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4B4C8" w14:textId="77777777" w:rsidR="00387D99" w:rsidRDefault="00387D99" w:rsidP="00387D99">
      <w:pPr>
        <w:jc w:val="center"/>
        <w:rPr>
          <w:b/>
          <w:sz w:val="28"/>
        </w:rPr>
      </w:pPr>
      <w:r>
        <w:rPr>
          <w:b/>
          <w:noProof/>
          <w:sz w:val="28"/>
        </w:rPr>
        <w:drawing>
          <wp:inline distT="0" distB="0" distL="0" distR="0" wp14:anchorId="17F3D5C7" wp14:editId="005CF5E9">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14:paraId="62D81F57" w14:textId="77777777" w:rsidR="00387D99" w:rsidRDefault="00387D99" w:rsidP="00387D99">
      <w:pPr>
        <w:rPr>
          <w:b/>
          <w:sz w:val="28"/>
        </w:rPr>
      </w:pPr>
    </w:p>
    <w:p w14:paraId="18373FC6" w14:textId="77777777" w:rsidR="00387D99" w:rsidRDefault="00387D99" w:rsidP="00387D99">
      <w:pPr>
        <w:rPr>
          <w:b/>
          <w:sz w:val="28"/>
        </w:rPr>
      </w:pPr>
    </w:p>
    <w:p w14:paraId="1A964960" w14:textId="77777777" w:rsidR="00387D99" w:rsidRDefault="00387D99" w:rsidP="00387D99">
      <w:pPr>
        <w:rPr>
          <w:b/>
          <w:sz w:val="28"/>
        </w:rPr>
      </w:pPr>
    </w:p>
    <w:p w14:paraId="1289B56E" w14:textId="77777777" w:rsidR="00387D99" w:rsidRDefault="00387D99" w:rsidP="00387D99">
      <w:pPr>
        <w:rPr>
          <w:b/>
          <w:sz w:val="28"/>
        </w:rPr>
      </w:pPr>
    </w:p>
    <w:p w14:paraId="4801F05D" w14:textId="77777777" w:rsidR="00387D99" w:rsidRDefault="00387D99" w:rsidP="00387D99">
      <w:pPr>
        <w:rPr>
          <w:b/>
          <w:sz w:val="28"/>
        </w:rPr>
      </w:pPr>
    </w:p>
    <w:p w14:paraId="0D6EEA7E" w14:textId="77777777" w:rsidR="00387D99" w:rsidRDefault="00387D99" w:rsidP="00387D99">
      <w:pPr>
        <w:rPr>
          <w:b/>
          <w:sz w:val="28"/>
        </w:rPr>
      </w:pPr>
    </w:p>
    <w:p w14:paraId="73269AEB" w14:textId="77777777" w:rsidR="00387D99" w:rsidRDefault="00387D99" w:rsidP="00387D99">
      <w:pPr>
        <w:rPr>
          <w:b/>
          <w:sz w:val="28"/>
        </w:rPr>
      </w:pPr>
    </w:p>
    <w:p w14:paraId="2B121D96" w14:textId="77777777" w:rsidR="00387D99" w:rsidRDefault="00387D99" w:rsidP="00387D99">
      <w:pPr>
        <w:rPr>
          <w:b/>
          <w:sz w:val="28"/>
        </w:rPr>
      </w:pPr>
    </w:p>
    <w:p w14:paraId="7105D2D7" w14:textId="77777777" w:rsidR="00387D99" w:rsidRDefault="00387D99" w:rsidP="00387D99">
      <w:pPr>
        <w:rPr>
          <w:b/>
          <w:sz w:val="28"/>
        </w:rPr>
      </w:pPr>
    </w:p>
    <w:p w14:paraId="077669A9" w14:textId="77777777" w:rsidR="00387D99" w:rsidRPr="001671D0" w:rsidRDefault="00387D99" w:rsidP="00387D99">
      <w:pPr>
        <w:jc w:val="center"/>
        <w:rPr>
          <w:sz w:val="36"/>
        </w:rPr>
      </w:pPr>
      <w:r>
        <w:rPr>
          <w:sz w:val="36"/>
        </w:rPr>
        <w:t>Ž</w:t>
      </w:r>
      <w:r w:rsidRPr="001671D0">
        <w:rPr>
          <w:sz w:val="36"/>
        </w:rPr>
        <w:t>ÁDOST O AKREDITACI</w:t>
      </w:r>
      <w:r w:rsidRPr="001671D0">
        <w:rPr>
          <w:sz w:val="36"/>
        </w:rPr>
        <w:br/>
      </w:r>
      <w:r>
        <w:rPr>
          <w:sz w:val="36"/>
        </w:rPr>
        <w:t>BAKALÁŘSKÉHO</w:t>
      </w:r>
      <w:r w:rsidRPr="001671D0">
        <w:rPr>
          <w:sz w:val="36"/>
        </w:rPr>
        <w:t xml:space="preserve"> STUDIJNÍHO PROGRAMU</w:t>
      </w:r>
    </w:p>
    <w:p w14:paraId="64C02D11" w14:textId="77777777" w:rsidR="00387D99" w:rsidRDefault="00387D99" w:rsidP="00387D99">
      <w:pPr>
        <w:jc w:val="center"/>
        <w:rPr>
          <w:b/>
          <w:sz w:val="36"/>
        </w:rPr>
      </w:pPr>
    </w:p>
    <w:p w14:paraId="3B8DD99D" w14:textId="77777777" w:rsidR="00387D99" w:rsidRPr="001671D0" w:rsidRDefault="00387D99" w:rsidP="00387D99">
      <w:pPr>
        <w:jc w:val="center"/>
        <w:rPr>
          <w:b/>
          <w:sz w:val="36"/>
        </w:rPr>
      </w:pPr>
    </w:p>
    <w:p w14:paraId="4BE24037" w14:textId="5D83334A" w:rsidR="00387D99" w:rsidRPr="001671D0" w:rsidRDefault="00387D99" w:rsidP="00387D99">
      <w:pPr>
        <w:jc w:val="center"/>
        <w:rPr>
          <w:b/>
          <w:sz w:val="52"/>
        </w:rPr>
      </w:pPr>
      <w:r>
        <w:rPr>
          <w:b/>
          <w:sz w:val="52"/>
        </w:rPr>
        <w:t>SOFTWAROVÉ INŽENÝRSTVÍ</w:t>
      </w:r>
    </w:p>
    <w:p w14:paraId="41C65233" w14:textId="77777777" w:rsidR="00387D99" w:rsidRDefault="00387D99" w:rsidP="00387D99"/>
    <w:p w14:paraId="704C4EA8" w14:textId="77777777" w:rsidR="00387D99" w:rsidRDefault="00387D99" w:rsidP="00387D99"/>
    <w:p w14:paraId="3A7284F5" w14:textId="77777777" w:rsidR="00387D99" w:rsidRDefault="00387D99" w:rsidP="00387D99">
      <w:pPr>
        <w:rPr>
          <w:sz w:val="36"/>
        </w:rPr>
      </w:pPr>
    </w:p>
    <w:p w14:paraId="566383A5" w14:textId="77777777" w:rsidR="00387D99" w:rsidRDefault="00387D99" w:rsidP="00387D99">
      <w:pPr>
        <w:rPr>
          <w:sz w:val="36"/>
        </w:rPr>
      </w:pPr>
    </w:p>
    <w:p w14:paraId="42BE2636" w14:textId="77777777" w:rsidR="00387D99" w:rsidRDefault="00387D99" w:rsidP="00387D99">
      <w:pPr>
        <w:rPr>
          <w:sz w:val="36"/>
        </w:rPr>
      </w:pPr>
    </w:p>
    <w:p w14:paraId="13CCB438" w14:textId="77777777" w:rsidR="00387D99" w:rsidRDefault="00387D99" w:rsidP="00387D99">
      <w:pPr>
        <w:jc w:val="center"/>
      </w:pPr>
    </w:p>
    <w:p w14:paraId="2F2A9093" w14:textId="77777777" w:rsidR="00387D99" w:rsidRDefault="00387D99" w:rsidP="00387D99">
      <w:pPr>
        <w:jc w:val="center"/>
      </w:pPr>
    </w:p>
    <w:p w14:paraId="0EF93524" w14:textId="77777777" w:rsidR="00387D99" w:rsidRDefault="00387D99" w:rsidP="00387D99">
      <w:pPr>
        <w:jc w:val="center"/>
      </w:pPr>
    </w:p>
    <w:p w14:paraId="09786279" w14:textId="77777777" w:rsidR="00387D99" w:rsidRDefault="00387D99" w:rsidP="00387D99">
      <w:pPr>
        <w:jc w:val="center"/>
      </w:pPr>
    </w:p>
    <w:p w14:paraId="6A667EDE" w14:textId="77777777" w:rsidR="00387D99" w:rsidRDefault="00387D99" w:rsidP="00387D99">
      <w:pPr>
        <w:jc w:val="center"/>
      </w:pPr>
    </w:p>
    <w:p w14:paraId="791DEC5A" w14:textId="77777777" w:rsidR="00387D99" w:rsidRDefault="00387D99" w:rsidP="00387D99">
      <w:pPr>
        <w:jc w:val="center"/>
      </w:pPr>
    </w:p>
    <w:p w14:paraId="0C013382" w14:textId="77777777" w:rsidR="00387D99" w:rsidRDefault="00387D99" w:rsidP="00387D99">
      <w:pPr>
        <w:jc w:val="center"/>
      </w:pPr>
    </w:p>
    <w:p w14:paraId="2521AA9D" w14:textId="77777777" w:rsidR="00387D99" w:rsidRDefault="00387D99" w:rsidP="00387D99">
      <w:pPr>
        <w:jc w:val="center"/>
      </w:pPr>
    </w:p>
    <w:p w14:paraId="179B1F35" w14:textId="77777777" w:rsidR="00387D99" w:rsidRDefault="00387D99" w:rsidP="00387D99">
      <w:pPr>
        <w:jc w:val="center"/>
      </w:pPr>
    </w:p>
    <w:p w14:paraId="3508E363" w14:textId="77777777" w:rsidR="00387D99" w:rsidRDefault="00387D99" w:rsidP="00387D99">
      <w:pPr>
        <w:jc w:val="center"/>
      </w:pPr>
    </w:p>
    <w:p w14:paraId="31080A1C" w14:textId="77777777" w:rsidR="00387D99" w:rsidRDefault="00387D99" w:rsidP="00387D99">
      <w:pPr>
        <w:jc w:val="center"/>
      </w:pPr>
    </w:p>
    <w:p w14:paraId="1C78900B" w14:textId="77777777" w:rsidR="00387D99" w:rsidRDefault="00387D99" w:rsidP="00387D99">
      <w:pPr>
        <w:jc w:val="center"/>
      </w:pPr>
    </w:p>
    <w:p w14:paraId="583AAE7E" w14:textId="77777777" w:rsidR="00387D99" w:rsidRDefault="00387D99" w:rsidP="00387D99">
      <w:pPr>
        <w:jc w:val="center"/>
      </w:pPr>
    </w:p>
    <w:p w14:paraId="5E44EFF6" w14:textId="77777777" w:rsidR="00387D99" w:rsidRDefault="00387D99" w:rsidP="00387D99">
      <w:pPr>
        <w:jc w:val="center"/>
      </w:pPr>
    </w:p>
    <w:p w14:paraId="15B6A88E" w14:textId="77777777" w:rsidR="00387D99" w:rsidRDefault="00387D99" w:rsidP="00387D99">
      <w:pPr>
        <w:jc w:val="center"/>
      </w:pPr>
    </w:p>
    <w:p w14:paraId="1B6D108D" w14:textId="77777777" w:rsidR="00387D99" w:rsidRDefault="00387D99" w:rsidP="00387D99">
      <w:pPr>
        <w:jc w:val="center"/>
      </w:pPr>
    </w:p>
    <w:p w14:paraId="4220B735" w14:textId="77777777" w:rsidR="00387D99" w:rsidRDefault="00387D99" w:rsidP="00387D99">
      <w:pPr>
        <w:jc w:val="center"/>
      </w:pPr>
    </w:p>
    <w:p w14:paraId="7C2138C1" w14:textId="77777777" w:rsidR="00387D99" w:rsidRDefault="00387D99" w:rsidP="00387D99">
      <w:pPr>
        <w:jc w:val="center"/>
      </w:pPr>
    </w:p>
    <w:p w14:paraId="218B2F6A" w14:textId="77777777" w:rsidR="00387D99" w:rsidRDefault="00387D99" w:rsidP="00387D99">
      <w:pPr>
        <w:jc w:val="center"/>
      </w:pPr>
    </w:p>
    <w:p w14:paraId="73A6AD2D" w14:textId="77777777" w:rsidR="00387D99" w:rsidRDefault="00387D99" w:rsidP="00387D99">
      <w:pPr>
        <w:jc w:val="center"/>
      </w:pPr>
    </w:p>
    <w:p w14:paraId="5C4E95FA" w14:textId="0F4C7455" w:rsidR="00387D99" w:rsidRDefault="00387D99" w:rsidP="00387D99">
      <w:pPr>
        <w:jc w:val="center"/>
        <w:rPr>
          <w:sz w:val="36"/>
        </w:rPr>
      </w:pPr>
      <w:r w:rsidRPr="00FA6C48">
        <w:rPr>
          <w:sz w:val="24"/>
        </w:rPr>
        <w:t xml:space="preserve">Ve Zlíně, dne </w:t>
      </w:r>
      <w:del w:id="0" w:author="Jiří Vojtěšek" w:date="2018-11-22T19:31:00Z">
        <w:r w:rsidRPr="00FA6C48" w:rsidDel="00395E6E">
          <w:rPr>
            <w:sz w:val="24"/>
          </w:rPr>
          <w:delText>1. 9</w:delText>
        </w:r>
      </w:del>
      <w:ins w:id="1" w:author="Jiří Vojtěšek" w:date="2018-11-22T19:31:00Z">
        <w:r w:rsidR="00395E6E">
          <w:rPr>
            <w:sz w:val="24"/>
          </w:rPr>
          <w:t>22. 11</w:t>
        </w:r>
      </w:ins>
      <w:r w:rsidRPr="00FA6C48">
        <w:rPr>
          <w:sz w:val="24"/>
        </w:rPr>
        <w:t>. 2018</w:t>
      </w:r>
      <w:r>
        <w:rPr>
          <w:sz w:val="36"/>
        </w:rPr>
        <w:br w:type="page"/>
      </w:r>
    </w:p>
    <w:p w14:paraId="4DDC70C2" w14:textId="77777777" w:rsidR="00387D99" w:rsidRDefault="00387D99" w:rsidP="00387D99">
      <w:pPr>
        <w:rPr>
          <w:sz w:val="36"/>
        </w:rPr>
      </w:pPr>
    </w:p>
    <w:p w14:paraId="1CDEB39F" w14:textId="77777777" w:rsidR="00387D99" w:rsidRDefault="00387D99" w:rsidP="00387D99">
      <w:pPr>
        <w:rPr>
          <w:sz w:val="36"/>
        </w:rPr>
      </w:pPr>
      <w:bookmarkStart w:id="2" w:name="aobsah"/>
      <w:r w:rsidRPr="00531F2D">
        <w:rPr>
          <w:sz w:val="36"/>
        </w:rPr>
        <w:t>Obsah žádosti</w:t>
      </w:r>
      <w:bookmarkEnd w:id="2"/>
      <w:r w:rsidRPr="00531F2D">
        <w:rPr>
          <w:sz w:val="36"/>
        </w:rPr>
        <w:t>:</w:t>
      </w:r>
    </w:p>
    <w:p w14:paraId="269D98E1" w14:textId="77777777" w:rsidR="00387D99" w:rsidRDefault="00387D99" w:rsidP="00387D99"/>
    <w:p w14:paraId="06FEB979" w14:textId="77777777" w:rsidR="00387D99" w:rsidRDefault="00387D99" w:rsidP="00387D99"/>
    <w:p w14:paraId="751E003D" w14:textId="2DD77937"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AI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A-I – Základní informace o žádosti o akreditaci</w:t>
      </w:r>
      <w:r w:rsidRPr="006E7EA2">
        <w:rPr>
          <w:color w:val="FF0000"/>
          <w:sz w:val="32"/>
          <w:szCs w:val="28"/>
          <w:u w:val="single"/>
        </w:rPr>
        <w:fldChar w:fldCharType="end"/>
      </w:r>
    </w:p>
    <w:p w14:paraId="1AFC2796" w14:textId="02176FD0"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BI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bCs/>
          <w:color w:val="FF0000"/>
          <w:sz w:val="32"/>
          <w:szCs w:val="28"/>
          <w:u w:val="single"/>
        </w:rPr>
        <w:t>B-I – Charakteristika studijního programu</w:t>
      </w:r>
      <w:r w:rsidRPr="006E7EA2">
        <w:rPr>
          <w:color w:val="FF0000"/>
          <w:sz w:val="32"/>
          <w:szCs w:val="28"/>
          <w:u w:val="single"/>
        </w:rPr>
        <w:fldChar w:fldCharType="end"/>
      </w:r>
    </w:p>
    <w:p w14:paraId="5687700B" w14:textId="06606763"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BII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B-IIa – Studijní plány a návrh témat prací</w:t>
      </w:r>
      <w:r w:rsidRPr="006E7EA2">
        <w:rPr>
          <w:color w:val="FF0000"/>
          <w:sz w:val="32"/>
          <w:szCs w:val="28"/>
          <w:u w:val="single"/>
        </w:rPr>
        <w:fldChar w:fldCharType="end"/>
      </w:r>
    </w:p>
    <w:p w14:paraId="24E24BEF" w14:textId="6688F31D" w:rsidR="00387D99" w:rsidRPr="006E7EA2" w:rsidRDefault="00387D99" w:rsidP="00387D99">
      <w:pPr>
        <w:spacing w:before="60" w:after="60"/>
        <w:rPr>
          <w:color w:val="FF0000"/>
          <w:sz w:val="32"/>
          <w:szCs w:val="28"/>
          <w:u w:val="single"/>
        </w:rPr>
      </w:pPr>
      <w:r w:rsidRPr="006E7EA2">
        <w:rPr>
          <w:color w:val="FF0000"/>
          <w:sz w:val="32"/>
          <w:szCs w:val="28"/>
          <w:u w:val="single"/>
        </w:rPr>
        <w:t xml:space="preserve">B-III – </w:t>
      </w:r>
      <w:r w:rsidRPr="006E7EA2">
        <w:rPr>
          <w:color w:val="FF0000"/>
          <w:sz w:val="32"/>
          <w:szCs w:val="28"/>
          <w:u w:val="single"/>
        </w:rPr>
        <w:fldChar w:fldCharType="begin"/>
      </w:r>
      <w:r w:rsidRPr="006E7EA2">
        <w:rPr>
          <w:color w:val="FF0000"/>
          <w:sz w:val="32"/>
          <w:szCs w:val="28"/>
          <w:u w:val="single"/>
        </w:rPr>
        <w:instrText xml:space="preserve"> REF BIII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Charakteristika studijního předmětu</w:t>
      </w:r>
      <w:r w:rsidRPr="006E7EA2">
        <w:rPr>
          <w:color w:val="FF0000"/>
          <w:sz w:val="32"/>
          <w:szCs w:val="28"/>
          <w:u w:val="single"/>
        </w:rPr>
        <w:fldChar w:fldCharType="end"/>
      </w:r>
    </w:p>
    <w:p w14:paraId="1887E5EB" w14:textId="5F9FCF36" w:rsidR="00387D99" w:rsidRPr="006E7EA2" w:rsidRDefault="00387D99" w:rsidP="00387D99">
      <w:pPr>
        <w:spacing w:before="60" w:after="60"/>
        <w:rPr>
          <w:color w:val="FF0000"/>
          <w:sz w:val="32"/>
          <w:szCs w:val="28"/>
          <w:u w:val="single"/>
        </w:rPr>
      </w:pPr>
      <w:r w:rsidRPr="006E7EA2">
        <w:rPr>
          <w:color w:val="FF0000"/>
          <w:sz w:val="32"/>
          <w:szCs w:val="28"/>
          <w:u w:val="single"/>
        </w:rPr>
        <w:t xml:space="preserve">C-I – </w:t>
      </w:r>
      <w:r w:rsidRPr="006E7EA2">
        <w:rPr>
          <w:color w:val="FF0000"/>
          <w:sz w:val="32"/>
          <w:szCs w:val="28"/>
          <w:u w:val="single"/>
        </w:rPr>
        <w:fldChar w:fldCharType="begin"/>
      </w:r>
      <w:r w:rsidRPr="006E7EA2">
        <w:rPr>
          <w:color w:val="FF0000"/>
          <w:sz w:val="32"/>
          <w:szCs w:val="28"/>
          <w:u w:val="single"/>
        </w:rPr>
        <w:instrText xml:space="preserve"> REF CI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Personální zabezpečení</w:t>
      </w:r>
      <w:r w:rsidRPr="006E7EA2">
        <w:rPr>
          <w:color w:val="FF0000"/>
          <w:sz w:val="32"/>
          <w:szCs w:val="28"/>
          <w:u w:val="single"/>
        </w:rPr>
        <w:fldChar w:fldCharType="end"/>
      </w:r>
    </w:p>
    <w:p w14:paraId="308C36E6" w14:textId="5ACFBF36"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C-II – Související tvůrčí, resp. vědecká a umělecká činnost</w:t>
      </w:r>
      <w:r w:rsidRPr="006E7EA2">
        <w:rPr>
          <w:color w:val="FF0000"/>
          <w:sz w:val="32"/>
          <w:szCs w:val="28"/>
          <w:u w:val="single"/>
        </w:rPr>
        <w:fldChar w:fldCharType="end"/>
      </w:r>
    </w:p>
    <w:p w14:paraId="0E22D6D2" w14:textId="0EF1CCA7"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CIII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C-III – Informační zabezpečení studijního programu</w:t>
      </w:r>
      <w:r w:rsidRPr="006E7EA2">
        <w:rPr>
          <w:color w:val="FF0000"/>
          <w:sz w:val="32"/>
          <w:szCs w:val="28"/>
          <w:u w:val="single"/>
        </w:rPr>
        <w:fldChar w:fldCharType="end"/>
      </w:r>
    </w:p>
    <w:p w14:paraId="6997F1C8" w14:textId="2E44C45A"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CIV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C-IV – Materiální zabezpečení studijního programu</w:t>
      </w:r>
      <w:r w:rsidRPr="006E7EA2">
        <w:rPr>
          <w:color w:val="FF0000"/>
          <w:sz w:val="32"/>
          <w:szCs w:val="28"/>
          <w:u w:val="single"/>
        </w:rPr>
        <w:fldChar w:fldCharType="end"/>
      </w:r>
    </w:p>
    <w:p w14:paraId="0523680A" w14:textId="5627342F"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CV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C-V – Finanční zabezpečení studijního programu</w:t>
      </w:r>
      <w:r w:rsidRPr="006E7EA2">
        <w:rPr>
          <w:color w:val="FF0000"/>
          <w:sz w:val="32"/>
          <w:szCs w:val="28"/>
          <w:u w:val="single"/>
        </w:rPr>
        <w:fldChar w:fldCharType="end"/>
      </w:r>
    </w:p>
    <w:p w14:paraId="3A5B0E11" w14:textId="7B069554"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DI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D-I – Záměr rozvoje a další údaje ke studijnímu programu</w:t>
      </w:r>
      <w:r w:rsidRPr="006E7EA2">
        <w:rPr>
          <w:color w:val="FF0000"/>
          <w:sz w:val="32"/>
          <w:szCs w:val="28"/>
          <w:u w:val="single"/>
        </w:rPr>
        <w:fldChar w:fldCharType="end"/>
      </w:r>
    </w:p>
    <w:p w14:paraId="52377220" w14:textId="77777777" w:rsidR="00387D99" w:rsidRPr="006E7EA2" w:rsidRDefault="00387D99" w:rsidP="00387D99">
      <w:pPr>
        <w:spacing w:before="60" w:after="60"/>
        <w:rPr>
          <w:color w:val="FF0000"/>
          <w:sz w:val="32"/>
          <w:szCs w:val="28"/>
          <w:u w:val="single"/>
        </w:rPr>
      </w:pPr>
      <w:r w:rsidRPr="006E7EA2">
        <w:rPr>
          <w:color w:val="FF0000"/>
          <w:sz w:val="32"/>
          <w:szCs w:val="28"/>
          <w:u w:val="single"/>
        </w:rPr>
        <w:t>E – Sebehodnotící zpráva</w:t>
      </w:r>
    </w:p>
    <w:p w14:paraId="34220832" w14:textId="77777777" w:rsidR="00387D99" w:rsidRDefault="00387D99" w:rsidP="00387D99">
      <w:pPr>
        <w:spacing w:before="60" w:after="60"/>
        <w:rPr>
          <w:b/>
          <w:color w:val="FF0000"/>
          <w:sz w:val="32"/>
          <w:szCs w:val="28"/>
          <w:u w:val="single"/>
        </w:rPr>
      </w:pPr>
    </w:p>
    <w:p w14:paraId="18A14673" w14:textId="77777777" w:rsidR="00387D99" w:rsidRDefault="00387D99" w:rsidP="00387D99"/>
    <w:p w14:paraId="7E186CE9" w14:textId="77777777" w:rsidR="00387D99" w:rsidRDefault="00387D99" w:rsidP="00387D99"/>
    <w:p w14:paraId="0A171D42" w14:textId="77777777" w:rsidR="00387D99" w:rsidRDefault="00387D99" w:rsidP="00387D99"/>
    <w:p w14:paraId="33CA3522" w14:textId="77777777" w:rsidR="00387D99" w:rsidRDefault="00387D99" w:rsidP="00387D99"/>
    <w:p w14:paraId="6F65301E" w14:textId="77777777" w:rsidR="00387D99" w:rsidRDefault="00387D99" w:rsidP="00387D99"/>
    <w:p w14:paraId="2C7105E1" w14:textId="4A835AF1" w:rsidR="00EC3DF8" w:rsidRDefault="00EC3DF8" w:rsidP="00EC3DF8">
      <w:pPr>
        <w:rPr>
          <w:b/>
          <w:sz w:val="28"/>
        </w:rPr>
      </w:pPr>
      <w:r>
        <w:rPr>
          <w:b/>
          <w:sz w:val="28"/>
        </w:rPr>
        <w:br w:type="page"/>
      </w:r>
    </w:p>
    <w:p w14:paraId="70535C37" w14:textId="4B879BCE"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3" w:name="AI"/>
      <w:r>
        <w:rPr>
          <w:b/>
          <w:sz w:val="28"/>
        </w:rPr>
        <w:lastRenderedPageBreak/>
        <w:t xml:space="preserve">A-I – </w:t>
      </w:r>
      <w:r>
        <w:rPr>
          <w:b/>
          <w:sz w:val="26"/>
          <w:szCs w:val="26"/>
        </w:rPr>
        <w:t>Základní informace o žádosti o akreditaci</w:t>
      </w:r>
      <w:bookmarkEnd w:id="3"/>
    </w:p>
    <w:p w14:paraId="4905A5FD" w14:textId="77777777" w:rsidR="00001E3D" w:rsidRDefault="00001E3D" w:rsidP="00CB41FC">
      <w:pPr>
        <w:rPr>
          <w:b/>
          <w:sz w:val="28"/>
        </w:rPr>
      </w:pPr>
    </w:p>
    <w:p w14:paraId="78BDA60F" w14:textId="77777777" w:rsidR="00001E3D" w:rsidRDefault="00001E3D" w:rsidP="00C50458">
      <w:pPr>
        <w:spacing w:after="240"/>
        <w:rPr>
          <w:b/>
          <w:sz w:val="28"/>
        </w:rPr>
      </w:pPr>
      <w:r>
        <w:rPr>
          <w:b/>
          <w:sz w:val="28"/>
        </w:rPr>
        <w:t>Název vysoké školy:</w:t>
      </w:r>
      <w:r w:rsidR="00A0012D">
        <w:rPr>
          <w:b/>
          <w:sz w:val="28"/>
        </w:rPr>
        <w:t xml:space="preserve">  Univerzita Tomáše Bati ve Zlíně</w:t>
      </w:r>
    </w:p>
    <w:p w14:paraId="1E9894C6" w14:textId="77777777" w:rsidR="00001E3D" w:rsidRDefault="00001E3D" w:rsidP="00C50458">
      <w:pPr>
        <w:spacing w:after="240"/>
        <w:ind w:left="3686" w:hanging="3686"/>
        <w:rPr>
          <w:b/>
          <w:sz w:val="28"/>
        </w:rPr>
      </w:pPr>
    </w:p>
    <w:p w14:paraId="5E902534" w14:textId="77777777" w:rsidR="00001E3D" w:rsidRDefault="00001E3D" w:rsidP="00C50458">
      <w:pPr>
        <w:spacing w:after="240"/>
        <w:rPr>
          <w:b/>
          <w:sz w:val="28"/>
        </w:rPr>
      </w:pPr>
      <w:r>
        <w:rPr>
          <w:b/>
          <w:sz w:val="28"/>
        </w:rPr>
        <w:t>Název součásti vysoké školy:</w:t>
      </w:r>
      <w:r>
        <w:rPr>
          <w:b/>
          <w:sz w:val="28"/>
        </w:rPr>
        <w:tab/>
      </w:r>
      <w:r w:rsidR="00A0012D">
        <w:rPr>
          <w:b/>
          <w:sz w:val="28"/>
        </w:rPr>
        <w:t>Fakulta aplikované informatiky</w:t>
      </w:r>
    </w:p>
    <w:p w14:paraId="5AF01B59" w14:textId="77777777" w:rsidR="00001E3D" w:rsidRDefault="00001E3D" w:rsidP="00C50458">
      <w:pPr>
        <w:spacing w:after="240"/>
        <w:ind w:left="3544" w:hanging="3544"/>
        <w:rPr>
          <w:b/>
          <w:sz w:val="28"/>
        </w:rPr>
      </w:pPr>
    </w:p>
    <w:p w14:paraId="48560EE8" w14:textId="77777777" w:rsidR="00001E3D" w:rsidRDefault="00001E3D" w:rsidP="00C50458">
      <w:pPr>
        <w:spacing w:after="240"/>
        <w:rPr>
          <w:b/>
          <w:sz w:val="28"/>
        </w:rPr>
      </w:pPr>
      <w:r>
        <w:rPr>
          <w:b/>
          <w:sz w:val="28"/>
        </w:rPr>
        <w:t>Název spolupracující instituce:</w:t>
      </w:r>
    </w:p>
    <w:p w14:paraId="2886B180" w14:textId="77777777" w:rsidR="00001E3D" w:rsidRDefault="00001E3D" w:rsidP="00C50458">
      <w:pPr>
        <w:spacing w:after="240"/>
        <w:rPr>
          <w:b/>
          <w:sz w:val="28"/>
        </w:rPr>
      </w:pPr>
    </w:p>
    <w:p w14:paraId="52543F76" w14:textId="77777777" w:rsidR="00001E3D" w:rsidRDefault="00001E3D" w:rsidP="00A0012D">
      <w:pPr>
        <w:spacing w:after="240"/>
        <w:ind w:left="3540" w:hanging="3540"/>
        <w:rPr>
          <w:b/>
          <w:sz w:val="28"/>
        </w:rPr>
      </w:pPr>
      <w:r>
        <w:rPr>
          <w:b/>
          <w:sz w:val="28"/>
        </w:rPr>
        <w:t>Název studijního programu:</w:t>
      </w:r>
      <w:r>
        <w:rPr>
          <w:b/>
          <w:sz w:val="28"/>
        </w:rPr>
        <w:tab/>
      </w:r>
      <w:r w:rsidR="00D80A67">
        <w:rPr>
          <w:b/>
          <w:sz w:val="28"/>
        </w:rPr>
        <w:t>Softwarové inženýrství</w:t>
      </w:r>
    </w:p>
    <w:p w14:paraId="0513620B" w14:textId="77777777" w:rsidR="00001E3D" w:rsidRDefault="00001E3D" w:rsidP="00C50458">
      <w:pPr>
        <w:spacing w:after="240"/>
        <w:rPr>
          <w:b/>
          <w:sz w:val="28"/>
        </w:rPr>
      </w:pPr>
    </w:p>
    <w:p w14:paraId="53A5011C" w14:textId="77777777" w:rsidR="00001E3D" w:rsidRDefault="00001E3D" w:rsidP="008F099C">
      <w:pPr>
        <w:spacing w:after="240"/>
        <w:ind w:left="3544" w:hanging="3544"/>
        <w:rPr>
          <w:sz w:val="28"/>
        </w:rPr>
      </w:pPr>
      <w:r>
        <w:rPr>
          <w:b/>
          <w:sz w:val="28"/>
        </w:rPr>
        <w:t>Typ žádosti o akreditaci:</w:t>
      </w:r>
      <w:r>
        <w:rPr>
          <w:sz w:val="28"/>
        </w:rPr>
        <w:tab/>
      </w:r>
      <w:r>
        <w:rPr>
          <w:sz w:val="24"/>
        </w:rPr>
        <w:t xml:space="preserve">udělení akreditace – </w:t>
      </w:r>
      <w:r w:rsidRPr="00A0012D">
        <w:rPr>
          <w:strike/>
          <w:sz w:val="24"/>
        </w:rPr>
        <w:t>prodloužení platnosti akreditace</w:t>
      </w:r>
      <w:r>
        <w:rPr>
          <w:sz w:val="24"/>
        </w:rPr>
        <w:t xml:space="preserve"> – </w:t>
      </w:r>
      <w:r w:rsidRPr="00A0012D">
        <w:rPr>
          <w:strike/>
          <w:sz w:val="24"/>
        </w:rPr>
        <w:t>rozšíření akreditace</w:t>
      </w:r>
    </w:p>
    <w:p w14:paraId="7C286317" w14:textId="77777777" w:rsidR="00001E3D" w:rsidRDefault="00001E3D" w:rsidP="00C50458">
      <w:pPr>
        <w:spacing w:after="240"/>
        <w:rPr>
          <w:b/>
          <w:sz w:val="28"/>
        </w:rPr>
      </w:pPr>
    </w:p>
    <w:p w14:paraId="346E53FB" w14:textId="77777777" w:rsidR="00001E3D" w:rsidRDefault="00001E3D" w:rsidP="00C74FA3">
      <w:pPr>
        <w:spacing w:after="240"/>
        <w:rPr>
          <w:b/>
          <w:sz w:val="28"/>
        </w:rPr>
      </w:pPr>
      <w:r>
        <w:rPr>
          <w:b/>
          <w:sz w:val="28"/>
        </w:rPr>
        <w:t>Schvalující orgán:</w:t>
      </w:r>
      <w:r w:rsidR="00A0012D">
        <w:rPr>
          <w:b/>
          <w:sz w:val="28"/>
        </w:rPr>
        <w:t xml:space="preserve">   Rada pro vnitřní hodnocení UTB</w:t>
      </w:r>
    </w:p>
    <w:p w14:paraId="079889F2" w14:textId="77777777" w:rsidR="00001E3D" w:rsidRDefault="00001E3D" w:rsidP="00C74FA3">
      <w:pPr>
        <w:spacing w:after="240"/>
        <w:rPr>
          <w:b/>
          <w:sz w:val="28"/>
        </w:rPr>
      </w:pPr>
    </w:p>
    <w:p w14:paraId="01F0C084" w14:textId="77777777" w:rsidR="00001E3D" w:rsidRDefault="00001E3D" w:rsidP="00C50458">
      <w:pPr>
        <w:spacing w:after="240"/>
        <w:rPr>
          <w:b/>
          <w:sz w:val="28"/>
        </w:rPr>
      </w:pPr>
      <w:r>
        <w:rPr>
          <w:b/>
          <w:sz w:val="28"/>
        </w:rPr>
        <w:t>Datum schválení žádosti:</w:t>
      </w:r>
    </w:p>
    <w:p w14:paraId="0C1632E4" w14:textId="77777777" w:rsidR="00001E3D" w:rsidRDefault="00001E3D" w:rsidP="00C50458">
      <w:pPr>
        <w:spacing w:after="240"/>
        <w:rPr>
          <w:b/>
          <w:sz w:val="28"/>
        </w:rPr>
      </w:pPr>
    </w:p>
    <w:p w14:paraId="4AAB0B61" w14:textId="77777777" w:rsidR="00001E3D" w:rsidRDefault="00001E3D" w:rsidP="00C50458">
      <w:pPr>
        <w:spacing w:after="240"/>
        <w:rPr>
          <w:b/>
          <w:sz w:val="28"/>
        </w:rPr>
      </w:pPr>
      <w:r>
        <w:rPr>
          <w:b/>
          <w:sz w:val="28"/>
        </w:rPr>
        <w:t>Odkaz na elektronickou podobu žádosti:</w:t>
      </w:r>
    </w:p>
    <w:p w14:paraId="1EE05BB4" w14:textId="77777777" w:rsidR="00ED42D2" w:rsidRDefault="00ED42D2" w:rsidP="00C50458">
      <w:pPr>
        <w:spacing w:after="240"/>
        <w:rPr>
          <w:b/>
          <w:sz w:val="28"/>
        </w:rPr>
      </w:pPr>
      <w:r>
        <w:rPr>
          <w:b/>
          <w:sz w:val="28"/>
        </w:rPr>
        <w:tab/>
      </w:r>
      <w:r w:rsidR="00D80A67" w:rsidRPr="00D80A67">
        <w:rPr>
          <w:b/>
          <w:sz w:val="28"/>
        </w:rPr>
        <w:t>http://bit.ly/BcSWI</w:t>
      </w:r>
    </w:p>
    <w:p w14:paraId="202AB9EC" w14:textId="77777777" w:rsidR="00466E40" w:rsidRDefault="00466E40" w:rsidP="00C50458">
      <w:pPr>
        <w:spacing w:after="240"/>
        <w:rPr>
          <w:b/>
          <w:sz w:val="28"/>
        </w:rPr>
      </w:pPr>
      <w:r>
        <w:rPr>
          <w:b/>
          <w:sz w:val="28"/>
        </w:rPr>
        <w:tab/>
      </w:r>
      <w:r w:rsidRPr="00C32F65">
        <w:rPr>
          <w:sz w:val="28"/>
        </w:rPr>
        <w:t>heslo pro otevření PDF:</w:t>
      </w:r>
      <w:r>
        <w:rPr>
          <w:b/>
          <w:sz w:val="28"/>
        </w:rPr>
        <w:t xml:space="preserve"> akreditaceFAI18</w:t>
      </w:r>
    </w:p>
    <w:p w14:paraId="222B48AF" w14:textId="77777777" w:rsidR="00B2629F" w:rsidRDefault="00B2629F" w:rsidP="00C50458">
      <w:pPr>
        <w:spacing w:after="240"/>
        <w:rPr>
          <w:b/>
          <w:sz w:val="28"/>
        </w:rPr>
      </w:pPr>
    </w:p>
    <w:p w14:paraId="71903305" w14:textId="77777777" w:rsidR="00001E3D" w:rsidRDefault="00001E3D" w:rsidP="00C50458">
      <w:pPr>
        <w:spacing w:after="240"/>
        <w:rPr>
          <w:b/>
          <w:sz w:val="28"/>
        </w:rPr>
      </w:pPr>
    </w:p>
    <w:p w14:paraId="440231AA" w14:textId="77777777" w:rsidR="00001E3D" w:rsidRDefault="00001E3D" w:rsidP="00C50458">
      <w:pPr>
        <w:spacing w:after="240"/>
        <w:rPr>
          <w:b/>
          <w:sz w:val="28"/>
        </w:rPr>
      </w:pPr>
      <w:r>
        <w:rPr>
          <w:b/>
          <w:sz w:val="28"/>
        </w:rPr>
        <w:t>Odkazy na relevantní vnitřní předpisy:</w:t>
      </w:r>
    </w:p>
    <w:p w14:paraId="23382180" w14:textId="6A62104F" w:rsidR="00001E3D" w:rsidRDefault="00A0012D" w:rsidP="00C50458">
      <w:pPr>
        <w:spacing w:after="240"/>
        <w:rPr>
          <w:b/>
          <w:sz w:val="28"/>
        </w:rPr>
      </w:pPr>
      <w:r>
        <w:tab/>
        <w:t xml:space="preserve"> </w:t>
      </w:r>
      <w:hyperlink r:id="rId9" w:history="1">
        <w:r w:rsidRPr="00473AA2">
          <w:rPr>
            <w:rStyle w:val="Hypertextovodkaz"/>
            <w:sz w:val="28"/>
            <w:szCs w:val="28"/>
          </w:rPr>
          <w:t>https://www.utb.cz/univerzita/uredni-deska/vnitrni-normy-a-predpisy/</w:t>
        </w:r>
      </w:hyperlink>
      <w:r>
        <w:rPr>
          <w:b/>
          <w:sz w:val="28"/>
        </w:rPr>
        <w:t xml:space="preserve"> </w:t>
      </w:r>
    </w:p>
    <w:p w14:paraId="3B69DDB4" w14:textId="60D89BC8" w:rsidR="00001E3D" w:rsidRDefault="00001E3D" w:rsidP="00C50458">
      <w:pPr>
        <w:spacing w:after="240"/>
        <w:rPr>
          <w:b/>
          <w:sz w:val="28"/>
        </w:rPr>
      </w:pPr>
      <w:r>
        <w:rPr>
          <w:b/>
          <w:sz w:val="28"/>
        </w:rPr>
        <w:t>ISCED F:</w:t>
      </w:r>
      <w:r w:rsidR="00D80A67">
        <w:rPr>
          <w:b/>
          <w:sz w:val="28"/>
        </w:rPr>
        <w:t xml:space="preserve">   061</w:t>
      </w:r>
      <w:ins w:id="4" w:author="Zuzka" w:date="2018-11-12T22:40:00Z">
        <w:r w:rsidR="00901E07">
          <w:rPr>
            <w:b/>
            <w:sz w:val="28"/>
          </w:rPr>
          <w:t xml:space="preserve"> – Informační a komunikační technologie (ICT)</w:t>
        </w:r>
      </w:ins>
    </w:p>
    <w:p w14:paraId="676B10B0" w14:textId="77777777" w:rsidR="00D80A67" w:rsidRDefault="00D80A67" w:rsidP="00C50458">
      <w:pPr>
        <w:spacing w:after="240"/>
        <w:rPr>
          <w:b/>
          <w:sz w:val="28"/>
        </w:rPr>
        <w:sectPr w:rsidR="00D80A67" w:rsidSect="00934D16">
          <w:footerReference w:type="default" r:id="rId10"/>
          <w:pgSz w:w="11906" w:h="16838"/>
          <w:pgMar w:top="1417" w:right="1417" w:bottom="1417" w:left="1417" w:header="708" w:footer="708" w:gutter="0"/>
          <w:cols w:space="708"/>
          <w:titlePg/>
          <w:rtlGutter/>
          <w:docGrid w:linePitch="360"/>
        </w:sect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2F2E5C" w14:paraId="7D6E9308" w14:textId="77777777" w:rsidTr="007755BB">
        <w:tc>
          <w:tcPr>
            <w:tcW w:w="9285" w:type="dxa"/>
            <w:gridSpan w:val="4"/>
            <w:tcBorders>
              <w:bottom w:val="double" w:sz="4" w:space="0" w:color="auto"/>
            </w:tcBorders>
            <w:shd w:val="clear" w:color="auto" w:fill="BDD6EE"/>
          </w:tcPr>
          <w:p w14:paraId="116C2906" w14:textId="4F28D391" w:rsidR="002F2E5C" w:rsidRDefault="002F2E5C" w:rsidP="00EC3DF8">
            <w:pPr>
              <w:tabs>
                <w:tab w:val="right" w:pos="8856"/>
              </w:tabs>
              <w:jc w:val="both"/>
              <w:rPr>
                <w:b/>
                <w:sz w:val="28"/>
              </w:rPr>
            </w:pPr>
            <w:bookmarkStart w:id="5" w:name="BI"/>
            <w:r>
              <w:rPr>
                <w:b/>
                <w:sz w:val="28"/>
              </w:rPr>
              <w:lastRenderedPageBreak/>
              <w:t xml:space="preserve">B-I – </w:t>
            </w:r>
            <w:r>
              <w:rPr>
                <w:b/>
                <w:sz w:val="26"/>
                <w:szCs w:val="26"/>
              </w:rPr>
              <w:t>Charakteristika studijního programu</w:t>
            </w:r>
            <w:bookmarkEnd w:id="5"/>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2F2E5C" w14:paraId="61DBEBC6" w14:textId="77777777" w:rsidTr="007755BB">
        <w:tc>
          <w:tcPr>
            <w:tcW w:w="3168" w:type="dxa"/>
            <w:tcBorders>
              <w:bottom w:val="single" w:sz="2" w:space="0" w:color="auto"/>
            </w:tcBorders>
            <w:shd w:val="clear" w:color="auto" w:fill="F7CAAC"/>
          </w:tcPr>
          <w:p w14:paraId="160BA188" w14:textId="77777777" w:rsidR="002F2E5C" w:rsidRDefault="002F2E5C" w:rsidP="007755BB">
            <w:pPr>
              <w:jc w:val="both"/>
              <w:rPr>
                <w:b/>
              </w:rPr>
            </w:pPr>
            <w:r>
              <w:rPr>
                <w:b/>
              </w:rPr>
              <w:t>Název studijního programu</w:t>
            </w:r>
          </w:p>
        </w:tc>
        <w:tc>
          <w:tcPr>
            <w:tcW w:w="6117" w:type="dxa"/>
            <w:gridSpan w:val="3"/>
            <w:tcBorders>
              <w:bottom w:val="single" w:sz="2" w:space="0" w:color="auto"/>
            </w:tcBorders>
          </w:tcPr>
          <w:p w14:paraId="57408930" w14:textId="77777777" w:rsidR="002F2E5C" w:rsidRDefault="002F2E5C" w:rsidP="007755BB">
            <w:r>
              <w:t>Softwarové inženýrství</w:t>
            </w:r>
          </w:p>
        </w:tc>
      </w:tr>
      <w:tr w:rsidR="002F2E5C" w14:paraId="331BBF67" w14:textId="77777777" w:rsidTr="007755BB">
        <w:tc>
          <w:tcPr>
            <w:tcW w:w="3168" w:type="dxa"/>
            <w:tcBorders>
              <w:bottom w:val="single" w:sz="2" w:space="0" w:color="auto"/>
            </w:tcBorders>
            <w:shd w:val="clear" w:color="auto" w:fill="F7CAAC"/>
          </w:tcPr>
          <w:p w14:paraId="4CF0F600" w14:textId="77777777" w:rsidR="002F2E5C" w:rsidRDefault="002F2E5C" w:rsidP="007755BB">
            <w:pPr>
              <w:jc w:val="both"/>
              <w:rPr>
                <w:b/>
              </w:rPr>
            </w:pPr>
            <w:r>
              <w:rPr>
                <w:b/>
              </w:rPr>
              <w:t>Typ studijního programu</w:t>
            </w:r>
          </w:p>
        </w:tc>
        <w:tc>
          <w:tcPr>
            <w:tcW w:w="6117" w:type="dxa"/>
            <w:gridSpan w:val="3"/>
            <w:tcBorders>
              <w:bottom w:val="single" w:sz="2" w:space="0" w:color="auto"/>
            </w:tcBorders>
          </w:tcPr>
          <w:p w14:paraId="531A4D7E" w14:textId="77777777" w:rsidR="002F2E5C" w:rsidRDefault="002F2E5C" w:rsidP="007755BB">
            <w:r>
              <w:t>bakalářský</w:t>
            </w:r>
          </w:p>
        </w:tc>
      </w:tr>
      <w:tr w:rsidR="002F2E5C" w14:paraId="0F2687DE" w14:textId="77777777" w:rsidTr="007755BB">
        <w:tc>
          <w:tcPr>
            <w:tcW w:w="3168" w:type="dxa"/>
            <w:tcBorders>
              <w:bottom w:val="single" w:sz="2" w:space="0" w:color="auto"/>
            </w:tcBorders>
            <w:shd w:val="clear" w:color="auto" w:fill="F7CAAC"/>
          </w:tcPr>
          <w:p w14:paraId="4A8AAA15" w14:textId="77777777" w:rsidR="002F2E5C" w:rsidRDefault="002F2E5C" w:rsidP="007755BB">
            <w:pPr>
              <w:jc w:val="both"/>
              <w:rPr>
                <w:b/>
              </w:rPr>
            </w:pPr>
            <w:r>
              <w:rPr>
                <w:b/>
              </w:rPr>
              <w:t>Profil studijního programu</w:t>
            </w:r>
          </w:p>
        </w:tc>
        <w:tc>
          <w:tcPr>
            <w:tcW w:w="6117" w:type="dxa"/>
            <w:gridSpan w:val="3"/>
            <w:tcBorders>
              <w:bottom w:val="single" w:sz="2" w:space="0" w:color="auto"/>
            </w:tcBorders>
          </w:tcPr>
          <w:p w14:paraId="44ABD566" w14:textId="77777777" w:rsidR="002F2E5C" w:rsidRDefault="002F2E5C" w:rsidP="007755BB">
            <w:r>
              <w:t>akademicky zaměřený</w:t>
            </w:r>
          </w:p>
        </w:tc>
      </w:tr>
      <w:tr w:rsidR="002F2E5C" w14:paraId="598451D1" w14:textId="77777777" w:rsidTr="007755BB">
        <w:tc>
          <w:tcPr>
            <w:tcW w:w="3168" w:type="dxa"/>
            <w:tcBorders>
              <w:bottom w:val="single" w:sz="2" w:space="0" w:color="auto"/>
            </w:tcBorders>
            <w:shd w:val="clear" w:color="auto" w:fill="F7CAAC"/>
          </w:tcPr>
          <w:p w14:paraId="54371302" w14:textId="77777777" w:rsidR="002F2E5C" w:rsidRDefault="002F2E5C" w:rsidP="007755BB">
            <w:pPr>
              <w:jc w:val="both"/>
              <w:rPr>
                <w:b/>
              </w:rPr>
            </w:pPr>
            <w:r>
              <w:rPr>
                <w:b/>
              </w:rPr>
              <w:t>Forma studia</w:t>
            </w:r>
          </w:p>
        </w:tc>
        <w:tc>
          <w:tcPr>
            <w:tcW w:w="6117" w:type="dxa"/>
            <w:gridSpan w:val="3"/>
            <w:tcBorders>
              <w:bottom w:val="single" w:sz="2" w:space="0" w:color="auto"/>
            </w:tcBorders>
          </w:tcPr>
          <w:p w14:paraId="5FE118E1" w14:textId="0A7F7174" w:rsidR="002F2E5C" w:rsidRDefault="002F2E5C" w:rsidP="003F0349">
            <w:r>
              <w:t xml:space="preserve">prezenční </w:t>
            </w:r>
            <w:del w:id="6" w:author="Jiří Vojtěšek" w:date="2018-11-25T22:06:00Z">
              <w:r w:rsidDel="003F0349">
                <w:delText>(čj+aj)</w:delText>
              </w:r>
            </w:del>
            <w:r>
              <w:t xml:space="preserve">/kombinovaná </w:t>
            </w:r>
            <w:del w:id="7" w:author="Jiří Vojtěšek" w:date="2018-11-25T22:06:00Z">
              <w:r w:rsidDel="003F0349">
                <w:delText>(čj)</w:delText>
              </w:r>
            </w:del>
          </w:p>
        </w:tc>
      </w:tr>
      <w:tr w:rsidR="002F2E5C" w14:paraId="6F04C1CB" w14:textId="77777777" w:rsidTr="007755BB">
        <w:tc>
          <w:tcPr>
            <w:tcW w:w="3168" w:type="dxa"/>
            <w:tcBorders>
              <w:bottom w:val="single" w:sz="2" w:space="0" w:color="auto"/>
            </w:tcBorders>
            <w:shd w:val="clear" w:color="auto" w:fill="F7CAAC"/>
          </w:tcPr>
          <w:p w14:paraId="4443B636" w14:textId="77777777" w:rsidR="002F2E5C" w:rsidRDefault="002F2E5C" w:rsidP="007755BB">
            <w:pPr>
              <w:jc w:val="both"/>
              <w:rPr>
                <w:b/>
              </w:rPr>
            </w:pPr>
            <w:r>
              <w:rPr>
                <w:b/>
              </w:rPr>
              <w:t>Standardní doba studia</w:t>
            </w:r>
          </w:p>
        </w:tc>
        <w:tc>
          <w:tcPr>
            <w:tcW w:w="6117" w:type="dxa"/>
            <w:gridSpan w:val="3"/>
            <w:tcBorders>
              <w:bottom w:val="single" w:sz="2" w:space="0" w:color="auto"/>
            </w:tcBorders>
          </w:tcPr>
          <w:p w14:paraId="74B2160C" w14:textId="77777777" w:rsidR="002F2E5C" w:rsidRDefault="002F2E5C" w:rsidP="007755BB">
            <w:r>
              <w:t>3 roky</w:t>
            </w:r>
          </w:p>
        </w:tc>
      </w:tr>
      <w:tr w:rsidR="002F2E5C" w14:paraId="4EE4BC57" w14:textId="77777777" w:rsidTr="007755BB">
        <w:tc>
          <w:tcPr>
            <w:tcW w:w="3168" w:type="dxa"/>
            <w:tcBorders>
              <w:bottom w:val="single" w:sz="2" w:space="0" w:color="auto"/>
            </w:tcBorders>
            <w:shd w:val="clear" w:color="auto" w:fill="F7CAAC"/>
          </w:tcPr>
          <w:p w14:paraId="248B7744" w14:textId="77777777" w:rsidR="002F2E5C" w:rsidRDefault="002F2E5C" w:rsidP="007755BB">
            <w:pPr>
              <w:jc w:val="both"/>
              <w:rPr>
                <w:b/>
              </w:rPr>
            </w:pPr>
            <w:r>
              <w:rPr>
                <w:b/>
              </w:rPr>
              <w:t>Jazyk studia</w:t>
            </w:r>
          </w:p>
        </w:tc>
        <w:tc>
          <w:tcPr>
            <w:tcW w:w="6117" w:type="dxa"/>
            <w:gridSpan w:val="3"/>
            <w:tcBorders>
              <w:bottom w:val="single" w:sz="2" w:space="0" w:color="auto"/>
            </w:tcBorders>
          </w:tcPr>
          <w:p w14:paraId="156B428C" w14:textId="2F20743E" w:rsidR="002F2E5C" w:rsidRDefault="002F2E5C" w:rsidP="00067995">
            <w:r>
              <w:t>český</w:t>
            </w:r>
            <w:del w:id="8" w:author="Zuzka" w:date="2018-11-16T11:22:00Z">
              <w:r w:rsidDel="00067995">
                <w:delText>, anglický</w:delText>
              </w:r>
            </w:del>
          </w:p>
        </w:tc>
      </w:tr>
      <w:tr w:rsidR="002F2E5C" w14:paraId="3BA15B6B" w14:textId="77777777" w:rsidTr="007755BB">
        <w:tc>
          <w:tcPr>
            <w:tcW w:w="3168" w:type="dxa"/>
            <w:tcBorders>
              <w:bottom w:val="single" w:sz="2" w:space="0" w:color="auto"/>
            </w:tcBorders>
            <w:shd w:val="clear" w:color="auto" w:fill="F7CAAC"/>
          </w:tcPr>
          <w:p w14:paraId="381A3A63" w14:textId="77777777" w:rsidR="002F2E5C" w:rsidRDefault="002F2E5C" w:rsidP="007755BB">
            <w:pPr>
              <w:jc w:val="both"/>
              <w:rPr>
                <w:b/>
              </w:rPr>
            </w:pPr>
            <w:r>
              <w:rPr>
                <w:b/>
              </w:rPr>
              <w:t>Udělovaný akademický titul</w:t>
            </w:r>
          </w:p>
        </w:tc>
        <w:tc>
          <w:tcPr>
            <w:tcW w:w="6117" w:type="dxa"/>
            <w:gridSpan w:val="3"/>
            <w:tcBorders>
              <w:bottom w:val="single" w:sz="2" w:space="0" w:color="auto"/>
            </w:tcBorders>
          </w:tcPr>
          <w:p w14:paraId="613EA734" w14:textId="77777777" w:rsidR="002F2E5C" w:rsidRDefault="002F2E5C" w:rsidP="007755BB">
            <w:r>
              <w:t>bakalář – Bc.</w:t>
            </w:r>
          </w:p>
        </w:tc>
      </w:tr>
      <w:tr w:rsidR="002F2E5C" w14:paraId="52AADE88" w14:textId="77777777" w:rsidTr="007755BB">
        <w:tc>
          <w:tcPr>
            <w:tcW w:w="3168" w:type="dxa"/>
            <w:tcBorders>
              <w:bottom w:val="single" w:sz="2" w:space="0" w:color="auto"/>
            </w:tcBorders>
            <w:shd w:val="clear" w:color="auto" w:fill="F7CAAC"/>
          </w:tcPr>
          <w:p w14:paraId="383CF66E" w14:textId="77777777" w:rsidR="002F2E5C" w:rsidRDefault="002F2E5C" w:rsidP="007755BB">
            <w:pPr>
              <w:jc w:val="both"/>
              <w:rPr>
                <w:b/>
              </w:rPr>
            </w:pPr>
            <w:r>
              <w:rPr>
                <w:b/>
              </w:rPr>
              <w:t>Rigorózní řízení</w:t>
            </w:r>
          </w:p>
        </w:tc>
        <w:tc>
          <w:tcPr>
            <w:tcW w:w="1543" w:type="dxa"/>
            <w:tcBorders>
              <w:bottom w:val="single" w:sz="2" w:space="0" w:color="auto"/>
            </w:tcBorders>
          </w:tcPr>
          <w:p w14:paraId="15C6BCA5" w14:textId="77777777" w:rsidR="002F2E5C" w:rsidRDefault="002F2E5C" w:rsidP="007755BB">
            <w:r>
              <w:t>ne</w:t>
            </w:r>
          </w:p>
        </w:tc>
        <w:tc>
          <w:tcPr>
            <w:tcW w:w="2835" w:type="dxa"/>
            <w:tcBorders>
              <w:bottom w:val="single" w:sz="2" w:space="0" w:color="auto"/>
            </w:tcBorders>
            <w:shd w:val="clear" w:color="auto" w:fill="F7CAAC"/>
          </w:tcPr>
          <w:p w14:paraId="043FC1E3" w14:textId="77777777" w:rsidR="002F2E5C" w:rsidRPr="005F401C" w:rsidRDefault="002F2E5C" w:rsidP="007755BB">
            <w:pPr>
              <w:rPr>
                <w:b/>
                <w:bCs/>
              </w:rPr>
            </w:pPr>
            <w:r w:rsidRPr="005F401C">
              <w:rPr>
                <w:b/>
                <w:bCs/>
              </w:rPr>
              <w:t>Udělovaný akademický titul</w:t>
            </w:r>
          </w:p>
        </w:tc>
        <w:tc>
          <w:tcPr>
            <w:tcW w:w="1739" w:type="dxa"/>
            <w:tcBorders>
              <w:bottom w:val="single" w:sz="2" w:space="0" w:color="auto"/>
            </w:tcBorders>
          </w:tcPr>
          <w:p w14:paraId="1CFDE0EE" w14:textId="77777777" w:rsidR="002F2E5C" w:rsidRDefault="002F2E5C" w:rsidP="007755BB"/>
        </w:tc>
      </w:tr>
      <w:tr w:rsidR="002F2E5C" w14:paraId="3F62B97E" w14:textId="77777777" w:rsidTr="007755BB">
        <w:tc>
          <w:tcPr>
            <w:tcW w:w="3168" w:type="dxa"/>
            <w:tcBorders>
              <w:bottom w:val="single" w:sz="2" w:space="0" w:color="auto"/>
            </w:tcBorders>
            <w:shd w:val="clear" w:color="auto" w:fill="F7CAAC"/>
          </w:tcPr>
          <w:p w14:paraId="0027D99B" w14:textId="77777777" w:rsidR="002F2E5C" w:rsidRDefault="002F2E5C" w:rsidP="007755BB">
            <w:pPr>
              <w:jc w:val="both"/>
              <w:rPr>
                <w:b/>
              </w:rPr>
            </w:pPr>
            <w:r>
              <w:rPr>
                <w:b/>
              </w:rPr>
              <w:t>Garant studijního programu</w:t>
            </w:r>
          </w:p>
        </w:tc>
        <w:tc>
          <w:tcPr>
            <w:tcW w:w="6117" w:type="dxa"/>
            <w:gridSpan w:val="3"/>
            <w:tcBorders>
              <w:bottom w:val="single" w:sz="2" w:space="0" w:color="auto"/>
            </w:tcBorders>
          </w:tcPr>
          <w:p w14:paraId="13D3CCC1" w14:textId="77777777" w:rsidR="002F2E5C" w:rsidRDefault="002F2E5C" w:rsidP="007755BB">
            <w:r>
              <w:t>doc. Ing. Zuzana Komínková Oplatková, Ph.D.</w:t>
            </w:r>
          </w:p>
        </w:tc>
      </w:tr>
      <w:tr w:rsidR="002F2E5C" w14:paraId="2403A060" w14:textId="77777777" w:rsidTr="007755BB">
        <w:tc>
          <w:tcPr>
            <w:tcW w:w="3168" w:type="dxa"/>
            <w:tcBorders>
              <w:top w:val="single" w:sz="2" w:space="0" w:color="auto"/>
              <w:left w:val="single" w:sz="2" w:space="0" w:color="auto"/>
              <w:bottom w:val="single" w:sz="2" w:space="0" w:color="auto"/>
              <w:right w:val="single" w:sz="2" w:space="0" w:color="auto"/>
            </w:tcBorders>
            <w:shd w:val="clear" w:color="auto" w:fill="F7CAAC"/>
          </w:tcPr>
          <w:p w14:paraId="4972F384" w14:textId="77777777" w:rsidR="002F2E5C" w:rsidRDefault="002F2E5C" w:rsidP="007755B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9F4EBB7" w14:textId="77777777" w:rsidR="002F2E5C" w:rsidRDefault="002F2E5C" w:rsidP="007755BB">
            <w:r>
              <w:t>ne</w:t>
            </w:r>
          </w:p>
        </w:tc>
      </w:tr>
      <w:tr w:rsidR="002F2E5C" w14:paraId="2450D8D2" w14:textId="77777777" w:rsidTr="007755BB">
        <w:tc>
          <w:tcPr>
            <w:tcW w:w="3168" w:type="dxa"/>
            <w:tcBorders>
              <w:top w:val="single" w:sz="2" w:space="0" w:color="auto"/>
              <w:left w:val="single" w:sz="2" w:space="0" w:color="auto"/>
              <w:bottom w:val="single" w:sz="2" w:space="0" w:color="auto"/>
              <w:right w:val="single" w:sz="2" w:space="0" w:color="auto"/>
            </w:tcBorders>
            <w:shd w:val="clear" w:color="auto" w:fill="F7CAAC"/>
          </w:tcPr>
          <w:p w14:paraId="3A2C54FF" w14:textId="77777777" w:rsidR="002F2E5C" w:rsidRDefault="002F2E5C" w:rsidP="007755B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51C59779" w14:textId="77777777" w:rsidR="002F2E5C" w:rsidRDefault="002F2E5C" w:rsidP="007755BB">
            <w:r>
              <w:t>ne</w:t>
            </w:r>
          </w:p>
        </w:tc>
      </w:tr>
      <w:tr w:rsidR="002F2E5C" w14:paraId="26C14310" w14:textId="77777777" w:rsidTr="007755B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C9ABE4A" w14:textId="77777777" w:rsidR="002F2E5C" w:rsidRDefault="002F2E5C" w:rsidP="007755B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6782FA17" w14:textId="77777777" w:rsidR="002F2E5C" w:rsidRDefault="002F2E5C" w:rsidP="007755BB">
            <w:r>
              <w:t>-</w:t>
            </w:r>
          </w:p>
        </w:tc>
      </w:tr>
      <w:tr w:rsidR="002F2E5C" w14:paraId="4761AE56" w14:textId="77777777" w:rsidTr="007755BB">
        <w:tc>
          <w:tcPr>
            <w:tcW w:w="9285" w:type="dxa"/>
            <w:gridSpan w:val="4"/>
            <w:tcBorders>
              <w:top w:val="single" w:sz="2" w:space="0" w:color="auto"/>
            </w:tcBorders>
            <w:shd w:val="clear" w:color="auto" w:fill="F7CAAC"/>
          </w:tcPr>
          <w:p w14:paraId="5F367635" w14:textId="77777777" w:rsidR="002F2E5C" w:rsidRDefault="002F2E5C" w:rsidP="007755BB">
            <w:pPr>
              <w:jc w:val="both"/>
            </w:pPr>
            <w:r>
              <w:rPr>
                <w:b/>
              </w:rPr>
              <w:t>Oblast(i) vzdělávání a u kombinovaného studijního programu podíl jednotlivých oblastí vzdělávání v %</w:t>
            </w:r>
          </w:p>
        </w:tc>
      </w:tr>
      <w:tr w:rsidR="002F2E5C" w14:paraId="1EE77659" w14:textId="77777777" w:rsidTr="007755BB">
        <w:trPr>
          <w:trHeight w:val="1198"/>
        </w:trPr>
        <w:tc>
          <w:tcPr>
            <w:tcW w:w="9285" w:type="dxa"/>
            <w:gridSpan w:val="4"/>
            <w:shd w:val="clear" w:color="auto" w:fill="FFFFFF"/>
          </w:tcPr>
          <w:p w14:paraId="096A0657" w14:textId="77777777" w:rsidR="002F2E5C" w:rsidRDefault="002F2E5C" w:rsidP="007755BB"/>
          <w:p w14:paraId="4381FD10" w14:textId="77777777" w:rsidR="002F2E5C" w:rsidRDefault="002F2E5C" w:rsidP="007755BB"/>
          <w:p w14:paraId="6CD63743" w14:textId="5DC1A803" w:rsidR="002F2E5C" w:rsidRPr="00F226EB" w:rsidRDefault="00E053DB" w:rsidP="007755BB">
            <w:r>
              <w:t>Informatika (100 %</w:t>
            </w:r>
            <w:r w:rsidR="002F2E5C">
              <w:t>)</w:t>
            </w:r>
          </w:p>
          <w:p w14:paraId="7112E71E" w14:textId="77777777" w:rsidR="002F2E5C" w:rsidRDefault="002F2E5C" w:rsidP="007755BB"/>
          <w:p w14:paraId="7D396BBF" w14:textId="77777777" w:rsidR="002F2E5C" w:rsidRDefault="002F2E5C" w:rsidP="007755BB"/>
        </w:tc>
      </w:tr>
      <w:tr w:rsidR="002F2E5C" w14:paraId="0576CC56" w14:textId="77777777" w:rsidTr="007755BB">
        <w:trPr>
          <w:trHeight w:val="70"/>
        </w:trPr>
        <w:tc>
          <w:tcPr>
            <w:tcW w:w="9285" w:type="dxa"/>
            <w:gridSpan w:val="4"/>
            <w:shd w:val="clear" w:color="auto" w:fill="F7CAAC"/>
          </w:tcPr>
          <w:p w14:paraId="30B406D4" w14:textId="77777777" w:rsidR="002F2E5C" w:rsidRDefault="002F2E5C" w:rsidP="007755BB">
            <w:r>
              <w:rPr>
                <w:b/>
              </w:rPr>
              <w:t>Cíle studia ve studijním programu</w:t>
            </w:r>
          </w:p>
        </w:tc>
      </w:tr>
      <w:tr w:rsidR="002F2E5C" w14:paraId="07D97B48" w14:textId="77777777" w:rsidTr="007755BB">
        <w:trPr>
          <w:trHeight w:val="2108"/>
        </w:trPr>
        <w:tc>
          <w:tcPr>
            <w:tcW w:w="9285" w:type="dxa"/>
            <w:gridSpan w:val="4"/>
            <w:shd w:val="clear" w:color="auto" w:fill="FFFFFF"/>
          </w:tcPr>
          <w:p w14:paraId="3989A023" w14:textId="77777777" w:rsidR="002F2E5C" w:rsidRPr="00063D7B" w:rsidRDefault="002F2E5C" w:rsidP="007755BB">
            <w:pPr>
              <w:jc w:val="both"/>
              <w:rPr>
                <w:lang w:val="en-GB"/>
              </w:rPr>
            </w:pPr>
          </w:p>
          <w:p w14:paraId="6FD12E96" w14:textId="03C35C00" w:rsidR="002F2E5C" w:rsidRDefault="002F2E5C" w:rsidP="007755BB">
            <w:pPr>
              <w:jc w:val="both"/>
            </w:pPr>
            <w:r w:rsidRPr="00B82646">
              <w:t xml:space="preserve">Cílem </w:t>
            </w:r>
            <w:r>
              <w:t xml:space="preserve">tříletého </w:t>
            </w:r>
            <w:r w:rsidR="005D7ADC">
              <w:t xml:space="preserve">bakalářského </w:t>
            </w:r>
            <w:r w:rsidRPr="00B82646">
              <w:t xml:space="preserve">studijního programu </w:t>
            </w:r>
            <w:r w:rsidRPr="00647B56">
              <w:rPr>
                <w:i/>
              </w:rPr>
              <w:t>Softwarové inženýrství</w:t>
            </w:r>
            <w:r>
              <w:rPr>
                <w:i/>
              </w:rPr>
              <w:t xml:space="preserve"> </w:t>
            </w:r>
            <w:r w:rsidRPr="00B82646">
              <w:t xml:space="preserve"> je příprava odborníků, kteří jsou schopni </w:t>
            </w:r>
            <w:r>
              <w:t>řešit</w:t>
            </w:r>
            <w:r w:rsidRPr="00B82646">
              <w:t xml:space="preserve"> úloh</w:t>
            </w:r>
            <w:r>
              <w:t>y</w:t>
            </w:r>
            <w:r w:rsidRPr="00B82646">
              <w:t xml:space="preserve"> z oblasti </w:t>
            </w:r>
            <w:r>
              <w:t xml:space="preserve">informatiky a </w:t>
            </w:r>
            <w:r w:rsidRPr="00B82646">
              <w:t>softwarového inženýrství. V rámci studia jsou studenti seznámeni s</w:t>
            </w:r>
            <w:r>
              <w:t xml:space="preserve"> různými typy </w:t>
            </w:r>
            <w:r w:rsidRPr="00B82646">
              <w:t>algoritm</w:t>
            </w:r>
            <w:r>
              <w:t>ů, datovými strukturami</w:t>
            </w:r>
            <w:r w:rsidRPr="00B82646">
              <w:t xml:space="preserve"> a </w:t>
            </w:r>
            <w:r>
              <w:t xml:space="preserve">programovacími jazyky. </w:t>
            </w:r>
            <w:r w:rsidRPr="00B82646">
              <w:t>B</w:t>
            </w:r>
            <w:r>
              <w:t xml:space="preserve">ěhem studia jsou podrobně seznámeni i s </w:t>
            </w:r>
            <w:r w:rsidRPr="00B82646">
              <w:t>prin</w:t>
            </w:r>
            <w:r>
              <w:t>cipy kryptologie a umělé inteli</w:t>
            </w:r>
            <w:r w:rsidRPr="00B82646">
              <w:t xml:space="preserve">gence. </w:t>
            </w:r>
            <w:r>
              <w:t xml:space="preserve"> D</w:t>
            </w:r>
            <w:r w:rsidRPr="00B82646">
              <w:t xml:space="preserve">ůraz je také kladen na testování software a </w:t>
            </w:r>
            <w:r>
              <w:t>nástroje pro vývoj softwarových projektů</w:t>
            </w:r>
            <w:r w:rsidRPr="00B82646">
              <w:t xml:space="preserve">. </w:t>
            </w:r>
          </w:p>
          <w:p w14:paraId="46F52275" w14:textId="77777777" w:rsidR="002F2E5C" w:rsidRDefault="002F2E5C" w:rsidP="007755BB">
            <w:pPr>
              <w:jc w:val="both"/>
            </w:pPr>
            <w:r>
              <w:t>Studijní program</w:t>
            </w:r>
            <w:r w:rsidRPr="00B82646">
              <w:t xml:space="preserve"> </w:t>
            </w:r>
            <w:r>
              <w:t xml:space="preserve">nabízí studentům znalosti nejen z předmětů profilujících program, ale také </w:t>
            </w:r>
            <w:r w:rsidRPr="00B82646">
              <w:t>základní znalosti z</w:t>
            </w:r>
            <w:r>
              <w:t xml:space="preserve"> matematické analýzy a algebry</w:t>
            </w:r>
            <w:r w:rsidRPr="00B82646">
              <w:t>,</w:t>
            </w:r>
            <w:r>
              <w:t xml:space="preserve"> optimalizačních metod,</w:t>
            </w:r>
            <w:r w:rsidRPr="00B82646">
              <w:t xml:space="preserve"> teoretické informatiky, architektury počítačů, číslicové a mikropočítačové techniky. </w:t>
            </w:r>
            <w:r>
              <w:t xml:space="preserve">Při studiu je také kladen důraz na odbornou komunikaci a přehled o současných trendech IT v anglickém jazyce. Cílem studia je poskytnout absolventům hlubší znalosti z oblasti softwarového inženýrství a poskytnout jim odpovídající kompetence pro následný výkon povolání. </w:t>
            </w:r>
            <w:r w:rsidRPr="00B82646">
              <w:t>Studium je zakončeno obhajobou bakalářské práce a státní závěrečnou zkouškou.</w:t>
            </w:r>
          </w:p>
          <w:p w14:paraId="4537C6FC" w14:textId="77777777" w:rsidR="002F2E5C" w:rsidRPr="00263EC4" w:rsidRDefault="002F2E5C" w:rsidP="007755BB">
            <w:pPr>
              <w:jc w:val="both"/>
            </w:pPr>
          </w:p>
        </w:tc>
      </w:tr>
      <w:tr w:rsidR="002F2E5C" w14:paraId="6C45261C" w14:textId="77777777" w:rsidTr="007755BB">
        <w:trPr>
          <w:trHeight w:val="187"/>
        </w:trPr>
        <w:tc>
          <w:tcPr>
            <w:tcW w:w="9285" w:type="dxa"/>
            <w:gridSpan w:val="4"/>
            <w:shd w:val="clear" w:color="auto" w:fill="F7CAAC"/>
          </w:tcPr>
          <w:p w14:paraId="3D5B2271" w14:textId="77777777" w:rsidR="002F2E5C" w:rsidRDefault="002F2E5C" w:rsidP="007755BB">
            <w:pPr>
              <w:jc w:val="both"/>
            </w:pPr>
            <w:r>
              <w:rPr>
                <w:b/>
              </w:rPr>
              <w:t>Profil absolventa studijního programu</w:t>
            </w:r>
          </w:p>
        </w:tc>
      </w:tr>
      <w:tr w:rsidR="002F2E5C" w14:paraId="751893ED" w14:textId="77777777" w:rsidTr="007755BB">
        <w:trPr>
          <w:trHeight w:val="2694"/>
        </w:trPr>
        <w:tc>
          <w:tcPr>
            <w:tcW w:w="9285" w:type="dxa"/>
            <w:gridSpan w:val="4"/>
            <w:shd w:val="clear" w:color="auto" w:fill="FFFFFF"/>
          </w:tcPr>
          <w:p w14:paraId="33D3F0F1" w14:textId="77777777" w:rsidR="002F2E5C" w:rsidRDefault="002F2E5C" w:rsidP="007755BB"/>
          <w:p w14:paraId="64CF0F43" w14:textId="6CE948A7" w:rsidR="002F2E5C" w:rsidRDefault="005D7ADC" w:rsidP="007755BB">
            <w:pPr>
              <w:jc w:val="both"/>
            </w:pPr>
            <w:r>
              <w:t>Bakalářský s</w:t>
            </w:r>
            <w:r w:rsidR="002F2E5C" w:rsidRPr="007A7B50">
              <w:t>tudijní program nabízí vzdělání</w:t>
            </w:r>
            <w:r w:rsidR="002F2E5C">
              <w:t xml:space="preserve"> z oblasti informačních technologií</w:t>
            </w:r>
            <w:r w:rsidR="002F2E5C" w:rsidRPr="007A7B50">
              <w:t>, které j</w:t>
            </w:r>
            <w:r w:rsidR="002F2E5C">
              <w:t>sou</w:t>
            </w:r>
            <w:r w:rsidR="002F2E5C" w:rsidRPr="007A7B50">
              <w:t xml:space="preserve"> žád</w:t>
            </w:r>
            <w:r w:rsidR="002F2E5C">
              <w:t>á</w:t>
            </w:r>
            <w:r w:rsidR="002F2E5C" w:rsidRPr="007A7B50">
              <w:t>n</w:t>
            </w:r>
            <w:r w:rsidR="002F2E5C">
              <w:t>y</w:t>
            </w:r>
            <w:r w:rsidR="002F2E5C" w:rsidRPr="007A7B50">
              <w:t xml:space="preserve"> na trhu práce. Studium </w:t>
            </w:r>
            <w:r w:rsidR="002F2E5C">
              <w:t>nabízí</w:t>
            </w:r>
            <w:r w:rsidR="002F2E5C" w:rsidRPr="007A7B50">
              <w:t xml:space="preserve"> kombinaci teoretických i praktických znalostí </w:t>
            </w:r>
            <w:r w:rsidR="002F2E5C">
              <w:t>umožňující</w:t>
            </w:r>
            <w:r w:rsidR="002F2E5C" w:rsidRPr="007A7B50">
              <w:t xml:space="preserve"> absolventům programu přejít přímo do praxe. </w:t>
            </w:r>
            <w:r w:rsidR="002F2E5C">
              <w:t xml:space="preserve">Zároveň také získají dostatek znalostí, dovedností a kompetencí, které jim umožní pokračovat ve studiu v navazujícím magisterském studijním programu. </w:t>
            </w:r>
            <w:r w:rsidR="002F2E5C" w:rsidRPr="00B82646">
              <w:t xml:space="preserve">Absolvent </w:t>
            </w:r>
            <w:r w:rsidR="002F2E5C">
              <w:t>studijního programu</w:t>
            </w:r>
            <w:r w:rsidR="002F2E5C" w:rsidRPr="00B82646">
              <w:t xml:space="preserve"> bude mít </w:t>
            </w:r>
            <w:r w:rsidR="002F2E5C" w:rsidRPr="007A7B50">
              <w:t>znalosti</w:t>
            </w:r>
            <w:r w:rsidR="002F2E5C" w:rsidRPr="00B82646">
              <w:t xml:space="preserve"> jednotlivých úrovní architektur počítačových systémů, především číslico</w:t>
            </w:r>
            <w:r w:rsidR="002F2E5C">
              <w:t>vých obvodů, procesorů, úložišť</w:t>
            </w:r>
            <w:r w:rsidR="002F2E5C" w:rsidRPr="00B82646">
              <w:t xml:space="preserve"> dat, počítačových sítí, operačníc</w:t>
            </w:r>
            <w:r w:rsidR="002F2E5C">
              <w:t>h a databázových systémů. Z</w:t>
            </w:r>
            <w:r w:rsidR="002F2E5C" w:rsidRPr="00B82646">
              <w:t>íská potřebné znalosti z analýzy, návrhu a vývoje,</w:t>
            </w:r>
            <w:r w:rsidR="002F2E5C">
              <w:t xml:space="preserve"> testování, nasazení a údržby nejen</w:t>
            </w:r>
            <w:r w:rsidR="002F2E5C" w:rsidRPr="00B82646">
              <w:t xml:space="preserve"> čistě softwarových systémů, </w:t>
            </w:r>
            <w:r w:rsidR="002F2E5C">
              <w:t>ale i</w:t>
            </w:r>
            <w:r w:rsidR="002F2E5C" w:rsidRPr="00B82646">
              <w:t xml:space="preserve"> systémů kombinujících návrh a vývoj softwaru a hardwaru. Abso</w:t>
            </w:r>
            <w:r w:rsidR="002F2E5C">
              <w:t>l</w:t>
            </w:r>
            <w:r w:rsidR="002F2E5C" w:rsidRPr="00B82646">
              <w:t xml:space="preserve">vent bude seznámen </w:t>
            </w:r>
            <w:r w:rsidR="002F2E5C">
              <w:t>s tvorbou informačních systémů, jejich zabezpečením, tvorbou uživatelských rozhraní a aplikování počítačové grafiky</w:t>
            </w:r>
            <w:r w:rsidR="002F2E5C" w:rsidRPr="00B82646">
              <w:t>.</w:t>
            </w:r>
            <w:r w:rsidR="002F2E5C">
              <w:t xml:space="preserve"> Dokáže aplikovat znalosti z programování mobilních a webových technologií,  b</w:t>
            </w:r>
            <w:r w:rsidR="002F2E5C" w:rsidRPr="00B82646">
              <w:t>ude mít znalosti práce v týmu a tvorby kódu s využitím nástrojů na testování softwaru.</w:t>
            </w:r>
            <w:r w:rsidR="002F2E5C">
              <w:t xml:space="preserve"> Absolvent bude mít přehled o moderních technologiích z oblasti umělé inteligence. </w:t>
            </w:r>
          </w:p>
          <w:p w14:paraId="768962A4" w14:textId="77777777" w:rsidR="002F2E5C" w:rsidRDefault="002F2E5C" w:rsidP="007755BB">
            <w:pPr>
              <w:jc w:val="both"/>
            </w:pPr>
          </w:p>
          <w:p w14:paraId="0F9A1D99" w14:textId="77777777" w:rsidR="002F2E5C" w:rsidRDefault="002F2E5C" w:rsidP="007755BB">
            <w:pPr>
              <w:jc w:val="both"/>
            </w:pPr>
            <w:r>
              <w:t xml:space="preserve">Předpokládané uplatnění absolventů: </w:t>
            </w:r>
            <w:r w:rsidRPr="00E3191B">
              <w:t xml:space="preserve">V praxi se může uplatnit jako člen vývojových a testovacích týmů v softwarových firmách, </w:t>
            </w:r>
            <w:r>
              <w:t xml:space="preserve">nejen pro vývoj </w:t>
            </w:r>
            <w:r w:rsidRPr="00E3191B">
              <w:t xml:space="preserve">zakázkového softwaru, </w:t>
            </w:r>
            <w:r>
              <w:t xml:space="preserve">ale také </w:t>
            </w:r>
            <w:r w:rsidRPr="00E3191B">
              <w:t>původních inovativních produktů. Může pracovat v průmyslo</w:t>
            </w:r>
            <w:r>
              <w:t>vých a obchodních podnicích,</w:t>
            </w:r>
            <w:r w:rsidRPr="00E3191B">
              <w:t xml:space="preserve"> ve státní správě jako vývojář nebo správce podpůrných softwarových produktů</w:t>
            </w:r>
            <w:r>
              <w:t>, či</w:t>
            </w:r>
            <w:r w:rsidRPr="00E3191B">
              <w:t xml:space="preserve"> vytvářet úpravy a doplňky pro existující systémy.</w:t>
            </w:r>
          </w:p>
          <w:p w14:paraId="266E3F57" w14:textId="77777777" w:rsidR="002F2E5C" w:rsidRDefault="002F2E5C" w:rsidP="007755BB"/>
          <w:p w14:paraId="6E80AE64" w14:textId="77777777" w:rsidR="002F2E5C" w:rsidRDefault="002F2E5C" w:rsidP="007755BB">
            <w:r>
              <w:t>Absolventi se mohou uplatnit například na pozicích:</w:t>
            </w:r>
          </w:p>
          <w:p w14:paraId="59AF1E99" w14:textId="77777777" w:rsidR="002F2E5C" w:rsidRDefault="002F2E5C" w:rsidP="007755BB">
            <w:r w:rsidRPr="00E3191B">
              <w:t>- správce softwarových systémů</w:t>
            </w:r>
          </w:p>
          <w:p w14:paraId="2E35BF8E" w14:textId="77777777" w:rsidR="002F2E5C" w:rsidRDefault="002F2E5C" w:rsidP="007755BB">
            <w:r w:rsidRPr="00E3191B">
              <w:t>- vývojář software</w:t>
            </w:r>
            <w:r>
              <w:t>, analytik</w:t>
            </w:r>
            <w:r w:rsidRPr="00E3191B">
              <w:t xml:space="preserve"> a správce doplňků informačních systémů </w:t>
            </w:r>
          </w:p>
          <w:p w14:paraId="5F027A9C" w14:textId="77777777" w:rsidR="002F2E5C" w:rsidRDefault="002F2E5C" w:rsidP="007755BB">
            <w:r w:rsidRPr="00E3191B">
              <w:lastRenderedPageBreak/>
              <w:t xml:space="preserve">- údržba softwarových systémů </w:t>
            </w:r>
          </w:p>
          <w:p w14:paraId="7D268C35" w14:textId="77777777" w:rsidR="002F2E5C" w:rsidRDefault="002F2E5C" w:rsidP="007755BB">
            <w:r w:rsidRPr="00E3191B">
              <w:t>- tester software</w:t>
            </w:r>
          </w:p>
          <w:p w14:paraId="4ADDCFC7" w14:textId="77777777" w:rsidR="002F2E5C" w:rsidRDefault="002F2E5C" w:rsidP="007755BB">
            <w:r>
              <w:t>- IT analytik</w:t>
            </w:r>
          </w:p>
          <w:p w14:paraId="3A78EF51" w14:textId="77777777" w:rsidR="002F2E5C" w:rsidRDefault="002F2E5C" w:rsidP="007755BB">
            <w:r>
              <w:t>- IT konzultant</w:t>
            </w:r>
          </w:p>
          <w:p w14:paraId="4C81D117" w14:textId="77777777" w:rsidR="002F2E5C" w:rsidRDefault="002F2E5C" w:rsidP="007755BB">
            <w:r>
              <w:t>- test analytik</w:t>
            </w:r>
          </w:p>
          <w:p w14:paraId="2B3F30F4" w14:textId="77777777" w:rsidR="002F2E5C" w:rsidRDefault="002F2E5C" w:rsidP="007755BB">
            <w:r>
              <w:t>- správce databází</w:t>
            </w:r>
          </w:p>
          <w:p w14:paraId="3245D310" w14:textId="4C952009" w:rsidR="002F2E5C" w:rsidRDefault="002F2E5C" w:rsidP="007755BB">
            <w:r>
              <w:t xml:space="preserve">- vedoucí menších vývojových týmů </w:t>
            </w:r>
          </w:p>
          <w:p w14:paraId="3BBEDF29" w14:textId="77777777" w:rsidR="002F2E5C" w:rsidRDefault="002F2E5C" w:rsidP="007755BB">
            <w:r>
              <w:t>- webmaster</w:t>
            </w:r>
          </w:p>
          <w:p w14:paraId="2483F346" w14:textId="77777777" w:rsidR="002F2E5C" w:rsidRDefault="002F2E5C" w:rsidP="007755BB">
            <w:r>
              <w:t>- vývojář mobilních a webových řešení</w:t>
            </w:r>
          </w:p>
        </w:tc>
      </w:tr>
      <w:tr w:rsidR="002F2E5C" w14:paraId="6F87AD23" w14:textId="77777777" w:rsidTr="007755BB">
        <w:trPr>
          <w:trHeight w:val="185"/>
        </w:trPr>
        <w:tc>
          <w:tcPr>
            <w:tcW w:w="9285" w:type="dxa"/>
            <w:gridSpan w:val="4"/>
            <w:shd w:val="clear" w:color="auto" w:fill="F7CAAC"/>
          </w:tcPr>
          <w:p w14:paraId="4AEFE096" w14:textId="77777777" w:rsidR="002F2E5C" w:rsidRPr="00ED322D" w:rsidRDefault="002F2E5C" w:rsidP="007755BB">
            <w:r w:rsidRPr="00ED322D">
              <w:rPr>
                <w:b/>
              </w:rPr>
              <w:lastRenderedPageBreak/>
              <w:t>Pravidla a podmínky pro tvorbu studijních plánů</w:t>
            </w:r>
          </w:p>
        </w:tc>
      </w:tr>
      <w:tr w:rsidR="002F2E5C" w14:paraId="5508CB99" w14:textId="77777777" w:rsidTr="007755BB">
        <w:trPr>
          <w:trHeight w:val="2651"/>
        </w:trPr>
        <w:tc>
          <w:tcPr>
            <w:tcW w:w="9285" w:type="dxa"/>
            <w:gridSpan w:val="4"/>
            <w:shd w:val="clear" w:color="auto" w:fill="FFFFFF"/>
          </w:tcPr>
          <w:p w14:paraId="4309FEF7" w14:textId="77777777" w:rsidR="002F2E5C" w:rsidRDefault="002F2E5C" w:rsidP="007755BB">
            <w:pPr>
              <w:jc w:val="both"/>
            </w:pPr>
            <w:r>
              <w:t xml:space="preserve">V době podání akreditační žádosti je v rámci studijního programu </w:t>
            </w:r>
            <w:r w:rsidRPr="00E16B84">
              <w:rPr>
                <w:i/>
              </w:rPr>
              <w:t>Inženýrská informatika</w:t>
            </w:r>
            <w:r>
              <w:t xml:space="preserve"> realizován studijní obor  </w:t>
            </w:r>
            <w:r w:rsidRPr="00E16B84">
              <w:rPr>
                <w:i/>
              </w:rPr>
              <w:t>Softwarové inženýrství</w:t>
            </w:r>
            <w:r>
              <w:t xml:space="preserve"> v prezenční formě v jazyce českém.</w:t>
            </w:r>
          </w:p>
          <w:p w14:paraId="71872F41" w14:textId="28EB737F" w:rsidR="002F2E5C" w:rsidRDefault="002F2E5C" w:rsidP="007755BB">
            <w:pPr>
              <w:jc w:val="both"/>
            </w:pPr>
            <w:r>
              <w:t xml:space="preserve">Žádáme o akreditaci studijního programu </w:t>
            </w:r>
            <w:r w:rsidRPr="00E16B84">
              <w:rPr>
                <w:i/>
              </w:rPr>
              <w:t>Softwarové inženýrství</w:t>
            </w:r>
            <w:r>
              <w:t xml:space="preserve"> v prezenční formě v českém jazyce </w:t>
            </w:r>
            <w:del w:id="9" w:author="Zuzka" w:date="2018-11-19T09:59:00Z">
              <w:r w:rsidDel="00E32C8D">
                <w:delText xml:space="preserve">a o jeho rozšíření o prezenční formu v anglickém jazyce </w:delText>
              </w:r>
            </w:del>
            <w:r>
              <w:t xml:space="preserve">a o kombinovanou formu v českém jazyce. </w:t>
            </w:r>
            <w:ins w:id="10" w:author="Zuzka" w:date="2018-11-19T09:59:00Z">
              <w:r w:rsidR="00E32C8D">
                <w:t>Zároveň v druhém spisu žádáme o akreditaci prezenční formy v anglickém jazyce</w:t>
              </w:r>
            </w:ins>
            <w:ins w:id="11" w:author="Zuzka" w:date="2018-11-19T10:00:00Z">
              <w:r w:rsidR="00E32C8D">
                <w:t>, která je totožná s formou v českém jazyce.</w:t>
              </w:r>
            </w:ins>
            <w:ins w:id="12" w:author="Zuzka" w:date="2018-11-19T09:59:00Z">
              <w:r w:rsidR="00E32C8D">
                <w:t xml:space="preserve"> </w:t>
              </w:r>
            </w:ins>
            <w:r>
              <w:t xml:space="preserve">Pro každou formu studia je určen samostatný studijní plán. Struktura studijního plánu je tvořena povinnými a povinně volitelnými předměty. </w:t>
            </w:r>
          </w:p>
          <w:p w14:paraId="6A2CD589" w14:textId="76EC7EC4" w:rsidR="002F2E5C" w:rsidRDefault="002F2E5C" w:rsidP="00681DB7">
            <w:pPr>
              <w:jc w:val="both"/>
            </w:pPr>
            <w:r>
              <w:t xml:space="preserve">Ve studijním programu je využíván kreditový systém ECTS představující studijní zátěž </w:t>
            </w:r>
            <w:r w:rsidR="00681DB7">
              <w:t>27</w:t>
            </w:r>
            <w:r>
              <w:t xml:space="preserve"> hodin/1</w:t>
            </w:r>
            <w:r w:rsidR="00387D99">
              <w:t xml:space="preserve"> </w:t>
            </w:r>
            <w:r>
              <w:t>kredit. Jedna výuková hodina představuje 50 minut. V rámci bakalářského studijního programu je standardní délka studia 3 roky a student musí získat 180 kreditů.</w:t>
            </w:r>
          </w:p>
        </w:tc>
      </w:tr>
      <w:tr w:rsidR="002F2E5C" w14:paraId="00C8283E" w14:textId="77777777" w:rsidTr="007755BB">
        <w:trPr>
          <w:trHeight w:val="258"/>
        </w:trPr>
        <w:tc>
          <w:tcPr>
            <w:tcW w:w="9285" w:type="dxa"/>
            <w:gridSpan w:val="4"/>
            <w:shd w:val="clear" w:color="auto" w:fill="F7CAAC"/>
          </w:tcPr>
          <w:p w14:paraId="4D779CD3" w14:textId="77777777" w:rsidR="002F2E5C" w:rsidRDefault="002F2E5C" w:rsidP="007755BB">
            <w:r>
              <w:rPr>
                <w:b/>
              </w:rPr>
              <w:t xml:space="preserve"> Podmínky k přijetí ke studiu</w:t>
            </w:r>
          </w:p>
        </w:tc>
      </w:tr>
      <w:tr w:rsidR="002F2E5C" w14:paraId="0DA8AE8C" w14:textId="77777777" w:rsidTr="007755BB">
        <w:trPr>
          <w:trHeight w:val="1327"/>
        </w:trPr>
        <w:tc>
          <w:tcPr>
            <w:tcW w:w="9285" w:type="dxa"/>
            <w:gridSpan w:val="4"/>
            <w:shd w:val="clear" w:color="auto" w:fill="FFFFFF"/>
          </w:tcPr>
          <w:p w14:paraId="19BC80FB" w14:textId="77777777" w:rsidR="002F2E5C" w:rsidRDefault="002F2E5C" w:rsidP="007755BB">
            <w:pPr>
              <w:rPr>
                <w:b/>
              </w:rPr>
            </w:pPr>
          </w:p>
          <w:p w14:paraId="6FACE856" w14:textId="77777777" w:rsidR="002F2E5C" w:rsidRDefault="002F2E5C" w:rsidP="007755BB">
            <w:pPr>
              <w:jc w:val="both"/>
              <w:rPr>
                <w:b/>
              </w:rPr>
            </w:pPr>
            <w:r>
              <w:t xml:space="preserve">Podmínky pro přijetí ke studiu jsou stanoveny Směrnicí děkana k přijímacímu řízení, která je každoročně vydávána na Fakultě aplikované informatiky. V této směrnici jsou konkretizovány požadavky pro přijetí v daném akademickém roce a je zveřejňována na úřední desce FAI. </w:t>
            </w:r>
          </w:p>
          <w:p w14:paraId="575A17B3" w14:textId="77777777" w:rsidR="002F2E5C" w:rsidRDefault="002F2E5C" w:rsidP="007755BB">
            <w:pPr>
              <w:rPr>
                <w:b/>
              </w:rPr>
            </w:pPr>
          </w:p>
          <w:p w14:paraId="364C1834" w14:textId="77777777" w:rsidR="002F2E5C" w:rsidRDefault="002F2E5C" w:rsidP="007755BB">
            <w:pPr>
              <w:rPr>
                <w:b/>
              </w:rPr>
            </w:pPr>
          </w:p>
          <w:p w14:paraId="20494521" w14:textId="77777777" w:rsidR="002F2E5C" w:rsidRDefault="002F2E5C" w:rsidP="007755BB">
            <w:pPr>
              <w:rPr>
                <w:b/>
              </w:rPr>
            </w:pPr>
          </w:p>
          <w:p w14:paraId="35EDCC58" w14:textId="77777777" w:rsidR="002F2E5C" w:rsidRDefault="002F2E5C" w:rsidP="007755BB">
            <w:pPr>
              <w:rPr>
                <w:b/>
              </w:rPr>
            </w:pPr>
          </w:p>
          <w:p w14:paraId="7EC51F23" w14:textId="77777777" w:rsidR="002F2E5C" w:rsidRDefault="002F2E5C" w:rsidP="007755BB">
            <w:pPr>
              <w:rPr>
                <w:b/>
              </w:rPr>
            </w:pPr>
          </w:p>
          <w:p w14:paraId="6B487361" w14:textId="77777777" w:rsidR="002F2E5C" w:rsidRDefault="002F2E5C" w:rsidP="007755BB">
            <w:pPr>
              <w:rPr>
                <w:b/>
              </w:rPr>
            </w:pPr>
          </w:p>
          <w:p w14:paraId="557F3F35" w14:textId="77777777" w:rsidR="002F2E5C" w:rsidRDefault="002F2E5C" w:rsidP="007755BB">
            <w:pPr>
              <w:rPr>
                <w:b/>
              </w:rPr>
            </w:pPr>
          </w:p>
        </w:tc>
      </w:tr>
      <w:tr w:rsidR="002F2E5C" w14:paraId="095B7111" w14:textId="77777777" w:rsidTr="007755BB">
        <w:trPr>
          <w:trHeight w:val="268"/>
        </w:trPr>
        <w:tc>
          <w:tcPr>
            <w:tcW w:w="9285" w:type="dxa"/>
            <w:gridSpan w:val="4"/>
            <w:shd w:val="clear" w:color="auto" w:fill="F7CAAC"/>
          </w:tcPr>
          <w:p w14:paraId="1B3CDF9E" w14:textId="77777777" w:rsidR="002F2E5C" w:rsidRDefault="002F2E5C" w:rsidP="007755BB">
            <w:pPr>
              <w:rPr>
                <w:b/>
              </w:rPr>
            </w:pPr>
            <w:r>
              <w:rPr>
                <w:b/>
              </w:rPr>
              <w:t>Návaznost na další typy studijních programů</w:t>
            </w:r>
          </w:p>
        </w:tc>
      </w:tr>
      <w:tr w:rsidR="002F2E5C" w14:paraId="5BDB2481" w14:textId="77777777" w:rsidTr="007755BB">
        <w:trPr>
          <w:trHeight w:val="2651"/>
        </w:trPr>
        <w:tc>
          <w:tcPr>
            <w:tcW w:w="9285" w:type="dxa"/>
            <w:gridSpan w:val="4"/>
            <w:shd w:val="clear" w:color="auto" w:fill="FFFFFF"/>
          </w:tcPr>
          <w:p w14:paraId="140D434A" w14:textId="0FFACC5E" w:rsidR="002F2E5C" w:rsidRDefault="002F2E5C" w:rsidP="007755BB">
            <w:pPr>
              <w:jc w:val="both"/>
            </w:pPr>
            <w:r>
              <w:t xml:space="preserve">Absolventi studijního programu </w:t>
            </w:r>
            <w:r w:rsidRPr="00E16B84">
              <w:rPr>
                <w:i/>
              </w:rPr>
              <w:t>Softwarové inženýrství</w:t>
            </w:r>
            <w:r>
              <w:t xml:space="preserve"> mohou pokračovat ve studijních programech v navazující magisterské formě. Na Fakultě aplikované informatiky bude nabízen zejména studijní program </w:t>
            </w:r>
            <w:r w:rsidRPr="00E16B84">
              <w:rPr>
                <w:i/>
              </w:rPr>
              <w:t>Informační technologie</w:t>
            </w:r>
            <w:r>
              <w:t xml:space="preserve"> se specializacemi </w:t>
            </w:r>
            <w:r w:rsidRPr="00E16B84">
              <w:rPr>
                <w:i/>
              </w:rPr>
              <w:t>Softwarové inženýrství</w:t>
            </w:r>
            <w:r w:rsidRPr="00F226EB">
              <w:t xml:space="preserve"> a </w:t>
            </w:r>
            <w:r w:rsidRPr="00E16B84">
              <w:rPr>
                <w:i/>
              </w:rPr>
              <w:t>Kybernetická bezpečnost</w:t>
            </w:r>
            <w:r w:rsidRPr="00F226EB">
              <w:t xml:space="preserve"> </w:t>
            </w:r>
            <w:r>
              <w:t xml:space="preserve">a studijní program </w:t>
            </w:r>
            <w:r w:rsidRPr="00E16B84">
              <w:rPr>
                <w:i/>
              </w:rPr>
              <w:t>Počítačové a komunikační systémy</w:t>
            </w:r>
            <w:r>
              <w:t xml:space="preserve">, oba studijní programy jsou nabízeny v prezenční i kombinované formě studia. Po ukončení magisterského stupně studia mohou absolventi studovat doktorský program, především </w:t>
            </w:r>
            <w:r w:rsidR="003C38C5">
              <w:t xml:space="preserve">studijní program </w:t>
            </w:r>
            <w:r w:rsidRPr="00E16B84">
              <w:rPr>
                <w:i/>
              </w:rPr>
              <w:t>Inženýrská informatika</w:t>
            </w:r>
            <w:r>
              <w:t>.</w:t>
            </w:r>
          </w:p>
        </w:tc>
      </w:tr>
    </w:tbl>
    <w:p w14:paraId="011452AB" w14:textId="77777777" w:rsidR="002F2E5C" w:rsidRDefault="002F2E5C" w:rsidP="002F2E5C"/>
    <w:p w14:paraId="03B40985" w14:textId="77777777" w:rsidR="002F2E5C" w:rsidRDefault="002F2E5C" w:rsidP="002F2E5C">
      <w:pPr>
        <w:spacing w:after="160" w:line="259" w:lineRule="auto"/>
      </w:pPr>
    </w:p>
    <w:p w14:paraId="74CFAFC5" w14:textId="77777777" w:rsidR="00EA17D6" w:rsidRDefault="00EA17D6" w:rsidP="007755BB">
      <w:pPr>
        <w:jc w:val="both"/>
        <w:rPr>
          <w:b/>
          <w:sz w:val="28"/>
        </w:rPr>
        <w:sectPr w:rsidR="00EA17D6" w:rsidSect="00032EE1">
          <w:footerReference w:type="even" r:id="rId11"/>
          <w:footerReference w:type="default" r:id="rId12"/>
          <w:pgSz w:w="11906" w:h="16838"/>
          <w:pgMar w:top="1417" w:right="1417" w:bottom="1417" w:left="1417" w:header="708" w:footer="708" w:gutter="0"/>
          <w:cols w:space="708"/>
          <w:rtlGutter/>
          <w:docGrid w:linePitch="360"/>
        </w:sectPr>
      </w:pP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74"/>
        <w:gridCol w:w="918"/>
        <w:gridCol w:w="851"/>
        <w:gridCol w:w="708"/>
        <w:gridCol w:w="4111"/>
        <w:gridCol w:w="567"/>
        <w:gridCol w:w="709"/>
        <w:tblGridChange w:id="13">
          <w:tblGrid>
            <w:gridCol w:w="2585"/>
            <w:gridCol w:w="74"/>
            <w:gridCol w:w="918"/>
            <w:gridCol w:w="851"/>
            <w:gridCol w:w="708"/>
            <w:gridCol w:w="4111"/>
            <w:gridCol w:w="567"/>
            <w:gridCol w:w="709"/>
          </w:tblGrid>
        </w:tblGridChange>
      </w:tblGrid>
      <w:tr w:rsidR="002F2E5C" w14:paraId="3EC16F64" w14:textId="77777777" w:rsidTr="007755BB">
        <w:tc>
          <w:tcPr>
            <w:tcW w:w="10523" w:type="dxa"/>
            <w:gridSpan w:val="8"/>
            <w:tcBorders>
              <w:bottom w:val="double" w:sz="4" w:space="0" w:color="auto"/>
            </w:tcBorders>
            <w:shd w:val="clear" w:color="auto" w:fill="BDD6EE"/>
          </w:tcPr>
          <w:p w14:paraId="5889EFCD" w14:textId="30ED48C1" w:rsidR="002F2E5C" w:rsidRDefault="002F2E5C" w:rsidP="00EC3DF8">
            <w:pPr>
              <w:tabs>
                <w:tab w:val="right" w:pos="10056"/>
              </w:tabs>
              <w:jc w:val="both"/>
              <w:rPr>
                <w:b/>
                <w:sz w:val="28"/>
              </w:rPr>
            </w:pPr>
            <w:bookmarkStart w:id="14" w:name="BII"/>
            <w:r>
              <w:rPr>
                <w:b/>
                <w:sz w:val="28"/>
              </w:rPr>
              <w:lastRenderedPageBreak/>
              <w:t>B-IIa – Studijní plány a návrh témat prací</w:t>
            </w:r>
            <w:bookmarkEnd w:id="14"/>
            <w:r>
              <w:rPr>
                <w:b/>
                <w:sz w:val="28"/>
              </w:rPr>
              <w:t xml:space="preserve"> (bakalářské a magisterské studijní programy)</w:t>
            </w:r>
            <w:r w:rsidR="00EC3DF8">
              <w:rPr>
                <w:b/>
                <w:sz w:val="26"/>
                <w:szCs w:val="26"/>
              </w:rPr>
              <w:t xml:space="preserve"> </w:t>
            </w:r>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2F2E5C" w14:paraId="2C7FA47E" w14:textId="77777777" w:rsidTr="007755BB">
        <w:tc>
          <w:tcPr>
            <w:tcW w:w="2659" w:type="dxa"/>
            <w:gridSpan w:val="2"/>
            <w:shd w:val="clear" w:color="auto" w:fill="F7CAAC"/>
          </w:tcPr>
          <w:p w14:paraId="1DDB1E4E" w14:textId="77777777" w:rsidR="002F2E5C" w:rsidRDefault="002F2E5C" w:rsidP="007755BB">
            <w:pPr>
              <w:rPr>
                <w:b/>
                <w:sz w:val="22"/>
              </w:rPr>
            </w:pPr>
            <w:r>
              <w:rPr>
                <w:b/>
                <w:sz w:val="22"/>
              </w:rPr>
              <w:t>Označení studijního plánu</w:t>
            </w:r>
          </w:p>
        </w:tc>
        <w:tc>
          <w:tcPr>
            <w:tcW w:w="7864" w:type="dxa"/>
            <w:gridSpan w:val="6"/>
          </w:tcPr>
          <w:p w14:paraId="7A265B0B" w14:textId="77777777" w:rsidR="002F2E5C" w:rsidRDefault="002F2E5C" w:rsidP="007755BB">
            <w:pPr>
              <w:jc w:val="center"/>
              <w:rPr>
                <w:b/>
                <w:sz w:val="22"/>
              </w:rPr>
            </w:pPr>
            <w:r>
              <w:rPr>
                <w:b/>
                <w:sz w:val="22"/>
              </w:rPr>
              <w:t>Softwarové inženýrství - prezenční forma studia v jazyce českém</w:t>
            </w:r>
          </w:p>
        </w:tc>
      </w:tr>
      <w:tr w:rsidR="002F2E5C" w14:paraId="2F973B4D" w14:textId="77777777" w:rsidTr="007755BB">
        <w:tc>
          <w:tcPr>
            <w:tcW w:w="10523" w:type="dxa"/>
            <w:gridSpan w:val="8"/>
            <w:shd w:val="clear" w:color="auto" w:fill="F7CAAC"/>
          </w:tcPr>
          <w:p w14:paraId="37D6340A" w14:textId="77777777" w:rsidR="002F2E5C" w:rsidRDefault="002F2E5C" w:rsidP="007755BB">
            <w:pPr>
              <w:jc w:val="center"/>
              <w:rPr>
                <w:b/>
                <w:sz w:val="22"/>
              </w:rPr>
            </w:pPr>
            <w:r>
              <w:rPr>
                <w:b/>
                <w:sz w:val="22"/>
              </w:rPr>
              <w:t>Povinné předměty</w:t>
            </w:r>
          </w:p>
        </w:tc>
      </w:tr>
      <w:tr w:rsidR="002F2E5C" w14:paraId="3B917D63" w14:textId="77777777" w:rsidTr="007755BB">
        <w:tc>
          <w:tcPr>
            <w:tcW w:w="2585" w:type="dxa"/>
            <w:shd w:val="clear" w:color="auto" w:fill="F7CAAC"/>
          </w:tcPr>
          <w:p w14:paraId="57CAC061" w14:textId="77777777" w:rsidR="002F2E5C" w:rsidRPr="008A3C51" w:rsidRDefault="002F2E5C" w:rsidP="007755BB">
            <w:pPr>
              <w:jc w:val="both"/>
              <w:rPr>
                <w:b/>
              </w:rPr>
            </w:pPr>
            <w:r w:rsidRPr="008A3C51">
              <w:rPr>
                <w:b/>
              </w:rPr>
              <w:t>Název předmětu</w:t>
            </w:r>
          </w:p>
        </w:tc>
        <w:tc>
          <w:tcPr>
            <w:tcW w:w="992" w:type="dxa"/>
            <w:gridSpan w:val="2"/>
            <w:shd w:val="clear" w:color="auto" w:fill="F7CAAC"/>
          </w:tcPr>
          <w:p w14:paraId="1843270D" w14:textId="77777777" w:rsidR="002F2E5C" w:rsidRPr="008A3C51" w:rsidRDefault="002F2E5C" w:rsidP="007755BB">
            <w:pPr>
              <w:jc w:val="both"/>
              <w:rPr>
                <w:b/>
              </w:rPr>
            </w:pPr>
            <w:r w:rsidRPr="008A3C51">
              <w:rPr>
                <w:b/>
              </w:rPr>
              <w:t>rozsah</w:t>
            </w:r>
          </w:p>
        </w:tc>
        <w:tc>
          <w:tcPr>
            <w:tcW w:w="851" w:type="dxa"/>
            <w:shd w:val="clear" w:color="auto" w:fill="F7CAAC"/>
          </w:tcPr>
          <w:p w14:paraId="633DE115" w14:textId="77777777" w:rsidR="002F2E5C" w:rsidRPr="008A3C51" w:rsidRDefault="002F2E5C" w:rsidP="007755BB">
            <w:pPr>
              <w:jc w:val="both"/>
              <w:rPr>
                <w:b/>
              </w:rPr>
            </w:pPr>
            <w:r w:rsidRPr="008A3C51">
              <w:rPr>
                <w:b/>
              </w:rPr>
              <w:t>způsob  ověř.</w:t>
            </w:r>
          </w:p>
        </w:tc>
        <w:tc>
          <w:tcPr>
            <w:tcW w:w="708" w:type="dxa"/>
            <w:shd w:val="clear" w:color="auto" w:fill="F7CAAC"/>
          </w:tcPr>
          <w:p w14:paraId="57F0C7C8" w14:textId="77777777" w:rsidR="002F2E5C" w:rsidRPr="008A3C51" w:rsidRDefault="002F2E5C" w:rsidP="007755BB">
            <w:pPr>
              <w:jc w:val="both"/>
              <w:rPr>
                <w:b/>
              </w:rPr>
            </w:pPr>
            <w:r w:rsidRPr="008A3C51">
              <w:rPr>
                <w:b/>
              </w:rPr>
              <w:t>počet kred.</w:t>
            </w:r>
          </w:p>
        </w:tc>
        <w:tc>
          <w:tcPr>
            <w:tcW w:w="4111" w:type="dxa"/>
            <w:shd w:val="clear" w:color="auto" w:fill="F7CAAC"/>
          </w:tcPr>
          <w:p w14:paraId="4B2D25BD" w14:textId="77777777" w:rsidR="002F2E5C" w:rsidRPr="008A3C51" w:rsidRDefault="002F2E5C" w:rsidP="007755BB">
            <w:pPr>
              <w:jc w:val="both"/>
              <w:rPr>
                <w:b/>
              </w:rPr>
            </w:pPr>
            <w:r w:rsidRPr="008A3C51">
              <w:rPr>
                <w:b/>
              </w:rPr>
              <w:t>vyučující</w:t>
            </w:r>
          </w:p>
        </w:tc>
        <w:tc>
          <w:tcPr>
            <w:tcW w:w="567" w:type="dxa"/>
            <w:shd w:val="clear" w:color="auto" w:fill="F7CAAC"/>
          </w:tcPr>
          <w:p w14:paraId="1E0D9496" w14:textId="77777777" w:rsidR="002F2E5C" w:rsidRPr="008A3C51" w:rsidRDefault="002F2E5C" w:rsidP="007755BB">
            <w:pPr>
              <w:jc w:val="both"/>
              <w:rPr>
                <w:b/>
                <w:color w:val="FF0000"/>
              </w:rPr>
            </w:pPr>
            <w:r w:rsidRPr="008A3C51">
              <w:rPr>
                <w:b/>
              </w:rPr>
              <w:t>dop. roč./ sem.</w:t>
            </w:r>
          </w:p>
        </w:tc>
        <w:tc>
          <w:tcPr>
            <w:tcW w:w="709" w:type="dxa"/>
            <w:shd w:val="clear" w:color="auto" w:fill="F7CAAC"/>
          </w:tcPr>
          <w:p w14:paraId="0A09F891" w14:textId="77777777" w:rsidR="002F2E5C" w:rsidRPr="008A3C51" w:rsidRDefault="002F2E5C" w:rsidP="007755BB">
            <w:pPr>
              <w:jc w:val="both"/>
              <w:rPr>
                <w:b/>
              </w:rPr>
            </w:pPr>
            <w:r w:rsidRPr="008A3C51">
              <w:rPr>
                <w:b/>
              </w:rPr>
              <w:t>profil. základ</w:t>
            </w:r>
          </w:p>
        </w:tc>
      </w:tr>
      <w:tr w:rsidR="002F2E5C" w14:paraId="6E7BDBF9" w14:textId="77777777" w:rsidTr="007755BB">
        <w:tc>
          <w:tcPr>
            <w:tcW w:w="2585" w:type="dxa"/>
          </w:tcPr>
          <w:p w14:paraId="578406F8" w14:textId="77777777" w:rsidR="002F2E5C" w:rsidRDefault="002F2E5C" w:rsidP="007755BB">
            <w:r>
              <w:t>P</w:t>
            </w:r>
            <w:r w:rsidRPr="00370E3B">
              <w:t>rogramování a algoritmizace</w:t>
            </w:r>
          </w:p>
        </w:tc>
        <w:tc>
          <w:tcPr>
            <w:tcW w:w="992" w:type="dxa"/>
            <w:gridSpan w:val="2"/>
          </w:tcPr>
          <w:p w14:paraId="7F0C4749" w14:textId="77777777" w:rsidR="002F2E5C" w:rsidRDefault="002F2E5C" w:rsidP="007755BB">
            <w:pPr>
              <w:jc w:val="both"/>
            </w:pPr>
            <w:r>
              <w:t>14p + 28s + 28c</w:t>
            </w:r>
          </w:p>
        </w:tc>
        <w:tc>
          <w:tcPr>
            <w:tcW w:w="851" w:type="dxa"/>
          </w:tcPr>
          <w:p w14:paraId="1517AAA4" w14:textId="77777777" w:rsidR="002F2E5C" w:rsidRDefault="002F2E5C" w:rsidP="007755BB">
            <w:pPr>
              <w:jc w:val="both"/>
            </w:pPr>
            <w:r>
              <w:t>klz</w:t>
            </w:r>
          </w:p>
        </w:tc>
        <w:tc>
          <w:tcPr>
            <w:tcW w:w="708" w:type="dxa"/>
          </w:tcPr>
          <w:p w14:paraId="47FA1771" w14:textId="77777777" w:rsidR="002F2E5C" w:rsidRDefault="002F2E5C" w:rsidP="007755BB">
            <w:pPr>
              <w:jc w:val="center"/>
            </w:pPr>
            <w:r>
              <w:t>4</w:t>
            </w:r>
          </w:p>
        </w:tc>
        <w:tc>
          <w:tcPr>
            <w:tcW w:w="4111" w:type="dxa"/>
          </w:tcPr>
          <w:p w14:paraId="606216ED" w14:textId="77777777" w:rsidR="002F2E5C" w:rsidRPr="00BB64EF" w:rsidRDefault="002F2E5C" w:rsidP="007755BB">
            <w:pPr>
              <w:jc w:val="both"/>
              <w:rPr>
                <w:b/>
              </w:rPr>
            </w:pPr>
            <w:r w:rsidRPr="00BB64EF">
              <w:rPr>
                <w:b/>
              </w:rPr>
              <w:t xml:space="preserve">Ing. et Ing. Erik Král, Ph.D. </w:t>
            </w:r>
            <w:r>
              <w:t>(100 % p)</w:t>
            </w:r>
          </w:p>
        </w:tc>
        <w:tc>
          <w:tcPr>
            <w:tcW w:w="567" w:type="dxa"/>
          </w:tcPr>
          <w:p w14:paraId="2E1669E0" w14:textId="77777777" w:rsidR="002F2E5C" w:rsidRDefault="002F2E5C" w:rsidP="007755BB">
            <w:pPr>
              <w:jc w:val="both"/>
            </w:pPr>
            <w:r>
              <w:t>1/ZS</w:t>
            </w:r>
          </w:p>
        </w:tc>
        <w:tc>
          <w:tcPr>
            <w:tcW w:w="709" w:type="dxa"/>
          </w:tcPr>
          <w:p w14:paraId="2CE87FCE" w14:textId="77777777" w:rsidR="002F2E5C" w:rsidRDefault="002F2E5C" w:rsidP="007755BB">
            <w:pPr>
              <w:jc w:val="both"/>
            </w:pPr>
            <w:r>
              <w:t>ZT</w:t>
            </w:r>
          </w:p>
        </w:tc>
      </w:tr>
      <w:tr w:rsidR="002F2E5C" w14:paraId="18585A4C" w14:textId="77777777" w:rsidTr="007755BB">
        <w:tc>
          <w:tcPr>
            <w:tcW w:w="2585" w:type="dxa"/>
          </w:tcPr>
          <w:p w14:paraId="20B2CD01" w14:textId="77777777" w:rsidR="002F2E5C" w:rsidRDefault="002F2E5C" w:rsidP="007755BB">
            <w:r>
              <w:t>Analýza a m</w:t>
            </w:r>
            <w:r w:rsidRPr="00370E3B">
              <w:t>odelování softwarových systémů</w:t>
            </w:r>
          </w:p>
        </w:tc>
        <w:tc>
          <w:tcPr>
            <w:tcW w:w="992" w:type="dxa"/>
            <w:gridSpan w:val="2"/>
          </w:tcPr>
          <w:p w14:paraId="066F686C" w14:textId="77777777" w:rsidR="002F2E5C" w:rsidRDefault="002F2E5C" w:rsidP="007755BB">
            <w:pPr>
              <w:jc w:val="both"/>
            </w:pPr>
            <w:r>
              <w:t>14p+28c</w:t>
            </w:r>
          </w:p>
        </w:tc>
        <w:tc>
          <w:tcPr>
            <w:tcW w:w="851" w:type="dxa"/>
          </w:tcPr>
          <w:p w14:paraId="7B05AE87" w14:textId="77777777" w:rsidR="002F2E5C" w:rsidRDefault="002F2E5C" w:rsidP="007755BB">
            <w:pPr>
              <w:jc w:val="both"/>
            </w:pPr>
            <w:r>
              <w:t>z, zk</w:t>
            </w:r>
          </w:p>
        </w:tc>
        <w:tc>
          <w:tcPr>
            <w:tcW w:w="708" w:type="dxa"/>
          </w:tcPr>
          <w:p w14:paraId="24057332" w14:textId="77777777" w:rsidR="002F2E5C" w:rsidRDefault="002F2E5C" w:rsidP="007755BB">
            <w:pPr>
              <w:jc w:val="center"/>
            </w:pPr>
            <w:r>
              <w:t>4</w:t>
            </w:r>
          </w:p>
        </w:tc>
        <w:tc>
          <w:tcPr>
            <w:tcW w:w="4111" w:type="dxa"/>
          </w:tcPr>
          <w:p w14:paraId="00210C46" w14:textId="77777777" w:rsidR="002F2E5C" w:rsidRPr="00BB64EF" w:rsidRDefault="002F2E5C" w:rsidP="007755BB">
            <w:pPr>
              <w:jc w:val="both"/>
              <w:rPr>
                <w:b/>
              </w:rPr>
            </w:pPr>
            <w:r w:rsidRPr="00BB64EF">
              <w:rPr>
                <w:b/>
              </w:rPr>
              <w:t xml:space="preserve">Ing. Radek Šilhavý, Ph.D. </w:t>
            </w:r>
            <w:r>
              <w:t>(100 % p)</w:t>
            </w:r>
          </w:p>
        </w:tc>
        <w:tc>
          <w:tcPr>
            <w:tcW w:w="567" w:type="dxa"/>
          </w:tcPr>
          <w:p w14:paraId="0EE09B5F" w14:textId="77777777" w:rsidR="002F2E5C" w:rsidRDefault="002F2E5C" w:rsidP="007755BB">
            <w:pPr>
              <w:jc w:val="both"/>
            </w:pPr>
            <w:r>
              <w:t>1/ZS</w:t>
            </w:r>
          </w:p>
        </w:tc>
        <w:tc>
          <w:tcPr>
            <w:tcW w:w="709" w:type="dxa"/>
          </w:tcPr>
          <w:p w14:paraId="59B538FE" w14:textId="77777777" w:rsidR="002F2E5C" w:rsidRDefault="002F2E5C" w:rsidP="007755BB">
            <w:pPr>
              <w:jc w:val="both"/>
            </w:pPr>
            <w:r>
              <w:t>ZT</w:t>
            </w:r>
          </w:p>
        </w:tc>
      </w:tr>
      <w:tr w:rsidR="002F2E5C" w14:paraId="1E4C7325" w14:textId="77777777" w:rsidTr="007755BB">
        <w:tc>
          <w:tcPr>
            <w:tcW w:w="2585" w:type="dxa"/>
          </w:tcPr>
          <w:p w14:paraId="108CE27D" w14:textId="77777777" w:rsidR="002F2E5C" w:rsidRPr="00EB180F" w:rsidRDefault="002F2E5C" w:rsidP="007755BB">
            <w:r w:rsidRPr="00EB180F">
              <w:t>Databázové systémy</w:t>
            </w:r>
          </w:p>
        </w:tc>
        <w:tc>
          <w:tcPr>
            <w:tcW w:w="992" w:type="dxa"/>
            <w:gridSpan w:val="2"/>
          </w:tcPr>
          <w:p w14:paraId="07D996D4" w14:textId="77777777" w:rsidR="002F2E5C" w:rsidRDefault="002F2E5C" w:rsidP="007755BB">
            <w:pPr>
              <w:jc w:val="both"/>
            </w:pPr>
            <w:r>
              <w:t>28p+28c</w:t>
            </w:r>
          </w:p>
        </w:tc>
        <w:tc>
          <w:tcPr>
            <w:tcW w:w="851" w:type="dxa"/>
          </w:tcPr>
          <w:p w14:paraId="417BE615" w14:textId="77777777" w:rsidR="002F2E5C" w:rsidRDefault="002F2E5C" w:rsidP="007755BB">
            <w:pPr>
              <w:jc w:val="both"/>
            </w:pPr>
            <w:r>
              <w:t>z, zk</w:t>
            </w:r>
          </w:p>
        </w:tc>
        <w:tc>
          <w:tcPr>
            <w:tcW w:w="708" w:type="dxa"/>
          </w:tcPr>
          <w:p w14:paraId="49368DC4" w14:textId="77777777" w:rsidR="002F2E5C" w:rsidRDefault="002F2E5C" w:rsidP="007755BB">
            <w:pPr>
              <w:jc w:val="center"/>
            </w:pPr>
            <w:r>
              <w:t>5</w:t>
            </w:r>
          </w:p>
        </w:tc>
        <w:tc>
          <w:tcPr>
            <w:tcW w:w="4111" w:type="dxa"/>
          </w:tcPr>
          <w:p w14:paraId="4CE985BF" w14:textId="1DE5C10B" w:rsidR="002F2E5C" w:rsidRPr="00BB64EF" w:rsidRDefault="002F2E5C" w:rsidP="007755BB">
            <w:pPr>
              <w:jc w:val="both"/>
              <w:rPr>
                <w:b/>
              </w:rPr>
            </w:pPr>
            <w:r w:rsidRPr="00BB64EF">
              <w:rPr>
                <w:b/>
              </w:rPr>
              <w:t xml:space="preserve">doc. Ing. Zdenka Prokopová, CSc. </w:t>
            </w:r>
            <w:r>
              <w:t>(100 % p</w:t>
            </w:r>
            <w:r w:rsidR="00E52130">
              <w:t>, 50 % c</w:t>
            </w:r>
            <w:r>
              <w:t>)</w:t>
            </w:r>
          </w:p>
        </w:tc>
        <w:tc>
          <w:tcPr>
            <w:tcW w:w="567" w:type="dxa"/>
          </w:tcPr>
          <w:p w14:paraId="35BCDFA8" w14:textId="77777777" w:rsidR="002F2E5C" w:rsidRDefault="002F2E5C" w:rsidP="007755BB">
            <w:pPr>
              <w:jc w:val="both"/>
            </w:pPr>
            <w:r>
              <w:t>1/ZS</w:t>
            </w:r>
          </w:p>
        </w:tc>
        <w:tc>
          <w:tcPr>
            <w:tcW w:w="709" w:type="dxa"/>
          </w:tcPr>
          <w:p w14:paraId="29DCFFC2" w14:textId="77777777" w:rsidR="002F2E5C" w:rsidRDefault="002F2E5C" w:rsidP="007755BB">
            <w:pPr>
              <w:jc w:val="both"/>
            </w:pPr>
            <w:r>
              <w:t>ZT</w:t>
            </w:r>
          </w:p>
        </w:tc>
      </w:tr>
      <w:tr w:rsidR="002F2E5C" w14:paraId="373AFD4A" w14:textId="77777777" w:rsidTr="007755BB">
        <w:tc>
          <w:tcPr>
            <w:tcW w:w="2585" w:type="dxa"/>
          </w:tcPr>
          <w:p w14:paraId="75EA18B9" w14:textId="77777777" w:rsidR="002F2E5C" w:rsidRPr="00EB180F" w:rsidRDefault="002F2E5C" w:rsidP="007755BB">
            <w:r>
              <w:t>Nástroje pro vývoj softwarových projektů</w:t>
            </w:r>
          </w:p>
        </w:tc>
        <w:tc>
          <w:tcPr>
            <w:tcW w:w="992" w:type="dxa"/>
            <w:gridSpan w:val="2"/>
          </w:tcPr>
          <w:p w14:paraId="30C35995" w14:textId="77777777" w:rsidR="002F2E5C" w:rsidRDefault="002F2E5C" w:rsidP="007755BB">
            <w:pPr>
              <w:jc w:val="both"/>
            </w:pPr>
            <w:r>
              <w:t>14p+28c</w:t>
            </w:r>
          </w:p>
        </w:tc>
        <w:tc>
          <w:tcPr>
            <w:tcW w:w="851" w:type="dxa"/>
          </w:tcPr>
          <w:p w14:paraId="51508404" w14:textId="77777777" w:rsidR="002F2E5C" w:rsidRDefault="002F2E5C" w:rsidP="007755BB">
            <w:pPr>
              <w:jc w:val="both"/>
            </w:pPr>
            <w:r>
              <w:t>z</w:t>
            </w:r>
          </w:p>
        </w:tc>
        <w:tc>
          <w:tcPr>
            <w:tcW w:w="708" w:type="dxa"/>
          </w:tcPr>
          <w:p w14:paraId="18E573F5" w14:textId="77777777" w:rsidR="002F2E5C" w:rsidRDefault="002F2E5C" w:rsidP="007755BB">
            <w:pPr>
              <w:jc w:val="center"/>
            </w:pPr>
            <w:r>
              <w:t>3</w:t>
            </w:r>
          </w:p>
        </w:tc>
        <w:tc>
          <w:tcPr>
            <w:tcW w:w="4111" w:type="dxa"/>
          </w:tcPr>
          <w:p w14:paraId="359E4410" w14:textId="77777777" w:rsidR="002F2E5C" w:rsidRPr="003F0349" w:rsidRDefault="002F2E5C" w:rsidP="007755BB">
            <w:pPr>
              <w:jc w:val="both"/>
              <w:rPr>
                <w:rPrChange w:id="15" w:author="Jiří Vojtěšek" w:date="2018-11-25T22:07:00Z">
                  <w:rPr>
                    <w:b/>
                  </w:rPr>
                </w:rPrChange>
              </w:rPr>
            </w:pPr>
            <w:r w:rsidRPr="003F0349">
              <w:rPr>
                <w:rPrChange w:id="16" w:author="Jiří Vojtěšek" w:date="2018-11-25T22:07:00Z">
                  <w:rPr>
                    <w:b/>
                  </w:rPr>
                </w:rPrChange>
              </w:rPr>
              <w:t xml:space="preserve">Ing. Peter Janků </w:t>
            </w:r>
            <w:r w:rsidRPr="003F0349">
              <w:t>(100 % p)</w:t>
            </w:r>
          </w:p>
        </w:tc>
        <w:tc>
          <w:tcPr>
            <w:tcW w:w="567" w:type="dxa"/>
          </w:tcPr>
          <w:p w14:paraId="13A5ED49" w14:textId="77777777" w:rsidR="002F2E5C" w:rsidRDefault="002F2E5C" w:rsidP="007755BB">
            <w:pPr>
              <w:jc w:val="both"/>
            </w:pPr>
            <w:r>
              <w:t>1/ZS</w:t>
            </w:r>
          </w:p>
        </w:tc>
        <w:tc>
          <w:tcPr>
            <w:tcW w:w="709" w:type="dxa"/>
          </w:tcPr>
          <w:p w14:paraId="5F8CCA55" w14:textId="7954E0A8" w:rsidR="002F2E5C" w:rsidRDefault="00087912" w:rsidP="007755BB">
            <w:pPr>
              <w:jc w:val="both"/>
            </w:pPr>
            <w:ins w:id="17" w:author="Zuzka" w:date="2018-11-12T23:36:00Z">
              <w:r>
                <w:t>-</w:t>
              </w:r>
            </w:ins>
            <w:del w:id="18" w:author="Zuzka" w:date="2018-11-12T23:36:00Z">
              <w:r w:rsidR="002F2E5C" w:rsidDel="00087912">
                <w:delText>PZ</w:delText>
              </w:r>
            </w:del>
          </w:p>
        </w:tc>
      </w:tr>
      <w:tr w:rsidR="002F2E5C" w14:paraId="0AE3B7A1" w14:textId="77777777" w:rsidTr="007755BB">
        <w:tc>
          <w:tcPr>
            <w:tcW w:w="2585" w:type="dxa"/>
          </w:tcPr>
          <w:p w14:paraId="6D13D4A0" w14:textId="77777777" w:rsidR="002F2E5C" w:rsidRDefault="002F2E5C" w:rsidP="007755BB">
            <w:r w:rsidRPr="00370E3B">
              <w:t>Matematický seminář</w:t>
            </w:r>
          </w:p>
        </w:tc>
        <w:tc>
          <w:tcPr>
            <w:tcW w:w="992" w:type="dxa"/>
            <w:gridSpan w:val="2"/>
          </w:tcPr>
          <w:p w14:paraId="2CD0E8AD" w14:textId="77777777" w:rsidR="002F2E5C" w:rsidRDefault="002F2E5C" w:rsidP="007755BB">
            <w:pPr>
              <w:jc w:val="both"/>
            </w:pPr>
            <w:r>
              <w:t>14p+56s</w:t>
            </w:r>
          </w:p>
        </w:tc>
        <w:tc>
          <w:tcPr>
            <w:tcW w:w="851" w:type="dxa"/>
          </w:tcPr>
          <w:p w14:paraId="657AF3B6" w14:textId="77777777" w:rsidR="002F2E5C" w:rsidRDefault="002F2E5C" w:rsidP="007755BB">
            <w:pPr>
              <w:jc w:val="both"/>
            </w:pPr>
            <w:r>
              <w:t>z, zk</w:t>
            </w:r>
          </w:p>
        </w:tc>
        <w:tc>
          <w:tcPr>
            <w:tcW w:w="708" w:type="dxa"/>
          </w:tcPr>
          <w:p w14:paraId="38E4762B" w14:textId="77777777" w:rsidR="002F2E5C" w:rsidRDefault="002F2E5C" w:rsidP="007755BB">
            <w:pPr>
              <w:jc w:val="center"/>
            </w:pPr>
            <w:r>
              <w:t>6</w:t>
            </w:r>
          </w:p>
        </w:tc>
        <w:tc>
          <w:tcPr>
            <w:tcW w:w="4111" w:type="dxa"/>
          </w:tcPr>
          <w:p w14:paraId="2F961C6D" w14:textId="77777777" w:rsidR="002F2E5C" w:rsidRPr="00612FD7" w:rsidRDefault="002F2E5C" w:rsidP="007755BB">
            <w:pPr>
              <w:jc w:val="both"/>
            </w:pPr>
            <w:r w:rsidRPr="00612FD7">
              <w:t xml:space="preserve">Mgr. Lubomír Sedláček, Ph.D. </w:t>
            </w:r>
            <w:r>
              <w:t>(100 % p)</w:t>
            </w:r>
          </w:p>
        </w:tc>
        <w:tc>
          <w:tcPr>
            <w:tcW w:w="567" w:type="dxa"/>
          </w:tcPr>
          <w:p w14:paraId="2CCD3C0B" w14:textId="77777777" w:rsidR="002F2E5C" w:rsidRDefault="002F2E5C" w:rsidP="007755BB">
            <w:pPr>
              <w:jc w:val="both"/>
            </w:pPr>
            <w:r>
              <w:t>1/ZS</w:t>
            </w:r>
          </w:p>
        </w:tc>
        <w:tc>
          <w:tcPr>
            <w:tcW w:w="709" w:type="dxa"/>
          </w:tcPr>
          <w:p w14:paraId="58853F8C" w14:textId="77777777" w:rsidR="002F2E5C" w:rsidRDefault="002F2E5C" w:rsidP="007755BB">
            <w:pPr>
              <w:jc w:val="both"/>
            </w:pPr>
            <w:r>
              <w:t>-</w:t>
            </w:r>
          </w:p>
        </w:tc>
      </w:tr>
      <w:tr w:rsidR="002F2E5C" w14:paraId="5C1E6E33" w14:textId="77777777" w:rsidTr="007755BB">
        <w:tc>
          <w:tcPr>
            <w:tcW w:w="2585" w:type="dxa"/>
          </w:tcPr>
          <w:p w14:paraId="5D083FD4" w14:textId="77777777" w:rsidR="002F2E5C" w:rsidRDefault="002F2E5C" w:rsidP="007755BB">
            <w:r w:rsidRPr="00370E3B">
              <w:t>Fyzikální seminář</w:t>
            </w:r>
          </w:p>
        </w:tc>
        <w:tc>
          <w:tcPr>
            <w:tcW w:w="992" w:type="dxa"/>
            <w:gridSpan w:val="2"/>
          </w:tcPr>
          <w:p w14:paraId="20858587" w14:textId="77777777" w:rsidR="002F2E5C" w:rsidRDefault="002F2E5C" w:rsidP="007755BB">
            <w:pPr>
              <w:jc w:val="both"/>
            </w:pPr>
            <w:r>
              <w:t>28p+28s</w:t>
            </w:r>
          </w:p>
        </w:tc>
        <w:tc>
          <w:tcPr>
            <w:tcW w:w="851" w:type="dxa"/>
          </w:tcPr>
          <w:p w14:paraId="3D6059E5" w14:textId="77777777" w:rsidR="002F2E5C" w:rsidRDefault="002F2E5C" w:rsidP="007755BB">
            <w:pPr>
              <w:jc w:val="both"/>
            </w:pPr>
            <w:r>
              <w:t>klz</w:t>
            </w:r>
          </w:p>
        </w:tc>
        <w:tc>
          <w:tcPr>
            <w:tcW w:w="708" w:type="dxa"/>
          </w:tcPr>
          <w:p w14:paraId="34657577" w14:textId="77777777" w:rsidR="002F2E5C" w:rsidRDefault="002F2E5C" w:rsidP="007755BB">
            <w:pPr>
              <w:jc w:val="center"/>
            </w:pPr>
            <w:r>
              <w:t>4</w:t>
            </w:r>
          </w:p>
        </w:tc>
        <w:tc>
          <w:tcPr>
            <w:tcW w:w="4111" w:type="dxa"/>
          </w:tcPr>
          <w:p w14:paraId="335836D0" w14:textId="77777777" w:rsidR="002F2E5C" w:rsidRPr="00612FD7" w:rsidRDefault="002F2E5C" w:rsidP="007755BB">
            <w:pPr>
              <w:jc w:val="both"/>
            </w:pPr>
            <w:r w:rsidRPr="00612FD7">
              <w:t xml:space="preserve">doc. RNDr. Vojtěch Křesálek, CSc. </w:t>
            </w:r>
            <w:r>
              <w:t>(100 % p)</w:t>
            </w:r>
          </w:p>
        </w:tc>
        <w:tc>
          <w:tcPr>
            <w:tcW w:w="567" w:type="dxa"/>
          </w:tcPr>
          <w:p w14:paraId="5A3BA892" w14:textId="77777777" w:rsidR="002F2E5C" w:rsidRDefault="002F2E5C" w:rsidP="007755BB">
            <w:pPr>
              <w:jc w:val="both"/>
            </w:pPr>
            <w:r>
              <w:t>1/ZS</w:t>
            </w:r>
          </w:p>
        </w:tc>
        <w:tc>
          <w:tcPr>
            <w:tcW w:w="709" w:type="dxa"/>
          </w:tcPr>
          <w:p w14:paraId="3DBECF2B" w14:textId="77777777" w:rsidR="002F2E5C" w:rsidRDefault="002F2E5C" w:rsidP="007755BB">
            <w:pPr>
              <w:jc w:val="both"/>
            </w:pPr>
            <w:r>
              <w:t>-</w:t>
            </w:r>
          </w:p>
        </w:tc>
      </w:tr>
      <w:tr w:rsidR="002F2E5C" w14:paraId="38CBB2EA" w14:textId="77777777" w:rsidTr="007755BB">
        <w:tc>
          <w:tcPr>
            <w:tcW w:w="2585" w:type="dxa"/>
          </w:tcPr>
          <w:p w14:paraId="1676829B" w14:textId="77777777" w:rsidR="002F2E5C" w:rsidRPr="00EB180F" w:rsidRDefault="002F2E5C" w:rsidP="007755BB">
            <w:r>
              <w:t>Softwarová podpora inženýrských výpočtů</w:t>
            </w:r>
          </w:p>
        </w:tc>
        <w:tc>
          <w:tcPr>
            <w:tcW w:w="992" w:type="dxa"/>
            <w:gridSpan w:val="2"/>
          </w:tcPr>
          <w:p w14:paraId="5B7D333F" w14:textId="77777777" w:rsidR="002F2E5C" w:rsidRDefault="002F2E5C" w:rsidP="007755BB">
            <w:pPr>
              <w:jc w:val="both"/>
            </w:pPr>
            <w:r>
              <w:t>28c</w:t>
            </w:r>
          </w:p>
        </w:tc>
        <w:tc>
          <w:tcPr>
            <w:tcW w:w="851" w:type="dxa"/>
          </w:tcPr>
          <w:p w14:paraId="6D23E7E7" w14:textId="77777777" w:rsidR="002F2E5C" w:rsidRDefault="002F2E5C" w:rsidP="007755BB">
            <w:pPr>
              <w:jc w:val="both"/>
            </w:pPr>
            <w:r>
              <w:t>klz</w:t>
            </w:r>
          </w:p>
        </w:tc>
        <w:tc>
          <w:tcPr>
            <w:tcW w:w="708" w:type="dxa"/>
          </w:tcPr>
          <w:p w14:paraId="158477F7" w14:textId="77777777" w:rsidR="002F2E5C" w:rsidRDefault="002F2E5C" w:rsidP="007755BB">
            <w:pPr>
              <w:jc w:val="center"/>
            </w:pPr>
            <w:r>
              <w:t>4</w:t>
            </w:r>
          </w:p>
        </w:tc>
        <w:tc>
          <w:tcPr>
            <w:tcW w:w="4111" w:type="dxa"/>
          </w:tcPr>
          <w:p w14:paraId="15FAF9B4" w14:textId="77777777" w:rsidR="002F2E5C" w:rsidRPr="009C0F8A" w:rsidRDefault="002F2E5C" w:rsidP="007755BB">
            <w:pPr>
              <w:jc w:val="both"/>
            </w:pPr>
            <w:r>
              <w:t>Ing. Karel Perůtka, Ph.D. (100 % c)</w:t>
            </w:r>
          </w:p>
        </w:tc>
        <w:tc>
          <w:tcPr>
            <w:tcW w:w="567" w:type="dxa"/>
          </w:tcPr>
          <w:p w14:paraId="584A1FFE" w14:textId="77777777" w:rsidR="002F2E5C" w:rsidRDefault="002F2E5C" w:rsidP="007755BB">
            <w:pPr>
              <w:jc w:val="both"/>
            </w:pPr>
            <w:r>
              <w:t>1/ZS</w:t>
            </w:r>
          </w:p>
        </w:tc>
        <w:tc>
          <w:tcPr>
            <w:tcW w:w="709" w:type="dxa"/>
          </w:tcPr>
          <w:p w14:paraId="2EBA368E" w14:textId="77777777" w:rsidR="002F2E5C" w:rsidRDefault="002F2E5C" w:rsidP="007755BB">
            <w:pPr>
              <w:jc w:val="both"/>
            </w:pPr>
            <w:r>
              <w:t>-</w:t>
            </w:r>
          </w:p>
        </w:tc>
      </w:tr>
      <w:tr w:rsidR="002F2E5C" w14:paraId="7F3F15B7" w14:textId="77777777" w:rsidTr="007755BB">
        <w:tc>
          <w:tcPr>
            <w:tcW w:w="2585" w:type="dxa"/>
          </w:tcPr>
          <w:p w14:paraId="799B7FDD" w14:textId="77777777" w:rsidR="002F2E5C" w:rsidRPr="00EB180F" w:rsidRDefault="002F2E5C" w:rsidP="007755BB">
            <w:r w:rsidRPr="00EB180F">
              <w:t>Objektové programování a návrhové vzory</w:t>
            </w:r>
          </w:p>
        </w:tc>
        <w:tc>
          <w:tcPr>
            <w:tcW w:w="992" w:type="dxa"/>
            <w:gridSpan w:val="2"/>
          </w:tcPr>
          <w:p w14:paraId="5D853EB7" w14:textId="77777777" w:rsidR="002F2E5C" w:rsidRDefault="002F2E5C" w:rsidP="007755BB">
            <w:pPr>
              <w:jc w:val="both"/>
            </w:pPr>
            <w:r>
              <w:t>14p+28c</w:t>
            </w:r>
          </w:p>
        </w:tc>
        <w:tc>
          <w:tcPr>
            <w:tcW w:w="851" w:type="dxa"/>
          </w:tcPr>
          <w:p w14:paraId="5BC3CF04" w14:textId="77777777" w:rsidR="002F2E5C" w:rsidRDefault="002F2E5C" w:rsidP="007755BB">
            <w:pPr>
              <w:jc w:val="both"/>
            </w:pPr>
            <w:r>
              <w:t>klz</w:t>
            </w:r>
          </w:p>
        </w:tc>
        <w:tc>
          <w:tcPr>
            <w:tcW w:w="708" w:type="dxa"/>
          </w:tcPr>
          <w:p w14:paraId="01E9B2CF" w14:textId="77777777" w:rsidR="002F2E5C" w:rsidRDefault="002F2E5C" w:rsidP="007755BB">
            <w:pPr>
              <w:jc w:val="center"/>
            </w:pPr>
            <w:r>
              <w:t>4</w:t>
            </w:r>
          </w:p>
        </w:tc>
        <w:tc>
          <w:tcPr>
            <w:tcW w:w="4111" w:type="dxa"/>
          </w:tcPr>
          <w:p w14:paraId="7D7D6751" w14:textId="77777777" w:rsidR="002F2E5C" w:rsidRPr="00BB64EF" w:rsidRDefault="002F2E5C" w:rsidP="007755BB">
            <w:pPr>
              <w:jc w:val="both"/>
              <w:rPr>
                <w:b/>
              </w:rPr>
            </w:pPr>
            <w:r w:rsidRPr="00BB64EF">
              <w:rPr>
                <w:b/>
              </w:rPr>
              <w:t>Ing. et Ing. Erik Král, Ph.D</w:t>
            </w:r>
            <w:r w:rsidRPr="008A3C51">
              <w:t xml:space="preserve">. </w:t>
            </w:r>
            <w:r>
              <w:t>(100 % p)</w:t>
            </w:r>
          </w:p>
        </w:tc>
        <w:tc>
          <w:tcPr>
            <w:tcW w:w="567" w:type="dxa"/>
          </w:tcPr>
          <w:p w14:paraId="4EF19081" w14:textId="77777777" w:rsidR="002F2E5C" w:rsidRDefault="002F2E5C" w:rsidP="007755BB">
            <w:pPr>
              <w:jc w:val="both"/>
            </w:pPr>
            <w:r>
              <w:t>1/LS</w:t>
            </w:r>
          </w:p>
        </w:tc>
        <w:tc>
          <w:tcPr>
            <w:tcW w:w="709" w:type="dxa"/>
          </w:tcPr>
          <w:p w14:paraId="24417C02" w14:textId="77777777" w:rsidR="002F2E5C" w:rsidRDefault="002F2E5C" w:rsidP="007755BB">
            <w:pPr>
              <w:jc w:val="both"/>
            </w:pPr>
            <w:r>
              <w:t>PZ</w:t>
            </w:r>
          </w:p>
        </w:tc>
      </w:tr>
      <w:tr w:rsidR="002F2E5C" w14:paraId="423C119B" w14:textId="77777777" w:rsidTr="007755BB">
        <w:tc>
          <w:tcPr>
            <w:tcW w:w="2585" w:type="dxa"/>
          </w:tcPr>
          <w:p w14:paraId="32310824" w14:textId="77777777" w:rsidR="002F2E5C" w:rsidRPr="00EB180F" w:rsidRDefault="002F2E5C" w:rsidP="007755BB">
            <w:r w:rsidRPr="00B34B48">
              <w:t>Základy jazyka C</w:t>
            </w:r>
          </w:p>
        </w:tc>
        <w:tc>
          <w:tcPr>
            <w:tcW w:w="992" w:type="dxa"/>
            <w:gridSpan w:val="2"/>
          </w:tcPr>
          <w:p w14:paraId="1E120DE5" w14:textId="77777777" w:rsidR="002F2E5C" w:rsidRDefault="002F2E5C" w:rsidP="007755BB">
            <w:pPr>
              <w:jc w:val="both"/>
            </w:pPr>
            <w:r>
              <w:t>14p+28c</w:t>
            </w:r>
          </w:p>
        </w:tc>
        <w:tc>
          <w:tcPr>
            <w:tcW w:w="851" w:type="dxa"/>
          </w:tcPr>
          <w:p w14:paraId="35ABC23D" w14:textId="77777777" w:rsidR="002F2E5C" w:rsidRDefault="002F2E5C" w:rsidP="007755BB">
            <w:pPr>
              <w:jc w:val="both"/>
            </w:pPr>
            <w:r>
              <w:t>klz</w:t>
            </w:r>
          </w:p>
        </w:tc>
        <w:tc>
          <w:tcPr>
            <w:tcW w:w="708" w:type="dxa"/>
          </w:tcPr>
          <w:p w14:paraId="194772E8" w14:textId="77777777" w:rsidR="002F2E5C" w:rsidRDefault="002F2E5C" w:rsidP="007755BB">
            <w:pPr>
              <w:jc w:val="center"/>
            </w:pPr>
            <w:r>
              <w:t>4</w:t>
            </w:r>
          </w:p>
        </w:tc>
        <w:tc>
          <w:tcPr>
            <w:tcW w:w="4111" w:type="dxa"/>
          </w:tcPr>
          <w:p w14:paraId="650FF277" w14:textId="77777777" w:rsidR="002F2E5C" w:rsidRPr="00BB64EF" w:rsidRDefault="002F2E5C" w:rsidP="007755BB">
            <w:pPr>
              <w:jc w:val="both"/>
              <w:rPr>
                <w:b/>
              </w:rPr>
            </w:pPr>
            <w:r w:rsidRPr="00BB64EF">
              <w:rPr>
                <w:b/>
              </w:rPr>
              <w:t>Ing. Michal Bližňák, Ph.D</w:t>
            </w:r>
            <w:r w:rsidRPr="008A3C51">
              <w:t xml:space="preserve">. </w:t>
            </w:r>
            <w:r>
              <w:t>(100 % p)</w:t>
            </w:r>
          </w:p>
        </w:tc>
        <w:tc>
          <w:tcPr>
            <w:tcW w:w="567" w:type="dxa"/>
          </w:tcPr>
          <w:p w14:paraId="2FD5A44F" w14:textId="77777777" w:rsidR="002F2E5C" w:rsidRDefault="002F2E5C" w:rsidP="007755BB">
            <w:pPr>
              <w:jc w:val="both"/>
            </w:pPr>
            <w:r>
              <w:t>1/LS</w:t>
            </w:r>
          </w:p>
        </w:tc>
        <w:tc>
          <w:tcPr>
            <w:tcW w:w="709" w:type="dxa"/>
          </w:tcPr>
          <w:p w14:paraId="320D45D0" w14:textId="77777777" w:rsidR="002F2E5C" w:rsidRDefault="002F2E5C" w:rsidP="007755BB">
            <w:pPr>
              <w:jc w:val="both"/>
            </w:pPr>
            <w:r>
              <w:t>PZ</w:t>
            </w:r>
          </w:p>
        </w:tc>
      </w:tr>
      <w:tr w:rsidR="002F2E5C" w14:paraId="74515023" w14:textId="77777777" w:rsidTr="007755BB">
        <w:tc>
          <w:tcPr>
            <w:tcW w:w="2585" w:type="dxa"/>
          </w:tcPr>
          <w:p w14:paraId="157C475F" w14:textId="77777777" w:rsidR="002F2E5C" w:rsidRDefault="002F2E5C" w:rsidP="007755BB">
            <w:r>
              <w:t>Moderní p</w:t>
            </w:r>
            <w:r w:rsidRPr="00EB180F">
              <w:t>očítačová grafika</w:t>
            </w:r>
          </w:p>
        </w:tc>
        <w:tc>
          <w:tcPr>
            <w:tcW w:w="992" w:type="dxa"/>
            <w:gridSpan w:val="2"/>
          </w:tcPr>
          <w:p w14:paraId="5BCAB5BE" w14:textId="77777777" w:rsidR="002F2E5C" w:rsidRDefault="002F2E5C" w:rsidP="007755BB">
            <w:pPr>
              <w:jc w:val="both"/>
            </w:pPr>
            <w:r>
              <w:t>14p+42c</w:t>
            </w:r>
          </w:p>
        </w:tc>
        <w:tc>
          <w:tcPr>
            <w:tcW w:w="851" w:type="dxa"/>
          </w:tcPr>
          <w:p w14:paraId="0AAB16A3" w14:textId="77777777" w:rsidR="002F2E5C" w:rsidRDefault="002F2E5C" w:rsidP="007755BB">
            <w:pPr>
              <w:jc w:val="both"/>
            </w:pPr>
            <w:r>
              <w:t>klz</w:t>
            </w:r>
          </w:p>
        </w:tc>
        <w:tc>
          <w:tcPr>
            <w:tcW w:w="708" w:type="dxa"/>
          </w:tcPr>
          <w:p w14:paraId="6090322C" w14:textId="77777777" w:rsidR="002F2E5C" w:rsidRDefault="002F2E5C" w:rsidP="007755BB">
            <w:pPr>
              <w:jc w:val="center"/>
            </w:pPr>
            <w:r>
              <w:t>4</w:t>
            </w:r>
          </w:p>
        </w:tc>
        <w:tc>
          <w:tcPr>
            <w:tcW w:w="4111" w:type="dxa"/>
          </w:tcPr>
          <w:p w14:paraId="16E19C5A" w14:textId="77777777" w:rsidR="002F2E5C" w:rsidRPr="00BB64EF" w:rsidRDefault="002F2E5C" w:rsidP="007755BB">
            <w:pPr>
              <w:jc w:val="both"/>
              <w:rPr>
                <w:b/>
              </w:rPr>
            </w:pPr>
            <w:r w:rsidRPr="00BB64EF">
              <w:rPr>
                <w:b/>
              </w:rPr>
              <w:t xml:space="preserve">Ing. Pavel Pokorný, Ph.D. </w:t>
            </w:r>
            <w:r>
              <w:t>(100 % p)</w:t>
            </w:r>
          </w:p>
        </w:tc>
        <w:tc>
          <w:tcPr>
            <w:tcW w:w="567" w:type="dxa"/>
          </w:tcPr>
          <w:p w14:paraId="6837DE6B" w14:textId="77777777" w:rsidR="002F2E5C" w:rsidRDefault="002F2E5C" w:rsidP="007755BB">
            <w:pPr>
              <w:jc w:val="both"/>
            </w:pPr>
            <w:r>
              <w:t>1/LS</w:t>
            </w:r>
          </w:p>
        </w:tc>
        <w:tc>
          <w:tcPr>
            <w:tcW w:w="709" w:type="dxa"/>
          </w:tcPr>
          <w:p w14:paraId="425C91C7" w14:textId="77777777" w:rsidR="002F2E5C" w:rsidRDefault="002F2E5C" w:rsidP="007755BB">
            <w:pPr>
              <w:jc w:val="both"/>
            </w:pPr>
            <w:r>
              <w:t>PZ</w:t>
            </w:r>
          </w:p>
        </w:tc>
      </w:tr>
      <w:tr w:rsidR="002F2E5C" w14:paraId="1484F82D" w14:textId="77777777" w:rsidTr="007755BB">
        <w:tc>
          <w:tcPr>
            <w:tcW w:w="2585" w:type="dxa"/>
          </w:tcPr>
          <w:p w14:paraId="6E7C4E8A" w14:textId="77777777" w:rsidR="002F2E5C" w:rsidRPr="00EB180F" w:rsidRDefault="002F2E5C" w:rsidP="007755BB">
            <w:r w:rsidRPr="00EB180F">
              <w:t>Teorie přenosu informace</w:t>
            </w:r>
          </w:p>
        </w:tc>
        <w:tc>
          <w:tcPr>
            <w:tcW w:w="992" w:type="dxa"/>
            <w:gridSpan w:val="2"/>
          </w:tcPr>
          <w:p w14:paraId="31DDFFD7" w14:textId="77777777" w:rsidR="002F2E5C" w:rsidRDefault="002F2E5C" w:rsidP="007755BB">
            <w:pPr>
              <w:jc w:val="both"/>
            </w:pPr>
            <w:r>
              <w:t>28p+28c</w:t>
            </w:r>
          </w:p>
        </w:tc>
        <w:tc>
          <w:tcPr>
            <w:tcW w:w="851" w:type="dxa"/>
          </w:tcPr>
          <w:p w14:paraId="2CACB0C0" w14:textId="77777777" w:rsidR="002F2E5C" w:rsidRDefault="002F2E5C" w:rsidP="007755BB">
            <w:pPr>
              <w:jc w:val="both"/>
            </w:pPr>
            <w:r>
              <w:t>z, zk</w:t>
            </w:r>
          </w:p>
        </w:tc>
        <w:tc>
          <w:tcPr>
            <w:tcW w:w="708" w:type="dxa"/>
          </w:tcPr>
          <w:p w14:paraId="780580D3" w14:textId="77777777" w:rsidR="002F2E5C" w:rsidRDefault="002F2E5C" w:rsidP="007755BB">
            <w:pPr>
              <w:jc w:val="center"/>
            </w:pPr>
            <w:r>
              <w:t>5</w:t>
            </w:r>
          </w:p>
        </w:tc>
        <w:tc>
          <w:tcPr>
            <w:tcW w:w="4111" w:type="dxa"/>
          </w:tcPr>
          <w:p w14:paraId="062C1F02" w14:textId="77777777" w:rsidR="002F2E5C" w:rsidRPr="00BB64EF" w:rsidRDefault="002F2E5C" w:rsidP="007755BB">
            <w:pPr>
              <w:jc w:val="both"/>
              <w:rPr>
                <w:b/>
              </w:rPr>
            </w:pPr>
            <w:r w:rsidRPr="00BB64EF">
              <w:rPr>
                <w:b/>
              </w:rPr>
              <w:t xml:space="preserve">doc. Ing. Bc. Bronislav Chramcov, Ph.D. </w:t>
            </w:r>
            <w:r>
              <w:t>(100 % p)</w:t>
            </w:r>
          </w:p>
        </w:tc>
        <w:tc>
          <w:tcPr>
            <w:tcW w:w="567" w:type="dxa"/>
          </w:tcPr>
          <w:p w14:paraId="65AE490B" w14:textId="77777777" w:rsidR="002F2E5C" w:rsidRDefault="002F2E5C" w:rsidP="007755BB">
            <w:pPr>
              <w:jc w:val="both"/>
            </w:pPr>
            <w:r>
              <w:t>1/LS</w:t>
            </w:r>
          </w:p>
        </w:tc>
        <w:tc>
          <w:tcPr>
            <w:tcW w:w="709" w:type="dxa"/>
          </w:tcPr>
          <w:p w14:paraId="6A352979" w14:textId="77777777" w:rsidR="002F2E5C" w:rsidRDefault="002F2E5C" w:rsidP="007755BB">
            <w:pPr>
              <w:jc w:val="both"/>
            </w:pPr>
            <w:r>
              <w:t>ZT</w:t>
            </w:r>
          </w:p>
        </w:tc>
      </w:tr>
      <w:tr w:rsidR="002F2E5C" w14:paraId="7F6C55A4" w14:textId="77777777" w:rsidTr="007755BB">
        <w:tc>
          <w:tcPr>
            <w:tcW w:w="2585" w:type="dxa"/>
          </w:tcPr>
          <w:p w14:paraId="4C319B6E" w14:textId="77777777" w:rsidR="002F2E5C" w:rsidRPr="00EB180F" w:rsidRDefault="002F2E5C" w:rsidP="007755BB">
            <w:r w:rsidRPr="00B34B48">
              <w:t>Architektura počítačů</w:t>
            </w:r>
          </w:p>
        </w:tc>
        <w:tc>
          <w:tcPr>
            <w:tcW w:w="992" w:type="dxa"/>
            <w:gridSpan w:val="2"/>
          </w:tcPr>
          <w:p w14:paraId="2624B6EF" w14:textId="77777777" w:rsidR="002F2E5C" w:rsidRDefault="002F2E5C" w:rsidP="007755BB">
            <w:pPr>
              <w:jc w:val="both"/>
            </w:pPr>
            <w:r>
              <w:t>28p+14c</w:t>
            </w:r>
          </w:p>
        </w:tc>
        <w:tc>
          <w:tcPr>
            <w:tcW w:w="851" w:type="dxa"/>
          </w:tcPr>
          <w:p w14:paraId="698ABED8" w14:textId="77777777" w:rsidR="002F2E5C" w:rsidRDefault="002F2E5C" w:rsidP="007755BB">
            <w:pPr>
              <w:jc w:val="both"/>
            </w:pPr>
            <w:r>
              <w:t>z, zk</w:t>
            </w:r>
          </w:p>
        </w:tc>
        <w:tc>
          <w:tcPr>
            <w:tcW w:w="708" w:type="dxa"/>
          </w:tcPr>
          <w:p w14:paraId="0AC86460" w14:textId="77777777" w:rsidR="002F2E5C" w:rsidRDefault="002F2E5C" w:rsidP="007755BB">
            <w:pPr>
              <w:jc w:val="center"/>
            </w:pPr>
            <w:r>
              <w:t>5</w:t>
            </w:r>
          </w:p>
        </w:tc>
        <w:tc>
          <w:tcPr>
            <w:tcW w:w="4111" w:type="dxa"/>
          </w:tcPr>
          <w:p w14:paraId="44BF6CAC" w14:textId="77777777" w:rsidR="002F2E5C" w:rsidRPr="00BB64EF" w:rsidRDefault="002F2E5C" w:rsidP="007755BB">
            <w:pPr>
              <w:jc w:val="both"/>
              <w:rPr>
                <w:b/>
              </w:rPr>
            </w:pPr>
            <w:r w:rsidRPr="00BB64EF">
              <w:rPr>
                <w:b/>
              </w:rPr>
              <w:t xml:space="preserve">doc. Ing. Martin Sysel, Ph.D. </w:t>
            </w:r>
            <w:r>
              <w:t>(100 % p)</w:t>
            </w:r>
          </w:p>
        </w:tc>
        <w:tc>
          <w:tcPr>
            <w:tcW w:w="567" w:type="dxa"/>
          </w:tcPr>
          <w:p w14:paraId="7EB8EC5B" w14:textId="77777777" w:rsidR="002F2E5C" w:rsidRDefault="002F2E5C" w:rsidP="007755BB">
            <w:pPr>
              <w:jc w:val="both"/>
            </w:pPr>
            <w:r>
              <w:t>1/LS</w:t>
            </w:r>
          </w:p>
        </w:tc>
        <w:tc>
          <w:tcPr>
            <w:tcW w:w="709" w:type="dxa"/>
          </w:tcPr>
          <w:p w14:paraId="17505227" w14:textId="77777777" w:rsidR="002F2E5C" w:rsidRDefault="002F2E5C" w:rsidP="007755BB">
            <w:pPr>
              <w:jc w:val="both"/>
            </w:pPr>
            <w:r>
              <w:t>PZ</w:t>
            </w:r>
          </w:p>
        </w:tc>
      </w:tr>
      <w:tr w:rsidR="002F2E5C" w14:paraId="000053A7" w14:textId="77777777" w:rsidTr="007755BB">
        <w:tc>
          <w:tcPr>
            <w:tcW w:w="2585" w:type="dxa"/>
          </w:tcPr>
          <w:p w14:paraId="7A1E6C9C" w14:textId="77777777" w:rsidR="002F2E5C" w:rsidRDefault="002F2E5C" w:rsidP="007755BB">
            <w:r w:rsidRPr="00EB180F">
              <w:t>Matematická analýza</w:t>
            </w:r>
          </w:p>
        </w:tc>
        <w:tc>
          <w:tcPr>
            <w:tcW w:w="992" w:type="dxa"/>
            <w:gridSpan w:val="2"/>
          </w:tcPr>
          <w:p w14:paraId="7C399C92" w14:textId="77777777" w:rsidR="002F2E5C" w:rsidRDefault="002F2E5C" w:rsidP="007755BB">
            <w:pPr>
              <w:jc w:val="both"/>
            </w:pPr>
            <w:r>
              <w:t>28p+56s</w:t>
            </w:r>
          </w:p>
        </w:tc>
        <w:tc>
          <w:tcPr>
            <w:tcW w:w="851" w:type="dxa"/>
          </w:tcPr>
          <w:p w14:paraId="49388FA4" w14:textId="77777777" w:rsidR="002F2E5C" w:rsidRDefault="002F2E5C" w:rsidP="007755BB">
            <w:pPr>
              <w:jc w:val="both"/>
            </w:pPr>
            <w:r>
              <w:t>z, zk</w:t>
            </w:r>
          </w:p>
        </w:tc>
        <w:tc>
          <w:tcPr>
            <w:tcW w:w="708" w:type="dxa"/>
          </w:tcPr>
          <w:p w14:paraId="19EB5122" w14:textId="77777777" w:rsidR="002F2E5C" w:rsidRDefault="002F2E5C" w:rsidP="007755BB">
            <w:pPr>
              <w:jc w:val="center"/>
            </w:pPr>
            <w:r>
              <w:t>5</w:t>
            </w:r>
          </w:p>
        </w:tc>
        <w:tc>
          <w:tcPr>
            <w:tcW w:w="4111" w:type="dxa"/>
          </w:tcPr>
          <w:p w14:paraId="739454EC" w14:textId="545AEF95" w:rsidR="002F2E5C" w:rsidRPr="00612FD7" w:rsidRDefault="002F2E5C" w:rsidP="007755BB">
            <w:pPr>
              <w:jc w:val="both"/>
            </w:pPr>
            <w:r w:rsidRPr="00612FD7">
              <w:t xml:space="preserve">Mgr. Lubomír Sedláček, Ph.D. </w:t>
            </w:r>
            <w:r>
              <w:t>(100 % p</w:t>
            </w:r>
            <w:r w:rsidR="008E6BF6">
              <w:t>, 100 % s</w:t>
            </w:r>
            <w:r>
              <w:t>)</w:t>
            </w:r>
          </w:p>
        </w:tc>
        <w:tc>
          <w:tcPr>
            <w:tcW w:w="567" w:type="dxa"/>
          </w:tcPr>
          <w:p w14:paraId="1C8ADE31" w14:textId="77777777" w:rsidR="002F2E5C" w:rsidRDefault="002F2E5C" w:rsidP="007755BB">
            <w:pPr>
              <w:jc w:val="both"/>
            </w:pPr>
            <w:r>
              <w:t>1/LS</w:t>
            </w:r>
          </w:p>
        </w:tc>
        <w:tc>
          <w:tcPr>
            <w:tcW w:w="709" w:type="dxa"/>
          </w:tcPr>
          <w:p w14:paraId="167ACC67" w14:textId="77777777" w:rsidR="002F2E5C" w:rsidRDefault="002F2E5C" w:rsidP="007755BB">
            <w:pPr>
              <w:jc w:val="both"/>
            </w:pPr>
            <w:r>
              <w:t>-</w:t>
            </w:r>
          </w:p>
        </w:tc>
      </w:tr>
      <w:tr w:rsidR="002F2E5C" w14:paraId="21E5473B" w14:textId="77777777" w:rsidTr="007755BB">
        <w:tc>
          <w:tcPr>
            <w:tcW w:w="2585" w:type="dxa"/>
          </w:tcPr>
          <w:p w14:paraId="2795E50B" w14:textId="77777777" w:rsidR="002F2E5C" w:rsidRDefault="002F2E5C" w:rsidP="007755BB">
            <w:r>
              <w:t>Angličtina 1</w:t>
            </w:r>
          </w:p>
        </w:tc>
        <w:tc>
          <w:tcPr>
            <w:tcW w:w="992" w:type="dxa"/>
            <w:gridSpan w:val="2"/>
          </w:tcPr>
          <w:p w14:paraId="3C809364" w14:textId="77777777" w:rsidR="002F2E5C" w:rsidRDefault="002F2E5C" w:rsidP="007755BB">
            <w:pPr>
              <w:jc w:val="both"/>
            </w:pPr>
            <w:r>
              <w:t>28s</w:t>
            </w:r>
          </w:p>
        </w:tc>
        <w:tc>
          <w:tcPr>
            <w:tcW w:w="851" w:type="dxa"/>
          </w:tcPr>
          <w:p w14:paraId="2BA33407" w14:textId="77777777" w:rsidR="002F2E5C" w:rsidRDefault="002F2E5C" w:rsidP="007755BB">
            <w:pPr>
              <w:jc w:val="both"/>
            </w:pPr>
            <w:r>
              <w:t>z</w:t>
            </w:r>
          </w:p>
        </w:tc>
        <w:tc>
          <w:tcPr>
            <w:tcW w:w="708" w:type="dxa"/>
          </w:tcPr>
          <w:p w14:paraId="2F0FBC12" w14:textId="77777777" w:rsidR="002F2E5C" w:rsidRDefault="002F2E5C" w:rsidP="007755BB">
            <w:pPr>
              <w:jc w:val="center"/>
            </w:pPr>
            <w:r>
              <w:t>2</w:t>
            </w:r>
          </w:p>
        </w:tc>
        <w:tc>
          <w:tcPr>
            <w:tcW w:w="4111" w:type="dxa"/>
          </w:tcPr>
          <w:p w14:paraId="09AEDBFA" w14:textId="77777777" w:rsidR="002F2E5C" w:rsidRDefault="002F2E5C" w:rsidP="007755BB">
            <w:pPr>
              <w:jc w:val="both"/>
            </w:pPr>
            <w:r w:rsidRPr="00EA49B5">
              <w:rPr>
                <w:i/>
                <w:iCs/>
              </w:rPr>
              <w:t>Předmět má pro zaměření SP doplňující charakter</w:t>
            </w:r>
          </w:p>
        </w:tc>
        <w:tc>
          <w:tcPr>
            <w:tcW w:w="567" w:type="dxa"/>
          </w:tcPr>
          <w:p w14:paraId="1439CCB5" w14:textId="77777777" w:rsidR="002F2E5C" w:rsidRDefault="002F2E5C" w:rsidP="007755BB">
            <w:pPr>
              <w:jc w:val="both"/>
            </w:pPr>
            <w:r>
              <w:t>1/LS</w:t>
            </w:r>
          </w:p>
        </w:tc>
        <w:tc>
          <w:tcPr>
            <w:tcW w:w="709" w:type="dxa"/>
          </w:tcPr>
          <w:p w14:paraId="086EE8CA" w14:textId="77777777" w:rsidR="002F2E5C" w:rsidRDefault="002F2E5C" w:rsidP="007755BB">
            <w:pPr>
              <w:jc w:val="both"/>
            </w:pPr>
            <w:r>
              <w:t>-</w:t>
            </w:r>
          </w:p>
        </w:tc>
      </w:tr>
      <w:tr w:rsidR="002F2E5C" w14:paraId="02010062" w14:textId="77777777" w:rsidTr="007755BB">
        <w:tc>
          <w:tcPr>
            <w:tcW w:w="2585" w:type="dxa"/>
          </w:tcPr>
          <w:p w14:paraId="73EA5E99" w14:textId="77777777" w:rsidR="002F2E5C" w:rsidRDefault="002F2E5C" w:rsidP="007755BB">
            <w:r w:rsidRPr="00AC2B8A">
              <w:t>Sportovní aktivity</w:t>
            </w:r>
            <w:r>
              <w:t xml:space="preserve"> 1</w:t>
            </w:r>
          </w:p>
        </w:tc>
        <w:tc>
          <w:tcPr>
            <w:tcW w:w="992" w:type="dxa"/>
            <w:gridSpan w:val="2"/>
          </w:tcPr>
          <w:p w14:paraId="013C0E52" w14:textId="77777777" w:rsidR="002F2E5C" w:rsidRDefault="002F2E5C" w:rsidP="007755BB">
            <w:pPr>
              <w:jc w:val="both"/>
            </w:pPr>
            <w:r>
              <w:t>28c</w:t>
            </w:r>
          </w:p>
        </w:tc>
        <w:tc>
          <w:tcPr>
            <w:tcW w:w="851" w:type="dxa"/>
          </w:tcPr>
          <w:p w14:paraId="77FE0147" w14:textId="77777777" w:rsidR="002F2E5C" w:rsidRDefault="002F2E5C" w:rsidP="007755BB">
            <w:pPr>
              <w:jc w:val="both"/>
            </w:pPr>
            <w:r>
              <w:t>z</w:t>
            </w:r>
          </w:p>
        </w:tc>
        <w:tc>
          <w:tcPr>
            <w:tcW w:w="708" w:type="dxa"/>
          </w:tcPr>
          <w:p w14:paraId="6684086A" w14:textId="77777777" w:rsidR="002F2E5C" w:rsidRDefault="002F2E5C" w:rsidP="007755BB">
            <w:pPr>
              <w:jc w:val="center"/>
            </w:pPr>
            <w:r>
              <w:t>1</w:t>
            </w:r>
          </w:p>
        </w:tc>
        <w:tc>
          <w:tcPr>
            <w:tcW w:w="4111" w:type="dxa"/>
          </w:tcPr>
          <w:p w14:paraId="7243A70B" w14:textId="77777777" w:rsidR="002F2E5C" w:rsidRDefault="002F2E5C" w:rsidP="007755BB">
            <w:pPr>
              <w:jc w:val="both"/>
            </w:pPr>
            <w:r w:rsidRPr="00EA49B5">
              <w:rPr>
                <w:i/>
                <w:iCs/>
              </w:rPr>
              <w:t>Předmět má pro zaměření SP doplňující charakter</w:t>
            </w:r>
          </w:p>
        </w:tc>
        <w:tc>
          <w:tcPr>
            <w:tcW w:w="567" w:type="dxa"/>
          </w:tcPr>
          <w:p w14:paraId="286C375A" w14:textId="77777777" w:rsidR="002F2E5C" w:rsidRDefault="002F2E5C" w:rsidP="007755BB">
            <w:pPr>
              <w:jc w:val="both"/>
            </w:pPr>
            <w:r>
              <w:t>1/LS</w:t>
            </w:r>
          </w:p>
        </w:tc>
        <w:tc>
          <w:tcPr>
            <w:tcW w:w="709" w:type="dxa"/>
          </w:tcPr>
          <w:p w14:paraId="5A942FF7" w14:textId="77777777" w:rsidR="002F2E5C" w:rsidRDefault="002F2E5C" w:rsidP="007755BB">
            <w:pPr>
              <w:jc w:val="both"/>
            </w:pPr>
            <w:r>
              <w:t>-</w:t>
            </w:r>
          </w:p>
        </w:tc>
      </w:tr>
      <w:tr w:rsidR="002F2E5C" w14:paraId="0291C72E" w14:textId="77777777" w:rsidTr="007755BB">
        <w:tc>
          <w:tcPr>
            <w:tcW w:w="2585" w:type="dxa"/>
          </w:tcPr>
          <w:p w14:paraId="7B78676B" w14:textId="77777777" w:rsidR="002F2E5C" w:rsidRDefault="002F2E5C" w:rsidP="007755BB">
            <w:r w:rsidRPr="00AC2B8A">
              <w:t>Aplikační frameworky</w:t>
            </w:r>
          </w:p>
        </w:tc>
        <w:tc>
          <w:tcPr>
            <w:tcW w:w="992" w:type="dxa"/>
            <w:gridSpan w:val="2"/>
          </w:tcPr>
          <w:p w14:paraId="55248070" w14:textId="77777777" w:rsidR="002F2E5C" w:rsidRDefault="002F2E5C" w:rsidP="007755BB">
            <w:pPr>
              <w:jc w:val="both"/>
            </w:pPr>
            <w:r>
              <w:t>14p+28c</w:t>
            </w:r>
          </w:p>
        </w:tc>
        <w:tc>
          <w:tcPr>
            <w:tcW w:w="851" w:type="dxa"/>
          </w:tcPr>
          <w:p w14:paraId="7460304F" w14:textId="77777777" w:rsidR="002F2E5C" w:rsidRDefault="002F2E5C" w:rsidP="007755BB">
            <w:pPr>
              <w:jc w:val="both"/>
            </w:pPr>
            <w:r>
              <w:t>klz</w:t>
            </w:r>
          </w:p>
        </w:tc>
        <w:tc>
          <w:tcPr>
            <w:tcW w:w="708" w:type="dxa"/>
          </w:tcPr>
          <w:p w14:paraId="292A4EEC" w14:textId="77777777" w:rsidR="002F2E5C" w:rsidRDefault="002F2E5C" w:rsidP="007755BB">
            <w:pPr>
              <w:jc w:val="center"/>
            </w:pPr>
            <w:r>
              <w:t>4</w:t>
            </w:r>
          </w:p>
        </w:tc>
        <w:tc>
          <w:tcPr>
            <w:tcW w:w="4111" w:type="dxa"/>
          </w:tcPr>
          <w:p w14:paraId="57226FE7" w14:textId="77777777" w:rsidR="002F2E5C" w:rsidRPr="00BB64EF" w:rsidRDefault="002F2E5C" w:rsidP="007755BB">
            <w:pPr>
              <w:jc w:val="both"/>
              <w:rPr>
                <w:b/>
              </w:rPr>
            </w:pPr>
            <w:r w:rsidRPr="00BB64EF">
              <w:rPr>
                <w:b/>
              </w:rPr>
              <w:t xml:space="preserve">Ing. et Ing. Erik Král, Ph.D. </w:t>
            </w:r>
            <w:r>
              <w:t>(100 % p)</w:t>
            </w:r>
          </w:p>
        </w:tc>
        <w:tc>
          <w:tcPr>
            <w:tcW w:w="567" w:type="dxa"/>
          </w:tcPr>
          <w:p w14:paraId="5F2BC549" w14:textId="77777777" w:rsidR="002F2E5C" w:rsidRDefault="002F2E5C" w:rsidP="007755BB">
            <w:pPr>
              <w:jc w:val="both"/>
            </w:pPr>
            <w:r>
              <w:t>2/ZS</w:t>
            </w:r>
          </w:p>
        </w:tc>
        <w:tc>
          <w:tcPr>
            <w:tcW w:w="709" w:type="dxa"/>
          </w:tcPr>
          <w:p w14:paraId="2D3C6F97" w14:textId="77777777" w:rsidR="002F2E5C" w:rsidRDefault="002F2E5C" w:rsidP="007755BB">
            <w:pPr>
              <w:jc w:val="both"/>
            </w:pPr>
            <w:r>
              <w:t>PZ</w:t>
            </w:r>
          </w:p>
        </w:tc>
      </w:tr>
      <w:tr w:rsidR="002F2E5C" w14:paraId="2D40551C" w14:textId="77777777" w:rsidTr="007755BB">
        <w:tc>
          <w:tcPr>
            <w:tcW w:w="2585" w:type="dxa"/>
          </w:tcPr>
          <w:p w14:paraId="2D92E297" w14:textId="77777777" w:rsidR="002F2E5C" w:rsidRDefault="002F2E5C" w:rsidP="007755BB">
            <w:r w:rsidRPr="00AC2B8A">
              <w:t>Operační systémy</w:t>
            </w:r>
          </w:p>
        </w:tc>
        <w:tc>
          <w:tcPr>
            <w:tcW w:w="992" w:type="dxa"/>
            <w:gridSpan w:val="2"/>
          </w:tcPr>
          <w:p w14:paraId="770B7B25" w14:textId="77777777" w:rsidR="002F2E5C" w:rsidRDefault="002F2E5C" w:rsidP="007755BB">
            <w:pPr>
              <w:jc w:val="both"/>
            </w:pPr>
            <w:r>
              <w:t>28p+28c</w:t>
            </w:r>
          </w:p>
        </w:tc>
        <w:tc>
          <w:tcPr>
            <w:tcW w:w="851" w:type="dxa"/>
          </w:tcPr>
          <w:p w14:paraId="0E802571" w14:textId="77777777" w:rsidR="002F2E5C" w:rsidRDefault="002F2E5C" w:rsidP="007755BB">
            <w:pPr>
              <w:jc w:val="both"/>
            </w:pPr>
            <w:r>
              <w:t>z, zk</w:t>
            </w:r>
          </w:p>
        </w:tc>
        <w:tc>
          <w:tcPr>
            <w:tcW w:w="708" w:type="dxa"/>
          </w:tcPr>
          <w:p w14:paraId="65292236" w14:textId="77777777" w:rsidR="002F2E5C" w:rsidRDefault="002F2E5C" w:rsidP="007755BB">
            <w:pPr>
              <w:jc w:val="center"/>
            </w:pPr>
            <w:r>
              <w:t>5</w:t>
            </w:r>
          </w:p>
        </w:tc>
        <w:tc>
          <w:tcPr>
            <w:tcW w:w="4111" w:type="dxa"/>
          </w:tcPr>
          <w:p w14:paraId="76125A5D" w14:textId="77777777" w:rsidR="002F2E5C" w:rsidRPr="00BB64EF" w:rsidRDefault="002F2E5C" w:rsidP="007755BB">
            <w:pPr>
              <w:jc w:val="both"/>
              <w:rPr>
                <w:b/>
              </w:rPr>
            </w:pPr>
            <w:r w:rsidRPr="00BB64EF">
              <w:rPr>
                <w:b/>
              </w:rPr>
              <w:t xml:space="preserve">doc. Ing. Martin Sysel, Ph.D. </w:t>
            </w:r>
            <w:r>
              <w:t>(100 % p)</w:t>
            </w:r>
          </w:p>
        </w:tc>
        <w:tc>
          <w:tcPr>
            <w:tcW w:w="567" w:type="dxa"/>
          </w:tcPr>
          <w:p w14:paraId="39219F71" w14:textId="77777777" w:rsidR="002F2E5C" w:rsidRDefault="002F2E5C" w:rsidP="007755BB">
            <w:pPr>
              <w:jc w:val="both"/>
            </w:pPr>
            <w:r>
              <w:t>2/ZS</w:t>
            </w:r>
          </w:p>
        </w:tc>
        <w:tc>
          <w:tcPr>
            <w:tcW w:w="709" w:type="dxa"/>
          </w:tcPr>
          <w:p w14:paraId="59EE7D0E" w14:textId="77777777" w:rsidR="002F2E5C" w:rsidRDefault="002F2E5C" w:rsidP="007755BB">
            <w:pPr>
              <w:jc w:val="both"/>
            </w:pPr>
            <w:r>
              <w:t>PZ</w:t>
            </w:r>
          </w:p>
        </w:tc>
      </w:tr>
      <w:tr w:rsidR="002F2E5C" w14:paraId="30799C9E" w14:textId="77777777" w:rsidTr="007755BB">
        <w:tc>
          <w:tcPr>
            <w:tcW w:w="2585" w:type="dxa"/>
          </w:tcPr>
          <w:p w14:paraId="180DD08A" w14:textId="77777777" w:rsidR="002F2E5C" w:rsidRDefault="002F2E5C" w:rsidP="007755BB">
            <w:r w:rsidRPr="00AC2B8A">
              <w:t>Teoretická informatika</w:t>
            </w:r>
          </w:p>
        </w:tc>
        <w:tc>
          <w:tcPr>
            <w:tcW w:w="992" w:type="dxa"/>
            <w:gridSpan w:val="2"/>
          </w:tcPr>
          <w:p w14:paraId="65060EE7" w14:textId="77777777" w:rsidR="002F2E5C" w:rsidRDefault="002F2E5C" w:rsidP="007755BB">
            <w:pPr>
              <w:jc w:val="both"/>
            </w:pPr>
            <w:r>
              <w:t>28p+28c</w:t>
            </w:r>
          </w:p>
        </w:tc>
        <w:tc>
          <w:tcPr>
            <w:tcW w:w="851" w:type="dxa"/>
          </w:tcPr>
          <w:p w14:paraId="3476ACC7" w14:textId="77777777" w:rsidR="002F2E5C" w:rsidRDefault="002F2E5C" w:rsidP="007755BB">
            <w:pPr>
              <w:jc w:val="both"/>
            </w:pPr>
            <w:r>
              <w:t>z, zk</w:t>
            </w:r>
          </w:p>
        </w:tc>
        <w:tc>
          <w:tcPr>
            <w:tcW w:w="708" w:type="dxa"/>
          </w:tcPr>
          <w:p w14:paraId="47CF279B" w14:textId="77777777" w:rsidR="002F2E5C" w:rsidRDefault="002F2E5C" w:rsidP="007755BB">
            <w:pPr>
              <w:jc w:val="center"/>
            </w:pPr>
            <w:r>
              <w:t>5</w:t>
            </w:r>
          </w:p>
        </w:tc>
        <w:tc>
          <w:tcPr>
            <w:tcW w:w="4111" w:type="dxa"/>
          </w:tcPr>
          <w:p w14:paraId="712F52ED" w14:textId="77777777" w:rsidR="002F2E5C" w:rsidRPr="00BB64EF" w:rsidRDefault="002F2E5C" w:rsidP="007755BB">
            <w:pPr>
              <w:jc w:val="both"/>
              <w:rPr>
                <w:b/>
              </w:rPr>
            </w:pPr>
            <w:r w:rsidRPr="00BB64EF">
              <w:rPr>
                <w:b/>
              </w:rPr>
              <w:t xml:space="preserve">doc. Ing. Roman Šenkeřík, Ph.D. </w:t>
            </w:r>
            <w:r>
              <w:t>(100 % p)</w:t>
            </w:r>
          </w:p>
        </w:tc>
        <w:tc>
          <w:tcPr>
            <w:tcW w:w="567" w:type="dxa"/>
          </w:tcPr>
          <w:p w14:paraId="3F8D4456" w14:textId="77777777" w:rsidR="002F2E5C" w:rsidRDefault="002F2E5C" w:rsidP="007755BB">
            <w:pPr>
              <w:jc w:val="both"/>
            </w:pPr>
            <w:r>
              <w:t>2/ZS</w:t>
            </w:r>
          </w:p>
        </w:tc>
        <w:tc>
          <w:tcPr>
            <w:tcW w:w="709" w:type="dxa"/>
          </w:tcPr>
          <w:p w14:paraId="298362FF" w14:textId="77777777" w:rsidR="002F2E5C" w:rsidRDefault="002F2E5C" w:rsidP="007755BB">
            <w:pPr>
              <w:jc w:val="both"/>
            </w:pPr>
            <w:r>
              <w:t>ZT</w:t>
            </w:r>
          </w:p>
        </w:tc>
      </w:tr>
      <w:tr w:rsidR="002F2E5C" w14:paraId="01ADDA8F" w14:textId="77777777" w:rsidTr="007755BB">
        <w:tc>
          <w:tcPr>
            <w:tcW w:w="2585" w:type="dxa"/>
          </w:tcPr>
          <w:p w14:paraId="447A13EB" w14:textId="77777777" w:rsidR="002F2E5C" w:rsidRPr="00B34B48" w:rsidRDefault="002F2E5C" w:rsidP="007755BB">
            <w:r w:rsidRPr="00AC2B8A">
              <w:t>Kryptologie</w:t>
            </w:r>
          </w:p>
        </w:tc>
        <w:tc>
          <w:tcPr>
            <w:tcW w:w="992" w:type="dxa"/>
            <w:gridSpan w:val="2"/>
          </w:tcPr>
          <w:p w14:paraId="1A5AF2E5" w14:textId="77777777" w:rsidR="002F2E5C" w:rsidRDefault="002F2E5C" w:rsidP="007755BB">
            <w:pPr>
              <w:jc w:val="both"/>
            </w:pPr>
            <w:r>
              <w:t>28p+28c</w:t>
            </w:r>
          </w:p>
        </w:tc>
        <w:tc>
          <w:tcPr>
            <w:tcW w:w="851" w:type="dxa"/>
          </w:tcPr>
          <w:p w14:paraId="2E24EA79" w14:textId="77777777" w:rsidR="002F2E5C" w:rsidRDefault="002F2E5C" w:rsidP="007755BB">
            <w:pPr>
              <w:jc w:val="both"/>
            </w:pPr>
            <w:r>
              <w:t>z, zk</w:t>
            </w:r>
          </w:p>
        </w:tc>
        <w:tc>
          <w:tcPr>
            <w:tcW w:w="708" w:type="dxa"/>
          </w:tcPr>
          <w:p w14:paraId="5943EF09" w14:textId="77777777" w:rsidR="002F2E5C" w:rsidRDefault="002F2E5C" w:rsidP="007755BB">
            <w:pPr>
              <w:jc w:val="center"/>
            </w:pPr>
            <w:r>
              <w:t>5</w:t>
            </w:r>
          </w:p>
        </w:tc>
        <w:tc>
          <w:tcPr>
            <w:tcW w:w="4111" w:type="dxa"/>
          </w:tcPr>
          <w:p w14:paraId="1E360643" w14:textId="77777777" w:rsidR="002F2E5C" w:rsidRPr="00BB64EF" w:rsidRDefault="002F2E5C" w:rsidP="007755BB">
            <w:pPr>
              <w:jc w:val="both"/>
              <w:rPr>
                <w:b/>
              </w:rPr>
            </w:pPr>
            <w:r w:rsidRPr="00BB64EF">
              <w:rPr>
                <w:b/>
              </w:rPr>
              <w:t xml:space="preserve">doc. Ing. Roman Šenkeřík, Ph.D. </w:t>
            </w:r>
            <w:r>
              <w:t>(100 % p)</w:t>
            </w:r>
          </w:p>
        </w:tc>
        <w:tc>
          <w:tcPr>
            <w:tcW w:w="567" w:type="dxa"/>
          </w:tcPr>
          <w:p w14:paraId="199AF196" w14:textId="77777777" w:rsidR="002F2E5C" w:rsidRDefault="002F2E5C" w:rsidP="007755BB">
            <w:pPr>
              <w:jc w:val="both"/>
            </w:pPr>
            <w:r>
              <w:t>2/ZS</w:t>
            </w:r>
          </w:p>
        </w:tc>
        <w:tc>
          <w:tcPr>
            <w:tcW w:w="709" w:type="dxa"/>
          </w:tcPr>
          <w:p w14:paraId="6832D8A3" w14:textId="77777777" w:rsidR="002F2E5C" w:rsidRDefault="002F2E5C" w:rsidP="007755BB">
            <w:pPr>
              <w:jc w:val="both"/>
            </w:pPr>
            <w:r>
              <w:t>ZT</w:t>
            </w:r>
          </w:p>
        </w:tc>
      </w:tr>
      <w:tr w:rsidR="002F2E5C" w14:paraId="2AF49F63" w14:textId="77777777" w:rsidTr="007755BB">
        <w:tc>
          <w:tcPr>
            <w:tcW w:w="2585" w:type="dxa"/>
          </w:tcPr>
          <w:p w14:paraId="05A63E4D" w14:textId="77777777" w:rsidR="002F2E5C" w:rsidRPr="00AC2B8A" w:rsidRDefault="002F2E5C" w:rsidP="007755BB">
            <w:r w:rsidRPr="00AC2B8A">
              <w:t>Elektromagnetické jevy v informatice</w:t>
            </w:r>
          </w:p>
        </w:tc>
        <w:tc>
          <w:tcPr>
            <w:tcW w:w="992" w:type="dxa"/>
            <w:gridSpan w:val="2"/>
          </w:tcPr>
          <w:p w14:paraId="55B0B2BE" w14:textId="77777777" w:rsidR="002F2E5C" w:rsidRDefault="002F2E5C" w:rsidP="007755BB">
            <w:pPr>
              <w:jc w:val="both"/>
            </w:pPr>
            <w:r>
              <w:t>28p+28c</w:t>
            </w:r>
          </w:p>
        </w:tc>
        <w:tc>
          <w:tcPr>
            <w:tcW w:w="851" w:type="dxa"/>
          </w:tcPr>
          <w:p w14:paraId="76C5F848" w14:textId="77777777" w:rsidR="002F2E5C" w:rsidRDefault="002F2E5C" w:rsidP="007755BB">
            <w:pPr>
              <w:jc w:val="both"/>
            </w:pPr>
            <w:r>
              <w:t>z, zk</w:t>
            </w:r>
          </w:p>
        </w:tc>
        <w:tc>
          <w:tcPr>
            <w:tcW w:w="708" w:type="dxa"/>
          </w:tcPr>
          <w:p w14:paraId="23D2C7D6" w14:textId="77777777" w:rsidR="002F2E5C" w:rsidRDefault="002F2E5C" w:rsidP="007755BB">
            <w:pPr>
              <w:jc w:val="center"/>
            </w:pPr>
            <w:r>
              <w:t>5</w:t>
            </w:r>
          </w:p>
        </w:tc>
        <w:tc>
          <w:tcPr>
            <w:tcW w:w="4111" w:type="dxa"/>
          </w:tcPr>
          <w:p w14:paraId="684922F3" w14:textId="77777777" w:rsidR="002F2E5C" w:rsidRPr="00612FD7" w:rsidRDefault="002F2E5C" w:rsidP="007755BB">
            <w:pPr>
              <w:jc w:val="both"/>
            </w:pPr>
            <w:r w:rsidRPr="00612FD7">
              <w:t xml:space="preserve">doc. RNDr. Vojtěch Křesálek, CSc. </w:t>
            </w:r>
            <w:r>
              <w:t>(100 % p)</w:t>
            </w:r>
          </w:p>
        </w:tc>
        <w:tc>
          <w:tcPr>
            <w:tcW w:w="567" w:type="dxa"/>
          </w:tcPr>
          <w:p w14:paraId="58CEA5AF" w14:textId="77777777" w:rsidR="002F2E5C" w:rsidRDefault="002F2E5C" w:rsidP="007755BB">
            <w:pPr>
              <w:jc w:val="both"/>
            </w:pPr>
            <w:r>
              <w:t>2/ZS</w:t>
            </w:r>
          </w:p>
        </w:tc>
        <w:tc>
          <w:tcPr>
            <w:tcW w:w="709" w:type="dxa"/>
          </w:tcPr>
          <w:p w14:paraId="0AB70983" w14:textId="77777777" w:rsidR="002F2E5C" w:rsidRDefault="002F2E5C" w:rsidP="007755BB">
            <w:pPr>
              <w:jc w:val="both"/>
            </w:pPr>
            <w:r>
              <w:t>-</w:t>
            </w:r>
          </w:p>
        </w:tc>
      </w:tr>
      <w:tr w:rsidR="002F2E5C" w14:paraId="2C5B3B37" w14:textId="77777777" w:rsidTr="007755BB">
        <w:tc>
          <w:tcPr>
            <w:tcW w:w="2585" w:type="dxa"/>
          </w:tcPr>
          <w:p w14:paraId="059366AB" w14:textId="77777777" w:rsidR="002F2E5C" w:rsidRPr="00AC2B8A" w:rsidRDefault="002F2E5C" w:rsidP="007755BB">
            <w:r>
              <w:t>Angličtina 2</w:t>
            </w:r>
          </w:p>
        </w:tc>
        <w:tc>
          <w:tcPr>
            <w:tcW w:w="992" w:type="dxa"/>
            <w:gridSpan w:val="2"/>
          </w:tcPr>
          <w:p w14:paraId="02D66F76" w14:textId="77777777" w:rsidR="002F2E5C" w:rsidRDefault="002F2E5C" w:rsidP="007755BB">
            <w:pPr>
              <w:jc w:val="both"/>
            </w:pPr>
            <w:r>
              <w:t>28s</w:t>
            </w:r>
          </w:p>
        </w:tc>
        <w:tc>
          <w:tcPr>
            <w:tcW w:w="851" w:type="dxa"/>
          </w:tcPr>
          <w:p w14:paraId="777EC453" w14:textId="77777777" w:rsidR="002F2E5C" w:rsidRDefault="002F2E5C" w:rsidP="007755BB">
            <w:pPr>
              <w:jc w:val="both"/>
            </w:pPr>
            <w:r>
              <w:t>z</w:t>
            </w:r>
          </w:p>
        </w:tc>
        <w:tc>
          <w:tcPr>
            <w:tcW w:w="708" w:type="dxa"/>
          </w:tcPr>
          <w:p w14:paraId="553EA8C7" w14:textId="77777777" w:rsidR="002F2E5C" w:rsidRDefault="002F2E5C" w:rsidP="007755BB">
            <w:pPr>
              <w:jc w:val="center"/>
            </w:pPr>
            <w:r>
              <w:t>2</w:t>
            </w:r>
          </w:p>
        </w:tc>
        <w:tc>
          <w:tcPr>
            <w:tcW w:w="4111" w:type="dxa"/>
          </w:tcPr>
          <w:p w14:paraId="5FDDB82D" w14:textId="77777777" w:rsidR="002F2E5C" w:rsidRPr="00AC2B8A" w:rsidRDefault="002F2E5C" w:rsidP="007755BB">
            <w:pPr>
              <w:jc w:val="both"/>
            </w:pPr>
            <w:r w:rsidRPr="009B4C91">
              <w:rPr>
                <w:i/>
                <w:iCs/>
              </w:rPr>
              <w:t>Předmět má pro zaměření SP doplňující charakter</w:t>
            </w:r>
          </w:p>
        </w:tc>
        <w:tc>
          <w:tcPr>
            <w:tcW w:w="567" w:type="dxa"/>
          </w:tcPr>
          <w:p w14:paraId="57EF870A" w14:textId="77777777" w:rsidR="002F2E5C" w:rsidRDefault="002F2E5C" w:rsidP="007755BB">
            <w:pPr>
              <w:jc w:val="both"/>
            </w:pPr>
            <w:r>
              <w:t>2/ZS</w:t>
            </w:r>
          </w:p>
        </w:tc>
        <w:tc>
          <w:tcPr>
            <w:tcW w:w="709" w:type="dxa"/>
          </w:tcPr>
          <w:p w14:paraId="1B1C6BAB" w14:textId="77777777" w:rsidR="002F2E5C" w:rsidRDefault="002F2E5C" w:rsidP="007755BB">
            <w:pPr>
              <w:jc w:val="both"/>
            </w:pPr>
            <w:r>
              <w:t>-</w:t>
            </w:r>
          </w:p>
        </w:tc>
      </w:tr>
      <w:tr w:rsidR="002F2E5C" w14:paraId="4449534A" w14:textId="77777777" w:rsidTr="007755BB">
        <w:tc>
          <w:tcPr>
            <w:tcW w:w="2585" w:type="dxa"/>
          </w:tcPr>
          <w:p w14:paraId="42FB7A62" w14:textId="77777777" w:rsidR="002F2E5C" w:rsidRDefault="002F2E5C" w:rsidP="007755BB">
            <w:r w:rsidRPr="00AC2B8A">
              <w:t>Sportovní aktivity</w:t>
            </w:r>
            <w:r>
              <w:t xml:space="preserve"> 2</w:t>
            </w:r>
          </w:p>
        </w:tc>
        <w:tc>
          <w:tcPr>
            <w:tcW w:w="992" w:type="dxa"/>
            <w:gridSpan w:val="2"/>
          </w:tcPr>
          <w:p w14:paraId="4492CD6E" w14:textId="77777777" w:rsidR="002F2E5C" w:rsidRDefault="002F2E5C" w:rsidP="007755BB">
            <w:pPr>
              <w:jc w:val="both"/>
            </w:pPr>
            <w:r>
              <w:t>28c</w:t>
            </w:r>
          </w:p>
        </w:tc>
        <w:tc>
          <w:tcPr>
            <w:tcW w:w="851" w:type="dxa"/>
          </w:tcPr>
          <w:p w14:paraId="4EDFC7E8" w14:textId="77777777" w:rsidR="002F2E5C" w:rsidRDefault="002F2E5C" w:rsidP="007755BB">
            <w:pPr>
              <w:jc w:val="both"/>
            </w:pPr>
            <w:r>
              <w:t>z</w:t>
            </w:r>
          </w:p>
        </w:tc>
        <w:tc>
          <w:tcPr>
            <w:tcW w:w="708" w:type="dxa"/>
          </w:tcPr>
          <w:p w14:paraId="7A04EC0A" w14:textId="77777777" w:rsidR="002F2E5C" w:rsidRDefault="002F2E5C" w:rsidP="007755BB">
            <w:pPr>
              <w:jc w:val="center"/>
            </w:pPr>
            <w:r>
              <w:t>1</w:t>
            </w:r>
          </w:p>
        </w:tc>
        <w:tc>
          <w:tcPr>
            <w:tcW w:w="4111" w:type="dxa"/>
          </w:tcPr>
          <w:p w14:paraId="29E036E4" w14:textId="77777777" w:rsidR="002F2E5C" w:rsidRPr="00AC2B8A" w:rsidRDefault="002F2E5C" w:rsidP="007755BB">
            <w:pPr>
              <w:jc w:val="both"/>
            </w:pPr>
            <w:r w:rsidRPr="009B4C91">
              <w:rPr>
                <w:i/>
                <w:iCs/>
              </w:rPr>
              <w:t>Předmět má pro zaměření SP doplňující charakter</w:t>
            </w:r>
          </w:p>
        </w:tc>
        <w:tc>
          <w:tcPr>
            <w:tcW w:w="567" w:type="dxa"/>
          </w:tcPr>
          <w:p w14:paraId="19A69B07" w14:textId="77777777" w:rsidR="002F2E5C" w:rsidRDefault="002F2E5C" w:rsidP="007755BB">
            <w:pPr>
              <w:jc w:val="both"/>
            </w:pPr>
            <w:r>
              <w:t>2/ZS</w:t>
            </w:r>
          </w:p>
        </w:tc>
        <w:tc>
          <w:tcPr>
            <w:tcW w:w="709" w:type="dxa"/>
          </w:tcPr>
          <w:p w14:paraId="279618FC" w14:textId="77777777" w:rsidR="002F2E5C" w:rsidRDefault="002F2E5C" w:rsidP="007755BB">
            <w:pPr>
              <w:jc w:val="both"/>
            </w:pPr>
            <w:r>
              <w:t>-</w:t>
            </w:r>
          </w:p>
        </w:tc>
      </w:tr>
      <w:tr w:rsidR="002F2E5C" w14:paraId="4276DD59" w14:textId="77777777" w:rsidTr="007755BB">
        <w:tc>
          <w:tcPr>
            <w:tcW w:w="2585" w:type="dxa"/>
          </w:tcPr>
          <w:p w14:paraId="4C0D0C42" w14:textId="77777777" w:rsidR="002F2E5C" w:rsidRDefault="002F2E5C" w:rsidP="007755BB">
            <w:r w:rsidRPr="00AC2B8A">
              <w:t>Algoritmy a datové struktury</w:t>
            </w:r>
          </w:p>
        </w:tc>
        <w:tc>
          <w:tcPr>
            <w:tcW w:w="992" w:type="dxa"/>
            <w:gridSpan w:val="2"/>
          </w:tcPr>
          <w:p w14:paraId="2B9C19AB" w14:textId="77777777" w:rsidR="002F2E5C" w:rsidRDefault="002F2E5C" w:rsidP="007755BB">
            <w:pPr>
              <w:jc w:val="both"/>
            </w:pPr>
            <w:r>
              <w:t>28p+28c</w:t>
            </w:r>
          </w:p>
        </w:tc>
        <w:tc>
          <w:tcPr>
            <w:tcW w:w="851" w:type="dxa"/>
          </w:tcPr>
          <w:p w14:paraId="1E9178DC" w14:textId="77777777" w:rsidR="002F2E5C" w:rsidRDefault="002F2E5C" w:rsidP="007755BB">
            <w:pPr>
              <w:jc w:val="both"/>
            </w:pPr>
            <w:r>
              <w:t>klz</w:t>
            </w:r>
          </w:p>
        </w:tc>
        <w:tc>
          <w:tcPr>
            <w:tcW w:w="708" w:type="dxa"/>
          </w:tcPr>
          <w:p w14:paraId="4DD64B31" w14:textId="77777777" w:rsidR="002F2E5C" w:rsidRDefault="002F2E5C" w:rsidP="007755BB">
            <w:pPr>
              <w:jc w:val="center"/>
            </w:pPr>
            <w:r>
              <w:t>5</w:t>
            </w:r>
          </w:p>
        </w:tc>
        <w:tc>
          <w:tcPr>
            <w:tcW w:w="4111" w:type="dxa"/>
          </w:tcPr>
          <w:p w14:paraId="310F6447" w14:textId="77777777" w:rsidR="002F2E5C" w:rsidRPr="00B045EC" w:rsidRDefault="002F2E5C" w:rsidP="007755BB">
            <w:pPr>
              <w:jc w:val="both"/>
              <w:rPr>
                <w:b/>
              </w:rPr>
            </w:pPr>
            <w:r w:rsidRPr="00B045EC">
              <w:rPr>
                <w:b/>
              </w:rPr>
              <w:t xml:space="preserve">Ing. Tomáš Dulík, Ph.D. </w:t>
            </w:r>
            <w:r>
              <w:t>(100 % p)</w:t>
            </w:r>
          </w:p>
        </w:tc>
        <w:tc>
          <w:tcPr>
            <w:tcW w:w="567" w:type="dxa"/>
          </w:tcPr>
          <w:p w14:paraId="3686CA97" w14:textId="77777777" w:rsidR="002F2E5C" w:rsidRDefault="002F2E5C" w:rsidP="007755BB">
            <w:pPr>
              <w:jc w:val="both"/>
            </w:pPr>
            <w:r>
              <w:t>2/LS</w:t>
            </w:r>
          </w:p>
        </w:tc>
        <w:tc>
          <w:tcPr>
            <w:tcW w:w="709" w:type="dxa"/>
          </w:tcPr>
          <w:p w14:paraId="6C16D1AD" w14:textId="77777777" w:rsidR="002F2E5C" w:rsidRDefault="002F2E5C" w:rsidP="007755BB">
            <w:pPr>
              <w:jc w:val="both"/>
            </w:pPr>
            <w:r>
              <w:t>ZT</w:t>
            </w:r>
          </w:p>
        </w:tc>
      </w:tr>
      <w:tr w:rsidR="002F2E5C" w14:paraId="5F510AA0" w14:textId="77777777" w:rsidTr="007755BB">
        <w:tc>
          <w:tcPr>
            <w:tcW w:w="2585" w:type="dxa"/>
          </w:tcPr>
          <w:p w14:paraId="651670C7" w14:textId="77777777" w:rsidR="002F2E5C" w:rsidRDefault="002F2E5C" w:rsidP="007755BB">
            <w:r w:rsidRPr="00AC2B8A">
              <w:t>Technologie www</w:t>
            </w:r>
          </w:p>
        </w:tc>
        <w:tc>
          <w:tcPr>
            <w:tcW w:w="992" w:type="dxa"/>
            <w:gridSpan w:val="2"/>
          </w:tcPr>
          <w:p w14:paraId="28F16D24" w14:textId="77777777" w:rsidR="002F2E5C" w:rsidRDefault="002F2E5C" w:rsidP="007755BB">
            <w:pPr>
              <w:jc w:val="both"/>
            </w:pPr>
            <w:r>
              <w:t>14p+28c</w:t>
            </w:r>
          </w:p>
        </w:tc>
        <w:tc>
          <w:tcPr>
            <w:tcW w:w="851" w:type="dxa"/>
          </w:tcPr>
          <w:p w14:paraId="50F4D8AA" w14:textId="77777777" w:rsidR="002F2E5C" w:rsidRDefault="002F2E5C" w:rsidP="007755BB">
            <w:pPr>
              <w:jc w:val="both"/>
            </w:pPr>
            <w:r>
              <w:t>z, zk</w:t>
            </w:r>
          </w:p>
        </w:tc>
        <w:tc>
          <w:tcPr>
            <w:tcW w:w="708" w:type="dxa"/>
          </w:tcPr>
          <w:p w14:paraId="5C28E2C0" w14:textId="77777777" w:rsidR="002F2E5C" w:rsidRDefault="002F2E5C" w:rsidP="007755BB">
            <w:pPr>
              <w:jc w:val="center"/>
            </w:pPr>
            <w:r>
              <w:t>5</w:t>
            </w:r>
          </w:p>
        </w:tc>
        <w:tc>
          <w:tcPr>
            <w:tcW w:w="4111" w:type="dxa"/>
          </w:tcPr>
          <w:p w14:paraId="278FB64B" w14:textId="77777777" w:rsidR="002F2E5C" w:rsidRPr="00B045EC" w:rsidRDefault="002F2E5C" w:rsidP="007755BB">
            <w:pPr>
              <w:jc w:val="both"/>
              <w:rPr>
                <w:b/>
              </w:rPr>
            </w:pPr>
            <w:r w:rsidRPr="00B045EC">
              <w:rPr>
                <w:b/>
              </w:rPr>
              <w:t xml:space="preserve">Ing. Radek Vala, Ph.D. </w:t>
            </w:r>
            <w:r>
              <w:t>(100 % p)</w:t>
            </w:r>
          </w:p>
        </w:tc>
        <w:tc>
          <w:tcPr>
            <w:tcW w:w="567" w:type="dxa"/>
          </w:tcPr>
          <w:p w14:paraId="4F512D38" w14:textId="77777777" w:rsidR="002F2E5C" w:rsidRDefault="002F2E5C" w:rsidP="007755BB">
            <w:pPr>
              <w:jc w:val="both"/>
            </w:pPr>
            <w:r>
              <w:t>2/LS</w:t>
            </w:r>
          </w:p>
        </w:tc>
        <w:tc>
          <w:tcPr>
            <w:tcW w:w="709" w:type="dxa"/>
          </w:tcPr>
          <w:p w14:paraId="78408C3D" w14:textId="77777777" w:rsidR="002F2E5C" w:rsidRDefault="002F2E5C" w:rsidP="007755BB">
            <w:pPr>
              <w:jc w:val="both"/>
            </w:pPr>
            <w:r>
              <w:t>PZ</w:t>
            </w:r>
          </w:p>
        </w:tc>
      </w:tr>
      <w:tr w:rsidR="002F2E5C" w14:paraId="2556714B" w14:textId="77777777" w:rsidTr="007755BB">
        <w:tc>
          <w:tcPr>
            <w:tcW w:w="2585" w:type="dxa"/>
          </w:tcPr>
          <w:p w14:paraId="43118FBD" w14:textId="77777777" w:rsidR="002F2E5C" w:rsidRDefault="002F2E5C" w:rsidP="007755BB">
            <w:r w:rsidRPr="00AC2B8A">
              <w:t>Testování software</w:t>
            </w:r>
          </w:p>
        </w:tc>
        <w:tc>
          <w:tcPr>
            <w:tcW w:w="992" w:type="dxa"/>
            <w:gridSpan w:val="2"/>
          </w:tcPr>
          <w:p w14:paraId="13C429EB" w14:textId="77777777" w:rsidR="002F2E5C" w:rsidRDefault="002F2E5C" w:rsidP="007755BB">
            <w:pPr>
              <w:jc w:val="both"/>
            </w:pPr>
            <w:r>
              <w:t>14p+28c</w:t>
            </w:r>
          </w:p>
        </w:tc>
        <w:tc>
          <w:tcPr>
            <w:tcW w:w="851" w:type="dxa"/>
          </w:tcPr>
          <w:p w14:paraId="6788D132" w14:textId="77777777" w:rsidR="002F2E5C" w:rsidRDefault="002F2E5C" w:rsidP="007755BB">
            <w:pPr>
              <w:jc w:val="both"/>
            </w:pPr>
            <w:r>
              <w:t>klz</w:t>
            </w:r>
          </w:p>
        </w:tc>
        <w:tc>
          <w:tcPr>
            <w:tcW w:w="708" w:type="dxa"/>
          </w:tcPr>
          <w:p w14:paraId="06CE472E" w14:textId="77777777" w:rsidR="002F2E5C" w:rsidRDefault="002F2E5C" w:rsidP="007755BB">
            <w:pPr>
              <w:jc w:val="center"/>
            </w:pPr>
            <w:r>
              <w:t>4</w:t>
            </w:r>
          </w:p>
        </w:tc>
        <w:tc>
          <w:tcPr>
            <w:tcW w:w="4111" w:type="dxa"/>
          </w:tcPr>
          <w:p w14:paraId="328D6549" w14:textId="77777777" w:rsidR="002F2E5C" w:rsidRPr="00B045EC" w:rsidRDefault="002F2E5C" w:rsidP="007755BB">
            <w:pPr>
              <w:jc w:val="both"/>
              <w:rPr>
                <w:b/>
              </w:rPr>
            </w:pPr>
            <w:r w:rsidRPr="00B045EC">
              <w:rPr>
                <w:b/>
              </w:rPr>
              <w:t xml:space="preserve">Ing. Petr Žáček </w:t>
            </w:r>
            <w:r>
              <w:t>(100 % p)</w:t>
            </w:r>
          </w:p>
        </w:tc>
        <w:tc>
          <w:tcPr>
            <w:tcW w:w="567" w:type="dxa"/>
          </w:tcPr>
          <w:p w14:paraId="7573767C" w14:textId="77777777" w:rsidR="002F2E5C" w:rsidRDefault="002F2E5C" w:rsidP="007755BB">
            <w:pPr>
              <w:jc w:val="both"/>
            </w:pPr>
            <w:r>
              <w:t>2/LS</w:t>
            </w:r>
          </w:p>
        </w:tc>
        <w:tc>
          <w:tcPr>
            <w:tcW w:w="709" w:type="dxa"/>
          </w:tcPr>
          <w:p w14:paraId="6995727F" w14:textId="77777777" w:rsidR="002F2E5C" w:rsidRDefault="002F2E5C" w:rsidP="007755BB">
            <w:pPr>
              <w:jc w:val="both"/>
            </w:pPr>
            <w:r>
              <w:t>PZ</w:t>
            </w:r>
          </w:p>
        </w:tc>
      </w:tr>
      <w:tr w:rsidR="002F2E5C" w14:paraId="46AE0AD1" w14:textId="77777777" w:rsidTr="007755BB">
        <w:tc>
          <w:tcPr>
            <w:tcW w:w="2585" w:type="dxa"/>
          </w:tcPr>
          <w:p w14:paraId="00450718" w14:textId="77777777" w:rsidR="002F2E5C" w:rsidRDefault="002F2E5C" w:rsidP="007755BB">
            <w:r w:rsidRPr="00AC2B8A">
              <w:t>Softwarové technologie v průmyslu</w:t>
            </w:r>
          </w:p>
        </w:tc>
        <w:tc>
          <w:tcPr>
            <w:tcW w:w="992" w:type="dxa"/>
            <w:gridSpan w:val="2"/>
          </w:tcPr>
          <w:p w14:paraId="732DC3B6" w14:textId="77777777" w:rsidR="002F2E5C" w:rsidRDefault="002F2E5C" w:rsidP="007755BB">
            <w:pPr>
              <w:jc w:val="both"/>
            </w:pPr>
            <w:r>
              <w:t>14s</w:t>
            </w:r>
          </w:p>
        </w:tc>
        <w:tc>
          <w:tcPr>
            <w:tcW w:w="851" w:type="dxa"/>
          </w:tcPr>
          <w:p w14:paraId="3DBA0C76" w14:textId="77777777" w:rsidR="002F2E5C" w:rsidRDefault="002F2E5C" w:rsidP="007755BB">
            <w:pPr>
              <w:jc w:val="both"/>
            </w:pPr>
            <w:r>
              <w:t>z</w:t>
            </w:r>
          </w:p>
        </w:tc>
        <w:tc>
          <w:tcPr>
            <w:tcW w:w="708" w:type="dxa"/>
          </w:tcPr>
          <w:p w14:paraId="257CEFF3" w14:textId="77777777" w:rsidR="002F2E5C" w:rsidRDefault="002F2E5C" w:rsidP="007755BB">
            <w:pPr>
              <w:jc w:val="center"/>
            </w:pPr>
            <w:r>
              <w:t>2</w:t>
            </w:r>
          </w:p>
        </w:tc>
        <w:tc>
          <w:tcPr>
            <w:tcW w:w="4111" w:type="dxa"/>
          </w:tcPr>
          <w:p w14:paraId="450DF207" w14:textId="77777777" w:rsidR="002F2E5C" w:rsidRPr="00612FD7" w:rsidRDefault="002F2E5C" w:rsidP="007755BB">
            <w:pPr>
              <w:jc w:val="both"/>
            </w:pPr>
            <w:r w:rsidRPr="004E1FAF">
              <w:t>prof. Mgr. Roman Jašek, Ph.D.</w:t>
            </w:r>
            <w:r w:rsidRPr="00612FD7">
              <w:t xml:space="preserve"> </w:t>
            </w:r>
            <w:r>
              <w:t>(100 % s)</w:t>
            </w:r>
          </w:p>
        </w:tc>
        <w:tc>
          <w:tcPr>
            <w:tcW w:w="567" w:type="dxa"/>
          </w:tcPr>
          <w:p w14:paraId="430ACB96" w14:textId="77777777" w:rsidR="002F2E5C" w:rsidRDefault="002F2E5C" w:rsidP="007755BB">
            <w:pPr>
              <w:jc w:val="both"/>
            </w:pPr>
            <w:r>
              <w:t>2/LS</w:t>
            </w:r>
          </w:p>
        </w:tc>
        <w:tc>
          <w:tcPr>
            <w:tcW w:w="709" w:type="dxa"/>
          </w:tcPr>
          <w:p w14:paraId="1031198E" w14:textId="7843B891" w:rsidR="002F2E5C" w:rsidRDefault="004E1FAF" w:rsidP="007755BB">
            <w:pPr>
              <w:jc w:val="both"/>
            </w:pPr>
            <w:r>
              <w:t>-</w:t>
            </w:r>
          </w:p>
        </w:tc>
      </w:tr>
      <w:tr w:rsidR="002F2E5C" w14:paraId="287B3761" w14:textId="77777777" w:rsidTr="007755BB">
        <w:tc>
          <w:tcPr>
            <w:tcW w:w="2585" w:type="dxa"/>
          </w:tcPr>
          <w:p w14:paraId="1DE1D08A" w14:textId="77777777" w:rsidR="002F2E5C" w:rsidRDefault="002F2E5C" w:rsidP="007755BB">
            <w:r w:rsidRPr="00AC2B8A">
              <w:t>Počítačové sítě</w:t>
            </w:r>
          </w:p>
        </w:tc>
        <w:tc>
          <w:tcPr>
            <w:tcW w:w="992" w:type="dxa"/>
            <w:gridSpan w:val="2"/>
          </w:tcPr>
          <w:p w14:paraId="7B0A0516" w14:textId="77777777" w:rsidR="002F2E5C" w:rsidRDefault="002F2E5C" w:rsidP="007755BB">
            <w:pPr>
              <w:jc w:val="both"/>
            </w:pPr>
            <w:r>
              <w:t>28p</w:t>
            </w:r>
          </w:p>
        </w:tc>
        <w:tc>
          <w:tcPr>
            <w:tcW w:w="851" w:type="dxa"/>
          </w:tcPr>
          <w:p w14:paraId="4A721DB8" w14:textId="77777777" w:rsidR="002F2E5C" w:rsidRDefault="002F2E5C" w:rsidP="007755BB">
            <w:pPr>
              <w:jc w:val="both"/>
            </w:pPr>
            <w:r>
              <w:t>zk</w:t>
            </w:r>
          </w:p>
        </w:tc>
        <w:tc>
          <w:tcPr>
            <w:tcW w:w="708" w:type="dxa"/>
          </w:tcPr>
          <w:p w14:paraId="16EAF815" w14:textId="77777777" w:rsidR="002F2E5C" w:rsidRDefault="002F2E5C" w:rsidP="007755BB">
            <w:pPr>
              <w:jc w:val="center"/>
            </w:pPr>
            <w:r>
              <w:t>4</w:t>
            </w:r>
          </w:p>
        </w:tc>
        <w:tc>
          <w:tcPr>
            <w:tcW w:w="4111" w:type="dxa"/>
          </w:tcPr>
          <w:p w14:paraId="4F3C081B" w14:textId="77777777" w:rsidR="002F2E5C" w:rsidRPr="00B045EC" w:rsidRDefault="002F2E5C" w:rsidP="007755BB">
            <w:pPr>
              <w:jc w:val="both"/>
              <w:rPr>
                <w:b/>
              </w:rPr>
            </w:pPr>
            <w:r w:rsidRPr="00B045EC">
              <w:rPr>
                <w:b/>
              </w:rPr>
              <w:t xml:space="preserve">doc. Ing. Jiří Vojtěšek, Ph.D. </w:t>
            </w:r>
            <w:r>
              <w:t>(100 % p)</w:t>
            </w:r>
          </w:p>
        </w:tc>
        <w:tc>
          <w:tcPr>
            <w:tcW w:w="567" w:type="dxa"/>
          </w:tcPr>
          <w:p w14:paraId="4D0FE2C7" w14:textId="77777777" w:rsidR="002F2E5C" w:rsidRDefault="002F2E5C" w:rsidP="007755BB">
            <w:pPr>
              <w:jc w:val="both"/>
            </w:pPr>
            <w:r>
              <w:t>2/LS</w:t>
            </w:r>
          </w:p>
        </w:tc>
        <w:tc>
          <w:tcPr>
            <w:tcW w:w="709" w:type="dxa"/>
          </w:tcPr>
          <w:p w14:paraId="757BC681" w14:textId="77777777" w:rsidR="002F2E5C" w:rsidRDefault="002F2E5C" w:rsidP="007755BB">
            <w:pPr>
              <w:jc w:val="both"/>
            </w:pPr>
            <w:r>
              <w:t>ZT</w:t>
            </w:r>
          </w:p>
        </w:tc>
      </w:tr>
      <w:tr w:rsidR="002F2E5C" w14:paraId="3682EEA7" w14:textId="77777777" w:rsidTr="007755BB">
        <w:tc>
          <w:tcPr>
            <w:tcW w:w="2585" w:type="dxa"/>
          </w:tcPr>
          <w:p w14:paraId="1A08491A" w14:textId="77777777" w:rsidR="002F2E5C" w:rsidRPr="00AC2B8A" w:rsidRDefault="002F2E5C" w:rsidP="007755BB">
            <w:r w:rsidRPr="00AC2B8A">
              <w:t>Elektrické obvody</w:t>
            </w:r>
          </w:p>
        </w:tc>
        <w:tc>
          <w:tcPr>
            <w:tcW w:w="992" w:type="dxa"/>
            <w:gridSpan w:val="2"/>
          </w:tcPr>
          <w:p w14:paraId="4AE91B26" w14:textId="77777777" w:rsidR="002F2E5C" w:rsidRDefault="002F2E5C" w:rsidP="007755BB">
            <w:pPr>
              <w:jc w:val="both"/>
            </w:pPr>
            <w:r>
              <w:t>28p+14s+ 28c</w:t>
            </w:r>
          </w:p>
        </w:tc>
        <w:tc>
          <w:tcPr>
            <w:tcW w:w="851" w:type="dxa"/>
          </w:tcPr>
          <w:p w14:paraId="6BC35D30" w14:textId="77777777" w:rsidR="002F2E5C" w:rsidRDefault="002F2E5C" w:rsidP="007755BB">
            <w:pPr>
              <w:jc w:val="both"/>
            </w:pPr>
            <w:r>
              <w:t>z, zk</w:t>
            </w:r>
          </w:p>
        </w:tc>
        <w:tc>
          <w:tcPr>
            <w:tcW w:w="708" w:type="dxa"/>
          </w:tcPr>
          <w:p w14:paraId="40DAF937" w14:textId="77777777" w:rsidR="002F2E5C" w:rsidRDefault="002F2E5C" w:rsidP="007755BB">
            <w:pPr>
              <w:jc w:val="center"/>
            </w:pPr>
            <w:r>
              <w:t>4</w:t>
            </w:r>
          </w:p>
        </w:tc>
        <w:tc>
          <w:tcPr>
            <w:tcW w:w="4111" w:type="dxa"/>
          </w:tcPr>
          <w:p w14:paraId="2B9799B5" w14:textId="77777777" w:rsidR="002F2E5C" w:rsidRPr="00612FD7" w:rsidRDefault="002F2E5C" w:rsidP="007755BB">
            <w:pPr>
              <w:jc w:val="both"/>
            </w:pPr>
            <w:r w:rsidRPr="00612FD7">
              <w:t xml:space="preserve">doc. Mgr. Milan Adámek, Ph.D. </w:t>
            </w:r>
            <w:r>
              <w:t>(100 % p)</w:t>
            </w:r>
          </w:p>
        </w:tc>
        <w:tc>
          <w:tcPr>
            <w:tcW w:w="567" w:type="dxa"/>
          </w:tcPr>
          <w:p w14:paraId="71F08FB7" w14:textId="77777777" w:rsidR="002F2E5C" w:rsidRDefault="002F2E5C" w:rsidP="007755BB">
            <w:pPr>
              <w:jc w:val="both"/>
            </w:pPr>
            <w:r>
              <w:t>2/LS</w:t>
            </w:r>
          </w:p>
        </w:tc>
        <w:tc>
          <w:tcPr>
            <w:tcW w:w="709" w:type="dxa"/>
          </w:tcPr>
          <w:p w14:paraId="34C64CF4" w14:textId="77777777" w:rsidR="002F2E5C" w:rsidRDefault="002F2E5C" w:rsidP="007755BB">
            <w:pPr>
              <w:jc w:val="both"/>
            </w:pPr>
            <w:r>
              <w:t>-</w:t>
            </w:r>
          </w:p>
        </w:tc>
      </w:tr>
      <w:tr w:rsidR="002F2E5C" w14:paraId="26472C39" w14:textId="77777777" w:rsidTr="007755BB">
        <w:tc>
          <w:tcPr>
            <w:tcW w:w="2585" w:type="dxa"/>
          </w:tcPr>
          <w:p w14:paraId="580A577B" w14:textId="77777777" w:rsidR="002F2E5C" w:rsidRDefault="002F2E5C" w:rsidP="007755BB">
            <w:r>
              <w:t>Optimalizační metody</w:t>
            </w:r>
          </w:p>
        </w:tc>
        <w:tc>
          <w:tcPr>
            <w:tcW w:w="992" w:type="dxa"/>
            <w:gridSpan w:val="2"/>
          </w:tcPr>
          <w:p w14:paraId="1FCAE938" w14:textId="77777777" w:rsidR="002F2E5C" w:rsidRDefault="002F2E5C" w:rsidP="007755BB">
            <w:pPr>
              <w:jc w:val="both"/>
            </w:pPr>
            <w:r>
              <w:t>28p+28s</w:t>
            </w:r>
          </w:p>
        </w:tc>
        <w:tc>
          <w:tcPr>
            <w:tcW w:w="851" w:type="dxa"/>
          </w:tcPr>
          <w:p w14:paraId="4661D386" w14:textId="77777777" w:rsidR="002F2E5C" w:rsidRDefault="002F2E5C" w:rsidP="007755BB">
            <w:pPr>
              <w:jc w:val="both"/>
            </w:pPr>
            <w:r>
              <w:t>z, zk</w:t>
            </w:r>
          </w:p>
        </w:tc>
        <w:tc>
          <w:tcPr>
            <w:tcW w:w="708" w:type="dxa"/>
          </w:tcPr>
          <w:p w14:paraId="31FC8EC7" w14:textId="77777777" w:rsidR="002F2E5C" w:rsidRDefault="002F2E5C" w:rsidP="007755BB">
            <w:pPr>
              <w:jc w:val="center"/>
            </w:pPr>
            <w:r>
              <w:t>5</w:t>
            </w:r>
          </w:p>
        </w:tc>
        <w:tc>
          <w:tcPr>
            <w:tcW w:w="4111" w:type="dxa"/>
          </w:tcPr>
          <w:p w14:paraId="40FE2CA1" w14:textId="77777777" w:rsidR="002F2E5C" w:rsidRPr="00612FD7" w:rsidRDefault="002F2E5C" w:rsidP="007755BB">
            <w:pPr>
              <w:jc w:val="both"/>
            </w:pPr>
            <w:r w:rsidRPr="00612FD7">
              <w:t xml:space="preserve">Ing. Dušan Hrabec, Ph.D. </w:t>
            </w:r>
            <w:r>
              <w:t>(100 % p)</w:t>
            </w:r>
          </w:p>
        </w:tc>
        <w:tc>
          <w:tcPr>
            <w:tcW w:w="567" w:type="dxa"/>
          </w:tcPr>
          <w:p w14:paraId="7202E923" w14:textId="77777777" w:rsidR="002F2E5C" w:rsidRDefault="002F2E5C" w:rsidP="007755BB">
            <w:pPr>
              <w:jc w:val="both"/>
            </w:pPr>
            <w:r>
              <w:t>2/LS</w:t>
            </w:r>
          </w:p>
        </w:tc>
        <w:tc>
          <w:tcPr>
            <w:tcW w:w="709" w:type="dxa"/>
          </w:tcPr>
          <w:p w14:paraId="74B6DCF2" w14:textId="77777777" w:rsidR="002F2E5C" w:rsidRDefault="002F2E5C" w:rsidP="007755BB">
            <w:pPr>
              <w:jc w:val="both"/>
            </w:pPr>
            <w:r>
              <w:t>-</w:t>
            </w:r>
          </w:p>
        </w:tc>
      </w:tr>
      <w:tr w:rsidR="002F2E5C" w14:paraId="460856CD" w14:textId="77777777" w:rsidTr="007755BB">
        <w:tc>
          <w:tcPr>
            <w:tcW w:w="2585" w:type="dxa"/>
          </w:tcPr>
          <w:p w14:paraId="13784760" w14:textId="77777777" w:rsidR="002F2E5C" w:rsidRDefault="002F2E5C" w:rsidP="007755BB">
            <w:r>
              <w:t>Angličtina 3</w:t>
            </w:r>
          </w:p>
        </w:tc>
        <w:tc>
          <w:tcPr>
            <w:tcW w:w="992" w:type="dxa"/>
            <w:gridSpan w:val="2"/>
          </w:tcPr>
          <w:p w14:paraId="0856D7FD" w14:textId="77777777" w:rsidR="002F2E5C" w:rsidRDefault="002F2E5C" w:rsidP="007755BB">
            <w:pPr>
              <w:jc w:val="both"/>
            </w:pPr>
            <w:r>
              <w:t>28s</w:t>
            </w:r>
          </w:p>
        </w:tc>
        <w:tc>
          <w:tcPr>
            <w:tcW w:w="851" w:type="dxa"/>
          </w:tcPr>
          <w:p w14:paraId="06A8BB89" w14:textId="77777777" w:rsidR="002F2E5C" w:rsidRDefault="002F2E5C" w:rsidP="007755BB">
            <w:pPr>
              <w:jc w:val="both"/>
            </w:pPr>
            <w:r>
              <w:t>klz</w:t>
            </w:r>
          </w:p>
        </w:tc>
        <w:tc>
          <w:tcPr>
            <w:tcW w:w="708" w:type="dxa"/>
          </w:tcPr>
          <w:p w14:paraId="122F3A35" w14:textId="77777777" w:rsidR="002F2E5C" w:rsidRDefault="002F2E5C" w:rsidP="007755BB">
            <w:pPr>
              <w:jc w:val="center"/>
            </w:pPr>
            <w:r>
              <w:t>3</w:t>
            </w:r>
          </w:p>
        </w:tc>
        <w:tc>
          <w:tcPr>
            <w:tcW w:w="4111" w:type="dxa"/>
          </w:tcPr>
          <w:p w14:paraId="38D8C903" w14:textId="77777777" w:rsidR="002F2E5C" w:rsidRPr="00D92E15" w:rsidRDefault="002F2E5C" w:rsidP="007755BB">
            <w:pPr>
              <w:jc w:val="both"/>
            </w:pPr>
            <w:r w:rsidRPr="006F294D">
              <w:rPr>
                <w:i/>
                <w:iCs/>
              </w:rPr>
              <w:t>Předmět má pro zaměření SP doplňující charakter</w:t>
            </w:r>
          </w:p>
        </w:tc>
        <w:tc>
          <w:tcPr>
            <w:tcW w:w="567" w:type="dxa"/>
          </w:tcPr>
          <w:p w14:paraId="6FA4560C" w14:textId="77777777" w:rsidR="002F2E5C" w:rsidRDefault="002F2E5C" w:rsidP="007755BB">
            <w:pPr>
              <w:jc w:val="both"/>
            </w:pPr>
            <w:r>
              <w:t>2/LS</w:t>
            </w:r>
          </w:p>
        </w:tc>
        <w:tc>
          <w:tcPr>
            <w:tcW w:w="709" w:type="dxa"/>
          </w:tcPr>
          <w:p w14:paraId="0E860206" w14:textId="77777777" w:rsidR="002F2E5C" w:rsidRDefault="002F2E5C" w:rsidP="007755BB">
            <w:pPr>
              <w:jc w:val="both"/>
            </w:pPr>
            <w:r>
              <w:t>-</w:t>
            </w:r>
          </w:p>
        </w:tc>
      </w:tr>
      <w:tr w:rsidR="002F2E5C" w14:paraId="6C82D496" w14:textId="77777777" w:rsidTr="007755BB">
        <w:tc>
          <w:tcPr>
            <w:tcW w:w="2585" w:type="dxa"/>
          </w:tcPr>
          <w:p w14:paraId="48F6E045" w14:textId="77777777" w:rsidR="002F2E5C" w:rsidRDefault="002F2E5C" w:rsidP="007755BB">
            <w:r w:rsidRPr="00AC2B8A">
              <w:t>Sportovní aktivity</w:t>
            </w:r>
            <w:r>
              <w:t xml:space="preserve"> 3</w:t>
            </w:r>
          </w:p>
        </w:tc>
        <w:tc>
          <w:tcPr>
            <w:tcW w:w="992" w:type="dxa"/>
            <w:gridSpan w:val="2"/>
          </w:tcPr>
          <w:p w14:paraId="4206A330" w14:textId="77777777" w:rsidR="002F2E5C" w:rsidRDefault="002F2E5C" w:rsidP="007755BB">
            <w:pPr>
              <w:jc w:val="both"/>
            </w:pPr>
            <w:r>
              <w:t>28c</w:t>
            </w:r>
          </w:p>
        </w:tc>
        <w:tc>
          <w:tcPr>
            <w:tcW w:w="851" w:type="dxa"/>
          </w:tcPr>
          <w:p w14:paraId="13AF4667" w14:textId="77777777" w:rsidR="002F2E5C" w:rsidRDefault="002F2E5C" w:rsidP="007755BB">
            <w:pPr>
              <w:jc w:val="both"/>
            </w:pPr>
            <w:r>
              <w:t>z</w:t>
            </w:r>
          </w:p>
        </w:tc>
        <w:tc>
          <w:tcPr>
            <w:tcW w:w="708" w:type="dxa"/>
          </w:tcPr>
          <w:p w14:paraId="462C885A" w14:textId="77777777" w:rsidR="002F2E5C" w:rsidRDefault="002F2E5C" w:rsidP="007755BB">
            <w:pPr>
              <w:jc w:val="center"/>
            </w:pPr>
            <w:r>
              <w:t>1</w:t>
            </w:r>
          </w:p>
        </w:tc>
        <w:tc>
          <w:tcPr>
            <w:tcW w:w="4111" w:type="dxa"/>
          </w:tcPr>
          <w:p w14:paraId="3577C19B" w14:textId="77777777" w:rsidR="002F2E5C" w:rsidRPr="00D92E15" w:rsidRDefault="002F2E5C" w:rsidP="007755BB">
            <w:pPr>
              <w:jc w:val="both"/>
            </w:pPr>
            <w:r w:rsidRPr="006F294D">
              <w:rPr>
                <w:i/>
                <w:iCs/>
              </w:rPr>
              <w:t>Předmět má pro zaměření SP doplňující charakter</w:t>
            </w:r>
          </w:p>
        </w:tc>
        <w:tc>
          <w:tcPr>
            <w:tcW w:w="567" w:type="dxa"/>
          </w:tcPr>
          <w:p w14:paraId="4E4B3A23" w14:textId="77777777" w:rsidR="002F2E5C" w:rsidRDefault="002F2E5C" w:rsidP="007755BB">
            <w:pPr>
              <w:jc w:val="both"/>
            </w:pPr>
            <w:r>
              <w:t>2/LS</w:t>
            </w:r>
          </w:p>
        </w:tc>
        <w:tc>
          <w:tcPr>
            <w:tcW w:w="709" w:type="dxa"/>
          </w:tcPr>
          <w:p w14:paraId="370240F5" w14:textId="77777777" w:rsidR="002F2E5C" w:rsidRDefault="002F2E5C" w:rsidP="007755BB">
            <w:pPr>
              <w:jc w:val="both"/>
            </w:pPr>
            <w:r>
              <w:t>-</w:t>
            </w:r>
          </w:p>
        </w:tc>
      </w:tr>
      <w:tr w:rsidR="002F2E5C" w14:paraId="486FEAF5" w14:textId="77777777" w:rsidTr="007755BB">
        <w:tc>
          <w:tcPr>
            <w:tcW w:w="2585" w:type="dxa"/>
          </w:tcPr>
          <w:p w14:paraId="722279AC" w14:textId="77777777" w:rsidR="002F2E5C" w:rsidRDefault="002F2E5C" w:rsidP="007755BB">
            <w:r>
              <w:t>P</w:t>
            </w:r>
            <w:r w:rsidRPr="004140D2">
              <w:t>rogramování v jazyku C++</w:t>
            </w:r>
          </w:p>
        </w:tc>
        <w:tc>
          <w:tcPr>
            <w:tcW w:w="992" w:type="dxa"/>
            <w:gridSpan w:val="2"/>
          </w:tcPr>
          <w:p w14:paraId="2FA2AD01" w14:textId="77777777" w:rsidR="002F2E5C" w:rsidRDefault="002F2E5C" w:rsidP="007755BB">
            <w:pPr>
              <w:jc w:val="both"/>
            </w:pPr>
            <w:r>
              <w:t>14p+28c</w:t>
            </w:r>
          </w:p>
        </w:tc>
        <w:tc>
          <w:tcPr>
            <w:tcW w:w="851" w:type="dxa"/>
          </w:tcPr>
          <w:p w14:paraId="0ED3BA09" w14:textId="77777777" w:rsidR="002F2E5C" w:rsidRDefault="002F2E5C" w:rsidP="007755BB">
            <w:pPr>
              <w:jc w:val="both"/>
            </w:pPr>
            <w:r>
              <w:t>klz</w:t>
            </w:r>
          </w:p>
        </w:tc>
        <w:tc>
          <w:tcPr>
            <w:tcW w:w="708" w:type="dxa"/>
          </w:tcPr>
          <w:p w14:paraId="6B94A75C" w14:textId="77777777" w:rsidR="002F2E5C" w:rsidRDefault="002F2E5C" w:rsidP="007755BB">
            <w:pPr>
              <w:jc w:val="center"/>
            </w:pPr>
            <w:r>
              <w:t>5</w:t>
            </w:r>
          </w:p>
        </w:tc>
        <w:tc>
          <w:tcPr>
            <w:tcW w:w="4111" w:type="dxa"/>
          </w:tcPr>
          <w:p w14:paraId="40E56830" w14:textId="77777777" w:rsidR="002F2E5C" w:rsidRPr="00B045EC" w:rsidRDefault="002F2E5C" w:rsidP="007755BB">
            <w:pPr>
              <w:jc w:val="both"/>
              <w:rPr>
                <w:b/>
              </w:rPr>
            </w:pPr>
            <w:r w:rsidRPr="00B045EC">
              <w:rPr>
                <w:b/>
              </w:rPr>
              <w:t xml:space="preserve">Ing. Michal Bližňák, Ph.D. </w:t>
            </w:r>
            <w:r>
              <w:t>(100 % p)</w:t>
            </w:r>
          </w:p>
        </w:tc>
        <w:tc>
          <w:tcPr>
            <w:tcW w:w="567" w:type="dxa"/>
          </w:tcPr>
          <w:p w14:paraId="3BDAC557" w14:textId="77777777" w:rsidR="002F2E5C" w:rsidRDefault="002F2E5C" w:rsidP="007755BB">
            <w:pPr>
              <w:jc w:val="both"/>
            </w:pPr>
            <w:r>
              <w:t>3/ZS</w:t>
            </w:r>
          </w:p>
        </w:tc>
        <w:tc>
          <w:tcPr>
            <w:tcW w:w="709" w:type="dxa"/>
          </w:tcPr>
          <w:p w14:paraId="52D17485" w14:textId="77777777" w:rsidR="002F2E5C" w:rsidRDefault="002F2E5C" w:rsidP="007755BB">
            <w:pPr>
              <w:jc w:val="both"/>
            </w:pPr>
            <w:r>
              <w:t>PZ</w:t>
            </w:r>
          </w:p>
        </w:tc>
      </w:tr>
      <w:tr w:rsidR="002F2E5C" w14:paraId="3FDEF616" w14:textId="77777777" w:rsidTr="007755BB">
        <w:trPr>
          <w:trHeight w:val="236"/>
        </w:trPr>
        <w:tc>
          <w:tcPr>
            <w:tcW w:w="2585" w:type="dxa"/>
          </w:tcPr>
          <w:p w14:paraId="08958E47" w14:textId="77777777" w:rsidR="002F2E5C" w:rsidRDefault="002F2E5C" w:rsidP="007755BB">
            <w:r w:rsidRPr="004140D2">
              <w:t>Vývoj síťových aplikací</w:t>
            </w:r>
          </w:p>
        </w:tc>
        <w:tc>
          <w:tcPr>
            <w:tcW w:w="992" w:type="dxa"/>
            <w:gridSpan w:val="2"/>
          </w:tcPr>
          <w:p w14:paraId="6C7FE207" w14:textId="77777777" w:rsidR="002F2E5C" w:rsidRDefault="002F2E5C" w:rsidP="007755BB">
            <w:pPr>
              <w:jc w:val="both"/>
            </w:pPr>
            <w:r>
              <w:t>14p+28c</w:t>
            </w:r>
          </w:p>
        </w:tc>
        <w:tc>
          <w:tcPr>
            <w:tcW w:w="851" w:type="dxa"/>
          </w:tcPr>
          <w:p w14:paraId="010F1524" w14:textId="77777777" w:rsidR="002F2E5C" w:rsidRDefault="002F2E5C" w:rsidP="007755BB">
            <w:pPr>
              <w:jc w:val="both"/>
            </w:pPr>
            <w:r>
              <w:t>z, zk</w:t>
            </w:r>
          </w:p>
        </w:tc>
        <w:tc>
          <w:tcPr>
            <w:tcW w:w="708" w:type="dxa"/>
          </w:tcPr>
          <w:p w14:paraId="3AAABD73" w14:textId="77777777" w:rsidR="002F2E5C" w:rsidRDefault="002F2E5C" w:rsidP="007755BB">
            <w:pPr>
              <w:jc w:val="center"/>
            </w:pPr>
            <w:r>
              <w:t>5</w:t>
            </w:r>
          </w:p>
        </w:tc>
        <w:tc>
          <w:tcPr>
            <w:tcW w:w="4111" w:type="dxa"/>
          </w:tcPr>
          <w:p w14:paraId="4332C789" w14:textId="77777777" w:rsidR="002F2E5C" w:rsidRPr="00B045EC" w:rsidRDefault="002F2E5C" w:rsidP="007755BB">
            <w:pPr>
              <w:jc w:val="both"/>
              <w:rPr>
                <w:b/>
              </w:rPr>
            </w:pPr>
            <w:r w:rsidRPr="00B045EC">
              <w:rPr>
                <w:b/>
              </w:rPr>
              <w:t xml:space="preserve">Ing. Tomáš Dulík, Ph.D. </w:t>
            </w:r>
            <w:r>
              <w:t>(100 % p)</w:t>
            </w:r>
          </w:p>
        </w:tc>
        <w:tc>
          <w:tcPr>
            <w:tcW w:w="567" w:type="dxa"/>
          </w:tcPr>
          <w:p w14:paraId="0E1DA126" w14:textId="77777777" w:rsidR="002F2E5C" w:rsidRDefault="002F2E5C" w:rsidP="007755BB">
            <w:pPr>
              <w:jc w:val="both"/>
            </w:pPr>
            <w:r>
              <w:t>3/ZS</w:t>
            </w:r>
          </w:p>
        </w:tc>
        <w:tc>
          <w:tcPr>
            <w:tcW w:w="709" w:type="dxa"/>
          </w:tcPr>
          <w:p w14:paraId="21BBE222" w14:textId="77777777" w:rsidR="002F2E5C" w:rsidRDefault="002F2E5C" w:rsidP="007755BB">
            <w:pPr>
              <w:jc w:val="both"/>
            </w:pPr>
            <w:r>
              <w:t>PZ</w:t>
            </w:r>
          </w:p>
        </w:tc>
      </w:tr>
      <w:tr w:rsidR="002F2E5C" w14:paraId="6496F8E1" w14:textId="77777777" w:rsidTr="007755BB">
        <w:tc>
          <w:tcPr>
            <w:tcW w:w="2585" w:type="dxa"/>
          </w:tcPr>
          <w:p w14:paraId="67938B9F" w14:textId="77777777" w:rsidR="002F2E5C" w:rsidRDefault="002F2E5C" w:rsidP="007755BB">
            <w:r w:rsidRPr="004140D2">
              <w:t>Programování mobilních aplikací</w:t>
            </w:r>
          </w:p>
        </w:tc>
        <w:tc>
          <w:tcPr>
            <w:tcW w:w="992" w:type="dxa"/>
            <w:gridSpan w:val="2"/>
          </w:tcPr>
          <w:p w14:paraId="2260469A" w14:textId="77777777" w:rsidR="002F2E5C" w:rsidRDefault="002F2E5C" w:rsidP="007755BB">
            <w:pPr>
              <w:jc w:val="both"/>
            </w:pPr>
            <w:r>
              <w:t>14p+28c</w:t>
            </w:r>
          </w:p>
        </w:tc>
        <w:tc>
          <w:tcPr>
            <w:tcW w:w="851" w:type="dxa"/>
          </w:tcPr>
          <w:p w14:paraId="628154BD" w14:textId="77777777" w:rsidR="002F2E5C" w:rsidRDefault="002F2E5C" w:rsidP="007755BB">
            <w:pPr>
              <w:jc w:val="both"/>
            </w:pPr>
            <w:r>
              <w:t>klz</w:t>
            </w:r>
          </w:p>
        </w:tc>
        <w:tc>
          <w:tcPr>
            <w:tcW w:w="708" w:type="dxa"/>
          </w:tcPr>
          <w:p w14:paraId="169CCBDA" w14:textId="77777777" w:rsidR="002F2E5C" w:rsidRDefault="002F2E5C" w:rsidP="007755BB">
            <w:pPr>
              <w:jc w:val="center"/>
            </w:pPr>
            <w:r>
              <w:t>4</w:t>
            </w:r>
          </w:p>
        </w:tc>
        <w:tc>
          <w:tcPr>
            <w:tcW w:w="4111" w:type="dxa"/>
          </w:tcPr>
          <w:p w14:paraId="184520F8" w14:textId="77777777" w:rsidR="002F2E5C" w:rsidRPr="00B045EC" w:rsidRDefault="002F2E5C" w:rsidP="007755BB">
            <w:pPr>
              <w:jc w:val="both"/>
              <w:rPr>
                <w:b/>
              </w:rPr>
            </w:pPr>
            <w:r w:rsidRPr="00B045EC">
              <w:rPr>
                <w:b/>
              </w:rPr>
              <w:t xml:space="preserve">Ing. Radek Vala, Ph.D. </w:t>
            </w:r>
            <w:r>
              <w:t>(100 % p)</w:t>
            </w:r>
          </w:p>
        </w:tc>
        <w:tc>
          <w:tcPr>
            <w:tcW w:w="567" w:type="dxa"/>
          </w:tcPr>
          <w:p w14:paraId="2F0E9B78" w14:textId="77777777" w:rsidR="002F2E5C" w:rsidRDefault="002F2E5C" w:rsidP="007755BB">
            <w:pPr>
              <w:jc w:val="both"/>
            </w:pPr>
            <w:r>
              <w:t>3/ZS</w:t>
            </w:r>
          </w:p>
        </w:tc>
        <w:tc>
          <w:tcPr>
            <w:tcW w:w="709" w:type="dxa"/>
          </w:tcPr>
          <w:p w14:paraId="5E6F081C" w14:textId="77777777" w:rsidR="002F2E5C" w:rsidRDefault="002F2E5C" w:rsidP="007755BB">
            <w:pPr>
              <w:jc w:val="both"/>
            </w:pPr>
            <w:r>
              <w:t>PZ</w:t>
            </w:r>
          </w:p>
        </w:tc>
      </w:tr>
      <w:tr w:rsidR="002F2E5C" w14:paraId="5EC4850F" w14:textId="77777777" w:rsidTr="007755BB">
        <w:tc>
          <w:tcPr>
            <w:tcW w:w="2585" w:type="dxa"/>
          </w:tcPr>
          <w:p w14:paraId="0ED6C05C" w14:textId="77777777" w:rsidR="002F2E5C" w:rsidRDefault="002F2E5C" w:rsidP="007755BB">
            <w:r w:rsidRPr="004140D2">
              <w:t>Pokročilé webové technologie</w:t>
            </w:r>
          </w:p>
        </w:tc>
        <w:tc>
          <w:tcPr>
            <w:tcW w:w="992" w:type="dxa"/>
            <w:gridSpan w:val="2"/>
          </w:tcPr>
          <w:p w14:paraId="5F9E3D1F" w14:textId="77777777" w:rsidR="002F2E5C" w:rsidRDefault="002F2E5C" w:rsidP="007755BB">
            <w:pPr>
              <w:jc w:val="both"/>
            </w:pPr>
            <w:r>
              <w:t>14p+28c</w:t>
            </w:r>
          </w:p>
        </w:tc>
        <w:tc>
          <w:tcPr>
            <w:tcW w:w="851" w:type="dxa"/>
          </w:tcPr>
          <w:p w14:paraId="549BB4D6" w14:textId="77777777" w:rsidR="002F2E5C" w:rsidRDefault="002F2E5C" w:rsidP="007755BB">
            <w:pPr>
              <w:jc w:val="both"/>
            </w:pPr>
            <w:r>
              <w:t>z, zk</w:t>
            </w:r>
          </w:p>
        </w:tc>
        <w:tc>
          <w:tcPr>
            <w:tcW w:w="708" w:type="dxa"/>
          </w:tcPr>
          <w:p w14:paraId="74756921" w14:textId="77777777" w:rsidR="002F2E5C" w:rsidRDefault="002F2E5C" w:rsidP="007755BB">
            <w:pPr>
              <w:jc w:val="center"/>
            </w:pPr>
            <w:r>
              <w:t>4</w:t>
            </w:r>
          </w:p>
        </w:tc>
        <w:tc>
          <w:tcPr>
            <w:tcW w:w="4111" w:type="dxa"/>
          </w:tcPr>
          <w:p w14:paraId="574F0CB3" w14:textId="77777777" w:rsidR="002F2E5C" w:rsidRPr="00B045EC" w:rsidRDefault="002F2E5C" w:rsidP="007755BB">
            <w:pPr>
              <w:jc w:val="both"/>
              <w:rPr>
                <w:b/>
              </w:rPr>
            </w:pPr>
            <w:r w:rsidRPr="00B045EC">
              <w:rPr>
                <w:b/>
              </w:rPr>
              <w:t xml:space="preserve">Ing. Petr Šilhavý, Ph.D. </w:t>
            </w:r>
            <w:r>
              <w:t>(100 % p)</w:t>
            </w:r>
          </w:p>
        </w:tc>
        <w:tc>
          <w:tcPr>
            <w:tcW w:w="567" w:type="dxa"/>
          </w:tcPr>
          <w:p w14:paraId="0EA716A8" w14:textId="77777777" w:rsidR="002F2E5C" w:rsidRDefault="002F2E5C" w:rsidP="007755BB">
            <w:pPr>
              <w:jc w:val="both"/>
            </w:pPr>
            <w:r>
              <w:t>3/ZS</w:t>
            </w:r>
          </w:p>
        </w:tc>
        <w:tc>
          <w:tcPr>
            <w:tcW w:w="709" w:type="dxa"/>
          </w:tcPr>
          <w:p w14:paraId="3B1CE686" w14:textId="77777777" w:rsidR="002F2E5C" w:rsidRDefault="002F2E5C" w:rsidP="007755BB">
            <w:pPr>
              <w:jc w:val="both"/>
            </w:pPr>
            <w:r>
              <w:t>PZ</w:t>
            </w:r>
          </w:p>
        </w:tc>
      </w:tr>
      <w:tr w:rsidR="002F2E5C" w14:paraId="0F48A106" w14:textId="77777777" w:rsidTr="007755BB">
        <w:tc>
          <w:tcPr>
            <w:tcW w:w="2585" w:type="dxa"/>
          </w:tcPr>
          <w:p w14:paraId="34317D3F" w14:textId="77777777" w:rsidR="002F2E5C" w:rsidRDefault="002F2E5C" w:rsidP="007755BB">
            <w:r w:rsidRPr="004140D2">
              <w:t>Analogová a číslicová technika</w:t>
            </w:r>
          </w:p>
        </w:tc>
        <w:tc>
          <w:tcPr>
            <w:tcW w:w="992" w:type="dxa"/>
            <w:gridSpan w:val="2"/>
          </w:tcPr>
          <w:p w14:paraId="699EA9D5" w14:textId="77777777" w:rsidR="002F2E5C" w:rsidRDefault="002F2E5C" w:rsidP="007755BB">
            <w:pPr>
              <w:jc w:val="both"/>
            </w:pPr>
            <w:r>
              <w:t>28p+28c</w:t>
            </w:r>
          </w:p>
        </w:tc>
        <w:tc>
          <w:tcPr>
            <w:tcW w:w="851" w:type="dxa"/>
          </w:tcPr>
          <w:p w14:paraId="06E64951" w14:textId="77777777" w:rsidR="002F2E5C" w:rsidRDefault="002F2E5C" w:rsidP="007755BB">
            <w:pPr>
              <w:jc w:val="both"/>
            </w:pPr>
            <w:r>
              <w:t>z, zk</w:t>
            </w:r>
          </w:p>
        </w:tc>
        <w:tc>
          <w:tcPr>
            <w:tcW w:w="708" w:type="dxa"/>
          </w:tcPr>
          <w:p w14:paraId="4B976258" w14:textId="77777777" w:rsidR="002F2E5C" w:rsidRDefault="002F2E5C" w:rsidP="007755BB">
            <w:pPr>
              <w:jc w:val="center"/>
            </w:pPr>
            <w:r>
              <w:t>4</w:t>
            </w:r>
          </w:p>
        </w:tc>
        <w:tc>
          <w:tcPr>
            <w:tcW w:w="4111" w:type="dxa"/>
          </w:tcPr>
          <w:p w14:paraId="09A4B379" w14:textId="77777777" w:rsidR="002F2E5C" w:rsidRPr="003F0349" w:rsidRDefault="002F2E5C" w:rsidP="007755BB">
            <w:pPr>
              <w:jc w:val="both"/>
              <w:rPr>
                <w:rPrChange w:id="19" w:author="Jiří Vojtěšek" w:date="2018-11-25T22:07:00Z">
                  <w:rPr>
                    <w:b/>
                  </w:rPr>
                </w:rPrChange>
              </w:rPr>
            </w:pPr>
            <w:r w:rsidRPr="003F0349">
              <w:rPr>
                <w:rPrChange w:id="20" w:author="Jiří Vojtěšek" w:date="2018-11-25T22:07:00Z">
                  <w:rPr>
                    <w:b/>
                  </w:rPr>
                </w:rPrChange>
              </w:rPr>
              <w:t xml:space="preserve">doc. Mgr. Milan Adámek, Ph.D. </w:t>
            </w:r>
            <w:r w:rsidRPr="003F0349">
              <w:t>(100 % p)</w:t>
            </w:r>
          </w:p>
        </w:tc>
        <w:tc>
          <w:tcPr>
            <w:tcW w:w="567" w:type="dxa"/>
          </w:tcPr>
          <w:p w14:paraId="0E85D2D8" w14:textId="77777777" w:rsidR="002F2E5C" w:rsidRDefault="002F2E5C" w:rsidP="007755BB">
            <w:pPr>
              <w:jc w:val="both"/>
            </w:pPr>
            <w:r>
              <w:t>3/ZS</w:t>
            </w:r>
          </w:p>
        </w:tc>
        <w:tc>
          <w:tcPr>
            <w:tcW w:w="709" w:type="dxa"/>
          </w:tcPr>
          <w:p w14:paraId="3EF6708D" w14:textId="58890F90" w:rsidR="002F2E5C" w:rsidRDefault="00CB5FAC" w:rsidP="007755BB">
            <w:pPr>
              <w:jc w:val="both"/>
            </w:pPr>
            <w:ins w:id="21" w:author="Zuzka" w:date="2018-11-12T23:30:00Z">
              <w:r>
                <w:t>-</w:t>
              </w:r>
            </w:ins>
            <w:del w:id="22" w:author="Zuzka" w:date="2018-11-12T23:30:00Z">
              <w:r w:rsidR="002F2E5C" w:rsidDel="00CB5FAC">
                <w:delText>ZT</w:delText>
              </w:r>
            </w:del>
          </w:p>
        </w:tc>
      </w:tr>
      <w:tr w:rsidR="002F2E5C" w14:paraId="4324C2AD" w14:textId="77777777" w:rsidTr="007755BB">
        <w:tc>
          <w:tcPr>
            <w:tcW w:w="2585" w:type="dxa"/>
          </w:tcPr>
          <w:p w14:paraId="705627D0" w14:textId="77777777" w:rsidR="002F2E5C" w:rsidRDefault="002F2E5C" w:rsidP="007755BB">
            <w:r>
              <w:t>Embedded systémy s mikropočítači</w:t>
            </w:r>
          </w:p>
        </w:tc>
        <w:tc>
          <w:tcPr>
            <w:tcW w:w="992" w:type="dxa"/>
            <w:gridSpan w:val="2"/>
          </w:tcPr>
          <w:p w14:paraId="34423F17" w14:textId="77777777" w:rsidR="002F2E5C" w:rsidRDefault="002F2E5C" w:rsidP="007755BB">
            <w:pPr>
              <w:jc w:val="both"/>
            </w:pPr>
            <w:r>
              <w:t>28p+56c</w:t>
            </w:r>
          </w:p>
        </w:tc>
        <w:tc>
          <w:tcPr>
            <w:tcW w:w="851" w:type="dxa"/>
          </w:tcPr>
          <w:p w14:paraId="6C7B17D1" w14:textId="77777777" w:rsidR="002F2E5C" w:rsidRDefault="002F2E5C" w:rsidP="007755BB">
            <w:pPr>
              <w:jc w:val="both"/>
            </w:pPr>
            <w:r>
              <w:t>z, zk</w:t>
            </w:r>
          </w:p>
        </w:tc>
        <w:tc>
          <w:tcPr>
            <w:tcW w:w="708" w:type="dxa"/>
          </w:tcPr>
          <w:p w14:paraId="494D8B2F" w14:textId="77777777" w:rsidR="002F2E5C" w:rsidRDefault="002F2E5C" w:rsidP="007755BB">
            <w:pPr>
              <w:jc w:val="center"/>
            </w:pPr>
            <w:r>
              <w:t>5</w:t>
            </w:r>
          </w:p>
        </w:tc>
        <w:tc>
          <w:tcPr>
            <w:tcW w:w="4111" w:type="dxa"/>
          </w:tcPr>
          <w:p w14:paraId="3EE17765" w14:textId="77777777" w:rsidR="002F2E5C" w:rsidRDefault="002F2E5C" w:rsidP="007755BB">
            <w:pPr>
              <w:jc w:val="both"/>
              <w:rPr>
                <w:b/>
              </w:rPr>
            </w:pPr>
            <w:r w:rsidRPr="00B045EC">
              <w:rPr>
                <w:b/>
              </w:rPr>
              <w:t xml:space="preserve">prof. </w:t>
            </w:r>
            <w:r>
              <w:rPr>
                <w:b/>
              </w:rPr>
              <w:t xml:space="preserve">Ing. Vladimír Vašek, CSc. </w:t>
            </w:r>
            <w:r w:rsidRPr="00CB081D">
              <w:t>(75</w:t>
            </w:r>
            <w:r>
              <w:t>% p)</w:t>
            </w:r>
          </w:p>
          <w:p w14:paraId="6AAE380D" w14:textId="77777777" w:rsidR="002F2E5C" w:rsidRPr="006D5E21" w:rsidRDefault="002F2E5C" w:rsidP="007755BB">
            <w:pPr>
              <w:jc w:val="both"/>
            </w:pPr>
            <w:r w:rsidRPr="004E1FAF">
              <w:t>Ing. Jan Dolinay, Ph.D.</w:t>
            </w:r>
            <w:r w:rsidRPr="006D5E21">
              <w:t xml:space="preserve"> (25</w:t>
            </w:r>
            <w:r>
              <w:rPr>
                <w:lang w:val="en-US"/>
              </w:rPr>
              <w:t>% p)</w:t>
            </w:r>
          </w:p>
        </w:tc>
        <w:tc>
          <w:tcPr>
            <w:tcW w:w="567" w:type="dxa"/>
          </w:tcPr>
          <w:p w14:paraId="38A94D2C" w14:textId="77777777" w:rsidR="002F2E5C" w:rsidRDefault="002F2E5C" w:rsidP="007755BB">
            <w:pPr>
              <w:jc w:val="both"/>
            </w:pPr>
            <w:r>
              <w:t>3/ZS</w:t>
            </w:r>
          </w:p>
        </w:tc>
        <w:tc>
          <w:tcPr>
            <w:tcW w:w="709" w:type="dxa"/>
          </w:tcPr>
          <w:p w14:paraId="520273E4" w14:textId="77777777" w:rsidR="002F2E5C" w:rsidRDefault="002F2E5C" w:rsidP="007755BB">
            <w:pPr>
              <w:jc w:val="both"/>
            </w:pPr>
            <w:r>
              <w:t>PZ</w:t>
            </w:r>
          </w:p>
        </w:tc>
      </w:tr>
      <w:tr w:rsidR="002F2E5C" w14:paraId="029B1807" w14:textId="77777777" w:rsidTr="007755BB">
        <w:trPr>
          <w:trHeight w:val="50"/>
        </w:trPr>
        <w:tc>
          <w:tcPr>
            <w:tcW w:w="2585" w:type="dxa"/>
          </w:tcPr>
          <w:p w14:paraId="744D404F" w14:textId="77777777" w:rsidR="002F2E5C" w:rsidRPr="00415E24" w:rsidRDefault="002F2E5C" w:rsidP="007755BB">
            <w:r>
              <w:t>Angličtina 4</w:t>
            </w:r>
          </w:p>
        </w:tc>
        <w:tc>
          <w:tcPr>
            <w:tcW w:w="992" w:type="dxa"/>
            <w:gridSpan w:val="2"/>
          </w:tcPr>
          <w:p w14:paraId="52A91241" w14:textId="77777777" w:rsidR="002F2E5C" w:rsidRDefault="002F2E5C" w:rsidP="007755BB">
            <w:pPr>
              <w:jc w:val="both"/>
            </w:pPr>
            <w:r>
              <w:t>28s</w:t>
            </w:r>
          </w:p>
        </w:tc>
        <w:tc>
          <w:tcPr>
            <w:tcW w:w="851" w:type="dxa"/>
          </w:tcPr>
          <w:p w14:paraId="3B2E35AF" w14:textId="77777777" w:rsidR="002F2E5C" w:rsidRDefault="002F2E5C" w:rsidP="007755BB">
            <w:pPr>
              <w:jc w:val="both"/>
            </w:pPr>
            <w:r>
              <w:t>z, zk</w:t>
            </w:r>
          </w:p>
        </w:tc>
        <w:tc>
          <w:tcPr>
            <w:tcW w:w="708" w:type="dxa"/>
          </w:tcPr>
          <w:p w14:paraId="76CE4DE4" w14:textId="77777777" w:rsidR="002F2E5C" w:rsidRDefault="002F2E5C" w:rsidP="007755BB">
            <w:pPr>
              <w:jc w:val="center"/>
            </w:pPr>
            <w:r>
              <w:t>4</w:t>
            </w:r>
          </w:p>
        </w:tc>
        <w:tc>
          <w:tcPr>
            <w:tcW w:w="4111" w:type="dxa"/>
          </w:tcPr>
          <w:p w14:paraId="638F236E" w14:textId="77777777" w:rsidR="002F2E5C" w:rsidRDefault="002F2E5C" w:rsidP="007755BB">
            <w:pPr>
              <w:jc w:val="both"/>
            </w:pPr>
            <w:r w:rsidRPr="00E66161">
              <w:rPr>
                <w:i/>
                <w:iCs/>
              </w:rPr>
              <w:t>Předmět má pro zaměření SP doplňující charakter</w:t>
            </w:r>
          </w:p>
        </w:tc>
        <w:tc>
          <w:tcPr>
            <w:tcW w:w="567" w:type="dxa"/>
          </w:tcPr>
          <w:p w14:paraId="054F19B1" w14:textId="77777777" w:rsidR="002F2E5C" w:rsidRDefault="002F2E5C" w:rsidP="007755BB">
            <w:pPr>
              <w:jc w:val="both"/>
            </w:pPr>
            <w:r>
              <w:t>3/ZS</w:t>
            </w:r>
          </w:p>
        </w:tc>
        <w:tc>
          <w:tcPr>
            <w:tcW w:w="709" w:type="dxa"/>
          </w:tcPr>
          <w:p w14:paraId="46994FE6" w14:textId="77777777" w:rsidR="002F2E5C" w:rsidRDefault="002F2E5C" w:rsidP="007755BB">
            <w:pPr>
              <w:jc w:val="both"/>
            </w:pPr>
            <w:r>
              <w:t>-</w:t>
            </w:r>
          </w:p>
        </w:tc>
      </w:tr>
      <w:tr w:rsidR="002F2E5C" w14:paraId="67B102C5" w14:textId="77777777" w:rsidTr="007755BB">
        <w:trPr>
          <w:trHeight w:val="237"/>
        </w:trPr>
        <w:tc>
          <w:tcPr>
            <w:tcW w:w="2585" w:type="dxa"/>
          </w:tcPr>
          <w:p w14:paraId="12F5867C" w14:textId="77777777" w:rsidR="002F2E5C" w:rsidRPr="00AC2B8A" w:rsidRDefault="002F2E5C" w:rsidP="007755BB">
            <w:r w:rsidRPr="00AC2B8A">
              <w:t>Sportovní aktivity</w:t>
            </w:r>
            <w:r>
              <w:t xml:space="preserve"> 4</w:t>
            </w:r>
          </w:p>
        </w:tc>
        <w:tc>
          <w:tcPr>
            <w:tcW w:w="992" w:type="dxa"/>
            <w:gridSpan w:val="2"/>
          </w:tcPr>
          <w:p w14:paraId="7034F087" w14:textId="77777777" w:rsidR="002F2E5C" w:rsidRDefault="002F2E5C" w:rsidP="007755BB">
            <w:pPr>
              <w:jc w:val="both"/>
            </w:pPr>
            <w:r>
              <w:t>28c</w:t>
            </w:r>
          </w:p>
        </w:tc>
        <w:tc>
          <w:tcPr>
            <w:tcW w:w="851" w:type="dxa"/>
          </w:tcPr>
          <w:p w14:paraId="39FC65B4" w14:textId="77777777" w:rsidR="002F2E5C" w:rsidRDefault="002F2E5C" w:rsidP="007755BB">
            <w:pPr>
              <w:jc w:val="both"/>
            </w:pPr>
            <w:r>
              <w:t>z</w:t>
            </w:r>
          </w:p>
        </w:tc>
        <w:tc>
          <w:tcPr>
            <w:tcW w:w="708" w:type="dxa"/>
          </w:tcPr>
          <w:p w14:paraId="22D66B35" w14:textId="77777777" w:rsidR="002F2E5C" w:rsidRDefault="002F2E5C" w:rsidP="007755BB">
            <w:pPr>
              <w:jc w:val="center"/>
            </w:pPr>
            <w:r>
              <w:t>1</w:t>
            </w:r>
          </w:p>
        </w:tc>
        <w:tc>
          <w:tcPr>
            <w:tcW w:w="4111" w:type="dxa"/>
          </w:tcPr>
          <w:p w14:paraId="16DB884E" w14:textId="77777777" w:rsidR="002F2E5C" w:rsidRPr="00D92E15" w:rsidRDefault="002F2E5C" w:rsidP="007755BB">
            <w:pPr>
              <w:jc w:val="both"/>
            </w:pPr>
            <w:r w:rsidRPr="00E66161">
              <w:rPr>
                <w:i/>
                <w:iCs/>
              </w:rPr>
              <w:t>Předmět má pro zaměření SP doplňující charakter</w:t>
            </w:r>
          </w:p>
        </w:tc>
        <w:tc>
          <w:tcPr>
            <w:tcW w:w="567" w:type="dxa"/>
          </w:tcPr>
          <w:p w14:paraId="7F08C6B7" w14:textId="77777777" w:rsidR="002F2E5C" w:rsidRDefault="002F2E5C" w:rsidP="007755BB">
            <w:pPr>
              <w:jc w:val="both"/>
            </w:pPr>
            <w:r>
              <w:t>3/ZS</w:t>
            </w:r>
          </w:p>
        </w:tc>
        <w:tc>
          <w:tcPr>
            <w:tcW w:w="709" w:type="dxa"/>
          </w:tcPr>
          <w:p w14:paraId="0EBC4508" w14:textId="77777777" w:rsidR="002F2E5C" w:rsidRDefault="002F2E5C" w:rsidP="007755BB">
            <w:pPr>
              <w:jc w:val="both"/>
            </w:pPr>
            <w:r>
              <w:t>-</w:t>
            </w:r>
          </w:p>
        </w:tc>
      </w:tr>
      <w:tr w:rsidR="002F2E5C" w14:paraId="15BA80D7" w14:textId="77777777" w:rsidTr="007755BB">
        <w:tc>
          <w:tcPr>
            <w:tcW w:w="2585" w:type="dxa"/>
          </w:tcPr>
          <w:p w14:paraId="0CC4289F" w14:textId="77777777" w:rsidR="002F2E5C" w:rsidRPr="004140D2" w:rsidRDefault="002F2E5C" w:rsidP="007755BB">
            <w:r w:rsidRPr="004140D2">
              <w:t>Praktikum programování</w:t>
            </w:r>
          </w:p>
        </w:tc>
        <w:tc>
          <w:tcPr>
            <w:tcW w:w="992" w:type="dxa"/>
            <w:gridSpan w:val="2"/>
          </w:tcPr>
          <w:p w14:paraId="5C570233" w14:textId="77777777" w:rsidR="002F2E5C" w:rsidRDefault="002F2E5C" w:rsidP="007755BB">
            <w:pPr>
              <w:jc w:val="both"/>
            </w:pPr>
            <w:r>
              <w:t>42c</w:t>
            </w:r>
          </w:p>
        </w:tc>
        <w:tc>
          <w:tcPr>
            <w:tcW w:w="851" w:type="dxa"/>
          </w:tcPr>
          <w:p w14:paraId="10FC3F57" w14:textId="77777777" w:rsidR="002F2E5C" w:rsidRDefault="002F2E5C" w:rsidP="007755BB">
            <w:pPr>
              <w:jc w:val="both"/>
            </w:pPr>
            <w:r>
              <w:t>klz</w:t>
            </w:r>
          </w:p>
        </w:tc>
        <w:tc>
          <w:tcPr>
            <w:tcW w:w="708" w:type="dxa"/>
          </w:tcPr>
          <w:p w14:paraId="381693CB" w14:textId="77777777" w:rsidR="002F2E5C" w:rsidRDefault="002F2E5C" w:rsidP="007755BB">
            <w:pPr>
              <w:jc w:val="center"/>
            </w:pPr>
            <w:r>
              <w:t>5</w:t>
            </w:r>
          </w:p>
        </w:tc>
        <w:tc>
          <w:tcPr>
            <w:tcW w:w="4111" w:type="dxa"/>
          </w:tcPr>
          <w:p w14:paraId="5530AC82" w14:textId="11891137" w:rsidR="002F2E5C" w:rsidRPr="00757BE3" w:rsidRDefault="002F2E5C" w:rsidP="007755BB">
            <w:pPr>
              <w:jc w:val="both"/>
              <w:rPr>
                <w:b/>
              </w:rPr>
            </w:pPr>
            <w:r w:rsidRPr="00757BE3">
              <w:rPr>
                <w:b/>
              </w:rPr>
              <w:t xml:space="preserve">Ing. Radek Šilhavý, Ph.D. </w:t>
            </w:r>
            <w:r w:rsidRPr="00CB081D">
              <w:t>(34</w:t>
            </w:r>
            <w:r>
              <w:t xml:space="preserve">% </w:t>
            </w:r>
            <w:r w:rsidR="0086036B">
              <w:t>c</w:t>
            </w:r>
            <w:r>
              <w:t>)</w:t>
            </w:r>
          </w:p>
          <w:p w14:paraId="4756E84B" w14:textId="42FEDB99" w:rsidR="002F2E5C" w:rsidRDefault="002F2E5C" w:rsidP="007755BB">
            <w:pPr>
              <w:jc w:val="both"/>
            </w:pPr>
            <w:r w:rsidRPr="00EB180F">
              <w:t xml:space="preserve">Ing. </w:t>
            </w:r>
            <w:r>
              <w:t>Petr</w:t>
            </w:r>
            <w:r w:rsidRPr="00EB180F">
              <w:t xml:space="preserve"> Šilhavý, Ph.D.</w:t>
            </w:r>
            <w:r>
              <w:t xml:space="preserve"> (33% </w:t>
            </w:r>
            <w:r w:rsidR="0086036B">
              <w:t>c</w:t>
            </w:r>
            <w:r>
              <w:t>)</w:t>
            </w:r>
          </w:p>
          <w:p w14:paraId="6C1A62C1" w14:textId="3BB618A2" w:rsidR="002F2E5C" w:rsidRDefault="002F2E5C" w:rsidP="0086036B">
            <w:pPr>
              <w:jc w:val="both"/>
            </w:pPr>
            <w:r>
              <w:lastRenderedPageBreak/>
              <w:t xml:space="preserve">doc. </w:t>
            </w:r>
            <w:r w:rsidRPr="00EB180F">
              <w:t xml:space="preserve">Ing. </w:t>
            </w:r>
            <w:r>
              <w:t>Zdenka Prokopová</w:t>
            </w:r>
            <w:r w:rsidRPr="00EB180F">
              <w:t xml:space="preserve">, </w:t>
            </w:r>
            <w:r>
              <w:t>CSc</w:t>
            </w:r>
            <w:r w:rsidRPr="00EB180F">
              <w:t>.</w:t>
            </w:r>
            <w:r>
              <w:t xml:space="preserve"> (33% </w:t>
            </w:r>
            <w:r w:rsidR="0086036B">
              <w:t>c</w:t>
            </w:r>
            <w:r>
              <w:t>)</w:t>
            </w:r>
          </w:p>
        </w:tc>
        <w:tc>
          <w:tcPr>
            <w:tcW w:w="567" w:type="dxa"/>
          </w:tcPr>
          <w:p w14:paraId="4B4B7A54" w14:textId="77777777" w:rsidR="002F2E5C" w:rsidRDefault="002F2E5C" w:rsidP="007755BB">
            <w:pPr>
              <w:jc w:val="both"/>
            </w:pPr>
            <w:r>
              <w:lastRenderedPageBreak/>
              <w:t>3/LS</w:t>
            </w:r>
          </w:p>
        </w:tc>
        <w:tc>
          <w:tcPr>
            <w:tcW w:w="709" w:type="dxa"/>
          </w:tcPr>
          <w:p w14:paraId="29A0B7DE" w14:textId="77777777" w:rsidR="002F2E5C" w:rsidRDefault="002F2E5C" w:rsidP="007755BB">
            <w:pPr>
              <w:jc w:val="both"/>
            </w:pPr>
            <w:r>
              <w:t>PZ</w:t>
            </w:r>
          </w:p>
        </w:tc>
      </w:tr>
      <w:tr w:rsidR="002F2E5C" w14:paraId="39F8708D" w14:textId="77777777" w:rsidTr="007755BB">
        <w:tc>
          <w:tcPr>
            <w:tcW w:w="2585" w:type="dxa"/>
          </w:tcPr>
          <w:p w14:paraId="2EED6CA2" w14:textId="77777777" w:rsidR="002F2E5C" w:rsidRPr="004140D2" w:rsidRDefault="002F2E5C" w:rsidP="007755BB">
            <w:r w:rsidRPr="004140D2">
              <w:lastRenderedPageBreak/>
              <w:t>Umělá a výpočetní inteligence</w:t>
            </w:r>
          </w:p>
        </w:tc>
        <w:tc>
          <w:tcPr>
            <w:tcW w:w="992" w:type="dxa"/>
            <w:gridSpan w:val="2"/>
          </w:tcPr>
          <w:p w14:paraId="656D42FD" w14:textId="77777777" w:rsidR="002F2E5C" w:rsidRDefault="002F2E5C" w:rsidP="007755BB">
            <w:pPr>
              <w:jc w:val="both"/>
            </w:pPr>
            <w:r>
              <w:t>28p+28c</w:t>
            </w:r>
          </w:p>
        </w:tc>
        <w:tc>
          <w:tcPr>
            <w:tcW w:w="851" w:type="dxa"/>
          </w:tcPr>
          <w:p w14:paraId="2BAFD055" w14:textId="77777777" w:rsidR="002F2E5C" w:rsidRDefault="002F2E5C" w:rsidP="007755BB">
            <w:pPr>
              <w:jc w:val="both"/>
            </w:pPr>
            <w:r>
              <w:t>z, zk</w:t>
            </w:r>
          </w:p>
        </w:tc>
        <w:tc>
          <w:tcPr>
            <w:tcW w:w="708" w:type="dxa"/>
          </w:tcPr>
          <w:p w14:paraId="12D8205A" w14:textId="77777777" w:rsidR="002F2E5C" w:rsidRDefault="002F2E5C" w:rsidP="007755BB">
            <w:pPr>
              <w:jc w:val="center"/>
            </w:pPr>
            <w:r>
              <w:t>5</w:t>
            </w:r>
          </w:p>
        </w:tc>
        <w:tc>
          <w:tcPr>
            <w:tcW w:w="4111" w:type="dxa"/>
          </w:tcPr>
          <w:p w14:paraId="085DDD83" w14:textId="77777777" w:rsidR="002F2E5C" w:rsidRPr="00B045EC" w:rsidRDefault="002F2E5C" w:rsidP="007755BB">
            <w:pPr>
              <w:jc w:val="both"/>
              <w:rPr>
                <w:b/>
              </w:rPr>
            </w:pPr>
            <w:r w:rsidRPr="00B045EC">
              <w:rPr>
                <w:b/>
              </w:rPr>
              <w:t xml:space="preserve">doc. Ing. Zuzana Komínková Oplatková, Ph.D. </w:t>
            </w:r>
            <w:r>
              <w:t>(100 % p)</w:t>
            </w:r>
          </w:p>
        </w:tc>
        <w:tc>
          <w:tcPr>
            <w:tcW w:w="567" w:type="dxa"/>
          </w:tcPr>
          <w:p w14:paraId="1407A2A4" w14:textId="77777777" w:rsidR="002F2E5C" w:rsidRDefault="002F2E5C" w:rsidP="007755BB">
            <w:pPr>
              <w:jc w:val="both"/>
            </w:pPr>
            <w:r>
              <w:t>3/LS</w:t>
            </w:r>
          </w:p>
        </w:tc>
        <w:tc>
          <w:tcPr>
            <w:tcW w:w="709" w:type="dxa"/>
          </w:tcPr>
          <w:p w14:paraId="03F71BF6" w14:textId="77777777" w:rsidR="002F2E5C" w:rsidRDefault="002F2E5C" w:rsidP="007755BB">
            <w:pPr>
              <w:jc w:val="both"/>
            </w:pPr>
            <w:r>
              <w:t>ZT</w:t>
            </w:r>
          </w:p>
        </w:tc>
      </w:tr>
      <w:tr w:rsidR="002F2E5C" w14:paraId="5334230F" w14:textId="77777777" w:rsidTr="007755BB">
        <w:tc>
          <w:tcPr>
            <w:tcW w:w="2585" w:type="dxa"/>
          </w:tcPr>
          <w:p w14:paraId="0B02B64E" w14:textId="77777777" w:rsidR="002F2E5C" w:rsidRDefault="002F2E5C" w:rsidP="007755BB">
            <w:r w:rsidRPr="004140D2">
              <w:t>Podniková ekonomika</w:t>
            </w:r>
          </w:p>
        </w:tc>
        <w:tc>
          <w:tcPr>
            <w:tcW w:w="992" w:type="dxa"/>
            <w:gridSpan w:val="2"/>
          </w:tcPr>
          <w:p w14:paraId="02188317" w14:textId="77777777" w:rsidR="002F2E5C" w:rsidRDefault="002F2E5C" w:rsidP="007755BB">
            <w:pPr>
              <w:jc w:val="both"/>
            </w:pPr>
            <w:r>
              <w:t>28p+14s</w:t>
            </w:r>
          </w:p>
        </w:tc>
        <w:tc>
          <w:tcPr>
            <w:tcW w:w="851" w:type="dxa"/>
          </w:tcPr>
          <w:p w14:paraId="0169B80A" w14:textId="77777777" w:rsidR="002F2E5C" w:rsidRDefault="002F2E5C" w:rsidP="007755BB">
            <w:pPr>
              <w:jc w:val="both"/>
            </w:pPr>
            <w:r>
              <w:t>klz</w:t>
            </w:r>
          </w:p>
        </w:tc>
        <w:tc>
          <w:tcPr>
            <w:tcW w:w="708" w:type="dxa"/>
          </w:tcPr>
          <w:p w14:paraId="4FC61154" w14:textId="77777777" w:rsidR="002F2E5C" w:rsidRDefault="002F2E5C" w:rsidP="007755BB">
            <w:pPr>
              <w:jc w:val="center"/>
            </w:pPr>
            <w:r>
              <w:t>3</w:t>
            </w:r>
          </w:p>
        </w:tc>
        <w:tc>
          <w:tcPr>
            <w:tcW w:w="4111" w:type="dxa"/>
          </w:tcPr>
          <w:p w14:paraId="5D5F939A" w14:textId="24A3937F" w:rsidR="002F2E5C" w:rsidRDefault="002F2E5C" w:rsidP="003B6381">
            <w:pPr>
              <w:jc w:val="both"/>
            </w:pPr>
            <w:r w:rsidRPr="00612FD7">
              <w:t>Ing. Petr Novák, Ph.D. (</w:t>
            </w:r>
            <w:r w:rsidR="003B6381">
              <w:t>10</w:t>
            </w:r>
            <w:r w:rsidRPr="00612FD7">
              <w:t>0</w:t>
            </w:r>
            <w:r w:rsidR="003B6381">
              <w:t xml:space="preserve"> </w:t>
            </w:r>
            <w:r>
              <w:t>% p)</w:t>
            </w:r>
          </w:p>
        </w:tc>
        <w:tc>
          <w:tcPr>
            <w:tcW w:w="567" w:type="dxa"/>
          </w:tcPr>
          <w:p w14:paraId="36AE644C" w14:textId="77777777" w:rsidR="002F2E5C" w:rsidRDefault="002F2E5C" w:rsidP="007755BB">
            <w:pPr>
              <w:jc w:val="both"/>
            </w:pPr>
            <w:r>
              <w:t>3/LS</w:t>
            </w:r>
          </w:p>
        </w:tc>
        <w:tc>
          <w:tcPr>
            <w:tcW w:w="709" w:type="dxa"/>
          </w:tcPr>
          <w:p w14:paraId="5B4A79EB" w14:textId="77777777" w:rsidR="002F2E5C" w:rsidRDefault="002F2E5C" w:rsidP="007755BB">
            <w:pPr>
              <w:jc w:val="both"/>
            </w:pPr>
            <w:r>
              <w:t>-</w:t>
            </w:r>
          </w:p>
        </w:tc>
      </w:tr>
      <w:tr w:rsidR="002F2E5C" w14:paraId="7D7BD49F" w14:textId="77777777" w:rsidTr="007755BB">
        <w:tc>
          <w:tcPr>
            <w:tcW w:w="2585" w:type="dxa"/>
          </w:tcPr>
          <w:p w14:paraId="1231C580" w14:textId="77777777" w:rsidR="002F2E5C" w:rsidRDefault="002F2E5C" w:rsidP="007755BB">
            <w:r w:rsidRPr="004140D2">
              <w:t>Bakalářská práce</w:t>
            </w:r>
          </w:p>
        </w:tc>
        <w:tc>
          <w:tcPr>
            <w:tcW w:w="992" w:type="dxa"/>
            <w:gridSpan w:val="2"/>
          </w:tcPr>
          <w:p w14:paraId="1A728B2E" w14:textId="77777777" w:rsidR="002F2E5C" w:rsidRDefault="002F2E5C" w:rsidP="007755BB">
            <w:pPr>
              <w:jc w:val="both"/>
            </w:pPr>
            <w:r>
              <w:t>15c</w:t>
            </w:r>
          </w:p>
        </w:tc>
        <w:tc>
          <w:tcPr>
            <w:tcW w:w="851" w:type="dxa"/>
          </w:tcPr>
          <w:p w14:paraId="375228B9" w14:textId="77777777" w:rsidR="002F2E5C" w:rsidRDefault="002F2E5C" w:rsidP="007755BB">
            <w:pPr>
              <w:jc w:val="both"/>
            </w:pPr>
            <w:r>
              <w:t>z</w:t>
            </w:r>
          </w:p>
        </w:tc>
        <w:tc>
          <w:tcPr>
            <w:tcW w:w="708" w:type="dxa"/>
          </w:tcPr>
          <w:p w14:paraId="65F0FFD8" w14:textId="77777777" w:rsidR="002F2E5C" w:rsidRDefault="002F2E5C" w:rsidP="007755BB">
            <w:pPr>
              <w:jc w:val="center"/>
            </w:pPr>
            <w:r>
              <w:t>15</w:t>
            </w:r>
          </w:p>
        </w:tc>
        <w:tc>
          <w:tcPr>
            <w:tcW w:w="4111" w:type="dxa"/>
          </w:tcPr>
          <w:p w14:paraId="6993FBF9" w14:textId="58C2BFB3" w:rsidR="002F2E5C" w:rsidRDefault="002F2E5C" w:rsidP="007755BB">
            <w:pPr>
              <w:jc w:val="both"/>
            </w:pPr>
            <w:r>
              <w:t xml:space="preserve">doc. </w:t>
            </w:r>
            <w:r w:rsidRPr="00EB180F">
              <w:t xml:space="preserve">Ing. </w:t>
            </w:r>
            <w:r>
              <w:t>Zuzana</w:t>
            </w:r>
            <w:r w:rsidRPr="00EB180F">
              <w:t xml:space="preserve"> </w:t>
            </w:r>
            <w:r>
              <w:t>Komínková Oplatková</w:t>
            </w:r>
            <w:r w:rsidRPr="00EB180F">
              <w:t>, Ph.D.</w:t>
            </w:r>
            <w:r>
              <w:t xml:space="preserve"> (100 % </w:t>
            </w:r>
            <w:r w:rsidR="003C38C5">
              <w:t>c</w:t>
            </w:r>
            <w:r>
              <w:t>)</w:t>
            </w:r>
          </w:p>
        </w:tc>
        <w:tc>
          <w:tcPr>
            <w:tcW w:w="567" w:type="dxa"/>
          </w:tcPr>
          <w:p w14:paraId="6D367EFC" w14:textId="77777777" w:rsidR="002F2E5C" w:rsidRDefault="002F2E5C" w:rsidP="007755BB">
            <w:pPr>
              <w:jc w:val="both"/>
            </w:pPr>
            <w:r>
              <w:t>3/LS</w:t>
            </w:r>
          </w:p>
        </w:tc>
        <w:tc>
          <w:tcPr>
            <w:tcW w:w="709" w:type="dxa"/>
          </w:tcPr>
          <w:p w14:paraId="5EB2693B" w14:textId="77777777" w:rsidR="002F2E5C" w:rsidRDefault="002F2E5C" w:rsidP="007755BB">
            <w:pPr>
              <w:jc w:val="both"/>
            </w:pPr>
            <w:r>
              <w:t>-</w:t>
            </w:r>
          </w:p>
        </w:tc>
      </w:tr>
      <w:tr w:rsidR="00880C2A" w14:paraId="3611D6E5" w14:textId="77777777" w:rsidTr="00880C2A">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 w:author="Jiří Vojtěšek" w:date="2018-11-25T22:14:00Z">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10523" w:type="dxa"/>
            <w:gridSpan w:val="8"/>
            <w:shd w:val="clear" w:color="auto" w:fill="F7CAAC"/>
            <w:tcPrChange w:id="24" w:author="Jiří Vojtěšek" w:date="2018-11-25T22:14:00Z">
              <w:tcPr>
                <w:tcW w:w="10523" w:type="dxa"/>
                <w:gridSpan w:val="8"/>
              </w:tcPr>
            </w:tcPrChange>
          </w:tcPr>
          <w:p w14:paraId="41DF7ED7" w14:textId="439CFEB7" w:rsidR="00880C2A" w:rsidRDefault="00880C2A" w:rsidP="00880C2A">
            <w:pPr>
              <w:jc w:val="center"/>
              <w:pPrChange w:id="25" w:author="Jiří Vojtěšek" w:date="2018-11-25T22:13:00Z">
                <w:pPr>
                  <w:jc w:val="both"/>
                </w:pPr>
              </w:pPrChange>
            </w:pPr>
            <w:bookmarkStart w:id="26" w:name="_GoBack"/>
            <w:ins w:id="27" w:author="Jiří Vojtěšek" w:date="2018-11-25T22:13:00Z">
              <w:r>
                <w:rPr>
                  <w:b/>
                  <w:sz w:val="22"/>
                  <w:szCs w:val="22"/>
                </w:rPr>
                <w:t>P</w:t>
              </w:r>
              <w:r w:rsidRPr="006D7075">
                <w:rPr>
                  <w:b/>
                  <w:sz w:val="22"/>
                  <w:szCs w:val="22"/>
                </w:rPr>
                <w:t>ovinně volitelné předměty</w:t>
              </w:r>
            </w:ins>
          </w:p>
        </w:tc>
      </w:tr>
      <w:tr w:rsidR="00880C2A" w14:paraId="76341E50" w14:textId="77777777" w:rsidTr="007755BB">
        <w:trPr>
          <w:ins w:id="28" w:author="Jiří Vojtěšek" w:date="2018-11-25T22:13:00Z"/>
        </w:trPr>
        <w:tc>
          <w:tcPr>
            <w:tcW w:w="2585" w:type="dxa"/>
          </w:tcPr>
          <w:p w14:paraId="42094B37" w14:textId="7615FC27" w:rsidR="00880C2A" w:rsidRPr="004140D2" w:rsidRDefault="00880C2A" w:rsidP="007755BB">
            <w:pPr>
              <w:jc w:val="both"/>
              <w:rPr>
                <w:ins w:id="29" w:author="Jiří Vojtěšek" w:date="2018-11-25T22:13:00Z"/>
              </w:rPr>
            </w:pPr>
            <w:ins w:id="30" w:author="Jiří Vojtěšek" w:date="2018-11-25T22:13:00Z">
              <w:r>
                <w:t>nejsou</w:t>
              </w:r>
            </w:ins>
          </w:p>
        </w:tc>
        <w:tc>
          <w:tcPr>
            <w:tcW w:w="992" w:type="dxa"/>
            <w:gridSpan w:val="2"/>
          </w:tcPr>
          <w:p w14:paraId="79974941" w14:textId="77777777" w:rsidR="00880C2A" w:rsidRDefault="00880C2A" w:rsidP="007755BB">
            <w:pPr>
              <w:jc w:val="both"/>
              <w:rPr>
                <w:ins w:id="31" w:author="Jiří Vojtěšek" w:date="2018-11-25T22:13:00Z"/>
              </w:rPr>
            </w:pPr>
          </w:p>
        </w:tc>
        <w:tc>
          <w:tcPr>
            <w:tcW w:w="851" w:type="dxa"/>
          </w:tcPr>
          <w:p w14:paraId="3BE23F5F" w14:textId="77777777" w:rsidR="00880C2A" w:rsidRDefault="00880C2A" w:rsidP="007755BB">
            <w:pPr>
              <w:jc w:val="both"/>
              <w:rPr>
                <w:ins w:id="32" w:author="Jiří Vojtěšek" w:date="2018-11-25T22:13:00Z"/>
              </w:rPr>
            </w:pPr>
          </w:p>
        </w:tc>
        <w:tc>
          <w:tcPr>
            <w:tcW w:w="708" w:type="dxa"/>
          </w:tcPr>
          <w:p w14:paraId="71A5E39E" w14:textId="77777777" w:rsidR="00880C2A" w:rsidRDefault="00880C2A" w:rsidP="007755BB">
            <w:pPr>
              <w:jc w:val="both"/>
              <w:rPr>
                <w:ins w:id="33" w:author="Jiří Vojtěšek" w:date="2018-11-25T22:13:00Z"/>
              </w:rPr>
            </w:pPr>
          </w:p>
        </w:tc>
        <w:tc>
          <w:tcPr>
            <w:tcW w:w="4111" w:type="dxa"/>
          </w:tcPr>
          <w:p w14:paraId="041A28E0" w14:textId="77777777" w:rsidR="00880C2A" w:rsidRDefault="00880C2A" w:rsidP="007755BB">
            <w:pPr>
              <w:jc w:val="both"/>
              <w:rPr>
                <w:ins w:id="34" w:author="Jiří Vojtěšek" w:date="2018-11-25T22:13:00Z"/>
              </w:rPr>
            </w:pPr>
          </w:p>
        </w:tc>
        <w:tc>
          <w:tcPr>
            <w:tcW w:w="567" w:type="dxa"/>
          </w:tcPr>
          <w:p w14:paraId="7A9ED23E" w14:textId="77777777" w:rsidR="00880C2A" w:rsidRDefault="00880C2A" w:rsidP="007755BB">
            <w:pPr>
              <w:jc w:val="both"/>
              <w:rPr>
                <w:ins w:id="35" w:author="Jiří Vojtěšek" w:date="2018-11-25T22:13:00Z"/>
              </w:rPr>
            </w:pPr>
          </w:p>
        </w:tc>
        <w:tc>
          <w:tcPr>
            <w:tcW w:w="709" w:type="dxa"/>
          </w:tcPr>
          <w:p w14:paraId="39F48F8E" w14:textId="77777777" w:rsidR="00880C2A" w:rsidRDefault="00880C2A" w:rsidP="007755BB">
            <w:pPr>
              <w:jc w:val="both"/>
              <w:rPr>
                <w:ins w:id="36" w:author="Jiří Vojtěšek" w:date="2018-11-25T22:13:00Z"/>
              </w:rPr>
            </w:pPr>
          </w:p>
        </w:tc>
      </w:tr>
      <w:bookmarkEnd w:id="26"/>
      <w:tr w:rsidR="002F2E5C" w14:paraId="7B85207C" w14:textId="77777777" w:rsidTr="007755BB">
        <w:tc>
          <w:tcPr>
            <w:tcW w:w="3577" w:type="dxa"/>
            <w:gridSpan w:val="3"/>
            <w:shd w:val="clear" w:color="auto" w:fill="F7CAAC"/>
          </w:tcPr>
          <w:p w14:paraId="656DF265" w14:textId="77777777" w:rsidR="002F2E5C" w:rsidRDefault="002F2E5C" w:rsidP="007755BB">
            <w:pPr>
              <w:jc w:val="both"/>
              <w:rPr>
                <w:b/>
              </w:rPr>
            </w:pPr>
            <w:r>
              <w:rPr>
                <w:b/>
              </w:rPr>
              <w:t xml:space="preserve"> Součásti SZZ a jejich obsah</w:t>
            </w:r>
          </w:p>
        </w:tc>
        <w:tc>
          <w:tcPr>
            <w:tcW w:w="6946" w:type="dxa"/>
            <w:gridSpan w:val="5"/>
            <w:tcBorders>
              <w:bottom w:val="nil"/>
            </w:tcBorders>
          </w:tcPr>
          <w:p w14:paraId="45F8F96A" w14:textId="77777777" w:rsidR="002F2E5C" w:rsidRDefault="002F2E5C" w:rsidP="007755BB">
            <w:pPr>
              <w:jc w:val="both"/>
            </w:pPr>
          </w:p>
        </w:tc>
      </w:tr>
      <w:tr w:rsidR="002F2E5C" w14:paraId="042FAEE9" w14:textId="77777777" w:rsidTr="007755BB">
        <w:trPr>
          <w:trHeight w:val="1370"/>
        </w:trPr>
        <w:tc>
          <w:tcPr>
            <w:tcW w:w="10523" w:type="dxa"/>
            <w:gridSpan w:val="8"/>
            <w:tcBorders>
              <w:top w:val="nil"/>
            </w:tcBorders>
          </w:tcPr>
          <w:p w14:paraId="3D3C321A" w14:textId="1566AA4E" w:rsidR="002F2E5C" w:rsidRPr="00D0583D" w:rsidRDefault="002F2E5C" w:rsidP="007755BB">
            <w:pPr>
              <w:jc w:val="both"/>
            </w:pPr>
            <w:r w:rsidRPr="00D0583D">
              <w:t xml:space="preserve">Státní závěrečná zkouška se skládá z obhajoby bakalářské práce a ze státní </w:t>
            </w:r>
            <w:r>
              <w:t xml:space="preserve">závěrečné </w:t>
            </w:r>
            <w:r w:rsidRPr="00D0583D">
              <w:t>zkoušky</w:t>
            </w:r>
            <w:ins w:id="37" w:author="Zuzka" w:date="2018-11-12T23:06:00Z">
              <w:r w:rsidR="00D66E60">
                <w:t>, která se skládá</w:t>
              </w:r>
            </w:ins>
            <w:r w:rsidRPr="00D0583D">
              <w:t xml:space="preserve"> ze dvou </w:t>
            </w:r>
            <w:del w:id="38" w:author="Zuzka" w:date="2018-11-12T23:07:00Z">
              <w:r w:rsidRPr="00D0583D" w:rsidDel="00D66E60">
                <w:delText xml:space="preserve">povinných </w:delText>
              </w:r>
            </w:del>
            <w:ins w:id="39" w:author="Zuzka" w:date="2018-11-12T23:07:00Z">
              <w:r w:rsidR="00D66E60">
                <w:t>tématických okruhů</w:t>
              </w:r>
            </w:ins>
            <w:del w:id="40" w:author="Zuzka" w:date="2018-11-12T23:07:00Z">
              <w:r w:rsidRPr="00D0583D" w:rsidDel="00D66E60">
                <w:delText>předmětů</w:delText>
              </w:r>
            </w:del>
            <w:r w:rsidRPr="00D0583D">
              <w:t>:</w:t>
            </w:r>
          </w:p>
          <w:p w14:paraId="495AEF6E" w14:textId="424108E6" w:rsidR="002F2E5C" w:rsidRPr="00E16B84" w:rsidRDefault="002F2E5C" w:rsidP="007755BB">
            <w:pPr>
              <w:jc w:val="both"/>
              <w:rPr>
                <w:i/>
              </w:rPr>
            </w:pPr>
            <w:r w:rsidRPr="00D0583D">
              <w:t xml:space="preserve">     </w:t>
            </w:r>
            <w:r w:rsidRPr="00E16B84">
              <w:rPr>
                <w:i/>
              </w:rPr>
              <w:t>Informační a komunikační systémy</w:t>
            </w:r>
            <w:r w:rsidR="003C38C5">
              <w:rPr>
                <w:i/>
              </w:rPr>
              <w:t>,</w:t>
            </w:r>
          </w:p>
          <w:p w14:paraId="40A01C96" w14:textId="53FF3559" w:rsidR="002F2E5C" w:rsidRPr="00D0583D" w:rsidRDefault="002F2E5C" w:rsidP="007755BB">
            <w:pPr>
              <w:jc w:val="both"/>
            </w:pPr>
            <w:r w:rsidRPr="00E16B84">
              <w:rPr>
                <w:i/>
              </w:rPr>
              <w:t xml:space="preserve">     Programovací techniky a návrh software</w:t>
            </w:r>
            <w:r w:rsidR="003C38C5">
              <w:rPr>
                <w:i/>
              </w:rPr>
              <w:t>.</w:t>
            </w:r>
          </w:p>
          <w:p w14:paraId="59758739" w14:textId="77777777" w:rsidR="002F2E5C" w:rsidRDefault="002F2E5C" w:rsidP="007755BB">
            <w:pPr>
              <w:jc w:val="both"/>
            </w:pPr>
          </w:p>
          <w:p w14:paraId="0CD182A8" w14:textId="1D26FF33" w:rsidR="002F2E5C" w:rsidRDefault="002F2E5C" w:rsidP="007755BB">
            <w:pPr>
              <w:jc w:val="both"/>
            </w:pPr>
            <w:del w:id="41" w:author="Zuzka" w:date="2018-11-12T23:07:00Z">
              <w:r w:rsidDel="00D66E60">
                <w:delText xml:space="preserve">Předmět </w:delText>
              </w:r>
            </w:del>
            <w:ins w:id="42" w:author="Zuzka" w:date="2018-11-12T23:07:00Z">
              <w:r w:rsidR="00D66E60">
                <w:t xml:space="preserve">Tématický okruh </w:t>
              </w:r>
            </w:ins>
            <w:r w:rsidRPr="00F4347D">
              <w:rPr>
                <w:i/>
              </w:rPr>
              <w:t>Informační a komunikační systémy</w:t>
            </w:r>
            <w:r>
              <w:t xml:space="preserve"> obsahuje </w:t>
            </w:r>
            <w:del w:id="43" w:author="Zuzka" w:date="2018-11-12T23:07:00Z">
              <w:r w:rsidDel="00D66E60">
                <w:delText xml:space="preserve">okruhy </w:delText>
              </w:r>
            </w:del>
            <w:ins w:id="44" w:author="Zuzka" w:date="2018-11-12T23:07:00Z">
              <w:r w:rsidR="00D66E60">
                <w:t>následující</w:t>
              </w:r>
            </w:ins>
            <w:ins w:id="45" w:author="Zuzka" w:date="2018-11-12T23:08:00Z">
              <w:r w:rsidR="00D66E60">
                <w:t xml:space="preserve"> </w:t>
              </w:r>
            </w:ins>
            <w:del w:id="46" w:author="Zuzka" w:date="2018-11-12T23:08:00Z">
              <w:r w:rsidDel="00D66E60">
                <w:delText>z </w:delText>
              </w:r>
            </w:del>
            <w:r>
              <w:t>vyučovan</w:t>
            </w:r>
            <w:ins w:id="47" w:author="Zuzka" w:date="2018-11-12T23:08:00Z">
              <w:r w:rsidR="00D66E60">
                <w:t>é</w:t>
              </w:r>
            </w:ins>
            <w:del w:id="48" w:author="Zuzka" w:date="2018-11-12T23:08:00Z">
              <w:r w:rsidDel="00D66E60">
                <w:delText>ých</w:delText>
              </w:r>
            </w:del>
            <w:r>
              <w:t xml:space="preserve"> předmět</w:t>
            </w:r>
            <w:ins w:id="49" w:author="Zuzka" w:date="2018-11-12T23:08:00Z">
              <w:r w:rsidR="00D66E60">
                <w:t>y</w:t>
              </w:r>
            </w:ins>
            <w:del w:id="50" w:author="Zuzka" w:date="2018-11-12T23:08:00Z">
              <w:r w:rsidDel="00D66E60">
                <w:delText>ů</w:delText>
              </w:r>
            </w:del>
            <w:r>
              <w:t xml:space="preserve">: </w:t>
            </w:r>
            <w:r w:rsidRPr="00AC2B8A">
              <w:t>Teoretická informatika</w:t>
            </w:r>
            <w:r>
              <w:t xml:space="preserve">, </w:t>
            </w:r>
            <w:r w:rsidRPr="00EB180F">
              <w:t>Teorie přenosu informace</w:t>
            </w:r>
            <w:r>
              <w:t>,</w:t>
            </w:r>
            <w:r w:rsidRPr="00EB180F">
              <w:t xml:space="preserve"> Databázové systémy</w:t>
            </w:r>
            <w:r>
              <w:t xml:space="preserve">, </w:t>
            </w:r>
            <w:r w:rsidRPr="00AC2B8A">
              <w:t>Kryptologie</w:t>
            </w:r>
            <w:r>
              <w:t xml:space="preserve">, </w:t>
            </w:r>
            <w:r w:rsidRPr="00AC2B8A">
              <w:t>Operační systémy</w:t>
            </w:r>
            <w:r>
              <w:t xml:space="preserve">, </w:t>
            </w:r>
            <w:ins w:id="51" w:author="Zuzka" w:date="2018-11-12T23:31:00Z">
              <w:r w:rsidR="00CB5FAC">
                <w:t xml:space="preserve">Architektura počítačů, </w:t>
              </w:r>
            </w:ins>
            <w:r w:rsidRPr="00AC2B8A">
              <w:t>Počítačové sítě</w:t>
            </w:r>
            <w:r>
              <w:t>,</w:t>
            </w:r>
            <w:r w:rsidRPr="00AC2B8A">
              <w:t xml:space="preserve"> Technologie www</w:t>
            </w:r>
            <w:r>
              <w:t>, P</w:t>
            </w:r>
            <w:r w:rsidRPr="004140D2">
              <w:t>okročilé webové technologie</w:t>
            </w:r>
            <w:r>
              <w:t xml:space="preserve">, </w:t>
            </w:r>
            <w:r w:rsidRPr="004140D2">
              <w:t>Umělá a výpočetní inteligence</w:t>
            </w:r>
            <w:r>
              <w:t>, Moderní p</w:t>
            </w:r>
            <w:r w:rsidRPr="00EB180F">
              <w:t>očítačová grafika</w:t>
            </w:r>
            <w:r>
              <w:t>.</w:t>
            </w:r>
          </w:p>
          <w:p w14:paraId="5C8E1E8D" w14:textId="77777777" w:rsidR="002F2E5C" w:rsidRDefault="002F2E5C" w:rsidP="007755BB">
            <w:pPr>
              <w:jc w:val="both"/>
            </w:pPr>
          </w:p>
          <w:p w14:paraId="5336F7EA" w14:textId="75DB907C" w:rsidR="002F2E5C" w:rsidRDefault="002F2E5C" w:rsidP="007755BB">
            <w:pPr>
              <w:jc w:val="both"/>
            </w:pPr>
            <w:del w:id="52" w:author="Zuzka" w:date="2018-11-12T23:37:00Z">
              <w:r w:rsidDel="00921890">
                <w:delText xml:space="preserve">Předmět </w:delText>
              </w:r>
            </w:del>
            <w:ins w:id="53" w:author="Zuzka" w:date="2018-11-12T23:37:00Z">
              <w:r w:rsidR="00921890">
                <w:t xml:space="preserve">Tématický okruh </w:t>
              </w:r>
            </w:ins>
            <w:r w:rsidRPr="00F4347D">
              <w:rPr>
                <w:i/>
              </w:rPr>
              <w:t>Programovací techniky a návrh software</w:t>
            </w:r>
            <w:r>
              <w:t xml:space="preserve"> obsahuje </w:t>
            </w:r>
            <w:del w:id="54" w:author="Zuzka" w:date="2018-11-12T23:37:00Z">
              <w:r w:rsidDel="00921890">
                <w:delText xml:space="preserve">okruhy </w:delText>
              </w:r>
            </w:del>
            <w:ins w:id="55" w:author="Zuzka" w:date="2018-11-12T23:37:00Z">
              <w:r w:rsidR="00921890">
                <w:t>následující</w:t>
              </w:r>
            </w:ins>
            <w:del w:id="56" w:author="Zuzka" w:date="2018-11-12T23:37:00Z">
              <w:r w:rsidDel="00921890">
                <w:delText>z</w:delText>
              </w:r>
            </w:del>
            <w:r>
              <w:t> vyučovan</w:t>
            </w:r>
            <w:ins w:id="57" w:author="Zuzka" w:date="2018-11-12T23:37:00Z">
              <w:r w:rsidR="00921890">
                <w:t>é</w:t>
              </w:r>
            </w:ins>
            <w:del w:id="58" w:author="Zuzka" w:date="2018-11-12T23:37:00Z">
              <w:r w:rsidDel="00921890">
                <w:delText>ých</w:delText>
              </w:r>
            </w:del>
            <w:r>
              <w:t xml:space="preserve"> předmět</w:t>
            </w:r>
            <w:ins w:id="59" w:author="Zuzka" w:date="2018-11-12T23:37:00Z">
              <w:r w:rsidR="00921890">
                <w:t>y</w:t>
              </w:r>
            </w:ins>
            <w:del w:id="60" w:author="Zuzka" w:date="2018-11-12T23:37:00Z">
              <w:r w:rsidDel="00921890">
                <w:delText>ů</w:delText>
              </w:r>
            </w:del>
            <w:r>
              <w:t xml:space="preserve">: Programování a algoritmizace, </w:t>
            </w:r>
            <w:r w:rsidRPr="00AC2B8A">
              <w:t>Algoritmy a datové struktury</w:t>
            </w:r>
            <w:r>
              <w:t>, Analýza a m</w:t>
            </w:r>
            <w:r w:rsidRPr="00370E3B">
              <w:t>odelování softwarových systémů</w:t>
            </w:r>
            <w:r>
              <w:t xml:space="preserve">, </w:t>
            </w:r>
            <w:r w:rsidRPr="00EB180F">
              <w:t>Objektové programování a návrhové vzory</w:t>
            </w:r>
            <w:r>
              <w:t xml:space="preserve">, </w:t>
            </w:r>
            <w:r w:rsidRPr="00B34B48">
              <w:t>Základy jazyka C</w:t>
            </w:r>
            <w:r>
              <w:t>, P</w:t>
            </w:r>
            <w:r w:rsidRPr="004140D2">
              <w:t>rogramování v jazyku C++</w:t>
            </w:r>
            <w:r>
              <w:t xml:space="preserve">, </w:t>
            </w:r>
            <w:r w:rsidRPr="00AC2B8A">
              <w:t>Aplikační frameworky</w:t>
            </w:r>
            <w:r>
              <w:t xml:space="preserve">, </w:t>
            </w:r>
            <w:ins w:id="61" w:author="Zuzka" w:date="2018-11-12T23:39:00Z">
              <w:r w:rsidR="00926548">
                <w:t xml:space="preserve">Vývoj síťových aplikací, </w:t>
              </w:r>
            </w:ins>
            <w:r w:rsidRPr="00AC2B8A">
              <w:t>Testování software</w:t>
            </w:r>
            <w:r>
              <w:t xml:space="preserve">, </w:t>
            </w:r>
            <w:r w:rsidRPr="004140D2">
              <w:t>Programování mobilních aplikací</w:t>
            </w:r>
            <w:r>
              <w:t xml:space="preserve">, </w:t>
            </w:r>
            <w:r w:rsidR="002154CC">
              <w:t>Embedded systémy s</w:t>
            </w:r>
            <w:del w:id="62" w:author="Zuzka" w:date="2018-11-12T23:31:00Z">
              <w:r w:rsidR="002154CC" w:rsidDel="00CB5FAC">
                <w:delText xml:space="preserve"> </w:delText>
              </w:r>
            </w:del>
            <w:ins w:id="63" w:author="Zuzka" w:date="2018-11-12T23:31:00Z">
              <w:r w:rsidR="00CB5FAC">
                <w:t> </w:t>
              </w:r>
            </w:ins>
            <w:r w:rsidR="002154CC">
              <w:t>mikropočítači</w:t>
            </w:r>
            <w:ins w:id="64" w:author="Zuzka" w:date="2018-11-12T23:31:00Z">
              <w:r w:rsidR="00CB5FAC">
                <w:t>, Praktikum programování</w:t>
              </w:r>
            </w:ins>
            <w:r>
              <w:t>.</w:t>
            </w:r>
          </w:p>
          <w:p w14:paraId="7ED1AD09" w14:textId="77777777" w:rsidR="002F2E5C" w:rsidRPr="00D0583D" w:rsidRDefault="002F2E5C" w:rsidP="007755BB">
            <w:pPr>
              <w:jc w:val="both"/>
            </w:pPr>
          </w:p>
          <w:p w14:paraId="4CE83B17" w14:textId="77777777" w:rsidR="002F2E5C" w:rsidRDefault="002F2E5C" w:rsidP="007755BB">
            <w:pPr>
              <w:jc w:val="both"/>
            </w:pPr>
            <w:r w:rsidRPr="00D0583D">
              <w:t>Studentům jsou předem oznámeny okruhy témat, ze kterých budou zkoušeni. Témata jsou každoročně aktualizována a jsou schválena Radou studijních programů pro daný akademický rok.</w:t>
            </w:r>
          </w:p>
        </w:tc>
      </w:tr>
      <w:tr w:rsidR="002F2E5C" w14:paraId="3AAD9253" w14:textId="77777777" w:rsidTr="007755BB">
        <w:tc>
          <w:tcPr>
            <w:tcW w:w="3577" w:type="dxa"/>
            <w:gridSpan w:val="3"/>
            <w:shd w:val="clear" w:color="auto" w:fill="F7CAAC"/>
          </w:tcPr>
          <w:p w14:paraId="3455D40C" w14:textId="77777777" w:rsidR="002F2E5C" w:rsidRDefault="002F2E5C" w:rsidP="007755BB">
            <w:pPr>
              <w:jc w:val="both"/>
              <w:rPr>
                <w:b/>
              </w:rPr>
            </w:pPr>
            <w:r>
              <w:rPr>
                <w:b/>
              </w:rPr>
              <w:t>Další studijní povinnosti</w:t>
            </w:r>
          </w:p>
        </w:tc>
        <w:tc>
          <w:tcPr>
            <w:tcW w:w="6946" w:type="dxa"/>
            <w:gridSpan w:val="5"/>
            <w:tcBorders>
              <w:bottom w:val="nil"/>
            </w:tcBorders>
          </w:tcPr>
          <w:p w14:paraId="5BB49B10" w14:textId="77777777" w:rsidR="002F2E5C" w:rsidRDefault="002F2E5C" w:rsidP="007755BB">
            <w:pPr>
              <w:jc w:val="both"/>
            </w:pPr>
          </w:p>
        </w:tc>
      </w:tr>
      <w:tr w:rsidR="002F2E5C" w14:paraId="5CE07806" w14:textId="77777777" w:rsidTr="007755BB">
        <w:trPr>
          <w:trHeight w:val="1243"/>
        </w:trPr>
        <w:tc>
          <w:tcPr>
            <w:tcW w:w="10523" w:type="dxa"/>
            <w:gridSpan w:val="8"/>
            <w:tcBorders>
              <w:top w:val="nil"/>
            </w:tcBorders>
          </w:tcPr>
          <w:p w14:paraId="2FD34801" w14:textId="77777777" w:rsidR="002F2E5C" w:rsidRDefault="002F2E5C" w:rsidP="007755BB">
            <w:pPr>
              <w:jc w:val="both"/>
            </w:pPr>
          </w:p>
          <w:p w14:paraId="577E1DA3" w14:textId="77777777" w:rsidR="002F2E5C" w:rsidRDefault="002F2E5C" w:rsidP="007755BB">
            <w:pPr>
              <w:jc w:val="both"/>
            </w:pPr>
          </w:p>
          <w:p w14:paraId="1C43D6CD" w14:textId="77777777" w:rsidR="002F2E5C" w:rsidRDefault="002F2E5C" w:rsidP="007755BB">
            <w:pPr>
              <w:jc w:val="both"/>
            </w:pPr>
          </w:p>
          <w:p w14:paraId="71942F1E" w14:textId="77777777" w:rsidR="002F2E5C" w:rsidRDefault="002F2E5C" w:rsidP="007755BB">
            <w:pPr>
              <w:jc w:val="both"/>
            </w:pPr>
          </w:p>
        </w:tc>
      </w:tr>
      <w:tr w:rsidR="002F2E5C" w14:paraId="2EABC970" w14:textId="77777777" w:rsidTr="007755BB">
        <w:tc>
          <w:tcPr>
            <w:tcW w:w="3577" w:type="dxa"/>
            <w:gridSpan w:val="3"/>
            <w:shd w:val="clear" w:color="auto" w:fill="F7CAAC"/>
          </w:tcPr>
          <w:p w14:paraId="2A696E33" w14:textId="77777777" w:rsidR="002F2E5C" w:rsidRDefault="002F2E5C" w:rsidP="007755BB">
            <w:pPr>
              <w:rPr>
                <w:b/>
              </w:rPr>
            </w:pPr>
            <w:r>
              <w:rPr>
                <w:b/>
              </w:rPr>
              <w:t>Návrh témat kvalifikačních prací a témata obhájených prací</w:t>
            </w:r>
          </w:p>
        </w:tc>
        <w:tc>
          <w:tcPr>
            <w:tcW w:w="6946" w:type="dxa"/>
            <w:gridSpan w:val="5"/>
            <w:tcBorders>
              <w:bottom w:val="nil"/>
            </w:tcBorders>
          </w:tcPr>
          <w:p w14:paraId="29B56336" w14:textId="77777777" w:rsidR="002F2E5C" w:rsidRDefault="002F2E5C" w:rsidP="007755BB">
            <w:pPr>
              <w:jc w:val="both"/>
            </w:pPr>
          </w:p>
        </w:tc>
      </w:tr>
      <w:tr w:rsidR="002F2E5C" w14:paraId="3C5D9786" w14:textId="77777777" w:rsidTr="007755BB">
        <w:trPr>
          <w:trHeight w:val="842"/>
        </w:trPr>
        <w:tc>
          <w:tcPr>
            <w:tcW w:w="10523" w:type="dxa"/>
            <w:gridSpan w:val="8"/>
            <w:tcBorders>
              <w:top w:val="nil"/>
            </w:tcBorders>
          </w:tcPr>
          <w:p w14:paraId="0F5B97B8" w14:textId="77777777" w:rsidR="002F2E5C" w:rsidRDefault="002F2E5C" w:rsidP="007755BB">
            <w:pPr>
              <w:jc w:val="both"/>
            </w:pPr>
            <w:r>
              <w:t>Návrhy témat kvalifikačních prací:</w:t>
            </w:r>
          </w:p>
          <w:p w14:paraId="47D83301" w14:textId="77777777" w:rsidR="002F2E5C" w:rsidRPr="00CD6ECC" w:rsidRDefault="002F2E5C" w:rsidP="007755BB">
            <w:pPr>
              <w:ind w:left="248"/>
              <w:jc w:val="both"/>
            </w:pPr>
            <w:r w:rsidRPr="00CD6ECC">
              <w:t>Analýza a návrh řešení datového skladu a reportingu prodejů nad maloobchodní databází.</w:t>
            </w:r>
          </w:p>
          <w:p w14:paraId="4C2979F1" w14:textId="77777777" w:rsidR="002F2E5C" w:rsidRPr="00CD6ECC" w:rsidRDefault="002F2E5C" w:rsidP="007755BB">
            <w:pPr>
              <w:ind w:left="248"/>
              <w:jc w:val="both"/>
            </w:pPr>
            <w:r w:rsidRPr="00CD6ECC">
              <w:t>Výzkum požadavků na elektronickou komunikaci ve zdravotnictví.</w:t>
            </w:r>
          </w:p>
          <w:p w14:paraId="6E37DE73" w14:textId="77777777" w:rsidR="002F2E5C" w:rsidRPr="00CD6ECC" w:rsidRDefault="002F2E5C" w:rsidP="007755BB">
            <w:pPr>
              <w:ind w:left="248"/>
              <w:jc w:val="both"/>
            </w:pPr>
            <w:r w:rsidRPr="00CD6ECC">
              <w:t>Metody a principy optimalizace pro vyhledávače.</w:t>
            </w:r>
          </w:p>
          <w:p w14:paraId="705DE20D" w14:textId="77777777" w:rsidR="002F2E5C" w:rsidRPr="00CD6ECC" w:rsidRDefault="002F2E5C" w:rsidP="007755BB">
            <w:pPr>
              <w:ind w:left="248"/>
              <w:jc w:val="both"/>
            </w:pPr>
            <w:r w:rsidRPr="00CD6ECC">
              <w:t>Výkonnostní testování aplikačních frameworků.</w:t>
            </w:r>
          </w:p>
          <w:p w14:paraId="5CB60BBA" w14:textId="77777777" w:rsidR="002F2E5C" w:rsidRPr="00CD6ECC" w:rsidRDefault="002F2E5C" w:rsidP="007755BB">
            <w:pPr>
              <w:ind w:left="248"/>
              <w:jc w:val="both"/>
            </w:pPr>
            <w:r w:rsidRPr="00CD6ECC">
              <w:t>Vizualizace běhových informací aplikací v integrovaném vývojovém prostředí.</w:t>
            </w:r>
          </w:p>
          <w:p w14:paraId="4EECB3EA" w14:textId="77777777" w:rsidR="002F2E5C" w:rsidRPr="00CD6ECC" w:rsidRDefault="002F2E5C" w:rsidP="007755BB">
            <w:pPr>
              <w:ind w:left="248"/>
              <w:jc w:val="both"/>
            </w:pPr>
            <w:r w:rsidRPr="00CD6ECC">
              <w:t>Moderní metody tvorby multiplatformních aplikací.</w:t>
            </w:r>
          </w:p>
          <w:p w14:paraId="69BEED93" w14:textId="77777777" w:rsidR="002F2E5C" w:rsidRPr="00CD6ECC" w:rsidRDefault="002F2E5C" w:rsidP="007755BB">
            <w:pPr>
              <w:ind w:left="248"/>
              <w:jc w:val="both"/>
            </w:pPr>
            <w:r w:rsidRPr="00CD6ECC">
              <w:t>Interaktivní komunikační portál pro zdravotně handicapované osoby.</w:t>
            </w:r>
          </w:p>
          <w:p w14:paraId="5CAD0AE0" w14:textId="77777777" w:rsidR="002F2E5C" w:rsidRPr="00CD6ECC" w:rsidRDefault="002F2E5C" w:rsidP="007755BB">
            <w:pPr>
              <w:ind w:left="248"/>
              <w:jc w:val="both"/>
            </w:pPr>
            <w:r w:rsidRPr="00CD6ECC">
              <w:t>Využití aktorového modelu pro zpracování telemetrických dat v cloudu.</w:t>
            </w:r>
          </w:p>
          <w:p w14:paraId="7587117B" w14:textId="77777777" w:rsidR="002F2E5C" w:rsidRPr="00CD6ECC" w:rsidRDefault="002F2E5C" w:rsidP="007755BB">
            <w:pPr>
              <w:ind w:left="248"/>
              <w:jc w:val="both"/>
            </w:pPr>
            <w:r w:rsidRPr="00CD6ECC">
              <w:t>Možnosti využití protokolu OData v aplikačních platformách.</w:t>
            </w:r>
          </w:p>
          <w:p w14:paraId="59B6A148" w14:textId="77777777" w:rsidR="002F2E5C" w:rsidRPr="00CD6ECC" w:rsidRDefault="002F2E5C" w:rsidP="007755BB">
            <w:pPr>
              <w:ind w:left="248"/>
              <w:jc w:val="both"/>
            </w:pPr>
            <w:r w:rsidRPr="00CD6ECC">
              <w:t>Algoritmické metody odhadování software.</w:t>
            </w:r>
          </w:p>
          <w:p w14:paraId="4E561BE6" w14:textId="77777777" w:rsidR="002F2E5C" w:rsidRPr="00CD6ECC" w:rsidRDefault="002F2E5C" w:rsidP="007755BB">
            <w:pPr>
              <w:jc w:val="both"/>
            </w:pPr>
            <w:r w:rsidRPr="00CD6ECC">
              <w:t>Témata obhájených prací:</w:t>
            </w:r>
          </w:p>
          <w:p w14:paraId="5879311A" w14:textId="77777777" w:rsidR="002F2E5C" w:rsidRDefault="002F2E5C" w:rsidP="007755BB">
            <w:pPr>
              <w:ind w:left="248"/>
              <w:jc w:val="both"/>
            </w:pPr>
            <w:r w:rsidRPr="00CD6ECC">
              <w:t>V době přípravy akreditační žádosti nebyli absolventi stávajícího studijního oboru.</w:t>
            </w:r>
          </w:p>
        </w:tc>
      </w:tr>
      <w:tr w:rsidR="002F2E5C" w14:paraId="147BFF85" w14:textId="77777777" w:rsidTr="007755BB">
        <w:tc>
          <w:tcPr>
            <w:tcW w:w="3577" w:type="dxa"/>
            <w:gridSpan w:val="3"/>
            <w:shd w:val="clear" w:color="auto" w:fill="F7CAAC"/>
          </w:tcPr>
          <w:p w14:paraId="6D8ACACA" w14:textId="77777777" w:rsidR="002F2E5C" w:rsidRDefault="002F2E5C" w:rsidP="007755BB">
            <w:r>
              <w:rPr>
                <w:b/>
              </w:rPr>
              <w:t>Návrh témat rigorózních prací a témata obhájených prací</w:t>
            </w:r>
          </w:p>
        </w:tc>
        <w:tc>
          <w:tcPr>
            <w:tcW w:w="6946" w:type="dxa"/>
            <w:gridSpan w:val="5"/>
            <w:tcBorders>
              <w:bottom w:val="nil"/>
            </w:tcBorders>
            <w:shd w:val="clear" w:color="auto" w:fill="FFFFFF"/>
          </w:tcPr>
          <w:p w14:paraId="0092A2CB" w14:textId="77777777" w:rsidR="002F2E5C" w:rsidRDefault="002F2E5C" w:rsidP="007755BB">
            <w:pPr>
              <w:jc w:val="center"/>
            </w:pPr>
          </w:p>
        </w:tc>
      </w:tr>
      <w:tr w:rsidR="002F2E5C" w14:paraId="2FCC19F2" w14:textId="77777777" w:rsidTr="007755BB">
        <w:trPr>
          <w:trHeight w:val="680"/>
        </w:trPr>
        <w:tc>
          <w:tcPr>
            <w:tcW w:w="10523" w:type="dxa"/>
            <w:gridSpan w:val="8"/>
            <w:tcBorders>
              <w:top w:val="nil"/>
            </w:tcBorders>
          </w:tcPr>
          <w:p w14:paraId="74064684" w14:textId="77777777" w:rsidR="002F2E5C" w:rsidRDefault="002F2E5C" w:rsidP="007755BB">
            <w:pPr>
              <w:jc w:val="both"/>
            </w:pPr>
          </w:p>
        </w:tc>
      </w:tr>
      <w:tr w:rsidR="002F2E5C" w14:paraId="5E1F34E0" w14:textId="77777777" w:rsidTr="007755BB">
        <w:tc>
          <w:tcPr>
            <w:tcW w:w="3577" w:type="dxa"/>
            <w:gridSpan w:val="3"/>
            <w:shd w:val="clear" w:color="auto" w:fill="F7CAAC"/>
          </w:tcPr>
          <w:p w14:paraId="440C2F02" w14:textId="77777777" w:rsidR="002F2E5C" w:rsidRDefault="002F2E5C" w:rsidP="007755BB">
            <w:r>
              <w:rPr>
                <w:b/>
              </w:rPr>
              <w:t xml:space="preserve"> Součásti SRZ a jejich obsah</w:t>
            </w:r>
          </w:p>
        </w:tc>
        <w:tc>
          <w:tcPr>
            <w:tcW w:w="6946" w:type="dxa"/>
            <w:gridSpan w:val="5"/>
            <w:tcBorders>
              <w:bottom w:val="nil"/>
            </w:tcBorders>
            <w:shd w:val="clear" w:color="auto" w:fill="FFFFFF"/>
          </w:tcPr>
          <w:p w14:paraId="22742E41" w14:textId="77777777" w:rsidR="002F2E5C" w:rsidRDefault="002F2E5C" w:rsidP="007755BB">
            <w:pPr>
              <w:jc w:val="center"/>
            </w:pPr>
          </w:p>
        </w:tc>
      </w:tr>
      <w:tr w:rsidR="002F2E5C" w14:paraId="1BEB54D1" w14:textId="77777777" w:rsidTr="007755BB">
        <w:trPr>
          <w:trHeight w:val="594"/>
        </w:trPr>
        <w:tc>
          <w:tcPr>
            <w:tcW w:w="10523" w:type="dxa"/>
            <w:gridSpan w:val="8"/>
            <w:tcBorders>
              <w:top w:val="nil"/>
            </w:tcBorders>
          </w:tcPr>
          <w:p w14:paraId="6E3C573B" w14:textId="77777777" w:rsidR="002F2E5C" w:rsidRDefault="002F2E5C" w:rsidP="007755BB">
            <w:pPr>
              <w:jc w:val="both"/>
            </w:pPr>
          </w:p>
        </w:tc>
      </w:tr>
    </w:tbl>
    <w:p w14:paraId="2E219C6F" w14:textId="77777777" w:rsidR="002F2E5C" w:rsidRDefault="002F2E5C" w:rsidP="002F2E5C"/>
    <w:p w14:paraId="5A7B253D" w14:textId="77777777" w:rsidR="002F2E5C" w:rsidRDefault="002F2E5C" w:rsidP="002F2E5C">
      <w:r>
        <w:br w:type="page"/>
      </w: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142"/>
        <w:gridCol w:w="74"/>
        <w:gridCol w:w="493"/>
        <w:gridCol w:w="142"/>
        <w:gridCol w:w="708"/>
        <w:gridCol w:w="142"/>
        <w:gridCol w:w="567"/>
        <w:gridCol w:w="142"/>
        <w:gridCol w:w="4394"/>
        <w:gridCol w:w="567"/>
        <w:gridCol w:w="709"/>
      </w:tblGrid>
      <w:tr w:rsidR="002F2E5C" w14:paraId="49C9F61D" w14:textId="77777777" w:rsidTr="007755BB">
        <w:tc>
          <w:tcPr>
            <w:tcW w:w="10523" w:type="dxa"/>
            <w:gridSpan w:val="12"/>
            <w:tcBorders>
              <w:bottom w:val="double" w:sz="4" w:space="0" w:color="auto"/>
            </w:tcBorders>
            <w:shd w:val="clear" w:color="auto" w:fill="BDD6EE"/>
          </w:tcPr>
          <w:p w14:paraId="415089F9" w14:textId="77777777" w:rsidR="002F2E5C" w:rsidRDefault="002F2E5C" w:rsidP="007755BB">
            <w:pPr>
              <w:jc w:val="both"/>
              <w:rPr>
                <w:b/>
                <w:sz w:val="28"/>
              </w:rPr>
            </w:pPr>
            <w:r>
              <w:rPr>
                <w:b/>
                <w:sz w:val="28"/>
              </w:rPr>
              <w:lastRenderedPageBreak/>
              <w:t>B-IIa – Studijní plány a návrh témat prací (bakalářské a magisterské studijní programy)</w:t>
            </w:r>
          </w:p>
        </w:tc>
      </w:tr>
      <w:tr w:rsidR="002F2E5C" w14:paraId="01D6CA8A" w14:textId="77777777" w:rsidTr="007755BB">
        <w:tc>
          <w:tcPr>
            <w:tcW w:w="2659" w:type="dxa"/>
            <w:gridSpan w:val="3"/>
            <w:shd w:val="clear" w:color="auto" w:fill="F7CAAC"/>
          </w:tcPr>
          <w:p w14:paraId="63F39C83" w14:textId="77777777" w:rsidR="002F2E5C" w:rsidRDefault="002F2E5C" w:rsidP="007755BB">
            <w:pPr>
              <w:rPr>
                <w:b/>
                <w:sz w:val="22"/>
              </w:rPr>
            </w:pPr>
            <w:r>
              <w:rPr>
                <w:b/>
                <w:sz w:val="22"/>
              </w:rPr>
              <w:t>Označení studijního plánu</w:t>
            </w:r>
          </w:p>
        </w:tc>
        <w:tc>
          <w:tcPr>
            <w:tcW w:w="7864" w:type="dxa"/>
            <w:gridSpan w:val="9"/>
          </w:tcPr>
          <w:p w14:paraId="13C82F99" w14:textId="77777777" w:rsidR="002F2E5C" w:rsidRDefault="002F2E5C" w:rsidP="007755BB">
            <w:pPr>
              <w:jc w:val="center"/>
              <w:rPr>
                <w:b/>
                <w:sz w:val="22"/>
              </w:rPr>
            </w:pPr>
            <w:r>
              <w:rPr>
                <w:b/>
                <w:sz w:val="22"/>
              </w:rPr>
              <w:t>Softwarové inženýrství - kombinovaná forma studia v jazyce českém</w:t>
            </w:r>
          </w:p>
        </w:tc>
      </w:tr>
      <w:tr w:rsidR="002F2E5C" w14:paraId="270C16DB" w14:textId="77777777" w:rsidTr="007755BB">
        <w:tc>
          <w:tcPr>
            <w:tcW w:w="10523" w:type="dxa"/>
            <w:gridSpan w:val="12"/>
            <w:shd w:val="clear" w:color="auto" w:fill="F7CAAC"/>
          </w:tcPr>
          <w:p w14:paraId="2824CE53" w14:textId="77777777" w:rsidR="002F2E5C" w:rsidRDefault="002F2E5C" w:rsidP="007755BB">
            <w:pPr>
              <w:jc w:val="center"/>
              <w:rPr>
                <w:b/>
                <w:sz w:val="22"/>
              </w:rPr>
            </w:pPr>
            <w:r>
              <w:rPr>
                <w:b/>
                <w:sz w:val="22"/>
              </w:rPr>
              <w:t>Povinné předměty</w:t>
            </w:r>
          </w:p>
        </w:tc>
      </w:tr>
      <w:tr w:rsidR="002F2E5C" w14:paraId="6EC4791D" w14:textId="77777777" w:rsidTr="007755BB">
        <w:tc>
          <w:tcPr>
            <w:tcW w:w="2585" w:type="dxa"/>
            <w:gridSpan w:val="2"/>
            <w:shd w:val="clear" w:color="auto" w:fill="F7CAAC"/>
          </w:tcPr>
          <w:p w14:paraId="15D58BBB" w14:textId="77777777" w:rsidR="002F2E5C" w:rsidRPr="000A62A8" w:rsidRDefault="002F2E5C" w:rsidP="007755BB">
            <w:pPr>
              <w:jc w:val="both"/>
              <w:rPr>
                <w:b/>
              </w:rPr>
            </w:pPr>
            <w:r w:rsidRPr="000A62A8">
              <w:rPr>
                <w:b/>
              </w:rPr>
              <w:t>Název předmětu</w:t>
            </w:r>
          </w:p>
        </w:tc>
        <w:tc>
          <w:tcPr>
            <w:tcW w:w="709" w:type="dxa"/>
            <w:gridSpan w:val="3"/>
            <w:shd w:val="clear" w:color="auto" w:fill="F7CAAC"/>
          </w:tcPr>
          <w:p w14:paraId="3C5E32F1" w14:textId="77777777" w:rsidR="002F2E5C" w:rsidRPr="000A62A8" w:rsidRDefault="002F2E5C" w:rsidP="007755BB">
            <w:pPr>
              <w:jc w:val="both"/>
              <w:rPr>
                <w:b/>
              </w:rPr>
            </w:pPr>
            <w:r w:rsidRPr="000A62A8">
              <w:rPr>
                <w:b/>
              </w:rPr>
              <w:t>rozsah konz. *</w:t>
            </w:r>
          </w:p>
        </w:tc>
        <w:tc>
          <w:tcPr>
            <w:tcW w:w="850" w:type="dxa"/>
            <w:gridSpan w:val="2"/>
            <w:shd w:val="clear" w:color="auto" w:fill="F7CAAC"/>
          </w:tcPr>
          <w:p w14:paraId="04D50F43" w14:textId="77777777" w:rsidR="002F2E5C" w:rsidRPr="000A62A8" w:rsidRDefault="002F2E5C" w:rsidP="007755BB">
            <w:pPr>
              <w:jc w:val="both"/>
              <w:rPr>
                <w:b/>
              </w:rPr>
            </w:pPr>
            <w:r w:rsidRPr="000A62A8">
              <w:rPr>
                <w:b/>
              </w:rPr>
              <w:t>způsob  ověř.</w:t>
            </w:r>
          </w:p>
        </w:tc>
        <w:tc>
          <w:tcPr>
            <w:tcW w:w="709" w:type="dxa"/>
            <w:gridSpan w:val="2"/>
            <w:shd w:val="clear" w:color="auto" w:fill="F7CAAC"/>
          </w:tcPr>
          <w:p w14:paraId="7CB72A4B" w14:textId="77777777" w:rsidR="002F2E5C" w:rsidRPr="000A62A8" w:rsidRDefault="002F2E5C" w:rsidP="007755BB">
            <w:pPr>
              <w:jc w:val="both"/>
              <w:rPr>
                <w:b/>
              </w:rPr>
            </w:pPr>
            <w:r w:rsidRPr="000A62A8">
              <w:rPr>
                <w:b/>
              </w:rPr>
              <w:t>počet kred.</w:t>
            </w:r>
          </w:p>
        </w:tc>
        <w:tc>
          <w:tcPr>
            <w:tcW w:w="4394" w:type="dxa"/>
            <w:shd w:val="clear" w:color="auto" w:fill="F7CAAC"/>
          </w:tcPr>
          <w:p w14:paraId="19DE7EDA" w14:textId="77777777" w:rsidR="002F2E5C" w:rsidRPr="000A62A8" w:rsidRDefault="002F2E5C" w:rsidP="007755BB">
            <w:pPr>
              <w:jc w:val="both"/>
              <w:rPr>
                <w:b/>
              </w:rPr>
            </w:pPr>
            <w:r w:rsidRPr="000A62A8">
              <w:rPr>
                <w:b/>
              </w:rPr>
              <w:t>vyučující</w:t>
            </w:r>
          </w:p>
        </w:tc>
        <w:tc>
          <w:tcPr>
            <w:tcW w:w="567" w:type="dxa"/>
            <w:shd w:val="clear" w:color="auto" w:fill="F7CAAC"/>
          </w:tcPr>
          <w:p w14:paraId="07B53190" w14:textId="77777777" w:rsidR="002F2E5C" w:rsidRPr="000A62A8" w:rsidRDefault="002F2E5C" w:rsidP="007755BB">
            <w:pPr>
              <w:jc w:val="both"/>
              <w:rPr>
                <w:b/>
                <w:color w:val="FF0000"/>
              </w:rPr>
            </w:pPr>
            <w:r w:rsidRPr="000A62A8">
              <w:rPr>
                <w:b/>
              </w:rPr>
              <w:t>dop. roč./ sem.</w:t>
            </w:r>
          </w:p>
        </w:tc>
        <w:tc>
          <w:tcPr>
            <w:tcW w:w="709" w:type="dxa"/>
            <w:shd w:val="clear" w:color="auto" w:fill="F7CAAC"/>
          </w:tcPr>
          <w:p w14:paraId="4D3B15E9" w14:textId="77777777" w:rsidR="002F2E5C" w:rsidRPr="000A62A8" w:rsidRDefault="002F2E5C" w:rsidP="007755BB">
            <w:pPr>
              <w:jc w:val="both"/>
              <w:rPr>
                <w:b/>
              </w:rPr>
            </w:pPr>
            <w:r w:rsidRPr="000A62A8">
              <w:rPr>
                <w:b/>
              </w:rPr>
              <w:t>profil. základ</w:t>
            </w:r>
          </w:p>
        </w:tc>
      </w:tr>
      <w:tr w:rsidR="002F2E5C" w14:paraId="7B40ACB8" w14:textId="77777777" w:rsidTr="007755BB">
        <w:tc>
          <w:tcPr>
            <w:tcW w:w="2585" w:type="dxa"/>
            <w:gridSpan w:val="2"/>
          </w:tcPr>
          <w:p w14:paraId="026735D7" w14:textId="77777777" w:rsidR="002F2E5C" w:rsidRDefault="002F2E5C" w:rsidP="007755BB">
            <w:r>
              <w:t>P</w:t>
            </w:r>
            <w:r w:rsidRPr="00370E3B">
              <w:t>rogramování a algoritmizace</w:t>
            </w:r>
          </w:p>
        </w:tc>
        <w:tc>
          <w:tcPr>
            <w:tcW w:w="709" w:type="dxa"/>
            <w:gridSpan w:val="3"/>
          </w:tcPr>
          <w:p w14:paraId="4C892696" w14:textId="77777777" w:rsidR="002F2E5C" w:rsidRDefault="002F2E5C" w:rsidP="007755BB">
            <w:pPr>
              <w:jc w:val="both"/>
            </w:pPr>
            <w:r>
              <w:t>16k</w:t>
            </w:r>
          </w:p>
        </w:tc>
        <w:tc>
          <w:tcPr>
            <w:tcW w:w="850" w:type="dxa"/>
            <w:gridSpan w:val="2"/>
          </w:tcPr>
          <w:p w14:paraId="449A2C26" w14:textId="77777777" w:rsidR="002F2E5C" w:rsidRDefault="002F2E5C" w:rsidP="007755BB">
            <w:pPr>
              <w:jc w:val="both"/>
            </w:pPr>
            <w:r>
              <w:t>klz</w:t>
            </w:r>
          </w:p>
        </w:tc>
        <w:tc>
          <w:tcPr>
            <w:tcW w:w="709" w:type="dxa"/>
            <w:gridSpan w:val="2"/>
          </w:tcPr>
          <w:p w14:paraId="699C8E9C" w14:textId="77777777" w:rsidR="002F2E5C" w:rsidRDefault="002F2E5C" w:rsidP="007755BB">
            <w:pPr>
              <w:jc w:val="center"/>
            </w:pPr>
            <w:r>
              <w:t>4</w:t>
            </w:r>
          </w:p>
        </w:tc>
        <w:tc>
          <w:tcPr>
            <w:tcW w:w="4394" w:type="dxa"/>
          </w:tcPr>
          <w:p w14:paraId="3617EA96" w14:textId="77777777" w:rsidR="002F2E5C" w:rsidRPr="00A40C59" w:rsidRDefault="002F2E5C" w:rsidP="007755BB">
            <w:pPr>
              <w:jc w:val="both"/>
              <w:rPr>
                <w:b/>
              </w:rPr>
            </w:pPr>
            <w:r w:rsidRPr="00A40C59">
              <w:rPr>
                <w:b/>
              </w:rPr>
              <w:t xml:space="preserve">Ing. et Ing. Erik Král, Ph.D. </w:t>
            </w:r>
            <w:r w:rsidRPr="00050ED8">
              <w:t xml:space="preserve">(100 </w:t>
            </w:r>
            <w:r>
              <w:t>% k)</w:t>
            </w:r>
          </w:p>
        </w:tc>
        <w:tc>
          <w:tcPr>
            <w:tcW w:w="567" w:type="dxa"/>
          </w:tcPr>
          <w:p w14:paraId="4E8F5641" w14:textId="77777777" w:rsidR="002F2E5C" w:rsidRDefault="002F2E5C" w:rsidP="007755BB">
            <w:pPr>
              <w:jc w:val="both"/>
            </w:pPr>
            <w:r>
              <w:t>1/ZS</w:t>
            </w:r>
          </w:p>
        </w:tc>
        <w:tc>
          <w:tcPr>
            <w:tcW w:w="709" w:type="dxa"/>
          </w:tcPr>
          <w:p w14:paraId="6BECECAD" w14:textId="77777777" w:rsidR="002F2E5C" w:rsidRDefault="002F2E5C" w:rsidP="007755BB">
            <w:pPr>
              <w:jc w:val="both"/>
            </w:pPr>
            <w:r>
              <w:t>ZT</w:t>
            </w:r>
          </w:p>
        </w:tc>
      </w:tr>
      <w:tr w:rsidR="002F2E5C" w14:paraId="46200CC1" w14:textId="77777777" w:rsidTr="007755BB">
        <w:tc>
          <w:tcPr>
            <w:tcW w:w="2585" w:type="dxa"/>
            <w:gridSpan w:val="2"/>
          </w:tcPr>
          <w:p w14:paraId="7B2F030E" w14:textId="77777777" w:rsidR="002F2E5C" w:rsidRDefault="002F2E5C" w:rsidP="007755BB">
            <w:r>
              <w:t>Analýza a m</w:t>
            </w:r>
            <w:r w:rsidRPr="00370E3B">
              <w:t>odelování softwarových systémů</w:t>
            </w:r>
          </w:p>
        </w:tc>
        <w:tc>
          <w:tcPr>
            <w:tcW w:w="709" w:type="dxa"/>
            <w:gridSpan w:val="3"/>
          </w:tcPr>
          <w:p w14:paraId="559525CC" w14:textId="77777777" w:rsidR="002F2E5C" w:rsidRDefault="002F2E5C" w:rsidP="007755BB">
            <w:pPr>
              <w:jc w:val="both"/>
            </w:pPr>
            <w:r>
              <w:t>15k</w:t>
            </w:r>
          </w:p>
        </w:tc>
        <w:tc>
          <w:tcPr>
            <w:tcW w:w="850" w:type="dxa"/>
            <w:gridSpan w:val="2"/>
          </w:tcPr>
          <w:p w14:paraId="55D7EABC" w14:textId="77777777" w:rsidR="002F2E5C" w:rsidRDefault="002F2E5C" w:rsidP="007755BB">
            <w:pPr>
              <w:jc w:val="both"/>
            </w:pPr>
            <w:r>
              <w:t>z, zk</w:t>
            </w:r>
          </w:p>
        </w:tc>
        <w:tc>
          <w:tcPr>
            <w:tcW w:w="709" w:type="dxa"/>
            <w:gridSpan w:val="2"/>
          </w:tcPr>
          <w:p w14:paraId="57551027" w14:textId="77777777" w:rsidR="002F2E5C" w:rsidRDefault="002F2E5C" w:rsidP="007755BB">
            <w:pPr>
              <w:jc w:val="center"/>
            </w:pPr>
            <w:r>
              <w:t>4</w:t>
            </w:r>
          </w:p>
        </w:tc>
        <w:tc>
          <w:tcPr>
            <w:tcW w:w="4394" w:type="dxa"/>
          </w:tcPr>
          <w:p w14:paraId="75598A8C" w14:textId="77777777" w:rsidR="002F2E5C" w:rsidRPr="00A40C59" w:rsidRDefault="002F2E5C" w:rsidP="007755BB">
            <w:pPr>
              <w:jc w:val="both"/>
              <w:rPr>
                <w:b/>
              </w:rPr>
            </w:pPr>
            <w:r w:rsidRPr="00A40C59">
              <w:rPr>
                <w:b/>
              </w:rPr>
              <w:t xml:space="preserve">Ing. Radek Šilhavý, Ph.D. </w:t>
            </w:r>
            <w:r w:rsidRPr="00050ED8">
              <w:t xml:space="preserve">(100 </w:t>
            </w:r>
            <w:r>
              <w:t>% k)</w:t>
            </w:r>
          </w:p>
        </w:tc>
        <w:tc>
          <w:tcPr>
            <w:tcW w:w="567" w:type="dxa"/>
          </w:tcPr>
          <w:p w14:paraId="072509A9" w14:textId="77777777" w:rsidR="002F2E5C" w:rsidRDefault="002F2E5C" w:rsidP="007755BB">
            <w:pPr>
              <w:jc w:val="both"/>
            </w:pPr>
            <w:r>
              <w:t>1/ZS</w:t>
            </w:r>
          </w:p>
        </w:tc>
        <w:tc>
          <w:tcPr>
            <w:tcW w:w="709" w:type="dxa"/>
          </w:tcPr>
          <w:p w14:paraId="32F041FB" w14:textId="77777777" w:rsidR="002F2E5C" w:rsidRDefault="002F2E5C" w:rsidP="007755BB">
            <w:pPr>
              <w:jc w:val="both"/>
            </w:pPr>
            <w:r>
              <w:t>ZT</w:t>
            </w:r>
          </w:p>
        </w:tc>
      </w:tr>
      <w:tr w:rsidR="002F2E5C" w14:paraId="0DFF59D0" w14:textId="77777777" w:rsidTr="007755BB">
        <w:tc>
          <w:tcPr>
            <w:tcW w:w="2585" w:type="dxa"/>
            <w:gridSpan w:val="2"/>
          </w:tcPr>
          <w:p w14:paraId="56962865" w14:textId="77777777" w:rsidR="002F2E5C" w:rsidRPr="00EB180F" w:rsidRDefault="002F2E5C" w:rsidP="007755BB">
            <w:r w:rsidRPr="00EB180F">
              <w:t>Databázové systémy</w:t>
            </w:r>
          </w:p>
        </w:tc>
        <w:tc>
          <w:tcPr>
            <w:tcW w:w="709" w:type="dxa"/>
            <w:gridSpan w:val="3"/>
          </w:tcPr>
          <w:p w14:paraId="59989430" w14:textId="77777777" w:rsidR="002F2E5C" w:rsidRDefault="002F2E5C" w:rsidP="007755BB">
            <w:pPr>
              <w:jc w:val="both"/>
            </w:pPr>
            <w:r>
              <w:t>16k</w:t>
            </w:r>
          </w:p>
        </w:tc>
        <w:tc>
          <w:tcPr>
            <w:tcW w:w="850" w:type="dxa"/>
            <w:gridSpan w:val="2"/>
          </w:tcPr>
          <w:p w14:paraId="4D79EC0C" w14:textId="77777777" w:rsidR="002F2E5C" w:rsidRDefault="002F2E5C" w:rsidP="007755BB">
            <w:pPr>
              <w:jc w:val="both"/>
            </w:pPr>
            <w:r>
              <w:t>z, zk</w:t>
            </w:r>
          </w:p>
        </w:tc>
        <w:tc>
          <w:tcPr>
            <w:tcW w:w="709" w:type="dxa"/>
            <w:gridSpan w:val="2"/>
          </w:tcPr>
          <w:p w14:paraId="596176CD" w14:textId="77777777" w:rsidR="002F2E5C" w:rsidRDefault="002F2E5C" w:rsidP="007755BB">
            <w:pPr>
              <w:jc w:val="center"/>
            </w:pPr>
            <w:r>
              <w:t>5</w:t>
            </w:r>
          </w:p>
        </w:tc>
        <w:tc>
          <w:tcPr>
            <w:tcW w:w="4394" w:type="dxa"/>
          </w:tcPr>
          <w:p w14:paraId="0B178CA3" w14:textId="748DF967" w:rsidR="002F2E5C" w:rsidRPr="00A40C59" w:rsidRDefault="002F2E5C" w:rsidP="007755BB">
            <w:pPr>
              <w:jc w:val="both"/>
              <w:rPr>
                <w:b/>
              </w:rPr>
            </w:pPr>
            <w:r w:rsidRPr="00A40C59">
              <w:rPr>
                <w:b/>
              </w:rPr>
              <w:t xml:space="preserve">doc. Ing. Zdenka Prokopová, CSc. </w:t>
            </w:r>
            <w:r w:rsidRPr="00050ED8">
              <w:t xml:space="preserve">(100 </w:t>
            </w:r>
            <w:r>
              <w:t>% k)</w:t>
            </w:r>
          </w:p>
        </w:tc>
        <w:tc>
          <w:tcPr>
            <w:tcW w:w="567" w:type="dxa"/>
          </w:tcPr>
          <w:p w14:paraId="217B0DDA" w14:textId="77777777" w:rsidR="002F2E5C" w:rsidRDefault="002F2E5C" w:rsidP="007755BB">
            <w:pPr>
              <w:jc w:val="both"/>
            </w:pPr>
            <w:r>
              <w:t>1/ZS</w:t>
            </w:r>
          </w:p>
        </w:tc>
        <w:tc>
          <w:tcPr>
            <w:tcW w:w="709" w:type="dxa"/>
          </w:tcPr>
          <w:p w14:paraId="08CF265C" w14:textId="77777777" w:rsidR="002F2E5C" w:rsidRDefault="002F2E5C" w:rsidP="007755BB">
            <w:pPr>
              <w:jc w:val="both"/>
            </w:pPr>
            <w:r>
              <w:t>ZT</w:t>
            </w:r>
          </w:p>
        </w:tc>
      </w:tr>
      <w:tr w:rsidR="002F2E5C" w14:paraId="76F790D6" w14:textId="77777777" w:rsidTr="007755BB">
        <w:tc>
          <w:tcPr>
            <w:tcW w:w="2585" w:type="dxa"/>
            <w:gridSpan w:val="2"/>
          </w:tcPr>
          <w:p w14:paraId="1825317E" w14:textId="77777777" w:rsidR="002F2E5C" w:rsidRPr="00EB180F" w:rsidRDefault="002F2E5C" w:rsidP="007755BB">
            <w:r>
              <w:t>Nástroje pro vývoj softwarových projektů</w:t>
            </w:r>
          </w:p>
        </w:tc>
        <w:tc>
          <w:tcPr>
            <w:tcW w:w="709" w:type="dxa"/>
            <w:gridSpan w:val="3"/>
          </w:tcPr>
          <w:p w14:paraId="65E879B3" w14:textId="77777777" w:rsidR="002F2E5C" w:rsidRDefault="002F2E5C" w:rsidP="007755BB">
            <w:pPr>
              <w:jc w:val="both"/>
            </w:pPr>
            <w:r>
              <w:t>15k</w:t>
            </w:r>
          </w:p>
        </w:tc>
        <w:tc>
          <w:tcPr>
            <w:tcW w:w="850" w:type="dxa"/>
            <w:gridSpan w:val="2"/>
          </w:tcPr>
          <w:p w14:paraId="2291BA72" w14:textId="77777777" w:rsidR="002F2E5C" w:rsidRDefault="002F2E5C" w:rsidP="007755BB">
            <w:pPr>
              <w:jc w:val="both"/>
            </w:pPr>
            <w:r>
              <w:t>z</w:t>
            </w:r>
          </w:p>
        </w:tc>
        <w:tc>
          <w:tcPr>
            <w:tcW w:w="709" w:type="dxa"/>
            <w:gridSpan w:val="2"/>
          </w:tcPr>
          <w:p w14:paraId="4BAA68E7" w14:textId="77777777" w:rsidR="002F2E5C" w:rsidRDefault="002F2E5C" w:rsidP="007755BB">
            <w:pPr>
              <w:jc w:val="center"/>
            </w:pPr>
            <w:r>
              <w:t>3</w:t>
            </w:r>
          </w:p>
        </w:tc>
        <w:tc>
          <w:tcPr>
            <w:tcW w:w="4394" w:type="dxa"/>
          </w:tcPr>
          <w:p w14:paraId="63873650" w14:textId="77777777" w:rsidR="002F2E5C" w:rsidRPr="003F0349" w:rsidRDefault="002F2E5C" w:rsidP="007755BB">
            <w:pPr>
              <w:jc w:val="both"/>
              <w:rPr>
                <w:rPrChange w:id="65" w:author="Jiří Vojtěšek" w:date="2018-11-25T22:07:00Z">
                  <w:rPr>
                    <w:b/>
                  </w:rPr>
                </w:rPrChange>
              </w:rPr>
            </w:pPr>
            <w:r w:rsidRPr="003F0349">
              <w:rPr>
                <w:rPrChange w:id="66" w:author="Jiří Vojtěšek" w:date="2018-11-25T22:07:00Z">
                  <w:rPr>
                    <w:b/>
                  </w:rPr>
                </w:rPrChange>
              </w:rPr>
              <w:t xml:space="preserve">Ing. Peter Janků </w:t>
            </w:r>
            <w:r w:rsidRPr="003F0349">
              <w:t>(100 % k)</w:t>
            </w:r>
          </w:p>
        </w:tc>
        <w:tc>
          <w:tcPr>
            <w:tcW w:w="567" w:type="dxa"/>
          </w:tcPr>
          <w:p w14:paraId="553B9771" w14:textId="77777777" w:rsidR="002F2E5C" w:rsidRDefault="002F2E5C" w:rsidP="007755BB">
            <w:pPr>
              <w:jc w:val="both"/>
            </w:pPr>
            <w:r>
              <w:t>1/LS</w:t>
            </w:r>
          </w:p>
        </w:tc>
        <w:tc>
          <w:tcPr>
            <w:tcW w:w="709" w:type="dxa"/>
          </w:tcPr>
          <w:p w14:paraId="6A2DB7F8" w14:textId="524915E8" w:rsidR="002F2E5C" w:rsidRDefault="00D20577" w:rsidP="007755BB">
            <w:pPr>
              <w:jc w:val="both"/>
            </w:pPr>
            <w:ins w:id="67" w:author="Zuzka" w:date="2018-11-12T23:37:00Z">
              <w:r>
                <w:t>-</w:t>
              </w:r>
            </w:ins>
            <w:del w:id="68" w:author="Zuzka" w:date="2018-11-12T23:37:00Z">
              <w:r w:rsidR="002F2E5C" w:rsidDel="00D20577">
                <w:delText>PZ</w:delText>
              </w:r>
            </w:del>
          </w:p>
        </w:tc>
      </w:tr>
      <w:tr w:rsidR="002F2E5C" w14:paraId="61FDDAC5" w14:textId="77777777" w:rsidTr="007755BB">
        <w:tc>
          <w:tcPr>
            <w:tcW w:w="2585" w:type="dxa"/>
            <w:gridSpan w:val="2"/>
          </w:tcPr>
          <w:p w14:paraId="127C6997" w14:textId="77777777" w:rsidR="002F2E5C" w:rsidRDefault="002F2E5C" w:rsidP="007755BB">
            <w:r w:rsidRPr="00370E3B">
              <w:t>Matematický seminář</w:t>
            </w:r>
          </w:p>
        </w:tc>
        <w:tc>
          <w:tcPr>
            <w:tcW w:w="709" w:type="dxa"/>
            <w:gridSpan w:val="3"/>
          </w:tcPr>
          <w:p w14:paraId="49EB8578" w14:textId="77777777" w:rsidR="002F2E5C" w:rsidRDefault="002F2E5C" w:rsidP="007755BB">
            <w:pPr>
              <w:jc w:val="both"/>
            </w:pPr>
            <w:r>
              <w:t>20k</w:t>
            </w:r>
          </w:p>
        </w:tc>
        <w:tc>
          <w:tcPr>
            <w:tcW w:w="850" w:type="dxa"/>
            <w:gridSpan w:val="2"/>
          </w:tcPr>
          <w:p w14:paraId="6B6C2E99" w14:textId="77777777" w:rsidR="002F2E5C" w:rsidRDefault="002F2E5C" w:rsidP="007755BB">
            <w:pPr>
              <w:jc w:val="both"/>
            </w:pPr>
            <w:r>
              <w:t>z, zk</w:t>
            </w:r>
          </w:p>
        </w:tc>
        <w:tc>
          <w:tcPr>
            <w:tcW w:w="709" w:type="dxa"/>
            <w:gridSpan w:val="2"/>
          </w:tcPr>
          <w:p w14:paraId="304493E7" w14:textId="77777777" w:rsidR="002F2E5C" w:rsidRDefault="002F2E5C" w:rsidP="007755BB">
            <w:pPr>
              <w:jc w:val="center"/>
            </w:pPr>
            <w:r>
              <w:t>6</w:t>
            </w:r>
          </w:p>
        </w:tc>
        <w:tc>
          <w:tcPr>
            <w:tcW w:w="4394" w:type="dxa"/>
          </w:tcPr>
          <w:p w14:paraId="51EAC32F" w14:textId="77777777" w:rsidR="002F2E5C" w:rsidRPr="00CA5FF7" w:rsidRDefault="002F2E5C" w:rsidP="007755BB">
            <w:pPr>
              <w:jc w:val="both"/>
            </w:pPr>
            <w:r w:rsidRPr="00CA5FF7">
              <w:t xml:space="preserve">Mgr. Lubomír Sedláček, Ph.D. </w:t>
            </w:r>
            <w:r>
              <w:t>(100 % k)</w:t>
            </w:r>
          </w:p>
        </w:tc>
        <w:tc>
          <w:tcPr>
            <w:tcW w:w="567" w:type="dxa"/>
          </w:tcPr>
          <w:p w14:paraId="364EB9BE" w14:textId="77777777" w:rsidR="002F2E5C" w:rsidRDefault="002F2E5C" w:rsidP="007755BB">
            <w:pPr>
              <w:jc w:val="both"/>
            </w:pPr>
            <w:r>
              <w:t>1/ZS</w:t>
            </w:r>
          </w:p>
        </w:tc>
        <w:tc>
          <w:tcPr>
            <w:tcW w:w="709" w:type="dxa"/>
          </w:tcPr>
          <w:p w14:paraId="0538756F" w14:textId="77777777" w:rsidR="002F2E5C" w:rsidRDefault="002F2E5C" w:rsidP="007755BB">
            <w:pPr>
              <w:jc w:val="both"/>
            </w:pPr>
            <w:r>
              <w:t>-</w:t>
            </w:r>
          </w:p>
        </w:tc>
      </w:tr>
      <w:tr w:rsidR="002F2E5C" w14:paraId="476C66B6" w14:textId="77777777" w:rsidTr="007755BB">
        <w:tc>
          <w:tcPr>
            <w:tcW w:w="2585" w:type="dxa"/>
            <w:gridSpan w:val="2"/>
          </w:tcPr>
          <w:p w14:paraId="62BEA14A" w14:textId="77777777" w:rsidR="002F2E5C" w:rsidRDefault="002F2E5C" w:rsidP="007755BB">
            <w:r w:rsidRPr="00370E3B">
              <w:t>Fyzikální seminář</w:t>
            </w:r>
          </w:p>
        </w:tc>
        <w:tc>
          <w:tcPr>
            <w:tcW w:w="709" w:type="dxa"/>
            <w:gridSpan w:val="3"/>
          </w:tcPr>
          <w:p w14:paraId="463E7909" w14:textId="77777777" w:rsidR="002F2E5C" w:rsidRDefault="002F2E5C" w:rsidP="007755BB">
            <w:pPr>
              <w:jc w:val="both"/>
            </w:pPr>
            <w:r>
              <w:t>16k</w:t>
            </w:r>
          </w:p>
        </w:tc>
        <w:tc>
          <w:tcPr>
            <w:tcW w:w="850" w:type="dxa"/>
            <w:gridSpan w:val="2"/>
          </w:tcPr>
          <w:p w14:paraId="65B63059" w14:textId="77777777" w:rsidR="002F2E5C" w:rsidRDefault="002F2E5C" w:rsidP="007755BB">
            <w:pPr>
              <w:jc w:val="both"/>
            </w:pPr>
            <w:r>
              <w:t>klz</w:t>
            </w:r>
          </w:p>
        </w:tc>
        <w:tc>
          <w:tcPr>
            <w:tcW w:w="709" w:type="dxa"/>
            <w:gridSpan w:val="2"/>
          </w:tcPr>
          <w:p w14:paraId="1969BD9F" w14:textId="77777777" w:rsidR="002F2E5C" w:rsidRDefault="002F2E5C" w:rsidP="007755BB">
            <w:pPr>
              <w:jc w:val="center"/>
            </w:pPr>
            <w:r>
              <w:t>4</w:t>
            </w:r>
          </w:p>
        </w:tc>
        <w:tc>
          <w:tcPr>
            <w:tcW w:w="4394" w:type="dxa"/>
          </w:tcPr>
          <w:p w14:paraId="089C36D6" w14:textId="77777777" w:rsidR="002F2E5C" w:rsidRPr="00CA5FF7" w:rsidRDefault="002F2E5C" w:rsidP="007755BB">
            <w:pPr>
              <w:jc w:val="both"/>
            </w:pPr>
            <w:r w:rsidRPr="00CA5FF7">
              <w:t xml:space="preserve">doc. RNDr. Vojtěch Křesálek, CSc. </w:t>
            </w:r>
            <w:r>
              <w:t>(100 % k)</w:t>
            </w:r>
          </w:p>
        </w:tc>
        <w:tc>
          <w:tcPr>
            <w:tcW w:w="567" w:type="dxa"/>
          </w:tcPr>
          <w:p w14:paraId="6BF05A73" w14:textId="77777777" w:rsidR="002F2E5C" w:rsidRDefault="002F2E5C" w:rsidP="007755BB">
            <w:pPr>
              <w:jc w:val="both"/>
            </w:pPr>
            <w:r>
              <w:t>1/ZS</w:t>
            </w:r>
          </w:p>
        </w:tc>
        <w:tc>
          <w:tcPr>
            <w:tcW w:w="709" w:type="dxa"/>
          </w:tcPr>
          <w:p w14:paraId="7ECADC25" w14:textId="77777777" w:rsidR="002F2E5C" w:rsidRDefault="002F2E5C" w:rsidP="007755BB">
            <w:pPr>
              <w:jc w:val="both"/>
            </w:pPr>
            <w:r>
              <w:t>-</w:t>
            </w:r>
          </w:p>
        </w:tc>
      </w:tr>
      <w:tr w:rsidR="002F2E5C" w14:paraId="28E85392" w14:textId="77777777" w:rsidTr="007755BB">
        <w:tc>
          <w:tcPr>
            <w:tcW w:w="2585" w:type="dxa"/>
            <w:gridSpan w:val="2"/>
          </w:tcPr>
          <w:p w14:paraId="24AD23EB" w14:textId="77777777" w:rsidR="002F2E5C" w:rsidRPr="00EB180F" w:rsidRDefault="002F2E5C" w:rsidP="007755BB">
            <w:r>
              <w:t>Softwarová podpora inženýrských výpočtů</w:t>
            </w:r>
          </w:p>
        </w:tc>
        <w:tc>
          <w:tcPr>
            <w:tcW w:w="709" w:type="dxa"/>
            <w:gridSpan w:val="3"/>
          </w:tcPr>
          <w:p w14:paraId="2147B302" w14:textId="77777777" w:rsidR="002F2E5C" w:rsidRDefault="002F2E5C" w:rsidP="007755BB">
            <w:pPr>
              <w:jc w:val="both"/>
            </w:pPr>
            <w:r>
              <w:t>16k</w:t>
            </w:r>
          </w:p>
        </w:tc>
        <w:tc>
          <w:tcPr>
            <w:tcW w:w="850" w:type="dxa"/>
            <w:gridSpan w:val="2"/>
          </w:tcPr>
          <w:p w14:paraId="56AB15E3" w14:textId="77777777" w:rsidR="002F2E5C" w:rsidRDefault="002F2E5C" w:rsidP="007755BB">
            <w:pPr>
              <w:jc w:val="both"/>
            </w:pPr>
            <w:r>
              <w:t>klz</w:t>
            </w:r>
          </w:p>
        </w:tc>
        <w:tc>
          <w:tcPr>
            <w:tcW w:w="709" w:type="dxa"/>
            <w:gridSpan w:val="2"/>
          </w:tcPr>
          <w:p w14:paraId="7C738E36" w14:textId="77777777" w:rsidR="002F2E5C" w:rsidRDefault="002F2E5C" w:rsidP="007755BB">
            <w:pPr>
              <w:jc w:val="center"/>
            </w:pPr>
            <w:r>
              <w:t>4</w:t>
            </w:r>
          </w:p>
        </w:tc>
        <w:tc>
          <w:tcPr>
            <w:tcW w:w="4394" w:type="dxa"/>
          </w:tcPr>
          <w:p w14:paraId="7823AB45" w14:textId="77777777" w:rsidR="002F2E5C" w:rsidRPr="00CA5FF7" w:rsidRDefault="002F2E5C" w:rsidP="007755BB">
            <w:pPr>
              <w:jc w:val="both"/>
            </w:pPr>
            <w:r w:rsidRPr="00CA5FF7">
              <w:t xml:space="preserve">Ing. Karel Perůtka, Ph.D. </w:t>
            </w:r>
            <w:r>
              <w:t>(100 % k)</w:t>
            </w:r>
          </w:p>
        </w:tc>
        <w:tc>
          <w:tcPr>
            <w:tcW w:w="567" w:type="dxa"/>
          </w:tcPr>
          <w:p w14:paraId="0B6E6770" w14:textId="77777777" w:rsidR="002F2E5C" w:rsidRDefault="002F2E5C" w:rsidP="007755BB">
            <w:pPr>
              <w:jc w:val="both"/>
            </w:pPr>
            <w:r>
              <w:t>1/ZS</w:t>
            </w:r>
          </w:p>
        </w:tc>
        <w:tc>
          <w:tcPr>
            <w:tcW w:w="709" w:type="dxa"/>
          </w:tcPr>
          <w:p w14:paraId="2582E06C" w14:textId="77777777" w:rsidR="002F2E5C" w:rsidRDefault="002F2E5C" w:rsidP="007755BB">
            <w:pPr>
              <w:jc w:val="both"/>
            </w:pPr>
            <w:r>
              <w:t>-</w:t>
            </w:r>
          </w:p>
        </w:tc>
      </w:tr>
      <w:tr w:rsidR="002F2E5C" w14:paraId="7555D57D" w14:textId="77777777" w:rsidTr="007755BB">
        <w:tc>
          <w:tcPr>
            <w:tcW w:w="2585" w:type="dxa"/>
            <w:gridSpan w:val="2"/>
          </w:tcPr>
          <w:p w14:paraId="73DAD4B0" w14:textId="77777777" w:rsidR="002F2E5C" w:rsidRPr="00EB180F" w:rsidRDefault="002F2E5C" w:rsidP="007755BB">
            <w:r w:rsidRPr="00EB180F">
              <w:t>Objektové programování a návrhové vzory</w:t>
            </w:r>
          </w:p>
        </w:tc>
        <w:tc>
          <w:tcPr>
            <w:tcW w:w="709" w:type="dxa"/>
            <w:gridSpan w:val="3"/>
          </w:tcPr>
          <w:p w14:paraId="2D1E5D2C" w14:textId="77777777" w:rsidR="002F2E5C" w:rsidRDefault="002F2E5C" w:rsidP="007755BB">
            <w:pPr>
              <w:jc w:val="both"/>
            </w:pPr>
            <w:r>
              <w:t>17k</w:t>
            </w:r>
          </w:p>
        </w:tc>
        <w:tc>
          <w:tcPr>
            <w:tcW w:w="850" w:type="dxa"/>
            <w:gridSpan w:val="2"/>
          </w:tcPr>
          <w:p w14:paraId="00E936EE" w14:textId="77777777" w:rsidR="002F2E5C" w:rsidRDefault="002F2E5C" w:rsidP="007755BB">
            <w:pPr>
              <w:jc w:val="both"/>
            </w:pPr>
            <w:r>
              <w:t>klz</w:t>
            </w:r>
          </w:p>
        </w:tc>
        <w:tc>
          <w:tcPr>
            <w:tcW w:w="709" w:type="dxa"/>
            <w:gridSpan w:val="2"/>
          </w:tcPr>
          <w:p w14:paraId="0DED090D" w14:textId="77777777" w:rsidR="002F2E5C" w:rsidRDefault="002F2E5C" w:rsidP="007755BB">
            <w:pPr>
              <w:jc w:val="center"/>
            </w:pPr>
            <w:r>
              <w:t>4</w:t>
            </w:r>
          </w:p>
        </w:tc>
        <w:tc>
          <w:tcPr>
            <w:tcW w:w="4394" w:type="dxa"/>
          </w:tcPr>
          <w:p w14:paraId="5981013A" w14:textId="77777777" w:rsidR="002F2E5C" w:rsidRPr="00A40C59" w:rsidRDefault="002F2E5C" w:rsidP="007755BB">
            <w:pPr>
              <w:jc w:val="both"/>
              <w:rPr>
                <w:b/>
              </w:rPr>
            </w:pPr>
            <w:r w:rsidRPr="00A40C59">
              <w:rPr>
                <w:b/>
              </w:rPr>
              <w:t xml:space="preserve">Ing. et Ing. Erik Král, Ph.D. </w:t>
            </w:r>
            <w:r w:rsidRPr="00050ED8">
              <w:t xml:space="preserve">(100 </w:t>
            </w:r>
            <w:r>
              <w:t>% k)</w:t>
            </w:r>
          </w:p>
        </w:tc>
        <w:tc>
          <w:tcPr>
            <w:tcW w:w="567" w:type="dxa"/>
          </w:tcPr>
          <w:p w14:paraId="4518FAAE" w14:textId="77777777" w:rsidR="002F2E5C" w:rsidRDefault="002F2E5C" w:rsidP="007755BB">
            <w:pPr>
              <w:jc w:val="both"/>
            </w:pPr>
            <w:r>
              <w:t>1/LS</w:t>
            </w:r>
          </w:p>
        </w:tc>
        <w:tc>
          <w:tcPr>
            <w:tcW w:w="709" w:type="dxa"/>
          </w:tcPr>
          <w:p w14:paraId="6A55B6E1" w14:textId="77777777" w:rsidR="002F2E5C" w:rsidRDefault="002F2E5C" w:rsidP="007755BB">
            <w:pPr>
              <w:jc w:val="both"/>
            </w:pPr>
            <w:r>
              <w:t>PZ</w:t>
            </w:r>
          </w:p>
        </w:tc>
      </w:tr>
      <w:tr w:rsidR="002F2E5C" w14:paraId="6B8B891C" w14:textId="77777777" w:rsidTr="007755BB">
        <w:tc>
          <w:tcPr>
            <w:tcW w:w="2585" w:type="dxa"/>
            <w:gridSpan w:val="2"/>
          </w:tcPr>
          <w:p w14:paraId="78EC10FF" w14:textId="77777777" w:rsidR="002F2E5C" w:rsidRPr="00EB180F" w:rsidRDefault="002F2E5C" w:rsidP="007755BB">
            <w:r w:rsidRPr="00B34B48">
              <w:t>Základy jazyka C</w:t>
            </w:r>
          </w:p>
        </w:tc>
        <w:tc>
          <w:tcPr>
            <w:tcW w:w="709" w:type="dxa"/>
            <w:gridSpan w:val="3"/>
          </w:tcPr>
          <w:p w14:paraId="1354F8C1" w14:textId="77777777" w:rsidR="002F2E5C" w:rsidRDefault="002F2E5C" w:rsidP="007755BB">
            <w:pPr>
              <w:jc w:val="both"/>
            </w:pPr>
            <w:r>
              <w:t>17k</w:t>
            </w:r>
          </w:p>
        </w:tc>
        <w:tc>
          <w:tcPr>
            <w:tcW w:w="850" w:type="dxa"/>
            <w:gridSpan w:val="2"/>
          </w:tcPr>
          <w:p w14:paraId="3DD7D02A" w14:textId="77777777" w:rsidR="002F2E5C" w:rsidRDefault="002F2E5C" w:rsidP="007755BB">
            <w:pPr>
              <w:jc w:val="both"/>
            </w:pPr>
            <w:r>
              <w:t>klz</w:t>
            </w:r>
          </w:p>
        </w:tc>
        <w:tc>
          <w:tcPr>
            <w:tcW w:w="709" w:type="dxa"/>
            <w:gridSpan w:val="2"/>
          </w:tcPr>
          <w:p w14:paraId="1B59C31C" w14:textId="77777777" w:rsidR="002F2E5C" w:rsidRDefault="002F2E5C" w:rsidP="007755BB">
            <w:pPr>
              <w:jc w:val="center"/>
            </w:pPr>
            <w:r>
              <w:t>4</w:t>
            </w:r>
          </w:p>
        </w:tc>
        <w:tc>
          <w:tcPr>
            <w:tcW w:w="4394" w:type="dxa"/>
          </w:tcPr>
          <w:p w14:paraId="5D9ED992" w14:textId="77777777" w:rsidR="002F2E5C" w:rsidRPr="00A40C59" w:rsidRDefault="002F2E5C" w:rsidP="007755BB">
            <w:pPr>
              <w:jc w:val="both"/>
              <w:rPr>
                <w:b/>
              </w:rPr>
            </w:pPr>
            <w:r w:rsidRPr="00A40C59">
              <w:rPr>
                <w:b/>
              </w:rPr>
              <w:t xml:space="preserve">Ing. Michal Bližňák, Ph.D. </w:t>
            </w:r>
            <w:r w:rsidRPr="00050ED8">
              <w:t xml:space="preserve">(100 </w:t>
            </w:r>
            <w:r>
              <w:t>% k)</w:t>
            </w:r>
          </w:p>
        </w:tc>
        <w:tc>
          <w:tcPr>
            <w:tcW w:w="567" w:type="dxa"/>
          </w:tcPr>
          <w:p w14:paraId="320D8C0F" w14:textId="77777777" w:rsidR="002F2E5C" w:rsidRDefault="002F2E5C" w:rsidP="007755BB">
            <w:pPr>
              <w:jc w:val="both"/>
            </w:pPr>
            <w:r>
              <w:t>1/LS</w:t>
            </w:r>
          </w:p>
        </w:tc>
        <w:tc>
          <w:tcPr>
            <w:tcW w:w="709" w:type="dxa"/>
          </w:tcPr>
          <w:p w14:paraId="4CC2E301" w14:textId="77777777" w:rsidR="002F2E5C" w:rsidRDefault="002F2E5C" w:rsidP="007755BB">
            <w:pPr>
              <w:jc w:val="both"/>
            </w:pPr>
            <w:r>
              <w:t>PZ</w:t>
            </w:r>
          </w:p>
        </w:tc>
      </w:tr>
      <w:tr w:rsidR="002F2E5C" w14:paraId="3437E5F7" w14:textId="77777777" w:rsidTr="007755BB">
        <w:tc>
          <w:tcPr>
            <w:tcW w:w="2585" w:type="dxa"/>
            <w:gridSpan w:val="2"/>
          </w:tcPr>
          <w:p w14:paraId="6317D8A7" w14:textId="77777777" w:rsidR="002F2E5C" w:rsidRDefault="002F2E5C" w:rsidP="007755BB">
            <w:r>
              <w:t>Moderní p</w:t>
            </w:r>
            <w:r w:rsidRPr="00EB180F">
              <w:t>očítačová grafika</w:t>
            </w:r>
          </w:p>
        </w:tc>
        <w:tc>
          <w:tcPr>
            <w:tcW w:w="709" w:type="dxa"/>
            <w:gridSpan w:val="3"/>
          </w:tcPr>
          <w:p w14:paraId="24DF64A6" w14:textId="77777777" w:rsidR="002F2E5C" w:rsidRDefault="002F2E5C" w:rsidP="007755BB">
            <w:pPr>
              <w:jc w:val="both"/>
            </w:pPr>
            <w:r>
              <w:t>15k</w:t>
            </w:r>
          </w:p>
        </w:tc>
        <w:tc>
          <w:tcPr>
            <w:tcW w:w="850" w:type="dxa"/>
            <w:gridSpan w:val="2"/>
          </w:tcPr>
          <w:p w14:paraId="2924EFF3" w14:textId="77777777" w:rsidR="002F2E5C" w:rsidRDefault="002F2E5C" w:rsidP="007755BB">
            <w:pPr>
              <w:jc w:val="both"/>
            </w:pPr>
            <w:r>
              <w:t>klz</w:t>
            </w:r>
          </w:p>
        </w:tc>
        <w:tc>
          <w:tcPr>
            <w:tcW w:w="709" w:type="dxa"/>
            <w:gridSpan w:val="2"/>
          </w:tcPr>
          <w:p w14:paraId="0916073C" w14:textId="77777777" w:rsidR="002F2E5C" w:rsidRDefault="002F2E5C" w:rsidP="007755BB">
            <w:pPr>
              <w:jc w:val="center"/>
            </w:pPr>
            <w:r>
              <w:t>4</w:t>
            </w:r>
          </w:p>
        </w:tc>
        <w:tc>
          <w:tcPr>
            <w:tcW w:w="4394" w:type="dxa"/>
          </w:tcPr>
          <w:p w14:paraId="2D2046FD" w14:textId="77777777" w:rsidR="002F2E5C" w:rsidRPr="00A40C59" w:rsidRDefault="002F2E5C" w:rsidP="007755BB">
            <w:pPr>
              <w:jc w:val="both"/>
              <w:rPr>
                <w:b/>
              </w:rPr>
            </w:pPr>
            <w:r w:rsidRPr="00A40C59">
              <w:rPr>
                <w:b/>
              </w:rPr>
              <w:t xml:space="preserve">Ing. Pavel Pokorný, Ph.D. </w:t>
            </w:r>
            <w:r w:rsidRPr="00050ED8">
              <w:t xml:space="preserve">(100 </w:t>
            </w:r>
            <w:r>
              <w:t>% k)</w:t>
            </w:r>
          </w:p>
        </w:tc>
        <w:tc>
          <w:tcPr>
            <w:tcW w:w="567" w:type="dxa"/>
          </w:tcPr>
          <w:p w14:paraId="4A50289C" w14:textId="77777777" w:rsidR="002F2E5C" w:rsidRDefault="002F2E5C" w:rsidP="007755BB">
            <w:pPr>
              <w:jc w:val="both"/>
            </w:pPr>
            <w:r>
              <w:t>1/ZS</w:t>
            </w:r>
          </w:p>
        </w:tc>
        <w:tc>
          <w:tcPr>
            <w:tcW w:w="709" w:type="dxa"/>
          </w:tcPr>
          <w:p w14:paraId="0032B434" w14:textId="77777777" w:rsidR="002F2E5C" w:rsidRDefault="002F2E5C" w:rsidP="007755BB">
            <w:pPr>
              <w:jc w:val="both"/>
            </w:pPr>
            <w:r>
              <w:t>PZ</w:t>
            </w:r>
          </w:p>
        </w:tc>
      </w:tr>
      <w:tr w:rsidR="002F2E5C" w14:paraId="3E657946" w14:textId="77777777" w:rsidTr="007755BB">
        <w:tc>
          <w:tcPr>
            <w:tcW w:w="2585" w:type="dxa"/>
            <w:gridSpan w:val="2"/>
          </w:tcPr>
          <w:p w14:paraId="5F7DFB9D" w14:textId="77777777" w:rsidR="002F2E5C" w:rsidRPr="00EB180F" w:rsidRDefault="002F2E5C" w:rsidP="007755BB">
            <w:r w:rsidRPr="00EB180F">
              <w:t>Teorie přenosu informace</w:t>
            </w:r>
          </w:p>
        </w:tc>
        <w:tc>
          <w:tcPr>
            <w:tcW w:w="709" w:type="dxa"/>
            <w:gridSpan w:val="3"/>
          </w:tcPr>
          <w:p w14:paraId="7F2A97D0" w14:textId="77777777" w:rsidR="002F2E5C" w:rsidRDefault="002F2E5C" w:rsidP="007755BB">
            <w:pPr>
              <w:jc w:val="both"/>
            </w:pPr>
            <w:r>
              <w:t>18k</w:t>
            </w:r>
          </w:p>
        </w:tc>
        <w:tc>
          <w:tcPr>
            <w:tcW w:w="850" w:type="dxa"/>
            <w:gridSpan w:val="2"/>
          </w:tcPr>
          <w:p w14:paraId="200F0857" w14:textId="77777777" w:rsidR="002F2E5C" w:rsidRDefault="002F2E5C" w:rsidP="007755BB">
            <w:pPr>
              <w:jc w:val="both"/>
            </w:pPr>
            <w:r>
              <w:t>z, zk</w:t>
            </w:r>
          </w:p>
        </w:tc>
        <w:tc>
          <w:tcPr>
            <w:tcW w:w="709" w:type="dxa"/>
            <w:gridSpan w:val="2"/>
          </w:tcPr>
          <w:p w14:paraId="7BBFBC28" w14:textId="77777777" w:rsidR="002F2E5C" w:rsidRDefault="002F2E5C" w:rsidP="007755BB">
            <w:pPr>
              <w:jc w:val="center"/>
            </w:pPr>
            <w:r>
              <w:t>5</w:t>
            </w:r>
          </w:p>
        </w:tc>
        <w:tc>
          <w:tcPr>
            <w:tcW w:w="4394" w:type="dxa"/>
          </w:tcPr>
          <w:p w14:paraId="05A24079" w14:textId="77777777" w:rsidR="002F2E5C" w:rsidRPr="00A40C59" w:rsidRDefault="002F2E5C" w:rsidP="007755BB">
            <w:pPr>
              <w:jc w:val="both"/>
              <w:rPr>
                <w:b/>
              </w:rPr>
            </w:pPr>
            <w:r w:rsidRPr="00A40C59">
              <w:rPr>
                <w:b/>
              </w:rPr>
              <w:t xml:space="preserve">doc. Ing. Bc. Bronislav Chramcov, Ph.D. </w:t>
            </w:r>
            <w:r w:rsidRPr="00050ED8">
              <w:t xml:space="preserve">(100 </w:t>
            </w:r>
            <w:r>
              <w:t>% k)</w:t>
            </w:r>
          </w:p>
        </w:tc>
        <w:tc>
          <w:tcPr>
            <w:tcW w:w="567" w:type="dxa"/>
          </w:tcPr>
          <w:p w14:paraId="3C9011D6" w14:textId="77777777" w:rsidR="002F2E5C" w:rsidRDefault="002F2E5C" w:rsidP="007755BB">
            <w:pPr>
              <w:jc w:val="both"/>
            </w:pPr>
            <w:r>
              <w:t>1/LS</w:t>
            </w:r>
          </w:p>
        </w:tc>
        <w:tc>
          <w:tcPr>
            <w:tcW w:w="709" w:type="dxa"/>
          </w:tcPr>
          <w:p w14:paraId="7E091B33" w14:textId="77777777" w:rsidR="002F2E5C" w:rsidRDefault="002F2E5C" w:rsidP="007755BB">
            <w:pPr>
              <w:jc w:val="both"/>
            </w:pPr>
            <w:r>
              <w:t>ZT</w:t>
            </w:r>
          </w:p>
        </w:tc>
      </w:tr>
      <w:tr w:rsidR="002F2E5C" w14:paraId="7C6B6EFD" w14:textId="77777777" w:rsidTr="007755BB">
        <w:tc>
          <w:tcPr>
            <w:tcW w:w="2585" w:type="dxa"/>
            <w:gridSpan w:val="2"/>
          </w:tcPr>
          <w:p w14:paraId="55EA551C" w14:textId="77777777" w:rsidR="002F2E5C" w:rsidRPr="00EB180F" w:rsidRDefault="002F2E5C" w:rsidP="007755BB">
            <w:r w:rsidRPr="00B34B48">
              <w:t>Architektura počítačů</w:t>
            </w:r>
          </w:p>
        </w:tc>
        <w:tc>
          <w:tcPr>
            <w:tcW w:w="709" w:type="dxa"/>
            <w:gridSpan w:val="3"/>
          </w:tcPr>
          <w:p w14:paraId="19CFF57B" w14:textId="77777777" w:rsidR="002F2E5C" w:rsidRDefault="002F2E5C" w:rsidP="007755BB">
            <w:pPr>
              <w:jc w:val="both"/>
            </w:pPr>
            <w:r>
              <w:t>17k</w:t>
            </w:r>
          </w:p>
        </w:tc>
        <w:tc>
          <w:tcPr>
            <w:tcW w:w="850" w:type="dxa"/>
            <w:gridSpan w:val="2"/>
          </w:tcPr>
          <w:p w14:paraId="5A092F26" w14:textId="77777777" w:rsidR="002F2E5C" w:rsidRDefault="002F2E5C" w:rsidP="007755BB">
            <w:pPr>
              <w:jc w:val="both"/>
            </w:pPr>
            <w:r>
              <w:t>z, zk</w:t>
            </w:r>
          </w:p>
        </w:tc>
        <w:tc>
          <w:tcPr>
            <w:tcW w:w="709" w:type="dxa"/>
            <w:gridSpan w:val="2"/>
          </w:tcPr>
          <w:p w14:paraId="2D6298E0" w14:textId="77777777" w:rsidR="002F2E5C" w:rsidRDefault="002F2E5C" w:rsidP="007755BB">
            <w:pPr>
              <w:jc w:val="center"/>
            </w:pPr>
            <w:r>
              <w:t>5</w:t>
            </w:r>
          </w:p>
        </w:tc>
        <w:tc>
          <w:tcPr>
            <w:tcW w:w="4394" w:type="dxa"/>
          </w:tcPr>
          <w:p w14:paraId="3A8F9B92" w14:textId="77777777" w:rsidR="002F2E5C" w:rsidRPr="00A40C59" w:rsidRDefault="002F2E5C" w:rsidP="007755BB">
            <w:pPr>
              <w:jc w:val="both"/>
              <w:rPr>
                <w:b/>
              </w:rPr>
            </w:pPr>
            <w:r w:rsidRPr="00A40C59">
              <w:rPr>
                <w:b/>
              </w:rPr>
              <w:t xml:space="preserve">doc. Ing. Martin Sysel, Ph.D. </w:t>
            </w:r>
            <w:r w:rsidRPr="00050ED8">
              <w:t xml:space="preserve">(100 </w:t>
            </w:r>
            <w:r>
              <w:t>% k)</w:t>
            </w:r>
          </w:p>
        </w:tc>
        <w:tc>
          <w:tcPr>
            <w:tcW w:w="567" w:type="dxa"/>
          </w:tcPr>
          <w:p w14:paraId="325013D8" w14:textId="77777777" w:rsidR="002F2E5C" w:rsidRDefault="002F2E5C" w:rsidP="007755BB">
            <w:pPr>
              <w:jc w:val="both"/>
            </w:pPr>
            <w:r>
              <w:t>1/LS</w:t>
            </w:r>
          </w:p>
        </w:tc>
        <w:tc>
          <w:tcPr>
            <w:tcW w:w="709" w:type="dxa"/>
          </w:tcPr>
          <w:p w14:paraId="45161D36" w14:textId="77777777" w:rsidR="002F2E5C" w:rsidRDefault="002F2E5C" w:rsidP="007755BB">
            <w:pPr>
              <w:jc w:val="both"/>
            </w:pPr>
            <w:r>
              <w:t>PZ</w:t>
            </w:r>
          </w:p>
        </w:tc>
      </w:tr>
      <w:tr w:rsidR="002F2E5C" w14:paraId="62BEBD06" w14:textId="77777777" w:rsidTr="007755BB">
        <w:tc>
          <w:tcPr>
            <w:tcW w:w="2585" w:type="dxa"/>
            <w:gridSpan w:val="2"/>
          </w:tcPr>
          <w:p w14:paraId="408DDFF7" w14:textId="77777777" w:rsidR="002F2E5C" w:rsidRDefault="002F2E5C" w:rsidP="007755BB">
            <w:r w:rsidRPr="00EB180F">
              <w:t>Matematická analýza</w:t>
            </w:r>
          </w:p>
        </w:tc>
        <w:tc>
          <w:tcPr>
            <w:tcW w:w="709" w:type="dxa"/>
            <w:gridSpan w:val="3"/>
          </w:tcPr>
          <w:p w14:paraId="1DD5CA8B" w14:textId="77777777" w:rsidR="002F2E5C" w:rsidRDefault="002F2E5C" w:rsidP="007755BB">
            <w:pPr>
              <w:jc w:val="both"/>
            </w:pPr>
            <w:r>
              <w:t>20k</w:t>
            </w:r>
          </w:p>
        </w:tc>
        <w:tc>
          <w:tcPr>
            <w:tcW w:w="850" w:type="dxa"/>
            <w:gridSpan w:val="2"/>
          </w:tcPr>
          <w:p w14:paraId="2DC7F8BC" w14:textId="77777777" w:rsidR="002F2E5C" w:rsidRDefault="002F2E5C" w:rsidP="007755BB">
            <w:pPr>
              <w:jc w:val="both"/>
            </w:pPr>
            <w:r>
              <w:t>z, zk</w:t>
            </w:r>
          </w:p>
        </w:tc>
        <w:tc>
          <w:tcPr>
            <w:tcW w:w="709" w:type="dxa"/>
            <w:gridSpan w:val="2"/>
          </w:tcPr>
          <w:p w14:paraId="6B9E0DA6" w14:textId="77777777" w:rsidR="002F2E5C" w:rsidRDefault="002F2E5C" w:rsidP="007755BB">
            <w:pPr>
              <w:jc w:val="center"/>
            </w:pPr>
            <w:r>
              <w:t>6</w:t>
            </w:r>
          </w:p>
        </w:tc>
        <w:tc>
          <w:tcPr>
            <w:tcW w:w="4394" w:type="dxa"/>
          </w:tcPr>
          <w:p w14:paraId="297E92D7" w14:textId="77777777" w:rsidR="002F2E5C" w:rsidRPr="00CA5FF7" w:rsidRDefault="002F2E5C" w:rsidP="007755BB">
            <w:pPr>
              <w:jc w:val="both"/>
            </w:pPr>
            <w:r w:rsidRPr="00CA5FF7">
              <w:t xml:space="preserve">Mgr. Lubomír Sedláček, Ph.D. </w:t>
            </w:r>
            <w:r>
              <w:t>(100 % k)</w:t>
            </w:r>
          </w:p>
        </w:tc>
        <w:tc>
          <w:tcPr>
            <w:tcW w:w="567" w:type="dxa"/>
          </w:tcPr>
          <w:p w14:paraId="77D40D8E" w14:textId="77777777" w:rsidR="002F2E5C" w:rsidRDefault="002F2E5C" w:rsidP="007755BB">
            <w:pPr>
              <w:jc w:val="both"/>
            </w:pPr>
            <w:r>
              <w:t>1/LS</w:t>
            </w:r>
          </w:p>
        </w:tc>
        <w:tc>
          <w:tcPr>
            <w:tcW w:w="709" w:type="dxa"/>
          </w:tcPr>
          <w:p w14:paraId="1D18FD6B" w14:textId="77777777" w:rsidR="002F2E5C" w:rsidRDefault="002F2E5C" w:rsidP="007755BB">
            <w:pPr>
              <w:jc w:val="both"/>
            </w:pPr>
            <w:r>
              <w:t>-</w:t>
            </w:r>
          </w:p>
        </w:tc>
      </w:tr>
      <w:tr w:rsidR="002F2E5C" w14:paraId="39108183" w14:textId="77777777" w:rsidTr="007755BB">
        <w:tc>
          <w:tcPr>
            <w:tcW w:w="2585" w:type="dxa"/>
            <w:gridSpan w:val="2"/>
          </w:tcPr>
          <w:p w14:paraId="4A667023" w14:textId="77777777" w:rsidR="002F2E5C" w:rsidRDefault="002F2E5C" w:rsidP="007755BB">
            <w:r w:rsidRPr="00AC2B8A">
              <w:t>Aplikační frameworky</w:t>
            </w:r>
          </w:p>
        </w:tc>
        <w:tc>
          <w:tcPr>
            <w:tcW w:w="709" w:type="dxa"/>
            <w:gridSpan w:val="3"/>
          </w:tcPr>
          <w:p w14:paraId="56E8CA34" w14:textId="77777777" w:rsidR="002F2E5C" w:rsidRDefault="002F2E5C" w:rsidP="007755BB">
            <w:pPr>
              <w:jc w:val="both"/>
            </w:pPr>
            <w:r>
              <w:t>20k</w:t>
            </w:r>
          </w:p>
        </w:tc>
        <w:tc>
          <w:tcPr>
            <w:tcW w:w="850" w:type="dxa"/>
            <w:gridSpan w:val="2"/>
          </w:tcPr>
          <w:p w14:paraId="3BA1FE6A" w14:textId="77777777" w:rsidR="002F2E5C" w:rsidRDefault="002F2E5C" w:rsidP="007755BB">
            <w:pPr>
              <w:jc w:val="both"/>
            </w:pPr>
            <w:r>
              <w:t>klz</w:t>
            </w:r>
          </w:p>
        </w:tc>
        <w:tc>
          <w:tcPr>
            <w:tcW w:w="709" w:type="dxa"/>
            <w:gridSpan w:val="2"/>
          </w:tcPr>
          <w:p w14:paraId="50A9F3F6" w14:textId="77777777" w:rsidR="002F2E5C" w:rsidRDefault="002F2E5C" w:rsidP="007755BB">
            <w:pPr>
              <w:jc w:val="center"/>
            </w:pPr>
            <w:r>
              <w:t>5</w:t>
            </w:r>
          </w:p>
        </w:tc>
        <w:tc>
          <w:tcPr>
            <w:tcW w:w="4394" w:type="dxa"/>
          </w:tcPr>
          <w:p w14:paraId="2300FAD6" w14:textId="77777777" w:rsidR="002F2E5C" w:rsidRDefault="002F2E5C" w:rsidP="007755BB">
            <w:pPr>
              <w:jc w:val="both"/>
            </w:pPr>
            <w:r w:rsidRPr="00BB64EF">
              <w:rPr>
                <w:b/>
              </w:rPr>
              <w:t xml:space="preserve">Ing. et Ing. Erik Král, Ph.D. </w:t>
            </w:r>
            <w:r w:rsidRPr="00050ED8">
              <w:t xml:space="preserve">(100 </w:t>
            </w:r>
            <w:r>
              <w:t>% k)</w:t>
            </w:r>
          </w:p>
        </w:tc>
        <w:tc>
          <w:tcPr>
            <w:tcW w:w="567" w:type="dxa"/>
          </w:tcPr>
          <w:p w14:paraId="77A3AEBE" w14:textId="77777777" w:rsidR="002F2E5C" w:rsidRDefault="002F2E5C" w:rsidP="007755BB">
            <w:pPr>
              <w:jc w:val="both"/>
            </w:pPr>
            <w:r>
              <w:t>2/ZS</w:t>
            </w:r>
          </w:p>
        </w:tc>
        <w:tc>
          <w:tcPr>
            <w:tcW w:w="709" w:type="dxa"/>
          </w:tcPr>
          <w:p w14:paraId="5D73A868" w14:textId="77777777" w:rsidR="002F2E5C" w:rsidRDefault="002F2E5C" w:rsidP="007755BB">
            <w:pPr>
              <w:jc w:val="both"/>
            </w:pPr>
            <w:r>
              <w:t>PZ</w:t>
            </w:r>
          </w:p>
        </w:tc>
      </w:tr>
      <w:tr w:rsidR="002F2E5C" w14:paraId="004C3CE1" w14:textId="77777777" w:rsidTr="007755BB">
        <w:tc>
          <w:tcPr>
            <w:tcW w:w="2585" w:type="dxa"/>
            <w:gridSpan w:val="2"/>
          </w:tcPr>
          <w:p w14:paraId="49454F5D" w14:textId="77777777" w:rsidR="002F2E5C" w:rsidRDefault="002F2E5C" w:rsidP="007755BB">
            <w:r w:rsidRPr="00AC2B8A">
              <w:t>Operační systémy</w:t>
            </w:r>
          </w:p>
        </w:tc>
        <w:tc>
          <w:tcPr>
            <w:tcW w:w="709" w:type="dxa"/>
            <w:gridSpan w:val="3"/>
          </w:tcPr>
          <w:p w14:paraId="03027549" w14:textId="77777777" w:rsidR="002F2E5C" w:rsidRDefault="002F2E5C" w:rsidP="007755BB">
            <w:pPr>
              <w:jc w:val="both"/>
            </w:pPr>
            <w:r>
              <w:t>22k</w:t>
            </w:r>
          </w:p>
        </w:tc>
        <w:tc>
          <w:tcPr>
            <w:tcW w:w="850" w:type="dxa"/>
            <w:gridSpan w:val="2"/>
          </w:tcPr>
          <w:p w14:paraId="105A2479" w14:textId="77777777" w:rsidR="002F2E5C" w:rsidRDefault="002F2E5C" w:rsidP="007755BB">
            <w:pPr>
              <w:jc w:val="both"/>
            </w:pPr>
            <w:r>
              <w:t>z, zk</w:t>
            </w:r>
          </w:p>
        </w:tc>
        <w:tc>
          <w:tcPr>
            <w:tcW w:w="709" w:type="dxa"/>
            <w:gridSpan w:val="2"/>
          </w:tcPr>
          <w:p w14:paraId="6D35FD37" w14:textId="77777777" w:rsidR="002F2E5C" w:rsidRDefault="002F2E5C" w:rsidP="007755BB">
            <w:pPr>
              <w:jc w:val="center"/>
            </w:pPr>
            <w:r>
              <w:t>5</w:t>
            </w:r>
          </w:p>
        </w:tc>
        <w:tc>
          <w:tcPr>
            <w:tcW w:w="4394" w:type="dxa"/>
          </w:tcPr>
          <w:p w14:paraId="4B400DDB" w14:textId="77777777" w:rsidR="002F2E5C" w:rsidRDefault="002F2E5C" w:rsidP="007755BB">
            <w:pPr>
              <w:jc w:val="both"/>
            </w:pPr>
            <w:r w:rsidRPr="00BB64EF">
              <w:rPr>
                <w:b/>
              </w:rPr>
              <w:t xml:space="preserve">doc. Ing. Martin Sysel, Ph.D. </w:t>
            </w:r>
            <w:r w:rsidRPr="00050ED8">
              <w:t xml:space="preserve">(100 </w:t>
            </w:r>
            <w:r>
              <w:t>% k)</w:t>
            </w:r>
          </w:p>
        </w:tc>
        <w:tc>
          <w:tcPr>
            <w:tcW w:w="567" w:type="dxa"/>
          </w:tcPr>
          <w:p w14:paraId="73607388" w14:textId="77777777" w:rsidR="002F2E5C" w:rsidRDefault="002F2E5C" w:rsidP="007755BB">
            <w:pPr>
              <w:jc w:val="both"/>
            </w:pPr>
            <w:r>
              <w:t>2/ZS</w:t>
            </w:r>
          </w:p>
        </w:tc>
        <w:tc>
          <w:tcPr>
            <w:tcW w:w="709" w:type="dxa"/>
          </w:tcPr>
          <w:p w14:paraId="563D149A" w14:textId="77777777" w:rsidR="002F2E5C" w:rsidRDefault="002F2E5C" w:rsidP="007755BB">
            <w:pPr>
              <w:jc w:val="both"/>
            </w:pPr>
            <w:r>
              <w:t>PZ</w:t>
            </w:r>
          </w:p>
        </w:tc>
      </w:tr>
      <w:tr w:rsidR="002F2E5C" w14:paraId="6663BE46" w14:textId="77777777" w:rsidTr="007755BB">
        <w:tc>
          <w:tcPr>
            <w:tcW w:w="2585" w:type="dxa"/>
            <w:gridSpan w:val="2"/>
          </w:tcPr>
          <w:p w14:paraId="07C82A8E" w14:textId="77777777" w:rsidR="002F2E5C" w:rsidRDefault="002F2E5C" w:rsidP="007755BB">
            <w:r w:rsidRPr="00AC2B8A">
              <w:t>Teoretická informatika</w:t>
            </w:r>
          </w:p>
        </w:tc>
        <w:tc>
          <w:tcPr>
            <w:tcW w:w="709" w:type="dxa"/>
            <w:gridSpan w:val="3"/>
          </w:tcPr>
          <w:p w14:paraId="25154083" w14:textId="77777777" w:rsidR="002F2E5C" w:rsidRDefault="002F2E5C" w:rsidP="007755BB">
            <w:pPr>
              <w:jc w:val="both"/>
            </w:pPr>
            <w:r>
              <w:t>22k</w:t>
            </w:r>
          </w:p>
        </w:tc>
        <w:tc>
          <w:tcPr>
            <w:tcW w:w="850" w:type="dxa"/>
            <w:gridSpan w:val="2"/>
          </w:tcPr>
          <w:p w14:paraId="3B58A8EA" w14:textId="77777777" w:rsidR="002F2E5C" w:rsidRDefault="002F2E5C" w:rsidP="007755BB">
            <w:pPr>
              <w:jc w:val="both"/>
            </w:pPr>
            <w:r>
              <w:t>z, zk</w:t>
            </w:r>
          </w:p>
        </w:tc>
        <w:tc>
          <w:tcPr>
            <w:tcW w:w="709" w:type="dxa"/>
            <w:gridSpan w:val="2"/>
          </w:tcPr>
          <w:p w14:paraId="5354E09A" w14:textId="77777777" w:rsidR="002F2E5C" w:rsidRDefault="002F2E5C" w:rsidP="007755BB">
            <w:pPr>
              <w:jc w:val="center"/>
            </w:pPr>
            <w:r>
              <w:t>6</w:t>
            </w:r>
          </w:p>
        </w:tc>
        <w:tc>
          <w:tcPr>
            <w:tcW w:w="4394" w:type="dxa"/>
          </w:tcPr>
          <w:p w14:paraId="7A394FF4" w14:textId="77777777" w:rsidR="002F2E5C" w:rsidRDefault="002F2E5C" w:rsidP="007755BB">
            <w:pPr>
              <w:jc w:val="both"/>
            </w:pPr>
            <w:r w:rsidRPr="00BB64EF">
              <w:rPr>
                <w:b/>
              </w:rPr>
              <w:t xml:space="preserve">doc. Ing. Roman Šenkeřík, Ph.D. </w:t>
            </w:r>
            <w:r w:rsidRPr="00050ED8">
              <w:t xml:space="preserve">(100 </w:t>
            </w:r>
            <w:r>
              <w:t>% k)</w:t>
            </w:r>
          </w:p>
        </w:tc>
        <w:tc>
          <w:tcPr>
            <w:tcW w:w="567" w:type="dxa"/>
          </w:tcPr>
          <w:p w14:paraId="03BD45F2" w14:textId="77777777" w:rsidR="002F2E5C" w:rsidRDefault="002F2E5C" w:rsidP="007755BB">
            <w:pPr>
              <w:jc w:val="both"/>
            </w:pPr>
            <w:r>
              <w:t>2/ZS</w:t>
            </w:r>
          </w:p>
        </w:tc>
        <w:tc>
          <w:tcPr>
            <w:tcW w:w="709" w:type="dxa"/>
          </w:tcPr>
          <w:p w14:paraId="0F310399" w14:textId="77777777" w:rsidR="002F2E5C" w:rsidRDefault="002F2E5C" w:rsidP="007755BB">
            <w:pPr>
              <w:jc w:val="both"/>
            </w:pPr>
            <w:r>
              <w:t>ZT</w:t>
            </w:r>
          </w:p>
        </w:tc>
      </w:tr>
      <w:tr w:rsidR="002F2E5C" w14:paraId="18AA18F9" w14:textId="77777777" w:rsidTr="007755BB">
        <w:tc>
          <w:tcPr>
            <w:tcW w:w="2585" w:type="dxa"/>
            <w:gridSpan w:val="2"/>
          </w:tcPr>
          <w:p w14:paraId="1B877E64" w14:textId="77777777" w:rsidR="002F2E5C" w:rsidRPr="00B34B48" w:rsidRDefault="002F2E5C" w:rsidP="007755BB">
            <w:r w:rsidRPr="00AC2B8A">
              <w:t>Kryptologie</w:t>
            </w:r>
          </w:p>
        </w:tc>
        <w:tc>
          <w:tcPr>
            <w:tcW w:w="709" w:type="dxa"/>
            <w:gridSpan w:val="3"/>
          </w:tcPr>
          <w:p w14:paraId="38087894" w14:textId="77777777" w:rsidR="002F2E5C" w:rsidRDefault="002F2E5C" w:rsidP="007755BB">
            <w:pPr>
              <w:jc w:val="both"/>
            </w:pPr>
            <w:r>
              <w:t>22k</w:t>
            </w:r>
          </w:p>
        </w:tc>
        <w:tc>
          <w:tcPr>
            <w:tcW w:w="850" w:type="dxa"/>
            <w:gridSpan w:val="2"/>
          </w:tcPr>
          <w:p w14:paraId="38068CB9" w14:textId="77777777" w:rsidR="002F2E5C" w:rsidRDefault="002F2E5C" w:rsidP="007755BB">
            <w:pPr>
              <w:jc w:val="both"/>
            </w:pPr>
            <w:r>
              <w:t>z, zk</w:t>
            </w:r>
          </w:p>
        </w:tc>
        <w:tc>
          <w:tcPr>
            <w:tcW w:w="709" w:type="dxa"/>
            <w:gridSpan w:val="2"/>
          </w:tcPr>
          <w:p w14:paraId="6E516F91" w14:textId="77777777" w:rsidR="002F2E5C" w:rsidRDefault="002F2E5C" w:rsidP="007755BB">
            <w:pPr>
              <w:jc w:val="center"/>
            </w:pPr>
            <w:r>
              <w:t>6</w:t>
            </w:r>
          </w:p>
        </w:tc>
        <w:tc>
          <w:tcPr>
            <w:tcW w:w="4394" w:type="dxa"/>
          </w:tcPr>
          <w:p w14:paraId="45321020" w14:textId="77777777" w:rsidR="002F2E5C" w:rsidRPr="00AC2B8A" w:rsidRDefault="002F2E5C" w:rsidP="007755BB">
            <w:pPr>
              <w:jc w:val="both"/>
            </w:pPr>
            <w:r w:rsidRPr="00BB64EF">
              <w:rPr>
                <w:b/>
              </w:rPr>
              <w:t xml:space="preserve">doc. Ing. Roman Šenkeřík, Ph.D. </w:t>
            </w:r>
            <w:r w:rsidRPr="00050ED8">
              <w:t xml:space="preserve">(100 </w:t>
            </w:r>
            <w:r>
              <w:t>% k)</w:t>
            </w:r>
          </w:p>
        </w:tc>
        <w:tc>
          <w:tcPr>
            <w:tcW w:w="567" w:type="dxa"/>
          </w:tcPr>
          <w:p w14:paraId="2CA17E9B" w14:textId="77777777" w:rsidR="002F2E5C" w:rsidRDefault="002F2E5C" w:rsidP="007755BB">
            <w:pPr>
              <w:jc w:val="both"/>
            </w:pPr>
            <w:r>
              <w:t>2/ZS</w:t>
            </w:r>
          </w:p>
        </w:tc>
        <w:tc>
          <w:tcPr>
            <w:tcW w:w="709" w:type="dxa"/>
          </w:tcPr>
          <w:p w14:paraId="4A82D820" w14:textId="77777777" w:rsidR="002F2E5C" w:rsidRDefault="002F2E5C" w:rsidP="007755BB">
            <w:pPr>
              <w:jc w:val="both"/>
            </w:pPr>
            <w:r>
              <w:t>ZT</w:t>
            </w:r>
          </w:p>
        </w:tc>
      </w:tr>
      <w:tr w:rsidR="002F2E5C" w14:paraId="6B7CD864" w14:textId="77777777" w:rsidTr="007755BB">
        <w:tc>
          <w:tcPr>
            <w:tcW w:w="2585" w:type="dxa"/>
            <w:gridSpan w:val="2"/>
          </w:tcPr>
          <w:p w14:paraId="508CB7A9" w14:textId="77777777" w:rsidR="002F2E5C" w:rsidRPr="00AC2B8A" w:rsidRDefault="002F2E5C" w:rsidP="007755BB">
            <w:r w:rsidRPr="00AC2B8A">
              <w:t>Elektromagnetické jevy v informatice</w:t>
            </w:r>
          </w:p>
        </w:tc>
        <w:tc>
          <w:tcPr>
            <w:tcW w:w="709" w:type="dxa"/>
            <w:gridSpan w:val="3"/>
          </w:tcPr>
          <w:p w14:paraId="416EB8DE" w14:textId="77777777" w:rsidR="002F2E5C" w:rsidRDefault="002F2E5C" w:rsidP="007755BB">
            <w:pPr>
              <w:jc w:val="both"/>
            </w:pPr>
            <w:r>
              <w:t>20k</w:t>
            </w:r>
          </w:p>
        </w:tc>
        <w:tc>
          <w:tcPr>
            <w:tcW w:w="850" w:type="dxa"/>
            <w:gridSpan w:val="2"/>
          </w:tcPr>
          <w:p w14:paraId="4FB6FAC2" w14:textId="77777777" w:rsidR="002F2E5C" w:rsidRDefault="002F2E5C" w:rsidP="007755BB">
            <w:pPr>
              <w:jc w:val="both"/>
            </w:pPr>
            <w:r>
              <w:t>z, zk</w:t>
            </w:r>
          </w:p>
        </w:tc>
        <w:tc>
          <w:tcPr>
            <w:tcW w:w="709" w:type="dxa"/>
            <w:gridSpan w:val="2"/>
          </w:tcPr>
          <w:p w14:paraId="39BEC3B6" w14:textId="77777777" w:rsidR="002F2E5C" w:rsidRDefault="002F2E5C" w:rsidP="007755BB">
            <w:pPr>
              <w:jc w:val="center"/>
            </w:pPr>
            <w:r>
              <w:t>6</w:t>
            </w:r>
          </w:p>
        </w:tc>
        <w:tc>
          <w:tcPr>
            <w:tcW w:w="4394" w:type="dxa"/>
          </w:tcPr>
          <w:p w14:paraId="6666F1C9" w14:textId="77777777" w:rsidR="002F2E5C" w:rsidRPr="00CA5FF7" w:rsidRDefault="002F2E5C" w:rsidP="007755BB">
            <w:pPr>
              <w:jc w:val="both"/>
            </w:pPr>
            <w:r w:rsidRPr="00CA5FF7">
              <w:t xml:space="preserve">doc. RNDr. Vojtěch Křesálek, CSc. </w:t>
            </w:r>
            <w:r>
              <w:t>(100 % k)</w:t>
            </w:r>
          </w:p>
        </w:tc>
        <w:tc>
          <w:tcPr>
            <w:tcW w:w="567" w:type="dxa"/>
          </w:tcPr>
          <w:p w14:paraId="16568F9A" w14:textId="77777777" w:rsidR="002F2E5C" w:rsidRDefault="002F2E5C" w:rsidP="007755BB">
            <w:pPr>
              <w:jc w:val="both"/>
            </w:pPr>
            <w:r>
              <w:t>2/ZS</w:t>
            </w:r>
          </w:p>
        </w:tc>
        <w:tc>
          <w:tcPr>
            <w:tcW w:w="709" w:type="dxa"/>
          </w:tcPr>
          <w:p w14:paraId="11CFC9C9" w14:textId="77777777" w:rsidR="002F2E5C" w:rsidRDefault="002F2E5C" w:rsidP="007755BB">
            <w:pPr>
              <w:jc w:val="both"/>
            </w:pPr>
            <w:r>
              <w:t>-</w:t>
            </w:r>
          </w:p>
        </w:tc>
      </w:tr>
      <w:tr w:rsidR="002F2E5C" w14:paraId="440CB92E" w14:textId="77777777" w:rsidTr="007755BB">
        <w:tc>
          <w:tcPr>
            <w:tcW w:w="2585" w:type="dxa"/>
            <w:gridSpan w:val="2"/>
          </w:tcPr>
          <w:p w14:paraId="2F867342" w14:textId="77777777" w:rsidR="002F2E5C" w:rsidRDefault="002F2E5C" w:rsidP="007755BB">
            <w:r w:rsidRPr="00AC2B8A">
              <w:t>Algoritmy a datové struktury</w:t>
            </w:r>
          </w:p>
        </w:tc>
        <w:tc>
          <w:tcPr>
            <w:tcW w:w="709" w:type="dxa"/>
            <w:gridSpan w:val="3"/>
          </w:tcPr>
          <w:p w14:paraId="5400796D" w14:textId="77777777" w:rsidR="002F2E5C" w:rsidRDefault="002F2E5C" w:rsidP="007755BB">
            <w:pPr>
              <w:jc w:val="both"/>
            </w:pPr>
            <w:r>
              <w:t>19k</w:t>
            </w:r>
          </w:p>
        </w:tc>
        <w:tc>
          <w:tcPr>
            <w:tcW w:w="850" w:type="dxa"/>
            <w:gridSpan w:val="2"/>
          </w:tcPr>
          <w:p w14:paraId="313F2B42" w14:textId="77777777" w:rsidR="002F2E5C" w:rsidRDefault="002F2E5C" w:rsidP="007755BB">
            <w:pPr>
              <w:jc w:val="both"/>
            </w:pPr>
            <w:r>
              <w:t>klz</w:t>
            </w:r>
          </w:p>
        </w:tc>
        <w:tc>
          <w:tcPr>
            <w:tcW w:w="709" w:type="dxa"/>
            <w:gridSpan w:val="2"/>
          </w:tcPr>
          <w:p w14:paraId="5F6B4297" w14:textId="77777777" w:rsidR="002F2E5C" w:rsidRDefault="002F2E5C" w:rsidP="007755BB">
            <w:pPr>
              <w:jc w:val="center"/>
            </w:pPr>
            <w:r>
              <w:t>5</w:t>
            </w:r>
          </w:p>
        </w:tc>
        <w:tc>
          <w:tcPr>
            <w:tcW w:w="4394" w:type="dxa"/>
          </w:tcPr>
          <w:p w14:paraId="30E67CDD" w14:textId="77777777" w:rsidR="002F2E5C" w:rsidRPr="00A40C59" w:rsidRDefault="002F2E5C" w:rsidP="007755BB">
            <w:pPr>
              <w:jc w:val="both"/>
              <w:rPr>
                <w:b/>
              </w:rPr>
            </w:pPr>
            <w:r w:rsidRPr="00A40C59">
              <w:rPr>
                <w:b/>
              </w:rPr>
              <w:t xml:space="preserve">Ing. Tomáš Dulík, Ph.D. </w:t>
            </w:r>
            <w:r w:rsidRPr="00050ED8">
              <w:t xml:space="preserve">(100 </w:t>
            </w:r>
            <w:r>
              <w:t>% k)</w:t>
            </w:r>
          </w:p>
        </w:tc>
        <w:tc>
          <w:tcPr>
            <w:tcW w:w="567" w:type="dxa"/>
          </w:tcPr>
          <w:p w14:paraId="1550F43E" w14:textId="77777777" w:rsidR="002F2E5C" w:rsidRDefault="002F2E5C" w:rsidP="007755BB">
            <w:pPr>
              <w:jc w:val="both"/>
            </w:pPr>
            <w:r>
              <w:t>2/LS</w:t>
            </w:r>
          </w:p>
        </w:tc>
        <w:tc>
          <w:tcPr>
            <w:tcW w:w="709" w:type="dxa"/>
          </w:tcPr>
          <w:p w14:paraId="5DB6ACB6" w14:textId="77777777" w:rsidR="002F2E5C" w:rsidRDefault="002F2E5C" w:rsidP="007755BB">
            <w:pPr>
              <w:jc w:val="both"/>
            </w:pPr>
            <w:r>
              <w:t>ZT</w:t>
            </w:r>
          </w:p>
        </w:tc>
      </w:tr>
      <w:tr w:rsidR="002F2E5C" w14:paraId="5E42A6A8" w14:textId="77777777" w:rsidTr="007755BB">
        <w:tc>
          <w:tcPr>
            <w:tcW w:w="2585" w:type="dxa"/>
            <w:gridSpan w:val="2"/>
          </w:tcPr>
          <w:p w14:paraId="3728E53D" w14:textId="77777777" w:rsidR="002F2E5C" w:rsidRDefault="002F2E5C" w:rsidP="007755BB">
            <w:r w:rsidRPr="00AC2B8A">
              <w:t>Technologie www</w:t>
            </w:r>
          </w:p>
        </w:tc>
        <w:tc>
          <w:tcPr>
            <w:tcW w:w="709" w:type="dxa"/>
            <w:gridSpan w:val="3"/>
          </w:tcPr>
          <w:p w14:paraId="36EF3299" w14:textId="77777777" w:rsidR="002F2E5C" w:rsidRDefault="002F2E5C" w:rsidP="007755BB">
            <w:pPr>
              <w:jc w:val="both"/>
            </w:pPr>
            <w:r>
              <w:t>19k</w:t>
            </w:r>
          </w:p>
        </w:tc>
        <w:tc>
          <w:tcPr>
            <w:tcW w:w="850" w:type="dxa"/>
            <w:gridSpan w:val="2"/>
          </w:tcPr>
          <w:p w14:paraId="1174DE78" w14:textId="77777777" w:rsidR="002F2E5C" w:rsidRDefault="002F2E5C" w:rsidP="007755BB">
            <w:pPr>
              <w:jc w:val="both"/>
            </w:pPr>
            <w:r>
              <w:t>z, zk</w:t>
            </w:r>
          </w:p>
        </w:tc>
        <w:tc>
          <w:tcPr>
            <w:tcW w:w="709" w:type="dxa"/>
            <w:gridSpan w:val="2"/>
          </w:tcPr>
          <w:p w14:paraId="4B874EA0" w14:textId="77777777" w:rsidR="002F2E5C" w:rsidRDefault="002F2E5C" w:rsidP="007755BB">
            <w:pPr>
              <w:jc w:val="center"/>
            </w:pPr>
            <w:r>
              <w:t>4</w:t>
            </w:r>
          </w:p>
        </w:tc>
        <w:tc>
          <w:tcPr>
            <w:tcW w:w="4394" w:type="dxa"/>
          </w:tcPr>
          <w:p w14:paraId="20E03056" w14:textId="77777777" w:rsidR="002F2E5C" w:rsidRPr="00A40C59" w:rsidRDefault="002F2E5C" w:rsidP="007755BB">
            <w:pPr>
              <w:jc w:val="both"/>
              <w:rPr>
                <w:b/>
              </w:rPr>
            </w:pPr>
            <w:r w:rsidRPr="00A40C59">
              <w:rPr>
                <w:b/>
              </w:rPr>
              <w:t xml:space="preserve">Ing. Radek Vala, Ph.D. </w:t>
            </w:r>
            <w:r w:rsidRPr="00050ED8">
              <w:t xml:space="preserve">(100 </w:t>
            </w:r>
            <w:r>
              <w:t>% k)</w:t>
            </w:r>
          </w:p>
        </w:tc>
        <w:tc>
          <w:tcPr>
            <w:tcW w:w="567" w:type="dxa"/>
          </w:tcPr>
          <w:p w14:paraId="53AB0F69" w14:textId="77777777" w:rsidR="002F2E5C" w:rsidRDefault="002F2E5C" w:rsidP="007755BB">
            <w:pPr>
              <w:jc w:val="both"/>
            </w:pPr>
            <w:r>
              <w:t>2/LS</w:t>
            </w:r>
          </w:p>
        </w:tc>
        <w:tc>
          <w:tcPr>
            <w:tcW w:w="709" w:type="dxa"/>
          </w:tcPr>
          <w:p w14:paraId="647B0383" w14:textId="77777777" w:rsidR="002F2E5C" w:rsidRDefault="002F2E5C" w:rsidP="007755BB">
            <w:pPr>
              <w:jc w:val="both"/>
            </w:pPr>
            <w:r>
              <w:t>PZ</w:t>
            </w:r>
          </w:p>
        </w:tc>
      </w:tr>
      <w:tr w:rsidR="002F2E5C" w14:paraId="0C1F0575" w14:textId="77777777" w:rsidTr="007755BB">
        <w:tc>
          <w:tcPr>
            <w:tcW w:w="2585" w:type="dxa"/>
            <w:gridSpan w:val="2"/>
          </w:tcPr>
          <w:p w14:paraId="3E0074B7" w14:textId="77777777" w:rsidR="002F2E5C" w:rsidRDefault="002F2E5C" w:rsidP="007755BB">
            <w:r w:rsidRPr="00AC2B8A">
              <w:t>Testování software</w:t>
            </w:r>
          </w:p>
        </w:tc>
        <w:tc>
          <w:tcPr>
            <w:tcW w:w="709" w:type="dxa"/>
            <w:gridSpan w:val="3"/>
          </w:tcPr>
          <w:p w14:paraId="328A69B9" w14:textId="77777777" w:rsidR="002F2E5C" w:rsidRDefault="002F2E5C" w:rsidP="007755BB">
            <w:pPr>
              <w:jc w:val="both"/>
            </w:pPr>
            <w:r>
              <w:t>16k</w:t>
            </w:r>
          </w:p>
        </w:tc>
        <w:tc>
          <w:tcPr>
            <w:tcW w:w="850" w:type="dxa"/>
            <w:gridSpan w:val="2"/>
          </w:tcPr>
          <w:p w14:paraId="03069E80" w14:textId="77777777" w:rsidR="002F2E5C" w:rsidRDefault="002F2E5C" w:rsidP="007755BB">
            <w:pPr>
              <w:jc w:val="both"/>
            </w:pPr>
            <w:r>
              <w:t>kl</w:t>
            </w:r>
          </w:p>
        </w:tc>
        <w:tc>
          <w:tcPr>
            <w:tcW w:w="709" w:type="dxa"/>
            <w:gridSpan w:val="2"/>
          </w:tcPr>
          <w:p w14:paraId="2FFB4222" w14:textId="77777777" w:rsidR="002F2E5C" w:rsidRDefault="002F2E5C" w:rsidP="007755BB">
            <w:pPr>
              <w:jc w:val="center"/>
            </w:pPr>
            <w:r>
              <w:t>4</w:t>
            </w:r>
          </w:p>
        </w:tc>
        <w:tc>
          <w:tcPr>
            <w:tcW w:w="4394" w:type="dxa"/>
          </w:tcPr>
          <w:p w14:paraId="5524DD95" w14:textId="77777777" w:rsidR="002F2E5C" w:rsidRPr="00A40C59" w:rsidRDefault="002F2E5C" w:rsidP="007755BB">
            <w:pPr>
              <w:jc w:val="both"/>
              <w:rPr>
                <w:b/>
              </w:rPr>
            </w:pPr>
            <w:r w:rsidRPr="00A40C59">
              <w:rPr>
                <w:b/>
              </w:rPr>
              <w:t xml:space="preserve">Ing. Petr Žáček </w:t>
            </w:r>
            <w:r w:rsidRPr="00050ED8">
              <w:t xml:space="preserve">(100 </w:t>
            </w:r>
            <w:r>
              <w:t>% k)</w:t>
            </w:r>
          </w:p>
        </w:tc>
        <w:tc>
          <w:tcPr>
            <w:tcW w:w="567" w:type="dxa"/>
          </w:tcPr>
          <w:p w14:paraId="025575B3" w14:textId="77777777" w:rsidR="002F2E5C" w:rsidRDefault="002F2E5C" w:rsidP="007755BB">
            <w:pPr>
              <w:jc w:val="both"/>
            </w:pPr>
            <w:r>
              <w:t>2/LS</w:t>
            </w:r>
          </w:p>
        </w:tc>
        <w:tc>
          <w:tcPr>
            <w:tcW w:w="709" w:type="dxa"/>
          </w:tcPr>
          <w:p w14:paraId="2390FBF7" w14:textId="77777777" w:rsidR="002F2E5C" w:rsidRDefault="002F2E5C" w:rsidP="007755BB">
            <w:pPr>
              <w:jc w:val="both"/>
            </w:pPr>
            <w:r>
              <w:t>PZ</w:t>
            </w:r>
          </w:p>
        </w:tc>
      </w:tr>
      <w:tr w:rsidR="002F2E5C" w14:paraId="4641F4D8" w14:textId="77777777" w:rsidTr="007755BB">
        <w:tc>
          <w:tcPr>
            <w:tcW w:w="2585" w:type="dxa"/>
            <w:gridSpan w:val="2"/>
          </w:tcPr>
          <w:p w14:paraId="1D211201" w14:textId="77777777" w:rsidR="002F2E5C" w:rsidRDefault="002F2E5C" w:rsidP="007755BB">
            <w:r w:rsidRPr="00AC2B8A">
              <w:t>Počítačové sítě</w:t>
            </w:r>
          </w:p>
        </w:tc>
        <w:tc>
          <w:tcPr>
            <w:tcW w:w="709" w:type="dxa"/>
            <w:gridSpan w:val="3"/>
          </w:tcPr>
          <w:p w14:paraId="18BC6231" w14:textId="77777777" w:rsidR="002F2E5C" w:rsidRDefault="002F2E5C" w:rsidP="007755BB">
            <w:pPr>
              <w:jc w:val="both"/>
            </w:pPr>
            <w:r>
              <w:t>17k</w:t>
            </w:r>
          </w:p>
        </w:tc>
        <w:tc>
          <w:tcPr>
            <w:tcW w:w="850" w:type="dxa"/>
            <w:gridSpan w:val="2"/>
          </w:tcPr>
          <w:p w14:paraId="0E0FC3A0" w14:textId="77777777" w:rsidR="002F2E5C" w:rsidRDefault="002F2E5C" w:rsidP="007755BB">
            <w:pPr>
              <w:jc w:val="both"/>
            </w:pPr>
            <w:r>
              <w:t>zk</w:t>
            </w:r>
          </w:p>
        </w:tc>
        <w:tc>
          <w:tcPr>
            <w:tcW w:w="709" w:type="dxa"/>
            <w:gridSpan w:val="2"/>
          </w:tcPr>
          <w:p w14:paraId="0DD09217" w14:textId="77777777" w:rsidR="002F2E5C" w:rsidRDefault="002F2E5C" w:rsidP="007755BB">
            <w:pPr>
              <w:jc w:val="center"/>
            </w:pPr>
            <w:r>
              <w:t>4</w:t>
            </w:r>
          </w:p>
        </w:tc>
        <w:tc>
          <w:tcPr>
            <w:tcW w:w="4394" w:type="dxa"/>
          </w:tcPr>
          <w:p w14:paraId="15814257" w14:textId="77777777" w:rsidR="002F2E5C" w:rsidRPr="00A40C59" w:rsidRDefault="002F2E5C" w:rsidP="007755BB">
            <w:pPr>
              <w:jc w:val="both"/>
              <w:rPr>
                <w:b/>
              </w:rPr>
            </w:pPr>
            <w:r w:rsidRPr="00A40C59">
              <w:rPr>
                <w:b/>
              </w:rPr>
              <w:t xml:space="preserve">doc. Ing. Jiří Vojtěšek, Ph.D. </w:t>
            </w:r>
            <w:r w:rsidRPr="00050ED8">
              <w:t xml:space="preserve">(100 </w:t>
            </w:r>
            <w:r>
              <w:t>% k)</w:t>
            </w:r>
          </w:p>
        </w:tc>
        <w:tc>
          <w:tcPr>
            <w:tcW w:w="567" w:type="dxa"/>
          </w:tcPr>
          <w:p w14:paraId="1ADAD01C" w14:textId="77777777" w:rsidR="002F2E5C" w:rsidRDefault="002F2E5C" w:rsidP="007755BB">
            <w:pPr>
              <w:jc w:val="both"/>
            </w:pPr>
            <w:r>
              <w:t>2/LS</w:t>
            </w:r>
          </w:p>
        </w:tc>
        <w:tc>
          <w:tcPr>
            <w:tcW w:w="709" w:type="dxa"/>
          </w:tcPr>
          <w:p w14:paraId="576E871B" w14:textId="77777777" w:rsidR="002F2E5C" w:rsidRDefault="002F2E5C" w:rsidP="007755BB">
            <w:pPr>
              <w:jc w:val="both"/>
            </w:pPr>
            <w:r>
              <w:t>ZT</w:t>
            </w:r>
          </w:p>
        </w:tc>
      </w:tr>
      <w:tr w:rsidR="002F2E5C" w14:paraId="0F441E4D" w14:textId="77777777" w:rsidTr="007755BB">
        <w:tc>
          <w:tcPr>
            <w:tcW w:w="2585" w:type="dxa"/>
            <w:gridSpan w:val="2"/>
          </w:tcPr>
          <w:p w14:paraId="6B5ADABB" w14:textId="77777777" w:rsidR="002F2E5C" w:rsidRPr="00AC2B8A" w:rsidRDefault="002F2E5C" w:rsidP="007755BB">
            <w:r w:rsidRPr="00AC2B8A">
              <w:t>Elektrické obvody</w:t>
            </w:r>
          </w:p>
        </w:tc>
        <w:tc>
          <w:tcPr>
            <w:tcW w:w="709" w:type="dxa"/>
            <w:gridSpan w:val="3"/>
          </w:tcPr>
          <w:p w14:paraId="17863717" w14:textId="77777777" w:rsidR="002F2E5C" w:rsidRDefault="002F2E5C" w:rsidP="007755BB">
            <w:pPr>
              <w:jc w:val="both"/>
            </w:pPr>
            <w:r>
              <w:t>18k</w:t>
            </w:r>
          </w:p>
        </w:tc>
        <w:tc>
          <w:tcPr>
            <w:tcW w:w="850" w:type="dxa"/>
            <w:gridSpan w:val="2"/>
          </w:tcPr>
          <w:p w14:paraId="12FC2A46" w14:textId="77777777" w:rsidR="002F2E5C" w:rsidRDefault="002F2E5C" w:rsidP="007755BB">
            <w:pPr>
              <w:jc w:val="both"/>
            </w:pPr>
            <w:r>
              <w:t>z, zk</w:t>
            </w:r>
          </w:p>
        </w:tc>
        <w:tc>
          <w:tcPr>
            <w:tcW w:w="709" w:type="dxa"/>
            <w:gridSpan w:val="2"/>
          </w:tcPr>
          <w:p w14:paraId="6EEE8CC1" w14:textId="77777777" w:rsidR="002F2E5C" w:rsidRDefault="002F2E5C" w:rsidP="007755BB">
            <w:pPr>
              <w:jc w:val="center"/>
            </w:pPr>
            <w:r>
              <w:t>5</w:t>
            </w:r>
          </w:p>
        </w:tc>
        <w:tc>
          <w:tcPr>
            <w:tcW w:w="4394" w:type="dxa"/>
          </w:tcPr>
          <w:p w14:paraId="509AB356" w14:textId="77777777" w:rsidR="002F2E5C" w:rsidRPr="00CA5FF7" w:rsidRDefault="002F2E5C" w:rsidP="007755BB">
            <w:pPr>
              <w:jc w:val="both"/>
            </w:pPr>
            <w:r w:rsidRPr="00CA5FF7">
              <w:t xml:space="preserve">doc. Mgr. Milan Adámek, Ph.D. </w:t>
            </w:r>
            <w:r>
              <w:t>(100 % k)</w:t>
            </w:r>
          </w:p>
        </w:tc>
        <w:tc>
          <w:tcPr>
            <w:tcW w:w="567" w:type="dxa"/>
          </w:tcPr>
          <w:p w14:paraId="59DEC162" w14:textId="77777777" w:rsidR="002F2E5C" w:rsidRDefault="002F2E5C" w:rsidP="007755BB">
            <w:pPr>
              <w:jc w:val="both"/>
            </w:pPr>
            <w:r>
              <w:t>2/LS</w:t>
            </w:r>
          </w:p>
        </w:tc>
        <w:tc>
          <w:tcPr>
            <w:tcW w:w="709" w:type="dxa"/>
          </w:tcPr>
          <w:p w14:paraId="51ADAFF5" w14:textId="77777777" w:rsidR="002F2E5C" w:rsidRDefault="002F2E5C" w:rsidP="007755BB">
            <w:pPr>
              <w:jc w:val="both"/>
            </w:pPr>
            <w:r>
              <w:t>-</w:t>
            </w:r>
          </w:p>
        </w:tc>
      </w:tr>
      <w:tr w:rsidR="002F2E5C" w14:paraId="1961223B" w14:textId="77777777" w:rsidTr="007755BB">
        <w:tc>
          <w:tcPr>
            <w:tcW w:w="2585" w:type="dxa"/>
            <w:gridSpan w:val="2"/>
          </w:tcPr>
          <w:p w14:paraId="434B30B6" w14:textId="77777777" w:rsidR="002F2E5C" w:rsidRDefault="002F2E5C" w:rsidP="007755BB">
            <w:r>
              <w:t>Optimalizační metody</w:t>
            </w:r>
          </w:p>
        </w:tc>
        <w:tc>
          <w:tcPr>
            <w:tcW w:w="709" w:type="dxa"/>
            <w:gridSpan w:val="3"/>
          </w:tcPr>
          <w:p w14:paraId="36988D8F" w14:textId="77777777" w:rsidR="002F2E5C" w:rsidRDefault="002F2E5C" w:rsidP="007755BB">
            <w:pPr>
              <w:jc w:val="both"/>
            </w:pPr>
            <w:r>
              <w:t>17k</w:t>
            </w:r>
          </w:p>
        </w:tc>
        <w:tc>
          <w:tcPr>
            <w:tcW w:w="850" w:type="dxa"/>
            <w:gridSpan w:val="2"/>
          </w:tcPr>
          <w:p w14:paraId="157B7FD1" w14:textId="77777777" w:rsidR="002F2E5C" w:rsidRDefault="002F2E5C" w:rsidP="007755BB">
            <w:pPr>
              <w:jc w:val="both"/>
            </w:pPr>
            <w:r>
              <w:t>klz</w:t>
            </w:r>
          </w:p>
        </w:tc>
        <w:tc>
          <w:tcPr>
            <w:tcW w:w="709" w:type="dxa"/>
            <w:gridSpan w:val="2"/>
          </w:tcPr>
          <w:p w14:paraId="3DE338BD" w14:textId="77777777" w:rsidR="002F2E5C" w:rsidRDefault="002F2E5C" w:rsidP="007755BB">
            <w:pPr>
              <w:jc w:val="center"/>
            </w:pPr>
            <w:r>
              <w:t>5</w:t>
            </w:r>
          </w:p>
        </w:tc>
        <w:tc>
          <w:tcPr>
            <w:tcW w:w="4394" w:type="dxa"/>
          </w:tcPr>
          <w:p w14:paraId="51046CE5" w14:textId="77777777" w:rsidR="002F2E5C" w:rsidRPr="00CA5FF7" w:rsidRDefault="002F2E5C" w:rsidP="007755BB">
            <w:pPr>
              <w:jc w:val="both"/>
            </w:pPr>
            <w:r w:rsidRPr="00CA5FF7">
              <w:t xml:space="preserve">Ing. Dušan Hrabec, Ph.D. </w:t>
            </w:r>
            <w:r>
              <w:t>(100 % k)</w:t>
            </w:r>
          </w:p>
        </w:tc>
        <w:tc>
          <w:tcPr>
            <w:tcW w:w="567" w:type="dxa"/>
          </w:tcPr>
          <w:p w14:paraId="31D27CE9" w14:textId="77777777" w:rsidR="002F2E5C" w:rsidRDefault="002F2E5C" w:rsidP="007755BB">
            <w:pPr>
              <w:jc w:val="both"/>
            </w:pPr>
            <w:r>
              <w:t>2/LS</w:t>
            </w:r>
          </w:p>
        </w:tc>
        <w:tc>
          <w:tcPr>
            <w:tcW w:w="709" w:type="dxa"/>
          </w:tcPr>
          <w:p w14:paraId="730EC9D0" w14:textId="77777777" w:rsidR="002F2E5C" w:rsidRDefault="002F2E5C" w:rsidP="007755BB">
            <w:pPr>
              <w:jc w:val="both"/>
            </w:pPr>
            <w:r>
              <w:t>-</w:t>
            </w:r>
          </w:p>
        </w:tc>
      </w:tr>
      <w:tr w:rsidR="002F2E5C" w14:paraId="6A1D57D5" w14:textId="77777777" w:rsidTr="007755BB">
        <w:tc>
          <w:tcPr>
            <w:tcW w:w="2585" w:type="dxa"/>
            <w:gridSpan w:val="2"/>
          </w:tcPr>
          <w:p w14:paraId="3E6AFA0A" w14:textId="77777777" w:rsidR="002F2E5C" w:rsidRDefault="002F2E5C" w:rsidP="007755BB">
            <w:r>
              <w:t>P</w:t>
            </w:r>
            <w:r w:rsidRPr="004140D2">
              <w:t>rogramování v jazyku C++</w:t>
            </w:r>
          </w:p>
        </w:tc>
        <w:tc>
          <w:tcPr>
            <w:tcW w:w="709" w:type="dxa"/>
            <w:gridSpan w:val="3"/>
          </w:tcPr>
          <w:p w14:paraId="29072BD9" w14:textId="77777777" w:rsidR="002F2E5C" w:rsidRDefault="002F2E5C" w:rsidP="007755BB">
            <w:pPr>
              <w:jc w:val="both"/>
            </w:pPr>
            <w:r>
              <w:t>18k</w:t>
            </w:r>
          </w:p>
        </w:tc>
        <w:tc>
          <w:tcPr>
            <w:tcW w:w="850" w:type="dxa"/>
            <w:gridSpan w:val="2"/>
          </w:tcPr>
          <w:p w14:paraId="1329F1FC" w14:textId="77777777" w:rsidR="002F2E5C" w:rsidRDefault="002F2E5C" w:rsidP="007755BB">
            <w:pPr>
              <w:jc w:val="both"/>
            </w:pPr>
            <w:r>
              <w:t>klz</w:t>
            </w:r>
          </w:p>
        </w:tc>
        <w:tc>
          <w:tcPr>
            <w:tcW w:w="709" w:type="dxa"/>
            <w:gridSpan w:val="2"/>
          </w:tcPr>
          <w:p w14:paraId="4B351555" w14:textId="77777777" w:rsidR="002F2E5C" w:rsidRDefault="002F2E5C" w:rsidP="007755BB">
            <w:pPr>
              <w:jc w:val="center"/>
            </w:pPr>
            <w:r>
              <w:t>5</w:t>
            </w:r>
          </w:p>
        </w:tc>
        <w:tc>
          <w:tcPr>
            <w:tcW w:w="4394" w:type="dxa"/>
          </w:tcPr>
          <w:p w14:paraId="4E802DFA" w14:textId="77777777" w:rsidR="002F2E5C" w:rsidRDefault="002F2E5C" w:rsidP="007755BB">
            <w:pPr>
              <w:jc w:val="both"/>
            </w:pPr>
            <w:r w:rsidRPr="00B045EC">
              <w:rPr>
                <w:b/>
              </w:rPr>
              <w:t xml:space="preserve">Ing. Michal Bližňák, Ph.D. </w:t>
            </w:r>
            <w:r w:rsidRPr="00050ED8">
              <w:t xml:space="preserve">(100 </w:t>
            </w:r>
            <w:r>
              <w:t>% k)</w:t>
            </w:r>
          </w:p>
        </w:tc>
        <w:tc>
          <w:tcPr>
            <w:tcW w:w="567" w:type="dxa"/>
          </w:tcPr>
          <w:p w14:paraId="2670B054" w14:textId="77777777" w:rsidR="002F2E5C" w:rsidRDefault="002F2E5C" w:rsidP="007755BB">
            <w:pPr>
              <w:jc w:val="both"/>
            </w:pPr>
            <w:r>
              <w:t>3/ZS</w:t>
            </w:r>
          </w:p>
        </w:tc>
        <w:tc>
          <w:tcPr>
            <w:tcW w:w="709" w:type="dxa"/>
          </w:tcPr>
          <w:p w14:paraId="4C295E8E" w14:textId="77777777" w:rsidR="002F2E5C" w:rsidRDefault="002F2E5C" w:rsidP="007755BB">
            <w:pPr>
              <w:jc w:val="both"/>
            </w:pPr>
            <w:r>
              <w:t>PZ</w:t>
            </w:r>
          </w:p>
        </w:tc>
      </w:tr>
      <w:tr w:rsidR="002F2E5C" w14:paraId="208C8327" w14:textId="77777777" w:rsidTr="007755BB">
        <w:trPr>
          <w:trHeight w:val="236"/>
        </w:trPr>
        <w:tc>
          <w:tcPr>
            <w:tcW w:w="2585" w:type="dxa"/>
            <w:gridSpan w:val="2"/>
          </w:tcPr>
          <w:p w14:paraId="02BF75F4" w14:textId="77777777" w:rsidR="002F2E5C" w:rsidRDefault="002F2E5C" w:rsidP="007755BB">
            <w:r w:rsidRPr="004140D2">
              <w:t>Vývoj síťových aplikací</w:t>
            </w:r>
          </w:p>
        </w:tc>
        <w:tc>
          <w:tcPr>
            <w:tcW w:w="709" w:type="dxa"/>
            <w:gridSpan w:val="3"/>
          </w:tcPr>
          <w:p w14:paraId="061CB084" w14:textId="77777777" w:rsidR="002F2E5C" w:rsidRDefault="002F2E5C" w:rsidP="007755BB">
            <w:pPr>
              <w:jc w:val="both"/>
            </w:pPr>
            <w:r>
              <w:t>18k</w:t>
            </w:r>
          </w:p>
        </w:tc>
        <w:tc>
          <w:tcPr>
            <w:tcW w:w="850" w:type="dxa"/>
            <w:gridSpan w:val="2"/>
          </w:tcPr>
          <w:p w14:paraId="15AC6524" w14:textId="77777777" w:rsidR="002F2E5C" w:rsidRDefault="002F2E5C" w:rsidP="007755BB">
            <w:pPr>
              <w:jc w:val="both"/>
            </w:pPr>
            <w:r>
              <w:t>z, zk</w:t>
            </w:r>
          </w:p>
        </w:tc>
        <w:tc>
          <w:tcPr>
            <w:tcW w:w="709" w:type="dxa"/>
            <w:gridSpan w:val="2"/>
          </w:tcPr>
          <w:p w14:paraId="11B0CE7E" w14:textId="77777777" w:rsidR="002F2E5C" w:rsidRDefault="002F2E5C" w:rsidP="007755BB">
            <w:pPr>
              <w:jc w:val="center"/>
            </w:pPr>
            <w:r>
              <w:t>5</w:t>
            </w:r>
          </w:p>
        </w:tc>
        <w:tc>
          <w:tcPr>
            <w:tcW w:w="4394" w:type="dxa"/>
          </w:tcPr>
          <w:p w14:paraId="46EE79BF" w14:textId="77777777" w:rsidR="002F2E5C" w:rsidRDefault="002F2E5C" w:rsidP="007755BB">
            <w:pPr>
              <w:jc w:val="both"/>
            </w:pPr>
            <w:r w:rsidRPr="00B045EC">
              <w:rPr>
                <w:b/>
              </w:rPr>
              <w:t xml:space="preserve">Ing. Tomáš Dulík, Ph.D. </w:t>
            </w:r>
            <w:r w:rsidRPr="00050ED8">
              <w:t xml:space="preserve">(100 </w:t>
            </w:r>
            <w:r>
              <w:t>% k)</w:t>
            </w:r>
          </w:p>
        </w:tc>
        <w:tc>
          <w:tcPr>
            <w:tcW w:w="567" w:type="dxa"/>
          </w:tcPr>
          <w:p w14:paraId="45C17EE6" w14:textId="77777777" w:rsidR="002F2E5C" w:rsidRDefault="002F2E5C" w:rsidP="007755BB">
            <w:pPr>
              <w:jc w:val="both"/>
            </w:pPr>
            <w:r>
              <w:t>3/ZS</w:t>
            </w:r>
          </w:p>
        </w:tc>
        <w:tc>
          <w:tcPr>
            <w:tcW w:w="709" w:type="dxa"/>
          </w:tcPr>
          <w:p w14:paraId="2B2E0BEE" w14:textId="77777777" w:rsidR="002F2E5C" w:rsidRDefault="002F2E5C" w:rsidP="007755BB">
            <w:pPr>
              <w:jc w:val="both"/>
            </w:pPr>
            <w:r>
              <w:t>PZ</w:t>
            </w:r>
          </w:p>
        </w:tc>
      </w:tr>
      <w:tr w:rsidR="002F2E5C" w14:paraId="3D3D8441" w14:textId="77777777" w:rsidTr="007755BB">
        <w:tc>
          <w:tcPr>
            <w:tcW w:w="2585" w:type="dxa"/>
            <w:gridSpan w:val="2"/>
          </w:tcPr>
          <w:p w14:paraId="499032E7" w14:textId="77777777" w:rsidR="002F2E5C" w:rsidRDefault="002F2E5C" w:rsidP="007755BB">
            <w:r w:rsidRPr="004140D2">
              <w:t>Programování mobilních aplikací</w:t>
            </w:r>
          </w:p>
        </w:tc>
        <w:tc>
          <w:tcPr>
            <w:tcW w:w="709" w:type="dxa"/>
            <w:gridSpan w:val="3"/>
          </w:tcPr>
          <w:p w14:paraId="3BFDA98D" w14:textId="77777777" w:rsidR="002F2E5C" w:rsidRDefault="002F2E5C" w:rsidP="007755BB">
            <w:pPr>
              <w:jc w:val="both"/>
            </w:pPr>
            <w:r>
              <w:t>18k</w:t>
            </w:r>
          </w:p>
        </w:tc>
        <w:tc>
          <w:tcPr>
            <w:tcW w:w="850" w:type="dxa"/>
            <w:gridSpan w:val="2"/>
          </w:tcPr>
          <w:p w14:paraId="0D5E53B4" w14:textId="77777777" w:rsidR="002F2E5C" w:rsidRDefault="002F2E5C" w:rsidP="007755BB">
            <w:pPr>
              <w:jc w:val="both"/>
            </w:pPr>
            <w:r>
              <w:t>kl</w:t>
            </w:r>
          </w:p>
        </w:tc>
        <w:tc>
          <w:tcPr>
            <w:tcW w:w="709" w:type="dxa"/>
            <w:gridSpan w:val="2"/>
          </w:tcPr>
          <w:p w14:paraId="76BDCCD2" w14:textId="77777777" w:rsidR="002F2E5C" w:rsidRDefault="002F2E5C" w:rsidP="007755BB">
            <w:pPr>
              <w:jc w:val="center"/>
            </w:pPr>
            <w:r>
              <w:t>4</w:t>
            </w:r>
          </w:p>
        </w:tc>
        <w:tc>
          <w:tcPr>
            <w:tcW w:w="4394" w:type="dxa"/>
          </w:tcPr>
          <w:p w14:paraId="6A67897A" w14:textId="77777777" w:rsidR="002F2E5C" w:rsidRDefault="002F2E5C" w:rsidP="007755BB">
            <w:pPr>
              <w:jc w:val="both"/>
            </w:pPr>
            <w:r w:rsidRPr="00B045EC">
              <w:rPr>
                <w:b/>
              </w:rPr>
              <w:t xml:space="preserve">Ing. Radek Vala, Ph.D. </w:t>
            </w:r>
            <w:r w:rsidRPr="00050ED8">
              <w:t xml:space="preserve">(100 </w:t>
            </w:r>
            <w:r>
              <w:t>% k)</w:t>
            </w:r>
          </w:p>
        </w:tc>
        <w:tc>
          <w:tcPr>
            <w:tcW w:w="567" w:type="dxa"/>
          </w:tcPr>
          <w:p w14:paraId="2111EA75" w14:textId="77777777" w:rsidR="002F2E5C" w:rsidRDefault="002F2E5C" w:rsidP="007755BB">
            <w:pPr>
              <w:jc w:val="both"/>
            </w:pPr>
            <w:r>
              <w:t>3/ZS</w:t>
            </w:r>
          </w:p>
        </w:tc>
        <w:tc>
          <w:tcPr>
            <w:tcW w:w="709" w:type="dxa"/>
          </w:tcPr>
          <w:p w14:paraId="475C5BE0" w14:textId="77777777" w:rsidR="002F2E5C" w:rsidRDefault="002F2E5C" w:rsidP="007755BB">
            <w:pPr>
              <w:jc w:val="both"/>
            </w:pPr>
            <w:r>
              <w:t>PZ</w:t>
            </w:r>
          </w:p>
        </w:tc>
      </w:tr>
      <w:tr w:rsidR="002F2E5C" w14:paraId="7FF894D3" w14:textId="77777777" w:rsidTr="007755BB">
        <w:tc>
          <w:tcPr>
            <w:tcW w:w="2585" w:type="dxa"/>
            <w:gridSpan w:val="2"/>
          </w:tcPr>
          <w:p w14:paraId="7C079052" w14:textId="77777777" w:rsidR="002F2E5C" w:rsidRDefault="002F2E5C" w:rsidP="007755BB">
            <w:r w:rsidRPr="004140D2">
              <w:t>Pokročilé webové technologie</w:t>
            </w:r>
          </w:p>
        </w:tc>
        <w:tc>
          <w:tcPr>
            <w:tcW w:w="709" w:type="dxa"/>
            <w:gridSpan w:val="3"/>
          </w:tcPr>
          <w:p w14:paraId="49388A68" w14:textId="77777777" w:rsidR="002F2E5C" w:rsidRDefault="002F2E5C" w:rsidP="007755BB">
            <w:pPr>
              <w:jc w:val="both"/>
            </w:pPr>
            <w:r>
              <w:t>18k</w:t>
            </w:r>
          </w:p>
        </w:tc>
        <w:tc>
          <w:tcPr>
            <w:tcW w:w="850" w:type="dxa"/>
            <w:gridSpan w:val="2"/>
          </w:tcPr>
          <w:p w14:paraId="192291EC" w14:textId="77777777" w:rsidR="002F2E5C" w:rsidRDefault="002F2E5C" w:rsidP="007755BB">
            <w:pPr>
              <w:jc w:val="both"/>
            </w:pPr>
            <w:r>
              <w:t>z, zk</w:t>
            </w:r>
          </w:p>
        </w:tc>
        <w:tc>
          <w:tcPr>
            <w:tcW w:w="709" w:type="dxa"/>
            <w:gridSpan w:val="2"/>
          </w:tcPr>
          <w:p w14:paraId="5E44D1EA" w14:textId="77777777" w:rsidR="002F2E5C" w:rsidRDefault="002F2E5C" w:rsidP="007755BB">
            <w:pPr>
              <w:jc w:val="center"/>
            </w:pPr>
            <w:r>
              <w:t>4</w:t>
            </w:r>
          </w:p>
        </w:tc>
        <w:tc>
          <w:tcPr>
            <w:tcW w:w="4394" w:type="dxa"/>
          </w:tcPr>
          <w:p w14:paraId="1135ED48" w14:textId="77777777" w:rsidR="002F2E5C" w:rsidRDefault="002F2E5C" w:rsidP="007755BB">
            <w:pPr>
              <w:jc w:val="both"/>
            </w:pPr>
            <w:r w:rsidRPr="00B045EC">
              <w:rPr>
                <w:b/>
              </w:rPr>
              <w:t xml:space="preserve">Ing. Petr Šilhavý, Ph.D. </w:t>
            </w:r>
            <w:r w:rsidRPr="00050ED8">
              <w:t xml:space="preserve">(100 </w:t>
            </w:r>
            <w:r>
              <w:t>% k)</w:t>
            </w:r>
          </w:p>
        </w:tc>
        <w:tc>
          <w:tcPr>
            <w:tcW w:w="567" w:type="dxa"/>
          </w:tcPr>
          <w:p w14:paraId="5CDC8C84" w14:textId="77777777" w:rsidR="002F2E5C" w:rsidRDefault="002F2E5C" w:rsidP="007755BB">
            <w:pPr>
              <w:jc w:val="both"/>
            </w:pPr>
            <w:r>
              <w:t>3/ZS</w:t>
            </w:r>
          </w:p>
        </w:tc>
        <w:tc>
          <w:tcPr>
            <w:tcW w:w="709" w:type="dxa"/>
          </w:tcPr>
          <w:p w14:paraId="140787FC" w14:textId="77777777" w:rsidR="002F2E5C" w:rsidRDefault="002F2E5C" w:rsidP="007755BB">
            <w:pPr>
              <w:jc w:val="both"/>
            </w:pPr>
            <w:r>
              <w:t>PZ</w:t>
            </w:r>
          </w:p>
        </w:tc>
      </w:tr>
      <w:tr w:rsidR="002F2E5C" w14:paraId="2BAFEC84" w14:textId="77777777" w:rsidTr="007755BB">
        <w:tc>
          <w:tcPr>
            <w:tcW w:w="2585" w:type="dxa"/>
            <w:gridSpan w:val="2"/>
          </w:tcPr>
          <w:p w14:paraId="7E727163" w14:textId="77777777" w:rsidR="002F2E5C" w:rsidRDefault="002F2E5C" w:rsidP="007755BB">
            <w:r w:rsidRPr="004140D2">
              <w:t>Analogová a číslicová technika</w:t>
            </w:r>
          </w:p>
        </w:tc>
        <w:tc>
          <w:tcPr>
            <w:tcW w:w="709" w:type="dxa"/>
            <w:gridSpan w:val="3"/>
          </w:tcPr>
          <w:p w14:paraId="0774E438" w14:textId="77777777" w:rsidR="002F2E5C" w:rsidRDefault="002F2E5C" w:rsidP="007755BB">
            <w:pPr>
              <w:jc w:val="both"/>
            </w:pPr>
            <w:r>
              <w:t>19k</w:t>
            </w:r>
          </w:p>
        </w:tc>
        <w:tc>
          <w:tcPr>
            <w:tcW w:w="850" w:type="dxa"/>
            <w:gridSpan w:val="2"/>
          </w:tcPr>
          <w:p w14:paraId="2A63F88F" w14:textId="77777777" w:rsidR="002F2E5C" w:rsidRDefault="002F2E5C" w:rsidP="007755BB">
            <w:pPr>
              <w:jc w:val="both"/>
            </w:pPr>
            <w:r>
              <w:t>z, zk</w:t>
            </w:r>
          </w:p>
        </w:tc>
        <w:tc>
          <w:tcPr>
            <w:tcW w:w="709" w:type="dxa"/>
            <w:gridSpan w:val="2"/>
          </w:tcPr>
          <w:p w14:paraId="584352F9" w14:textId="77777777" w:rsidR="002F2E5C" w:rsidRDefault="002F2E5C" w:rsidP="007755BB">
            <w:pPr>
              <w:jc w:val="center"/>
            </w:pPr>
            <w:r>
              <w:t>5</w:t>
            </w:r>
          </w:p>
        </w:tc>
        <w:tc>
          <w:tcPr>
            <w:tcW w:w="4394" w:type="dxa"/>
          </w:tcPr>
          <w:p w14:paraId="29D3102C" w14:textId="77777777" w:rsidR="002F2E5C" w:rsidRPr="003F0349" w:rsidRDefault="002F2E5C" w:rsidP="007755BB">
            <w:pPr>
              <w:jc w:val="both"/>
            </w:pPr>
            <w:r w:rsidRPr="003F0349">
              <w:rPr>
                <w:rPrChange w:id="69" w:author="Jiří Vojtěšek" w:date="2018-11-25T22:07:00Z">
                  <w:rPr>
                    <w:b/>
                  </w:rPr>
                </w:rPrChange>
              </w:rPr>
              <w:t xml:space="preserve">doc. Mgr. Milan Adámek, Ph.D. </w:t>
            </w:r>
            <w:r w:rsidRPr="003F0349">
              <w:t>(100 % k)</w:t>
            </w:r>
          </w:p>
        </w:tc>
        <w:tc>
          <w:tcPr>
            <w:tcW w:w="567" w:type="dxa"/>
          </w:tcPr>
          <w:p w14:paraId="2120292D" w14:textId="77777777" w:rsidR="002F2E5C" w:rsidRDefault="002F2E5C" w:rsidP="007755BB">
            <w:pPr>
              <w:jc w:val="both"/>
            </w:pPr>
            <w:r>
              <w:t>3/ZS</w:t>
            </w:r>
          </w:p>
        </w:tc>
        <w:tc>
          <w:tcPr>
            <w:tcW w:w="709" w:type="dxa"/>
          </w:tcPr>
          <w:p w14:paraId="69D857DF" w14:textId="58DA5526" w:rsidR="002F2E5C" w:rsidRDefault="00D20577" w:rsidP="007755BB">
            <w:pPr>
              <w:jc w:val="both"/>
            </w:pPr>
            <w:ins w:id="70" w:author="Zuzka" w:date="2018-11-12T23:38:00Z">
              <w:r>
                <w:t>-</w:t>
              </w:r>
            </w:ins>
            <w:del w:id="71" w:author="Zuzka" w:date="2018-11-12T23:38:00Z">
              <w:r w:rsidR="002F2E5C" w:rsidDel="00D20577">
                <w:delText>ZT</w:delText>
              </w:r>
            </w:del>
          </w:p>
        </w:tc>
      </w:tr>
      <w:tr w:rsidR="002F2E5C" w14:paraId="27E00E78" w14:textId="77777777" w:rsidTr="007755BB">
        <w:tc>
          <w:tcPr>
            <w:tcW w:w="2585" w:type="dxa"/>
            <w:gridSpan w:val="2"/>
          </w:tcPr>
          <w:p w14:paraId="17114A04" w14:textId="77777777" w:rsidR="002F2E5C" w:rsidRDefault="002F2E5C" w:rsidP="007755BB">
            <w:r>
              <w:t>Embedded systémy s mikropočítači</w:t>
            </w:r>
          </w:p>
        </w:tc>
        <w:tc>
          <w:tcPr>
            <w:tcW w:w="709" w:type="dxa"/>
            <w:gridSpan w:val="3"/>
          </w:tcPr>
          <w:p w14:paraId="0D512890" w14:textId="77777777" w:rsidR="002F2E5C" w:rsidRDefault="002F2E5C" w:rsidP="007755BB">
            <w:pPr>
              <w:jc w:val="both"/>
            </w:pPr>
            <w:r>
              <w:t>22k</w:t>
            </w:r>
          </w:p>
        </w:tc>
        <w:tc>
          <w:tcPr>
            <w:tcW w:w="850" w:type="dxa"/>
            <w:gridSpan w:val="2"/>
          </w:tcPr>
          <w:p w14:paraId="7D8DDD1F" w14:textId="77777777" w:rsidR="002F2E5C" w:rsidRDefault="002F2E5C" w:rsidP="007755BB">
            <w:pPr>
              <w:jc w:val="both"/>
            </w:pPr>
            <w:r>
              <w:t>z, zk</w:t>
            </w:r>
          </w:p>
        </w:tc>
        <w:tc>
          <w:tcPr>
            <w:tcW w:w="709" w:type="dxa"/>
            <w:gridSpan w:val="2"/>
          </w:tcPr>
          <w:p w14:paraId="4668F309" w14:textId="77777777" w:rsidR="002F2E5C" w:rsidRDefault="002F2E5C" w:rsidP="007755BB">
            <w:pPr>
              <w:jc w:val="center"/>
            </w:pPr>
            <w:r>
              <w:t>5</w:t>
            </w:r>
          </w:p>
        </w:tc>
        <w:tc>
          <w:tcPr>
            <w:tcW w:w="4394" w:type="dxa"/>
          </w:tcPr>
          <w:p w14:paraId="43407503" w14:textId="77777777" w:rsidR="002F2E5C" w:rsidRDefault="002F2E5C" w:rsidP="007755BB">
            <w:pPr>
              <w:jc w:val="both"/>
              <w:rPr>
                <w:b/>
              </w:rPr>
            </w:pPr>
            <w:r w:rsidRPr="00B045EC">
              <w:rPr>
                <w:b/>
              </w:rPr>
              <w:t xml:space="preserve">prof. </w:t>
            </w:r>
            <w:r>
              <w:rPr>
                <w:b/>
              </w:rPr>
              <w:t xml:space="preserve">Ing. Vladimír Vašek, CSc. </w:t>
            </w:r>
            <w:r w:rsidRPr="00050ED8">
              <w:t>(75</w:t>
            </w:r>
            <w:r>
              <w:t>% k)</w:t>
            </w:r>
          </w:p>
          <w:p w14:paraId="1AD5DEA4" w14:textId="77777777" w:rsidR="002F2E5C" w:rsidRDefault="002F2E5C" w:rsidP="007755BB">
            <w:pPr>
              <w:jc w:val="both"/>
            </w:pPr>
            <w:r w:rsidRPr="004E1FAF">
              <w:t>Ing. Jan Dolinay, Ph.D.</w:t>
            </w:r>
            <w:r w:rsidRPr="006D5E21">
              <w:t xml:space="preserve"> (25</w:t>
            </w:r>
            <w:r>
              <w:rPr>
                <w:lang w:val="en-US"/>
              </w:rPr>
              <w:t>% k)</w:t>
            </w:r>
          </w:p>
        </w:tc>
        <w:tc>
          <w:tcPr>
            <w:tcW w:w="567" w:type="dxa"/>
          </w:tcPr>
          <w:p w14:paraId="19CAF84C" w14:textId="77777777" w:rsidR="002F2E5C" w:rsidRDefault="002F2E5C" w:rsidP="007755BB">
            <w:pPr>
              <w:jc w:val="both"/>
            </w:pPr>
            <w:r>
              <w:t>3/ZS</w:t>
            </w:r>
          </w:p>
        </w:tc>
        <w:tc>
          <w:tcPr>
            <w:tcW w:w="709" w:type="dxa"/>
          </w:tcPr>
          <w:p w14:paraId="1AA4305D" w14:textId="77777777" w:rsidR="002F2E5C" w:rsidRDefault="002F2E5C" w:rsidP="007755BB">
            <w:pPr>
              <w:jc w:val="both"/>
            </w:pPr>
            <w:r>
              <w:t>PZ</w:t>
            </w:r>
          </w:p>
        </w:tc>
      </w:tr>
      <w:tr w:rsidR="002F2E5C" w14:paraId="7F0738A9" w14:textId="77777777" w:rsidTr="007755BB">
        <w:tc>
          <w:tcPr>
            <w:tcW w:w="2585" w:type="dxa"/>
            <w:gridSpan w:val="2"/>
          </w:tcPr>
          <w:p w14:paraId="5997CB4A" w14:textId="77777777" w:rsidR="002F2E5C" w:rsidRPr="004140D2" w:rsidRDefault="002F2E5C" w:rsidP="007755BB">
            <w:r w:rsidRPr="004140D2">
              <w:t>Praktikum programování</w:t>
            </w:r>
          </w:p>
        </w:tc>
        <w:tc>
          <w:tcPr>
            <w:tcW w:w="709" w:type="dxa"/>
            <w:gridSpan w:val="3"/>
          </w:tcPr>
          <w:p w14:paraId="2F5EAA7A" w14:textId="77777777" w:rsidR="002F2E5C" w:rsidRDefault="002F2E5C" w:rsidP="007755BB">
            <w:pPr>
              <w:jc w:val="both"/>
            </w:pPr>
            <w:r>
              <w:t>19k</w:t>
            </w:r>
          </w:p>
        </w:tc>
        <w:tc>
          <w:tcPr>
            <w:tcW w:w="850" w:type="dxa"/>
            <w:gridSpan w:val="2"/>
          </w:tcPr>
          <w:p w14:paraId="5DBEE6EE" w14:textId="77777777" w:rsidR="002F2E5C" w:rsidRDefault="002F2E5C" w:rsidP="007755BB">
            <w:pPr>
              <w:jc w:val="both"/>
            </w:pPr>
            <w:r>
              <w:t>klz</w:t>
            </w:r>
          </w:p>
        </w:tc>
        <w:tc>
          <w:tcPr>
            <w:tcW w:w="709" w:type="dxa"/>
            <w:gridSpan w:val="2"/>
          </w:tcPr>
          <w:p w14:paraId="7FAE25C7" w14:textId="77777777" w:rsidR="002F2E5C" w:rsidRDefault="002F2E5C" w:rsidP="007755BB">
            <w:pPr>
              <w:jc w:val="center"/>
            </w:pPr>
            <w:r>
              <w:t>5</w:t>
            </w:r>
          </w:p>
        </w:tc>
        <w:tc>
          <w:tcPr>
            <w:tcW w:w="4394" w:type="dxa"/>
          </w:tcPr>
          <w:p w14:paraId="56EC4405" w14:textId="77777777" w:rsidR="002F2E5C" w:rsidRPr="00050ED8" w:rsidRDefault="002F2E5C" w:rsidP="007755BB">
            <w:pPr>
              <w:jc w:val="both"/>
            </w:pPr>
            <w:r w:rsidRPr="00757BE3">
              <w:rPr>
                <w:b/>
              </w:rPr>
              <w:t xml:space="preserve">Ing. Radek Šilhavý, Ph.D. </w:t>
            </w:r>
            <w:r w:rsidRPr="00050ED8">
              <w:t>(34</w:t>
            </w:r>
            <w:r>
              <w:t>% k)</w:t>
            </w:r>
          </w:p>
          <w:p w14:paraId="40FA500E" w14:textId="77777777" w:rsidR="002F2E5C" w:rsidRDefault="002F2E5C" w:rsidP="007755BB">
            <w:pPr>
              <w:jc w:val="both"/>
            </w:pPr>
            <w:r w:rsidRPr="00EB180F">
              <w:t xml:space="preserve">Ing. </w:t>
            </w:r>
            <w:r>
              <w:t>Petr</w:t>
            </w:r>
            <w:r w:rsidRPr="00EB180F">
              <w:t xml:space="preserve"> Šilhavý, Ph.D.</w:t>
            </w:r>
            <w:r>
              <w:t xml:space="preserve"> (33% k)</w:t>
            </w:r>
          </w:p>
          <w:p w14:paraId="5DDDF390" w14:textId="77777777" w:rsidR="002F2E5C" w:rsidRPr="00A40C59" w:rsidRDefault="002F2E5C" w:rsidP="007755BB">
            <w:pPr>
              <w:jc w:val="both"/>
              <w:rPr>
                <w:b/>
              </w:rPr>
            </w:pPr>
            <w:r>
              <w:t xml:space="preserve">doc. </w:t>
            </w:r>
            <w:r w:rsidRPr="00EB180F">
              <w:t xml:space="preserve">Ing. </w:t>
            </w:r>
            <w:r>
              <w:t>Zdenka Prokopová</w:t>
            </w:r>
            <w:r w:rsidRPr="00EB180F">
              <w:t xml:space="preserve">, </w:t>
            </w:r>
            <w:r>
              <w:t>CSc</w:t>
            </w:r>
            <w:r w:rsidRPr="00EB180F">
              <w:t>.</w:t>
            </w:r>
            <w:r>
              <w:t xml:space="preserve"> (33% k)</w:t>
            </w:r>
          </w:p>
        </w:tc>
        <w:tc>
          <w:tcPr>
            <w:tcW w:w="567" w:type="dxa"/>
          </w:tcPr>
          <w:p w14:paraId="26D5CA48" w14:textId="77777777" w:rsidR="002F2E5C" w:rsidRDefault="002F2E5C" w:rsidP="007755BB">
            <w:pPr>
              <w:jc w:val="both"/>
            </w:pPr>
            <w:r>
              <w:t>3/LS</w:t>
            </w:r>
          </w:p>
        </w:tc>
        <w:tc>
          <w:tcPr>
            <w:tcW w:w="709" w:type="dxa"/>
          </w:tcPr>
          <w:p w14:paraId="72BE065E" w14:textId="77777777" w:rsidR="002F2E5C" w:rsidRDefault="002F2E5C" w:rsidP="007755BB">
            <w:pPr>
              <w:jc w:val="both"/>
            </w:pPr>
            <w:r>
              <w:t>PZ</w:t>
            </w:r>
          </w:p>
        </w:tc>
      </w:tr>
      <w:tr w:rsidR="002F2E5C" w14:paraId="1AA91496" w14:textId="77777777" w:rsidTr="007755BB">
        <w:tc>
          <w:tcPr>
            <w:tcW w:w="2585" w:type="dxa"/>
            <w:gridSpan w:val="2"/>
          </w:tcPr>
          <w:p w14:paraId="5315969E" w14:textId="77777777" w:rsidR="002F2E5C" w:rsidRPr="004140D2" w:rsidRDefault="002F2E5C" w:rsidP="007755BB">
            <w:r w:rsidRPr="004140D2">
              <w:t>Umělá a výpočetní inteligence</w:t>
            </w:r>
          </w:p>
        </w:tc>
        <w:tc>
          <w:tcPr>
            <w:tcW w:w="709" w:type="dxa"/>
            <w:gridSpan w:val="3"/>
          </w:tcPr>
          <w:p w14:paraId="7E400289" w14:textId="77777777" w:rsidR="002F2E5C" w:rsidRDefault="002F2E5C" w:rsidP="007755BB">
            <w:pPr>
              <w:jc w:val="both"/>
            </w:pPr>
            <w:r>
              <w:t>17k</w:t>
            </w:r>
          </w:p>
        </w:tc>
        <w:tc>
          <w:tcPr>
            <w:tcW w:w="850" w:type="dxa"/>
            <w:gridSpan w:val="2"/>
          </w:tcPr>
          <w:p w14:paraId="78AE4B7C" w14:textId="77777777" w:rsidR="002F2E5C" w:rsidRDefault="002F2E5C" w:rsidP="007755BB">
            <w:pPr>
              <w:jc w:val="both"/>
            </w:pPr>
            <w:r>
              <w:t>z, zk</w:t>
            </w:r>
          </w:p>
        </w:tc>
        <w:tc>
          <w:tcPr>
            <w:tcW w:w="709" w:type="dxa"/>
            <w:gridSpan w:val="2"/>
          </w:tcPr>
          <w:p w14:paraId="5192CEDB" w14:textId="77777777" w:rsidR="002F2E5C" w:rsidRDefault="002F2E5C" w:rsidP="007755BB">
            <w:pPr>
              <w:jc w:val="center"/>
            </w:pPr>
            <w:r>
              <w:t>5</w:t>
            </w:r>
          </w:p>
        </w:tc>
        <w:tc>
          <w:tcPr>
            <w:tcW w:w="4394" w:type="dxa"/>
          </w:tcPr>
          <w:p w14:paraId="08167650" w14:textId="77777777" w:rsidR="002F2E5C" w:rsidRPr="00A40C59" w:rsidRDefault="002F2E5C" w:rsidP="007755BB">
            <w:pPr>
              <w:jc w:val="both"/>
              <w:rPr>
                <w:b/>
              </w:rPr>
            </w:pPr>
            <w:r w:rsidRPr="00A40C59">
              <w:rPr>
                <w:b/>
              </w:rPr>
              <w:t xml:space="preserve">doc. Ing. Zuzana Komínková Oplatková, Ph.D. </w:t>
            </w:r>
            <w:r w:rsidRPr="00050ED8">
              <w:t xml:space="preserve">(100 </w:t>
            </w:r>
            <w:r>
              <w:t>% k)</w:t>
            </w:r>
          </w:p>
        </w:tc>
        <w:tc>
          <w:tcPr>
            <w:tcW w:w="567" w:type="dxa"/>
          </w:tcPr>
          <w:p w14:paraId="60C58ADD" w14:textId="77777777" w:rsidR="002F2E5C" w:rsidRDefault="002F2E5C" w:rsidP="007755BB">
            <w:pPr>
              <w:jc w:val="both"/>
            </w:pPr>
            <w:r>
              <w:t>3/LS</w:t>
            </w:r>
          </w:p>
        </w:tc>
        <w:tc>
          <w:tcPr>
            <w:tcW w:w="709" w:type="dxa"/>
          </w:tcPr>
          <w:p w14:paraId="156D3C25" w14:textId="77777777" w:rsidR="002F2E5C" w:rsidRDefault="002F2E5C" w:rsidP="007755BB">
            <w:pPr>
              <w:jc w:val="both"/>
            </w:pPr>
            <w:r>
              <w:t>ZT</w:t>
            </w:r>
          </w:p>
        </w:tc>
      </w:tr>
      <w:tr w:rsidR="002F2E5C" w14:paraId="1E3F3AC1" w14:textId="77777777" w:rsidTr="007755BB">
        <w:tc>
          <w:tcPr>
            <w:tcW w:w="2585" w:type="dxa"/>
            <w:gridSpan w:val="2"/>
          </w:tcPr>
          <w:p w14:paraId="63877A5C" w14:textId="77777777" w:rsidR="002F2E5C" w:rsidRDefault="002F2E5C" w:rsidP="007755BB">
            <w:r w:rsidRPr="004140D2">
              <w:t>Podniková ekonomika</w:t>
            </w:r>
          </w:p>
        </w:tc>
        <w:tc>
          <w:tcPr>
            <w:tcW w:w="709" w:type="dxa"/>
            <w:gridSpan w:val="3"/>
          </w:tcPr>
          <w:p w14:paraId="5F6DFA48" w14:textId="77777777" w:rsidR="002F2E5C" w:rsidRDefault="002F2E5C" w:rsidP="007755BB">
            <w:pPr>
              <w:jc w:val="both"/>
            </w:pPr>
            <w:r>
              <w:t>15k</w:t>
            </w:r>
          </w:p>
        </w:tc>
        <w:tc>
          <w:tcPr>
            <w:tcW w:w="850" w:type="dxa"/>
            <w:gridSpan w:val="2"/>
          </w:tcPr>
          <w:p w14:paraId="19277459" w14:textId="77777777" w:rsidR="002F2E5C" w:rsidRDefault="002F2E5C" w:rsidP="007755BB">
            <w:pPr>
              <w:jc w:val="both"/>
            </w:pPr>
            <w:r>
              <w:t>z, zk</w:t>
            </w:r>
          </w:p>
        </w:tc>
        <w:tc>
          <w:tcPr>
            <w:tcW w:w="709" w:type="dxa"/>
            <w:gridSpan w:val="2"/>
          </w:tcPr>
          <w:p w14:paraId="19A74C28" w14:textId="77777777" w:rsidR="002F2E5C" w:rsidRDefault="002F2E5C" w:rsidP="007755BB">
            <w:pPr>
              <w:jc w:val="center"/>
            </w:pPr>
            <w:r>
              <w:t>3</w:t>
            </w:r>
          </w:p>
        </w:tc>
        <w:tc>
          <w:tcPr>
            <w:tcW w:w="4394" w:type="dxa"/>
          </w:tcPr>
          <w:p w14:paraId="42215B7F" w14:textId="43F5918A" w:rsidR="002F2E5C" w:rsidRPr="00CA5FF7" w:rsidRDefault="002F2E5C" w:rsidP="007755BB">
            <w:pPr>
              <w:jc w:val="both"/>
            </w:pPr>
            <w:r w:rsidRPr="00CA5FF7">
              <w:t>Ing. Petr Novák, Ph.D. (</w:t>
            </w:r>
            <w:r w:rsidR="006B599F">
              <w:t>10</w:t>
            </w:r>
            <w:r w:rsidRPr="00CA5FF7">
              <w:t>0</w:t>
            </w:r>
            <w:r>
              <w:t>% k)</w:t>
            </w:r>
          </w:p>
          <w:p w14:paraId="14BFDD1F" w14:textId="77777777" w:rsidR="002F2E5C" w:rsidRPr="00CA5FF7" w:rsidRDefault="002F2E5C" w:rsidP="007755BB">
            <w:pPr>
              <w:jc w:val="both"/>
            </w:pPr>
          </w:p>
        </w:tc>
        <w:tc>
          <w:tcPr>
            <w:tcW w:w="567" w:type="dxa"/>
          </w:tcPr>
          <w:p w14:paraId="1F92BAC4" w14:textId="77777777" w:rsidR="002F2E5C" w:rsidRDefault="002F2E5C" w:rsidP="007755BB">
            <w:pPr>
              <w:jc w:val="both"/>
            </w:pPr>
            <w:r>
              <w:t>3/LS</w:t>
            </w:r>
          </w:p>
        </w:tc>
        <w:tc>
          <w:tcPr>
            <w:tcW w:w="709" w:type="dxa"/>
          </w:tcPr>
          <w:p w14:paraId="5B13B623" w14:textId="77777777" w:rsidR="002F2E5C" w:rsidRDefault="002F2E5C" w:rsidP="007755BB">
            <w:pPr>
              <w:jc w:val="both"/>
            </w:pPr>
            <w:r>
              <w:t>-</w:t>
            </w:r>
          </w:p>
        </w:tc>
      </w:tr>
      <w:tr w:rsidR="002F2E5C" w14:paraId="0FEA6B64" w14:textId="77777777" w:rsidTr="007755BB">
        <w:tc>
          <w:tcPr>
            <w:tcW w:w="2585" w:type="dxa"/>
            <w:gridSpan w:val="2"/>
          </w:tcPr>
          <w:p w14:paraId="7ABDB003" w14:textId="77777777" w:rsidR="002F2E5C" w:rsidRDefault="002F2E5C" w:rsidP="007755BB">
            <w:r w:rsidRPr="004140D2">
              <w:t>Bakalářská práce</w:t>
            </w:r>
          </w:p>
        </w:tc>
        <w:tc>
          <w:tcPr>
            <w:tcW w:w="709" w:type="dxa"/>
            <w:gridSpan w:val="3"/>
          </w:tcPr>
          <w:p w14:paraId="5A16623E" w14:textId="3DEE9D32" w:rsidR="002F2E5C" w:rsidRDefault="00981364" w:rsidP="007755BB">
            <w:pPr>
              <w:jc w:val="both"/>
            </w:pPr>
            <w:ins w:id="72" w:author="Zuzka" w:date="2018-11-12T23:32:00Z">
              <w:r>
                <w:t>15</w:t>
              </w:r>
            </w:ins>
            <w:del w:id="73" w:author="Zuzka" w:date="2018-11-12T23:32:00Z">
              <w:r w:rsidR="002F2E5C" w:rsidDel="00981364">
                <w:delText>54</w:delText>
              </w:r>
            </w:del>
            <w:r w:rsidR="002F2E5C">
              <w:t>k</w:t>
            </w:r>
          </w:p>
        </w:tc>
        <w:tc>
          <w:tcPr>
            <w:tcW w:w="850" w:type="dxa"/>
            <w:gridSpan w:val="2"/>
          </w:tcPr>
          <w:p w14:paraId="27C3C7CE" w14:textId="77777777" w:rsidR="002F2E5C" w:rsidRDefault="002F2E5C" w:rsidP="007755BB">
            <w:pPr>
              <w:jc w:val="both"/>
            </w:pPr>
            <w:r>
              <w:t>z</w:t>
            </w:r>
          </w:p>
        </w:tc>
        <w:tc>
          <w:tcPr>
            <w:tcW w:w="709" w:type="dxa"/>
            <w:gridSpan w:val="2"/>
          </w:tcPr>
          <w:p w14:paraId="1CD4F72A" w14:textId="77777777" w:rsidR="002F2E5C" w:rsidRDefault="002F2E5C" w:rsidP="007755BB">
            <w:pPr>
              <w:jc w:val="center"/>
            </w:pPr>
            <w:r>
              <w:t>15</w:t>
            </w:r>
          </w:p>
        </w:tc>
        <w:tc>
          <w:tcPr>
            <w:tcW w:w="4394" w:type="dxa"/>
          </w:tcPr>
          <w:p w14:paraId="311ACB1E" w14:textId="77777777" w:rsidR="002F2E5C" w:rsidRPr="00CA5FF7" w:rsidRDefault="002F2E5C" w:rsidP="007755BB">
            <w:pPr>
              <w:jc w:val="both"/>
            </w:pPr>
            <w:r w:rsidRPr="00CA5FF7">
              <w:t xml:space="preserve">doc. Ing. Zuzana Komínková Oplatková, Ph.D. </w:t>
            </w:r>
            <w:r>
              <w:t>(100 % k)</w:t>
            </w:r>
          </w:p>
        </w:tc>
        <w:tc>
          <w:tcPr>
            <w:tcW w:w="567" w:type="dxa"/>
          </w:tcPr>
          <w:p w14:paraId="6BEF14F6" w14:textId="77777777" w:rsidR="002F2E5C" w:rsidRDefault="002F2E5C" w:rsidP="007755BB">
            <w:pPr>
              <w:jc w:val="both"/>
            </w:pPr>
            <w:r>
              <w:t>3/LS</w:t>
            </w:r>
          </w:p>
        </w:tc>
        <w:tc>
          <w:tcPr>
            <w:tcW w:w="709" w:type="dxa"/>
          </w:tcPr>
          <w:p w14:paraId="4E04241E" w14:textId="77777777" w:rsidR="002F2E5C" w:rsidRDefault="002F2E5C" w:rsidP="007755BB">
            <w:pPr>
              <w:jc w:val="both"/>
            </w:pPr>
            <w:r>
              <w:t>-</w:t>
            </w:r>
          </w:p>
        </w:tc>
      </w:tr>
      <w:tr w:rsidR="002F2E5C" w14:paraId="783B043C" w14:textId="77777777" w:rsidTr="007755BB">
        <w:tc>
          <w:tcPr>
            <w:tcW w:w="10523" w:type="dxa"/>
            <w:gridSpan w:val="12"/>
            <w:shd w:val="clear" w:color="auto" w:fill="F7CAAC"/>
          </w:tcPr>
          <w:p w14:paraId="2F26A2A9" w14:textId="77777777" w:rsidR="002F2E5C" w:rsidRDefault="002F2E5C" w:rsidP="007755BB">
            <w:pPr>
              <w:jc w:val="center"/>
            </w:pPr>
            <w:r w:rsidRPr="00A80702">
              <w:rPr>
                <w:b/>
                <w:sz w:val="22"/>
              </w:rPr>
              <w:t>Povinně volitelné předměty - skupina 1</w:t>
            </w:r>
          </w:p>
        </w:tc>
      </w:tr>
      <w:tr w:rsidR="002F2E5C" w14:paraId="4A7E55C4" w14:textId="77777777" w:rsidTr="007755BB">
        <w:tc>
          <w:tcPr>
            <w:tcW w:w="2443" w:type="dxa"/>
          </w:tcPr>
          <w:p w14:paraId="0B1E5FA5" w14:textId="77777777" w:rsidR="002F2E5C" w:rsidRPr="00FF575C" w:rsidRDefault="002F2E5C" w:rsidP="007755BB">
            <w:r>
              <w:t>Cizí jazyk (angličtina, němčina, ruština) 1</w:t>
            </w:r>
          </w:p>
        </w:tc>
        <w:tc>
          <w:tcPr>
            <w:tcW w:w="709" w:type="dxa"/>
            <w:gridSpan w:val="3"/>
          </w:tcPr>
          <w:p w14:paraId="2747FB82" w14:textId="77777777" w:rsidR="002F2E5C" w:rsidRDefault="002F2E5C" w:rsidP="007755BB">
            <w:pPr>
              <w:jc w:val="both"/>
            </w:pPr>
            <w:r w:rsidRPr="00133BE0">
              <w:t>6k</w:t>
            </w:r>
          </w:p>
        </w:tc>
        <w:tc>
          <w:tcPr>
            <w:tcW w:w="850" w:type="dxa"/>
            <w:gridSpan w:val="2"/>
          </w:tcPr>
          <w:p w14:paraId="0F887768" w14:textId="77777777" w:rsidR="002F2E5C" w:rsidRDefault="002F2E5C" w:rsidP="007755BB">
            <w:pPr>
              <w:jc w:val="both"/>
            </w:pPr>
            <w:r>
              <w:t>kl</w:t>
            </w:r>
          </w:p>
        </w:tc>
        <w:tc>
          <w:tcPr>
            <w:tcW w:w="709" w:type="dxa"/>
            <w:gridSpan w:val="2"/>
          </w:tcPr>
          <w:p w14:paraId="015987B5" w14:textId="77777777" w:rsidR="002F2E5C" w:rsidRDefault="002F2E5C" w:rsidP="007755BB">
            <w:pPr>
              <w:jc w:val="both"/>
            </w:pPr>
            <w:r w:rsidRPr="00133BE0">
              <w:rPr>
                <w:lang w:val="en-US"/>
              </w:rPr>
              <w:t>2</w:t>
            </w:r>
          </w:p>
        </w:tc>
        <w:tc>
          <w:tcPr>
            <w:tcW w:w="4536" w:type="dxa"/>
            <w:gridSpan w:val="2"/>
          </w:tcPr>
          <w:p w14:paraId="62B7E3B3" w14:textId="77777777" w:rsidR="002F2E5C" w:rsidRPr="00AA3DCB" w:rsidRDefault="002F2E5C" w:rsidP="007755BB">
            <w:pPr>
              <w:pStyle w:val="Default"/>
              <w:rPr>
                <w:sz w:val="20"/>
                <w:szCs w:val="20"/>
              </w:rPr>
            </w:pPr>
            <w:r>
              <w:rPr>
                <w:i/>
                <w:iCs/>
                <w:sz w:val="20"/>
                <w:szCs w:val="20"/>
              </w:rPr>
              <w:t xml:space="preserve">Předmět má pro zaměření SP doplňující charakter </w:t>
            </w:r>
          </w:p>
        </w:tc>
        <w:tc>
          <w:tcPr>
            <w:tcW w:w="567" w:type="dxa"/>
          </w:tcPr>
          <w:p w14:paraId="43A725AA" w14:textId="77777777" w:rsidR="002F2E5C" w:rsidRDefault="002F2E5C" w:rsidP="007755BB">
            <w:pPr>
              <w:jc w:val="both"/>
            </w:pPr>
            <w:r>
              <w:t>1/L</w:t>
            </w:r>
          </w:p>
        </w:tc>
        <w:tc>
          <w:tcPr>
            <w:tcW w:w="709" w:type="dxa"/>
          </w:tcPr>
          <w:p w14:paraId="7E5CD5AD" w14:textId="77777777" w:rsidR="002F2E5C" w:rsidRDefault="002F2E5C" w:rsidP="007755BB">
            <w:pPr>
              <w:jc w:val="both"/>
            </w:pPr>
          </w:p>
        </w:tc>
      </w:tr>
      <w:tr w:rsidR="002F2E5C" w14:paraId="189702AC" w14:textId="77777777" w:rsidTr="007755BB">
        <w:tc>
          <w:tcPr>
            <w:tcW w:w="10523" w:type="dxa"/>
            <w:gridSpan w:val="12"/>
          </w:tcPr>
          <w:p w14:paraId="6BAD2D39" w14:textId="77777777" w:rsidR="002F2E5C" w:rsidRDefault="002F2E5C" w:rsidP="007755BB">
            <w:pPr>
              <w:jc w:val="both"/>
              <w:rPr>
                <w:b/>
                <w:bCs/>
              </w:rPr>
            </w:pPr>
            <w:r w:rsidRPr="07CE326A">
              <w:rPr>
                <w:b/>
                <w:bCs/>
              </w:rPr>
              <w:t xml:space="preserve">Podmínka pro splnění této skupiny předmětů: </w:t>
            </w:r>
          </w:p>
          <w:p w14:paraId="6DACC88F" w14:textId="03496418" w:rsidR="004E1FAF" w:rsidRDefault="002F2E5C" w:rsidP="006B599F">
            <w:pPr>
              <w:jc w:val="both"/>
            </w:pPr>
            <w:r>
              <w:t>Student si volí jeden z nabízených ciz</w:t>
            </w:r>
            <w:r w:rsidR="006B599F">
              <w:t>ích jazyků. Doporučeno pro 1/L.</w:t>
            </w:r>
          </w:p>
        </w:tc>
      </w:tr>
      <w:tr w:rsidR="002F2E5C" w14:paraId="7A6810CA" w14:textId="77777777" w:rsidTr="007755BB">
        <w:tc>
          <w:tcPr>
            <w:tcW w:w="10523" w:type="dxa"/>
            <w:gridSpan w:val="12"/>
            <w:shd w:val="clear" w:color="auto" w:fill="F7CAAC"/>
          </w:tcPr>
          <w:p w14:paraId="744E4989" w14:textId="77777777" w:rsidR="002F2E5C" w:rsidRDefault="002F2E5C" w:rsidP="007755BB">
            <w:pPr>
              <w:jc w:val="center"/>
            </w:pPr>
            <w:r w:rsidRPr="00A80702">
              <w:rPr>
                <w:b/>
                <w:sz w:val="22"/>
              </w:rPr>
              <w:t>Povinn</w:t>
            </w:r>
            <w:r>
              <w:rPr>
                <w:b/>
                <w:sz w:val="22"/>
              </w:rPr>
              <w:t>ě volitelné předměty - skupina 2</w:t>
            </w:r>
          </w:p>
        </w:tc>
      </w:tr>
      <w:tr w:rsidR="002F2E5C" w14:paraId="49B3E6DD" w14:textId="77777777" w:rsidTr="007755BB">
        <w:tc>
          <w:tcPr>
            <w:tcW w:w="2443" w:type="dxa"/>
          </w:tcPr>
          <w:p w14:paraId="055917B0" w14:textId="77777777" w:rsidR="002F2E5C" w:rsidRPr="00FF575C" w:rsidRDefault="002F2E5C" w:rsidP="007755BB">
            <w:r>
              <w:t>Cizí jazyk (angličtina, němčina, ruština) 2</w:t>
            </w:r>
          </w:p>
        </w:tc>
        <w:tc>
          <w:tcPr>
            <w:tcW w:w="709" w:type="dxa"/>
            <w:gridSpan w:val="3"/>
          </w:tcPr>
          <w:p w14:paraId="45EE699E" w14:textId="77777777" w:rsidR="002F2E5C" w:rsidRDefault="002F2E5C" w:rsidP="007755BB">
            <w:pPr>
              <w:jc w:val="both"/>
            </w:pPr>
            <w:r w:rsidRPr="00133BE0">
              <w:t>6k</w:t>
            </w:r>
          </w:p>
        </w:tc>
        <w:tc>
          <w:tcPr>
            <w:tcW w:w="850" w:type="dxa"/>
            <w:gridSpan w:val="2"/>
          </w:tcPr>
          <w:p w14:paraId="6656B274" w14:textId="77777777" w:rsidR="002F2E5C" w:rsidRDefault="002F2E5C" w:rsidP="007755BB">
            <w:pPr>
              <w:jc w:val="both"/>
            </w:pPr>
            <w:r>
              <w:t>zk</w:t>
            </w:r>
          </w:p>
        </w:tc>
        <w:tc>
          <w:tcPr>
            <w:tcW w:w="709" w:type="dxa"/>
            <w:gridSpan w:val="2"/>
          </w:tcPr>
          <w:p w14:paraId="2709071A" w14:textId="77777777" w:rsidR="002F2E5C" w:rsidRDefault="002F2E5C" w:rsidP="007755BB">
            <w:pPr>
              <w:jc w:val="both"/>
            </w:pPr>
            <w:r w:rsidRPr="00133BE0">
              <w:rPr>
                <w:lang w:val="en-US"/>
              </w:rPr>
              <w:t>2</w:t>
            </w:r>
          </w:p>
        </w:tc>
        <w:tc>
          <w:tcPr>
            <w:tcW w:w="4536" w:type="dxa"/>
            <w:gridSpan w:val="2"/>
          </w:tcPr>
          <w:p w14:paraId="206226B2" w14:textId="77777777" w:rsidR="002F2E5C" w:rsidRDefault="002F2E5C" w:rsidP="007755BB">
            <w:r>
              <w:rPr>
                <w:i/>
                <w:iCs/>
              </w:rPr>
              <w:t>Předmět má pro zaměření SP doplňující charakter</w:t>
            </w:r>
          </w:p>
        </w:tc>
        <w:tc>
          <w:tcPr>
            <w:tcW w:w="567" w:type="dxa"/>
          </w:tcPr>
          <w:p w14:paraId="7073419E" w14:textId="77777777" w:rsidR="002F2E5C" w:rsidRDefault="002F2E5C" w:rsidP="007755BB">
            <w:pPr>
              <w:jc w:val="both"/>
            </w:pPr>
            <w:r>
              <w:t>2/Z</w:t>
            </w:r>
          </w:p>
        </w:tc>
        <w:tc>
          <w:tcPr>
            <w:tcW w:w="709" w:type="dxa"/>
          </w:tcPr>
          <w:p w14:paraId="10A94B21" w14:textId="77777777" w:rsidR="002F2E5C" w:rsidRDefault="002F2E5C" w:rsidP="007755BB">
            <w:pPr>
              <w:jc w:val="both"/>
            </w:pPr>
          </w:p>
        </w:tc>
      </w:tr>
      <w:tr w:rsidR="002F2E5C" w14:paraId="1CCCB06A" w14:textId="77777777" w:rsidTr="007755BB">
        <w:tc>
          <w:tcPr>
            <w:tcW w:w="10523" w:type="dxa"/>
            <w:gridSpan w:val="12"/>
          </w:tcPr>
          <w:p w14:paraId="15AC76C4" w14:textId="77777777" w:rsidR="002F2E5C" w:rsidRDefault="002F2E5C" w:rsidP="007755BB">
            <w:pPr>
              <w:jc w:val="both"/>
              <w:rPr>
                <w:b/>
                <w:bCs/>
              </w:rPr>
            </w:pPr>
            <w:r w:rsidRPr="07CE326A">
              <w:rPr>
                <w:b/>
                <w:bCs/>
              </w:rPr>
              <w:lastRenderedPageBreak/>
              <w:t xml:space="preserve">Podmínka pro splnění této skupiny předmětů: </w:t>
            </w:r>
          </w:p>
          <w:p w14:paraId="145505D0" w14:textId="77777777" w:rsidR="002F2E5C" w:rsidRDefault="002F2E5C" w:rsidP="007755BB">
            <w:pPr>
              <w:jc w:val="both"/>
            </w:pPr>
            <w:r>
              <w:t>Student si volí jeden z nabízených cizích jazyků. Doporučeno pro 2/Z.</w:t>
            </w:r>
          </w:p>
        </w:tc>
      </w:tr>
      <w:tr w:rsidR="002F2E5C" w14:paraId="4158382E" w14:textId="77777777" w:rsidTr="007755BB">
        <w:tc>
          <w:tcPr>
            <w:tcW w:w="10523" w:type="dxa"/>
            <w:gridSpan w:val="12"/>
            <w:shd w:val="clear" w:color="auto" w:fill="F7CAAC"/>
          </w:tcPr>
          <w:p w14:paraId="7398A0A8" w14:textId="77777777" w:rsidR="002F2E5C" w:rsidRDefault="002F2E5C" w:rsidP="007755BB">
            <w:pPr>
              <w:jc w:val="center"/>
            </w:pPr>
            <w:r w:rsidRPr="00A80702">
              <w:rPr>
                <w:b/>
                <w:sz w:val="22"/>
              </w:rPr>
              <w:t>Povinn</w:t>
            </w:r>
            <w:r>
              <w:rPr>
                <w:b/>
                <w:sz w:val="22"/>
              </w:rPr>
              <w:t>ě volitelné předměty - skupina 3</w:t>
            </w:r>
          </w:p>
        </w:tc>
      </w:tr>
      <w:tr w:rsidR="002F2E5C" w14:paraId="0E8D99A2" w14:textId="77777777" w:rsidTr="007755BB">
        <w:tc>
          <w:tcPr>
            <w:tcW w:w="2443" w:type="dxa"/>
          </w:tcPr>
          <w:p w14:paraId="70700CF5" w14:textId="77777777" w:rsidR="002F2E5C" w:rsidRPr="00FF575C" w:rsidRDefault="002F2E5C" w:rsidP="007755BB">
            <w:r>
              <w:t>Cizí jazyk (angličtina, němčina, ruština) 3</w:t>
            </w:r>
          </w:p>
        </w:tc>
        <w:tc>
          <w:tcPr>
            <w:tcW w:w="709" w:type="dxa"/>
            <w:gridSpan w:val="3"/>
          </w:tcPr>
          <w:p w14:paraId="15AE0173" w14:textId="77777777" w:rsidR="002F2E5C" w:rsidRDefault="002F2E5C" w:rsidP="007755BB">
            <w:pPr>
              <w:jc w:val="both"/>
            </w:pPr>
            <w:r w:rsidRPr="00133BE0">
              <w:t>6k</w:t>
            </w:r>
          </w:p>
        </w:tc>
        <w:tc>
          <w:tcPr>
            <w:tcW w:w="850" w:type="dxa"/>
            <w:gridSpan w:val="2"/>
          </w:tcPr>
          <w:p w14:paraId="4F7A68BA" w14:textId="77777777" w:rsidR="002F2E5C" w:rsidRDefault="002F2E5C" w:rsidP="007755BB">
            <w:pPr>
              <w:jc w:val="both"/>
            </w:pPr>
            <w:r>
              <w:t>kl</w:t>
            </w:r>
          </w:p>
        </w:tc>
        <w:tc>
          <w:tcPr>
            <w:tcW w:w="709" w:type="dxa"/>
            <w:gridSpan w:val="2"/>
          </w:tcPr>
          <w:p w14:paraId="26107A25" w14:textId="77777777" w:rsidR="002F2E5C" w:rsidRDefault="002F2E5C" w:rsidP="007755BB">
            <w:pPr>
              <w:jc w:val="both"/>
            </w:pPr>
            <w:r w:rsidRPr="00133BE0">
              <w:rPr>
                <w:lang w:val="en-US"/>
              </w:rPr>
              <w:t>2</w:t>
            </w:r>
          </w:p>
        </w:tc>
        <w:tc>
          <w:tcPr>
            <w:tcW w:w="4536" w:type="dxa"/>
            <w:gridSpan w:val="2"/>
          </w:tcPr>
          <w:p w14:paraId="612A975C" w14:textId="77777777" w:rsidR="002F2E5C" w:rsidRDefault="002F2E5C" w:rsidP="007755BB">
            <w:r>
              <w:rPr>
                <w:i/>
                <w:iCs/>
              </w:rPr>
              <w:t>Předmět má pro zaměření SP doplňující charakter</w:t>
            </w:r>
          </w:p>
        </w:tc>
        <w:tc>
          <w:tcPr>
            <w:tcW w:w="567" w:type="dxa"/>
          </w:tcPr>
          <w:p w14:paraId="39FD8DEC" w14:textId="77777777" w:rsidR="002F2E5C" w:rsidRDefault="002F2E5C" w:rsidP="007755BB">
            <w:pPr>
              <w:jc w:val="both"/>
            </w:pPr>
            <w:r>
              <w:t>2/L</w:t>
            </w:r>
          </w:p>
        </w:tc>
        <w:tc>
          <w:tcPr>
            <w:tcW w:w="709" w:type="dxa"/>
          </w:tcPr>
          <w:p w14:paraId="4F3A66FB" w14:textId="77777777" w:rsidR="002F2E5C" w:rsidRDefault="002F2E5C" w:rsidP="007755BB">
            <w:pPr>
              <w:jc w:val="both"/>
            </w:pPr>
          </w:p>
        </w:tc>
      </w:tr>
      <w:tr w:rsidR="002F2E5C" w14:paraId="25C9AC7B" w14:textId="77777777" w:rsidTr="007755BB">
        <w:tc>
          <w:tcPr>
            <w:tcW w:w="10523" w:type="dxa"/>
            <w:gridSpan w:val="12"/>
          </w:tcPr>
          <w:p w14:paraId="694B8549" w14:textId="77777777" w:rsidR="002F2E5C" w:rsidRDefault="002F2E5C" w:rsidP="007755BB">
            <w:pPr>
              <w:jc w:val="both"/>
              <w:rPr>
                <w:b/>
                <w:bCs/>
              </w:rPr>
            </w:pPr>
            <w:r w:rsidRPr="07CE326A">
              <w:rPr>
                <w:b/>
                <w:bCs/>
              </w:rPr>
              <w:t xml:space="preserve">Podmínka pro splnění této skupiny předmětů: </w:t>
            </w:r>
          </w:p>
          <w:p w14:paraId="11452C85" w14:textId="77777777" w:rsidR="002F2E5C" w:rsidRDefault="002F2E5C" w:rsidP="007755BB">
            <w:pPr>
              <w:jc w:val="both"/>
            </w:pPr>
            <w:r>
              <w:t>Student si volí jeden z nabízených cizích jazyků. Doporučeno pro 2/L.</w:t>
            </w:r>
          </w:p>
        </w:tc>
      </w:tr>
      <w:tr w:rsidR="002F2E5C" w14:paraId="79FE62D4" w14:textId="77777777" w:rsidTr="007755BB">
        <w:tc>
          <w:tcPr>
            <w:tcW w:w="10523" w:type="dxa"/>
            <w:gridSpan w:val="12"/>
            <w:shd w:val="clear" w:color="auto" w:fill="F7CAAC"/>
          </w:tcPr>
          <w:p w14:paraId="44EAAD12" w14:textId="77777777" w:rsidR="002F2E5C" w:rsidRDefault="002F2E5C" w:rsidP="007755BB">
            <w:pPr>
              <w:jc w:val="center"/>
            </w:pPr>
            <w:r w:rsidRPr="00A80702">
              <w:rPr>
                <w:b/>
                <w:sz w:val="22"/>
              </w:rPr>
              <w:t>Povinn</w:t>
            </w:r>
            <w:r>
              <w:rPr>
                <w:b/>
                <w:sz w:val="22"/>
              </w:rPr>
              <w:t>ě volitelné předměty - skupina 4</w:t>
            </w:r>
          </w:p>
        </w:tc>
      </w:tr>
      <w:tr w:rsidR="002F2E5C" w14:paraId="0DF4D94E" w14:textId="77777777" w:rsidTr="007755BB">
        <w:tc>
          <w:tcPr>
            <w:tcW w:w="2443" w:type="dxa"/>
          </w:tcPr>
          <w:p w14:paraId="2F22504F" w14:textId="77777777" w:rsidR="002F2E5C" w:rsidRPr="00FF575C" w:rsidRDefault="002F2E5C" w:rsidP="007755BB">
            <w:r>
              <w:t>Cizí jazyk (angličtina, němčina, ruština) 4</w:t>
            </w:r>
          </w:p>
        </w:tc>
        <w:tc>
          <w:tcPr>
            <w:tcW w:w="709" w:type="dxa"/>
            <w:gridSpan w:val="3"/>
          </w:tcPr>
          <w:p w14:paraId="526FB2C0" w14:textId="77777777" w:rsidR="002F2E5C" w:rsidRDefault="002F2E5C" w:rsidP="007755BB">
            <w:pPr>
              <w:jc w:val="both"/>
            </w:pPr>
            <w:r w:rsidRPr="00133BE0">
              <w:t>6k</w:t>
            </w:r>
          </w:p>
        </w:tc>
        <w:tc>
          <w:tcPr>
            <w:tcW w:w="850" w:type="dxa"/>
            <w:gridSpan w:val="2"/>
          </w:tcPr>
          <w:p w14:paraId="2229579A" w14:textId="77777777" w:rsidR="002F2E5C" w:rsidRDefault="002F2E5C" w:rsidP="007755BB">
            <w:pPr>
              <w:jc w:val="both"/>
            </w:pPr>
            <w:r>
              <w:t>zk</w:t>
            </w:r>
          </w:p>
        </w:tc>
        <w:tc>
          <w:tcPr>
            <w:tcW w:w="709" w:type="dxa"/>
            <w:gridSpan w:val="2"/>
          </w:tcPr>
          <w:p w14:paraId="27127F58" w14:textId="77777777" w:rsidR="002F2E5C" w:rsidRDefault="002F2E5C" w:rsidP="007755BB">
            <w:pPr>
              <w:jc w:val="both"/>
            </w:pPr>
            <w:r w:rsidRPr="00133BE0">
              <w:rPr>
                <w:lang w:val="en-US"/>
              </w:rPr>
              <w:t>2</w:t>
            </w:r>
          </w:p>
        </w:tc>
        <w:tc>
          <w:tcPr>
            <w:tcW w:w="4536" w:type="dxa"/>
            <w:gridSpan w:val="2"/>
          </w:tcPr>
          <w:p w14:paraId="0BAC28FD" w14:textId="77777777" w:rsidR="002F2E5C" w:rsidRDefault="002F2E5C" w:rsidP="007755BB">
            <w:r>
              <w:rPr>
                <w:i/>
                <w:iCs/>
              </w:rPr>
              <w:t>Předmět má pro zaměření SP doplňující charakter</w:t>
            </w:r>
          </w:p>
        </w:tc>
        <w:tc>
          <w:tcPr>
            <w:tcW w:w="567" w:type="dxa"/>
          </w:tcPr>
          <w:p w14:paraId="66AD3977" w14:textId="77777777" w:rsidR="002F2E5C" w:rsidRDefault="002F2E5C" w:rsidP="007755BB">
            <w:pPr>
              <w:jc w:val="both"/>
            </w:pPr>
            <w:r>
              <w:t>3/Z</w:t>
            </w:r>
          </w:p>
        </w:tc>
        <w:tc>
          <w:tcPr>
            <w:tcW w:w="709" w:type="dxa"/>
          </w:tcPr>
          <w:p w14:paraId="1E8275FB" w14:textId="77777777" w:rsidR="002F2E5C" w:rsidRDefault="002F2E5C" w:rsidP="007755BB">
            <w:pPr>
              <w:jc w:val="both"/>
            </w:pPr>
          </w:p>
        </w:tc>
      </w:tr>
      <w:tr w:rsidR="002F2E5C" w14:paraId="6A745095" w14:textId="77777777" w:rsidTr="007755BB">
        <w:tc>
          <w:tcPr>
            <w:tcW w:w="10523" w:type="dxa"/>
            <w:gridSpan w:val="12"/>
          </w:tcPr>
          <w:p w14:paraId="054144E1" w14:textId="77777777" w:rsidR="002F2E5C" w:rsidRDefault="002F2E5C" w:rsidP="007755BB">
            <w:pPr>
              <w:jc w:val="both"/>
              <w:rPr>
                <w:b/>
                <w:bCs/>
              </w:rPr>
            </w:pPr>
            <w:r w:rsidRPr="07CE326A">
              <w:rPr>
                <w:b/>
                <w:bCs/>
              </w:rPr>
              <w:t xml:space="preserve">Podmínka pro splnění této skupiny předmětů: </w:t>
            </w:r>
          </w:p>
          <w:p w14:paraId="33FC206A" w14:textId="77777777" w:rsidR="002F2E5C" w:rsidRDefault="002F2E5C" w:rsidP="007755BB">
            <w:pPr>
              <w:jc w:val="both"/>
            </w:pPr>
            <w:r>
              <w:t>Student si volí jeden z nabízených cizích jazyků. Doporučeno pro 3/Z.</w:t>
            </w:r>
          </w:p>
        </w:tc>
      </w:tr>
      <w:tr w:rsidR="002F2E5C" w14:paraId="776126C9" w14:textId="77777777" w:rsidTr="007755BB">
        <w:tc>
          <w:tcPr>
            <w:tcW w:w="3294" w:type="dxa"/>
            <w:gridSpan w:val="5"/>
            <w:shd w:val="clear" w:color="auto" w:fill="F7CAAC"/>
          </w:tcPr>
          <w:p w14:paraId="4D8ADD7E" w14:textId="77777777" w:rsidR="002F2E5C" w:rsidRDefault="002F2E5C" w:rsidP="007755BB">
            <w:pPr>
              <w:jc w:val="both"/>
              <w:rPr>
                <w:b/>
              </w:rPr>
            </w:pPr>
            <w:r>
              <w:rPr>
                <w:b/>
              </w:rPr>
              <w:t xml:space="preserve"> Součásti SZZ a jejich obsah</w:t>
            </w:r>
          </w:p>
        </w:tc>
        <w:tc>
          <w:tcPr>
            <w:tcW w:w="7229" w:type="dxa"/>
            <w:gridSpan w:val="7"/>
            <w:tcBorders>
              <w:bottom w:val="nil"/>
            </w:tcBorders>
          </w:tcPr>
          <w:p w14:paraId="63601060" w14:textId="77777777" w:rsidR="002F2E5C" w:rsidRDefault="002F2E5C" w:rsidP="007755BB">
            <w:pPr>
              <w:jc w:val="both"/>
            </w:pPr>
          </w:p>
        </w:tc>
      </w:tr>
      <w:tr w:rsidR="002F2E5C" w14:paraId="273ED469" w14:textId="77777777" w:rsidTr="007755BB">
        <w:trPr>
          <w:trHeight w:val="1370"/>
        </w:trPr>
        <w:tc>
          <w:tcPr>
            <w:tcW w:w="10523" w:type="dxa"/>
            <w:gridSpan w:val="12"/>
            <w:tcBorders>
              <w:top w:val="nil"/>
            </w:tcBorders>
          </w:tcPr>
          <w:p w14:paraId="54634E42" w14:textId="77777777" w:rsidR="00A6582A" w:rsidRPr="00D0583D" w:rsidRDefault="00A6582A" w:rsidP="00A6582A">
            <w:pPr>
              <w:jc w:val="both"/>
              <w:rPr>
                <w:ins w:id="74" w:author="Zuzka" w:date="2018-11-12T23:40:00Z"/>
              </w:rPr>
            </w:pPr>
            <w:ins w:id="75" w:author="Zuzka" w:date="2018-11-12T23:40:00Z">
              <w:r w:rsidRPr="00D0583D">
                <w:t xml:space="preserve">Státní závěrečná zkouška se skládá z obhajoby bakalářské práce a ze státní </w:t>
              </w:r>
              <w:r>
                <w:t xml:space="preserve">závěrečné </w:t>
              </w:r>
              <w:r w:rsidRPr="00D0583D">
                <w:t>zkoušky</w:t>
              </w:r>
              <w:r>
                <w:t>, která se skládá</w:t>
              </w:r>
              <w:r w:rsidRPr="00D0583D">
                <w:t xml:space="preserve"> ze dvou </w:t>
              </w:r>
              <w:r>
                <w:t>tématických okruhů</w:t>
              </w:r>
              <w:r w:rsidRPr="00D0583D">
                <w:t>:</w:t>
              </w:r>
            </w:ins>
          </w:p>
          <w:p w14:paraId="00BE2487" w14:textId="77777777" w:rsidR="00A6582A" w:rsidRPr="00E16B84" w:rsidRDefault="00A6582A" w:rsidP="00A6582A">
            <w:pPr>
              <w:jc w:val="both"/>
              <w:rPr>
                <w:ins w:id="76" w:author="Zuzka" w:date="2018-11-12T23:40:00Z"/>
                <w:i/>
              </w:rPr>
            </w:pPr>
            <w:ins w:id="77" w:author="Zuzka" w:date="2018-11-12T23:40:00Z">
              <w:r w:rsidRPr="00D0583D">
                <w:t xml:space="preserve">     </w:t>
              </w:r>
              <w:r w:rsidRPr="00E16B84">
                <w:rPr>
                  <w:i/>
                </w:rPr>
                <w:t>Informační a komunikační systémy</w:t>
              </w:r>
              <w:r>
                <w:rPr>
                  <w:i/>
                </w:rPr>
                <w:t>,</w:t>
              </w:r>
            </w:ins>
          </w:p>
          <w:p w14:paraId="198C0DC3" w14:textId="77777777" w:rsidR="00A6582A" w:rsidRPr="00D0583D" w:rsidRDefault="00A6582A" w:rsidP="00A6582A">
            <w:pPr>
              <w:jc w:val="both"/>
              <w:rPr>
                <w:ins w:id="78" w:author="Zuzka" w:date="2018-11-12T23:40:00Z"/>
              </w:rPr>
            </w:pPr>
            <w:ins w:id="79" w:author="Zuzka" w:date="2018-11-12T23:40:00Z">
              <w:r w:rsidRPr="00E16B84">
                <w:rPr>
                  <w:i/>
                </w:rPr>
                <w:t xml:space="preserve">     Programovací techniky a návrh software</w:t>
              </w:r>
              <w:r>
                <w:rPr>
                  <w:i/>
                </w:rPr>
                <w:t>.</w:t>
              </w:r>
            </w:ins>
          </w:p>
          <w:p w14:paraId="2CF8A698" w14:textId="77777777" w:rsidR="00A6582A" w:rsidRDefault="00A6582A" w:rsidP="00A6582A">
            <w:pPr>
              <w:jc w:val="both"/>
              <w:rPr>
                <w:ins w:id="80" w:author="Zuzka" w:date="2018-11-12T23:40:00Z"/>
              </w:rPr>
            </w:pPr>
          </w:p>
          <w:p w14:paraId="5A1BCF66" w14:textId="77777777" w:rsidR="00A6582A" w:rsidRDefault="00A6582A" w:rsidP="00A6582A">
            <w:pPr>
              <w:jc w:val="both"/>
              <w:rPr>
                <w:ins w:id="81" w:author="Zuzka" w:date="2018-11-12T23:40:00Z"/>
              </w:rPr>
            </w:pPr>
            <w:ins w:id="82" w:author="Zuzka" w:date="2018-11-12T23:40:00Z">
              <w:r>
                <w:t xml:space="preserve">Tématický okruh </w:t>
              </w:r>
              <w:r w:rsidRPr="00F4347D">
                <w:rPr>
                  <w:i/>
                </w:rPr>
                <w:t>Informační a komunikační systémy</w:t>
              </w:r>
              <w:r>
                <w:t xml:space="preserve"> obsahuje následující vyučované předměty: </w:t>
              </w:r>
              <w:r w:rsidRPr="00AC2B8A">
                <w:t>Teoretická informatika</w:t>
              </w:r>
              <w:r>
                <w:t xml:space="preserve">, </w:t>
              </w:r>
              <w:r w:rsidRPr="00EB180F">
                <w:t>Teorie přenosu informace</w:t>
              </w:r>
              <w:r>
                <w:t>,</w:t>
              </w:r>
              <w:r w:rsidRPr="00EB180F">
                <w:t xml:space="preserve"> Databázové systémy</w:t>
              </w:r>
              <w:r>
                <w:t xml:space="preserve">, </w:t>
              </w:r>
              <w:r w:rsidRPr="00AC2B8A">
                <w:t>Kryptologie</w:t>
              </w:r>
              <w:r>
                <w:t xml:space="preserve">, </w:t>
              </w:r>
              <w:r w:rsidRPr="00AC2B8A">
                <w:t>Operační systémy</w:t>
              </w:r>
              <w:r>
                <w:t xml:space="preserve">, Architektura počítačů, </w:t>
              </w:r>
              <w:r w:rsidRPr="00AC2B8A">
                <w:t>Počítačové sítě</w:t>
              </w:r>
              <w:r>
                <w:t>,</w:t>
              </w:r>
              <w:r w:rsidRPr="00AC2B8A">
                <w:t xml:space="preserve"> Technologie www</w:t>
              </w:r>
              <w:r>
                <w:t>, P</w:t>
              </w:r>
              <w:r w:rsidRPr="004140D2">
                <w:t>okročilé webové technologie</w:t>
              </w:r>
              <w:r>
                <w:t xml:space="preserve">, </w:t>
              </w:r>
              <w:r w:rsidRPr="004140D2">
                <w:t>Umělá a výpočetní inteligence</w:t>
              </w:r>
              <w:r>
                <w:t>, Moderní p</w:t>
              </w:r>
              <w:r w:rsidRPr="00EB180F">
                <w:t>očítačová grafika</w:t>
              </w:r>
              <w:r>
                <w:t>.</w:t>
              </w:r>
            </w:ins>
          </w:p>
          <w:p w14:paraId="77F06AC2" w14:textId="77777777" w:rsidR="00A6582A" w:rsidRDefault="00A6582A" w:rsidP="00A6582A">
            <w:pPr>
              <w:jc w:val="both"/>
              <w:rPr>
                <w:ins w:id="83" w:author="Zuzka" w:date="2018-11-12T23:40:00Z"/>
              </w:rPr>
            </w:pPr>
          </w:p>
          <w:p w14:paraId="5D3C8FCF" w14:textId="77777777" w:rsidR="00A6582A" w:rsidRDefault="00A6582A" w:rsidP="00A6582A">
            <w:pPr>
              <w:jc w:val="both"/>
              <w:rPr>
                <w:ins w:id="84" w:author="Zuzka" w:date="2018-11-12T23:40:00Z"/>
              </w:rPr>
            </w:pPr>
            <w:ins w:id="85" w:author="Zuzka" w:date="2018-11-12T23:40:00Z">
              <w:r>
                <w:t xml:space="preserve">Tématický okruh </w:t>
              </w:r>
              <w:r w:rsidRPr="00F4347D">
                <w:rPr>
                  <w:i/>
                </w:rPr>
                <w:t>Programovací techniky a návrh software</w:t>
              </w:r>
              <w:r>
                <w:t xml:space="preserve"> obsahuje následující vyučované předměty: Programování a algoritmizace, </w:t>
              </w:r>
              <w:r w:rsidRPr="00AC2B8A">
                <w:t>Algoritmy a datové struktury</w:t>
              </w:r>
              <w:r>
                <w:t>, Analýza a m</w:t>
              </w:r>
              <w:r w:rsidRPr="00370E3B">
                <w:t>odelování softwarových systémů</w:t>
              </w:r>
              <w:r>
                <w:t xml:space="preserve">, </w:t>
              </w:r>
              <w:r w:rsidRPr="00EB180F">
                <w:t>Objektové programování a návrhové vzory</w:t>
              </w:r>
              <w:r>
                <w:t xml:space="preserve">, </w:t>
              </w:r>
              <w:r w:rsidRPr="00B34B48">
                <w:t>Základy jazyka C</w:t>
              </w:r>
              <w:r>
                <w:t>, P</w:t>
              </w:r>
              <w:r w:rsidRPr="004140D2">
                <w:t>rogramování v jazyku C++</w:t>
              </w:r>
              <w:r>
                <w:t xml:space="preserve">, </w:t>
              </w:r>
              <w:r w:rsidRPr="00AC2B8A">
                <w:t>Aplikační frameworky</w:t>
              </w:r>
              <w:r>
                <w:t xml:space="preserve">, Vývoj síťových aplikací, </w:t>
              </w:r>
              <w:r w:rsidRPr="00AC2B8A">
                <w:t>Testování software</w:t>
              </w:r>
              <w:r>
                <w:t xml:space="preserve">, </w:t>
              </w:r>
              <w:r w:rsidRPr="004140D2">
                <w:t>Programování mobilních aplikací</w:t>
              </w:r>
              <w:r>
                <w:t>, Embedded systémy s mikropočítači, Praktikum programování.</w:t>
              </w:r>
            </w:ins>
          </w:p>
          <w:p w14:paraId="7765D170" w14:textId="77777777" w:rsidR="00A6582A" w:rsidRPr="00D0583D" w:rsidRDefault="00A6582A" w:rsidP="00A6582A">
            <w:pPr>
              <w:jc w:val="both"/>
              <w:rPr>
                <w:ins w:id="86" w:author="Zuzka" w:date="2018-11-12T23:40:00Z"/>
              </w:rPr>
            </w:pPr>
          </w:p>
          <w:p w14:paraId="6519ED25" w14:textId="18209C58" w:rsidR="002F2E5C" w:rsidRPr="00D0583D" w:rsidDel="00A6582A" w:rsidRDefault="00A6582A" w:rsidP="00A6582A">
            <w:pPr>
              <w:jc w:val="both"/>
              <w:rPr>
                <w:del w:id="87" w:author="Zuzka" w:date="2018-11-12T23:40:00Z"/>
              </w:rPr>
            </w:pPr>
            <w:ins w:id="88" w:author="Zuzka" w:date="2018-11-12T23:40:00Z">
              <w:r w:rsidRPr="00D0583D">
                <w:t>Studentům jsou předem oznámeny okruhy témat, ze kterých budou zkoušeni. Témata jsou každoročně aktualizována a jsou schválena Radou studijních programů pro daný akademický rok.</w:t>
              </w:r>
            </w:ins>
            <w:del w:id="89" w:author="Zuzka" w:date="2018-11-12T23:40:00Z">
              <w:r w:rsidR="002F2E5C" w:rsidRPr="00D0583D" w:rsidDel="00A6582A">
                <w:delText>Státní závěrečná zkouška se skládá z obhajoby bakalářské práce a ze státní zkoušky ze dvou povinných předmětů:</w:delText>
              </w:r>
            </w:del>
          </w:p>
          <w:p w14:paraId="2EAB95A9" w14:textId="76DDC380" w:rsidR="002F2E5C" w:rsidRPr="00E16B84" w:rsidDel="00A6582A" w:rsidRDefault="002F2E5C" w:rsidP="007755BB">
            <w:pPr>
              <w:jc w:val="both"/>
              <w:rPr>
                <w:del w:id="90" w:author="Zuzka" w:date="2018-11-12T23:40:00Z"/>
                <w:i/>
              </w:rPr>
            </w:pPr>
            <w:del w:id="91" w:author="Zuzka" w:date="2018-11-12T23:40:00Z">
              <w:r w:rsidRPr="00D0583D" w:rsidDel="00A6582A">
                <w:delText xml:space="preserve">     </w:delText>
              </w:r>
              <w:r w:rsidRPr="00E16B84" w:rsidDel="00A6582A">
                <w:rPr>
                  <w:i/>
                </w:rPr>
                <w:delText>Informační a komunikační systémy</w:delText>
              </w:r>
              <w:r w:rsidR="002154CC" w:rsidRPr="00E16B84" w:rsidDel="00A6582A">
                <w:rPr>
                  <w:i/>
                </w:rPr>
                <w:delText>,</w:delText>
              </w:r>
            </w:del>
          </w:p>
          <w:p w14:paraId="0799397B" w14:textId="36725220" w:rsidR="002F2E5C" w:rsidRPr="00D0583D" w:rsidDel="00A6582A" w:rsidRDefault="002F2E5C" w:rsidP="007755BB">
            <w:pPr>
              <w:jc w:val="both"/>
              <w:rPr>
                <w:del w:id="92" w:author="Zuzka" w:date="2018-11-12T23:40:00Z"/>
              </w:rPr>
            </w:pPr>
            <w:del w:id="93" w:author="Zuzka" w:date="2018-11-12T23:40:00Z">
              <w:r w:rsidRPr="00E16B84" w:rsidDel="00A6582A">
                <w:rPr>
                  <w:i/>
                </w:rPr>
                <w:delText xml:space="preserve">     Programovací techniky a návrh software</w:delText>
              </w:r>
              <w:r w:rsidRPr="00D0583D" w:rsidDel="00A6582A">
                <w:delText>.</w:delText>
              </w:r>
            </w:del>
          </w:p>
          <w:p w14:paraId="1C3EE94B" w14:textId="5AC5686B" w:rsidR="002F2E5C" w:rsidDel="00A6582A" w:rsidRDefault="002F2E5C" w:rsidP="007755BB">
            <w:pPr>
              <w:jc w:val="both"/>
              <w:rPr>
                <w:del w:id="94" w:author="Zuzka" w:date="2018-11-12T23:40:00Z"/>
              </w:rPr>
            </w:pPr>
          </w:p>
          <w:p w14:paraId="3488B245" w14:textId="66A18C11" w:rsidR="002F2E5C" w:rsidDel="00A6582A" w:rsidRDefault="002F2E5C" w:rsidP="007755BB">
            <w:pPr>
              <w:jc w:val="both"/>
              <w:rPr>
                <w:del w:id="95" w:author="Zuzka" w:date="2018-11-12T23:40:00Z"/>
              </w:rPr>
            </w:pPr>
            <w:del w:id="96" w:author="Zuzka" w:date="2018-11-12T23:40:00Z">
              <w:r w:rsidDel="00A6582A">
                <w:delText xml:space="preserve">Předmět </w:delText>
              </w:r>
              <w:r w:rsidRPr="00F4347D" w:rsidDel="00A6582A">
                <w:rPr>
                  <w:i/>
                </w:rPr>
                <w:delText>Informační a komunikační systémy</w:delText>
              </w:r>
              <w:r w:rsidDel="00A6582A">
                <w:delText xml:space="preserve"> obsahuje okruhy z vyučovaných předmětů: </w:delText>
              </w:r>
              <w:r w:rsidRPr="00AC2B8A" w:rsidDel="00A6582A">
                <w:delText>Teoretická informatika</w:delText>
              </w:r>
              <w:r w:rsidDel="00A6582A">
                <w:delText xml:space="preserve">, </w:delText>
              </w:r>
              <w:r w:rsidRPr="00EB180F" w:rsidDel="00A6582A">
                <w:delText>Teorie přenosu informace</w:delText>
              </w:r>
              <w:r w:rsidDel="00A6582A">
                <w:delText>,</w:delText>
              </w:r>
              <w:r w:rsidRPr="00EB180F" w:rsidDel="00A6582A">
                <w:delText xml:space="preserve"> Databázové systémy</w:delText>
              </w:r>
              <w:r w:rsidDel="00A6582A">
                <w:delText xml:space="preserve">, </w:delText>
              </w:r>
              <w:r w:rsidRPr="00AC2B8A" w:rsidDel="00A6582A">
                <w:delText>Kryptologie</w:delText>
              </w:r>
              <w:r w:rsidDel="00A6582A">
                <w:delText xml:space="preserve">, </w:delText>
              </w:r>
              <w:r w:rsidRPr="00AC2B8A" w:rsidDel="00A6582A">
                <w:delText>Operační systémy</w:delText>
              </w:r>
              <w:r w:rsidDel="00A6582A">
                <w:delText xml:space="preserve">, </w:delText>
              </w:r>
              <w:r w:rsidRPr="00AC2B8A" w:rsidDel="00A6582A">
                <w:delText>Počítačové sítě</w:delText>
              </w:r>
              <w:r w:rsidDel="00A6582A">
                <w:delText>,</w:delText>
              </w:r>
              <w:r w:rsidRPr="00AC2B8A" w:rsidDel="00A6582A">
                <w:delText xml:space="preserve"> Technologie www</w:delText>
              </w:r>
              <w:r w:rsidDel="00A6582A">
                <w:delText>, P</w:delText>
              </w:r>
              <w:r w:rsidRPr="004140D2" w:rsidDel="00A6582A">
                <w:delText>okročilé webové technologie</w:delText>
              </w:r>
              <w:r w:rsidDel="00A6582A">
                <w:delText xml:space="preserve">, </w:delText>
              </w:r>
              <w:r w:rsidRPr="004140D2" w:rsidDel="00A6582A">
                <w:delText>Umělá a výpočetní inteligence</w:delText>
              </w:r>
              <w:r w:rsidDel="00A6582A">
                <w:delText>, Moderní p</w:delText>
              </w:r>
              <w:r w:rsidRPr="00EB180F" w:rsidDel="00A6582A">
                <w:delText>očítačová grafika</w:delText>
              </w:r>
              <w:r w:rsidDel="00A6582A">
                <w:delText>.</w:delText>
              </w:r>
            </w:del>
          </w:p>
          <w:p w14:paraId="7B2BDA9A" w14:textId="5E874F6D" w:rsidR="002F2E5C" w:rsidDel="00A6582A" w:rsidRDefault="002F2E5C" w:rsidP="007755BB">
            <w:pPr>
              <w:jc w:val="both"/>
              <w:rPr>
                <w:del w:id="97" w:author="Zuzka" w:date="2018-11-12T23:40:00Z"/>
              </w:rPr>
            </w:pPr>
          </w:p>
          <w:p w14:paraId="5C6E4878" w14:textId="0229B739" w:rsidR="002F2E5C" w:rsidDel="00A6582A" w:rsidRDefault="002F2E5C" w:rsidP="007755BB">
            <w:pPr>
              <w:jc w:val="both"/>
              <w:rPr>
                <w:del w:id="98" w:author="Zuzka" w:date="2018-11-12T23:40:00Z"/>
              </w:rPr>
            </w:pPr>
            <w:del w:id="99" w:author="Zuzka" w:date="2018-11-12T23:40:00Z">
              <w:r w:rsidDel="00A6582A">
                <w:delText xml:space="preserve">Předmět </w:delText>
              </w:r>
              <w:r w:rsidRPr="00F4347D" w:rsidDel="00A6582A">
                <w:rPr>
                  <w:i/>
                </w:rPr>
                <w:delText>Programovací techniky a návrh software</w:delText>
              </w:r>
              <w:r w:rsidDel="00A6582A">
                <w:delText xml:space="preserve"> obsahuje okruhy z vyučovaných předmětů: Programování a algoritmizace, </w:delText>
              </w:r>
              <w:r w:rsidRPr="00AC2B8A" w:rsidDel="00A6582A">
                <w:delText>Algoritmy a datové struktury</w:delText>
              </w:r>
              <w:r w:rsidDel="00A6582A">
                <w:delText>, Analýza a m</w:delText>
              </w:r>
              <w:r w:rsidRPr="00370E3B" w:rsidDel="00A6582A">
                <w:delText>odelování softwarových systémů</w:delText>
              </w:r>
              <w:r w:rsidDel="00A6582A">
                <w:delText xml:space="preserve">, </w:delText>
              </w:r>
              <w:r w:rsidRPr="00EB180F" w:rsidDel="00A6582A">
                <w:delText>Objektové programování a návrhové vzory</w:delText>
              </w:r>
              <w:r w:rsidDel="00A6582A">
                <w:delText xml:space="preserve">, </w:delText>
              </w:r>
              <w:r w:rsidRPr="00B34B48" w:rsidDel="00A6582A">
                <w:delText>Základy jazyka C</w:delText>
              </w:r>
              <w:r w:rsidDel="00A6582A">
                <w:delText>, P</w:delText>
              </w:r>
              <w:r w:rsidRPr="004140D2" w:rsidDel="00A6582A">
                <w:delText>rogramování v jazyku C++</w:delText>
              </w:r>
              <w:r w:rsidDel="00A6582A">
                <w:delText xml:space="preserve">, </w:delText>
              </w:r>
              <w:r w:rsidRPr="00AC2B8A" w:rsidDel="00A6582A">
                <w:delText>Aplikační frameworky</w:delText>
              </w:r>
              <w:r w:rsidDel="00A6582A">
                <w:delText xml:space="preserve">, </w:delText>
              </w:r>
              <w:r w:rsidRPr="00AC2B8A" w:rsidDel="00A6582A">
                <w:delText>Testování software</w:delText>
              </w:r>
              <w:r w:rsidDel="00A6582A">
                <w:delText xml:space="preserve">, </w:delText>
              </w:r>
              <w:r w:rsidRPr="004140D2" w:rsidDel="00A6582A">
                <w:delText>Programování mobilních aplikací</w:delText>
              </w:r>
              <w:r w:rsidDel="00A6582A">
                <w:delText xml:space="preserve">, </w:delText>
              </w:r>
              <w:r w:rsidR="002154CC" w:rsidDel="00A6582A">
                <w:delText>Embedded systémy s mikropočítači</w:delText>
              </w:r>
              <w:r w:rsidDel="00A6582A">
                <w:delText>.</w:delText>
              </w:r>
            </w:del>
          </w:p>
          <w:p w14:paraId="0DDF0D9F" w14:textId="1566B151" w:rsidR="002F2E5C" w:rsidRPr="00D0583D" w:rsidDel="00A6582A" w:rsidRDefault="002F2E5C" w:rsidP="007755BB">
            <w:pPr>
              <w:jc w:val="both"/>
              <w:rPr>
                <w:del w:id="100" w:author="Zuzka" w:date="2018-11-12T23:40:00Z"/>
              </w:rPr>
            </w:pPr>
          </w:p>
          <w:p w14:paraId="411A4110" w14:textId="1FAD3F54" w:rsidR="002F2E5C" w:rsidRDefault="002F2E5C" w:rsidP="007755BB">
            <w:pPr>
              <w:jc w:val="both"/>
            </w:pPr>
            <w:del w:id="101" w:author="Zuzka" w:date="2018-11-12T23:40:00Z">
              <w:r w:rsidRPr="00D0583D" w:rsidDel="00A6582A">
                <w:delText>Studentům jsou předem oznámeny okruhy témat, ze kterých budou zkoušeni. Témata jsou každoročně aktualizována a jsou schválena Radou studijních programů pro daný akademický rok.</w:delText>
              </w:r>
            </w:del>
          </w:p>
        </w:tc>
      </w:tr>
      <w:tr w:rsidR="002F2E5C" w14:paraId="7DA48C8E" w14:textId="77777777" w:rsidTr="007755BB">
        <w:tc>
          <w:tcPr>
            <w:tcW w:w="3294" w:type="dxa"/>
            <w:gridSpan w:val="5"/>
            <w:shd w:val="clear" w:color="auto" w:fill="F7CAAC"/>
          </w:tcPr>
          <w:p w14:paraId="30679291" w14:textId="77777777" w:rsidR="002F2E5C" w:rsidRDefault="002F2E5C" w:rsidP="007755BB">
            <w:pPr>
              <w:jc w:val="both"/>
              <w:rPr>
                <w:b/>
              </w:rPr>
            </w:pPr>
            <w:r>
              <w:rPr>
                <w:b/>
              </w:rPr>
              <w:t>Další studijní povinnosti</w:t>
            </w:r>
          </w:p>
        </w:tc>
        <w:tc>
          <w:tcPr>
            <w:tcW w:w="7229" w:type="dxa"/>
            <w:gridSpan w:val="7"/>
            <w:tcBorders>
              <w:bottom w:val="nil"/>
            </w:tcBorders>
          </w:tcPr>
          <w:p w14:paraId="106E9706" w14:textId="77777777" w:rsidR="002F2E5C" w:rsidRDefault="002F2E5C" w:rsidP="007755BB">
            <w:pPr>
              <w:jc w:val="both"/>
            </w:pPr>
          </w:p>
        </w:tc>
      </w:tr>
      <w:tr w:rsidR="002F2E5C" w14:paraId="212A1FFB" w14:textId="77777777" w:rsidTr="007755BB">
        <w:trPr>
          <w:trHeight w:val="362"/>
        </w:trPr>
        <w:tc>
          <w:tcPr>
            <w:tcW w:w="10523" w:type="dxa"/>
            <w:gridSpan w:val="12"/>
            <w:tcBorders>
              <w:top w:val="nil"/>
            </w:tcBorders>
          </w:tcPr>
          <w:p w14:paraId="2CB11973" w14:textId="77777777" w:rsidR="002F2E5C" w:rsidRDefault="002F2E5C" w:rsidP="007755BB">
            <w:pPr>
              <w:jc w:val="both"/>
            </w:pPr>
          </w:p>
        </w:tc>
      </w:tr>
      <w:tr w:rsidR="002F2E5C" w14:paraId="213103E5" w14:textId="77777777" w:rsidTr="007755BB">
        <w:tc>
          <w:tcPr>
            <w:tcW w:w="3294" w:type="dxa"/>
            <w:gridSpan w:val="5"/>
            <w:shd w:val="clear" w:color="auto" w:fill="F7CAAC"/>
          </w:tcPr>
          <w:p w14:paraId="6819936F" w14:textId="77777777" w:rsidR="002F2E5C" w:rsidRDefault="002F2E5C" w:rsidP="007755BB">
            <w:pPr>
              <w:rPr>
                <w:b/>
              </w:rPr>
            </w:pPr>
            <w:r>
              <w:rPr>
                <w:b/>
              </w:rPr>
              <w:t>Návrh témat kvalifikačních prací a témata obhájených prací</w:t>
            </w:r>
          </w:p>
        </w:tc>
        <w:tc>
          <w:tcPr>
            <w:tcW w:w="7229" w:type="dxa"/>
            <w:gridSpan w:val="7"/>
            <w:tcBorders>
              <w:bottom w:val="nil"/>
            </w:tcBorders>
          </w:tcPr>
          <w:p w14:paraId="3839EC75" w14:textId="77777777" w:rsidR="002F2E5C" w:rsidRDefault="002F2E5C" w:rsidP="007755BB">
            <w:pPr>
              <w:jc w:val="both"/>
            </w:pPr>
          </w:p>
        </w:tc>
      </w:tr>
      <w:tr w:rsidR="002F2E5C" w14:paraId="54191924" w14:textId="77777777" w:rsidTr="007755BB">
        <w:trPr>
          <w:trHeight w:val="842"/>
        </w:trPr>
        <w:tc>
          <w:tcPr>
            <w:tcW w:w="10523" w:type="dxa"/>
            <w:gridSpan w:val="12"/>
            <w:tcBorders>
              <w:top w:val="nil"/>
            </w:tcBorders>
          </w:tcPr>
          <w:p w14:paraId="706F354A" w14:textId="77777777" w:rsidR="002F2E5C" w:rsidRPr="00CD6ECC" w:rsidRDefault="002F2E5C" w:rsidP="007755BB">
            <w:pPr>
              <w:jc w:val="both"/>
            </w:pPr>
            <w:r w:rsidRPr="00CD6ECC">
              <w:t>Návrhy témat kvalifikačních prací:</w:t>
            </w:r>
          </w:p>
          <w:p w14:paraId="755C5490" w14:textId="77777777" w:rsidR="002F2E5C" w:rsidRPr="00CD6ECC" w:rsidRDefault="002F2E5C" w:rsidP="007755BB">
            <w:pPr>
              <w:ind w:left="248"/>
              <w:jc w:val="both"/>
            </w:pPr>
            <w:r w:rsidRPr="00CD6ECC">
              <w:t>Analýza a návrh řešení datového skladu a reportingu prodejů nad maloobchodní databází.</w:t>
            </w:r>
          </w:p>
          <w:p w14:paraId="7224FBBD" w14:textId="77777777" w:rsidR="002F2E5C" w:rsidRPr="00CD6ECC" w:rsidRDefault="002F2E5C" w:rsidP="007755BB">
            <w:pPr>
              <w:ind w:left="248"/>
              <w:jc w:val="both"/>
            </w:pPr>
            <w:r w:rsidRPr="00CD6ECC">
              <w:t>Výzkum požadavků na elektronickou komunikaci ve zdravotnictví.</w:t>
            </w:r>
          </w:p>
          <w:p w14:paraId="0FDA835D" w14:textId="77777777" w:rsidR="002F2E5C" w:rsidRPr="00CD6ECC" w:rsidRDefault="002F2E5C" w:rsidP="007755BB">
            <w:pPr>
              <w:ind w:left="248"/>
              <w:jc w:val="both"/>
            </w:pPr>
            <w:r w:rsidRPr="00CD6ECC">
              <w:t>Metody a principy optimalizace pro vyhledávače.</w:t>
            </w:r>
          </w:p>
          <w:p w14:paraId="4CEE4A72" w14:textId="77777777" w:rsidR="002F2E5C" w:rsidRPr="00CD6ECC" w:rsidRDefault="002F2E5C" w:rsidP="007755BB">
            <w:pPr>
              <w:ind w:left="248"/>
              <w:jc w:val="both"/>
            </w:pPr>
            <w:r w:rsidRPr="00CD6ECC">
              <w:t>Výkonnostní testování aplikačních frameworků.</w:t>
            </w:r>
          </w:p>
          <w:p w14:paraId="6CAAD213" w14:textId="77777777" w:rsidR="002F2E5C" w:rsidRPr="00CD6ECC" w:rsidRDefault="002F2E5C" w:rsidP="007755BB">
            <w:pPr>
              <w:ind w:left="248"/>
              <w:jc w:val="both"/>
            </w:pPr>
            <w:r w:rsidRPr="00CD6ECC">
              <w:t>Vizualizace běhových informací aplikací v integrovaném vývojovém prostředí.</w:t>
            </w:r>
          </w:p>
          <w:p w14:paraId="704A1ADC" w14:textId="77777777" w:rsidR="002F2E5C" w:rsidRPr="00CD6ECC" w:rsidRDefault="002F2E5C" w:rsidP="007755BB">
            <w:pPr>
              <w:ind w:left="248"/>
              <w:jc w:val="both"/>
            </w:pPr>
            <w:r w:rsidRPr="00CD6ECC">
              <w:t>Moderní metody tvorby multiplatformních aplikací.</w:t>
            </w:r>
          </w:p>
          <w:p w14:paraId="65F562C7" w14:textId="77777777" w:rsidR="002F2E5C" w:rsidRPr="00CD6ECC" w:rsidRDefault="002F2E5C" w:rsidP="007755BB">
            <w:pPr>
              <w:ind w:left="248"/>
              <w:jc w:val="both"/>
            </w:pPr>
            <w:r w:rsidRPr="00CD6ECC">
              <w:t>Interaktivní komunikační portál pro zdravotně handicapované osoby.</w:t>
            </w:r>
          </w:p>
          <w:p w14:paraId="11DB6C0D" w14:textId="77777777" w:rsidR="002F2E5C" w:rsidRPr="00CD6ECC" w:rsidRDefault="002F2E5C" w:rsidP="007755BB">
            <w:pPr>
              <w:ind w:left="248"/>
              <w:jc w:val="both"/>
            </w:pPr>
            <w:r w:rsidRPr="00CD6ECC">
              <w:t>Využití aktorového modelu pro zpracování telemetrických dat v cloudu.</w:t>
            </w:r>
          </w:p>
          <w:p w14:paraId="29CCD696" w14:textId="77777777" w:rsidR="002F2E5C" w:rsidRPr="00CD6ECC" w:rsidRDefault="002F2E5C" w:rsidP="007755BB">
            <w:pPr>
              <w:ind w:left="248"/>
              <w:jc w:val="both"/>
            </w:pPr>
            <w:r w:rsidRPr="00CD6ECC">
              <w:t>Možnosti využití protokolu OData v aplikačních platformách.</w:t>
            </w:r>
          </w:p>
          <w:p w14:paraId="3251043F" w14:textId="77777777" w:rsidR="002F2E5C" w:rsidRPr="00CD6ECC" w:rsidRDefault="002F2E5C" w:rsidP="007755BB">
            <w:pPr>
              <w:ind w:left="248"/>
              <w:jc w:val="both"/>
            </w:pPr>
            <w:r w:rsidRPr="00CD6ECC">
              <w:t>Algoritmické metody odhadování software.</w:t>
            </w:r>
          </w:p>
          <w:p w14:paraId="691CB0DD" w14:textId="77777777" w:rsidR="002F2E5C" w:rsidRPr="00CD6ECC" w:rsidRDefault="002F2E5C" w:rsidP="007755BB">
            <w:pPr>
              <w:jc w:val="both"/>
            </w:pPr>
            <w:r w:rsidRPr="00CD6ECC">
              <w:t>Témata obhájených prací:</w:t>
            </w:r>
          </w:p>
          <w:p w14:paraId="0CB9EF2C" w14:textId="77777777" w:rsidR="002F2E5C" w:rsidRPr="00CD6ECC" w:rsidRDefault="002F2E5C" w:rsidP="007755BB">
            <w:pPr>
              <w:ind w:left="248"/>
              <w:jc w:val="both"/>
            </w:pPr>
            <w:r w:rsidRPr="00CD6ECC">
              <w:t xml:space="preserve">V době přípravy akreditační žádosti nebyl akreditován studijní obor </w:t>
            </w:r>
            <w:r w:rsidRPr="00E16B84">
              <w:rPr>
                <w:i/>
              </w:rPr>
              <w:t>Softwarové inženýrství</w:t>
            </w:r>
            <w:r w:rsidRPr="00CD6ECC">
              <w:t xml:space="preserve"> v kombinované formě studia.</w:t>
            </w:r>
          </w:p>
        </w:tc>
      </w:tr>
      <w:tr w:rsidR="002F2E5C" w14:paraId="538EC582" w14:textId="77777777" w:rsidTr="007755BB">
        <w:tc>
          <w:tcPr>
            <w:tcW w:w="3294" w:type="dxa"/>
            <w:gridSpan w:val="5"/>
            <w:shd w:val="clear" w:color="auto" w:fill="F7CAAC"/>
          </w:tcPr>
          <w:p w14:paraId="61E64FB8" w14:textId="77777777" w:rsidR="002F2E5C" w:rsidRDefault="002F2E5C" w:rsidP="007755BB">
            <w:r>
              <w:rPr>
                <w:b/>
              </w:rPr>
              <w:t>Návrh témat rigorózních prací a témata obhájených prací</w:t>
            </w:r>
          </w:p>
        </w:tc>
        <w:tc>
          <w:tcPr>
            <w:tcW w:w="7229" w:type="dxa"/>
            <w:gridSpan w:val="7"/>
            <w:tcBorders>
              <w:bottom w:val="nil"/>
            </w:tcBorders>
            <w:shd w:val="clear" w:color="auto" w:fill="FFFFFF"/>
          </w:tcPr>
          <w:p w14:paraId="5B8D3749" w14:textId="77777777" w:rsidR="002F2E5C" w:rsidRDefault="002F2E5C" w:rsidP="007755BB">
            <w:pPr>
              <w:jc w:val="center"/>
            </w:pPr>
          </w:p>
        </w:tc>
      </w:tr>
      <w:tr w:rsidR="002F2E5C" w14:paraId="40D341E4" w14:textId="77777777" w:rsidTr="007755BB">
        <w:trPr>
          <w:trHeight w:val="680"/>
        </w:trPr>
        <w:tc>
          <w:tcPr>
            <w:tcW w:w="10523" w:type="dxa"/>
            <w:gridSpan w:val="12"/>
            <w:tcBorders>
              <w:top w:val="nil"/>
            </w:tcBorders>
          </w:tcPr>
          <w:p w14:paraId="273BEBD6" w14:textId="77777777" w:rsidR="002F2E5C" w:rsidRDefault="002F2E5C" w:rsidP="007755BB">
            <w:pPr>
              <w:jc w:val="both"/>
            </w:pPr>
          </w:p>
        </w:tc>
      </w:tr>
      <w:tr w:rsidR="002F2E5C" w14:paraId="22CCC0FE" w14:textId="77777777" w:rsidTr="007755BB">
        <w:tc>
          <w:tcPr>
            <w:tcW w:w="3294" w:type="dxa"/>
            <w:gridSpan w:val="5"/>
            <w:shd w:val="clear" w:color="auto" w:fill="F7CAAC"/>
          </w:tcPr>
          <w:p w14:paraId="039396CE" w14:textId="77777777" w:rsidR="002F2E5C" w:rsidRDefault="002F2E5C" w:rsidP="007755BB">
            <w:r>
              <w:rPr>
                <w:b/>
              </w:rPr>
              <w:t xml:space="preserve"> Součásti SRZ a jejich obsah</w:t>
            </w:r>
          </w:p>
        </w:tc>
        <w:tc>
          <w:tcPr>
            <w:tcW w:w="7229" w:type="dxa"/>
            <w:gridSpan w:val="7"/>
            <w:tcBorders>
              <w:bottom w:val="nil"/>
            </w:tcBorders>
            <w:shd w:val="clear" w:color="auto" w:fill="FFFFFF"/>
          </w:tcPr>
          <w:p w14:paraId="500D218B" w14:textId="77777777" w:rsidR="002F2E5C" w:rsidRDefault="002F2E5C" w:rsidP="007755BB">
            <w:pPr>
              <w:jc w:val="center"/>
            </w:pPr>
          </w:p>
        </w:tc>
      </w:tr>
      <w:tr w:rsidR="002F2E5C" w14:paraId="43AD1BCD" w14:textId="77777777" w:rsidTr="007755BB">
        <w:trPr>
          <w:trHeight w:val="594"/>
        </w:trPr>
        <w:tc>
          <w:tcPr>
            <w:tcW w:w="10523" w:type="dxa"/>
            <w:gridSpan w:val="12"/>
            <w:tcBorders>
              <w:top w:val="nil"/>
            </w:tcBorders>
          </w:tcPr>
          <w:p w14:paraId="24148E8A" w14:textId="77777777" w:rsidR="002F2E5C" w:rsidRDefault="002F2E5C" w:rsidP="007755BB">
            <w:pPr>
              <w:jc w:val="both"/>
            </w:pPr>
          </w:p>
        </w:tc>
      </w:tr>
    </w:tbl>
    <w:p w14:paraId="63104EE1" w14:textId="77777777" w:rsidR="002F2E5C" w:rsidRDefault="002F2E5C" w:rsidP="002F2E5C">
      <w:pPr>
        <w:spacing w:after="160" w:line="259" w:lineRule="auto"/>
      </w:pPr>
    </w:p>
    <w:p w14:paraId="03AEEB8D" w14:textId="77777777" w:rsidR="002F2E5C" w:rsidRPr="00300A0A" w:rsidRDefault="002F2E5C" w:rsidP="002F2E5C">
      <w:r w:rsidRPr="00300A0A">
        <w:t>*) Rozsah udává počet prezenčních konzultací za přítomnosti studenta.</w:t>
      </w:r>
    </w:p>
    <w:p w14:paraId="688F4395" w14:textId="77777777" w:rsidR="002F2E5C" w:rsidRDefault="002F2E5C" w:rsidP="002F2E5C">
      <w:r>
        <w:br w:type="page"/>
      </w:r>
    </w:p>
    <w:p w14:paraId="5FD7F9C1" w14:textId="77777777" w:rsidR="002F2E5C" w:rsidRDefault="002F2E5C" w:rsidP="00C50458">
      <w:pPr>
        <w:spacing w:after="240"/>
        <w:rPr>
          <w:b/>
          <w:sz w:val="28"/>
        </w:rPr>
        <w:sectPr w:rsidR="002F2E5C" w:rsidSect="00EA17D6">
          <w:pgSz w:w="11906" w:h="16838"/>
          <w:pgMar w:top="737" w:right="737" w:bottom="737" w:left="737" w:header="709" w:footer="709" w:gutter="0"/>
          <w:cols w:space="708"/>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841"/>
        <w:gridCol w:w="4928"/>
      </w:tblGrid>
      <w:tr w:rsidR="002F2E5C" w14:paraId="2961F907" w14:textId="77777777" w:rsidTr="007755BB">
        <w:tc>
          <w:tcPr>
            <w:tcW w:w="9855" w:type="dxa"/>
            <w:gridSpan w:val="3"/>
            <w:tcBorders>
              <w:bottom w:val="double" w:sz="4" w:space="0" w:color="auto"/>
            </w:tcBorders>
            <w:shd w:val="clear" w:color="auto" w:fill="BDD6EE"/>
          </w:tcPr>
          <w:p w14:paraId="7B954AC2" w14:textId="48534D9B" w:rsidR="002F2E5C" w:rsidRDefault="002F2E5C" w:rsidP="00EC3DF8">
            <w:pPr>
              <w:tabs>
                <w:tab w:val="right" w:pos="9462"/>
              </w:tabs>
              <w:jc w:val="both"/>
              <w:rPr>
                <w:b/>
                <w:sz w:val="28"/>
              </w:rPr>
            </w:pPr>
            <w:r>
              <w:lastRenderedPageBreak/>
              <w:br w:type="page"/>
            </w:r>
            <w:bookmarkStart w:id="102" w:name="BIII"/>
            <w:r>
              <w:rPr>
                <w:b/>
                <w:sz w:val="28"/>
              </w:rPr>
              <w:t>Charakteristika studijního předmětu</w:t>
            </w:r>
            <w:bookmarkEnd w:id="102"/>
            <w:r>
              <w:rPr>
                <w:b/>
                <w:sz w:val="28"/>
              </w:rPr>
              <w:t xml:space="preserve"> - přehled</w:t>
            </w:r>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2F2E5C" w14:paraId="2D3988A7" w14:textId="77777777" w:rsidTr="007755BB">
        <w:tc>
          <w:tcPr>
            <w:tcW w:w="3086" w:type="dxa"/>
            <w:tcBorders>
              <w:top w:val="double" w:sz="4" w:space="0" w:color="auto"/>
            </w:tcBorders>
            <w:shd w:val="clear" w:color="auto" w:fill="F7CAAC"/>
          </w:tcPr>
          <w:p w14:paraId="2E9B4175" w14:textId="77777777" w:rsidR="002F2E5C" w:rsidRDefault="002F2E5C" w:rsidP="007755BB">
            <w:pPr>
              <w:jc w:val="both"/>
              <w:rPr>
                <w:b/>
              </w:rPr>
            </w:pPr>
            <w:r>
              <w:rPr>
                <w:b/>
              </w:rPr>
              <w:t>Vysoká škola</w:t>
            </w:r>
          </w:p>
        </w:tc>
        <w:tc>
          <w:tcPr>
            <w:tcW w:w="6769" w:type="dxa"/>
            <w:gridSpan w:val="2"/>
            <w:tcBorders>
              <w:top w:val="double" w:sz="4" w:space="0" w:color="auto"/>
            </w:tcBorders>
          </w:tcPr>
          <w:p w14:paraId="152AFD06" w14:textId="77777777" w:rsidR="002F2E5C" w:rsidRDefault="002F2E5C" w:rsidP="007755BB">
            <w:pPr>
              <w:jc w:val="both"/>
            </w:pPr>
            <w:r>
              <w:t>Univerzita Tomáše Bati ve Zlíně</w:t>
            </w:r>
          </w:p>
        </w:tc>
      </w:tr>
      <w:tr w:rsidR="002F2E5C" w14:paraId="3EB1191A" w14:textId="77777777" w:rsidTr="007755BB">
        <w:tc>
          <w:tcPr>
            <w:tcW w:w="3086" w:type="dxa"/>
            <w:shd w:val="clear" w:color="auto" w:fill="F7CAAC"/>
          </w:tcPr>
          <w:p w14:paraId="133C2E5C" w14:textId="77777777" w:rsidR="002F2E5C" w:rsidRDefault="002F2E5C" w:rsidP="007755BB">
            <w:pPr>
              <w:jc w:val="both"/>
              <w:rPr>
                <w:b/>
                <w:sz w:val="22"/>
              </w:rPr>
            </w:pPr>
            <w:r>
              <w:rPr>
                <w:b/>
              </w:rPr>
              <w:t>Součást vysoké školy</w:t>
            </w:r>
          </w:p>
        </w:tc>
        <w:tc>
          <w:tcPr>
            <w:tcW w:w="6769" w:type="dxa"/>
            <w:gridSpan w:val="2"/>
          </w:tcPr>
          <w:p w14:paraId="06CB4209" w14:textId="77777777" w:rsidR="002F2E5C" w:rsidRDefault="002F2E5C" w:rsidP="007755BB">
            <w:pPr>
              <w:jc w:val="both"/>
            </w:pPr>
            <w:r>
              <w:t>Fakulta aplikované informatiky</w:t>
            </w:r>
          </w:p>
        </w:tc>
      </w:tr>
      <w:tr w:rsidR="002F2E5C" w14:paraId="085D5703" w14:textId="77777777" w:rsidTr="007755BB">
        <w:tc>
          <w:tcPr>
            <w:tcW w:w="3086" w:type="dxa"/>
            <w:shd w:val="clear" w:color="auto" w:fill="F7CAAC"/>
          </w:tcPr>
          <w:p w14:paraId="2B1CDF60" w14:textId="77777777" w:rsidR="002F2E5C" w:rsidRDefault="002F2E5C" w:rsidP="007755BB">
            <w:pPr>
              <w:jc w:val="both"/>
              <w:rPr>
                <w:b/>
              </w:rPr>
            </w:pPr>
            <w:r>
              <w:rPr>
                <w:b/>
              </w:rPr>
              <w:t>Název studijního programu</w:t>
            </w:r>
          </w:p>
        </w:tc>
        <w:tc>
          <w:tcPr>
            <w:tcW w:w="6769" w:type="dxa"/>
            <w:gridSpan w:val="2"/>
          </w:tcPr>
          <w:p w14:paraId="0DB2330E" w14:textId="77777777" w:rsidR="002F2E5C" w:rsidRDefault="002F2E5C" w:rsidP="007755BB">
            <w:pPr>
              <w:jc w:val="both"/>
            </w:pPr>
            <w:r>
              <w:t>Softwarové inženýrství</w:t>
            </w:r>
          </w:p>
        </w:tc>
      </w:tr>
      <w:tr w:rsidR="002F2E5C" w14:paraId="46E37FE8" w14:textId="77777777" w:rsidTr="007755BB">
        <w:tc>
          <w:tcPr>
            <w:tcW w:w="9855" w:type="dxa"/>
            <w:gridSpan w:val="3"/>
            <w:shd w:val="clear" w:color="auto" w:fill="F7CAAC"/>
            <w:vAlign w:val="center"/>
          </w:tcPr>
          <w:p w14:paraId="7FDFC708" w14:textId="77777777" w:rsidR="002F2E5C" w:rsidRPr="003F3B71" w:rsidRDefault="002F2E5C" w:rsidP="007755BB">
            <w:pPr>
              <w:jc w:val="center"/>
              <w:rPr>
                <w:b/>
              </w:rPr>
            </w:pPr>
            <w:bookmarkStart w:id="103" w:name="aaSeznamB"/>
            <w:r w:rsidRPr="003F3B71">
              <w:rPr>
                <w:b/>
              </w:rPr>
              <w:t>Abecední seznam</w:t>
            </w:r>
            <w:bookmarkEnd w:id="103"/>
          </w:p>
        </w:tc>
      </w:tr>
      <w:tr w:rsidR="002F2E5C" w14:paraId="6C0E0A1A" w14:textId="77777777" w:rsidTr="007755BB">
        <w:tc>
          <w:tcPr>
            <w:tcW w:w="9855" w:type="dxa"/>
            <w:gridSpan w:val="3"/>
            <w:shd w:val="clear" w:color="auto" w:fill="F7CAAC"/>
            <w:vAlign w:val="center"/>
          </w:tcPr>
          <w:p w14:paraId="20AEC6D1" w14:textId="77777777" w:rsidR="002F2E5C" w:rsidRPr="00583198" w:rsidRDefault="002F2E5C" w:rsidP="007755BB">
            <w:pPr>
              <w:rPr>
                <w:i/>
              </w:rPr>
            </w:pPr>
            <w:r w:rsidRPr="00D72D63">
              <w:rPr>
                <w:i/>
              </w:rPr>
              <w:t>Seznam předmětů v abecedním pořadí:</w:t>
            </w:r>
          </w:p>
        </w:tc>
      </w:tr>
      <w:tr w:rsidR="002F2E5C" w14:paraId="31D641FF" w14:textId="77777777" w:rsidTr="007755BB">
        <w:tc>
          <w:tcPr>
            <w:tcW w:w="4927" w:type="dxa"/>
            <w:gridSpan w:val="2"/>
            <w:shd w:val="clear" w:color="auto" w:fill="auto"/>
          </w:tcPr>
          <w:p w14:paraId="71A680E7" w14:textId="2A07AD62"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AlgoritmyAdatoveStruktury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Algoritmy a datové struktury</w:t>
            </w:r>
            <w:r w:rsidRPr="002E5B70">
              <w:rPr>
                <w:rStyle w:val="Odkazintenzivn"/>
              </w:rPr>
              <w:fldChar w:fldCharType="end"/>
            </w:r>
          </w:p>
        </w:tc>
        <w:tc>
          <w:tcPr>
            <w:tcW w:w="4928" w:type="dxa"/>
            <w:shd w:val="clear" w:color="auto" w:fill="auto"/>
          </w:tcPr>
          <w:p w14:paraId="1BAC08B1" w14:textId="77777777" w:rsidR="002F2E5C" w:rsidRPr="00D72D63" w:rsidRDefault="002F2E5C" w:rsidP="007755BB">
            <w:pPr>
              <w:rPr>
                <w:i/>
              </w:rPr>
            </w:pPr>
            <w:r w:rsidRPr="0027714C">
              <w:t>2/L</w:t>
            </w:r>
          </w:p>
        </w:tc>
      </w:tr>
      <w:tr w:rsidR="002F2E5C" w14:paraId="4EF313AD" w14:textId="77777777" w:rsidTr="007755BB">
        <w:tc>
          <w:tcPr>
            <w:tcW w:w="4927" w:type="dxa"/>
            <w:gridSpan w:val="2"/>
            <w:shd w:val="clear" w:color="auto" w:fill="auto"/>
          </w:tcPr>
          <w:p w14:paraId="03AEA95C" w14:textId="3D25B560"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AnalogovaAcislicovaTechnika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Analogová a číslicová technika</w:t>
            </w:r>
            <w:r w:rsidRPr="002E5B70">
              <w:rPr>
                <w:rStyle w:val="Odkazintenzivn"/>
              </w:rPr>
              <w:fldChar w:fldCharType="end"/>
            </w:r>
          </w:p>
        </w:tc>
        <w:tc>
          <w:tcPr>
            <w:tcW w:w="4928" w:type="dxa"/>
            <w:shd w:val="clear" w:color="auto" w:fill="auto"/>
          </w:tcPr>
          <w:p w14:paraId="5EA3DA1B" w14:textId="77777777" w:rsidR="002F2E5C" w:rsidRPr="00D72D63" w:rsidRDefault="002F2E5C" w:rsidP="007755BB">
            <w:pPr>
              <w:rPr>
                <w:i/>
              </w:rPr>
            </w:pPr>
            <w:r w:rsidRPr="0027714C">
              <w:t>3/Z</w:t>
            </w:r>
          </w:p>
        </w:tc>
      </w:tr>
      <w:tr w:rsidR="002F2E5C" w14:paraId="626BC718" w14:textId="77777777" w:rsidTr="007755BB">
        <w:tc>
          <w:tcPr>
            <w:tcW w:w="4927" w:type="dxa"/>
            <w:gridSpan w:val="2"/>
            <w:shd w:val="clear" w:color="auto" w:fill="auto"/>
          </w:tcPr>
          <w:p w14:paraId="5E46B3D4" w14:textId="33317C61"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AnalyzaAmodelovaniSoftwarovychSys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Analýza a modelování softwarových systémů</w:t>
            </w:r>
            <w:r w:rsidRPr="002E5B70">
              <w:rPr>
                <w:rStyle w:val="Odkazintenzivn"/>
              </w:rPr>
              <w:fldChar w:fldCharType="end"/>
            </w:r>
          </w:p>
        </w:tc>
        <w:tc>
          <w:tcPr>
            <w:tcW w:w="4928" w:type="dxa"/>
            <w:shd w:val="clear" w:color="auto" w:fill="auto"/>
          </w:tcPr>
          <w:p w14:paraId="596DC001" w14:textId="77777777" w:rsidR="002F2E5C" w:rsidRPr="00D72D63" w:rsidRDefault="002F2E5C" w:rsidP="007755BB">
            <w:pPr>
              <w:rPr>
                <w:i/>
              </w:rPr>
            </w:pPr>
            <w:r w:rsidRPr="0027714C">
              <w:t>1/Z</w:t>
            </w:r>
          </w:p>
        </w:tc>
      </w:tr>
      <w:tr w:rsidR="002F2E5C" w14:paraId="7AB96F44" w14:textId="77777777" w:rsidTr="007755BB">
        <w:tc>
          <w:tcPr>
            <w:tcW w:w="4927" w:type="dxa"/>
            <w:gridSpan w:val="2"/>
            <w:shd w:val="clear" w:color="auto" w:fill="auto"/>
          </w:tcPr>
          <w:p w14:paraId="5BC1D0AA" w14:textId="029D8F08"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anglictina1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Angličtina 1</w:t>
            </w:r>
            <w:r w:rsidRPr="002E5B70">
              <w:rPr>
                <w:rStyle w:val="Odkazintenzivn"/>
              </w:rPr>
              <w:fldChar w:fldCharType="end"/>
            </w:r>
          </w:p>
        </w:tc>
        <w:tc>
          <w:tcPr>
            <w:tcW w:w="4928" w:type="dxa"/>
            <w:shd w:val="clear" w:color="auto" w:fill="auto"/>
          </w:tcPr>
          <w:p w14:paraId="356EE7A5" w14:textId="77777777" w:rsidR="002F2E5C" w:rsidRPr="00D72D63" w:rsidRDefault="002F2E5C" w:rsidP="007755BB">
            <w:pPr>
              <w:rPr>
                <w:i/>
              </w:rPr>
            </w:pPr>
            <w:r w:rsidRPr="0027714C">
              <w:t>1/L</w:t>
            </w:r>
          </w:p>
        </w:tc>
      </w:tr>
      <w:tr w:rsidR="002F2E5C" w14:paraId="5AFEFB67" w14:textId="77777777" w:rsidTr="007755BB">
        <w:tc>
          <w:tcPr>
            <w:tcW w:w="4927" w:type="dxa"/>
            <w:gridSpan w:val="2"/>
            <w:shd w:val="clear" w:color="auto" w:fill="auto"/>
          </w:tcPr>
          <w:p w14:paraId="36EE8B19" w14:textId="6A105F6F"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anglictina2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Angličtina 2</w:t>
            </w:r>
            <w:r w:rsidRPr="002E5B70">
              <w:rPr>
                <w:rStyle w:val="Odkazintenzivn"/>
              </w:rPr>
              <w:fldChar w:fldCharType="end"/>
            </w:r>
          </w:p>
        </w:tc>
        <w:tc>
          <w:tcPr>
            <w:tcW w:w="4928" w:type="dxa"/>
            <w:shd w:val="clear" w:color="auto" w:fill="auto"/>
          </w:tcPr>
          <w:p w14:paraId="785B209C" w14:textId="77777777" w:rsidR="002F2E5C" w:rsidRPr="00D72D63" w:rsidRDefault="002F2E5C" w:rsidP="007755BB">
            <w:pPr>
              <w:rPr>
                <w:i/>
              </w:rPr>
            </w:pPr>
            <w:r w:rsidRPr="0027714C">
              <w:t>2/Z</w:t>
            </w:r>
          </w:p>
        </w:tc>
      </w:tr>
      <w:tr w:rsidR="002F2E5C" w14:paraId="7A4134F4" w14:textId="77777777" w:rsidTr="007755BB">
        <w:tc>
          <w:tcPr>
            <w:tcW w:w="4927" w:type="dxa"/>
            <w:gridSpan w:val="2"/>
            <w:shd w:val="clear" w:color="auto" w:fill="auto"/>
          </w:tcPr>
          <w:p w14:paraId="02FF8CA4" w14:textId="75F8F0DB"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anglictina3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Angličtina 3</w:t>
            </w:r>
            <w:r w:rsidRPr="002E5B70">
              <w:rPr>
                <w:rStyle w:val="Odkazintenzivn"/>
              </w:rPr>
              <w:fldChar w:fldCharType="end"/>
            </w:r>
          </w:p>
        </w:tc>
        <w:tc>
          <w:tcPr>
            <w:tcW w:w="4928" w:type="dxa"/>
            <w:shd w:val="clear" w:color="auto" w:fill="auto"/>
          </w:tcPr>
          <w:p w14:paraId="20C32A79" w14:textId="77777777" w:rsidR="002F2E5C" w:rsidRPr="00D72D63" w:rsidRDefault="002F2E5C" w:rsidP="007755BB">
            <w:pPr>
              <w:rPr>
                <w:i/>
              </w:rPr>
            </w:pPr>
            <w:r w:rsidRPr="0027714C">
              <w:t>2/L</w:t>
            </w:r>
          </w:p>
        </w:tc>
      </w:tr>
      <w:tr w:rsidR="002F2E5C" w14:paraId="6A25B4F6" w14:textId="77777777" w:rsidTr="007755BB">
        <w:tc>
          <w:tcPr>
            <w:tcW w:w="4927" w:type="dxa"/>
            <w:gridSpan w:val="2"/>
            <w:shd w:val="clear" w:color="auto" w:fill="auto"/>
          </w:tcPr>
          <w:p w14:paraId="3299730C" w14:textId="3D684E4D"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anglictina4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Angličtina 4</w:t>
            </w:r>
            <w:r w:rsidRPr="002E5B70">
              <w:rPr>
                <w:rStyle w:val="Odkazintenzivn"/>
              </w:rPr>
              <w:fldChar w:fldCharType="end"/>
            </w:r>
          </w:p>
        </w:tc>
        <w:tc>
          <w:tcPr>
            <w:tcW w:w="4928" w:type="dxa"/>
            <w:shd w:val="clear" w:color="auto" w:fill="auto"/>
          </w:tcPr>
          <w:p w14:paraId="43DF5752" w14:textId="77777777" w:rsidR="002F2E5C" w:rsidRPr="00D72D63" w:rsidRDefault="002F2E5C" w:rsidP="007755BB">
            <w:pPr>
              <w:rPr>
                <w:i/>
              </w:rPr>
            </w:pPr>
            <w:r w:rsidRPr="0027714C">
              <w:t>3/Z</w:t>
            </w:r>
          </w:p>
        </w:tc>
      </w:tr>
      <w:tr w:rsidR="002F2E5C" w14:paraId="67165296" w14:textId="77777777" w:rsidTr="007755BB">
        <w:tc>
          <w:tcPr>
            <w:tcW w:w="4927" w:type="dxa"/>
            <w:gridSpan w:val="2"/>
            <w:shd w:val="clear" w:color="auto" w:fill="auto"/>
          </w:tcPr>
          <w:p w14:paraId="439C28D8" w14:textId="5BAFCED1"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aplikacniFW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Aplikační frameworky</w:t>
            </w:r>
            <w:r w:rsidRPr="002E5B70">
              <w:rPr>
                <w:rStyle w:val="Odkazintenzivn"/>
              </w:rPr>
              <w:fldChar w:fldCharType="end"/>
            </w:r>
          </w:p>
        </w:tc>
        <w:tc>
          <w:tcPr>
            <w:tcW w:w="4928" w:type="dxa"/>
            <w:shd w:val="clear" w:color="auto" w:fill="auto"/>
          </w:tcPr>
          <w:p w14:paraId="58D7BA63" w14:textId="77777777" w:rsidR="002F2E5C" w:rsidRPr="00D72D63" w:rsidRDefault="002F2E5C" w:rsidP="007755BB">
            <w:pPr>
              <w:rPr>
                <w:i/>
              </w:rPr>
            </w:pPr>
            <w:r w:rsidRPr="0027714C">
              <w:t>2/Z</w:t>
            </w:r>
          </w:p>
        </w:tc>
      </w:tr>
      <w:tr w:rsidR="002F2E5C" w14:paraId="0495A20C" w14:textId="77777777" w:rsidTr="007755BB">
        <w:tc>
          <w:tcPr>
            <w:tcW w:w="4927" w:type="dxa"/>
            <w:gridSpan w:val="2"/>
            <w:shd w:val="clear" w:color="auto" w:fill="auto"/>
          </w:tcPr>
          <w:p w14:paraId="5E6B308A" w14:textId="2279ACEB"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architekturaPocitacu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Architektura počítačů</w:t>
            </w:r>
            <w:r w:rsidRPr="002E5B70">
              <w:rPr>
                <w:rStyle w:val="Odkazintenzivn"/>
              </w:rPr>
              <w:fldChar w:fldCharType="end"/>
            </w:r>
          </w:p>
        </w:tc>
        <w:tc>
          <w:tcPr>
            <w:tcW w:w="4928" w:type="dxa"/>
            <w:shd w:val="clear" w:color="auto" w:fill="auto"/>
          </w:tcPr>
          <w:p w14:paraId="5131F520" w14:textId="77777777" w:rsidR="002F2E5C" w:rsidRPr="00D72D63" w:rsidRDefault="002F2E5C" w:rsidP="007755BB">
            <w:pPr>
              <w:rPr>
                <w:i/>
              </w:rPr>
            </w:pPr>
            <w:r w:rsidRPr="0027714C">
              <w:t>1/L</w:t>
            </w:r>
          </w:p>
        </w:tc>
      </w:tr>
      <w:tr w:rsidR="002F2E5C" w14:paraId="5CA4F81C" w14:textId="77777777" w:rsidTr="007755BB">
        <w:tc>
          <w:tcPr>
            <w:tcW w:w="4927" w:type="dxa"/>
            <w:gridSpan w:val="2"/>
            <w:shd w:val="clear" w:color="auto" w:fill="auto"/>
          </w:tcPr>
          <w:p w14:paraId="7B765C87" w14:textId="6F0A89EE"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BP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Bakalářská práce</w:t>
            </w:r>
            <w:r w:rsidRPr="002E5B70">
              <w:rPr>
                <w:rStyle w:val="Odkazintenzivn"/>
              </w:rPr>
              <w:fldChar w:fldCharType="end"/>
            </w:r>
          </w:p>
        </w:tc>
        <w:tc>
          <w:tcPr>
            <w:tcW w:w="4928" w:type="dxa"/>
            <w:shd w:val="clear" w:color="auto" w:fill="auto"/>
          </w:tcPr>
          <w:p w14:paraId="06C8B3C3" w14:textId="77777777" w:rsidR="002F2E5C" w:rsidRPr="00D72D63" w:rsidRDefault="002F2E5C" w:rsidP="007755BB">
            <w:pPr>
              <w:rPr>
                <w:i/>
              </w:rPr>
            </w:pPr>
            <w:r w:rsidRPr="0027714C">
              <w:t>3/L</w:t>
            </w:r>
          </w:p>
        </w:tc>
      </w:tr>
      <w:tr w:rsidR="002F2E5C" w14:paraId="2E545129" w14:textId="77777777" w:rsidTr="007755BB">
        <w:tc>
          <w:tcPr>
            <w:tcW w:w="4927" w:type="dxa"/>
            <w:gridSpan w:val="2"/>
            <w:shd w:val="clear" w:color="auto" w:fill="auto"/>
          </w:tcPr>
          <w:p w14:paraId="3FCF33D2" w14:textId="4EA95169"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DatabazoveSystemy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Databázové systémy</w:t>
            </w:r>
            <w:r w:rsidRPr="002E5B70">
              <w:rPr>
                <w:rStyle w:val="Odkazintenzivn"/>
              </w:rPr>
              <w:fldChar w:fldCharType="end"/>
            </w:r>
          </w:p>
        </w:tc>
        <w:tc>
          <w:tcPr>
            <w:tcW w:w="4928" w:type="dxa"/>
            <w:shd w:val="clear" w:color="auto" w:fill="auto"/>
          </w:tcPr>
          <w:p w14:paraId="0B03DD7A" w14:textId="77777777" w:rsidR="002F2E5C" w:rsidRPr="00D72D63" w:rsidRDefault="002F2E5C" w:rsidP="007755BB">
            <w:pPr>
              <w:rPr>
                <w:i/>
              </w:rPr>
            </w:pPr>
            <w:r w:rsidRPr="0027714C">
              <w:t>1/Z</w:t>
            </w:r>
          </w:p>
        </w:tc>
      </w:tr>
      <w:tr w:rsidR="002F2E5C" w14:paraId="77E5A530" w14:textId="77777777" w:rsidTr="007755BB">
        <w:tc>
          <w:tcPr>
            <w:tcW w:w="4927" w:type="dxa"/>
            <w:gridSpan w:val="2"/>
            <w:shd w:val="clear" w:color="auto" w:fill="auto"/>
          </w:tcPr>
          <w:p w14:paraId="73BA6271" w14:textId="4C9D4CA0"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ElektrickeObvody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Elektrické obvody</w:t>
            </w:r>
            <w:r w:rsidRPr="002E5B70">
              <w:rPr>
                <w:rStyle w:val="Odkazintenzivn"/>
              </w:rPr>
              <w:fldChar w:fldCharType="end"/>
            </w:r>
          </w:p>
        </w:tc>
        <w:tc>
          <w:tcPr>
            <w:tcW w:w="4928" w:type="dxa"/>
            <w:shd w:val="clear" w:color="auto" w:fill="auto"/>
          </w:tcPr>
          <w:p w14:paraId="505F6D01" w14:textId="77777777" w:rsidR="002F2E5C" w:rsidRPr="00D72D63" w:rsidRDefault="002F2E5C" w:rsidP="007755BB">
            <w:pPr>
              <w:rPr>
                <w:i/>
              </w:rPr>
            </w:pPr>
            <w:r w:rsidRPr="0027714C">
              <w:t>2/L</w:t>
            </w:r>
          </w:p>
        </w:tc>
      </w:tr>
      <w:tr w:rsidR="002F2E5C" w14:paraId="52EDB9CD" w14:textId="77777777" w:rsidTr="007755BB">
        <w:tc>
          <w:tcPr>
            <w:tcW w:w="4927" w:type="dxa"/>
            <w:gridSpan w:val="2"/>
            <w:shd w:val="clear" w:color="auto" w:fill="auto"/>
          </w:tcPr>
          <w:p w14:paraId="3FFF1CDF" w14:textId="535B6502" w:rsidR="002F2E5C" w:rsidRPr="00E16B84" w:rsidRDefault="00E16B84" w:rsidP="007755BB">
            <w:pPr>
              <w:rPr>
                <w:rStyle w:val="Odkazintenzivn"/>
              </w:rPr>
            </w:pPr>
            <w:r w:rsidRPr="00E16B84">
              <w:rPr>
                <w:rStyle w:val="Odkazintenzivn"/>
              </w:rPr>
              <w:fldChar w:fldCharType="begin"/>
            </w:r>
            <w:r w:rsidRPr="00E16B84">
              <w:rPr>
                <w:rStyle w:val="Odkazintenzivn"/>
              </w:rPr>
              <w:instrText xml:space="preserve"> REF ElektromgJevyVinformatice \h </w:instrText>
            </w:r>
            <w:r>
              <w:rPr>
                <w:rStyle w:val="Odkazintenzivn"/>
              </w:rPr>
              <w:instrText xml:space="preserve"> \* MERGEFORMAT </w:instrText>
            </w:r>
            <w:r w:rsidRPr="00E16B84">
              <w:rPr>
                <w:rStyle w:val="Odkazintenzivn"/>
              </w:rPr>
            </w:r>
            <w:r w:rsidRPr="00E16B84">
              <w:rPr>
                <w:rStyle w:val="Odkazintenzivn"/>
              </w:rPr>
              <w:fldChar w:fldCharType="separate"/>
            </w:r>
            <w:r w:rsidR="007B4A49" w:rsidRPr="007B4A49">
              <w:rPr>
                <w:rStyle w:val="Odkazintenzivn"/>
              </w:rPr>
              <w:t>Elektromagnetické jevy v informatice</w:t>
            </w:r>
            <w:r w:rsidRPr="00E16B84">
              <w:rPr>
                <w:rStyle w:val="Odkazintenzivn"/>
              </w:rPr>
              <w:fldChar w:fldCharType="end"/>
            </w:r>
          </w:p>
        </w:tc>
        <w:tc>
          <w:tcPr>
            <w:tcW w:w="4928" w:type="dxa"/>
            <w:shd w:val="clear" w:color="auto" w:fill="auto"/>
          </w:tcPr>
          <w:p w14:paraId="3903695C" w14:textId="77777777" w:rsidR="002F2E5C" w:rsidRPr="00D72D63" w:rsidRDefault="002F2E5C" w:rsidP="007755BB">
            <w:pPr>
              <w:rPr>
                <w:i/>
              </w:rPr>
            </w:pPr>
            <w:r w:rsidRPr="0027714C">
              <w:t>2/Z</w:t>
            </w:r>
          </w:p>
        </w:tc>
      </w:tr>
      <w:tr w:rsidR="002F2E5C" w14:paraId="6FF705C6" w14:textId="77777777" w:rsidTr="007755BB">
        <w:tc>
          <w:tcPr>
            <w:tcW w:w="4927" w:type="dxa"/>
            <w:gridSpan w:val="2"/>
            <w:shd w:val="clear" w:color="auto" w:fill="auto"/>
          </w:tcPr>
          <w:p w14:paraId="04FDBCFA" w14:textId="53BC4334"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EmbaddedSys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Embedded systémy s mikropočítači</w:t>
            </w:r>
            <w:r w:rsidRPr="002E5B70">
              <w:rPr>
                <w:rStyle w:val="Odkazintenzivn"/>
              </w:rPr>
              <w:fldChar w:fldCharType="end"/>
            </w:r>
          </w:p>
        </w:tc>
        <w:tc>
          <w:tcPr>
            <w:tcW w:w="4928" w:type="dxa"/>
            <w:shd w:val="clear" w:color="auto" w:fill="auto"/>
          </w:tcPr>
          <w:p w14:paraId="15476B96" w14:textId="77777777" w:rsidR="002F2E5C" w:rsidRPr="00D72D63" w:rsidRDefault="002F2E5C" w:rsidP="007755BB">
            <w:pPr>
              <w:rPr>
                <w:i/>
              </w:rPr>
            </w:pPr>
            <w:r w:rsidRPr="0027714C">
              <w:t>3/Z</w:t>
            </w:r>
          </w:p>
        </w:tc>
      </w:tr>
      <w:tr w:rsidR="002F2E5C" w14:paraId="1BF1E8CC" w14:textId="77777777" w:rsidTr="007755BB">
        <w:tc>
          <w:tcPr>
            <w:tcW w:w="4927" w:type="dxa"/>
            <w:gridSpan w:val="2"/>
            <w:shd w:val="clear" w:color="auto" w:fill="auto"/>
          </w:tcPr>
          <w:p w14:paraId="72A5642E" w14:textId="2FBAC176"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FyzikalniSeminar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Fyzikální seminář</w:t>
            </w:r>
            <w:r w:rsidRPr="002E5B70">
              <w:rPr>
                <w:rStyle w:val="Odkazintenzivn"/>
              </w:rPr>
              <w:fldChar w:fldCharType="end"/>
            </w:r>
          </w:p>
        </w:tc>
        <w:tc>
          <w:tcPr>
            <w:tcW w:w="4928" w:type="dxa"/>
            <w:shd w:val="clear" w:color="auto" w:fill="auto"/>
          </w:tcPr>
          <w:p w14:paraId="4E011E3D" w14:textId="77777777" w:rsidR="002F2E5C" w:rsidRPr="00D72D63" w:rsidRDefault="002F2E5C" w:rsidP="007755BB">
            <w:pPr>
              <w:rPr>
                <w:i/>
              </w:rPr>
            </w:pPr>
            <w:r w:rsidRPr="0027714C">
              <w:t>1/Z</w:t>
            </w:r>
          </w:p>
        </w:tc>
      </w:tr>
      <w:tr w:rsidR="002F2E5C" w14:paraId="1B1ABC94" w14:textId="77777777" w:rsidTr="007755BB">
        <w:tc>
          <w:tcPr>
            <w:tcW w:w="4927" w:type="dxa"/>
            <w:gridSpan w:val="2"/>
            <w:shd w:val="clear" w:color="auto" w:fill="auto"/>
          </w:tcPr>
          <w:p w14:paraId="2A7C9D66" w14:textId="6C339DAA"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Kryptologie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Kryptologie</w:t>
            </w:r>
            <w:r w:rsidRPr="002E5B70">
              <w:rPr>
                <w:rStyle w:val="Odkazintenzivn"/>
              </w:rPr>
              <w:fldChar w:fldCharType="end"/>
            </w:r>
          </w:p>
        </w:tc>
        <w:tc>
          <w:tcPr>
            <w:tcW w:w="4928" w:type="dxa"/>
            <w:shd w:val="clear" w:color="auto" w:fill="auto"/>
          </w:tcPr>
          <w:p w14:paraId="09AF09E1" w14:textId="77777777" w:rsidR="002F2E5C" w:rsidRPr="00D72D63" w:rsidRDefault="002F2E5C" w:rsidP="007755BB">
            <w:pPr>
              <w:rPr>
                <w:i/>
              </w:rPr>
            </w:pPr>
            <w:r w:rsidRPr="0027714C">
              <w:t>2/Z</w:t>
            </w:r>
          </w:p>
        </w:tc>
      </w:tr>
      <w:tr w:rsidR="002F2E5C" w14:paraId="28E25648" w14:textId="77777777" w:rsidTr="007755BB">
        <w:tc>
          <w:tcPr>
            <w:tcW w:w="4927" w:type="dxa"/>
            <w:gridSpan w:val="2"/>
            <w:shd w:val="clear" w:color="auto" w:fill="auto"/>
          </w:tcPr>
          <w:p w14:paraId="6BC14A50" w14:textId="1D4A3538"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MatematickaAnalyza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Matematická analýza</w:t>
            </w:r>
            <w:r w:rsidRPr="002E5B70">
              <w:rPr>
                <w:rStyle w:val="Odkazintenzivn"/>
              </w:rPr>
              <w:fldChar w:fldCharType="end"/>
            </w:r>
          </w:p>
        </w:tc>
        <w:tc>
          <w:tcPr>
            <w:tcW w:w="4928" w:type="dxa"/>
            <w:shd w:val="clear" w:color="auto" w:fill="auto"/>
          </w:tcPr>
          <w:p w14:paraId="714CC304" w14:textId="77777777" w:rsidR="002F2E5C" w:rsidRPr="00D72D63" w:rsidRDefault="002F2E5C" w:rsidP="007755BB">
            <w:pPr>
              <w:rPr>
                <w:i/>
              </w:rPr>
            </w:pPr>
            <w:r w:rsidRPr="0027714C">
              <w:t>1/L</w:t>
            </w:r>
          </w:p>
        </w:tc>
      </w:tr>
      <w:tr w:rsidR="002F2E5C" w14:paraId="2A6CD166" w14:textId="77777777" w:rsidTr="007755BB">
        <w:tc>
          <w:tcPr>
            <w:tcW w:w="4927" w:type="dxa"/>
            <w:gridSpan w:val="2"/>
            <w:shd w:val="clear" w:color="auto" w:fill="auto"/>
          </w:tcPr>
          <w:p w14:paraId="0E14DC4E" w14:textId="23DC25BB"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MatematickySeminar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Matematický seminář</w:t>
            </w:r>
            <w:r w:rsidRPr="002E5B70">
              <w:rPr>
                <w:rStyle w:val="Odkazintenzivn"/>
              </w:rPr>
              <w:fldChar w:fldCharType="end"/>
            </w:r>
          </w:p>
        </w:tc>
        <w:tc>
          <w:tcPr>
            <w:tcW w:w="4928" w:type="dxa"/>
            <w:shd w:val="clear" w:color="auto" w:fill="auto"/>
          </w:tcPr>
          <w:p w14:paraId="51544F23" w14:textId="77777777" w:rsidR="002F2E5C" w:rsidRPr="00D72D63" w:rsidRDefault="002F2E5C" w:rsidP="007755BB">
            <w:pPr>
              <w:rPr>
                <w:i/>
              </w:rPr>
            </w:pPr>
            <w:r w:rsidRPr="0027714C">
              <w:t>1/Z</w:t>
            </w:r>
          </w:p>
        </w:tc>
      </w:tr>
      <w:tr w:rsidR="002F2E5C" w14:paraId="189E9531" w14:textId="77777777" w:rsidTr="007755BB">
        <w:tc>
          <w:tcPr>
            <w:tcW w:w="4927" w:type="dxa"/>
            <w:gridSpan w:val="2"/>
            <w:shd w:val="clear" w:color="auto" w:fill="auto"/>
          </w:tcPr>
          <w:p w14:paraId="2BAA0E2C" w14:textId="244E9A2E"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ModerniPocitacovaGrafika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Moderní počítačová grafika</w:t>
            </w:r>
            <w:r w:rsidRPr="002E5B70">
              <w:rPr>
                <w:rStyle w:val="Odkazintenzivn"/>
              </w:rPr>
              <w:fldChar w:fldCharType="end"/>
            </w:r>
          </w:p>
        </w:tc>
        <w:tc>
          <w:tcPr>
            <w:tcW w:w="4928" w:type="dxa"/>
            <w:shd w:val="clear" w:color="auto" w:fill="auto"/>
          </w:tcPr>
          <w:p w14:paraId="35EE78D7" w14:textId="77777777" w:rsidR="002F2E5C" w:rsidRPr="00D72D63" w:rsidRDefault="002F2E5C" w:rsidP="007755BB">
            <w:pPr>
              <w:rPr>
                <w:i/>
              </w:rPr>
            </w:pPr>
            <w:r w:rsidRPr="0027714C">
              <w:t>1/L</w:t>
            </w:r>
          </w:p>
        </w:tc>
      </w:tr>
      <w:tr w:rsidR="002F2E5C" w14:paraId="1EEED52A" w14:textId="77777777" w:rsidTr="007755BB">
        <w:tc>
          <w:tcPr>
            <w:tcW w:w="4927" w:type="dxa"/>
            <w:gridSpan w:val="2"/>
            <w:shd w:val="clear" w:color="auto" w:fill="auto"/>
          </w:tcPr>
          <w:p w14:paraId="16CE3E69" w14:textId="2A98DA98"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NastrojeProVyvojSWprojektu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Nástroje pro vývoj softwarových projektů</w:t>
            </w:r>
            <w:r w:rsidRPr="002E5B70">
              <w:rPr>
                <w:rStyle w:val="Odkazintenzivn"/>
              </w:rPr>
              <w:fldChar w:fldCharType="end"/>
            </w:r>
          </w:p>
        </w:tc>
        <w:tc>
          <w:tcPr>
            <w:tcW w:w="4928" w:type="dxa"/>
            <w:shd w:val="clear" w:color="auto" w:fill="auto"/>
          </w:tcPr>
          <w:p w14:paraId="013D122C" w14:textId="77777777" w:rsidR="002F2E5C" w:rsidRPr="0027714C" w:rsidRDefault="002F2E5C" w:rsidP="007755BB">
            <w:r>
              <w:t>1/Z</w:t>
            </w:r>
          </w:p>
        </w:tc>
      </w:tr>
      <w:tr w:rsidR="002F2E5C" w14:paraId="74659247" w14:textId="77777777" w:rsidTr="007755BB">
        <w:tc>
          <w:tcPr>
            <w:tcW w:w="4927" w:type="dxa"/>
            <w:gridSpan w:val="2"/>
            <w:shd w:val="clear" w:color="auto" w:fill="auto"/>
          </w:tcPr>
          <w:p w14:paraId="4B74620F" w14:textId="21CA7A90" w:rsidR="002F2E5C" w:rsidRPr="00A438BE" w:rsidRDefault="00A438BE" w:rsidP="007755BB">
            <w:pPr>
              <w:rPr>
                <w:rStyle w:val="Odkazintenzivn"/>
              </w:rPr>
            </w:pPr>
            <w:r w:rsidRPr="00A438BE">
              <w:rPr>
                <w:rStyle w:val="Odkazintenzivn"/>
              </w:rPr>
              <w:fldChar w:fldCharType="begin"/>
            </w:r>
            <w:r w:rsidRPr="00A438BE">
              <w:rPr>
                <w:rStyle w:val="Odkazintenzivn"/>
              </w:rPr>
              <w:instrText xml:space="preserve"> REF nemcina1 \h </w:instrText>
            </w:r>
            <w:r>
              <w:rPr>
                <w:rStyle w:val="Odkazintenzivn"/>
              </w:rPr>
              <w:instrText xml:space="preserve"> \* MERGEFORMAT </w:instrText>
            </w:r>
            <w:r w:rsidRPr="00A438BE">
              <w:rPr>
                <w:rStyle w:val="Odkazintenzivn"/>
              </w:rPr>
            </w:r>
            <w:r w:rsidRPr="00A438BE">
              <w:rPr>
                <w:rStyle w:val="Odkazintenzivn"/>
              </w:rPr>
              <w:fldChar w:fldCharType="separate"/>
            </w:r>
            <w:r w:rsidR="007B4A49" w:rsidRPr="007B4A49">
              <w:rPr>
                <w:rStyle w:val="Odkazintenzivn"/>
              </w:rPr>
              <w:t>Němčina 1</w:t>
            </w:r>
            <w:r w:rsidRPr="00A438BE">
              <w:rPr>
                <w:rStyle w:val="Odkazintenzivn"/>
              </w:rPr>
              <w:fldChar w:fldCharType="end"/>
            </w:r>
            <w:r w:rsidR="002F2E5C" w:rsidRPr="00A438BE">
              <w:rPr>
                <w:rStyle w:val="Odkazintenzivn"/>
              </w:rPr>
              <w:t xml:space="preserve"> (KS)</w:t>
            </w:r>
          </w:p>
        </w:tc>
        <w:tc>
          <w:tcPr>
            <w:tcW w:w="4928" w:type="dxa"/>
            <w:shd w:val="clear" w:color="auto" w:fill="auto"/>
          </w:tcPr>
          <w:p w14:paraId="4AE2A876" w14:textId="77777777" w:rsidR="002F2E5C" w:rsidRPr="00D72D63" w:rsidRDefault="002F2E5C" w:rsidP="007755BB">
            <w:pPr>
              <w:rPr>
                <w:i/>
              </w:rPr>
            </w:pPr>
            <w:r w:rsidRPr="0027714C">
              <w:t>1/L</w:t>
            </w:r>
          </w:p>
        </w:tc>
      </w:tr>
      <w:tr w:rsidR="002F2E5C" w14:paraId="7BAAEB56" w14:textId="77777777" w:rsidTr="007755BB">
        <w:tc>
          <w:tcPr>
            <w:tcW w:w="4927" w:type="dxa"/>
            <w:gridSpan w:val="2"/>
            <w:shd w:val="clear" w:color="auto" w:fill="auto"/>
          </w:tcPr>
          <w:p w14:paraId="77A99EB5" w14:textId="5DCDCF9B" w:rsidR="002F2E5C" w:rsidRPr="00A438BE" w:rsidRDefault="00A438BE" w:rsidP="007755BB">
            <w:pPr>
              <w:rPr>
                <w:rStyle w:val="Odkazintenzivn"/>
              </w:rPr>
            </w:pPr>
            <w:r w:rsidRPr="00A438BE">
              <w:rPr>
                <w:rStyle w:val="Odkazintenzivn"/>
              </w:rPr>
              <w:fldChar w:fldCharType="begin"/>
            </w:r>
            <w:r w:rsidRPr="00A438BE">
              <w:rPr>
                <w:rStyle w:val="Odkazintenzivn"/>
              </w:rPr>
              <w:instrText xml:space="preserve"> REF nemcina2 \h </w:instrText>
            </w:r>
            <w:r>
              <w:rPr>
                <w:rStyle w:val="Odkazintenzivn"/>
              </w:rPr>
              <w:instrText xml:space="preserve"> \* MERGEFORMAT </w:instrText>
            </w:r>
            <w:r w:rsidRPr="00A438BE">
              <w:rPr>
                <w:rStyle w:val="Odkazintenzivn"/>
              </w:rPr>
            </w:r>
            <w:r w:rsidRPr="00A438BE">
              <w:rPr>
                <w:rStyle w:val="Odkazintenzivn"/>
              </w:rPr>
              <w:fldChar w:fldCharType="separate"/>
            </w:r>
            <w:r w:rsidR="007B4A49" w:rsidRPr="007B4A49">
              <w:rPr>
                <w:rStyle w:val="Odkazintenzivn"/>
              </w:rPr>
              <w:t>Němčina 2</w:t>
            </w:r>
            <w:r w:rsidRPr="00A438BE">
              <w:rPr>
                <w:rStyle w:val="Odkazintenzivn"/>
              </w:rPr>
              <w:fldChar w:fldCharType="end"/>
            </w:r>
            <w:r w:rsidR="002F2E5C" w:rsidRPr="00A438BE">
              <w:rPr>
                <w:rStyle w:val="Odkazintenzivn"/>
              </w:rPr>
              <w:t xml:space="preserve"> (KS)</w:t>
            </w:r>
          </w:p>
        </w:tc>
        <w:tc>
          <w:tcPr>
            <w:tcW w:w="4928" w:type="dxa"/>
            <w:shd w:val="clear" w:color="auto" w:fill="auto"/>
          </w:tcPr>
          <w:p w14:paraId="413A7BC4" w14:textId="77777777" w:rsidR="002F2E5C" w:rsidRPr="00D72D63" w:rsidRDefault="002F2E5C" w:rsidP="007755BB">
            <w:pPr>
              <w:rPr>
                <w:i/>
              </w:rPr>
            </w:pPr>
            <w:r w:rsidRPr="0027714C">
              <w:t>2/Z</w:t>
            </w:r>
          </w:p>
        </w:tc>
      </w:tr>
      <w:tr w:rsidR="002F2E5C" w14:paraId="1C00E47B" w14:textId="77777777" w:rsidTr="007755BB">
        <w:tc>
          <w:tcPr>
            <w:tcW w:w="4927" w:type="dxa"/>
            <w:gridSpan w:val="2"/>
            <w:shd w:val="clear" w:color="auto" w:fill="auto"/>
          </w:tcPr>
          <w:p w14:paraId="671339FA" w14:textId="514EE942" w:rsidR="002F2E5C" w:rsidRPr="00A438BE" w:rsidRDefault="00A438BE" w:rsidP="007755BB">
            <w:pPr>
              <w:rPr>
                <w:rStyle w:val="Odkazintenzivn"/>
              </w:rPr>
            </w:pPr>
            <w:r w:rsidRPr="00A438BE">
              <w:rPr>
                <w:rStyle w:val="Odkazintenzivn"/>
              </w:rPr>
              <w:fldChar w:fldCharType="begin"/>
            </w:r>
            <w:r w:rsidRPr="00A438BE">
              <w:rPr>
                <w:rStyle w:val="Odkazintenzivn"/>
              </w:rPr>
              <w:instrText xml:space="preserve"> REF nemcina3 \h </w:instrText>
            </w:r>
            <w:r>
              <w:rPr>
                <w:rStyle w:val="Odkazintenzivn"/>
              </w:rPr>
              <w:instrText xml:space="preserve"> \* MERGEFORMAT </w:instrText>
            </w:r>
            <w:r w:rsidRPr="00A438BE">
              <w:rPr>
                <w:rStyle w:val="Odkazintenzivn"/>
              </w:rPr>
            </w:r>
            <w:r w:rsidRPr="00A438BE">
              <w:rPr>
                <w:rStyle w:val="Odkazintenzivn"/>
              </w:rPr>
              <w:fldChar w:fldCharType="separate"/>
            </w:r>
            <w:r w:rsidR="007B4A49" w:rsidRPr="007B4A49">
              <w:rPr>
                <w:rStyle w:val="Odkazintenzivn"/>
              </w:rPr>
              <w:t>Němčina 3</w:t>
            </w:r>
            <w:r w:rsidRPr="00A438BE">
              <w:rPr>
                <w:rStyle w:val="Odkazintenzivn"/>
              </w:rPr>
              <w:fldChar w:fldCharType="end"/>
            </w:r>
            <w:r w:rsidR="002F2E5C" w:rsidRPr="00A438BE">
              <w:rPr>
                <w:rStyle w:val="Odkazintenzivn"/>
              </w:rPr>
              <w:t xml:space="preserve"> (KS)</w:t>
            </w:r>
          </w:p>
        </w:tc>
        <w:tc>
          <w:tcPr>
            <w:tcW w:w="4928" w:type="dxa"/>
            <w:shd w:val="clear" w:color="auto" w:fill="auto"/>
          </w:tcPr>
          <w:p w14:paraId="67A40FD9" w14:textId="77777777" w:rsidR="002F2E5C" w:rsidRPr="00D72D63" w:rsidRDefault="002F2E5C" w:rsidP="007755BB">
            <w:pPr>
              <w:rPr>
                <w:i/>
              </w:rPr>
            </w:pPr>
            <w:r w:rsidRPr="0027714C">
              <w:t>2/L</w:t>
            </w:r>
          </w:p>
        </w:tc>
      </w:tr>
      <w:tr w:rsidR="002F2E5C" w14:paraId="229656DB" w14:textId="77777777" w:rsidTr="007755BB">
        <w:tc>
          <w:tcPr>
            <w:tcW w:w="4927" w:type="dxa"/>
            <w:gridSpan w:val="2"/>
            <w:shd w:val="clear" w:color="auto" w:fill="auto"/>
          </w:tcPr>
          <w:p w14:paraId="694A04B1" w14:textId="2F5E79D5" w:rsidR="002F2E5C" w:rsidRPr="00A438BE" w:rsidRDefault="00A438BE" w:rsidP="007755BB">
            <w:pPr>
              <w:rPr>
                <w:rStyle w:val="Odkazintenzivn"/>
              </w:rPr>
            </w:pPr>
            <w:r w:rsidRPr="00A438BE">
              <w:rPr>
                <w:rStyle w:val="Odkazintenzivn"/>
              </w:rPr>
              <w:fldChar w:fldCharType="begin"/>
            </w:r>
            <w:r w:rsidRPr="00A438BE">
              <w:rPr>
                <w:rStyle w:val="Odkazintenzivn"/>
              </w:rPr>
              <w:instrText xml:space="preserve"> REF nemcina4 \h </w:instrText>
            </w:r>
            <w:r>
              <w:rPr>
                <w:rStyle w:val="Odkazintenzivn"/>
              </w:rPr>
              <w:instrText xml:space="preserve"> \* MERGEFORMAT </w:instrText>
            </w:r>
            <w:r w:rsidRPr="00A438BE">
              <w:rPr>
                <w:rStyle w:val="Odkazintenzivn"/>
              </w:rPr>
            </w:r>
            <w:r w:rsidRPr="00A438BE">
              <w:rPr>
                <w:rStyle w:val="Odkazintenzivn"/>
              </w:rPr>
              <w:fldChar w:fldCharType="separate"/>
            </w:r>
            <w:r w:rsidR="007B4A49" w:rsidRPr="007B4A49">
              <w:rPr>
                <w:rStyle w:val="Odkazintenzivn"/>
              </w:rPr>
              <w:t>Němčina 4</w:t>
            </w:r>
            <w:r w:rsidRPr="00A438BE">
              <w:rPr>
                <w:rStyle w:val="Odkazintenzivn"/>
              </w:rPr>
              <w:fldChar w:fldCharType="end"/>
            </w:r>
            <w:r w:rsidR="002F2E5C" w:rsidRPr="00A438BE">
              <w:rPr>
                <w:rStyle w:val="Odkazintenzivn"/>
              </w:rPr>
              <w:t xml:space="preserve"> (KS)</w:t>
            </w:r>
          </w:p>
        </w:tc>
        <w:tc>
          <w:tcPr>
            <w:tcW w:w="4928" w:type="dxa"/>
            <w:shd w:val="clear" w:color="auto" w:fill="auto"/>
          </w:tcPr>
          <w:p w14:paraId="57A2FB7A" w14:textId="77777777" w:rsidR="002F2E5C" w:rsidRPr="00D72D63" w:rsidRDefault="002F2E5C" w:rsidP="007755BB">
            <w:pPr>
              <w:rPr>
                <w:i/>
              </w:rPr>
            </w:pPr>
            <w:r w:rsidRPr="0027714C">
              <w:t>3/Z</w:t>
            </w:r>
          </w:p>
        </w:tc>
      </w:tr>
      <w:tr w:rsidR="002F2E5C" w14:paraId="3DF7A8E3" w14:textId="77777777" w:rsidTr="007755BB">
        <w:tc>
          <w:tcPr>
            <w:tcW w:w="4927" w:type="dxa"/>
            <w:gridSpan w:val="2"/>
            <w:shd w:val="clear" w:color="auto" w:fill="auto"/>
          </w:tcPr>
          <w:p w14:paraId="7C8ED9BC" w14:textId="3F398653"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ObjektoveProgramova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Objektové programování a návrhové vzory</w:t>
            </w:r>
            <w:r w:rsidRPr="002E5B70">
              <w:rPr>
                <w:rStyle w:val="Odkazintenzivn"/>
              </w:rPr>
              <w:fldChar w:fldCharType="end"/>
            </w:r>
          </w:p>
        </w:tc>
        <w:tc>
          <w:tcPr>
            <w:tcW w:w="4928" w:type="dxa"/>
            <w:shd w:val="clear" w:color="auto" w:fill="auto"/>
          </w:tcPr>
          <w:p w14:paraId="0F43FAC2" w14:textId="77777777" w:rsidR="002F2E5C" w:rsidRPr="00D72D63" w:rsidRDefault="002F2E5C" w:rsidP="007755BB">
            <w:pPr>
              <w:rPr>
                <w:i/>
              </w:rPr>
            </w:pPr>
            <w:r w:rsidRPr="0027714C">
              <w:t>1/L</w:t>
            </w:r>
          </w:p>
        </w:tc>
      </w:tr>
      <w:tr w:rsidR="002F2E5C" w14:paraId="1234A132" w14:textId="77777777" w:rsidTr="007755BB">
        <w:tc>
          <w:tcPr>
            <w:tcW w:w="4927" w:type="dxa"/>
            <w:gridSpan w:val="2"/>
            <w:shd w:val="clear" w:color="auto" w:fill="auto"/>
          </w:tcPr>
          <w:p w14:paraId="6116E015" w14:textId="07F4F361"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OperacniSystemy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Operační systémy</w:t>
            </w:r>
            <w:r w:rsidRPr="002E5B70">
              <w:rPr>
                <w:rStyle w:val="Odkazintenzivn"/>
              </w:rPr>
              <w:fldChar w:fldCharType="end"/>
            </w:r>
          </w:p>
        </w:tc>
        <w:tc>
          <w:tcPr>
            <w:tcW w:w="4928" w:type="dxa"/>
            <w:shd w:val="clear" w:color="auto" w:fill="auto"/>
          </w:tcPr>
          <w:p w14:paraId="459F7ABE" w14:textId="77777777" w:rsidR="002F2E5C" w:rsidRPr="00D72D63" w:rsidRDefault="002F2E5C" w:rsidP="007755BB">
            <w:pPr>
              <w:rPr>
                <w:i/>
              </w:rPr>
            </w:pPr>
            <w:r w:rsidRPr="0027714C">
              <w:t>2/Z</w:t>
            </w:r>
          </w:p>
        </w:tc>
      </w:tr>
      <w:tr w:rsidR="002F2E5C" w14:paraId="6E8CC1FA" w14:textId="77777777" w:rsidTr="007755BB">
        <w:tc>
          <w:tcPr>
            <w:tcW w:w="4927" w:type="dxa"/>
            <w:gridSpan w:val="2"/>
            <w:shd w:val="clear" w:color="auto" w:fill="auto"/>
          </w:tcPr>
          <w:p w14:paraId="0818AA4C" w14:textId="4EDC973E"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OptimalizacniMetody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Optimalizační metody</w:t>
            </w:r>
            <w:r w:rsidRPr="002E5B70">
              <w:rPr>
                <w:rStyle w:val="Odkazintenzivn"/>
              </w:rPr>
              <w:fldChar w:fldCharType="end"/>
            </w:r>
          </w:p>
        </w:tc>
        <w:tc>
          <w:tcPr>
            <w:tcW w:w="4928" w:type="dxa"/>
            <w:shd w:val="clear" w:color="auto" w:fill="auto"/>
          </w:tcPr>
          <w:p w14:paraId="3549E2C0" w14:textId="77777777" w:rsidR="002F2E5C" w:rsidRPr="00D72D63" w:rsidRDefault="002F2E5C" w:rsidP="007755BB">
            <w:pPr>
              <w:rPr>
                <w:i/>
              </w:rPr>
            </w:pPr>
            <w:r w:rsidRPr="0027714C">
              <w:t>2/L</w:t>
            </w:r>
          </w:p>
        </w:tc>
      </w:tr>
      <w:tr w:rsidR="002F2E5C" w14:paraId="6CC8AA00" w14:textId="77777777" w:rsidTr="007755BB">
        <w:tc>
          <w:tcPr>
            <w:tcW w:w="4927" w:type="dxa"/>
            <w:gridSpan w:val="2"/>
            <w:shd w:val="clear" w:color="auto" w:fill="auto"/>
          </w:tcPr>
          <w:p w14:paraId="28FA990B" w14:textId="434EEBCF"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PocitacoveSite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Počítačové sítě</w:t>
            </w:r>
            <w:r w:rsidRPr="002E5B70">
              <w:rPr>
                <w:rStyle w:val="Odkazintenzivn"/>
              </w:rPr>
              <w:fldChar w:fldCharType="end"/>
            </w:r>
          </w:p>
        </w:tc>
        <w:tc>
          <w:tcPr>
            <w:tcW w:w="4928" w:type="dxa"/>
            <w:shd w:val="clear" w:color="auto" w:fill="auto"/>
          </w:tcPr>
          <w:p w14:paraId="30CE1356" w14:textId="77777777" w:rsidR="002F2E5C" w:rsidRPr="00D72D63" w:rsidRDefault="002F2E5C" w:rsidP="007755BB">
            <w:pPr>
              <w:rPr>
                <w:i/>
              </w:rPr>
            </w:pPr>
            <w:r w:rsidRPr="0027714C">
              <w:t>2/L</w:t>
            </w:r>
          </w:p>
        </w:tc>
      </w:tr>
      <w:tr w:rsidR="002F2E5C" w14:paraId="742777E6" w14:textId="77777777" w:rsidTr="007755BB">
        <w:tc>
          <w:tcPr>
            <w:tcW w:w="4927" w:type="dxa"/>
            <w:gridSpan w:val="2"/>
            <w:shd w:val="clear" w:color="auto" w:fill="auto"/>
          </w:tcPr>
          <w:p w14:paraId="692EA115" w14:textId="71B760A7"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PodnikovaEkonomika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Podniková ekonomika</w:t>
            </w:r>
            <w:r w:rsidRPr="002E5B70">
              <w:rPr>
                <w:rStyle w:val="Odkazintenzivn"/>
              </w:rPr>
              <w:fldChar w:fldCharType="end"/>
            </w:r>
          </w:p>
        </w:tc>
        <w:tc>
          <w:tcPr>
            <w:tcW w:w="4928" w:type="dxa"/>
            <w:shd w:val="clear" w:color="auto" w:fill="auto"/>
          </w:tcPr>
          <w:p w14:paraId="3CE68FCD" w14:textId="77777777" w:rsidR="002F2E5C" w:rsidRPr="00D72D63" w:rsidRDefault="002F2E5C" w:rsidP="007755BB">
            <w:pPr>
              <w:rPr>
                <w:i/>
              </w:rPr>
            </w:pPr>
            <w:r w:rsidRPr="0027714C">
              <w:t>3/L</w:t>
            </w:r>
          </w:p>
        </w:tc>
      </w:tr>
      <w:tr w:rsidR="002F2E5C" w14:paraId="4DB021BD" w14:textId="77777777" w:rsidTr="007755BB">
        <w:tc>
          <w:tcPr>
            <w:tcW w:w="4927" w:type="dxa"/>
            <w:gridSpan w:val="2"/>
            <w:shd w:val="clear" w:color="auto" w:fill="auto"/>
          </w:tcPr>
          <w:p w14:paraId="292F96E3" w14:textId="7C16F7D6"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PokrocileWeboveTechnologie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Pokročilé webové technologie</w:t>
            </w:r>
            <w:r w:rsidRPr="002E5B70">
              <w:rPr>
                <w:rStyle w:val="Odkazintenzivn"/>
              </w:rPr>
              <w:fldChar w:fldCharType="end"/>
            </w:r>
          </w:p>
        </w:tc>
        <w:tc>
          <w:tcPr>
            <w:tcW w:w="4928" w:type="dxa"/>
            <w:shd w:val="clear" w:color="auto" w:fill="auto"/>
          </w:tcPr>
          <w:p w14:paraId="21BC3E56" w14:textId="77777777" w:rsidR="002F2E5C" w:rsidRPr="00D72D63" w:rsidRDefault="002F2E5C" w:rsidP="007755BB">
            <w:pPr>
              <w:rPr>
                <w:i/>
              </w:rPr>
            </w:pPr>
            <w:r w:rsidRPr="0027714C">
              <w:t>3/Z</w:t>
            </w:r>
          </w:p>
        </w:tc>
      </w:tr>
      <w:tr w:rsidR="002F2E5C" w14:paraId="19AE88C8" w14:textId="77777777" w:rsidTr="007755BB">
        <w:tc>
          <w:tcPr>
            <w:tcW w:w="4927" w:type="dxa"/>
            <w:gridSpan w:val="2"/>
            <w:shd w:val="clear" w:color="auto" w:fill="auto"/>
          </w:tcPr>
          <w:p w14:paraId="790B27D9" w14:textId="3F43E700"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praktikumProgramovani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Praktikum programování</w:t>
            </w:r>
            <w:r w:rsidRPr="002E5B70">
              <w:rPr>
                <w:rStyle w:val="Odkazintenzivn"/>
              </w:rPr>
              <w:fldChar w:fldCharType="end"/>
            </w:r>
          </w:p>
        </w:tc>
        <w:tc>
          <w:tcPr>
            <w:tcW w:w="4928" w:type="dxa"/>
            <w:shd w:val="clear" w:color="auto" w:fill="auto"/>
          </w:tcPr>
          <w:p w14:paraId="3C04A804" w14:textId="77777777" w:rsidR="002F2E5C" w:rsidRPr="00D72D63" w:rsidRDefault="002F2E5C" w:rsidP="007755BB">
            <w:pPr>
              <w:rPr>
                <w:i/>
              </w:rPr>
            </w:pPr>
            <w:r w:rsidRPr="0027714C">
              <w:t>3/L</w:t>
            </w:r>
          </w:p>
        </w:tc>
      </w:tr>
      <w:tr w:rsidR="002F2E5C" w14:paraId="1B61A091" w14:textId="77777777" w:rsidTr="007755BB">
        <w:tc>
          <w:tcPr>
            <w:tcW w:w="4927" w:type="dxa"/>
            <w:gridSpan w:val="2"/>
            <w:shd w:val="clear" w:color="auto" w:fill="auto"/>
          </w:tcPr>
          <w:p w14:paraId="57C226A3" w14:textId="64EB04A1"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ProgramovaniAalgoritmizace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Programování a algoritmizace</w:t>
            </w:r>
            <w:r w:rsidRPr="002E5B70">
              <w:rPr>
                <w:rStyle w:val="Odkazintenzivn"/>
              </w:rPr>
              <w:fldChar w:fldCharType="end"/>
            </w:r>
          </w:p>
        </w:tc>
        <w:tc>
          <w:tcPr>
            <w:tcW w:w="4928" w:type="dxa"/>
            <w:shd w:val="clear" w:color="auto" w:fill="auto"/>
          </w:tcPr>
          <w:p w14:paraId="4E512E14" w14:textId="77777777" w:rsidR="002F2E5C" w:rsidRPr="00D72D63" w:rsidRDefault="002F2E5C" w:rsidP="007755BB">
            <w:pPr>
              <w:rPr>
                <w:i/>
              </w:rPr>
            </w:pPr>
            <w:r w:rsidRPr="0027714C">
              <w:t>1/Z</w:t>
            </w:r>
          </w:p>
        </w:tc>
      </w:tr>
      <w:tr w:rsidR="002F2E5C" w14:paraId="4E981E5F" w14:textId="77777777" w:rsidTr="007755BB">
        <w:tc>
          <w:tcPr>
            <w:tcW w:w="4927" w:type="dxa"/>
            <w:gridSpan w:val="2"/>
            <w:shd w:val="clear" w:color="auto" w:fill="auto"/>
          </w:tcPr>
          <w:p w14:paraId="0B59925A" w14:textId="1FD6FCD4"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ProgramovaniMobilnichAplikaci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Programování mobilních aplikací</w:t>
            </w:r>
            <w:r w:rsidRPr="002E5B70">
              <w:rPr>
                <w:rStyle w:val="Odkazintenzivn"/>
              </w:rPr>
              <w:fldChar w:fldCharType="end"/>
            </w:r>
          </w:p>
        </w:tc>
        <w:tc>
          <w:tcPr>
            <w:tcW w:w="4928" w:type="dxa"/>
            <w:shd w:val="clear" w:color="auto" w:fill="auto"/>
          </w:tcPr>
          <w:p w14:paraId="0650389A" w14:textId="77777777" w:rsidR="002F2E5C" w:rsidRPr="00D72D63" w:rsidRDefault="002F2E5C" w:rsidP="007755BB">
            <w:pPr>
              <w:rPr>
                <w:i/>
              </w:rPr>
            </w:pPr>
            <w:r w:rsidRPr="0027714C">
              <w:t>3/Z</w:t>
            </w:r>
          </w:p>
        </w:tc>
      </w:tr>
      <w:tr w:rsidR="002F2E5C" w14:paraId="7F89D5DE" w14:textId="77777777" w:rsidTr="007755BB">
        <w:tc>
          <w:tcPr>
            <w:tcW w:w="4927" w:type="dxa"/>
            <w:gridSpan w:val="2"/>
            <w:shd w:val="clear" w:color="auto" w:fill="auto"/>
          </w:tcPr>
          <w:p w14:paraId="3CD205B8" w14:textId="07C9FC76"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ProgramovaniC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Programování v jazyce C++</w:t>
            </w:r>
            <w:r w:rsidRPr="002E5B70">
              <w:rPr>
                <w:rStyle w:val="Odkazintenzivn"/>
              </w:rPr>
              <w:fldChar w:fldCharType="end"/>
            </w:r>
          </w:p>
        </w:tc>
        <w:tc>
          <w:tcPr>
            <w:tcW w:w="4928" w:type="dxa"/>
            <w:shd w:val="clear" w:color="auto" w:fill="auto"/>
          </w:tcPr>
          <w:p w14:paraId="60322A33" w14:textId="77777777" w:rsidR="002F2E5C" w:rsidRPr="00D72D63" w:rsidRDefault="002F2E5C" w:rsidP="007755BB">
            <w:pPr>
              <w:rPr>
                <w:i/>
              </w:rPr>
            </w:pPr>
            <w:r w:rsidRPr="0027714C">
              <w:t>3/Z</w:t>
            </w:r>
          </w:p>
        </w:tc>
      </w:tr>
      <w:tr w:rsidR="002F2E5C" w14:paraId="1A323781" w14:textId="77777777" w:rsidTr="007755BB">
        <w:tc>
          <w:tcPr>
            <w:tcW w:w="4927" w:type="dxa"/>
            <w:gridSpan w:val="2"/>
            <w:shd w:val="clear" w:color="auto" w:fill="auto"/>
          </w:tcPr>
          <w:p w14:paraId="65DEA2B4" w14:textId="3341B757"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rustina1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Ruština 1</w:t>
            </w:r>
            <w:r w:rsidRPr="002E5B70">
              <w:rPr>
                <w:rStyle w:val="Odkazintenzivn"/>
              </w:rPr>
              <w:fldChar w:fldCharType="end"/>
            </w:r>
            <w:r>
              <w:rPr>
                <w:rStyle w:val="Odkazintenzivn"/>
              </w:rPr>
              <w:t xml:space="preserve"> (KS)</w:t>
            </w:r>
          </w:p>
        </w:tc>
        <w:tc>
          <w:tcPr>
            <w:tcW w:w="4928" w:type="dxa"/>
            <w:shd w:val="clear" w:color="auto" w:fill="auto"/>
          </w:tcPr>
          <w:p w14:paraId="2914B360" w14:textId="77777777" w:rsidR="002F2E5C" w:rsidRPr="00D72D63" w:rsidRDefault="002F2E5C" w:rsidP="007755BB">
            <w:pPr>
              <w:rPr>
                <w:i/>
              </w:rPr>
            </w:pPr>
            <w:r w:rsidRPr="0027714C">
              <w:t>1/L</w:t>
            </w:r>
          </w:p>
        </w:tc>
      </w:tr>
      <w:tr w:rsidR="002F2E5C" w14:paraId="684D751F" w14:textId="77777777" w:rsidTr="007755BB">
        <w:tc>
          <w:tcPr>
            <w:tcW w:w="4927" w:type="dxa"/>
            <w:gridSpan w:val="2"/>
            <w:shd w:val="clear" w:color="auto" w:fill="auto"/>
          </w:tcPr>
          <w:p w14:paraId="13880A3C" w14:textId="095AF4C0"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rustina2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Ruština 2</w:t>
            </w:r>
            <w:r w:rsidRPr="002E5B70">
              <w:rPr>
                <w:rStyle w:val="Odkazintenzivn"/>
              </w:rPr>
              <w:fldChar w:fldCharType="end"/>
            </w:r>
            <w:r>
              <w:rPr>
                <w:rStyle w:val="Odkazintenzivn"/>
              </w:rPr>
              <w:t xml:space="preserve"> (KS)</w:t>
            </w:r>
          </w:p>
        </w:tc>
        <w:tc>
          <w:tcPr>
            <w:tcW w:w="4928" w:type="dxa"/>
            <w:shd w:val="clear" w:color="auto" w:fill="auto"/>
          </w:tcPr>
          <w:p w14:paraId="64FD6661" w14:textId="77777777" w:rsidR="002F2E5C" w:rsidRPr="00D72D63" w:rsidRDefault="002F2E5C" w:rsidP="007755BB">
            <w:pPr>
              <w:rPr>
                <w:i/>
              </w:rPr>
            </w:pPr>
            <w:r w:rsidRPr="0027714C">
              <w:t>2/Z</w:t>
            </w:r>
          </w:p>
        </w:tc>
      </w:tr>
      <w:tr w:rsidR="002F2E5C" w14:paraId="359CFC04" w14:textId="77777777" w:rsidTr="007755BB">
        <w:tc>
          <w:tcPr>
            <w:tcW w:w="4927" w:type="dxa"/>
            <w:gridSpan w:val="2"/>
            <w:shd w:val="clear" w:color="auto" w:fill="auto"/>
          </w:tcPr>
          <w:p w14:paraId="7E9316F3" w14:textId="7F1AB63F"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rustina3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Ruština 3</w:t>
            </w:r>
            <w:r w:rsidRPr="002E5B70">
              <w:rPr>
                <w:rStyle w:val="Odkazintenzivn"/>
              </w:rPr>
              <w:fldChar w:fldCharType="end"/>
            </w:r>
            <w:r>
              <w:rPr>
                <w:rStyle w:val="Odkazintenzivn"/>
              </w:rPr>
              <w:t xml:space="preserve"> (KS)</w:t>
            </w:r>
          </w:p>
        </w:tc>
        <w:tc>
          <w:tcPr>
            <w:tcW w:w="4928" w:type="dxa"/>
            <w:shd w:val="clear" w:color="auto" w:fill="auto"/>
          </w:tcPr>
          <w:p w14:paraId="6BE46FAC" w14:textId="77777777" w:rsidR="002F2E5C" w:rsidRPr="00D72D63" w:rsidRDefault="002F2E5C" w:rsidP="007755BB">
            <w:pPr>
              <w:rPr>
                <w:i/>
              </w:rPr>
            </w:pPr>
            <w:r w:rsidRPr="0027714C">
              <w:t>2/L</w:t>
            </w:r>
          </w:p>
        </w:tc>
      </w:tr>
      <w:tr w:rsidR="002F2E5C" w14:paraId="5E9A95A2" w14:textId="77777777" w:rsidTr="007755BB">
        <w:tc>
          <w:tcPr>
            <w:tcW w:w="4927" w:type="dxa"/>
            <w:gridSpan w:val="2"/>
            <w:shd w:val="clear" w:color="auto" w:fill="auto"/>
          </w:tcPr>
          <w:p w14:paraId="627CF9E5" w14:textId="0B366923"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rustina4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Ruština 4</w:t>
            </w:r>
            <w:r w:rsidRPr="002E5B70">
              <w:rPr>
                <w:rStyle w:val="Odkazintenzivn"/>
              </w:rPr>
              <w:fldChar w:fldCharType="end"/>
            </w:r>
            <w:r>
              <w:rPr>
                <w:rStyle w:val="Odkazintenzivn"/>
              </w:rPr>
              <w:t xml:space="preserve"> (KS)</w:t>
            </w:r>
          </w:p>
        </w:tc>
        <w:tc>
          <w:tcPr>
            <w:tcW w:w="4928" w:type="dxa"/>
            <w:shd w:val="clear" w:color="auto" w:fill="auto"/>
          </w:tcPr>
          <w:p w14:paraId="6F8BBB3A" w14:textId="77777777" w:rsidR="002F2E5C" w:rsidRPr="00D72D63" w:rsidRDefault="002F2E5C" w:rsidP="007755BB">
            <w:pPr>
              <w:rPr>
                <w:i/>
              </w:rPr>
            </w:pPr>
            <w:r w:rsidRPr="0027714C">
              <w:t>3/Z</w:t>
            </w:r>
          </w:p>
        </w:tc>
      </w:tr>
      <w:tr w:rsidR="002F2E5C" w14:paraId="780CFA10" w14:textId="77777777" w:rsidTr="007755BB">
        <w:tc>
          <w:tcPr>
            <w:tcW w:w="4927" w:type="dxa"/>
            <w:gridSpan w:val="2"/>
            <w:shd w:val="clear" w:color="auto" w:fill="auto"/>
          </w:tcPr>
          <w:p w14:paraId="6B6B418A" w14:textId="2516B2AD"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SoftwarovaPodporaIngVypoctu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Softwarová podpora inženýrských výpočtů</w:t>
            </w:r>
            <w:r w:rsidRPr="002E5B70">
              <w:rPr>
                <w:rStyle w:val="Odkazintenzivn"/>
              </w:rPr>
              <w:fldChar w:fldCharType="end"/>
            </w:r>
          </w:p>
        </w:tc>
        <w:tc>
          <w:tcPr>
            <w:tcW w:w="4928" w:type="dxa"/>
            <w:shd w:val="clear" w:color="auto" w:fill="auto"/>
          </w:tcPr>
          <w:p w14:paraId="0CBE353C" w14:textId="77777777" w:rsidR="002F2E5C" w:rsidRPr="00D72D63" w:rsidRDefault="002F2E5C" w:rsidP="007755BB">
            <w:pPr>
              <w:rPr>
                <w:i/>
              </w:rPr>
            </w:pPr>
            <w:r w:rsidRPr="0027714C">
              <w:t>1/Z</w:t>
            </w:r>
          </w:p>
        </w:tc>
      </w:tr>
      <w:tr w:rsidR="002F2E5C" w14:paraId="1A6CFBCD" w14:textId="77777777" w:rsidTr="007755BB">
        <w:tc>
          <w:tcPr>
            <w:tcW w:w="4927" w:type="dxa"/>
            <w:gridSpan w:val="2"/>
            <w:shd w:val="clear" w:color="auto" w:fill="auto"/>
          </w:tcPr>
          <w:p w14:paraId="24E22BA7" w14:textId="512A8037" w:rsidR="002F2E5C" w:rsidRPr="005E2DA8" w:rsidRDefault="005E2DA8" w:rsidP="007755BB">
            <w:pPr>
              <w:rPr>
                <w:rStyle w:val="Odkazintenzivn"/>
              </w:rPr>
            </w:pPr>
            <w:r w:rsidRPr="005E2DA8">
              <w:rPr>
                <w:rStyle w:val="Odkazintenzivn"/>
              </w:rPr>
              <w:fldChar w:fldCharType="begin"/>
            </w:r>
            <w:r w:rsidRPr="005E2DA8">
              <w:rPr>
                <w:rStyle w:val="Odkazintenzivn"/>
              </w:rPr>
              <w:instrText xml:space="preserve"> REF SoftwaroveTechnologieVprumyslu \h </w:instrText>
            </w:r>
            <w:r>
              <w:rPr>
                <w:rStyle w:val="Odkazintenzivn"/>
              </w:rPr>
              <w:instrText xml:space="preserve"> \* MERGEFORMAT </w:instrText>
            </w:r>
            <w:r w:rsidRPr="005E2DA8">
              <w:rPr>
                <w:rStyle w:val="Odkazintenzivn"/>
              </w:rPr>
            </w:r>
            <w:r w:rsidRPr="005E2DA8">
              <w:rPr>
                <w:rStyle w:val="Odkazintenzivn"/>
              </w:rPr>
              <w:fldChar w:fldCharType="separate"/>
            </w:r>
            <w:r w:rsidR="007B4A49" w:rsidRPr="007B4A49">
              <w:rPr>
                <w:rStyle w:val="Odkazintenzivn"/>
              </w:rPr>
              <w:t>Softwarové technologie v průmyslu</w:t>
            </w:r>
            <w:r w:rsidRPr="005E2DA8">
              <w:rPr>
                <w:rStyle w:val="Odkazintenzivn"/>
              </w:rPr>
              <w:fldChar w:fldCharType="end"/>
            </w:r>
          </w:p>
        </w:tc>
        <w:tc>
          <w:tcPr>
            <w:tcW w:w="4928" w:type="dxa"/>
            <w:shd w:val="clear" w:color="auto" w:fill="auto"/>
          </w:tcPr>
          <w:p w14:paraId="13B1789E" w14:textId="77777777" w:rsidR="002F2E5C" w:rsidRPr="00D72D63" w:rsidRDefault="002F2E5C" w:rsidP="007755BB">
            <w:pPr>
              <w:rPr>
                <w:i/>
              </w:rPr>
            </w:pPr>
            <w:r w:rsidRPr="0027714C">
              <w:t>2/L</w:t>
            </w:r>
          </w:p>
        </w:tc>
      </w:tr>
      <w:tr w:rsidR="002F2E5C" w14:paraId="1DFD4FE3" w14:textId="77777777" w:rsidTr="007755BB">
        <w:tc>
          <w:tcPr>
            <w:tcW w:w="4927" w:type="dxa"/>
            <w:gridSpan w:val="2"/>
            <w:shd w:val="clear" w:color="auto" w:fill="auto"/>
          </w:tcPr>
          <w:p w14:paraId="62049600" w14:textId="504B2C11"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sportovniAktivity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Sportovní aktivity 1-4</w:t>
            </w:r>
            <w:r w:rsidRPr="002E5B70">
              <w:rPr>
                <w:rStyle w:val="Odkazintenzivn"/>
              </w:rPr>
              <w:fldChar w:fldCharType="end"/>
            </w:r>
          </w:p>
        </w:tc>
        <w:tc>
          <w:tcPr>
            <w:tcW w:w="4928" w:type="dxa"/>
            <w:shd w:val="clear" w:color="auto" w:fill="auto"/>
          </w:tcPr>
          <w:p w14:paraId="64FB767C" w14:textId="77777777" w:rsidR="002F2E5C" w:rsidRPr="00D72D63" w:rsidRDefault="002F2E5C" w:rsidP="007755BB">
            <w:pPr>
              <w:rPr>
                <w:i/>
              </w:rPr>
            </w:pPr>
            <w:r w:rsidRPr="0027714C">
              <w:t>1/L</w:t>
            </w:r>
            <w:r>
              <w:t>, 2/Z, 2/L, 3/Z</w:t>
            </w:r>
          </w:p>
        </w:tc>
      </w:tr>
      <w:tr w:rsidR="002F2E5C" w14:paraId="57369C25" w14:textId="77777777" w:rsidTr="007755BB">
        <w:tc>
          <w:tcPr>
            <w:tcW w:w="4927" w:type="dxa"/>
            <w:gridSpan w:val="2"/>
            <w:shd w:val="clear" w:color="auto" w:fill="auto"/>
          </w:tcPr>
          <w:p w14:paraId="19EE6CF7" w14:textId="5842FBB0"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TechnologieWWW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Technologie www</w:t>
            </w:r>
            <w:r w:rsidRPr="002E5B70">
              <w:rPr>
                <w:rStyle w:val="Odkazintenzivn"/>
              </w:rPr>
              <w:fldChar w:fldCharType="end"/>
            </w:r>
          </w:p>
        </w:tc>
        <w:tc>
          <w:tcPr>
            <w:tcW w:w="4928" w:type="dxa"/>
            <w:shd w:val="clear" w:color="auto" w:fill="auto"/>
          </w:tcPr>
          <w:p w14:paraId="6AD70DBB" w14:textId="77777777" w:rsidR="002F2E5C" w:rsidRPr="00D72D63" w:rsidRDefault="002F2E5C" w:rsidP="007755BB">
            <w:pPr>
              <w:rPr>
                <w:i/>
              </w:rPr>
            </w:pPr>
            <w:r w:rsidRPr="0027714C">
              <w:t>2/L</w:t>
            </w:r>
          </w:p>
        </w:tc>
      </w:tr>
      <w:tr w:rsidR="002F2E5C" w14:paraId="79350097" w14:textId="77777777" w:rsidTr="007755BB">
        <w:tc>
          <w:tcPr>
            <w:tcW w:w="4927" w:type="dxa"/>
            <w:gridSpan w:val="2"/>
            <w:shd w:val="clear" w:color="auto" w:fill="auto"/>
          </w:tcPr>
          <w:p w14:paraId="65110FC8" w14:textId="2EF18D3D"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TeoretickaInformatika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Teoretická informatika</w:t>
            </w:r>
            <w:r w:rsidRPr="002E5B70">
              <w:rPr>
                <w:rStyle w:val="Odkazintenzivn"/>
              </w:rPr>
              <w:fldChar w:fldCharType="end"/>
            </w:r>
          </w:p>
        </w:tc>
        <w:tc>
          <w:tcPr>
            <w:tcW w:w="4928" w:type="dxa"/>
            <w:shd w:val="clear" w:color="auto" w:fill="auto"/>
          </w:tcPr>
          <w:p w14:paraId="5A974B6A" w14:textId="77777777" w:rsidR="002F2E5C" w:rsidRPr="00D72D63" w:rsidRDefault="002F2E5C" w:rsidP="007755BB">
            <w:pPr>
              <w:rPr>
                <w:i/>
              </w:rPr>
            </w:pPr>
            <w:r w:rsidRPr="0027714C">
              <w:t>2/Z</w:t>
            </w:r>
          </w:p>
        </w:tc>
      </w:tr>
      <w:tr w:rsidR="002F2E5C" w14:paraId="55CC9A88" w14:textId="77777777" w:rsidTr="007755BB">
        <w:tc>
          <w:tcPr>
            <w:tcW w:w="4927" w:type="dxa"/>
            <w:gridSpan w:val="2"/>
            <w:shd w:val="clear" w:color="auto" w:fill="auto"/>
          </w:tcPr>
          <w:p w14:paraId="01648DF5" w14:textId="56E163A6"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TeoriePrenosuInformace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Teorie přenosu informace</w:t>
            </w:r>
            <w:r w:rsidRPr="002E5B70">
              <w:rPr>
                <w:rStyle w:val="Odkazintenzivn"/>
              </w:rPr>
              <w:fldChar w:fldCharType="end"/>
            </w:r>
          </w:p>
        </w:tc>
        <w:tc>
          <w:tcPr>
            <w:tcW w:w="4928" w:type="dxa"/>
            <w:shd w:val="clear" w:color="auto" w:fill="auto"/>
          </w:tcPr>
          <w:p w14:paraId="09A68F1A" w14:textId="77777777" w:rsidR="002F2E5C" w:rsidRPr="00D72D63" w:rsidRDefault="002F2E5C" w:rsidP="007755BB">
            <w:pPr>
              <w:rPr>
                <w:i/>
              </w:rPr>
            </w:pPr>
            <w:r w:rsidRPr="0027714C">
              <w:t>1/L</w:t>
            </w:r>
          </w:p>
        </w:tc>
      </w:tr>
      <w:tr w:rsidR="002F2E5C" w14:paraId="565B5CE6" w14:textId="77777777" w:rsidTr="007755BB">
        <w:tc>
          <w:tcPr>
            <w:tcW w:w="4927" w:type="dxa"/>
            <w:gridSpan w:val="2"/>
            <w:shd w:val="clear" w:color="auto" w:fill="auto"/>
          </w:tcPr>
          <w:p w14:paraId="255140B1" w14:textId="674BD6F6"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TestovaniSW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Testování software</w:t>
            </w:r>
            <w:r w:rsidRPr="002E5B70">
              <w:rPr>
                <w:rStyle w:val="Odkazintenzivn"/>
              </w:rPr>
              <w:fldChar w:fldCharType="end"/>
            </w:r>
          </w:p>
        </w:tc>
        <w:tc>
          <w:tcPr>
            <w:tcW w:w="4928" w:type="dxa"/>
            <w:shd w:val="clear" w:color="auto" w:fill="auto"/>
          </w:tcPr>
          <w:p w14:paraId="392B8A09" w14:textId="77777777" w:rsidR="002F2E5C" w:rsidRPr="00D72D63" w:rsidRDefault="002F2E5C" w:rsidP="007755BB">
            <w:pPr>
              <w:rPr>
                <w:i/>
              </w:rPr>
            </w:pPr>
            <w:r w:rsidRPr="0027714C">
              <w:t>2/L</w:t>
            </w:r>
          </w:p>
        </w:tc>
      </w:tr>
      <w:tr w:rsidR="002F2E5C" w14:paraId="2D885A3C" w14:textId="77777777" w:rsidTr="007755BB">
        <w:tc>
          <w:tcPr>
            <w:tcW w:w="4927" w:type="dxa"/>
            <w:gridSpan w:val="2"/>
            <w:shd w:val="clear" w:color="auto" w:fill="auto"/>
          </w:tcPr>
          <w:p w14:paraId="0A07D766" w14:textId="14DE7911"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UmelaAvypocetniInteligence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Umělá a výpočetní inteligence</w:t>
            </w:r>
            <w:r w:rsidRPr="002E5B70">
              <w:rPr>
                <w:rStyle w:val="Odkazintenzivn"/>
              </w:rPr>
              <w:fldChar w:fldCharType="end"/>
            </w:r>
          </w:p>
        </w:tc>
        <w:tc>
          <w:tcPr>
            <w:tcW w:w="4928" w:type="dxa"/>
            <w:shd w:val="clear" w:color="auto" w:fill="auto"/>
          </w:tcPr>
          <w:p w14:paraId="69DF107C" w14:textId="77777777" w:rsidR="002F2E5C" w:rsidRPr="00D72D63" w:rsidRDefault="002F2E5C" w:rsidP="007755BB">
            <w:pPr>
              <w:rPr>
                <w:i/>
              </w:rPr>
            </w:pPr>
            <w:r w:rsidRPr="0027714C">
              <w:t>3/L</w:t>
            </w:r>
          </w:p>
        </w:tc>
      </w:tr>
      <w:tr w:rsidR="002F2E5C" w14:paraId="57DF280B" w14:textId="77777777" w:rsidTr="007755BB">
        <w:tc>
          <w:tcPr>
            <w:tcW w:w="4927" w:type="dxa"/>
            <w:gridSpan w:val="2"/>
            <w:shd w:val="clear" w:color="auto" w:fill="auto"/>
          </w:tcPr>
          <w:p w14:paraId="62FA8CEE" w14:textId="0F4D7B6F"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VyvojSitovychAplikaci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Vývoj síťových aplikací</w:t>
            </w:r>
            <w:r w:rsidRPr="002E5B70">
              <w:rPr>
                <w:rStyle w:val="Odkazintenzivn"/>
              </w:rPr>
              <w:fldChar w:fldCharType="end"/>
            </w:r>
          </w:p>
        </w:tc>
        <w:tc>
          <w:tcPr>
            <w:tcW w:w="4928" w:type="dxa"/>
            <w:shd w:val="clear" w:color="auto" w:fill="auto"/>
          </w:tcPr>
          <w:p w14:paraId="40FD7E32" w14:textId="77777777" w:rsidR="002F2E5C" w:rsidRPr="00D72D63" w:rsidRDefault="002F2E5C" w:rsidP="007755BB">
            <w:pPr>
              <w:rPr>
                <w:i/>
              </w:rPr>
            </w:pPr>
            <w:r w:rsidRPr="0027714C">
              <w:t>3/Z</w:t>
            </w:r>
          </w:p>
        </w:tc>
      </w:tr>
      <w:tr w:rsidR="002F2E5C" w14:paraId="5DBE94CA" w14:textId="77777777" w:rsidTr="007755BB">
        <w:tc>
          <w:tcPr>
            <w:tcW w:w="4927" w:type="dxa"/>
            <w:gridSpan w:val="2"/>
            <w:shd w:val="clear" w:color="auto" w:fill="auto"/>
          </w:tcPr>
          <w:p w14:paraId="27100CB5" w14:textId="2044A34B" w:rsidR="002F2E5C" w:rsidRPr="002E5B70" w:rsidRDefault="002F2E5C" w:rsidP="007755BB">
            <w:pPr>
              <w:rPr>
                <w:rStyle w:val="Odkazintenzivn"/>
              </w:rPr>
            </w:pPr>
            <w:r w:rsidRPr="002E5B70">
              <w:rPr>
                <w:rStyle w:val="Odkazintenzivn"/>
              </w:rPr>
              <w:fldChar w:fldCharType="begin"/>
            </w:r>
            <w:r w:rsidRPr="002E5B70">
              <w:rPr>
                <w:rStyle w:val="Odkazintenzivn"/>
              </w:rPr>
              <w:instrText xml:space="preserve"> REF ZakladyJazykaC \h </w:instrText>
            </w:r>
            <w:r>
              <w:rPr>
                <w:rStyle w:val="Odkazintenzivn"/>
              </w:rPr>
              <w:instrText xml:space="preserve"> \* MERGEFORMAT </w:instrText>
            </w:r>
            <w:r w:rsidRPr="002E5B70">
              <w:rPr>
                <w:rStyle w:val="Odkazintenzivn"/>
              </w:rPr>
            </w:r>
            <w:r w:rsidRPr="002E5B70">
              <w:rPr>
                <w:rStyle w:val="Odkazintenzivn"/>
              </w:rPr>
              <w:fldChar w:fldCharType="separate"/>
            </w:r>
            <w:r w:rsidR="007B4A49" w:rsidRPr="007B4A49">
              <w:rPr>
                <w:rStyle w:val="Odkazintenzivn"/>
              </w:rPr>
              <w:t>Základy jazyka C</w:t>
            </w:r>
            <w:r w:rsidRPr="002E5B70">
              <w:rPr>
                <w:rStyle w:val="Odkazintenzivn"/>
              </w:rPr>
              <w:fldChar w:fldCharType="end"/>
            </w:r>
          </w:p>
        </w:tc>
        <w:tc>
          <w:tcPr>
            <w:tcW w:w="4928" w:type="dxa"/>
            <w:shd w:val="clear" w:color="auto" w:fill="auto"/>
          </w:tcPr>
          <w:p w14:paraId="2DC44602" w14:textId="77777777" w:rsidR="002F2E5C" w:rsidRPr="00D72D63" w:rsidRDefault="002F2E5C" w:rsidP="007755BB">
            <w:pPr>
              <w:rPr>
                <w:i/>
              </w:rPr>
            </w:pPr>
            <w:r w:rsidRPr="0027714C">
              <w:t>1/L</w:t>
            </w:r>
          </w:p>
        </w:tc>
      </w:tr>
    </w:tbl>
    <w:p w14:paraId="735EEFF5" w14:textId="77777777" w:rsidR="002F2E5C" w:rsidRDefault="002F2E5C" w:rsidP="002F2E5C"/>
    <w:p w14:paraId="1C287D65" w14:textId="77777777" w:rsidR="002F2E5C" w:rsidRDefault="002F2E5C" w:rsidP="002F2E5C"/>
    <w:p w14:paraId="585F5B0A" w14:textId="77777777" w:rsidR="002F2E5C" w:rsidRDefault="002F2E5C" w:rsidP="002F2E5C">
      <w:pPr>
        <w:jc w:val="both"/>
        <w:sectPr w:rsidR="002F2E5C" w:rsidSect="007755BB">
          <w:footerReference w:type="even" r:id="rId13"/>
          <w:footerReference w:type="default" r:id="rId14"/>
          <w:pgSz w:w="11906" w:h="16838"/>
          <w:pgMar w:top="1417" w:right="1417" w:bottom="1417" w:left="1417" w:header="708" w:footer="708" w:gutter="0"/>
          <w:cols w:space="708"/>
          <w:titlePg/>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40A6C3F6" w14:textId="77777777" w:rsidTr="007755BB">
        <w:tc>
          <w:tcPr>
            <w:tcW w:w="9855" w:type="dxa"/>
            <w:gridSpan w:val="8"/>
            <w:tcBorders>
              <w:bottom w:val="double" w:sz="4" w:space="0" w:color="auto"/>
            </w:tcBorders>
            <w:shd w:val="clear" w:color="auto" w:fill="BDD6EE"/>
          </w:tcPr>
          <w:p w14:paraId="5D34762F" w14:textId="19522361" w:rsidR="002F2E5C" w:rsidRDefault="002F2E5C" w:rsidP="007755BB">
            <w:pPr>
              <w:tabs>
                <w:tab w:val="right" w:pos="9470"/>
              </w:tabs>
              <w:jc w:val="both"/>
              <w:rPr>
                <w:b/>
                <w:sz w:val="28"/>
              </w:rPr>
            </w:pPr>
            <w:r>
              <w:lastRenderedPageBreak/>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2EC03D03" w14:textId="77777777" w:rsidTr="007755BB">
        <w:tc>
          <w:tcPr>
            <w:tcW w:w="3086" w:type="dxa"/>
            <w:tcBorders>
              <w:top w:val="double" w:sz="4" w:space="0" w:color="auto"/>
            </w:tcBorders>
            <w:shd w:val="clear" w:color="auto" w:fill="F7CAAC"/>
          </w:tcPr>
          <w:p w14:paraId="58B89ADE"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D1A2312" w14:textId="77777777" w:rsidR="002F2E5C" w:rsidRDefault="002F2E5C" w:rsidP="007755BB">
            <w:pPr>
              <w:jc w:val="both"/>
            </w:pPr>
            <w:bookmarkStart w:id="104" w:name="AlgoritmyAdatoveStruktury"/>
            <w:r>
              <w:t>Algoritmy a datové struktury</w:t>
            </w:r>
            <w:bookmarkEnd w:id="104"/>
          </w:p>
        </w:tc>
      </w:tr>
      <w:tr w:rsidR="002F2E5C" w14:paraId="39CF5AE9" w14:textId="77777777" w:rsidTr="007755BB">
        <w:tc>
          <w:tcPr>
            <w:tcW w:w="3086" w:type="dxa"/>
            <w:shd w:val="clear" w:color="auto" w:fill="F7CAAC"/>
          </w:tcPr>
          <w:p w14:paraId="1FF15CE8" w14:textId="77777777" w:rsidR="002F2E5C" w:rsidRDefault="002F2E5C" w:rsidP="007755BB">
            <w:pPr>
              <w:jc w:val="both"/>
              <w:rPr>
                <w:b/>
              </w:rPr>
            </w:pPr>
            <w:r>
              <w:rPr>
                <w:b/>
              </w:rPr>
              <w:t>Typ předmětu</w:t>
            </w:r>
          </w:p>
        </w:tc>
        <w:tc>
          <w:tcPr>
            <w:tcW w:w="3406" w:type="dxa"/>
            <w:gridSpan w:val="4"/>
          </w:tcPr>
          <w:p w14:paraId="0985E855" w14:textId="77777777" w:rsidR="002F2E5C" w:rsidRDefault="002F2E5C" w:rsidP="007755BB">
            <w:pPr>
              <w:jc w:val="both"/>
            </w:pPr>
            <w:r>
              <w:t>Povinný „ZT“</w:t>
            </w:r>
          </w:p>
        </w:tc>
        <w:tc>
          <w:tcPr>
            <w:tcW w:w="2695" w:type="dxa"/>
            <w:gridSpan w:val="2"/>
            <w:shd w:val="clear" w:color="auto" w:fill="F7CAAC"/>
          </w:tcPr>
          <w:p w14:paraId="712EB342" w14:textId="77777777" w:rsidR="002F2E5C" w:rsidRDefault="002F2E5C" w:rsidP="007755BB">
            <w:pPr>
              <w:jc w:val="both"/>
            </w:pPr>
            <w:r>
              <w:rPr>
                <w:b/>
              </w:rPr>
              <w:t>doporučený ročník / semestr</w:t>
            </w:r>
          </w:p>
        </w:tc>
        <w:tc>
          <w:tcPr>
            <w:tcW w:w="668" w:type="dxa"/>
          </w:tcPr>
          <w:p w14:paraId="279FD587" w14:textId="77777777" w:rsidR="002F2E5C" w:rsidRDefault="002F2E5C" w:rsidP="007755BB">
            <w:pPr>
              <w:jc w:val="both"/>
            </w:pPr>
            <w:r>
              <w:t>2/L</w:t>
            </w:r>
          </w:p>
        </w:tc>
      </w:tr>
      <w:tr w:rsidR="002F2E5C" w14:paraId="324A6AB4" w14:textId="77777777" w:rsidTr="007755BB">
        <w:tc>
          <w:tcPr>
            <w:tcW w:w="3086" w:type="dxa"/>
            <w:shd w:val="clear" w:color="auto" w:fill="F7CAAC"/>
          </w:tcPr>
          <w:p w14:paraId="62DF5F54" w14:textId="77777777" w:rsidR="002F2E5C" w:rsidRDefault="002F2E5C" w:rsidP="007755BB">
            <w:pPr>
              <w:jc w:val="both"/>
              <w:rPr>
                <w:b/>
              </w:rPr>
            </w:pPr>
            <w:r>
              <w:rPr>
                <w:b/>
              </w:rPr>
              <w:t>Rozsah studijního předmětu</w:t>
            </w:r>
          </w:p>
        </w:tc>
        <w:tc>
          <w:tcPr>
            <w:tcW w:w="1701" w:type="dxa"/>
            <w:gridSpan w:val="2"/>
          </w:tcPr>
          <w:p w14:paraId="2E590CAF" w14:textId="77777777" w:rsidR="002F2E5C" w:rsidRDefault="002F2E5C" w:rsidP="007755BB">
            <w:pPr>
              <w:jc w:val="both"/>
            </w:pPr>
            <w:r>
              <w:t>28p+28c</w:t>
            </w:r>
          </w:p>
        </w:tc>
        <w:tc>
          <w:tcPr>
            <w:tcW w:w="889" w:type="dxa"/>
            <w:shd w:val="clear" w:color="auto" w:fill="F7CAAC"/>
          </w:tcPr>
          <w:p w14:paraId="29485005" w14:textId="77777777" w:rsidR="002F2E5C" w:rsidRDefault="002F2E5C" w:rsidP="007755BB">
            <w:pPr>
              <w:jc w:val="both"/>
              <w:rPr>
                <w:b/>
              </w:rPr>
            </w:pPr>
            <w:r>
              <w:rPr>
                <w:b/>
              </w:rPr>
              <w:t xml:space="preserve">hod. </w:t>
            </w:r>
          </w:p>
        </w:tc>
        <w:tc>
          <w:tcPr>
            <w:tcW w:w="816" w:type="dxa"/>
          </w:tcPr>
          <w:p w14:paraId="56329D5E" w14:textId="77777777" w:rsidR="002F2E5C" w:rsidRDefault="002F2E5C" w:rsidP="007755BB">
            <w:pPr>
              <w:jc w:val="both"/>
            </w:pPr>
          </w:p>
        </w:tc>
        <w:tc>
          <w:tcPr>
            <w:tcW w:w="2156" w:type="dxa"/>
            <w:shd w:val="clear" w:color="auto" w:fill="F7CAAC"/>
          </w:tcPr>
          <w:p w14:paraId="6ECBF8E9" w14:textId="77777777" w:rsidR="002F2E5C" w:rsidRDefault="002F2E5C" w:rsidP="007755BB">
            <w:pPr>
              <w:jc w:val="both"/>
              <w:rPr>
                <w:b/>
              </w:rPr>
            </w:pPr>
            <w:r>
              <w:rPr>
                <w:b/>
              </w:rPr>
              <w:t>kreditů</w:t>
            </w:r>
          </w:p>
        </w:tc>
        <w:tc>
          <w:tcPr>
            <w:tcW w:w="1207" w:type="dxa"/>
            <w:gridSpan w:val="2"/>
          </w:tcPr>
          <w:p w14:paraId="2218F3B7" w14:textId="77777777" w:rsidR="002F2E5C" w:rsidRDefault="002F2E5C" w:rsidP="007755BB">
            <w:pPr>
              <w:jc w:val="both"/>
            </w:pPr>
            <w:r>
              <w:t>5</w:t>
            </w:r>
          </w:p>
        </w:tc>
      </w:tr>
      <w:tr w:rsidR="002F2E5C" w14:paraId="6EE75099" w14:textId="77777777" w:rsidTr="007755BB">
        <w:tc>
          <w:tcPr>
            <w:tcW w:w="3086" w:type="dxa"/>
            <w:shd w:val="clear" w:color="auto" w:fill="F7CAAC"/>
          </w:tcPr>
          <w:p w14:paraId="6BEC5035" w14:textId="77777777" w:rsidR="002F2E5C" w:rsidRDefault="002F2E5C" w:rsidP="007755BB">
            <w:pPr>
              <w:jc w:val="both"/>
              <w:rPr>
                <w:b/>
                <w:sz w:val="22"/>
              </w:rPr>
            </w:pPr>
            <w:r>
              <w:rPr>
                <w:b/>
              </w:rPr>
              <w:t>Prerekvizity, korekvizity, ekvivalence</w:t>
            </w:r>
          </w:p>
        </w:tc>
        <w:tc>
          <w:tcPr>
            <w:tcW w:w="6769" w:type="dxa"/>
            <w:gridSpan w:val="7"/>
          </w:tcPr>
          <w:p w14:paraId="63CDF2C5" w14:textId="77777777" w:rsidR="002F2E5C" w:rsidRDefault="002F2E5C" w:rsidP="007755BB">
            <w:pPr>
              <w:jc w:val="both"/>
            </w:pPr>
            <w:r>
              <w:t>P</w:t>
            </w:r>
            <w:r w:rsidRPr="00370E3B">
              <w:t>rogramování a algoritmizace</w:t>
            </w:r>
            <w:r>
              <w:t xml:space="preserve">, </w:t>
            </w:r>
            <w:r w:rsidRPr="00DD0A29">
              <w:t>Základy jazyka C</w:t>
            </w:r>
            <w:r>
              <w:t xml:space="preserve"> </w:t>
            </w:r>
          </w:p>
        </w:tc>
      </w:tr>
      <w:tr w:rsidR="002F2E5C" w14:paraId="5D0501B5" w14:textId="77777777" w:rsidTr="007755BB">
        <w:tc>
          <w:tcPr>
            <w:tcW w:w="3086" w:type="dxa"/>
            <w:shd w:val="clear" w:color="auto" w:fill="F7CAAC"/>
          </w:tcPr>
          <w:p w14:paraId="3B0BE00A" w14:textId="77777777" w:rsidR="002F2E5C" w:rsidRDefault="002F2E5C" w:rsidP="007755BB">
            <w:pPr>
              <w:jc w:val="both"/>
              <w:rPr>
                <w:b/>
              </w:rPr>
            </w:pPr>
            <w:r>
              <w:rPr>
                <w:b/>
              </w:rPr>
              <w:t>Způsob ověření studijních výsledků</w:t>
            </w:r>
          </w:p>
        </w:tc>
        <w:tc>
          <w:tcPr>
            <w:tcW w:w="3406" w:type="dxa"/>
            <w:gridSpan w:val="4"/>
          </w:tcPr>
          <w:p w14:paraId="519EAD2F" w14:textId="77777777" w:rsidR="002F2E5C" w:rsidRDefault="002F2E5C" w:rsidP="007755BB">
            <w:pPr>
              <w:jc w:val="both"/>
            </w:pPr>
            <w:r>
              <w:t>Klasifikovaný zápočet</w:t>
            </w:r>
          </w:p>
        </w:tc>
        <w:tc>
          <w:tcPr>
            <w:tcW w:w="2156" w:type="dxa"/>
            <w:shd w:val="clear" w:color="auto" w:fill="F7CAAC"/>
          </w:tcPr>
          <w:p w14:paraId="4F66BDD6" w14:textId="77777777" w:rsidR="002F2E5C" w:rsidRDefault="002F2E5C" w:rsidP="007755BB">
            <w:pPr>
              <w:jc w:val="both"/>
              <w:rPr>
                <w:b/>
              </w:rPr>
            </w:pPr>
            <w:r>
              <w:rPr>
                <w:b/>
              </w:rPr>
              <w:t>Forma výuky</w:t>
            </w:r>
          </w:p>
        </w:tc>
        <w:tc>
          <w:tcPr>
            <w:tcW w:w="1207" w:type="dxa"/>
            <w:gridSpan w:val="2"/>
          </w:tcPr>
          <w:p w14:paraId="338DABCF" w14:textId="77777777" w:rsidR="002F2E5C" w:rsidRDefault="002F2E5C" w:rsidP="007755BB">
            <w:pPr>
              <w:jc w:val="both"/>
            </w:pPr>
            <w:r>
              <w:t>Přednášky, cvičení</w:t>
            </w:r>
          </w:p>
        </w:tc>
      </w:tr>
      <w:tr w:rsidR="002F2E5C" w14:paraId="02BE3376" w14:textId="77777777" w:rsidTr="007755BB">
        <w:tc>
          <w:tcPr>
            <w:tcW w:w="3086" w:type="dxa"/>
            <w:shd w:val="clear" w:color="auto" w:fill="F7CAAC"/>
          </w:tcPr>
          <w:p w14:paraId="241F70F8"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53DA95E" w14:textId="77777777" w:rsidR="002F2E5C" w:rsidRDefault="002F2E5C" w:rsidP="007755BB">
            <w:pPr>
              <w:jc w:val="both"/>
            </w:pPr>
            <w:r>
              <w:t>Písemná i ústní forma</w:t>
            </w:r>
          </w:p>
          <w:p w14:paraId="09975BBC" w14:textId="77777777" w:rsidR="002F2E5C" w:rsidRDefault="002F2E5C" w:rsidP="007755BB">
            <w:pPr>
              <w:jc w:val="both"/>
            </w:pPr>
            <w:r>
              <w:t xml:space="preserve">1. Povinná a aktivní účast na jednotlivých cvičeních (80% účast na cvičení). </w:t>
            </w:r>
          </w:p>
          <w:p w14:paraId="0EA6F3F2" w14:textId="77777777" w:rsidR="002F2E5C" w:rsidRDefault="002F2E5C" w:rsidP="007755BB">
            <w:pPr>
              <w:jc w:val="both"/>
            </w:pPr>
            <w:r>
              <w:t xml:space="preserve">2. Teoretické a praktické zvládnutí základní problematiky a jednotlivých témat. </w:t>
            </w:r>
          </w:p>
          <w:p w14:paraId="35E94AAE" w14:textId="77777777" w:rsidR="002F2E5C" w:rsidRDefault="002F2E5C" w:rsidP="007755BB">
            <w:pPr>
              <w:jc w:val="both"/>
            </w:pPr>
            <w:r>
              <w:t xml:space="preserve">3. Úspěšné a samostatné vypracování všech zadaných úloh v průběhu semestru. </w:t>
            </w:r>
          </w:p>
          <w:p w14:paraId="51E2BECA" w14:textId="77777777" w:rsidR="002F2E5C" w:rsidRDefault="002F2E5C" w:rsidP="007755BB">
            <w:pPr>
              <w:jc w:val="both"/>
            </w:pPr>
            <w:r>
              <w:t>4. Prokázání úspěšného zvládnutí probírané tématiky při závěrečném praktickém testu.</w:t>
            </w:r>
          </w:p>
        </w:tc>
      </w:tr>
      <w:tr w:rsidR="002F2E5C" w14:paraId="196472DC" w14:textId="77777777" w:rsidTr="007755BB">
        <w:trPr>
          <w:trHeight w:val="274"/>
        </w:trPr>
        <w:tc>
          <w:tcPr>
            <w:tcW w:w="9855" w:type="dxa"/>
            <w:gridSpan w:val="8"/>
            <w:tcBorders>
              <w:top w:val="nil"/>
            </w:tcBorders>
          </w:tcPr>
          <w:p w14:paraId="55C8F4CE" w14:textId="77777777" w:rsidR="002F2E5C" w:rsidRDefault="002F2E5C" w:rsidP="007755BB">
            <w:pPr>
              <w:jc w:val="both"/>
            </w:pPr>
          </w:p>
        </w:tc>
      </w:tr>
      <w:tr w:rsidR="002F2E5C" w14:paraId="4ACEEB6E" w14:textId="77777777" w:rsidTr="007755BB">
        <w:trPr>
          <w:trHeight w:val="197"/>
        </w:trPr>
        <w:tc>
          <w:tcPr>
            <w:tcW w:w="3086" w:type="dxa"/>
            <w:tcBorders>
              <w:top w:val="nil"/>
            </w:tcBorders>
            <w:shd w:val="clear" w:color="auto" w:fill="F7CAAC"/>
          </w:tcPr>
          <w:p w14:paraId="3D971B3E" w14:textId="77777777" w:rsidR="002F2E5C" w:rsidRDefault="002F2E5C" w:rsidP="007755BB">
            <w:pPr>
              <w:jc w:val="both"/>
              <w:rPr>
                <w:b/>
              </w:rPr>
            </w:pPr>
            <w:r>
              <w:rPr>
                <w:b/>
              </w:rPr>
              <w:t>Garant předmětu</w:t>
            </w:r>
          </w:p>
        </w:tc>
        <w:tc>
          <w:tcPr>
            <w:tcW w:w="6769" w:type="dxa"/>
            <w:gridSpan w:val="7"/>
            <w:tcBorders>
              <w:top w:val="nil"/>
            </w:tcBorders>
          </w:tcPr>
          <w:p w14:paraId="68FCF1A3" w14:textId="77777777" w:rsidR="002F2E5C" w:rsidRDefault="002F2E5C" w:rsidP="007755BB">
            <w:pPr>
              <w:jc w:val="both"/>
            </w:pPr>
            <w:r>
              <w:t>Ing. Tomáš Dulík, Ph.D.</w:t>
            </w:r>
          </w:p>
        </w:tc>
      </w:tr>
      <w:tr w:rsidR="002F2E5C" w14:paraId="566E0F36" w14:textId="77777777" w:rsidTr="007755BB">
        <w:trPr>
          <w:trHeight w:val="243"/>
        </w:trPr>
        <w:tc>
          <w:tcPr>
            <w:tcW w:w="3086" w:type="dxa"/>
            <w:tcBorders>
              <w:top w:val="nil"/>
            </w:tcBorders>
            <w:shd w:val="clear" w:color="auto" w:fill="F7CAAC"/>
          </w:tcPr>
          <w:p w14:paraId="7F2AC668" w14:textId="77777777" w:rsidR="002F2E5C" w:rsidRDefault="002F2E5C" w:rsidP="007755BB">
            <w:pPr>
              <w:jc w:val="both"/>
              <w:rPr>
                <w:b/>
              </w:rPr>
            </w:pPr>
            <w:r>
              <w:rPr>
                <w:b/>
              </w:rPr>
              <w:t>Zapojení garanta do výuky předmětu</w:t>
            </w:r>
          </w:p>
        </w:tc>
        <w:tc>
          <w:tcPr>
            <w:tcW w:w="6769" w:type="dxa"/>
            <w:gridSpan w:val="7"/>
            <w:tcBorders>
              <w:top w:val="nil"/>
            </w:tcBorders>
          </w:tcPr>
          <w:p w14:paraId="270A6FC1" w14:textId="77777777" w:rsidR="002F2E5C" w:rsidRDefault="002F2E5C" w:rsidP="007755BB">
            <w:pPr>
              <w:jc w:val="both"/>
            </w:pPr>
            <w:r>
              <w:t>Metodicky, vede přednášky a cvičení</w:t>
            </w:r>
          </w:p>
        </w:tc>
      </w:tr>
      <w:tr w:rsidR="002F2E5C" w14:paraId="5E2D9E01" w14:textId="77777777" w:rsidTr="007755BB">
        <w:tc>
          <w:tcPr>
            <w:tcW w:w="3086" w:type="dxa"/>
            <w:shd w:val="clear" w:color="auto" w:fill="F7CAAC"/>
          </w:tcPr>
          <w:p w14:paraId="574A6B20" w14:textId="77777777" w:rsidR="002F2E5C" w:rsidRDefault="002F2E5C" w:rsidP="007755BB">
            <w:pPr>
              <w:jc w:val="both"/>
              <w:rPr>
                <w:b/>
              </w:rPr>
            </w:pPr>
            <w:r>
              <w:rPr>
                <w:b/>
              </w:rPr>
              <w:t>Vyučující</w:t>
            </w:r>
          </w:p>
        </w:tc>
        <w:tc>
          <w:tcPr>
            <w:tcW w:w="6769" w:type="dxa"/>
            <w:gridSpan w:val="7"/>
            <w:tcBorders>
              <w:bottom w:val="nil"/>
            </w:tcBorders>
          </w:tcPr>
          <w:p w14:paraId="5CFC82AA" w14:textId="1FDAD5C9" w:rsidR="002F2E5C" w:rsidRDefault="002F2E5C" w:rsidP="007755BB">
            <w:pPr>
              <w:jc w:val="both"/>
            </w:pPr>
            <w:r>
              <w:t>Ing. Tomáš Dulík, Ph.D.</w:t>
            </w:r>
            <w:r w:rsidR="008314F8">
              <w:t>, přednášky (100 %)</w:t>
            </w:r>
          </w:p>
        </w:tc>
      </w:tr>
      <w:tr w:rsidR="002F2E5C" w14:paraId="6186450E" w14:textId="77777777" w:rsidTr="007755BB">
        <w:trPr>
          <w:trHeight w:val="310"/>
        </w:trPr>
        <w:tc>
          <w:tcPr>
            <w:tcW w:w="9855" w:type="dxa"/>
            <w:gridSpan w:val="8"/>
            <w:tcBorders>
              <w:top w:val="nil"/>
            </w:tcBorders>
          </w:tcPr>
          <w:p w14:paraId="17137BEF" w14:textId="77777777" w:rsidR="002F2E5C" w:rsidRDefault="002F2E5C" w:rsidP="007755BB">
            <w:pPr>
              <w:jc w:val="both"/>
            </w:pPr>
          </w:p>
        </w:tc>
      </w:tr>
      <w:tr w:rsidR="002F2E5C" w14:paraId="07FDA450" w14:textId="77777777" w:rsidTr="007755BB">
        <w:tc>
          <w:tcPr>
            <w:tcW w:w="3086" w:type="dxa"/>
            <w:shd w:val="clear" w:color="auto" w:fill="F7CAAC"/>
          </w:tcPr>
          <w:p w14:paraId="771423FE" w14:textId="77777777" w:rsidR="002F2E5C" w:rsidRDefault="002F2E5C" w:rsidP="007755BB">
            <w:pPr>
              <w:jc w:val="both"/>
              <w:rPr>
                <w:b/>
              </w:rPr>
            </w:pPr>
            <w:r>
              <w:rPr>
                <w:b/>
              </w:rPr>
              <w:t>Stručná anotace předmětu</w:t>
            </w:r>
          </w:p>
        </w:tc>
        <w:tc>
          <w:tcPr>
            <w:tcW w:w="6769" w:type="dxa"/>
            <w:gridSpan w:val="7"/>
            <w:tcBorders>
              <w:bottom w:val="nil"/>
            </w:tcBorders>
          </w:tcPr>
          <w:p w14:paraId="5AB5B56B" w14:textId="77777777" w:rsidR="002F2E5C" w:rsidRDefault="002F2E5C" w:rsidP="007755BB">
            <w:pPr>
              <w:jc w:val="both"/>
            </w:pPr>
          </w:p>
        </w:tc>
      </w:tr>
      <w:tr w:rsidR="002F2E5C" w14:paraId="433B3AE8" w14:textId="77777777" w:rsidTr="007755BB">
        <w:trPr>
          <w:trHeight w:val="3938"/>
        </w:trPr>
        <w:tc>
          <w:tcPr>
            <w:tcW w:w="9855" w:type="dxa"/>
            <w:gridSpan w:val="8"/>
            <w:tcBorders>
              <w:top w:val="nil"/>
              <w:bottom w:val="single" w:sz="12" w:space="0" w:color="auto"/>
            </w:tcBorders>
          </w:tcPr>
          <w:p w14:paraId="28954DC2" w14:textId="77777777" w:rsidR="002F2E5C" w:rsidRPr="008F78F6" w:rsidRDefault="002F2E5C" w:rsidP="007755BB">
            <w:pPr>
              <w:jc w:val="both"/>
              <w:rPr>
                <w:szCs w:val="22"/>
              </w:rPr>
            </w:pPr>
            <w:r w:rsidRPr="008F78F6">
              <w:rPr>
                <w:szCs w:val="22"/>
              </w:rPr>
              <w:t xml:space="preserve">V tomto předmětu se studenti naučí implementovat datové struktury, které jsou potřeba při implementaci většiny složitějších algoritmů. Následně si osvojí principy nejznámějších algoritmů pro řazení prvků, zpracování textů a pro práci s grafy. </w:t>
            </w:r>
          </w:p>
          <w:p w14:paraId="02D4C3E7" w14:textId="77777777" w:rsidR="002F2E5C" w:rsidRPr="008F78F6" w:rsidRDefault="002F2E5C" w:rsidP="007755BB">
            <w:pPr>
              <w:jc w:val="both"/>
              <w:rPr>
                <w:szCs w:val="22"/>
              </w:rPr>
            </w:pPr>
            <w:r w:rsidRPr="008F78F6">
              <w:rPr>
                <w:szCs w:val="22"/>
              </w:rPr>
              <w:t>Témata:</w:t>
            </w:r>
          </w:p>
          <w:p w14:paraId="376C1FC7" w14:textId="77777777" w:rsidR="002F2E5C" w:rsidRPr="008F78F6" w:rsidRDefault="002F2E5C" w:rsidP="006328B7">
            <w:pPr>
              <w:pStyle w:val="Odstavecseseznamem"/>
              <w:numPr>
                <w:ilvl w:val="0"/>
                <w:numId w:val="39"/>
              </w:numPr>
              <w:jc w:val="both"/>
              <w:rPr>
                <w:szCs w:val="22"/>
              </w:rPr>
            </w:pPr>
            <w:r w:rsidRPr="008F78F6">
              <w:rPr>
                <w:szCs w:val="22"/>
              </w:rPr>
              <w:t>Definice algoritmu. Metody specifikace, vyčíslitelnost a složitost algoritmů.</w:t>
            </w:r>
          </w:p>
          <w:p w14:paraId="4A0BEB3D" w14:textId="77777777" w:rsidR="002F2E5C" w:rsidRPr="008F78F6" w:rsidRDefault="002F2E5C" w:rsidP="006328B7">
            <w:pPr>
              <w:pStyle w:val="Odstavecseseznamem"/>
              <w:numPr>
                <w:ilvl w:val="0"/>
                <w:numId w:val="39"/>
              </w:numPr>
              <w:jc w:val="both"/>
              <w:rPr>
                <w:szCs w:val="22"/>
              </w:rPr>
            </w:pPr>
            <w:r w:rsidRPr="008F78F6">
              <w:rPr>
                <w:szCs w:val="22"/>
              </w:rPr>
              <w:t xml:space="preserve">Abstraktní datové typy: množina, lineární seznam, zásobník, fronta. </w:t>
            </w:r>
          </w:p>
          <w:p w14:paraId="464C5AC0" w14:textId="77777777" w:rsidR="002F2E5C" w:rsidRPr="008F78F6" w:rsidRDefault="002F2E5C" w:rsidP="006328B7">
            <w:pPr>
              <w:pStyle w:val="Odstavecseseznamem"/>
              <w:numPr>
                <w:ilvl w:val="0"/>
                <w:numId w:val="39"/>
              </w:numPr>
              <w:jc w:val="both"/>
              <w:rPr>
                <w:szCs w:val="22"/>
              </w:rPr>
            </w:pPr>
            <w:r w:rsidRPr="008F78F6">
              <w:rPr>
                <w:szCs w:val="22"/>
              </w:rPr>
              <w:t xml:space="preserve">Příklad zásobníkového algoritmu: vyhodnocování výrazů v postfixu, převod infix na postfix. </w:t>
            </w:r>
          </w:p>
          <w:p w14:paraId="7A425E8C" w14:textId="77777777" w:rsidR="002F2E5C" w:rsidRPr="008F78F6" w:rsidRDefault="002F2E5C" w:rsidP="006328B7">
            <w:pPr>
              <w:pStyle w:val="Odstavecseseznamem"/>
              <w:numPr>
                <w:ilvl w:val="0"/>
                <w:numId w:val="39"/>
              </w:numPr>
              <w:jc w:val="both"/>
              <w:rPr>
                <w:szCs w:val="22"/>
              </w:rPr>
            </w:pPr>
            <w:r w:rsidRPr="008F78F6">
              <w:rPr>
                <w:szCs w:val="22"/>
              </w:rPr>
              <w:t xml:space="preserve">Binární stromy, operace s nimi - rekurzivní a nerekurzivní implementace. </w:t>
            </w:r>
          </w:p>
          <w:p w14:paraId="5F322927" w14:textId="77777777" w:rsidR="002F2E5C" w:rsidRPr="008F78F6" w:rsidRDefault="002F2E5C" w:rsidP="006328B7">
            <w:pPr>
              <w:pStyle w:val="Odstavecseseznamem"/>
              <w:numPr>
                <w:ilvl w:val="0"/>
                <w:numId w:val="39"/>
              </w:numPr>
              <w:jc w:val="both"/>
              <w:rPr>
                <w:szCs w:val="22"/>
              </w:rPr>
            </w:pPr>
            <w:r w:rsidRPr="008F78F6">
              <w:rPr>
                <w:szCs w:val="22"/>
              </w:rPr>
              <w:t xml:space="preserve">Vyvážené stromy, AVL stromy. </w:t>
            </w:r>
          </w:p>
          <w:p w14:paraId="2261A698" w14:textId="77777777" w:rsidR="002F2E5C" w:rsidRPr="008F78F6" w:rsidRDefault="002F2E5C" w:rsidP="006328B7">
            <w:pPr>
              <w:pStyle w:val="Odstavecseseznamem"/>
              <w:numPr>
                <w:ilvl w:val="0"/>
                <w:numId w:val="39"/>
              </w:numPr>
              <w:jc w:val="both"/>
              <w:rPr>
                <w:szCs w:val="22"/>
              </w:rPr>
            </w:pPr>
            <w:r w:rsidRPr="008F78F6">
              <w:rPr>
                <w:szCs w:val="22"/>
              </w:rPr>
              <w:t>Tabulky. Tabulka s rozptýlenými položkami (hashovací tabulka).</w:t>
            </w:r>
          </w:p>
          <w:p w14:paraId="1740DE80" w14:textId="77777777" w:rsidR="002F2E5C" w:rsidRPr="008F78F6" w:rsidRDefault="002F2E5C" w:rsidP="006328B7">
            <w:pPr>
              <w:pStyle w:val="Odstavecseseznamem"/>
              <w:numPr>
                <w:ilvl w:val="0"/>
                <w:numId w:val="39"/>
              </w:numPr>
              <w:jc w:val="both"/>
              <w:rPr>
                <w:szCs w:val="22"/>
              </w:rPr>
            </w:pPr>
            <w:r w:rsidRPr="008F78F6">
              <w:rPr>
                <w:szCs w:val="22"/>
              </w:rPr>
              <w:t>Algoritmy třídění (řazení) - Quick Sort, Heap Sort, Radix Sort.</w:t>
            </w:r>
          </w:p>
          <w:p w14:paraId="2EA4A0B4" w14:textId="77777777" w:rsidR="002F2E5C" w:rsidRPr="008F78F6" w:rsidRDefault="002F2E5C" w:rsidP="006328B7">
            <w:pPr>
              <w:pStyle w:val="Odstavecseseznamem"/>
              <w:numPr>
                <w:ilvl w:val="0"/>
                <w:numId w:val="39"/>
              </w:numPr>
              <w:jc w:val="both"/>
              <w:rPr>
                <w:szCs w:val="22"/>
              </w:rPr>
            </w:pPr>
            <w:r w:rsidRPr="008F78F6">
              <w:rPr>
                <w:szCs w:val="22"/>
              </w:rPr>
              <w:t xml:space="preserve">Algoritmy pro zpracování textů. Konečné automaty. Implementace regulárních výrazů. </w:t>
            </w:r>
          </w:p>
          <w:p w14:paraId="7CB5E8D0" w14:textId="77777777" w:rsidR="002F2E5C" w:rsidRPr="008F78F6" w:rsidRDefault="002F2E5C" w:rsidP="006328B7">
            <w:pPr>
              <w:pStyle w:val="Odstavecseseznamem"/>
              <w:numPr>
                <w:ilvl w:val="0"/>
                <w:numId w:val="39"/>
              </w:numPr>
              <w:jc w:val="both"/>
              <w:rPr>
                <w:szCs w:val="22"/>
              </w:rPr>
            </w:pPr>
            <w:r w:rsidRPr="008F78F6">
              <w:rPr>
                <w:szCs w:val="22"/>
              </w:rPr>
              <w:t xml:space="preserve">Gramatiky. Algoritmus syntaktické analýzy pro gramatiku typu LL(1). </w:t>
            </w:r>
          </w:p>
          <w:p w14:paraId="69B16214" w14:textId="77777777" w:rsidR="002F2E5C" w:rsidRPr="008F78F6" w:rsidRDefault="002F2E5C" w:rsidP="006328B7">
            <w:pPr>
              <w:pStyle w:val="Odstavecseseznamem"/>
              <w:numPr>
                <w:ilvl w:val="0"/>
                <w:numId w:val="39"/>
              </w:numPr>
              <w:jc w:val="both"/>
              <w:rPr>
                <w:szCs w:val="22"/>
              </w:rPr>
            </w:pPr>
            <w:r w:rsidRPr="008F78F6">
              <w:rPr>
                <w:szCs w:val="22"/>
              </w:rPr>
              <w:t>Zotavení z chyb při syntaktické analýze. Doplnění akcí sémantiky.</w:t>
            </w:r>
          </w:p>
          <w:p w14:paraId="550C9678" w14:textId="77777777" w:rsidR="002F2E5C" w:rsidRPr="008F78F6" w:rsidRDefault="002F2E5C" w:rsidP="006328B7">
            <w:pPr>
              <w:pStyle w:val="Odstavecseseznamem"/>
              <w:numPr>
                <w:ilvl w:val="0"/>
                <w:numId w:val="39"/>
              </w:numPr>
              <w:jc w:val="both"/>
              <w:rPr>
                <w:szCs w:val="22"/>
              </w:rPr>
            </w:pPr>
            <w:r w:rsidRPr="008F78F6">
              <w:rPr>
                <w:szCs w:val="22"/>
              </w:rPr>
              <w:t xml:space="preserve">Algoritmy vyhledávání podřetězců. </w:t>
            </w:r>
          </w:p>
          <w:p w14:paraId="5EF56770" w14:textId="77777777" w:rsidR="002F2E5C" w:rsidRPr="008F78F6" w:rsidRDefault="002F2E5C" w:rsidP="006328B7">
            <w:pPr>
              <w:pStyle w:val="Odstavecseseznamem"/>
              <w:numPr>
                <w:ilvl w:val="0"/>
                <w:numId w:val="39"/>
              </w:numPr>
              <w:jc w:val="both"/>
              <w:rPr>
                <w:szCs w:val="22"/>
              </w:rPr>
            </w:pPr>
            <w:r w:rsidRPr="008F78F6">
              <w:rPr>
                <w:szCs w:val="22"/>
              </w:rPr>
              <w:t xml:space="preserve">Grafy a grafové algoritmy – úvod. Prohledávání grafu do hloubky a do šířky. </w:t>
            </w:r>
          </w:p>
          <w:p w14:paraId="078E1878" w14:textId="77777777" w:rsidR="002F2E5C" w:rsidRPr="008F78F6" w:rsidRDefault="002F2E5C" w:rsidP="006328B7">
            <w:pPr>
              <w:pStyle w:val="Odstavecseseznamem"/>
              <w:numPr>
                <w:ilvl w:val="0"/>
                <w:numId w:val="39"/>
              </w:numPr>
              <w:jc w:val="both"/>
              <w:rPr>
                <w:szCs w:val="22"/>
              </w:rPr>
            </w:pPr>
            <w:r w:rsidRPr="008F78F6">
              <w:rPr>
                <w:szCs w:val="22"/>
              </w:rPr>
              <w:t xml:space="preserve">Algoritmy pro nalezení nejkratší cesty a minimální kostry. Toky v sítích, Fordův-Fulkersonův algoritmus.  </w:t>
            </w:r>
          </w:p>
          <w:p w14:paraId="714D72D5" w14:textId="77777777" w:rsidR="002F2E5C" w:rsidRPr="008F78F6" w:rsidRDefault="002F2E5C" w:rsidP="006328B7">
            <w:pPr>
              <w:pStyle w:val="Odstavecseseznamem"/>
              <w:numPr>
                <w:ilvl w:val="0"/>
                <w:numId w:val="39"/>
              </w:numPr>
              <w:jc w:val="both"/>
            </w:pPr>
            <w:r w:rsidRPr="008F78F6">
              <w:rPr>
                <w:szCs w:val="22"/>
              </w:rPr>
              <w:t>Grafové algoritmy pro řešení složitých úloh. Algoritmy pro prohledávání stavového prostoru.</w:t>
            </w:r>
          </w:p>
        </w:tc>
      </w:tr>
      <w:tr w:rsidR="002F2E5C" w14:paraId="5F283137" w14:textId="77777777" w:rsidTr="007755BB">
        <w:trPr>
          <w:trHeight w:val="265"/>
        </w:trPr>
        <w:tc>
          <w:tcPr>
            <w:tcW w:w="3653" w:type="dxa"/>
            <w:gridSpan w:val="2"/>
            <w:tcBorders>
              <w:top w:val="nil"/>
            </w:tcBorders>
            <w:shd w:val="clear" w:color="auto" w:fill="F7CAAC"/>
          </w:tcPr>
          <w:p w14:paraId="524FB4EA"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56DC5EA8" w14:textId="77777777" w:rsidR="002F2E5C" w:rsidRDefault="002F2E5C" w:rsidP="007755BB">
            <w:pPr>
              <w:jc w:val="both"/>
            </w:pPr>
          </w:p>
        </w:tc>
      </w:tr>
      <w:tr w:rsidR="002F2E5C" w14:paraId="6E4B765B" w14:textId="77777777" w:rsidTr="007755BB">
        <w:trPr>
          <w:trHeight w:val="1497"/>
        </w:trPr>
        <w:tc>
          <w:tcPr>
            <w:tcW w:w="9855" w:type="dxa"/>
            <w:gridSpan w:val="8"/>
            <w:tcBorders>
              <w:top w:val="nil"/>
            </w:tcBorders>
          </w:tcPr>
          <w:p w14:paraId="23F4F12F" w14:textId="77777777" w:rsidR="002F2E5C" w:rsidRPr="001C0137" w:rsidRDefault="002F2E5C" w:rsidP="007755BB">
            <w:pPr>
              <w:jc w:val="both"/>
              <w:rPr>
                <w:b/>
                <w:bCs/>
              </w:rPr>
            </w:pPr>
            <w:r w:rsidRPr="001C0137">
              <w:rPr>
                <w:b/>
                <w:bCs/>
              </w:rPr>
              <w:t>Povinná literatura:</w:t>
            </w:r>
          </w:p>
          <w:p w14:paraId="46C5AFF9" w14:textId="1EA30A19" w:rsidR="0033511F" w:rsidRPr="0033511F" w:rsidRDefault="0033511F" w:rsidP="007755BB">
            <w:pPr>
              <w:jc w:val="both"/>
              <w:rPr>
                <w:ins w:id="105" w:author="Zuzka" w:date="2018-11-16T11:06:00Z"/>
                <w:lang w:val="en-GB"/>
                <w:rPrChange w:id="106" w:author="Zuzka" w:date="2018-11-16T11:12:00Z">
                  <w:rPr>
                    <w:ins w:id="107" w:author="Zuzka" w:date="2018-11-16T11:06:00Z"/>
                  </w:rPr>
                </w:rPrChange>
              </w:rPr>
            </w:pPr>
            <w:ins w:id="108" w:author="Zuzka" w:date="2018-11-16T11:11:00Z">
              <w:r w:rsidRPr="0033511F">
                <w:rPr>
                  <w:lang w:val="en-GB"/>
                </w:rPr>
                <w:t>MAREŠ, Martin a Tomáš VALLA. </w:t>
              </w:r>
              <w:r w:rsidRPr="0033511F">
                <w:rPr>
                  <w:i/>
                  <w:iCs/>
                  <w:lang w:val="en-GB"/>
                </w:rPr>
                <w:t>Průvodce labyrintem algoritmů</w:t>
              </w:r>
              <w:r w:rsidRPr="0033511F">
                <w:rPr>
                  <w:lang w:val="en-GB"/>
                </w:rPr>
                <w:t>. Praha: CZ.NIC, z.s.p.o., 2017. CZ.NIC. ISBN 978-80-88168-19-5.</w:t>
              </w:r>
            </w:ins>
            <w:ins w:id="109" w:author="Zuzka" w:date="2018-11-16T11:12:00Z">
              <w:r>
                <w:rPr>
                  <w:lang w:val="en-GB"/>
                </w:rPr>
                <w:t xml:space="preserve"> </w:t>
              </w:r>
              <w:r w:rsidRPr="00815CAB">
                <w:rPr>
                  <w:lang w:val="en-GB"/>
                </w:rPr>
                <w:t>Dostupné také z: https://knihy.nic.cz/files/edice/pruvodce_labyrintem_algoritmu.pdf</w:t>
              </w:r>
            </w:ins>
          </w:p>
          <w:p w14:paraId="3BABE11C" w14:textId="4364DFA0" w:rsidR="0033511F" w:rsidRPr="0033511F" w:rsidRDefault="0033511F" w:rsidP="007755BB">
            <w:pPr>
              <w:jc w:val="both"/>
              <w:rPr>
                <w:ins w:id="110" w:author="Zuzka" w:date="2018-11-16T11:06:00Z"/>
                <w:lang w:val="en-GB"/>
                <w:rPrChange w:id="111" w:author="Zuzka" w:date="2018-11-16T11:12:00Z">
                  <w:rPr>
                    <w:ins w:id="112" w:author="Zuzka" w:date="2018-11-16T11:06:00Z"/>
                  </w:rPr>
                </w:rPrChange>
              </w:rPr>
            </w:pPr>
            <w:ins w:id="113" w:author="Zuzka" w:date="2018-11-16T11:11:00Z">
              <w:r w:rsidRPr="0033511F">
                <w:rPr>
                  <w:lang w:val="en-GB"/>
                </w:rPr>
                <w:t>KNUTH, Donald Ervin. </w:t>
              </w:r>
              <w:r w:rsidRPr="0033511F">
                <w:rPr>
                  <w:i/>
                  <w:iCs/>
                  <w:lang w:val="en-GB"/>
                </w:rPr>
                <w:t>Umění programování</w:t>
              </w:r>
              <w:r w:rsidRPr="0033511F">
                <w:rPr>
                  <w:lang w:val="en-GB"/>
                </w:rPr>
                <w:t>. Brno: Computer Press, 2008. ISBN 978-80-251-2025-5.</w:t>
              </w:r>
            </w:ins>
            <w:del w:id="114" w:author="Zuzka" w:date="2018-11-16T11:06:00Z">
              <w:r w:rsidR="002F2E5C" w:rsidDel="0033511F">
                <w:delText xml:space="preserve">WIRTH, N. </w:delText>
              </w:r>
              <w:r w:rsidR="002F2E5C" w:rsidRPr="00815CAB" w:rsidDel="0033511F">
                <w:rPr>
                  <w:i/>
                </w:rPr>
                <w:delText>Algorithmy a štruktúry údajov: Algorithm+Data Structures = Programs</w:delText>
              </w:r>
              <w:r w:rsidR="002F2E5C" w:rsidDel="0033511F">
                <w:delText>. Bratislava, 1989.</w:delText>
              </w:r>
            </w:del>
          </w:p>
          <w:p w14:paraId="06D568A0" w14:textId="6FC73539" w:rsidR="002F2E5C" w:rsidDel="0033511F" w:rsidRDefault="002F2E5C">
            <w:pPr>
              <w:jc w:val="both"/>
              <w:rPr>
                <w:del w:id="115" w:author="Zuzka" w:date="2018-11-16T11:12:00Z"/>
              </w:rPr>
            </w:pPr>
            <w:del w:id="116" w:author="Zuzka" w:date="2018-11-16T11:12:00Z">
              <w:r w:rsidDel="0033511F">
                <w:delText xml:space="preserve"> </w:delText>
              </w:r>
            </w:del>
          </w:p>
          <w:p w14:paraId="441B7FB7" w14:textId="62FD411B" w:rsidR="002F2E5C" w:rsidDel="0033511F" w:rsidRDefault="002F2E5C">
            <w:pPr>
              <w:jc w:val="both"/>
              <w:rPr>
                <w:del w:id="117" w:author="Zuzka" w:date="2018-11-16T11:12:00Z"/>
              </w:rPr>
            </w:pPr>
            <w:del w:id="118" w:author="Zuzka" w:date="2018-11-16T11:12:00Z">
              <w:r w:rsidDel="0033511F">
                <w:delText xml:space="preserve">HONZÍK, J.,HRUŠKA, T.,MÁČEL, M. </w:delText>
              </w:r>
              <w:r w:rsidRPr="00815CAB" w:rsidDel="0033511F">
                <w:rPr>
                  <w:i/>
                </w:rPr>
                <w:delText>Vybrané kapitoly z programovacích technik</w:delText>
              </w:r>
              <w:r w:rsidDel="0033511F">
                <w:delText xml:space="preserve">. VUT Brno, 1991. </w:delText>
              </w:r>
            </w:del>
          </w:p>
          <w:p w14:paraId="6DFF7528" w14:textId="1EAF3A86" w:rsidR="002F2E5C" w:rsidRPr="00815CAB" w:rsidDel="0033511F" w:rsidRDefault="002F2E5C" w:rsidP="0033511F">
            <w:pPr>
              <w:jc w:val="both"/>
              <w:rPr>
                <w:del w:id="119" w:author="Zuzka" w:date="2018-11-16T11:12:00Z"/>
                <w:lang w:val="en-GB"/>
              </w:rPr>
            </w:pPr>
            <w:del w:id="120" w:author="Zuzka" w:date="2018-11-16T11:12:00Z">
              <w:r w:rsidRPr="00815CAB" w:rsidDel="0033511F">
                <w:rPr>
                  <w:lang w:val="en-GB"/>
                </w:rPr>
                <w:delText>MAREŠ, Martin a Tomáš VALLA. </w:delText>
              </w:r>
              <w:r w:rsidRPr="00815CAB" w:rsidDel="0033511F">
                <w:rPr>
                  <w:i/>
                  <w:iCs/>
                  <w:lang w:val="en-GB"/>
                </w:rPr>
                <w:delText>Průvodce labyrintem algoritmů</w:delText>
              </w:r>
              <w:r w:rsidRPr="00815CAB" w:rsidDel="0033511F">
                <w:rPr>
                  <w:lang w:val="en-GB"/>
                </w:rPr>
                <w:delText>. Praha: CZ.NIC, z.s.p.o., 2017, 486 s. CZ.NIC. ISBN 978-80-88168-19-5. Dostupné také z: https://knihy.nic.cz/files/edice/pruvodce_labyrintem_algoritmu.pdf</w:delText>
              </w:r>
            </w:del>
          </w:p>
          <w:p w14:paraId="7C3E6C06" w14:textId="77777777" w:rsidR="002F2E5C" w:rsidRDefault="002F2E5C" w:rsidP="007755BB">
            <w:pPr>
              <w:jc w:val="both"/>
            </w:pPr>
          </w:p>
          <w:p w14:paraId="01C322FC" w14:textId="77777777" w:rsidR="002F2E5C" w:rsidRDefault="002F2E5C" w:rsidP="007755BB">
            <w:pPr>
              <w:jc w:val="both"/>
              <w:rPr>
                <w:ins w:id="121" w:author="Zuzka" w:date="2018-11-16T11:07:00Z"/>
                <w:b/>
              </w:rPr>
            </w:pPr>
            <w:r w:rsidRPr="00E05968">
              <w:rPr>
                <w:b/>
              </w:rPr>
              <w:t>Doporučená literatura:</w:t>
            </w:r>
          </w:p>
          <w:p w14:paraId="66A35D2D" w14:textId="6B683CF1" w:rsidR="0033511F" w:rsidRPr="0033511F" w:rsidRDefault="0033511F" w:rsidP="007755BB">
            <w:pPr>
              <w:jc w:val="both"/>
              <w:rPr>
                <w:ins w:id="122" w:author="Zuzka" w:date="2018-11-16T11:07:00Z"/>
                <w:rPrChange w:id="123" w:author="Zuzka" w:date="2018-11-16T11:07:00Z">
                  <w:rPr>
                    <w:ins w:id="124" w:author="Zuzka" w:date="2018-11-16T11:07:00Z"/>
                    <w:b/>
                  </w:rPr>
                </w:rPrChange>
              </w:rPr>
            </w:pPr>
            <w:ins w:id="125" w:author="Zuzka" w:date="2018-11-16T11:07:00Z">
              <w:r w:rsidRPr="0033511F">
                <w:rPr>
                  <w:rPrChange w:id="126" w:author="Zuzka" w:date="2018-11-16T11:07:00Z">
                    <w:rPr>
                      <w:b/>
                    </w:rPr>
                  </w:rPrChange>
                </w:rPr>
                <w:t xml:space="preserve">WRÓBLEWSKI, Piotr. </w:t>
              </w:r>
              <w:r w:rsidRPr="0033511F">
                <w:rPr>
                  <w:i/>
                  <w:rPrChange w:id="127" w:author="Zuzka" w:date="2018-11-16T11:16:00Z">
                    <w:rPr>
                      <w:b/>
                    </w:rPr>
                  </w:rPrChange>
                </w:rPr>
                <w:t>Algoritmy</w:t>
              </w:r>
              <w:r w:rsidRPr="0033511F">
                <w:rPr>
                  <w:rPrChange w:id="128" w:author="Zuzka" w:date="2018-11-16T11:07:00Z">
                    <w:rPr>
                      <w:b/>
                    </w:rPr>
                  </w:rPrChange>
                </w:rPr>
                <w:t>. Brno: Computer Press, 2015. ISBN 978-80-251-4126-7.</w:t>
              </w:r>
            </w:ins>
          </w:p>
          <w:p w14:paraId="4E8FFB0B" w14:textId="4747D6C0" w:rsidR="0033511F" w:rsidRDefault="0033511F" w:rsidP="007755BB">
            <w:pPr>
              <w:jc w:val="both"/>
              <w:rPr>
                <w:ins w:id="129" w:author="Zuzka" w:date="2018-11-16T11:07:00Z"/>
              </w:rPr>
            </w:pPr>
            <w:ins w:id="130" w:author="Zuzka" w:date="2018-11-16T11:07:00Z">
              <w:r w:rsidRPr="0033511F">
                <w:t xml:space="preserve">SEDGEWICK, Robert. </w:t>
              </w:r>
              <w:r w:rsidRPr="0033511F">
                <w:rPr>
                  <w:i/>
                  <w:rPrChange w:id="131" w:author="Zuzka" w:date="2018-11-16T11:16:00Z">
                    <w:rPr/>
                  </w:rPrChange>
                </w:rPr>
                <w:t>Algoritmy v C</w:t>
              </w:r>
              <w:r w:rsidRPr="0033511F">
                <w:t>. Praha: SoftPress, 2003. ISBN 8086497569.</w:t>
              </w:r>
            </w:ins>
          </w:p>
          <w:p w14:paraId="2A066861" w14:textId="23EADB3C" w:rsidR="0033511F" w:rsidRDefault="0033511F" w:rsidP="007755BB">
            <w:pPr>
              <w:jc w:val="both"/>
              <w:rPr>
                <w:ins w:id="132" w:author="Zuzka" w:date="2018-11-16T11:07:00Z"/>
              </w:rPr>
            </w:pPr>
            <w:ins w:id="133" w:author="Zuzka" w:date="2018-11-16T11:07:00Z">
              <w:r w:rsidRPr="0033511F">
                <w:t xml:space="preserve">VIRIUS, Miroslav. </w:t>
              </w:r>
              <w:r w:rsidRPr="0033511F">
                <w:rPr>
                  <w:i/>
                  <w:rPrChange w:id="134" w:author="Zuzka" w:date="2018-11-16T11:16:00Z">
                    <w:rPr/>
                  </w:rPrChange>
                </w:rPr>
                <w:t>Základy algoritmizace</w:t>
              </w:r>
              <w:r w:rsidRPr="0033511F">
                <w:t>. Vyd. 2., přeprac. Praha: Česká</w:t>
              </w:r>
              <w:r>
                <w:t xml:space="preserve"> technika - nakladatelství ČVUT.</w:t>
              </w:r>
              <w:r w:rsidRPr="0033511F">
                <w:t xml:space="preserve"> 2008. ISBN 978-80-01-04003-4.</w:t>
              </w:r>
            </w:ins>
          </w:p>
          <w:p w14:paraId="2DF77A51" w14:textId="77777777" w:rsidR="0033511F" w:rsidRPr="0033511F" w:rsidRDefault="0033511F" w:rsidP="0033511F">
            <w:pPr>
              <w:jc w:val="both"/>
              <w:rPr>
                <w:ins w:id="135" w:author="Zuzka" w:date="2018-11-16T11:17:00Z"/>
              </w:rPr>
            </w:pPr>
            <w:ins w:id="136" w:author="Zuzka" w:date="2018-11-16T11:17:00Z">
              <w:r w:rsidRPr="0033511F">
                <w:t xml:space="preserve">CORMEN, Thomas H. </w:t>
              </w:r>
              <w:r w:rsidRPr="0033511F">
                <w:rPr>
                  <w:i/>
                  <w:rPrChange w:id="137" w:author="Zuzka" w:date="2018-11-16T11:17:00Z">
                    <w:rPr/>
                  </w:rPrChange>
                </w:rPr>
                <w:t>Introduction to algorithms</w:t>
              </w:r>
              <w:r w:rsidRPr="0033511F">
                <w:t>. 3rd ed. Cambridge, Mass.: MIT Press, c2009. ISBN 978-0262033848.</w:t>
              </w:r>
            </w:ins>
          </w:p>
          <w:p w14:paraId="0A1C3E1C" w14:textId="2A0B044C" w:rsidR="0033511F" w:rsidRPr="0033511F" w:rsidRDefault="0033511F" w:rsidP="0033511F">
            <w:pPr>
              <w:jc w:val="both"/>
              <w:rPr>
                <w:ins w:id="138" w:author="Zuzka" w:date="2018-11-16T11:17:00Z"/>
              </w:rPr>
            </w:pPr>
            <w:ins w:id="139" w:author="Zuzka" w:date="2018-11-16T11:17:00Z">
              <w:r w:rsidRPr="0033511F">
                <w:t xml:space="preserve">KNUTH, Donald Ervin. </w:t>
              </w:r>
              <w:r w:rsidRPr="0033511F">
                <w:rPr>
                  <w:i/>
                  <w:rPrChange w:id="140" w:author="Zuzka" w:date="2018-11-16T11:17:00Z">
                    <w:rPr/>
                  </w:rPrChange>
                </w:rPr>
                <w:t>The art of computer programming</w:t>
              </w:r>
              <w:r w:rsidRPr="0033511F">
                <w:t>. Upper S</w:t>
              </w:r>
              <w:r>
                <w:t>addle River. NJ: Addison-Wesley.</w:t>
              </w:r>
              <w:r w:rsidRPr="0033511F">
                <w:t xml:space="preserve"> c2011. ISBN 978-0321751041.</w:t>
              </w:r>
            </w:ins>
          </w:p>
          <w:p w14:paraId="788772FD" w14:textId="77777777" w:rsidR="0033511F" w:rsidRPr="0033511F" w:rsidRDefault="0033511F" w:rsidP="0033511F">
            <w:pPr>
              <w:jc w:val="both"/>
              <w:rPr>
                <w:ins w:id="141" w:author="Zuzka" w:date="2018-11-16T11:17:00Z"/>
              </w:rPr>
            </w:pPr>
            <w:ins w:id="142" w:author="Zuzka" w:date="2018-11-16T11:17:00Z">
              <w:r w:rsidRPr="0033511F">
                <w:t xml:space="preserve">Karumanchi, Narasimha. </w:t>
              </w:r>
              <w:r w:rsidRPr="0033511F">
                <w:rPr>
                  <w:i/>
                  <w:rPrChange w:id="143" w:author="Zuzka" w:date="2018-11-16T11:17:00Z">
                    <w:rPr/>
                  </w:rPrChange>
                </w:rPr>
                <w:t>Data Structures and Algorithms Made Easy: Data Structures and Algorithmic Puzzles</w:t>
              </w:r>
              <w:r w:rsidRPr="0033511F">
                <w:t>, Fifth Edition. CarrerMonk Publications, 2016. ISBN 978-8193245279</w:t>
              </w:r>
            </w:ins>
          </w:p>
          <w:p w14:paraId="7F53444D" w14:textId="77777777" w:rsidR="0033511F" w:rsidRPr="0033511F" w:rsidRDefault="0033511F" w:rsidP="0033511F">
            <w:pPr>
              <w:jc w:val="both"/>
              <w:rPr>
                <w:ins w:id="144" w:author="Zuzka" w:date="2018-11-16T11:17:00Z"/>
              </w:rPr>
            </w:pPr>
            <w:ins w:id="145" w:author="Zuzka" w:date="2018-11-16T11:17:00Z">
              <w:r w:rsidRPr="0033511F">
                <w:t xml:space="preserve">Weiss, Mark A. </w:t>
              </w:r>
              <w:r w:rsidRPr="0033511F">
                <w:rPr>
                  <w:i/>
                  <w:rPrChange w:id="146" w:author="Zuzka" w:date="2018-11-16T11:17:00Z">
                    <w:rPr/>
                  </w:rPrChange>
                </w:rPr>
                <w:t>Data Structures and Algorithm Analysis in C: International Edition</w:t>
              </w:r>
              <w:r w:rsidRPr="0033511F">
                <w:t>. Pearson, 2003. ISBN 9780321189950</w:t>
              </w:r>
            </w:ins>
          </w:p>
          <w:p w14:paraId="60079D1C" w14:textId="0D2F8292" w:rsidR="0033511F" w:rsidRPr="0033511F" w:rsidDel="0033511F" w:rsidRDefault="0033511F" w:rsidP="007755BB">
            <w:pPr>
              <w:jc w:val="both"/>
              <w:rPr>
                <w:del w:id="147" w:author="Zuzka" w:date="2018-11-16T11:17:00Z"/>
                <w:rPrChange w:id="148" w:author="Zuzka" w:date="2018-11-16T11:07:00Z">
                  <w:rPr>
                    <w:del w:id="149" w:author="Zuzka" w:date="2018-11-16T11:17:00Z"/>
                    <w:b/>
                  </w:rPr>
                </w:rPrChange>
              </w:rPr>
            </w:pPr>
            <w:ins w:id="150" w:author="Zuzka" w:date="2018-11-16T11:17:00Z">
              <w:r w:rsidRPr="0033511F">
                <w:t xml:space="preserve">SHAFFER, Clifford A. </w:t>
              </w:r>
              <w:r w:rsidRPr="0033511F">
                <w:rPr>
                  <w:i/>
                  <w:rPrChange w:id="151" w:author="Zuzka" w:date="2018-11-16T11:17:00Z">
                    <w:rPr/>
                  </w:rPrChange>
                </w:rPr>
                <w:t>A practical introduction to data structures and algorithm analysis</w:t>
              </w:r>
              <w:r w:rsidRPr="0033511F">
                <w:t>. 2nd ed. Upper Saddle River, N.J.: Prentice Hall, c2001. ISBN 0-13-028446-7.</w:t>
              </w:r>
            </w:ins>
          </w:p>
          <w:p w14:paraId="3621DA51" w14:textId="019FA16E" w:rsidR="002F2E5C" w:rsidRPr="00815CAB" w:rsidDel="0033511F" w:rsidRDefault="002F2E5C" w:rsidP="007755BB">
            <w:pPr>
              <w:jc w:val="both"/>
              <w:rPr>
                <w:del w:id="152" w:author="Zuzka" w:date="2018-11-16T11:17:00Z"/>
                <w:lang w:val="en-GB"/>
              </w:rPr>
            </w:pPr>
            <w:del w:id="153" w:author="Zuzka" w:date="2018-11-16T11:17:00Z">
              <w:r w:rsidRPr="0033511F" w:rsidDel="0033511F">
                <w:rPr>
                  <w:lang w:val="en-GB"/>
                </w:rPr>
                <w:delText>AHO</w:delText>
              </w:r>
              <w:r w:rsidRPr="00815CAB" w:rsidDel="0033511F">
                <w:rPr>
                  <w:lang w:val="en-GB"/>
                </w:rPr>
                <w:delText>, Alfred V, John E HOPCROFT a Jeffrey D ULLMAN. </w:delText>
              </w:r>
              <w:r w:rsidRPr="00815CAB" w:rsidDel="0033511F">
                <w:rPr>
                  <w:i/>
                  <w:iCs/>
                  <w:lang w:val="en-GB"/>
                </w:rPr>
                <w:delText>Data structures and algorithms</w:delText>
              </w:r>
              <w:r w:rsidRPr="00815CAB" w:rsidDel="0033511F">
                <w:rPr>
                  <w:lang w:val="en-GB"/>
                </w:rPr>
                <w:delText>. Reading, Mass.: Addison-Wesley, c1983. ISBN 978-0201000238.</w:delText>
              </w:r>
            </w:del>
          </w:p>
          <w:p w14:paraId="4BC114D1" w14:textId="0B30EAE8" w:rsidR="002F2E5C" w:rsidRPr="00815CAB" w:rsidDel="0033511F" w:rsidRDefault="002F2E5C" w:rsidP="007755BB">
            <w:pPr>
              <w:jc w:val="both"/>
              <w:rPr>
                <w:del w:id="154" w:author="Zuzka" w:date="2018-11-16T11:17:00Z"/>
                <w:lang w:val="en-GB"/>
              </w:rPr>
            </w:pPr>
            <w:del w:id="155" w:author="Zuzka" w:date="2018-11-16T11:17:00Z">
              <w:r w:rsidRPr="00815CAB" w:rsidDel="0033511F">
                <w:rPr>
                  <w:lang w:val="en-GB"/>
                </w:rPr>
                <w:delText>CORMEN, Thomas H. </w:delText>
              </w:r>
              <w:r w:rsidRPr="00815CAB" w:rsidDel="0033511F">
                <w:rPr>
                  <w:i/>
                  <w:iCs/>
                  <w:lang w:val="en-GB"/>
                </w:rPr>
                <w:delText>Introduction to algorithms</w:delText>
              </w:r>
              <w:r w:rsidRPr="00815CAB" w:rsidDel="0033511F">
                <w:rPr>
                  <w:lang w:val="en-GB"/>
                </w:rPr>
                <w:delText>. 3rd ed. Cambridge, Mass.: MIT Press, c2009. ISBN 978-0262033848.</w:delText>
              </w:r>
            </w:del>
          </w:p>
          <w:p w14:paraId="49487A08" w14:textId="369E5797" w:rsidR="002F2E5C" w:rsidRPr="00815CAB" w:rsidDel="0033511F" w:rsidRDefault="002F2E5C" w:rsidP="007755BB">
            <w:pPr>
              <w:jc w:val="both"/>
              <w:rPr>
                <w:del w:id="156" w:author="Zuzka" w:date="2018-11-16T11:17:00Z"/>
                <w:lang w:val="en-GB"/>
              </w:rPr>
            </w:pPr>
            <w:del w:id="157" w:author="Zuzka" w:date="2018-11-16T11:17:00Z">
              <w:r w:rsidRPr="00815CAB" w:rsidDel="0033511F">
                <w:rPr>
                  <w:lang w:val="en-GB"/>
                </w:rPr>
                <w:delText>KNUTH, Donald Ervin. </w:delText>
              </w:r>
              <w:r w:rsidRPr="00815CAB" w:rsidDel="0033511F">
                <w:rPr>
                  <w:i/>
                  <w:iCs/>
                  <w:lang w:val="en-GB"/>
                </w:rPr>
                <w:delText>The art of computer programming</w:delText>
              </w:r>
              <w:r w:rsidRPr="00815CAB" w:rsidDel="0033511F">
                <w:rPr>
                  <w:lang w:val="en-GB"/>
                </w:rPr>
                <w:delText>. Upper Saddle River, NJ: Addison-Wesley, c2011. ISBN 978-0321751041.</w:delText>
              </w:r>
            </w:del>
          </w:p>
          <w:p w14:paraId="7C7E5227" w14:textId="391045D7" w:rsidR="002F2E5C" w:rsidRPr="00815CAB" w:rsidDel="0033511F" w:rsidRDefault="002F2E5C" w:rsidP="007755BB">
            <w:pPr>
              <w:jc w:val="both"/>
              <w:rPr>
                <w:del w:id="158" w:author="Zuzka" w:date="2018-11-16T11:17:00Z"/>
                <w:lang w:val="en-GB"/>
              </w:rPr>
            </w:pPr>
            <w:del w:id="159" w:author="Zuzka" w:date="2018-11-16T11:17:00Z">
              <w:r w:rsidRPr="00815CAB" w:rsidDel="0033511F">
                <w:rPr>
                  <w:lang w:val="en-GB"/>
                </w:rPr>
                <w:delText>AHO, Alfred V, John E HOPCROFT a Jeffrey D ULLMAN. </w:delText>
              </w:r>
              <w:r w:rsidRPr="00815CAB" w:rsidDel="0033511F">
                <w:rPr>
                  <w:i/>
                  <w:iCs/>
                  <w:lang w:val="en-GB"/>
                </w:rPr>
                <w:delText>The design and analysis of computer algorithms</w:delText>
              </w:r>
              <w:r w:rsidRPr="00815CAB" w:rsidDel="0033511F">
                <w:rPr>
                  <w:lang w:val="en-GB"/>
                </w:rPr>
                <w:delText>. Reading, Mass.: Addison-Wesley Pub. Co., [1974]. ISBN 978-0201000290.</w:delText>
              </w:r>
              <w:r w:rsidDel="0033511F">
                <w:delText xml:space="preserve"> </w:delText>
              </w:r>
            </w:del>
          </w:p>
          <w:p w14:paraId="1522ACCA" w14:textId="7D5E4F9D" w:rsidR="002F2E5C" w:rsidRPr="00815CAB" w:rsidRDefault="002F2E5C" w:rsidP="007755BB">
            <w:pPr>
              <w:jc w:val="both"/>
              <w:rPr>
                <w:lang w:val="en-GB"/>
              </w:rPr>
            </w:pPr>
            <w:del w:id="160" w:author="Zuzka" w:date="2018-11-16T11:17:00Z">
              <w:r w:rsidRPr="00815CAB" w:rsidDel="0033511F">
                <w:rPr>
                  <w:lang w:val="en-GB"/>
                </w:rPr>
                <w:delText>VIRIUS, Miroslav. </w:delText>
              </w:r>
              <w:r w:rsidRPr="00815CAB" w:rsidDel="0033511F">
                <w:rPr>
                  <w:i/>
                  <w:iCs/>
                  <w:lang w:val="en-GB"/>
                </w:rPr>
                <w:delText>Základy algoritmizace</w:delText>
              </w:r>
              <w:r w:rsidRPr="00815CAB" w:rsidDel="0033511F">
                <w:rPr>
                  <w:lang w:val="en-GB"/>
                </w:rPr>
                <w:delText>. Dot. 1. vyd. Praha: České vysoké učení technické, 1997. ISBN 80-01-01346-4.</w:delText>
              </w:r>
            </w:del>
          </w:p>
        </w:tc>
      </w:tr>
      <w:tr w:rsidR="002F2E5C" w14:paraId="3DFDFF92"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086B01" w14:textId="77777777" w:rsidR="002F2E5C" w:rsidRDefault="002F2E5C" w:rsidP="007755BB">
            <w:pPr>
              <w:jc w:val="center"/>
              <w:rPr>
                <w:b/>
              </w:rPr>
            </w:pPr>
            <w:r>
              <w:rPr>
                <w:b/>
              </w:rPr>
              <w:t>Informace ke kombinované nebo distanční formě</w:t>
            </w:r>
          </w:p>
        </w:tc>
      </w:tr>
      <w:tr w:rsidR="002F2E5C" w14:paraId="7150E38E" w14:textId="77777777" w:rsidTr="007755BB">
        <w:tc>
          <w:tcPr>
            <w:tcW w:w="4787" w:type="dxa"/>
            <w:gridSpan w:val="3"/>
            <w:tcBorders>
              <w:top w:val="single" w:sz="2" w:space="0" w:color="auto"/>
            </w:tcBorders>
            <w:shd w:val="clear" w:color="auto" w:fill="F7CAAC"/>
          </w:tcPr>
          <w:p w14:paraId="544267B1" w14:textId="77777777" w:rsidR="002F2E5C" w:rsidRDefault="002F2E5C" w:rsidP="007755BB">
            <w:pPr>
              <w:jc w:val="both"/>
            </w:pPr>
            <w:r>
              <w:rPr>
                <w:b/>
              </w:rPr>
              <w:t>Rozsah konzultací (soustředění)</w:t>
            </w:r>
          </w:p>
        </w:tc>
        <w:tc>
          <w:tcPr>
            <w:tcW w:w="889" w:type="dxa"/>
            <w:tcBorders>
              <w:top w:val="single" w:sz="2" w:space="0" w:color="auto"/>
            </w:tcBorders>
          </w:tcPr>
          <w:p w14:paraId="1290E179" w14:textId="77777777" w:rsidR="002F2E5C" w:rsidRDefault="002F2E5C" w:rsidP="007755BB">
            <w:pPr>
              <w:jc w:val="both"/>
            </w:pPr>
            <w:r>
              <w:t>19</w:t>
            </w:r>
          </w:p>
        </w:tc>
        <w:tc>
          <w:tcPr>
            <w:tcW w:w="4179" w:type="dxa"/>
            <w:gridSpan w:val="4"/>
            <w:tcBorders>
              <w:top w:val="single" w:sz="2" w:space="0" w:color="auto"/>
            </w:tcBorders>
            <w:shd w:val="clear" w:color="auto" w:fill="F7CAAC"/>
          </w:tcPr>
          <w:p w14:paraId="5B268F36" w14:textId="77777777" w:rsidR="002F2E5C" w:rsidRDefault="002F2E5C" w:rsidP="007755BB">
            <w:pPr>
              <w:jc w:val="both"/>
              <w:rPr>
                <w:b/>
              </w:rPr>
            </w:pPr>
            <w:r>
              <w:rPr>
                <w:b/>
              </w:rPr>
              <w:t xml:space="preserve">hodin </w:t>
            </w:r>
          </w:p>
        </w:tc>
      </w:tr>
      <w:tr w:rsidR="002F2E5C" w14:paraId="18005734" w14:textId="77777777" w:rsidTr="007755BB">
        <w:tc>
          <w:tcPr>
            <w:tcW w:w="9855" w:type="dxa"/>
            <w:gridSpan w:val="8"/>
            <w:shd w:val="clear" w:color="auto" w:fill="F7CAAC"/>
          </w:tcPr>
          <w:p w14:paraId="4736AFBA" w14:textId="77777777" w:rsidR="002F2E5C" w:rsidRDefault="002F2E5C" w:rsidP="007755BB">
            <w:pPr>
              <w:jc w:val="both"/>
              <w:rPr>
                <w:b/>
              </w:rPr>
            </w:pPr>
            <w:r>
              <w:rPr>
                <w:b/>
              </w:rPr>
              <w:t>Informace o způsobu kontaktu s vyučujícím</w:t>
            </w:r>
          </w:p>
        </w:tc>
      </w:tr>
      <w:tr w:rsidR="002F2E5C" w14:paraId="7D6CA091" w14:textId="77777777" w:rsidTr="007755BB">
        <w:trPr>
          <w:trHeight w:val="662"/>
        </w:trPr>
        <w:tc>
          <w:tcPr>
            <w:tcW w:w="9855" w:type="dxa"/>
            <w:gridSpan w:val="8"/>
          </w:tcPr>
          <w:p w14:paraId="601E1731" w14:textId="77777777" w:rsidR="002F2E5C" w:rsidRDefault="002F2E5C" w:rsidP="007755BB">
            <w:pPr>
              <w:jc w:val="both"/>
            </w:pPr>
            <w:r w:rsidRPr="008F78F6">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8F78F6">
              <w:rPr>
                <w:sz w:val="18"/>
              </w:rPr>
              <w:t xml:space="preserve"> </w:t>
            </w:r>
          </w:p>
        </w:tc>
      </w:tr>
    </w:tbl>
    <w:p w14:paraId="294FE016" w14:textId="6205A248" w:rsidR="002F2E5C" w:rsidDel="0033511F" w:rsidRDefault="002F2E5C" w:rsidP="002F2E5C">
      <w:pPr>
        <w:spacing w:after="160" w:line="259" w:lineRule="auto"/>
        <w:rPr>
          <w:del w:id="161" w:author="Zuzka" w:date="2018-11-16T11:18: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62">
          <w:tblGrid>
            <w:gridCol w:w="114"/>
            <w:gridCol w:w="2972"/>
            <w:gridCol w:w="567"/>
            <w:gridCol w:w="1134"/>
            <w:gridCol w:w="889"/>
            <w:gridCol w:w="816"/>
            <w:gridCol w:w="2156"/>
            <w:gridCol w:w="539"/>
            <w:gridCol w:w="668"/>
            <w:gridCol w:w="114"/>
          </w:tblGrid>
        </w:tblGridChange>
      </w:tblGrid>
      <w:tr w:rsidR="002F2E5C" w14:paraId="1FA370BE" w14:textId="77777777" w:rsidTr="007755BB">
        <w:tc>
          <w:tcPr>
            <w:tcW w:w="9855" w:type="dxa"/>
            <w:gridSpan w:val="8"/>
            <w:tcBorders>
              <w:bottom w:val="double" w:sz="4" w:space="0" w:color="auto"/>
            </w:tcBorders>
            <w:shd w:val="clear" w:color="auto" w:fill="BDD6EE"/>
          </w:tcPr>
          <w:p w14:paraId="2B6A148F" w14:textId="58D385D7" w:rsidR="002F2E5C" w:rsidRDefault="002F2E5C" w:rsidP="007755BB">
            <w:pPr>
              <w:tabs>
                <w:tab w:val="right" w:pos="9460"/>
              </w:tabs>
              <w:jc w:val="both"/>
              <w:rPr>
                <w:b/>
                <w:sz w:val="28"/>
              </w:rPr>
            </w:pPr>
            <w:r>
              <w:lastRenderedPageBreak/>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4275AD59" w14:textId="77777777" w:rsidTr="007755BB">
        <w:tc>
          <w:tcPr>
            <w:tcW w:w="3086" w:type="dxa"/>
            <w:tcBorders>
              <w:top w:val="double" w:sz="4" w:space="0" w:color="auto"/>
            </w:tcBorders>
            <w:shd w:val="clear" w:color="auto" w:fill="F7CAAC"/>
          </w:tcPr>
          <w:p w14:paraId="5C28E4BD"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27DC1DF3" w14:textId="77777777" w:rsidR="002F2E5C" w:rsidRDefault="002F2E5C" w:rsidP="007755BB">
            <w:pPr>
              <w:jc w:val="both"/>
            </w:pPr>
            <w:bookmarkStart w:id="163" w:name="AnalogovaAcislicovaTechnika"/>
            <w:r>
              <w:t>Analogová a číslicová technika</w:t>
            </w:r>
            <w:bookmarkEnd w:id="163"/>
          </w:p>
        </w:tc>
      </w:tr>
      <w:tr w:rsidR="002F2E5C" w14:paraId="06121173" w14:textId="77777777" w:rsidTr="007755BB">
        <w:tc>
          <w:tcPr>
            <w:tcW w:w="3086" w:type="dxa"/>
            <w:shd w:val="clear" w:color="auto" w:fill="F7CAAC"/>
          </w:tcPr>
          <w:p w14:paraId="37880068" w14:textId="77777777" w:rsidR="002F2E5C" w:rsidRDefault="002F2E5C" w:rsidP="007755BB">
            <w:pPr>
              <w:jc w:val="both"/>
              <w:rPr>
                <w:b/>
              </w:rPr>
            </w:pPr>
            <w:r>
              <w:rPr>
                <w:b/>
              </w:rPr>
              <w:t>Typ předmětu</w:t>
            </w:r>
          </w:p>
        </w:tc>
        <w:tc>
          <w:tcPr>
            <w:tcW w:w="3406" w:type="dxa"/>
            <w:gridSpan w:val="4"/>
          </w:tcPr>
          <w:p w14:paraId="77845DC9" w14:textId="77777777" w:rsidR="002F2E5C" w:rsidRDefault="002F2E5C" w:rsidP="007755BB">
            <w:pPr>
              <w:jc w:val="both"/>
            </w:pPr>
            <w:r>
              <w:t>Povinný</w:t>
            </w:r>
            <w:del w:id="164" w:author="Zuzka" w:date="2018-11-12T23:59:00Z">
              <w:r w:rsidDel="007F7802">
                <w:delText xml:space="preserve">  „ZT“</w:delText>
              </w:r>
            </w:del>
          </w:p>
        </w:tc>
        <w:tc>
          <w:tcPr>
            <w:tcW w:w="2695" w:type="dxa"/>
            <w:gridSpan w:val="2"/>
            <w:shd w:val="clear" w:color="auto" w:fill="F7CAAC"/>
          </w:tcPr>
          <w:p w14:paraId="2C0ED737" w14:textId="77777777" w:rsidR="002F2E5C" w:rsidRDefault="002F2E5C" w:rsidP="007755BB">
            <w:pPr>
              <w:jc w:val="both"/>
            </w:pPr>
            <w:r>
              <w:rPr>
                <w:b/>
              </w:rPr>
              <w:t>doporučený ročník / semestr</w:t>
            </w:r>
          </w:p>
        </w:tc>
        <w:tc>
          <w:tcPr>
            <w:tcW w:w="668" w:type="dxa"/>
          </w:tcPr>
          <w:p w14:paraId="506321BC" w14:textId="77777777" w:rsidR="002F2E5C" w:rsidRDefault="002F2E5C" w:rsidP="007755BB">
            <w:pPr>
              <w:jc w:val="both"/>
            </w:pPr>
            <w:r>
              <w:t>3/Z</w:t>
            </w:r>
          </w:p>
        </w:tc>
      </w:tr>
      <w:tr w:rsidR="002F2E5C" w14:paraId="15944098" w14:textId="77777777" w:rsidTr="007755BB">
        <w:tc>
          <w:tcPr>
            <w:tcW w:w="3086" w:type="dxa"/>
            <w:shd w:val="clear" w:color="auto" w:fill="F7CAAC"/>
          </w:tcPr>
          <w:p w14:paraId="7E342EAF" w14:textId="77777777" w:rsidR="002F2E5C" w:rsidRDefault="002F2E5C" w:rsidP="007755BB">
            <w:pPr>
              <w:jc w:val="both"/>
              <w:rPr>
                <w:b/>
              </w:rPr>
            </w:pPr>
            <w:r>
              <w:rPr>
                <w:b/>
              </w:rPr>
              <w:t>Rozsah studijního předmětu</w:t>
            </w:r>
          </w:p>
        </w:tc>
        <w:tc>
          <w:tcPr>
            <w:tcW w:w="1701" w:type="dxa"/>
            <w:gridSpan w:val="2"/>
          </w:tcPr>
          <w:p w14:paraId="32EFDB79" w14:textId="77777777" w:rsidR="002F2E5C" w:rsidRDefault="002F2E5C" w:rsidP="007755BB">
            <w:pPr>
              <w:jc w:val="both"/>
            </w:pPr>
            <w:r>
              <w:t>28p+28c</w:t>
            </w:r>
          </w:p>
        </w:tc>
        <w:tc>
          <w:tcPr>
            <w:tcW w:w="889" w:type="dxa"/>
            <w:shd w:val="clear" w:color="auto" w:fill="F7CAAC"/>
          </w:tcPr>
          <w:p w14:paraId="36C37A03" w14:textId="77777777" w:rsidR="002F2E5C" w:rsidRDefault="002F2E5C" w:rsidP="007755BB">
            <w:pPr>
              <w:jc w:val="both"/>
              <w:rPr>
                <w:b/>
              </w:rPr>
            </w:pPr>
            <w:r>
              <w:rPr>
                <w:b/>
              </w:rPr>
              <w:t xml:space="preserve">hod. </w:t>
            </w:r>
          </w:p>
        </w:tc>
        <w:tc>
          <w:tcPr>
            <w:tcW w:w="816" w:type="dxa"/>
          </w:tcPr>
          <w:p w14:paraId="042CA2C1" w14:textId="77777777" w:rsidR="002F2E5C" w:rsidRDefault="002F2E5C" w:rsidP="007755BB">
            <w:pPr>
              <w:jc w:val="both"/>
            </w:pPr>
          </w:p>
        </w:tc>
        <w:tc>
          <w:tcPr>
            <w:tcW w:w="2156" w:type="dxa"/>
            <w:shd w:val="clear" w:color="auto" w:fill="F7CAAC"/>
          </w:tcPr>
          <w:p w14:paraId="3F6C7B8A" w14:textId="77777777" w:rsidR="002F2E5C" w:rsidRDefault="002F2E5C" w:rsidP="007755BB">
            <w:pPr>
              <w:jc w:val="both"/>
              <w:rPr>
                <w:b/>
              </w:rPr>
            </w:pPr>
            <w:r>
              <w:rPr>
                <w:b/>
              </w:rPr>
              <w:t>kreditů</w:t>
            </w:r>
          </w:p>
        </w:tc>
        <w:tc>
          <w:tcPr>
            <w:tcW w:w="1207" w:type="dxa"/>
            <w:gridSpan w:val="2"/>
          </w:tcPr>
          <w:p w14:paraId="3FCC242A" w14:textId="77777777" w:rsidR="002F2E5C" w:rsidRDefault="002F2E5C" w:rsidP="007755BB">
            <w:pPr>
              <w:jc w:val="both"/>
            </w:pPr>
            <w:r>
              <w:t>5</w:t>
            </w:r>
          </w:p>
        </w:tc>
      </w:tr>
      <w:tr w:rsidR="002F2E5C" w14:paraId="14183571" w14:textId="77777777" w:rsidTr="007755BB">
        <w:tc>
          <w:tcPr>
            <w:tcW w:w="3086" w:type="dxa"/>
            <w:shd w:val="clear" w:color="auto" w:fill="F7CAAC"/>
          </w:tcPr>
          <w:p w14:paraId="737EB8D2" w14:textId="77777777" w:rsidR="002F2E5C" w:rsidRDefault="002F2E5C" w:rsidP="007755BB">
            <w:pPr>
              <w:jc w:val="both"/>
              <w:rPr>
                <w:b/>
                <w:sz w:val="22"/>
              </w:rPr>
            </w:pPr>
            <w:r>
              <w:rPr>
                <w:b/>
              </w:rPr>
              <w:t>Prerekvizity, korekvizity, ekvivalence</w:t>
            </w:r>
          </w:p>
        </w:tc>
        <w:tc>
          <w:tcPr>
            <w:tcW w:w="6769" w:type="dxa"/>
            <w:gridSpan w:val="7"/>
          </w:tcPr>
          <w:p w14:paraId="5F853391" w14:textId="77777777" w:rsidR="002F2E5C" w:rsidRDefault="002F2E5C" w:rsidP="007755BB">
            <w:pPr>
              <w:jc w:val="both"/>
            </w:pPr>
            <w:r>
              <w:t>nejsou</w:t>
            </w:r>
          </w:p>
        </w:tc>
      </w:tr>
      <w:tr w:rsidR="002F2E5C" w14:paraId="1174FDC9" w14:textId="77777777" w:rsidTr="007755BB">
        <w:tc>
          <w:tcPr>
            <w:tcW w:w="3086" w:type="dxa"/>
            <w:shd w:val="clear" w:color="auto" w:fill="F7CAAC"/>
          </w:tcPr>
          <w:p w14:paraId="7FC6FBE0" w14:textId="77777777" w:rsidR="002F2E5C" w:rsidRDefault="002F2E5C" w:rsidP="007755BB">
            <w:pPr>
              <w:jc w:val="both"/>
              <w:rPr>
                <w:b/>
              </w:rPr>
            </w:pPr>
            <w:r>
              <w:rPr>
                <w:b/>
              </w:rPr>
              <w:t>Způsob ověření studijních výsledků</w:t>
            </w:r>
          </w:p>
        </w:tc>
        <w:tc>
          <w:tcPr>
            <w:tcW w:w="3406" w:type="dxa"/>
            <w:gridSpan w:val="4"/>
          </w:tcPr>
          <w:p w14:paraId="0FB9B9B0" w14:textId="77777777" w:rsidR="002F2E5C" w:rsidRDefault="002F2E5C" w:rsidP="007755BB">
            <w:pPr>
              <w:jc w:val="both"/>
            </w:pPr>
            <w:r>
              <w:t>zápočet, zkouška</w:t>
            </w:r>
          </w:p>
        </w:tc>
        <w:tc>
          <w:tcPr>
            <w:tcW w:w="2156" w:type="dxa"/>
            <w:shd w:val="clear" w:color="auto" w:fill="F7CAAC"/>
          </w:tcPr>
          <w:p w14:paraId="63154B69" w14:textId="77777777" w:rsidR="002F2E5C" w:rsidRDefault="002F2E5C" w:rsidP="007755BB">
            <w:pPr>
              <w:jc w:val="both"/>
              <w:rPr>
                <w:b/>
              </w:rPr>
            </w:pPr>
            <w:r>
              <w:rPr>
                <w:b/>
              </w:rPr>
              <w:t>Forma výuky</w:t>
            </w:r>
          </w:p>
        </w:tc>
        <w:tc>
          <w:tcPr>
            <w:tcW w:w="1207" w:type="dxa"/>
            <w:gridSpan w:val="2"/>
          </w:tcPr>
          <w:p w14:paraId="42FAD702" w14:textId="77777777" w:rsidR="002F2E5C" w:rsidRDefault="002F2E5C" w:rsidP="007755BB">
            <w:pPr>
              <w:jc w:val="both"/>
            </w:pPr>
            <w:r>
              <w:t xml:space="preserve">přednáška, </w:t>
            </w:r>
          </w:p>
          <w:p w14:paraId="2C1735BA" w14:textId="77777777" w:rsidR="002F2E5C" w:rsidRDefault="002F2E5C" w:rsidP="007755BB">
            <w:pPr>
              <w:jc w:val="both"/>
            </w:pPr>
            <w:r>
              <w:t>cvičení</w:t>
            </w:r>
          </w:p>
        </w:tc>
      </w:tr>
      <w:tr w:rsidR="002F2E5C" w14:paraId="1913646F" w14:textId="77777777" w:rsidTr="007755BB">
        <w:tc>
          <w:tcPr>
            <w:tcW w:w="3086" w:type="dxa"/>
            <w:shd w:val="clear" w:color="auto" w:fill="F7CAAC"/>
          </w:tcPr>
          <w:p w14:paraId="5038B9FF"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2B444B66" w14:textId="77777777" w:rsidR="002F2E5C" w:rsidRDefault="002F2E5C" w:rsidP="007755BB">
            <w:pPr>
              <w:jc w:val="both"/>
            </w:pPr>
            <w:r>
              <w:t>Písemná i ústní forma</w:t>
            </w:r>
          </w:p>
          <w:p w14:paraId="760D40C6" w14:textId="77777777" w:rsidR="002F2E5C" w:rsidRDefault="002F2E5C" w:rsidP="007755BB">
            <w:pPr>
              <w:jc w:val="both"/>
            </w:pPr>
            <w:r>
              <w:t xml:space="preserve">1. Povinná a aktivní účast na jednotlivých cvičeních (80% účast na cvičeních). </w:t>
            </w:r>
          </w:p>
          <w:p w14:paraId="757AD906" w14:textId="77777777" w:rsidR="002F2E5C" w:rsidRDefault="002F2E5C" w:rsidP="007755BB">
            <w:pPr>
              <w:jc w:val="both"/>
            </w:pPr>
            <w:r>
              <w:t xml:space="preserve">2. Teoretické a praktické zvládnutí probíraných témat. </w:t>
            </w:r>
          </w:p>
          <w:p w14:paraId="04E4A701" w14:textId="77777777" w:rsidR="002F2E5C" w:rsidRDefault="002F2E5C" w:rsidP="007755BB">
            <w:pPr>
              <w:jc w:val="both"/>
            </w:pPr>
            <w:r>
              <w:t xml:space="preserve">3. Samostatné vypracování všech laboratorních protokolů v průběhu semestru. </w:t>
            </w:r>
          </w:p>
          <w:p w14:paraId="52E79386" w14:textId="77777777" w:rsidR="002F2E5C" w:rsidRDefault="002F2E5C" w:rsidP="007755BB">
            <w:pPr>
              <w:jc w:val="both"/>
            </w:pPr>
            <w:r>
              <w:t>4. Prokázání úspěšného zvládnutí probírané tématiky při písemné i ústní části zkoušky.</w:t>
            </w:r>
          </w:p>
        </w:tc>
      </w:tr>
      <w:tr w:rsidR="002F2E5C" w14:paraId="6C1D338A" w14:textId="77777777" w:rsidTr="007755BB">
        <w:trPr>
          <w:trHeight w:val="50"/>
        </w:trPr>
        <w:tc>
          <w:tcPr>
            <w:tcW w:w="9855" w:type="dxa"/>
            <w:gridSpan w:val="8"/>
            <w:tcBorders>
              <w:top w:val="nil"/>
            </w:tcBorders>
          </w:tcPr>
          <w:p w14:paraId="1800A741" w14:textId="77777777" w:rsidR="002F2E5C" w:rsidRDefault="002F2E5C" w:rsidP="007755BB">
            <w:pPr>
              <w:jc w:val="both"/>
            </w:pPr>
          </w:p>
        </w:tc>
      </w:tr>
      <w:tr w:rsidR="002F2E5C" w14:paraId="73F6AF62" w14:textId="77777777" w:rsidTr="007755BB">
        <w:trPr>
          <w:trHeight w:val="197"/>
        </w:trPr>
        <w:tc>
          <w:tcPr>
            <w:tcW w:w="3086" w:type="dxa"/>
            <w:tcBorders>
              <w:top w:val="nil"/>
            </w:tcBorders>
            <w:shd w:val="clear" w:color="auto" w:fill="F7CAAC"/>
          </w:tcPr>
          <w:p w14:paraId="374F278D" w14:textId="77777777" w:rsidR="002F2E5C" w:rsidRDefault="002F2E5C" w:rsidP="007755BB">
            <w:pPr>
              <w:jc w:val="both"/>
              <w:rPr>
                <w:b/>
              </w:rPr>
            </w:pPr>
            <w:r>
              <w:rPr>
                <w:b/>
              </w:rPr>
              <w:t>Garant předmětu</w:t>
            </w:r>
          </w:p>
        </w:tc>
        <w:tc>
          <w:tcPr>
            <w:tcW w:w="6769" w:type="dxa"/>
            <w:gridSpan w:val="7"/>
            <w:tcBorders>
              <w:top w:val="nil"/>
            </w:tcBorders>
          </w:tcPr>
          <w:p w14:paraId="72AD0DC8" w14:textId="77777777" w:rsidR="002F2E5C" w:rsidRDefault="002F2E5C" w:rsidP="007755BB">
            <w:pPr>
              <w:jc w:val="both"/>
            </w:pPr>
            <w:r>
              <w:t>doc. Mgr. Milan Adámek, Ph.D.</w:t>
            </w:r>
          </w:p>
        </w:tc>
      </w:tr>
      <w:tr w:rsidR="002F2E5C" w14:paraId="2CFFF1DC" w14:textId="77777777" w:rsidTr="007755BB">
        <w:trPr>
          <w:trHeight w:val="243"/>
        </w:trPr>
        <w:tc>
          <w:tcPr>
            <w:tcW w:w="3086" w:type="dxa"/>
            <w:tcBorders>
              <w:top w:val="nil"/>
            </w:tcBorders>
            <w:shd w:val="clear" w:color="auto" w:fill="F7CAAC"/>
          </w:tcPr>
          <w:p w14:paraId="59B33B03" w14:textId="77777777" w:rsidR="002F2E5C" w:rsidRDefault="002F2E5C" w:rsidP="007755BB">
            <w:pPr>
              <w:jc w:val="both"/>
              <w:rPr>
                <w:b/>
              </w:rPr>
            </w:pPr>
            <w:r>
              <w:rPr>
                <w:b/>
              </w:rPr>
              <w:t>Zapojení garanta do výuky předmětu</w:t>
            </w:r>
          </w:p>
        </w:tc>
        <w:tc>
          <w:tcPr>
            <w:tcW w:w="6769" w:type="dxa"/>
            <w:gridSpan w:val="7"/>
            <w:tcBorders>
              <w:top w:val="nil"/>
            </w:tcBorders>
          </w:tcPr>
          <w:p w14:paraId="4BEBB808" w14:textId="77777777" w:rsidR="002F2E5C" w:rsidRDefault="002F2E5C" w:rsidP="007755BB">
            <w:pPr>
              <w:jc w:val="both"/>
            </w:pPr>
            <w:r>
              <w:t>Přednáší</w:t>
            </w:r>
          </w:p>
        </w:tc>
      </w:tr>
      <w:tr w:rsidR="002F2E5C" w14:paraId="6079BED0" w14:textId="77777777" w:rsidTr="007755BB">
        <w:tc>
          <w:tcPr>
            <w:tcW w:w="3086" w:type="dxa"/>
            <w:shd w:val="clear" w:color="auto" w:fill="F7CAAC"/>
          </w:tcPr>
          <w:p w14:paraId="71EE4E6C" w14:textId="77777777" w:rsidR="002F2E5C" w:rsidRDefault="002F2E5C" w:rsidP="007755BB">
            <w:pPr>
              <w:jc w:val="both"/>
              <w:rPr>
                <w:b/>
              </w:rPr>
            </w:pPr>
            <w:r>
              <w:rPr>
                <w:b/>
              </w:rPr>
              <w:t>Vyučující</w:t>
            </w:r>
          </w:p>
        </w:tc>
        <w:tc>
          <w:tcPr>
            <w:tcW w:w="6769" w:type="dxa"/>
            <w:gridSpan w:val="7"/>
            <w:tcBorders>
              <w:bottom w:val="nil"/>
            </w:tcBorders>
          </w:tcPr>
          <w:p w14:paraId="680FF39B" w14:textId="77777777" w:rsidR="008624BD" w:rsidRDefault="002F2E5C" w:rsidP="007755BB">
            <w:pPr>
              <w:jc w:val="both"/>
            </w:pPr>
            <w:r>
              <w:t>Ing. Lubomír Macků, Ph.D.,</w:t>
            </w:r>
            <w:r w:rsidR="008624BD">
              <w:t xml:space="preserve"> přednášky (100 %)</w:t>
            </w:r>
          </w:p>
          <w:p w14:paraId="5E438CB4" w14:textId="373268CA" w:rsidR="002F2E5C" w:rsidRDefault="002F2E5C" w:rsidP="008624BD">
            <w:pPr>
              <w:jc w:val="both"/>
            </w:pPr>
            <w:r>
              <w:t>Ing. Petr Dostálek, Ph.D</w:t>
            </w:r>
            <w:r w:rsidR="008624BD">
              <w:t>., cvičení (100 %)</w:t>
            </w:r>
          </w:p>
        </w:tc>
      </w:tr>
      <w:tr w:rsidR="002F2E5C" w14:paraId="68F8BA74" w14:textId="77777777" w:rsidTr="007755BB">
        <w:trPr>
          <w:trHeight w:val="223"/>
        </w:trPr>
        <w:tc>
          <w:tcPr>
            <w:tcW w:w="9855" w:type="dxa"/>
            <w:gridSpan w:val="8"/>
            <w:tcBorders>
              <w:top w:val="nil"/>
            </w:tcBorders>
          </w:tcPr>
          <w:p w14:paraId="399A2135" w14:textId="77777777" w:rsidR="002F2E5C" w:rsidRDefault="002F2E5C" w:rsidP="007755BB">
            <w:pPr>
              <w:jc w:val="both"/>
            </w:pPr>
          </w:p>
        </w:tc>
      </w:tr>
      <w:tr w:rsidR="002F2E5C" w14:paraId="72E2DF2A" w14:textId="77777777" w:rsidTr="007755BB">
        <w:tc>
          <w:tcPr>
            <w:tcW w:w="3086" w:type="dxa"/>
            <w:shd w:val="clear" w:color="auto" w:fill="F7CAAC"/>
          </w:tcPr>
          <w:p w14:paraId="2915E9EE" w14:textId="77777777" w:rsidR="002F2E5C" w:rsidRDefault="002F2E5C" w:rsidP="007755BB">
            <w:pPr>
              <w:jc w:val="both"/>
              <w:rPr>
                <w:b/>
              </w:rPr>
            </w:pPr>
            <w:r>
              <w:rPr>
                <w:b/>
              </w:rPr>
              <w:t>Stručná anotace předmětu</w:t>
            </w:r>
          </w:p>
        </w:tc>
        <w:tc>
          <w:tcPr>
            <w:tcW w:w="6769" w:type="dxa"/>
            <w:gridSpan w:val="7"/>
            <w:tcBorders>
              <w:bottom w:val="nil"/>
            </w:tcBorders>
          </w:tcPr>
          <w:p w14:paraId="48BC179E" w14:textId="77777777" w:rsidR="002F2E5C" w:rsidRDefault="002F2E5C" w:rsidP="007755BB">
            <w:pPr>
              <w:jc w:val="both"/>
            </w:pPr>
          </w:p>
        </w:tc>
      </w:tr>
      <w:tr w:rsidR="002F2E5C" w14:paraId="73BEF6FC" w14:textId="77777777" w:rsidTr="007755BB">
        <w:trPr>
          <w:trHeight w:val="694"/>
        </w:trPr>
        <w:tc>
          <w:tcPr>
            <w:tcW w:w="9855" w:type="dxa"/>
            <w:gridSpan w:val="8"/>
            <w:tcBorders>
              <w:top w:val="nil"/>
              <w:bottom w:val="single" w:sz="12" w:space="0" w:color="auto"/>
            </w:tcBorders>
          </w:tcPr>
          <w:p w14:paraId="04983523" w14:textId="77777777" w:rsidR="002F2E5C" w:rsidRPr="005418C3" w:rsidRDefault="002F2E5C" w:rsidP="007755BB">
            <w:pPr>
              <w:jc w:val="both"/>
              <w:rPr>
                <w:szCs w:val="22"/>
                <w:rPrChange w:id="165" w:author="Zuzka" w:date="2018-11-15T00:53:00Z">
                  <w:rPr>
                    <w:sz w:val="18"/>
                    <w:szCs w:val="22"/>
                  </w:rPr>
                </w:rPrChange>
              </w:rPr>
            </w:pPr>
            <w:r w:rsidRPr="005418C3">
              <w:rPr>
                <w:szCs w:val="22"/>
                <w:rPrChange w:id="166" w:author="Zuzka" w:date="2018-11-15T00:53:00Z">
                  <w:rPr>
                    <w:sz w:val="18"/>
                    <w:szCs w:val="22"/>
                  </w:rPr>
                </w:rPrChange>
              </w:rPr>
              <w:t>Po absolvování předmětu je student seznámen s problematikou analogových a číslicových obvodů. Je schopen využívat získané znalosti při návrhu elektronických systémů. Na předmět navazuje předmět Programování mikropočítačů.</w:t>
            </w:r>
          </w:p>
          <w:p w14:paraId="5E3B4253" w14:textId="77777777" w:rsidR="002F2E5C" w:rsidRPr="005418C3" w:rsidRDefault="002F2E5C" w:rsidP="007755BB">
            <w:pPr>
              <w:jc w:val="both"/>
              <w:rPr>
                <w:szCs w:val="22"/>
                <w:rPrChange w:id="167" w:author="Zuzka" w:date="2018-11-15T00:53:00Z">
                  <w:rPr>
                    <w:sz w:val="18"/>
                    <w:szCs w:val="22"/>
                  </w:rPr>
                </w:rPrChange>
              </w:rPr>
            </w:pPr>
          </w:p>
          <w:p w14:paraId="226C565A" w14:textId="77777777" w:rsidR="002F2E5C" w:rsidRPr="005418C3" w:rsidRDefault="002F2E5C">
            <w:pPr>
              <w:jc w:val="both"/>
              <w:rPr>
                <w:szCs w:val="22"/>
                <w:rPrChange w:id="168" w:author="Zuzka" w:date="2018-11-15T00:53:00Z">
                  <w:rPr>
                    <w:sz w:val="18"/>
                    <w:szCs w:val="22"/>
                  </w:rPr>
                </w:rPrChange>
              </w:rPr>
              <w:pPrChange w:id="169" w:author="Zuzka" w:date="2018-11-15T00:53:00Z">
                <w:pPr/>
              </w:pPrChange>
            </w:pPr>
            <w:r w:rsidRPr="005418C3">
              <w:rPr>
                <w:szCs w:val="22"/>
                <w:rPrChange w:id="170" w:author="Zuzka" w:date="2018-11-15T00:53:00Z">
                  <w:rPr>
                    <w:sz w:val="18"/>
                    <w:szCs w:val="22"/>
                  </w:rPr>
                </w:rPrChange>
              </w:rPr>
              <w:t>Témata:</w:t>
            </w:r>
          </w:p>
          <w:p w14:paraId="31397943" w14:textId="77777777" w:rsidR="002F2E5C" w:rsidRPr="005418C3" w:rsidRDefault="002F2E5C" w:rsidP="006328B7">
            <w:pPr>
              <w:pStyle w:val="Odstavecseseznamem"/>
              <w:numPr>
                <w:ilvl w:val="0"/>
                <w:numId w:val="38"/>
              </w:numPr>
              <w:suppressAutoHyphens/>
              <w:jc w:val="both"/>
              <w:rPr>
                <w:rPrChange w:id="171" w:author="Zuzka" w:date="2018-11-15T00:53:00Z">
                  <w:rPr>
                    <w:sz w:val="18"/>
                    <w:szCs w:val="22"/>
                  </w:rPr>
                </w:rPrChange>
              </w:rPr>
            </w:pPr>
            <w:r w:rsidRPr="005418C3">
              <w:rPr>
                <w:rPrChange w:id="172" w:author="Zuzka" w:date="2018-11-15T00:53:00Z">
                  <w:rPr>
                    <w:sz w:val="18"/>
                    <w:szCs w:val="22"/>
                  </w:rPr>
                </w:rPrChange>
              </w:rPr>
              <w:t>Vodivé materiály, izolanty a polovodiče, vlastnosti polovodičových prvků, VA charakteristika diody, stabilizátory a usměrňovače.</w:t>
            </w:r>
          </w:p>
          <w:p w14:paraId="04EDCC85" w14:textId="77777777" w:rsidR="002F2E5C" w:rsidRPr="005418C3" w:rsidRDefault="002F2E5C" w:rsidP="006328B7">
            <w:pPr>
              <w:pStyle w:val="Odstavecseseznamem"/>
              <w:numPr>
                <w:ilvl w:val="0"/>
                <w:numId w:val="38"/>
              </w:numPr>
              <w:suppressAutoHyphens/>
              <w:jc w:val="both"/>
              <w:rPr>
                <w:rPrChange w:id="173" w:author="Zuzka" w:date="2018-11-15T00:53:00Z">
                  <w:rPr>
                    <w:sz w:val="18"/>
                    <w:szCs w:val="22"/>
                  </w:rPr>
                </w:rPrChange>
              </w:rPr>
            </w:pPr>
            <w:r w:rsidRPr="005418C3">
              <w:rPr>
                <w:rPrChange w:id="174" w:author="Zuzka" w:date="2018-11-15T00:53:00Z">
                  <w:rPr>
                    <w:sz w:val="18"/>
                    <w:szCs w:val="22"/>
                  </w:rPr>
                </w:rPrChange>
              </w:rPr>
              <w:t>Tranzistorový jev, bipolární tranzistory, VA charakteristiky tranzistorů, základní zesilovací stupně s bipolárním tranzistorem (SE, SB, SC), princip funkce, analýza základních vlastností (zesílení, vstupní a výstupní odpor), frekvenční vlastnosti, Millerův efekt.</w:t>
            </w:r>
          </w:p>
          <w:p w14:paraId="31CBC13D" w14:textId="77777777" w:rsidR="002F2E5C" w:rsidRPr="005418C3" w:rsidRDefault="002F2E5C" w:rsidP="006328B7">
            <w:pPr>
              <w:pStyle w:val="Odstavecseseznamem"/>
              <w:numPr>
                <w:ilvl w:val="0"/>
                <w:numId w:val="38"/>
              </w:numPr>
              <w:suppressAutoHyphens/>
              <w:jc w:val="both"/>
              <w:rPr>
                <w:rPrChange w:id="175" w:author="Zuzka" w:date="2018-11-15T00:53:00Z">
                  <w:rPr>
                    <w:sz w:val="18"/>
                    <w:szCs w:val="22"/>
                  </w:rPr>
                </w:rPrChange>
              </w:rPr>
            </w:pPr>
            <w:r w:rsidRPr="005418C3">
              <w:rPr>
                <w:rPrChange w:id="176" w:author="Zuzka" w:date="2018-11-15T00:53:00Z">
                  <w:rPr>
                    <w:sz w:val="18"/>
                    <w:szCs w:val="22"/>
                  </w:rPr>
                </w:rPrChange>
              </w:rPr>
              <w:t>Unipolární tranzistory, IGFET a JEFT tranzistory, VA charakteristiky unipolárních charakteristik a jejich měření, základní zesilovací stupně s unipolárním tranzistorem (SS, SG, SD), porovnání vlastností, využití.</w:t>
            </w:r>
          </w:p>
          <w:p w14:paraId="70C12077" w14:textId="77777777" w:rsidR="002F2E5C" w:rsidRPr="005418C3" w:rsidRDefault="002F2E5C" w:rsidP="006328B7">
            <w:pPr>
              <w:pStyle w:val="Odstavecseseznamem"/>
              <w:numPr>
                <w:ilvl w:val="0"/>
                <w:numId w:val="38"/>
              </w:numPr>
              <w:suppressAutoHyphens/>
              <w:jc w:val="both"/>
              <w:rPr>
                <w:rPrChange w:id="177" w:author="Zuzka" w:date="2018-11-15T00:53:00Z">
                  <w:rPr>
                    <w:sz w:val="18"/>
                    <w:szCs w:val="22"/>
                  </w:rPr>
                </w:rPrChange>
              </w:rPr>
            </w:pPr>
            <w:r w:rsidRPr="005418C3">
              <w:rPr>
                <w:rPrChange w:id="178" w:author="Zuzka" w:date="2018-11-15T00:53:00Z">
                  <w:rPr>
                    <w:sz w:val="18"/>
                    <w:szCs w:val="22"/>
                  </w:rPr>
                </w:rPrChange>
              </w:rPr>
              <w:t>Vícevrstvé spínací součástky, režim závěrně blokující a obousměrně vodivý, diak, triak, tyristor, konstrukce, VA charakteristiky, příklady použití.</w:t>
            </w:r>
          </w:p>
          <w:p w14:paraId="3C07773B" w14:textId="77777777" w:rsidR="002F2E5C" w:rsidRPr="005418C3" w:rsidRDefault="002F2E5C" w:rsidP="006328B7">
            <w:pPr>
              <w:pStyle w:val="Odstavecseseznamem"/>
              <w:numPr>
                <w:ilvl w:val="0"/>
                <w:numId w:val="38"/>
              </w:numPr>
              <w:suppressAutoHyphens/>
              <w:jc w:val="both"/>
              <w:rPr>
                <w:rPrChange w:id="179" w:author="Zuzka" w:date="2018-11-15T00:53:00Z">
                  <w:rPr>
                    <w:sz w:val="18"/>
                    <w:szCs w:val="22"/>
                  </w:rPr>
                </w:rPrChange>
              </w:rPr>
            </w:pPr>
            <w:r w:rsidRPr="005418C3">
              <w:rPr>
                <w:rPrChange w:id="180" w:author="Zuzka" w:date="2018-11-15T00:53:00Z">
                  <w:rPr>
                    <w:sz w:val="18"/>
                    <w:szCs w:val="22"/>
                  </w:rPr>
                </w:rPrChange>
              </w:rPr>
              <w:t>Konstrukce operačních zesilovačů, základní zapojení pro idealizovaný operační zesilovač, invertující a neinvertující zesilovač, rozdílový zesilovač, sumátor, integrační a derivační člen, napěťový sledovač, reálné vlastnosti operačních zesilovačů.</w:t>
            </w:r>
          </w:p>
          <w:p w14:paraId="0575F1F9" w14:textId="77777777" w:rsidR="002F2E5C" w:rsidRPr="005418C3" w:rsidRDefault="002F2E5C" w:rsidP="006328B7">
            <w:pPr>
              <w:pStyle w:val="Odstavecseseznamem"/>
              <w:numPr>
                <w:ilvl w:val="0"/>
                <w:numId w:val="38"/>
              </w:numPr>
              <w:suppressAutoHyphens/>
              <w:jc w:val="both"/>
              <w:rPr>
                <w:rPrChange w:id="181" w:author="Zuzka" w:date="2018-11-15T00:53:00Z">
                  <w:rPr>
                    <w:sz w:val="18"/>
                    <w:szCs w:val="22"/>
                  </w:rPr>
                </w:rPrChange>
              </w:rPr>
            </w:pPr>
            <w:r w:rsidRPr="005418C3">
              <w:rPr>
                <w:rPrChange w:id="182" w:author="Zuzka" w:date="2018-11-15T00:53:00Z">
                  <w:rPr>
                    <w:sz w:val="18"/>
                    <w:szCs w:val="22"/>
                  </w:rPr>
                </w:rPrChange>
              </w:rPr>
              <w:t>Optoelektronické prvky, optoelektronické vysílače a přijímače, optočleny, princip oscilátoru, podmínky vzniku oscilací, typy oscilátorů a jejich obvodová řešení. Generátory funkcí, napěťově řízený oscilátor.</w:t>
            </w:r>
          </w:p>
          <w:p w14:paraId="18D08147" w14:textId="77777777" w:rsidR="002F2E5C" w:rsidRPr="005418C3" w:rsidRDefault="002F2E5C" w:rsidP="006328B7">
            <w:pPr>
              <w:pStyle w:val="Odstavecseseznamem"/>
              <w:numPr>
                <w:ilvl w:val="0"/>
                <w:numId w:val="38"/>
              </w:numPr>
              <w:suppressAutoHyphens/>
              <w:jc w:val="both"/>
              <w:rPr>
                <w:rPrChange w:id="183" w:author="Zuzka" w:date="2018-11-15T00:53:00Z">
                  <w:rPr>
                    <w:sz w:val="18"/>
                    <w:szCs w:val="22"/>
                  </w:rPr>
                </w:rPrChange>
              </w:rPr>
            </w:pPr>
            <w:r w:rsidRPr="005418C3">
              <w:rPr>
                <w:rPrChange w:id="184" w:author="Zuzka" w:date="2018-11-15T00:53:00Z">
                  <w:rPr>
                    <w:sz w:val="18"/>
                    <w:szCs w:val="22"/>
                  </w:rPr>
                </w:rPrChange>
              </w:rPr>
              <w:t>Číselné soustavy jako základ kódu, algebraické operace v číselných soustavách, váhové a neváhové kódy, detekční kódy.</w:t>
            </w:r>
          </w:p>
          <w:p w14:paraId="11FC2D87" w14:textId="77777777" w:rsidR="002F2E5C" w:rsidRPr="005418C3" w:rsidRDefault="002F2E5C" w:rsidP="006328B7">
            <w:pPr>
              <w:pStyle w:val="Odstavecseseznamem"/>
              <w:numPr>
                <w:ilvl w:val="0"/>
                <w:numId w:val="38"/>
              </w:numPr>
              <w:suppressAutoHyphens/>
              <w:jc w:val="both"/>
              <w:rPr>
                <w:rPrChange w:id="185" w:author="Zuzka" w:date="2018-11-15T00:53:00Z">
                  <w:rPr>
                    <w:sz w:val="18"/>
                    <w:szCs w:val="22"/>
                  </w:rPr>
                </w:rPrChange>
              </w:rPr>
            </w:pPr>
            <w:r w:rsidRPr="005418C3">
              <w:rPr>
                <w:rPrChange w:id="186" w:author="Zuzka" w:date="2018-11-15T00:53:00Z">
                  <w:rPr>
                    <w:sz w:val="18"/>
                    <w:szCs w:val="22"/>
                  </w:rPr>
                </w:rPrChange>
              </w:rPr>
              <w:t>Logické členy s bipolárními tranzistory, hazardy v kombinačních logických obvodech, TTL technologie</w:t>
            </w:r>
          </w:p>
          <w:p w14:paraId="126B5861" w14:textId="77777777" w:rsidR="002F2E5C" w:rsidRPr="005418C3" w:rsidRDefault="002F2E5C" w:rsidP="006328B7">
            <w:pPr>
              <w:pStyle w:val="Odstavecseseznamem"/>
              <w:numPr>
                <w:ilvl w:val="0"/>
                <w:numId w:val="38"/>
              </w:numPr>
              <w:suppressAutoHyphens/>
              <w:jc w:val="both"/>
              <w:rPr>
                <w:rPrChange w:id="187" w:author="Zuzka" w:date="2018-11-15T00:53:00Z">
                  <w:rPr>
                    <w:sz w:val="18"/>
                    <w:szCs w:val="22"/>
                  </w:rPr>
                </w:rPrChange>
              </w:rPr>
            </w:pPr>
            <w:r w:rsidRPr="005418C3">
              <w:rPr>
                <w:rPrChange w:id="188" w:author="Zuzka" w:date="2018-11-15T00:53:00Z">
                  <w:rPr>
                    <w:sz w:val="18"/>
                    <w:szCs w:val="22"/>
                  </w:rPr>
                </w:rPrChange>
              </w:rPr>
              <w:t>Logické členy s unipolárními tranzistory. CMOS technologie. Kompatibilita TTL a CMOS technologií.</w:t>
            </w:r>
          </w:p>
          <w:p w14:paraId="3B2A4DE4" w14:textId="77777777" w:rsidR="002F2E5C" w:rsidRPr="005418C3" w:rsidRDefault="002F2E5C" w:rsidP="006328B7">
            <w:pPr>
              <w:pStyle w:val="Odstavecseseznamem"/>
              <w:numPr>
                <w:ilvl w:val="0"/>
                <w:numId w:val="38"/>
              </w:numPr>
              <w:suppressAutoHyphens/>
              <w:jc w:val="both"/>
              <w:rPr>
                <w:rPrChange w:id="189" w:author="Zuzka" w:date="2018-11-15T00:53:00Z">
                  <w:rPr>
                    <w:sz w:val="18"/>
                    <w:szCs w:val="22"/>
                  </w:rPr>
                </w:rPrChange>
              </w:rPr>
            </w:pPr>
            <w:r w:rsidRPr="005418C3">
              <w:rPr>
                <w:rPrChange w:id="190" w:author="Zuzka" w:date="2018-11-15T00:53:00Z">
                  <w:rPr>
                    <w:sz w:val="18"/>
                    <w:szCs w:val="22"/>
                  </w:rPr>
                </w:rPrChange>
              </w:rPr>
              <w:t>Vybrané logické bloky: sčítačka, odčítačka, multiplexor, demultiplexor, dekodér, kodér, rekodér, detektor chyb kódu, generátor parity, komparátor, aritmetická a logická jednotka.</w:t>
            </w:r>
          </w:p>
          <w:p w14:paraId="60FAF6B2" w14:textId="77777777" w:rsidR="002F2E5C" w:rsidRPr="005418C3" w:rsidRDefault="002F2E5C" w:rsidP="006328B7">
            <w:pPr>
              <w:pStyle w:val="Odstavecseseznamem"/>
              <w:numPr>
                <w:ilvl w:val="0"/>
                <w:numId w:val="38"/>
              </w:numPr>
              <w:suppressAutoHyphens/>
              <w:jc w:val="both"/>
              <w:rPr>
                <w:rPrChange w:id="191" w:author="Zuzka" w:date="2018-11-15T00:53:00Z">
                  <w:rPr>
                    <w:sz w:val="18"/>
                    <w:szCs w:val="22"/>
                  </w:rPr>
                </w:rPrChange>
              </w:rPr>
            </w:pPr>
            <w:r w:rsidRPr="005418C3">
              <w:rPr>
                <w:rPrChange w:id="192" w:author="Zuzka" w:date="2018-11-15T00:53:00Z">
                  <w:rPr>
                    <w:sz w:val="18"/>
                    <w:szCs w:val="22"/>
                  </w:rPr>
                </w:rPrChange>
              </w:rPr>
              <w:t>Sekvenční logické obvody a sítě, astabilni, bistabilní a monostabilní klopné obvody, registr, asynchronní a synchronní čítač, paměti, typy pamětí a jejich konstrukce.</w:t>
            </w:r>
          </w:p>
          <w:p w14:paraId="16D706D3" w14:textId="77777777" w:rsidR="002F2E5C" w:rsidRPr="005418C3" w:rsidRDefault="002F2E5C" w:rsidP="006328B7">
            <w:pPr>
              <w:pStyle w:val="Odstavecseseznamem"/>
              <w:numPr>
                <w:ilvl w:val="0"/>
                <w:numId w:val="38"/>
              </w:numPr>
              <w:suppressAutoHyphens/>
              <w:jc w:val="both"/>
              <w:rPr>
                <w:rPrChange w:id="193" w:author="Zuzka" w:date="2018-11-15T00:53:00Z">
                  <w:rPr>
                    <w:sz w:val="18"/>
                    <w:szCs w:val="22"/>
                  </w:rPr>
                </w:rPrChange>
              </w:rPr>
            </w:pPr>
            <w:r w:rsidRPr="005418C3">
              <w:rPr>
                <w:rPrChange w:id="194" w:author="Zuzka" w:date="2018-11-15T00:53:00Z">
                  <w:rPr>
                    <w:sz w:val="18"/>
                    <w:szCs w:val="22"/>
                  </w:rPr>
                </w:rPrChange>
              </w:rPr>
              <w:t>Posuvný registr, děliče frekvence, příklady použití.</w:t>
            </w:r>
          </w:p>
          <w:p w14:paraId="522D7F4E" w14:textId="77777777" w:rsidR="002F2E5C" w:rsidRPr="005418C3" w:rsidRDefault="002F2E5C" w:rsidP="006328B7">
            <w:pPr>
              <w:pStyle w:val="Odstavecseseznamem"/>
              <w:numPr>
                <w:ilvl w:val="0"/>
                <w:numId w:val="38"/>
              </w:numPr>
              <w:rPr>
                <w:rPrChange w:id="195" w:author="Zuzka" w:date="2018-11-15T00:53:00Z">
                  <w:rPr>
                    <w:sz w:val="18"/>
                    <w:szCs w:val="22"/>
                  </w:rPr>
                </w:rPrChange>
              </w:rPr>
            </w:pPr>
            <w:r w:rsidRPr="005418C3">
              <w:rPr>
                <w:rPrChange w:id="196" w:author="Zuzka" w:date="2018-11-15T00:53:00Z">
                  <w:rPr>
                    <w:sz w:val="18"/>
                    <w:szCs w:val="22"/>
                  </w:rPr>
                </w:rPrChange>
              </w:rPr>
              <w:t>AD převodníky, konstrukce, vlastnosti, použití jednotlivých typů.</w:t>
            </w:r>
          </w:p>
          <w:p w14:paraId="093BAA96" w14:textId="77777777" w:rsidR="002F2E5C" w:rsidRDefault="002F2E5C" w:rsidP="006328B7">
            <w:pPr>
              <w:pStyle w:val="Odstavecseseznamem"/>
              <w:numPr>
                <w:ilvl w:val="0"/>
                <w:numId w:val="38"/>
              </w:numPr>
              <w:rPr>
                <w:ins w:id="197" w:author="Zuzka" w:date="2018-11-15T00:57:00Z"/>
              </w:rPr>
            </w:pPr>
            <w:r w:rsidRPr="005418C3">
              <w:rPr>
                <w:rPrChange w:id="198" w:author="Zuzka" w:date="2018-11-15T00:53:00Z">
                  <w:rPr>
                    <w:sz w:val="18"/>
                    <w:szCs w:val="22"/>
                  </w:rPr>
                </w:rPrChange>
              </w:rPr>
              <w:t>DA převodníky, konstrukce, vlastnosti, použití jednotlivých typů.</w:t>
            </w:r>
          </w:p>
          <w:p w14:paraId="3679A515" w14:textId="77777777" w:rsidR="005418C3" w:rsidRDefault="005418C3">
            <w:pPr>
              <w:ind w:left="712"/>
              <w:pPrChange w:id="199" w:author="Zuzka" w:date="2018-11-15T00:57:00Z">
                <w:pPr>
                  <w:pStyle w:val="Odstavecseseznamem"/>
                  <w:numPr>
                    <w:numId w:val="38"/>
                  </w:numPr>
                  <w:ind w:left="1072" w:hanging="360"/>
                </w:pPr>
              </w:pPrChange>
            </w:pPr>
          </w:p>
        </w:tc>
      </w:tr>
      <w:tr w:rsidR="002F2E5C" w14:paraId="369FCF75" w14:textId="77777777" w:rsidTr="007755BB">
        <w:trPr>
          <w:trHeight w:val="265"/>
        </w:trPr>
        <w:tc>
          <w:tcPr>
            <w:tcW w:w="3653" w:type="dxa"/>
            <w:gridSpan w:val="2"/>
            <w:tcBorders>
              <w:top w:val="nil"/>
            </w:tcBorders>
            <w:shd w:val="clear" w:color="auto" w:fill="F7CAAC"/>
          </w:tcPr>
          <w:p w14:paraId="00161205"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69BDEFA7" w14:textId="77777777" w:rsidR="002F2E5C" w:rsidRDefault="002F2E5C" w:rsidP="007755BB">
            <w:pPr>
              <w:jc w:val="both"/>
            </w:pPr>
          </w:p>
        </w:tc>
      </w:tr>
      <w:tr w:rsidR="002F2E5C" w14:paraId="71E1DA26" w14:textId="77777777" w:rsidTr="00A53217">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0" w:author="Zuzka" w:date="2018-11-16T00:0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47"/>
          <w:trPrChange w:id="201" w:author="Zuzka" w:date="2018-11-16T00:04:00Z">
            <w:trPr>
              <w:gridBefore w:val="1"/>
              <w:trHeight w:val="1497"/>
            </w:trPr>
          </w:trPrChange>
        </w:trPr>
        <w:tc>
          <w:tcPr>
            <w:tcW w:w="9855" w:type="dxa"/>
            <w:gridSpan w:val="8"/>
            <w:tcBorders>
              <w:top w:val="nil"/>
            </w:tcBorders>
            <w:tcPrChange w:id="202" w:author="Zuzka" w:date="2018-11-16T00:04:00Z">
              <w:tcPr>
                <w:tcW w:w="9855" w:type="dxa"/>
                <w:gridSpan w:val="9"/>
                <w:tcBorders>
                  <w:top w:val="nil"/>
                </w:tcBorders>
              </w:tcPr>
            </w:tcPrChange>
          </w:tcPr>
          <w:p w14:paraId="2BE6914C" w14:textId="77777777" w:rsidR="002F2E5C" w:rsidRPr="00C26B50" w:rsidRDefault="002F2E5C" w:rsidP="007755BB">
            <w:pPr>
              <w:jc w:val="both"/>
              <w:rPr>
                <w:b/>
                <w:bCs/>
                <w:sz w:val="18"/>
              </w:rPr>
            </w:pPr>
            <w:r w:rsidRPr="00C26B50">
              <w:rPr>
                <w:b/>
                <w:bCs/>
                <w:sz w:val="18"/>
              </w:rPr>
              <w:t>Povinná literatura:</w:t>
            </w:r>
          </w:p>
          <w:p w14:paraId="4760E9A0" w14:textId="77777777" w:rsidR="002F2E5C" w:rsidRPr="009230DB" w:rsidRDefault="002F2E5C" w:rsidP="007755BB">
            <w:pPr>
              <w:jc w:val="both"/>
              <w:rPr>
                <w:rFonts w:ascii="Roboto" w:hAnsi="Roboto" w:cs="Arial"/>
                <w:color w:val="000000"/>
              </w:rPr>
            </w:pPr>
            <w:r w:rsidRPr="009230DB">
              <w:rPr>
                <w:lang w:val="en-GB"/>
                <w:rPrChange w:id="203" w:author="Zuzka" w:date="2018-11-16T23:52:00Z">
                  <w:rPr>
                    <w:sz w:val="18"/>
                    <w:lang w:val="en-GB"/>
                  </w:rPr>
                </w:rPrChange>
              </w:rPr>
              <w:t>VOBECKÝ, Jan a Vít ZÁHLAVA. </w:t>
            </w:r>
            <w:r w:rsidRPr="009230DB">
              <w:rPr>
                <w:i/>
                <w:iCs/>
                <w:lang w:val="en-GB"/>
                <w:rPrChange w:id="204" w:author="Zuzka" w:date="2018-11-16T23:52:00Z">
                  <w:rPr>
                    <w:i/>
                    <w:iCs/>
                    <w:sz w:val="18"/>
                    <w:lang w:val="en-GB"/>
                  </w:rPr>
                </w:rPrChange>
              </w:rPr>
              <w:t>Elektronika: součástky a obvody, principy a příklady</w:t>
            </w:r>
            <w:r w:rsidRPr="009230DB">
              <w:rPr>
                <w:lang w:val="en-GB"/>
                <w:rPrChange w:id="205" w:author="Zuzka" w:date="2018-11-16T23:52:00Z">
                  <w:rPr>
                    <w:sz w:val="18"/>
                    <w:lang w:val="en-GB"/>
                  </w:rPr>
                </w:rPrChange>
              </w:rPr>
              <w:t>. 3., rozš. vyd. Praha: Grada Publishing, 2005. ISBN 978-80-247-1241-3.</w:t>
            </w:r>
          </w:p>
          <w:p w14:paraId="6BEF70DF" w14:textId="77777777" w:rsidR="002F2E5C" w:rsidRPr="009230DB" w:rsidRDefault="002F2E5C" w:rsidP="007755BB">
            <w:pPr>
              <w:jc w:val="both"/>
              <w:rPr>
                <w:ins w:id="206" w:author="Zuzka" w:date="2018-11-16T00:07:00Z"/>
                <w:iCs/>
                <w:rPrChange w:id="207" w:author="Zuzka" w:date="2018-11-16T23:52:00Z">
                  <w:rPr>
                    <w:ins w:id="208" w:author="Zuzka" w:date="2018-11-16T00:07:00Z"/>
                    <w:iCs/>
                    <w:sz w:val="18"/>
                  </w:rPr>
                </w:rPrChange>
              </w:rPr>
            </w:pPr>
            <w:r w:rsidRPr="009230DB">
              <w:rPr>
                <w:lang w:val="en-GB"/>
                <w:rPrChange w:id="209" w:author="Zuzka" w:date="2018-11-16T23:52:00Z">
                  <w:rPr>
                    <w:sz w:val="18"/>
                    <w:lang w:val="en-GB"/>
                  </w:rPr>
                </w:rPrChange>
              </w:rPr>
              <w:t>DOLEČEK, Jaroslav. </w:t>
            </w:r>
            <w:r w:rsidRPr="009230DB">
              <w:rPr>
                <w:i/>
                <w:iCs/>
                <w:lang w:val="en-GB"/>
                <w:rPrChange w:id="210" w:author="Zuzka" w:date="2018-11-16T23:52:00Z">
                  <w:rPr>
                    <w:i/>
                    <w:iCs/>
                    <w:sz w:val="18"/>
                    <w:lang w:val="en-GB"/>
                  </w:rPr>
                </w:rPrChange>
              </w:rPr>
              <w:t>Moderní učebnice elektroniky</w:t>
            </w:r>
            <w:r w:rsidRPr="009230DB">
              <w:rPr>
                <w:lang w:val="en-GB"/>
                <w:rPrChange w:id="211" w:author="Zuzka" w:date="2018-11-16T23:52:00Z">
                  <w:rPr>
                    <w:sz w:val="18"/>
                    <w:lang w:val="en-GB"/>
                  </w:rPr>
                </w:rPrChange>
              </w:rPr>
              <w:t>. Praha: BEN - technická literatura, 2006. ISBN 80-7300-185-3</w:t>
            </w:r>
            <w:r w:rsidRPr="009230DB">
              <w:rPr>
                <w:iCs/>
                <w:rPrChange w:id="212" w:author="Zuzka" w:date="2018-11-16T23:52:00Z">
                  <w:rPr>
                    <w:iCs/>
                    <w:sz w:val="18"/>
                  </w:rPr>
                </w:rPrChange>
              </w:rPr>
              <w:t>.</w:t>
            </w:r>
          </w:p>
          <w:p w14:paraId="6D3ACAB7" w14:textId="77777777" w:rsidR="00A53217" w:rsidRPr="009230DB" w:rsidRDefault="00A53217" w:rsidP="00A53217">
            <w:pPr>
              <w:jc w:val="both"/>
              <w:rPr>
                <w:ins w:id="213" w:author="Zuzka" w:date="2018-11-16T00:08:00Z"/>
                <w:iCs/>
                <w:lang w:val="en-GB"/>
                <w:rPrChange w:id="214" w:author="Zuzka" w:date="2018-11-16T23:52:00Z">
                  <w:rPr>
                    <w:ins w:id="215" w:author="Zuzka" w:date="2018-11-16T00:08:00Z"/>
                    <w:iCs/>
                    <w:sz w:val="18"/>
                    <w:lang w:val="en-GB"/>
                  </w:rPr>
                </w:rPrChange>
              </w:rPr>
            </w:pPr>
            <w:ins w:id="216" w:author="Zuzka" w:date="2018-11-16T00:07:00Z">
              <w:r w:rsidRPr="009230DB">
                <w:rPr>
                  <w:iCs/>
                  <w:lang w:val="en-GB"/>
                  <w:rPrChange w:id="217" w:author="Zuzka" w:date="2018-11-16T23:52:00Z">
                    <w:rPr>
                      <w:iCs/>
                      <w:sz w:val="18"/>
                      <w:lang w:val="en-GB"/>
                    </w:rPr>
                  </w:rPrChange>
                </w:rPr>
                <w:t>HOROWITZ, Paul. </w:t>
              </w:r>
              <w:r w:rsidRPr="009230DB">
                <w:rPr>
                  <w:i/>
                  <w:iCs/>
                  <w:lang w:val="en-GB"/>
                  <w:rPrChange w:id="218" w:author="Zuzka" w:date="2018-11-16T23:52:00Z">
                    <w:rPr>
                      <w:i/>
                      <w:iCs/>
                      <w:sz w:val="18"/>
                      <w:lang w:val="en-GB"/>
                    </w:rPr>
                  </w:rPrChange>
                </w:rPr>
                <w:t>The art of electronics</w:t>
              </w:r>
              <w:r w:rsidRPr="009230DB">
                <w:rPr>
                  <w:iCs/>
                  <w:lang w:val="en-GB"/>
                  <w:rPrChange w:id="219" w:author="Zuzka" w:date="2018-11-16T23:52:00Z">
                    <w:rPr>
                      <w:iCs/>
                      <w:sz w:val="18"/>
                      <w:lang w:val="en-GB"/>
                    </w:rPr>
                  </w:rPrChange>
                </w:rPr>
                <w:t>. Third edition. New York, NY: Cambridge University Press, [2015]. ISBN 978-0521809269.</w:t>
              </w:r>
            </w:ins>
          </w:p>
          <w:p w14:paraId="4DB0C9DC" w14:textId="77777777" w:rsidR="009230DB" w:rsidRPr="00C26B50" w:rsidRDefault="009230DB" w:rsidP="007755BB">
            <w:pPr>
              <w:jc w:val="both"/>
              <w:rPr>
                <w:sz w:val="18"/>
                <w:lang w:val="en-GB"/>
              </w:rPr>
            </w:pPr>
          </w:p>
          <w:p w14:paraId="5BC9FB5E" w14:textId="77777777" w:rsidR="002F2E5C" w:rsidRPr="00C26B50" w:rsidRDefault="002F2E5C" w:rsidP="007755BB">
            <w:pPr>
              <w:jc w:val="both"/>
              <w:rPr>
                <w:b/>
                <w:sz w:val="18"/>
              </w:rPr>
            </w:pPr>
            <w:r w:rsidRPr="00C26B50">
              <w:rPr>
                <w:b/>
                <w:sz w:val="18"/>
              </w:rPr>
              <w:t>Doporučená literatura:</w:t>
            </w:r>
          </w:p>
          <w:p w14:paraId="2C8870CF" w14:textId="095C6D79" w:rsidR="009230DB" w:rsidRDefault="009230DB" w:rsidP="007755BB">
            <w:pPr>
              <w:jc w:val="both"/>
              <w:rPr>
                <w:ins w:id="220" w:author="Zuzka" w:date="2018-11-16T23:52:00Z"/>
                <w:lang w:val="en-GB"/>
              </w:rPr>
            </w:pPr>
            <w:ins w:id="221" w:author="Zuzka" w:date="2018-11-16T23:52:00Z">
              <w:r w:rsidRPr="00D062EA">
                <w:rPr>
                  <w:iCs/>
                  <w:lang w:val="en-GB"/>
                </w:rPr>
                <w:t>PLATT, Charles. </w:t>
              </w:r>
              <w:r w:rsidRPr="00D062EA">
                <w:rPr>
                  <w:i/>
                  <w:iCs/>
                  <w:lang w:val="en-US"/>
                </w:rPr>
                <w:t>Make: Electronics: Learning Through Discovery</w:t>
              </w:r>
              <w:r w:rsidRPr="00D062EA">
                <w:rPr>
                  <w:iCs/>
                  <w:lang w:val="en-GB"/>
                </w:rPr>
                <w:t>. Second edition. Maker Media, [2015]. ISBN 978-1680450262.</w:t>
              </w:r>
            </w:ins>
          </w:p>
          <w:p w14:paraId="6EBD35C3" w14:textId="77777777" w:rsidR="002F2E5C" w:rsidRPr="009230DB" w:rsidRDefault="002F2E5C" w:rsidP="007755BB">
            <w:pPr>
              <w:jc w:val="both"/>
              <w:rPr>
                <w:lang w:val="en-GB"/>
                <w:rPrChange w:id="222" w:author="Zuzka" w:date="2018-11-16T23:52:00Z">
                  <w:rPr>
                    <w:sz w:val="18"/>
                    <w:lang w:val="en-GB"/>
                  </w:rPr>
                </w:rPrChange>
              </w:rPr>
            </w:pPr>
            <w:r w:rsidRPr="009230DB">
              <w:rPr>
                <w:lang w:val="en-GB"/>
                <w:rPrChange w:id="223" w:author="Zuzka" w:date="2018-11-16T23:52:00Z">
                  <w:rPr>
                    <w:sz w:val="18"/>
                    <w:lang w:val="en-GB"/>
                  </w:rPr>
                </w:rPrChange>
              </w:rPr>
              <w:lastRenderedPageBreak/>
              <w:t>PUNČOCHÁŘ, Josef. </w:t>
            </w:r>
            <w:r w:rsidRPr="009230DB">
              <w:rPr>
                <w:i/>
                <w:iCs/>
                <w:lang w:val="en-GB"/>
                <w:rPrChange w:id="224" w:author="Zuzka" w:date="2018-11-16T23:52:00Z">
                  <w:rPr>
                    <w:i/>
                    <w:iCs/>
                    <w:sz w:val="18"/>
                    <w:lang w:val="en-GB"/>
                  </w:rPr>
                </w:rPrChange>
              </w:rPr>
              <w:t>Operační zesilovače v elektronice</w:t>
            </w:r>
            <w:r w:rsidRPr="009230DB">
              <w:rPr>
                <w:lang w:val="en-GB"/>
                <w:rPrChange w:id="225" w:author="Zuzka" w:date="2018-11-16T23:52:00Z">
                  <w:rPr>
                    <w:sz w:val="18"/>
                    <w:lang w:val="en-GB"/>
                  </w:rPr>
                </w:rPrChange>
              </w:rPr>
              <w:t>. 5. vyd. Praha: BEN - technická literatura, 2002. ISBN 80-7300-059-8</w:t>
            </w:r>
            <w:r w:rsidRPr="009230DB">
              <w:rPr>
                <w:rPrChange w:id="226" w:author="Zuzka" w:date="2018-11-16T23:52:00Z">
                  <w:rPr>
                    <w:sz w:val="18"/>
                  </w:rPr>
                </w:rPrChange>
              </w:rPr>
              <w:t>.</w:t>
            </w:r>
          </w:p>
          <w:p w14:paraId="6BC47A44" w14:textId="77777777" w:rsidR="002F2E5C" w:rsidRPr="009230DB" w:rsidRDefault="002F2E5C" w:rsidP="007755BB">
            <w:pPr>
              <w:jc w:val="both"/>
              <w:rPr>
                <w:lang w:val="en-GB"/>
                <w:rPrChange w:id="227" w:author="Zuzka" w:date="2018-11-16T23:52:00Z">
                  <w:rPr>
                    <w:sz w:val="18"/>
                    <w:lang w:val="en-GB"/>
                  </w:rPr>
                </w:rPrChange>
              </w:rPr>
            </w:pPr>
            <w:r w:rsidRPr="009230DB">
              <w:rPr>
                <w:lang w:val="en-GB"/>
                <w:rPrChange w:id="228" w:author="Zuzka" w:date="2018-11-16T23:52:00Z">
                  <w:rPr>
                    <w:sz w:val="18"/>
                    <w:lang w:val="en-GB"/>
                  </w:rPr>
                </w:rPrChange>
              </w:rPr>
              <w:t>CETL, Tomáš a Václav PAPEŽ. </w:t>
            </w:r>
            <w:r w:rsidRPr="009230DB">
              <w:rPr>
                <w:i/>
                <w:iCs/>
                <w:lang w:val="en-GB"/>
                <w:rPrChange w:id="229" w:author="Zuzka" w:date="2018-11-16T23:52:00Z">
                  <w:rPr>
                    <w:i/>
                    <w:iCs/>
                    <w:sz w:val="18"/>
                    <w:lang w:val="en-GB"/>
                  </w:rPr>
                </w:rPrChange>
              </w:rPr>
              <w:t>Konstrukce a realizace elektronických obvodů</w:t>
            </w:r>
            <w:r w:rsidRPr="009230DB">
              <w:rPr>
                <w:lang w:val="en-GB"/>
                <w:rPrChange w:id="230" w:author="Zuzka" w:date="2018-11-16T23:52:00Z">
                  <w:rPr>
                    <w:sz w:val="18"/>
                    <w:lang w:val="en-GB"/>
                  </w:rPr>
                </w:rPrChange>
              </w:rPr>
              <w:t>. Vyd. 2. přeprac. Praha: Vydavatelství ČVUT, 2002. ISBN 80-01-02463-6</w:t>
            </w:r>
            <w:r w:rsidRPr="009230DB">
              <w:rPr>
                <w:iCs/>
                <w:rPrChange w:id="231" w:author="Zuzka" w:date="2018-11-16T23:52:00Z">
                  <w:rPr>
                    <w:iCs/>
                    <w:sz w:val="18"/>
                  </w:rPr>
                </w:rPrChange>
              </w:rPr>
              <w:t>.</w:t>
            </w:r>
          </w:p>
          <w:p w14:paraId="6B93696D" w14:textId="77777777" w:rsidR="002F2E5C" w:rsidRPr="009230DB" w:rsidRDefault="002F2E5C" w:rsidP="007755BB">
            <w:pPr>
              <w:jc w:val="both"/>
              <w:rPr>
                <w:lang w:val="en-GB"/>
                <w:rPrChange w:id="232" w:author="Zuzka" w:date="2018-11-16T23:52:00Z">
                  <w:rPr>
                    <w:sz w:val="18"/>
                    <w:lang w:val="en-GB"/>
                  </w:rPr>
                </w:rPrChange>
              </w:rPr>
            </w:pPr>
            <w:r w:rsidRPr="009230DB">
              <w:rPr>
                <w:lang w:val="en-GB"/>
                <w:rPrChange w:id="233" w:author="Zuzka" w:date="2018-11-16T23:52:00Z">
                  <w:rPr>
                    <w:sz w:val="18"/>
                    <w:lang w:val="en-GB"/>
                  </w:rPr>
                </w:rPrChange>
              </w:rPr>
              <w:t>BANZHAF, Walter. </w:t>
            </w:r>
            <w:r w:rsidRPr="009230DB">
              <w:rPr>
                <w:i/>
                <w:iCs/>
                <w:lang w:val="en-GB"/>
                <w:rPrChange w:id="234" w:author="Zuzka" w:date="2018-11-16T23:52:00Z">
                  <w:rPr>
                    <w:i/>
                    <w:iCs/>
                    <w:sz w:val="18"/>
                    <w:lang w:val="en-GB"/>
                  </w:rPr>
                </w:rPrChange>
              </w:rPr>
              <w:t>Understanding basic electronics: a step-by-step guide to electricity, electronics and simple circuits</w:t>
            </w:r>
            <w:r w:rsidRPr="009230DB">
              <w:rPr>
                <w:lang w:val="en-GB"/>
                <w:rPrChange w:id="235" w:author="Zuzka" w:date="2018-11-16T23:52:00Z">
                  <w:rPr>
                    <w:sz w:val="18"/>
                    <w:lang w:val="en-GB"/>
                  </w:rPr>
                </w:rPrChange>
              </w:rPr>
              <w:t>. 2nd ed. Newington, CT: American Radio Relay League, c2010. ISBN 978-0872590823</w:t>
            </w:r>
            <w:r w:rsidRPr="009230DB">
              <w:rPr>
                <w:rPrChange w:id="236" w:author="Zuzka" w:date="2018-11-16T23:52:00Z">
                  <w:rPr>
                    <w:sz w:val="18"/>
                  </w:rPr>
                </w:rPrChange>
              </w:rPr>
              <w:t xml:space="preserve">. </w:t>
            </w:r>
          </w:p>
          <w:p w14:paraId="37E4878A" w14:textId="77777777" w:rsidR="002F2E5C" w:rsidRPr="009230DB" w:rsidRDefault="002F2E5C" w:rsidP="007755BB">
            <w:pPr>
              <w:jc w:val="both"/>
              <w:rPr>
                <w:ins w:id="237" w:author="Zuzka" w:date="2018-11-16T00:03:00Z"/>
                <w:rStyle w:val="a-size-base"/>
                <w:rPrChange w:id="238" w:author="Zuzka" w:date="2018-11-16T23:52:00Z">
                  <w:rPr>
                    <w:ins w:id="239" w:author="Zuzka" w:date="2018-11-16T00:03:00Z"/>
                    <w:rStyle w:val="a-size-base"/>
                    <w:sz w:val="18"/>
                  </w:rPr>
                </w:rPrChange>
              </w:rPr>
            </w:pPr>
            <w:r w:rsidRPr="009230DB">
              <w:rPr>
                <w:lang w:val="en-GB"/>
                <w:rPrChange w:id="240" w:author="Zuzka" w:date="2018-11-16T23:52:00Z">
                  <w:rPr>
                    <w:sz w:val="18"/>
                    <w:lang w:val="en-GB"/>
                  </w:rPr>
                </w:rPrChange>
              </w:rPr>
              <w:t>SHAMIEH, Cathleen. </w:t>
            </w:r>
            <w:r w:rsidRPr="009230DB">
              <w:rPr>
                <w:i/>
                <w:iCs/>
                <w:lang w:val="en-GB"/>
                <w:rPrChange w:id="241" w:author="Zuzka" w:date="2018-11-16T23:52:00Z">
                  <w:rPr>
                    <w:i/>
                    <w:iCs/>
                    <w:sz w:val="18"/>
                    <w:lang w:val="en-GB"/>
                  </w:rPr>
                </w:rPrChange>
              </w:rPr>
              <w:t>Electronics for dummies</w:t>
            </w:r>
            <w:r w:rsidRPr="009230DB">
              <w:rPr>
                <w:lang w:val="en-GB"/>
                <w:rPrChange w:id="242" w:author="Zuzka" w:date="2018-11-16T23:52:00Z">
                  <w:rPr>
                    <w:sz w:val="18"/>
                    <w:lang w:val="en-GB"/>
                  </w:rPr>
                </w:rPrChange>
              </w:rPr>
              <w:t>. 3rd edition. Hoboken, NJ: John Wiley &amp; Sons, [2015]. ISBN 978-1119117971</w:t>
            </w:r>
            <w:r w:rsidRPr="009230DB">
              <w:rPr>
                <w:rStyle w:val="a-size-base"/>
                <w:rPrChange w:id="243" w:author="Zuzka" w:date="2018-11-16T23:52:00Z">
                  <w:rPr>
                    <w:rStyle w:val="a-size-base"/>
                    <w:sz w:val="18"/>
                  </w:rPr>
                </w:rPrChange>
              </w:rPr>
              <w:t>.</w:t>
            </w:r>
          </w:p>
          <w:p w14:paraId="5F69666A" w14:textId="77777777" w:rsidR="00F430D4" w:rsidRDefault="00A53217" w:rsidP="007755BB">
            <w:pPr>
              <w:jc w:val="both"/>
              <w:rPr>
                <w:ins w:id="244" w:author="Zuzka" w:date="2018-11-16T00:10:00Z"/>
                <w:lang w:val="en-GB"/>
              </w:rPr>
            </w:pPr>
            <w:ins w:id="245" w:author="Zuzka" w:date="2018-11-16T00:04:00Z">
              <w:r w:rsidRPr="009230DB">
                <w:rPr>
                  <w:lang w:val="en-GB"/>
                </w:rPr>
                <w:t>ASHBY, Darren. </w:t>
              </w:r>
              <w:r w:rsidRPr="009230DB">
                <w:rPr>
                  <w:i/>
                  <w:iCs/>
                  <w:lang w:val="en-GB"/>
                </w:rPr>
                <w:t>Electrical engineering 101: everything you should have learned in school-- but probably didn't</w:t>
              </w:r>
              <w:r w:rsidRPr="009230DB">
                <w:rPr>
                  <w:lang w:val="en-GB"/>
                </w:rPr>
                <w:t>. 3rd ed. Boston, MA: Elsevier/Newnes, c2012. ISBN 978-0123860019.</w:t>
              </w:r>
            </w:ins>
          </w:p>
          <w:p w14:paraId="11407C01" w14:textId="5729C472" w:rsidR="00A53217" w:rsidRPr="007F685D" w:rsidRDefault="00A53217" w:rsidP="007755BB">
            <w:pPr>
              <w:jc w:val="both"/>
              <w:rPr>
                <w:lang w:val="en-GB"/>
              </w:rPr>
            </w:pPr>
          </w:p>
        </w:tc>
      </w:tr>
      <w:tr w:rsidR="002F2E5C" w14:paraId="026236E5"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7ACEF5" w14:textId="77777777" w:rsidR="002F2E5C" w:rsidRDefault="002F2E5C" w:rsidP="007755BB">
            <w:pPr>
              <w:jc w:val="center"/>
              <w:rPr>
                <w:b/>
              </w:rPr>
            </w:pPr>
            <w:r>
              <w:rPr>
                <w:b/>
              </w:rPr>
              <w:lastRenderedPageBreak/>
              <w:t>Informace ke kombinované nebo distanční formě</w:t>
            </w:r>
          </w:p>
        </w:tc>
      </w:tr>
      <w:tr w:rsidR="002F2E5C" w14:paraId="3AB722C7" w14:textId="77777777" w:rsidTr="007755BB">
        <w:tc>
          <w:tcPr>
            <w:tcW w:w="4787" w:type="dxa"/>
            <w:gridSpan w:val="3"/>
            <w:tcBorders>
              <w:top w:val="single" w:sz="2" w:space="0" w:color="auto"/>
            </w:tcBorders>
            <w:shd w:val="clear" w:color="auto" w:fill="F7CAAC"/>
          </w:tcPr>
          <w:p w14:paraId="0CE090EA" w14:textId="77777777" w:rsidR="002F2E5C" w:rsidRDefault="002F2E5C" w:rsidP="007755BB">
            <w:pPr>
              <w:jc w:val="both"/>
            </w:pPr>
            <w:r>
              <w:rPr>
                <w:b/>
              </w:rPr>
              <w:t>Rozsah konzultací (soustředění)</w:t>
            </w:r>
          </w:p>
        </w:tc>
        <w:tc>
          <w:tcPr>
            <w:tcW w:w="889" w:type="dxa"/>
            <w:tcBorders>
              <w:top w:val="single" w:sz="2" w:space="0" w:color="auto"/>
            </w:tcBorders>
          </w:tcPr>
          <w:p w14:paraId="1E2415F2" w14:textId="77777777" w:rsidR="002F2E5C" w:rsidRDefault="002F2E5C" w:rsidP="007755BB">
            <w:pPr>
              <w:jc w:val="both"/>
            </w:pPr>
            <w:r>
              <w:t>19</w:t>
            </w:r>
          </w:p>
        </w:tc>
        <w:tc>
          <w:tcPr>
            <w:tcW w:w="4179" w:type="dxa"/>
            <w:gridSpan w:val="4"/>
            <w:tcBorders>
              <w:top w:val="single" w:sz="2" w:space="0" w:color="auto"/>
            </w:tcBorders>
            <w:shd w:val="clear" w:color="auto" w:fill="F7CAAC"/>
          </w:tcPr>
          <w:p w14:paraId="696AA133" w14:textId="77777777" w:rsidR="002F2E5C" w:rsidRDefault="002F2E5C" w:rsidP="007755BB">
            <w:pPr>
              <w:jc w:val="both"/>
              <w:rPr>
                <w:b/>
              </w:rPr>
            </w:pPr>
            <w:r>
              <w:rPr>
                <w:b/>
              </w:rPr>
              <w:t xml:space="preserve">hodin </w:t>
            </w:r>
          </w:p>
        </w:tc>
      </w:tr>
      <w:tr w:rsidR="002F2E5C" w14:paraId="7CE3E22A" w14:textId="77777777" w:rsidTr="007755BB">
        <w:tc>
          <w:tcPr>
            <w:tcW w:w="9855" w:type="dxa"/>
            <w:gridSpan w:val="8"/>
            <w:shd w:val="clear" w:color="auto" w:fill="F7CAAC"/>
          </w:tcPr>
          <w:p w14:paraId="1EBE12CC" w14:textId="77777777" w:rsidR="002F2E5C" w:rsidRDefault="002F2E5C" w:rsidP="007755BB">
            <w:pPr>
              <w:jc w:val="both"/>
              <w:rPr>
                <w:b/>
              </w:rPr>
            </w:pPr>
            <w:r>
              <w:rPr>
                <w:b/>
              </w:rPr>
              <w:t>Informace o způsobu kontaktu s vyučujícím</w:t>
            </w:r>
          </w:p>
        </w:tc>
      </w:tr>
      <w:tr w:rsidR="002F2E5C" w14:paraId="3814DCAF" w14:textId="77777777" w:rsidTr="007755BB">
        <w:trPr>
          <w:trHeight w:val="452"/>
        </w:trPr>
        <w:tc>
          <w:tcPr>
            <w:tcW w:w="9855" w:type="dxa"/>
            <w:gridSpan w:val="8"/>
          </w:tcPr>
          <w:p w14:paraId="4D685F17" w14:textId="77777777" w:rsidR="002F2E5C" w:rsidRDefault="002F2E5C" w:rsidP="007755BB">
            <w:pPr>
              <w:jc w:val="both"/>
            </w:pPr>
            <w:r w:rsidRPr="00C26B5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26B50">
              <w:rPr>
                <w:sz w:val="18"/>
              </w:rPr>
              <w:t xml:space="preserve"> </w:t>
            </w:r>
          </w:p>
        </w:tc>
      </w:tr>
    </w:tbl>
    <w:p w14:paraId="1362EB8F" w14:textId="77777777" w:rsidR="002F2E5C" w:rsidRDefault="002F2E5C" w:rsidP="002F2E5C">
      <w:pPr>
        <w:rPr>
          <w:ins w:id="246" w:author="Zuzka" w:date="2018-11-15T00:54:00Z"/>
        </w:rPr>
      </w:pPr>
    </w:p>
    <w:p w14:paraId="1A75DB20" w14:textId="4D3FAF7B" w:rsidR="005418C3" w:rsidRDefault="005418C3">
      <w:pPr>
        <w:rPr>
          <w:ins w:id="247" w:author="Zuzka" w:date="2018-11-15T00:54:00Z"/>
        </w:rPr>
      </w:pPr>
      <w:ins w:id="248" w:author="Zuzka" w:date="2018-11-15T00:54:00Z">
        <w:r>
          <w:br w:type="page"/>
        </w:r>
      </w:ins>
    </w:p>
    <w:p w14:paraId="1F3BE9E9" w14:textId="47EAA941" w:rsidR="005418C3" w:rsidDel="005418C3" w:rsidRDefault="005418C3" w:rsidP="002F2E5C">
      <w:pPr>
        <w:rPr>
          <w:del w:id="249" w:author="Zuzka" w:date="2018-11-15T00:54: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2052BC14" w14:textId="77777777" w:rsidTr="007755BB">
        <w:tc>
          <w:tcPr>
            <w:tcW w:w="9855" w:type="dxa"/>
            <w:gridSpan w:val="8"/>
            <w:tcBorders>
              <w:bottom w:val="double" w:sz="4" w:space="0" w:color="auto"/>
            </w:tcBorders>
            <w:shd w:val="clear" w:color="auto" w:fill="BDD6EE"/>
          </w:tcPr>
          <w:p w14:paraId="54F39973" w14:textId="07EF3A68" w:rsidR="002F2E5C" w:rsidRDefault="002F2E5C" w:rsidP="007755BB">
            <w:pPr>
              <w:tabs>
                <w:tab w:val="right" w:pos="946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15C4FFEF" w14:textId="77777777" w:rsidTr="007755BB">
        <w:tc>
          <w:tcPr>
            <w:tcW w:w="3086" w:type="dxa"/>
            <w:tcBorders>
              <w:top w:val="double" w:sz="4" w:space="0" w:color="auto"/>
            </w:tcBorders>
            <w:shd w:val="clear" w:color="auto" w:fill="F7CAAC"/>
          </w:tcPr>
          <w:p w14:paraId="210602F1"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7EAB8973" w14:textId="77777777" w:rsidR="002F2E5C" w:rsidRDefault="002F2E5C" w:rsidP="007755BB">
            <w:pPr>
              <w:jc w:val="both"/>
            </w:pPr>
            <w:bookmarkStart w:id="250" w:name="AnalyzaAmodelovaniSoftwarovychSys"/>
            <w:r>
              <w:t>Analýza a modelování softwarových systémů</w:t>
            </w:r>
            <w:bookmarkEnd w:id="250"/>
          </w:p>
        </w:tc>
      </w:tr>
      <w:tr w:rsidR="002F2E5C" w14:paraId="281C4000" w14:textId="77777777" w:rsidTr="007755BB">
        <w:tc>
          <w:tcPr>
            <w:tcW w:w="3086" w:type="dxa"/>
            <w:shd w:val="clear" w:color="auto" w:fill="F7CAAC"/>
          </w:tcPr>
          <w:p w14:paraId="419B30BE" w14:textId="77777777" w:rsidR="002F2E5C" w:rsidRDefault="002F2E5C" w:rsidP="007755BB">
            <w:pPr>
              <w:jc w:val="both"/>
              <w:rPr>
                <w:b/>
              </w:rPr>
            </w:pPr>
            <w:r>
              <w:rPr>
                <w:b/>
              </w:rPr>
              <w:t>Typ předmětu</w:t>
            </w:r>
          </w:p>
        </w:tc>
        <w:tc>
          <w:tcPr>
            <w:tcW w:w="3406" w:type="dxa"/>
            <w:gridSpan w:val="4"/>
          </w:tcPr>
          <w:p w14:paraId="79A9B659" w14:textId="77777777" w:rsidR="002F2E5C" w:rsidRDefault="002F2E5C" w:rsidP="007755BB">
            <w:pPr>
              <w:jc w:val="both"/>
            </w:pPr>
            <w:r>
              <w:t>Povinný „ZT“</w:t>
            </w:r>
          </w:p>
        </w:tc>
        <w:tc>
          <w:tcPr>
            <w:tcW w:w="2695" w:type="dxa"/>
            <w:gridSpan w:val="2"/>
            <w:shd w:val="clear" w:color="auto" w:fill="F7CAAC"/>
          </w:tcPr>
          <w:p w14:paraId="7EC55F8D" w14:textId="77777777" w:rsidR="002F2E5C" w:rsidRDefault="002F2E5C" w:rsidP="007755BB">
            <w:pPr>
              <w:jc w:val="both"/>
            </w:pPr>
            <w:r>
              <w:rPr>
                <w:b/>
              </w:rPr>
              <w:t>doporučený ročník / semestr</w:t>
            </w:r>
          </w:p>
        </w:tc>
        <w:tc>
          <w:tcPr>
            <w:tcW w:w="668" w:type="dxa"/>
          </w:tcPr>
          <w:p w14:paraId="74EFA1BA" w14:textId="77777777" w:rsidR="002F2E5C" w:rsidRDefault="002F2E5C" w:rsidP="007755BB">
            <w:pPr>
              <w:jc w:val="both"/>
            </w:pPr>
            <w:r>
              <w:t>1/Z</w:t>
            </w:r>
          </w:p>
        </w:tc>
      </w:tr>
      <w:tr w:rsidR="002F2E5C" w14:paraId="683509D4" w14:textId="77777777" w:rsidTr="007755BB">
        <w:tc>
          <w:tcPr>
            <w:tcW w:w="3086" w:type="dxa"/>
            <w:shd w:val="clear" w:color="auto" w:fill="F7CAAC"/>
          </w:tcPr>
          <w:p w14:paraId="5ED01B56" w14:textId="77777777" w:rsidR="002F2E5C" w:rsidRDefault="002F2E5C" w:rsidP="007755BB">
            <w:pPr>
              <w:jc w:val="both"/>
              <w:rPr>
                <w:b/>
              </w:rPr>
            </w:pPr>
            <w:r>
              <w:rPr>
                <w:b/>
              </w:rPr>
              <w:t>Rozsah studijního předmětu</w:t>
            </w:r>
          </w:p>
        </w:tc>
        <w:tc>
          <w:tcPr>
            <w:tcW w:w="1701" w:type="dxa"/>
            <w:gridSpan w:val="2"/>
          </w:tcPr>
          <w:p w14:paraId="70B59C30" w14:textId="77777777" w:rsidR="002F2E5C" w:rsidRDefault="002F2E5C" w:rsidP="007755BB">
            <w:pPr>
              <w:jc w:val="both"/>
            </w:pPr>
            <w:r>
              <w:t>14p + 28c</w:t>
            </w:r>
          </w:p>
        </w:tc>
        <w:tc>
          <w:tcPr>
            <w:tcW w:w="889" w:type="dxa"/>
            <w:shd w:val="clear" w:color="auto" w:fill="F7CAAC"/>
          </w:tcPr>
          <w:p w14:paraId="0235D780" w14:textId="77777777" w:rsidR="002F2E5C" w:rsidRDefault="002F2E5C" w:rsidP="007755BB">
            <w:pPr>
              <w:jc w:val="both"/>
              <w:rPr>
                <w:b/>
              </w:rPr>
            </w:pPr>
            <w:r>
              <w:rPr>
                <w:b/>
              </w:rPr>
              <w:t xml:space="preserve">hod. </w:t>
            </w:r>
          </w:p>
        </w:tc>
        <w:tc>
          <w:tcPr>
            <w:tcW w:w="816" w:type="dxa"/>
          </w:tcPr>
          <w:p w14:paraId="6698F8ED" w14:textId="77777777" w:rsidR="002F2E5C" w:rsidRDefault="002F2E5C" w:rsidP="007755BB">
            <w:pPr>
              <w:jc w:val="both"/>
            </w:pPr>
          </w:p>
        </w:tc>
        <w:tc>
          <w:tcPr>
            <w:tcW w:w="2156" w:type="dxa"/>
            <w:shd w:val="clear" w:color="auto" w:fill="F7CAAC"/>
          </w:tcPr>
          <w:p w14:paraId="15929B7B" w14:textId="77777777" w:rsidR="002F2E5C" w:rsidRDefault="002F2E5C" w:rsidP="007755BB">
            <w:pPr>
              <w:jc w:val="both"/>
              <w:rPr>
                <w:b/>
              </w:rPr>
            </w:pPr>
            <w:r>
              <w:rPr>
                <w:b/>
              </w:rPr>
              <w:t>kreditů</w:t>
            </w:r>
          </w:p>
        </w:tc>
        <w:tc>
          <w:tcPr>
            <w:tcW w:w="1207" w:type="dxa"/>
            <w:gridSpan w:val="2"/>
          </w:tcPr>
          <w:p w14:paraId="34638012" w14:textId="77777777" w:rsidR="002F2E5C" w:rsidRDefault="002F2E5C" w:rsidP="007755BB">
            <w:pPr>
              <w:jc w:val="both"/>
            </w:pPr>
            <w:r>
              <w:t>4</w:t>
            </w:r>
          </w:p>
        </w:tc>
      </w:tr>
      <w:tr w:rsidR="002F2E5C" w14:paraId="20B29A9A" w14:textId="77777777" w:rsidTr="007755BB">
        <w:tc>
          <w:tcPr>
            <w:tcW w:w="3086" w:type="dxa"/>
            <w:shd w:val="clear" w:color="auto" w:fill="F7CAAC"/>
          </w:tcPr>
          <w:p w14:paraId="55C6FB4E" w14:textId="77777777" w:rsidR="002F2E5C" w:rsidRDefault="002F2E5C" w:rsidP="007755BB">
            <w:pPr>
              <w:jc w:val="both"/>
              <w:rPr>
                <w:b/>
                <w:sz w:val="22"/>
              </w:rPr>
            </w:pPr>
            <w:r>
              <w:rPr>
                <w:b/>
              </w:rPr>
              <w:t>Prerekvizity, korekvizity, ekvivalence</w:t>
            </w:r>
          </w:p>
        </w:tc>
        <w:tc>
          <w:tcPr>
            <w:tcW w:w="6769" w:type="dxa"/>
            <w:gridSpan w:val="7"/>
          </w:tcPr>
          <w:p w14:paraId="4DA3D1C0" w14:textId="77777777" w:rsidR="002F2E5C" w:rsidRDefault="002F2E5C" w:rsidP="007755BB">
            <w:pPr>
              <w:jc w:val="both"/>
            </w:pPr>
            <w:r>
              <w:t>nejsou</w:t>
            </w:r>
          </w:p>
        </w:tc>
      </w:tr>
      <w:tr w:rsidR="002F2E5C" w14:paraId="0A3BE04E" w14:textId="77777777" w:rsidTr="007755BB">
        <w:tc>
          <w:tcPr>
            <w:tcW w:w="3086" w:type="dxa"/>
            <w:shd w:val="clear" w:color="auto" w:fill="F7CAAC"/>
          </w:tcPr>
          <w:p w14:paraId="7EE1D657" w14:textId="77777777" w:rsidR="002F2E5C" w:rsidRDefault="002F2E5C" w:rsidP="007755BB">
            <w:pPr>
              <w:jc w:val="both"/>
              <w:rPr>
                <w:b/>
              </w:rPr>
            </w:pPr>
            <w:r>
              <w:rPr>
                <w:b/>
              </w:rPr>
              <w:t>Způsob ověření studijních výsledků</w:t>
            </w:r>
          </w:p>
        </w:tc>
        <w:tc>
          <w:tcPr>
            <w:tcW w:w="3406" w:type="dxa"/>
            <w:gridSpan w:val="4"/>
          </w:tcPr>
          <w:p w14:paraId="38E8C3FD" w14:textId="77777777" w:rsidR="002F2E5C" w:rsidRDefault="002F2E5C" w:rsidP="007755BB">
            <w:pPr>
              <w:jc w:val="both"/>
            </w:pPr>
            <w:r>
              <w:t>Zápočet, Zkouška</w:t>
            </w:r>
          </w:p>
        </w:tc>
        <w:tc>
          <w:tcPr>
            <w:tcW w:w="2156" w:type="dxa"/>
            <w:shd w:val="clear" w:color="auto" w:fill="F7CAAC"/>
          </w:tcPr>
          <w:p w14:paraId="54B38877" w14:textId="77777777" w:rsidR="002F2E5C" w:rsidRDefault="002F2E5C" w:rsidP="007755BB">
            <w:pPr>
              <w:jc w:val="both"/>
              <w:rPr>
                <w:b/>
              </w:rPr>
            </w:pPr>
            <w:r>
              <w:rPr>
                <w:b/>
              </w:rPr>
              <w:t>Forma výuky</w:t>
            </w:r>
          </w:p>
        </w:tc>
        <w:tc>
          <w:tcPr>
            <w:tcW w:w="1207" w:type="dxa"/>
            <w:gridSpan w:val="2"/>
          </w:tcPr>
          <w:p w14:paraId="068728FB" w14:textId="77777777" w:rsidR="002F2E5C" w:rsidRDefault="002F2E5C" w:rsidP="007755BB">
            <w:pPr>
              <w:jc w:val="both"/>
            </w:pPr>
            <w:r>
              <w:t>Přednáška, Cvičení</w:t>
            </w:r>
          </w:p>
        </w:tc>
      </w:tr>
      <w:tr w:rsidR="002F2E5C" w14:paraId="7D126092" w14:textId="77777777" w:rsidTr="007755BB">
        <w:tc>
          <w:tcPr>
            <w:tcW w:w="3086" w:type="dxa"/>
            <w:shd w:val="clear" w:color="auto" w:fill="F7CAAC"/>
          </w:tcPr>
          <w:p w14:paraId="3618CFE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70EB9F69" w14:textId="77777777" w:rsidR="002F2E5C" w:rsidRDefault="002F2E5C" w:rsidP="007755BB">
            <w:pPr>
              <w:jc w:val="both"/>
            </w:pPr>
            <w:r>
              <w:t>Písemná i ústní forma</w:t>
            </w:r>
          </w:p>
          <w:p w14:paraId="1A4F7396" w14:textId="77777777" w:rsidR="002F2E5C" w:rsidRDefault="002F2E5C" w:rsidP="007755BB">
            <w:pPr>
              <w:jc w:val="both"/>
            </w:pPr>
            <w:r>
              <w:t>1. Povinná a aktivní účast na jednotlivých cvičení (80% účast na cvičení)</w:t>
            </w:r>
          </w:p>
          <w:p w14:paraId="7511FF74" w14:textId="77777777" w:rsidR="002F2E5C" w:rsidRDefault="002F2E5C" w:rsidP="007755BB">
            <w:pPr>
              <w:jc w:val="both"/>
            </w:pPr>
            <w:r>
              <w:t>2. Úspěšné a samostatné vypracování průběžných úkolů v průběhu semestru.</w:t>
            </w:r>
          </w:p>
          <w:p w14:paraId="4E820DA9" w14:textId="77777777" w:rsidR="002F2E5C" w:rsidRDefault="002F2E5C" w:rsidP="007755BB">
            <w:pPr>
              <w:jc w:val="both"/>
            </w:pPr>
            <w:r>
              <w:t>3. Prokázání zvládnutí probírané látky vypracováním závěrečného projektu.</w:t>
            </w:r>
          </w:p>
          <w:p w14:paraId="6E52E46F" w14:textId="77777777" w:rsidR="002F2E5C" w:rsidRDefault="002F2E5C" w:rsidP="007755BB">
            <w:pPr>
              <w:jc w:val="both"/>
            </w:pPr>
            <w:r>
              <w:t>4. Úspěšné vykonání závěrečné ústní zkoušky.</w:t>
            </w:r>
          </w:p>
        </w:tc>
      </w:tr>
      <w:tr w:rsidR="002F2E5C" w14:paraId="05FCD5BA" w14:textId="77777777" w:rsidTr="007755BB">
        <w:trPr>
          <w:trHeight w:val="82"/>
        </w:trPr>
        <w:tc>
          <w:tcPr>
            <w:tcW w:w="9855" w:type="dxa"/>
            <w:gridSpan w:val="8"/>
            <w:tcBorders>
              <w:top w:val="nil"/>
            </w:tcBorders>
          </w:tcPr>
          <w:p w14:paraId="450FB0C2" w14:textId="77777777" w:rsidR="002F2E5C" w:rsidRDefault="002F2E5C" w:rsidP="007755BB">
            <w:pPr>
              <w:jc w:val="both"/>
            </w:pPr>
          </w:p>
        </w:tc>
      </w:tr>
      <w:tr w:rsidR="002F2E5C" w14:paraId="40C43F57" w14:textId="77777777" w:rsidTr="007755BB">
        <w:trPr>
          <w:trHeight w:val="197"/>
        </w:trPr>
        <w:tc>
          <w:tcPr>
            <w:tcW w:w="3086" w:type="dxa"/>
            <w:tcBorders>
              <w:top w:val="nil"/>
            </w:tcBorders>
            <w:shd w:val="clear" w:color="auto" w:fill="F7CAAC"/>
          </w:tcPr>
          <w:p w14:paraId="4F9FEC7A" w14:textId="77777777" w:rsidR="002F2E5C" w:rsidRDefault="002F2E5C" w:rsidP="007755BB">
            <w:pPr>
              <w:jc w:val="both"/>
              <w:rPr>
                <w:b/>
              </w:rPr>
            </w:pPr>
            <w:r>
              <w:rPr>
                <w:b/>
              </w:rPr>
              <w:t>Garant předmětu</w:t>
            </w:r>
          </w:p>
        </w:tc>
        <w:tc>
          <w:tcPr>
            <w:tcW w:w="6769" w:type="dxa"/>
            <w:gridSpan w:val="7"/>
            <w:tcBorders>
              <w:top w:val="nil"/>
            </w:tcBorders>
          </w:tcPr>
          <w:p w14:paraId="453FEF18" w14:textId="77777777" w:rsidR="002F2E5C" w:rsidRDefault="002F2E5C" w:rsidP="007755BB">
            <w:pPr>
              <w:jc w:val="both"/>
            </w:pPr>
            <w:r>
              <w:t>Ing. Radek Šilhavý, Ph.D.</w:t>
            </w:r>
          </w:p>
        </w:tc>
      </w:tr>
      <w:tr w:rsidR="002F2E5C" w14:paraId="67794E90" w14:textId="77777777" w:rsidTr="007755BB">
        <w:trPr>
          <w:trHeight w:val="243"/>
        </w:trPr>
        <w:tc>
          <w:tcPr>
            <w:tcW w:w="3086" w:type="dxa"/>
            <w:tcBorders>
              <w:top w:val="nil"/>
            </w:tcBorders>
            <w:shd w:val="clear" w:color="auto" w:fill="F7CAAC"/>
          </w:tcPr>
          <w:p w14:paraId="43BEBB5B" w14:textId="77777777" w:rsidR="002F2E5C" w:rsidRDefault="002F2E5C" w:rsidP="007755BB">
            <w:pPr>
              <w:jc w:val="both"/>
              <w:rPr>
                <w:b/>
              </w:rPr>
            </w:pPr>
            <w:r>
              <w:rPr>
                <w:b/>
              </w:rPr>
              <w:t>Zapojení garanta do výuky předmětu</w:t>
            </w:r>
          </w:p>
        </w:tc>
        <w:tc>
          <w:tcPr>
            <w:tcW w:w="6769" w:type="dxa"/>
            <w:gridSpan w:val="7"/>
            <w:tcBorders>
              <w:top w:val="nil"/>
            </w:tcBorders>
          </w:tcPr>
          <w:p w14:paraId="0726683B" w14:textId="77777777" w:rsidR="002F2E5C" w:rsidRDefault="002F2E5C" w:rsidP="007755BB">
            <w:pPr>
              <w:jc w:val="both"/>
            </w:pPr>
            <w:r>
              <w:t>Vedení přednášek, vedení cvičení, metodika výuky</w:t>
            </w:r>
          </w:p>
        </w:tc>
      </w:tr>
      <w:tr w:rsidR="002F2E5C" w14:paraId="2712B664" w14:textId="77777777" w:rsidTr="007755BB">
        <w:tc>
          <w:tcPr>
            <w:tcW w:w="3086" w:type="dxa"/>
            <w:shd w:val="clear" w:color="auto" w:fill="F7CAAC"/>
          </w:tcPr>
          <w:p w14:paraId="33C7CDD1" w14:textId="77777777" w:rsidR="002F2E5C" w:rsidRDefault="002F2E5C" w:rsidP="007755BB">
            <w:pPr>
              <w:jc w:val="both"/>
              <w:rPr>
                <w:b/>
              </w:rPr>
            </w:pPr>
            <w:r>
              <w:rPr>
                <w:b/>
              </w:rPr>
              <w:t>Vyučující</w:t>
            </w:r>
          </w:p>
        </w:tc>
        <w:tc>
          <w:tcPr>
            <w:tcW w:w="6769" w:type="dxa"/>
            <w:gridSpan w:val="7"/>
            <w:tcBorders>
              <w:bottom w:val="nil"/>
            </w:tcBorders>
          </w:tcPr>
          <w:p w14:paraId="132FAD29" w14:textId="6B1B25C8" w:rsidR="002F2E5C" w:rsidRDefault="002F2E5C" w:rsidP="007755BB">
            <w:pPr>
              <w:jc w:val="both"/>
            </w:pPr>
            <w:r>
              <w:t>Ing. Radek Šilhavý, Ph.D.</w:t>
            </w:r>
            <w:r w:rsidR="008624BD">
              <w:t>, přednášky (100 %)</w:t>
            </w:r>
          </w:p>
        </w:tc>
      </w:tr>
      <w:tr w:rsidR="002F2E5C" w14:paraId="5DC3AA23" w14:textId="77777777" w:rsidTr="007755BB">
        <w:trPr>
          <w:trHeight w:val="50"/>
        </w:trPr>
        <w:tc>
          <w:tcPr>
            <w:tcW w:w="9855" w:type="dxa"/>
            <w:gridSpan w:val="8"/>
            <w:tcBorders>
              <w:top w:val="nil"/>
            </w:tcBorders>
          </w:tcPr>
          <w:p w14:paraId="13EBF286" w14:textId="77777777" w:rsidR="002F2E5C" w:rsidRDefault="002F2E5C" w:rsidP="007755BB">
            <w:pPr>
              <w:jc w:val="both"/>
            </w:pPr>
          </w:p>
        </w:tc>
      </w:tr>
      <w:tr w:rsidR="002F2E5C" w14:paraId="644170AF" w14:textId="77777777" w:rsidTr="007755BB">
        <w:tc>
          <w:tcPr>
            <w:tcW w:w="3086" w:type="dxa"/>
            <w:shd w:val="clear" w:color="auto" w:fill="F7CAAC"/>
          </w:tcPr>
          <w:p w14:paraId="3662E80B" w14:textId="77777777" w:rsidR="002F2E5C" w:rsidRDefault="002F2E5C" w:rsidP="007755BB">
            <w:pPr>
              <w:jc w:val="both"/>
              <w:rPr>
                <w:b/>
              </w:rPr>
            </w:pPr>
            <w:r>
              <w:rPr>
                <w:b/>
              </w:rPr>
              <w:t>Stručná anotace předmětu</w:t>
            </w:r>
          </w:p>
        </w:tc>
        <w:tc>
          <w:tcPr>
            <w:tcW w:w="6769" w:type="dxa"/>
            <w:gridSpan w:val="7"/>
            <w:tcBorders>
              <w:bottom w:val="nil"/>
            </w:tcBorders>
          </w:tcPr>
          <w:p w14:paraId="0B6CB3FC" w14:textId="77777777" w:rsidR="002F2E5C" w:rsidRDefault="002F2E5C" w:rsidP="007755BB">
            <w:pPr>
              <w:jc w:val="both"/>
            </w:pPr>
          </w:p>
        </w:tc>
      </w:tr>
      <w:tr w:rsidR="002F2E5C" w14:paraId="092D1147" w14:textId="77777777" w:rsidTr="007755BB">
        <w:trPr>
          <w:trHeight w:val="3938"/>
        </w:trPr>
        <w:tc>
          <w:tcPr>
            <w:tcW w:w="9855" w:type="dxa"/>
            <w:gridSpan w:val="8"/>
            <w:tcBorders>
              <w:top w:val="nil"/>
              <w:bottom w:val="single" w:sz="12" w:space="0" w:color="auto"/>
            </w:tcBorders>
          </w:tcPr>
          <w:p w14:paraId="3D8CD4DF" w14:textId="77777777" w:rsidR="002F2E5C" w:rsidRDefault="002F2E5C" w:rsidP="007755BB">
            <w:pPr>
              <w:jc w:val="both"/>
              <w:rPr>
                <w:ins w:id="251" w:author="Zuzka" w:date="2018-11-15T00:56:00Z"/>
                <w:szCs w:val="22"/>
              </w:rPr>
            </w:pPr>
            <w:r w:rsidRPr="00C26B50">
              <w:rPr>
                <w:szCs w:val="22"/>
              </w:rPr>
              <w:t xml:space="preserve">Cílem kurzu je seznámení studentů se způsoby analýzy a modelování softwarových systémů. Studenti porozumí specifikaci životního cyklu softwarového systému. Budou rozebrány vývojové fáze. Důraz bude kladen na možnosti objektového modelování při inženýrství požadavků a návrhu softwaru. </w:t>
            </w:r>
          </w:p>
          <w:p w14:paraId="55C374EC" w14:textId="77777777" w:rsidR="005418C3" w:rsidRPr="00C26B50" w:rsidRDefault="005418C3" w:rsidP="007755BB">
            <w:pPr>
              <w:jc w:val="both"/>
              <w:rPr>
                <w:szCs w:val="22"/>
              </w:rPr>
            </w:pPr>
          </w:p>
          <w:p w14:paraId="5ECF4D0C" w14:textId="77777777" w:rsidR="002F2E5C" w:rsidRPr="00C26B50" w:rsidRDefault="002F2E5C" w:rsidP="007755BB">
            <w:pPr>
              <w:jc w:val="both"/>
              <w:rPr>
                <w:szCs w:val="22"/>
              </w:rPr>
            </w:pPr>
            <w:r w:rsidRPr="00C26B50">
              <w:rPr>
                <w:szCs w:val="22"/>
              </w:rPr>
              <w:t>Témata:</w:t>
            </w:r>
          </w:p>
          <w:p w14:paraId="51CB9DA0" w14:textId="77777777" w:rsidR="002F2E5C" w:rsidRPr="00C26B50" w:rsidRDefault="002F2E5C" w:rsidP="006328B7">
            <w:pPr>
              <w:pStyle w:val="Odstavecseseznamem"/>
              <w:numPr>
                <w:ilvl w:val="0"/>
                <w:numId w:val="37"/>
              </w:numPr>
              <w:jc w:val="both"/>
              <w:rPr>
                <w:szCs w:val="22"/>
              </w:rPr>
            </w:pPr>
            <w:r w:rsidRPr="00C26B50">
              <w:rPr>
                <w:szCs w:val="22"/>
              </w:rPr>
              <w:t xml:space="preserve">Seznámení s moderním pojetím a principy softwarového inženýrství. Historie, úvod a význam softwarového inženýrství. Vlastnosti softwarového produktu. Softwarová krize. </w:t>
            </w:r>
          </w:p>
          <w:p w14:paraId="0B6ADBEB" w14:textId="77777777" w:rsidR="002F2E5C" w:rsidRPr="00C26B50" w:rsidRDefault="002F2E5C" w:rsidP="006328B7">
            <w:pPr>
              <w:pStyle w:val="Odstavecseseznamem"/>
              <w:numPr>
                <w:ilvl w:val="0"/>
                <w:numId w:val="37"/>
              </w:numPr>
              <w:jc w:val="both"/>
              <w:rPr>
                <w:szCs w:val="22"/>
              </w:rPr>
            </w:pPr>
            <w:r w:rsidRPr="00C26B50">
              <w:rPr>
                <w:szCs w:val="22"/>
              </w:rPr>
              <w:t>Význam a principy modelování procesů pomocí Business Process Model Notation. Vztah k analýze a návrhu softwarových systémů.</w:t>
            </w:r>
          </w:p>
          <w:p w14:paraId="1D838337" w14:textId="77777777" w:rsidR="002F2E5C" w:rsidRPr="00C26B50" w:rsidRDefault="002F2E5C" w:rsidP="006328B7">
            <w:pPr>
              <w:pStyle w:val="Odstavecseseznamem"/>
              <w:numPr>
                <w:ilvl w:val="0"/>
                <w:numId w:val="37"/>
              </w:numPr>
              <w:jc w:val="both"/>
              <w:rPr>
                <w:szCs w:val="22"/>
              </w:rPr>
            </w:pPr>
            <w:r w:rsidRPr="00C26B50">
              <w:rPr>
                <w:szCs w:val="22"/>
              </w:rPr>
              <w:t>Analýza a modelování funkčních a nefunkčních požadavků.</w:t>
            </w:r>
          </w:p>
          <w:p w14:paraId="594D9B56" w14:textId="77777777" w:rsidR="002F2E5C" w:rsidRPr="00C26B50" w:rsidRDefault="002F2E5C" w:rsidP="006328B7">
            <w:pPr>
              <w:pStyle w:val="Odstavecseseznamem"/>
              <w:numPr>
                <w:ilvl w:val="0"/>
                <w:numId w:val="37"/>
              </w:numPr>
              <w:jc w:val="both"/>
              <w:rPr>
                <w:szCs w:val="22"/>
              </w:rPr>
            </w:pPr>
            <w:r w:rsidRPr="00C26B50">
              <w:rPr>
                <w:szCs w:val="22"/>
              </w:rPr>
              <w:t>Možnosti zachycení uživatelských scénářů. Principy případů užití. Model případů užití v jazyce UML.</w:t>
            </w:r>
          </w:p>
          <w:p w14:paraId="114D2197" w14:textId="77777777" w:rsidR="002F2E5C" w:rsidRPr="00C26B50" w:rsidRDefault="002F2E5C" w:rsidP="006328B7">
            <w:pPr>
              <w:pStyle w:val="Odstavecseseznamem"/>
              <w:numPr>
                <w:ilvl w:val="0"/>
                <w:numId w:val="37"/>
              </w:numPr>
              <w:jc w:val="both"/>
              <w:rPr>
                <w:szCs w:val="22"/>
              </w:rPr>
            </w:pPr>
            <w:r w:rsidRPr="00C26B50">
              <w:rPr>
                <w:szCs w:val="22"/>
              </w:rPr>
              <w:t xml:space="preserve">Objektové paradigma, principy modelování objektů a tříd. Model tříd v jazyce UML. </w:t>
            </w:r>
          </w:p>
          <w:p w14:paraId="570E4E2F" w14:textId="77777777" w:rsidR="002F2E5C" w:rsidRPr="00C26B50" w:rsidRDefault="002F2E5C" w:rsidP="006328B7">
            <w:pPr>
              <w:pStyle w:val="Odstavecseseznamem"/>
              <w:numPr>
                <w:ilvl w:val="0"/>
                <w:numId w:val="37"/>
              </w:numPr>
              <w:jc w:val="both"/>
              <w:rPr>
                <w:szCs w:val="22"/>
              </w:rPr>
            </w:pPr>
            <w:r w:rsidRPr="00C26B50">
              <w:rPr>
                <w:szCs w:val="22"/>
              </w:rPr>
              <w:t xml:space="preserve">Význam realizačních modelů v UML jazyce a jejich využití. Sekvenční a aktivitní modely v UML. </w:t>
            </w:r>
          </w:p>
          <w:p w14:paraId="5ADA40FB" w14:textId="77777777" w:rsidR="002F2E5C" w:rsidRPr="00C26B50" w:rsidRDefault="002F2E5C" w:rsidP="006328B7">
            <w:pPr>
              <w:pStyle w:val="Odstavecseseznamem"/>
              <w:numPr>
                <w:ilvl w:val="0"/>
                <w:numId w:val="37"/>
              </w:numPr>
              <w:jc w:val="both"/>
              <w:rPr>
                <w:szCs w:val="22"/>
              </w:rPr>
            </w:pPr>
            <w:r w:rsidRPr="00C26B50">
              <w:rPr>
                <w:szCs w:val="22"/>
              </w:rPr>
              <w:t xml:space="preserve">Stavové modely v UML a jejich význam. Modely nasazení v UML a jejich význam. </w:t>
            </w:r>
          </w:p>
          <w:p w14:paraId="01FBCA35" w14:textId="77777777" w:rsidR="002F2E5C" w:rsidRPr="00C26B50" w:rsidRDefault="002F2E5C" w:rsidP="006328B7">
            <w:pPr>
              <w:pStyle w:val="Odstavecseseznamem"/>
              <w:numPr>
                <w:ilvl w:val="0"/>
                <w:numId w:val="37"/>
              </w:numPr>
              <w:jc w:val="both"/>
              <w:rPr>
                <w:szCs w:val="22"/>
              </w:rPr>
            </w:pPr>
            <w:r w:rsidRPr="00C26B50">
              <w:rPr>
                <w:szCs w:val="22"/>
              </w:rPr>
              <w:t>Návrh grafického uživatelského rozhraní. Modely grafického uživatelského rozhraní, drátěné modely a jejich význam pro analýzu a návrh softwarových systémů.</w:t>
            </w:r>
          </w:p>
          <w:p w14:paraId="338911BF" w14:textId="77777777" w:rsidR="002F2E5C" w:rsidRPr="00C26B50" w:rsidRDefault="002F2E5C" w:rsidP="006328B7">
            <w:pPr>
              <w:pStyle w:val="Odstavecseseznamem"/>
              <w:numPr>
                <w:ilvl w:val="0"/>
                <w:numId w:val="37"/>
              </w:numPr>
              <w:jc w:val="both"/>
              <w:rPr>
                <w:szCs w:val="22"/>
              </w:rPr>
            </w:pPr>
            <w:r w:rsidRPr="00C26B50">
              <w:rPr>
                <w:szCs w:val="22"/>
              </w:rPr>
              <w:t>Vývojové metodiky a modely softwarových procesů. Využití modelů ve vývojových fázích.</w:t>
            </w:r>
          </w:p>
          <w:p w14:paraId="2C7A9299" w14:textId="77777777" w:rsidR="002F2E5C" w:rsidRPr="00C26B50" w:rsidRDefault="002F2E5C" w:rsidP="006328B7">
            <w:pPr>
              <w:pStyle w:val="Odstavecseseznamem"/>
              <w:numPr>
                <w:ilvl w:val="0"/>
                <w:numId w:val="37"/>
              </w:numPr>
              <w:jc w:val="both"/>
              <w:rPr>
                <w:szCs w:val="22"/>
              </w:rPr>
            </w:pPr>
            <w:r w:rsidRPr="00C26B50">
              <w:rPr>
                <w:szCs w:val="22"/>
              </w:rPr>
              <w:t xml:space="preserve">Dokumentace v softwarovém inženýrství, využívané postupy, normy. </w:t>
            </w:r>
          </w:p>
          <w:p w14:paraId="7556C9A0" w14:textId="77777777" w:rsidR="002F2E5C" w:rsidRPr="00C26B50" w:rsidRDefault="002F2E5C" w:rsidP="006328B7">
            <w:pPr>
              <w:pStyle w:val="Odstavecseseznamem"/>
              <w:numPr>
                <w:ilvl w:val="0"/>
                <w:numId w:val="37"/>
              </w:numPr>
              <w:jc w:val="both"/>
              <w:rPr>
                <w:szCs w:val="22"/>
              </w:rPr>
            </w:pPr>
            <w:r w:rsidRPr="00C26B50">
              <w:rPr>
                <w:szCs w:val="22"/>
              </w:rPr>
              <w:t>Plánování vývoje, odhadování složitosti a doby potřebné pro vývoj.</w:t>
            </w:r>
          </w:p>
          <w:p w14:paraId="1D81FB5C" w14:textId="77777777" w:rsidR="002F2E5C" w:rsidRPr="00C26B50" w:rsidRDefault="002F2E5C" w:rsidP="006328B7">
            <w:pPr>
              <w:pStyle w:val="Odstavecseseznamem"/>
              <w:numPr>
                <w:ilvl w:val="0"/>
                <w:numId w:val="37"/>
              </w:numPr>
              <w:jc w:val="both"/>
              <w:rPr>
                <w:szCs w:val="22"/>
              </w:rPr>
            </w:pPr>
            <w:r w:rsidRPr="00C26B50">
              <w:rPr>
                <w:szCs w:val="22"/>
              </w:rPr>
              <w:t>Proces pořízení softwaru, projektový záměr, plán pořízení, úloha projektového manažera.</w:t>
            </w:r>
          </w:p>
          <w:p w14:paraId="1E94B232" w14:textId="77777777" w:rsidR="002F2E5C" w:rsidRPr="00C26B50" w:rsidRDefault="002F2E5C" w:rsidP="006328B7">
            <w:pPr>
              <w:pStyle w:val="Odstavecseseznamem"/>
              <w:numPr>
                <w:ilvl w:val="0"/>
                <w:numId w:val="37"/>
              </w:numPr>
              <w:jc w:val="both"/>
              <w:rPr>
                <w:szCs w:val="22"/>
              </w:rPr>
            </w:pPr>
            <w:r w:rsidRPr="00C26B50">
              <w:rPr>
                <w:szCs w:val="22"/>
              </w:rPr>
              <w:t>Plánování a kontrola projektů.</w:t>
            </w:r>
          </w:p>
          <w:p w14:paraId="6F129B75" w14:textId="77777777" w:rsidR="002F2E5C" w:rsidRPr="005418C3" w:rsidRDefault="002F2E5C" w:rsidP="006328B7">
            <w:pPr>
              <w:pStyle w:val="Odstavecseseznamem"/>
              <w:numPr>
                <w:ilvl w:val="0"/>
                <w:numId w:val="37"/>
              </w:numPr>
              <w:jc w:val="both"/>
              <w:rPr>
                <w:ins w:id="252" w:author="Zuzka" w:date="2018-11-15T00:56:00Z"/>
              </w:rPr>
            </w:pPr>
            <w:r w:rsidRPr="00C26B50">
              <w:rPr>
                <w:szCs w:val="22"/>
              </w:rPr>
              <w:t>Případové studie.</w:t>
            </w:r>
          </w:p>
          <w:p w14:paraId="4984DD5D" w14:textId="77777777" w:rsidR="005418C3" w:rsidRDefault="005418C3">
            <w:pPr>
              <w:ind w:left="720"/>
              <w:jc w:val="both"/>
              <w:pPrChange w:id="253" w:author="Zuzka" w:date="2018-11-15T00:56:00Z">
                <w:pPr>
                  <w:pStyle w:val="Odstavecseseznamem"/>
                  <w:numPr>
                    <w:numId w:val="37"/>
                  </w:numPr>
                  <w:ind w:left="1080" w:hanging="360"/>
                  <w:jc w:val="both"/>
                </w:pPr>
              </w:pPrChange>
            </w:pPr>
          </w:p>
        </w:tc>
      </w:tr>
      <w:tr w:rsidR="002F2E5C" w14:paraId="591DF513" w14:textId="77777777" w:rsidTr="007755BB">
        <w:trPr>
          <w:trHeight w:val="265"/>
        </w:trPr>
        <w:tc>
          <w:tcPr>
            <w:tcW w:w="3653" w:type="dxa"/>
            <w:gridSpan w:val="2"/>
            <w:tcBorders>
              <w:top w:val="nil"/>
            </w:tcBorders>
            <w:shd w:val="clear" w:color="auto" w:fill="F7CAAC"/>
          </w:tcPr>
          <w:p w14:paraId="20FC9820"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564DA78" w14:textId="77777777" w:rsidR="002F2E5C" w:rsidRDefault="002F2E5C" w:rsidP="007755BB">
            <w:pPr>
              <w:jc w:val="both"/>
            </w:pPr>
          </w:p>
        </w:tc>
      </w:tr>
      <w:tr w:rsidR="002F2E5C" w14:paraId="50DC2D66" w14:textId="77777777" w:rsidTr="007755BB">
        <w:trPr>
          <w:trHeight w:val="1497"/>
        </w:trPr>
        <w:tc>
          <w:tcPr>
            <w:tcW w:w="9855" w:type="dxa"/>
            <w:gridSpan w:val="8"/>
            <w:tcBorders>
              <w:top w:val="nil"/>
            </w:tcBorders>
          </w:tcPr>
          <w:p w14:paraId="6D4FBEAE" w14:textId="77777777" w:rsidR="002F2E5C" w:rsidRPr="00B75B43" w:rsidRDefault="002F2E5C" w:rsidP="007755BB">
            <w:pPr>
              <w:jc w:val="both"/>
              <w:rPr>
                <w:b/>
              </w:rPr>
            </w:pPr>
            <w:r w:rsidRPr="00B75B43">
              <w:rPr>
                <w:b/>
              </w:rPr>
              <w:t>Povinná literatura:</w:t>
            </w:r>
          </w:p>
          <w:p w14:paraId="2752FED1" w14:textId="77777777" w:rsidR="002F2E5C" w:rsidRPr="00251414" w:rsidRDefault="002F2E5C" w:rsidP="007755BB">
            <w:pPr>
              <w:jc w:val="both"/>
              <w:rPr>
                <w:lang w:val="en-GB"/>
              </w:rPr>
            </w:pPr>
            <w:r w:rsidRPr="00251414">
              <w:rPr>
                <w:lang w:val="en-GB"/>
              </w:rPr>
              <w:t>SOMMERVILLE, Ian. </w:t>
            </w:r>
            <w:r w:rsidRPr="00251414">
              <w:rPr>
                <w:i/>
                <w:iCs/>
                <w:lang w:val="en-GB"/>
              </w:rPr>
              <w:t>Software engineering</w:t>
            </w:r>
            <w:r w:rsidRPr="00251414">
              <w:rPr>
                <w:lang w:val="en-GB"/>
              </w:rPr>
              <w:t>. Tenth edition. Boston: Pearson, [2016]. ISBN 978-0133943030.</w:t>
            </w:r>
          </w:p>
          <w:p w14:paraId="36065717" w14:textId="77777777" w:rsidR="002F2E5C" w:rsidRPr="00251414" w:rsidRDefault="002F2E5C" w:rsidP="007755BB">
            <w:pPr>
              <w:jc w:val="both"/>
              <w:rPr>
                <w:lang w:val="en-GB"/>
              </w:rPr>
            </w:pPr>
            <w:r w:rsidRPr="00251414">
              <w:rPr>
                <w:lang w:val="en-GB"/>
              </w:rPr>
              <w:t>ARLOW, Jim a Ila NEUSTADT. </w:t>
            </w:r>
            <w:r w:rsidRPr="00251414">
              <w:rPr>
                <w:i/>
                <w:iCs/>
                <w:lang w:val="en-GB"/>
              </w:rPr>
              <w:t>UML 2 a unifikovaný proces vývoje aplikací: objektově orientovaná analýza a návrh prakticky</w:t>
            </w:r>
            <w:r w:rsidRPr="00251414">
              <w:rPr>
                <w:lang w:val="en-GB"/>
              </w:rPr>
              <w:t>. 2., aktualiz. a dopl. vyd. Brno: Computer Press, 2007. ISBN 978-80-251-1503-9.</w:t>
            </w:r>
          </w:p>
          <w:p w14:paraId="2C47EBEB" w14:textId="77777777" w:rsidR="002F2E5C" w:rsidRDefault="002F2E5C" w:rsidP="007755BB">
            <w:pPr>
              <w:jc w:val="both"/>
            </w:pPr>
            <w:r w:rsidRPr="00251414">
              <w:rPr>
                <w:lang w:val="en-GB"/>
              </w:rPr>
              <w:t>PILONE, Dan. </w:t>
            </w:r>
            <w:r w:rsidRPr="00251414">
              <w:rPr>
                <w:i/>
                <w:iCs/>
                <w:lang w:val="en-GB"/>
              </w:rPr>
              <w:t>UML 2.0 pocket reference</w:t>
            </w:r>
            <w:r w:rsidRPr="00251414">
              <w:rPr>
                <w:lang w:val="en-GB"/>
              </w:rPr>
              <w:t>. Sebastopol, Calif.: O'R</w:t>
            </w:r>
            <w:r>
              <w:rPr>
                <w:lang w:val="en-GB"/>
              </w:rPr>
              <w:t>eilly, 2006. ISBN 0-596-10208-9</w:t>
            </w:r>
            <w:r w:rsidRPr="00B75B43">
              <w:t xml:space="preserve">. </w:t>
            </w:r>
          </w:p>
          <w:p w14:paraId="5E3252B0" w14:textId="77777777" w:rsidR="002F2E5C" w:rsidRPr="00251414" w:rsidRDefault="002F2E5C" w:rsidP="007755BB">
            <w:pPr>
              <w:jc w:val="both"/>
              <w:rPr>
                <w:lang w:val="en-GB"/>
              </w:rPr>
            </w:pPr>
          </w:p>
          <w:p w14:paraId="4B9B0C3E" w14:textId="77777777" w:rsidR="002F2E5C" w:rsidRPr="00B75B43" w:rsidRDefault="002F2E5C" w:rsidP="007755BB">
            <w:pPr>
              <w:jc w:val="both"/>
              <w:rPr>
                <w:b/>
              </w:rPr>
            </w:pPr>
            <w:r w:rsidRPr="00B75B43">
              <w:rPr>
                <w:b/>
              </w:rPr>
              <w:t>Doporučená literatura:</w:t>
            </w:r>
          </w:p>
          <w:p w14:paraId="16318C5B" w14:textId="77777777" w:rsidR="002F2E5C" w:rsidRPr="00B75B43" w:rsidRDefault="002F2E5C" w:rsidP="007755BB">
            <w:pPr>
              <w:jc w:val="both"/>
            </w:pPr>
            <w:r w:rsidRPr="00B75B43">
              <w:t xml:space="preserve">KRAVAL, Ilja a Ilja KRAVAL. </w:t>
            </w:r>
            <w:r w:rsidRPr="00251414">
              <w:rPr>
                <w:i/>
              </w:rPr>
              <w:t>Extrémně Efektivní Modelování s použitím UML</w:t>
            </w:r>
            <w:r w:rsidRPr="00B75B43">
              <w:t xml:space="preserve">. Valašské Klobouky: Objects Consulting, 2003, 125 s. </w:t>
            </w:r>
          </w:p>
          <w:p w14:paraId="1E8AA09A" w14:textId="3D82A51D" w:rsidR="002F2E5C" w:rsidRDefault="002F2E5C" w:rsidP="007755BB">
            <w:pPr>
              <w:rPr>
                <w:ins w:id="254" w:author="Zuzka" w:date="2018-11-15T00:55:00Z"/>
              </w:rPr>
            </w:pPr>
            <w:r w:rsidRPr="00B75B43">
              <w:t xml:space="preserve">WEILKIENS, Tim. </w:t>
            </w:r>
            <w:r w:rsidRPr="00251414">
              <w:rPr>
                <w:i/>
              </w:rPr>
              <w:t>Systems engineering with SysML/UML: modeling, analysis, design</w:t>
            </w:r>
            <w:r w:rsidRPr="00B75B43">
              <w:t xml:space="preserve">. Burlington, Mass.: Morgan Kaufmann, c2007, 1 online zdroj (xi, 307 p.). The OMG press. ISBN 9780080558318. Dostupné také z: </w:t>
            </w:r>
            <w:ins w:id="255" w:author="Zuzka" w:date="2018-11-15T00:55:00Z">
              <w:r w:rsidR="005418C3">
                <w:fldChar w:fldCharType="begin"/>
              </w:r>
              <w:r w:rsidR="005418C3">
                <w:instrText xml:space="preserve"> HYPERLINK "</w:instrText>
              </w:r>
            </w:ins>
            <w:r w:rsidR="005418C3" w:rsidRPr="00B75B43">
              <w:instrText>http://app.knovel.com/</w:instrText>
            </w:r>
            <w:ins w:id="256" w:author="Zuzka" w:date="2018-11-15T00:55:00Z">
              <w:r w:rsidR="005418C3">
                <w:instrText xml:space="preserve">" </w:instrText>
              </w:r>
              <w:r w:rsidR="005418C3">
                <w:fldChar w:fldCharType="separate"/>
              </w:r>
            </w:ins>
            <w:r w:rsidR="005418C3" w:rsidRPr="007D743B">
              <w:rPr>
                <w:rStyle w:val="Hypertextovodkaz"/>
              </w:rPr>
              <w:t>http://app.knovel.com/</w:t>
            </w:r>
            <w:ins w:id="257" w:author="Zuzka" w:date="2018-11-15T00:55:00Z">
              <w:r w:rsidR="005418C3">
                <w:fldChar w:fldCharType="end"/>
              </w:r>
            </w:ins>
          </w:p>
          <w:p w14:paraId="4C94511D" w14:textId="77777777" w:rsidR="005418C3" w:rsidRPr="005418C3" w:rsidRDefault="005418C3" w:rsidP="005418C3">
            <w:pPr>
              <w:rPr>
                <w:ins w:id="258" w:author="Zuzka" w:date="2018-11-15T00:55:00Z"/>
                <w:lang w:val="en-GB"/>
              </w:rPr>
            </w:pPr>
            <w:ins w:id="259" w:author="Zuzka" w:date="2018-11-15T00:55:00Z">
              <w:r w:rsidRPr="005418C3">
                <w:rPr>
                  <w:lang w:val="en-GB"/>
                </w:rPr>
                <w:t xml:space="preserve">NAVEDA, Fernando J a Stephen B SEIDMAN. </w:t>
              </w:r>
              <w:r w:rsidRPr="005418C3">
                <w:rPr>
                  <w:i/>
                  <w:lang w:val="en-GB"/>
                  <w:rPrChange w:id="260" w:author="Zuzka" w:date="2018-11-15T00:56:00Z">
                    <w:rPr>
                      <w:lang w:val="en-GB"/>
                    </w:rPr>
                  </w:rPrChange>
                </w:rPr>
                <w:t>IEEE computer society real world software engineering problems: a self-study guide for today's software professional.</w:t>
              </w:r>
              <w:r w:rsidRPr="005418C3">
                <w:rPr>
                  <w:lang w:val="en-GB"/>
                </w:rPr>
                <w:t xml:space="preserve"> Hoboken: IEEE, c2006, xiii, 310 s. ISBN 0-471-71051-2.</w:t>
              </w:r>
            </w:ins>
          </w:p>
          <w:p w14:paraId="70F8939C" w14:textId="77777777" w:rsidR="005418C3" w:rsidRPr="005418C3" w:rsidRDefault="005418C3" w:rsidP="005418C3">
            <w:pPr>
              <w:rPr>
                <w:ins w:id="261" w:author="Zuzka" w:date="2018-11-15T00:55:00Z"/>
                <w:lang w:val="en-GB"/>
              </w:rPr>
            </w:pPr>
            <w:ins w:id="262" w:author="Zuzka" w:date="2018-11-15T00:55:00Z">
              <w:r w:rsidRPr="005418C3">
                <w:rPr>
                  <w:lang w:val="en-GB"/>
                </w:rPr>
                <w:t xml:space="preserve">NORMAN, Ronald J. </w:t>
              </w:r>
              <w:r w:rsidRPr="005418C3">
                <w:rPr>
                  <w:i/>
                  <w:lang w:val="en-GB"/>
                  <w:rPrChange w:id="263" w:author="Zuzka" w:date="2018-11-15T00:56:00Z">
                    <w:rPr>
                      <w:lang w:val="en-GB"/>
                    </w:rPr>
                  </w:rPrChange>
                </w:rPr>
                <w:t>Object-oriented systems analysis and design</w:t>
              </w:r>
              <w:r w:rsidRPr="005418C3">
                <w:rPr>
                  <w:lang w:val="en-GB"/>
                </w:rPr>
                <w:t>. Upper Saddle River, NJ: Prentice Hall, c1996, xxvi, 430 s. Prentice Hall series in information management. ISBN 013122946X.</w:t>
              </w:r>
            </w:ins>
          </w:p>
          <w:p w14:paraId="0B43ABDB" w14:textId="77777777" w:rsidR="005418C3" w:rsidRPr="005418C3" w:rsidRDefault="005418C3" w:rsidP="005418C3">
            <w:pPr>
              <w:rPr>
                <w:ins w:id="264" w:author="Zuzka" w:date="2018-11-15T00:55:00Z"/>
                <w:lang w:val="en-GB"/>
              </w:rPr>
            </w:pPr>
            <w:ins w:id="265" w:author="Zuzka" w:date="2018-11-15T00:55:00Z">
              <w:r w:rsidRPr="005418C3">
                <w:rPr>
                  <w:lang w:val="en-GB"/>
                </w:rPr>
                <w:t xml:space="preserve">PODESWA, Howard. </w:t>
              </w:r>
              <w:r w:rsidRPr="005418C3">
                <w:rPr>
                  <w:i/>
                  <w:lang w:val="en-GB"/>
                  <w:rPrChange w:id="266" w:author="Zuzka" w:date="2018-11-15T00:56:00Z">
                    <w:rPr>
                      <w:lang w:val="en-GB"/>
                    </w:rPr>
                  </w:rPrChange>
                </w:rPr>
                <w:t>UML for the IT business analyst: a practical guide to object-oriented requirements gathering</w:t>
              </w:r>
              <w:r w:rsidRPr="005418C3">
                <w:rPr>
                  <w:lang w:val="en-GB"/>
                </w:rPr>
                <w:t>. Boston: Thomson Course Technology, c2005, xxii, 378 s. ISBN 1-59200-912-3.</w:t>
              </w:r>
            </w:ins>
          </w:p>
          <w:p w14:paraId="05E22CC5" w14:textId="77777777" w:rsidR="005418C3" w:rsidRPr="0092284B" w:rsidRDefault="005418C3" w:rsidP="007755BB"/>
        </w:tc>
      </w:tr>
      <w:tr w:rsidR="002F2E5C" w14:paraId="400A20AA"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C685DC" w14:textId="77777777" w:rsidR="002F2E5C" w:rsidRDefault="002F2E5C" w:rsidP="007755BB">
            <w:pPr>
              <w:jc w:val="center"/>
              <w:rPr>
                <w:b/>
              </w:rPr>
            </w:pPr>
            <w:r>
              <w:rPr>
                <w:b/>
              </w:rPr>
              <w:t>Informace ke kombinované nebo distanční formě</w:t>
            </w:r>
          </w:p>
        </w:tc>
      </w:tr>
      <w:tr w:rsidR="002F2E5C" w14:paraId="44DF9691" w14:textId="77777777" w:rsidTr="007755BB">
        <w:tc>
          <w:tcPr>
            <w:tcW w:w="4787" w:type="dxa"/>
            <w:gridSpan w:val="3"/>
            <w:tcBorders>
              <w:top w:val="single" w:sz="2" w:space="0" w:color="auto"/>
            </w:tcBorders>
            <w:shd w:val="clear" w:color="auto" w:fill="F7CAAC"/>
          </w:tcPr>
          <w:p w14:paraId="5F93E822" w14:textId="77777777" w:rsidR="002F2E5C" w:rsidRDefault="002F2E5C" w:rsidP="007755BB">
            <w:pPr>
              <w:jc w:val="both"/>
            </w:pPr>
            <w:r>
              <w:rPr>
                <w:b/>
              </w:rPr>
              <w:t>Rozsah konzultací (soustředění)</w:t>
            </w:r>
          </w:p>
        </w:tc>
        <w:tc>
          <w:tcPr>
            <w:tcW w:w="889" w:type="dxa"/>
            <w:tcBorders>
              <w:top w:val="single" w:sz="2" w:space="0" w:color="auto"/>
            </w:tcBorders>
          </w:tcPr>
          <w:p w14:paraId="483D3A0A" w14:textId="77777777" w:rsidR="002F2E5C" w:rsidRDefault="002F2E5C" w:rsidP="007755BB">
            <w:pPr>
              <w:jc w:val="both"/>
            </w:pPr>
            <w:r>
              <w:t>15</w:t>
            </w:r>
          </w:p>
        </w:tc>
        <w:tc>
          <w:tcPr>
            <w:tcW w:w="4179" w:type="dxa"/>
            <w:gridSpan w:val="4"/>
            <w:tcBorders>
              <w:top w:val="single" w:sz="2" w:space="0" w:color="auto"/>
            </w:tcBorders>
            <w:shd w:val="clear" w:color="auto" w:fill="F7CAAC"/>
          </w:tcPr>
          <w:p w14:paraId="6FE87BBB" w14:textId="77777777" w:rsidR="002F2E5C" w:rsidRDefault="002F2E5C" w:rsidP="007755BB">
            <w:pPr>
              <w:jc w:val="both"/>
              <w:rPr>
                <w:b/>
              </w:rPr>
            </w:pPr>
            <w:r>
              <w:rPr>
                <w:b/>
              </w:rPr>
              <w:t xml:space="preserve">hodin </w:t>
            </w:r>
          </w:p>
        </w:tc>
      </w:tr>
      <w:tr w:rsidR="002F2E5C" w14:paraId="261BB8D6" w14:textId="77777777" w:rsidTr="007755BB">
        <w:tc>
          <w:tcPr>
            <w:tcW w:w="9855" w:type="dxa"/>
            <w:gridSpan w:val="8"/>
            <w:shd w:val="clear" w:color="auto" w:fill="F7CAAC"/>
          </w:tcPr>
          <w:p w14:paraId="50A0063A" w14:textId="77777777" w:rsidR="002F2E5C" w:rsidRDefault="002F2E5C" w:rsidP="007755BB">
            <w:pPr>
              <w:jc w:val="both"/>
              <w:rPr>
                <w:b/>
              </w:rPr>
            </w:pPr>
            <w:r>
              <w:rPr>
                <w:b/>
              </w:rPr>
              <w:t>Informace o způsobu kontaktu s vyučujícím</w:t>
            </w:r>
          </w:p>
        </w:tc>
      </w:tr>
      <w:tr w:rsidR="002F2E5C" w14:paraId="4DAD56ED" w14:textId="77777777" w:rsidTr="007755BB">
        <w:trPr>
          <w:trHeight w:val="824"/>
        </w:trPr>
        <w:tc>
          <w:tcPr>
            <w:tcW w:w="9855" w:type="dxa"/>
            <w:gridSpan w:val="8"/>
          </w:tcPr>
          <w:p w14:paraId="108EB473" w14:textId="77777777" w:rsidR="002F2E5C" w:rsidRDefault="002F2E5C" w:rsidP="007755BB">
            <w:pPr>
              <w:jc w:val="both"/>
            </w:pPr>
            <w:r w:rsidRPr="004970D9">
              <w:t>Vyučující na FAI mají trvale vypsány a zveřejněny konzultace minimálně 2h/týden v rámci kterých mají možnosti konzultovat podrobněji probíranou látku. Dále mohou studenti komunikovat s vyučujícím pomocí e-mailu a LMS Moodle</w:t>
            </w:r>
          </w:p>
        </w:tc>
      </w:tr>
    </w:tbl>
    <w:p w14:paraId="0DEC8FF4" w14:textId="77777777" w:rsidR="002F2E5C" w:rsidRDefault="002F2E5C" w:rsidP="002F2E5C">
      <w:pPr>
        <w:spacing w:after="160" w:line="259" w:lineRule="auto"/>
      </w:pPr>
    </w:p>
    <w:p w14:paraId="475B2C8D"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2CBDA6D9" w14:textId="77777777" w:rsidTr="007755BB">
        <w:tc>
          <w:tcPr>
            <w:tcW w:w="9855" w:type="dxa"/>
            <w:gridSpan w:val="8"/>
            <w:tcBorders>
              <w:bottom w:val="double" w:sz="4" w:space="0" w:color="auto"/>
            </w:tcBorders>
            <w:shd w:val="clear" w:color="auto" w:fill="BDD6EE"/>
          </w:tcPr>
          <w:p w14:paraId="0FC8FDCF" w14:textId="71CA2CB2" w:rsidR="002F2E5C" w:rsidRDefault="002F2E5C" w:rsidP="007755BB">
            <w:pPr>
              <w:tabs>
                <w:tab w:val="right" w:pos="950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1D5929FA" w14:textId="77777777" w:rsidTr="007755BB">
        <w:tc>
          <w:tcPr>
            <w:tcW w:w="3086" w:type="dxa"/>
            <w:tcBorders>
              <w:top w:val="double" w:sz="4" w:space="0" w:color="auto"/>
            </w:tcBorders>
            <w:shd w:val="clear" w:color="auto" w:fill="F7CAAC"/>
          </w:tcPr>
          <w:p w14:paraId="02B6929A"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122C12A" w14:textId="77777777" w:rsidR="002F2E5C" w:rsidRDefault="002F2E5C" w:rsidP="007755BB">
            <w:pPr>
              <w:jc w:val="both"/>
            </w:pPr>
            <w:bookmarkStart w:id="267" w:name="anglictina1"/>
            <w:r>
              <w:t>Angličtina 1</w:t>
            </w:r>
            <w:bookmarkEnd w:id="267"/>
          </w:p>
        </w:tc>
      </w:tr>
      <w:tr w:rsidR="002F2E5C" w14:paraId="3F806CC5" w14:textId="77777777" w:rsidTr="007755BB">
        <w:tc>
          <w:tcPr>
            <w:tcW w:w="3086" w:type="dxa"/>
            <w:shd w:val="clear" w:color="auto" w:fill="F7CAAC"/>
          </w:tcPr>
          <w:p w14:paraId="00AC0B67" w14:textId="77777777" w:rsidR="002F2E5C" w:rsidRDefault="002F2E5C" w:rsidP="007755BB">
            <w:pPr>
              <w:jc w:val="both"/>
              <w:rPr>
                <w:b/>
              </w:rPr>
            </w:pPr>
            <w:r>
              <w:rPr>
                <w:b/>
              </w:rPr>
              <w:t>Typ předmětu</w:t>
            </w:r>
          </w:p>
        </w:tc>
        <w:tc>
          <w:tcPr>
            <w:tcW w:w="3406" w:type="dxa"/>
            <w:gridSpan w:val="4"/>
          </w:tcPr>
          <w:p w14:paraId="633E2F01" w14:textId="77777777" w:rsidR="002F2E5C" w:rsidRDefault="002F2E5C" w:rsidP="007755BB">
            <w:pPr>
              <w:jc w:val="both"/>
            </w:pPr>
            <w:r>
              <w:t>Povinný</w:t>
            </w:r>
          </w:p>
        </w:tc>
        <w:tc>
          <w:tcPr>
            <w:tcW w:w="2695" w:type="dxa"/>
            <w:gridSpan w:val="2"/>
            <w:shd w:val="clear" w:color="auto" w:fill="F7CAAC"/>
          </w:tcPr>
          <w:p w14:paraId="639E293B" w14:textId="77777777" w:rsidR="002F2E5C" w:rsidRDefault="002F2E5C" w:rsidP="007755BB">
            <w:pPr>
              <w:jc w:val="both"/>
            </w:pPr>
            <w:r>
              <w:rPr>
                <w:b/>
              </w:rPr>
              <w:t>doporučený ročník / semestr</w:t>
            </w:r>
          </w:p>
        </w:tc>
        <w:tc>
          <w:tcPr>
            <w:tcW w:w="668" w:type="dxa"/>
          </w:tcPr>
          <w:p w14:paraId="45A0A901" w14:textId="77777777" w:rsidR="002F2E5C" w:rsidRDefault="002F2E5C" w:rsidP="007755BB">
            <w:pPr>
              <w:jc w:val="both"/>
            </w:pPr>
            <w:r>
              <w:t>1/L</w:t>
            </w:r>
          </w:p>
        </w:tc>
      </w:tr>
      <w:tr w:rsidR="002F2E5C" w14:paraId="39E2C00E" w14:textId="77777777" w:rsidTr="007755BB">
        <w:tc>
          <w:tcPr>
            <w:tcW w:w="3086" w:type="dxa"/>
            <w:shd w:val="clear" w:color="auto" w:fill="F7CAAC"/>
          </w:tcPr>
          <w:p w14:paraId="3CD9A080" w14:textId="77777777" w:rsidR="002F2E5C" w:rsidRDefault="002F2E5C" w:rsidP="007755BB">
            <w:pPr>
              <w:jc w:val="both"/>
              <w:rPr>
                <w:b/>
              </w:rPr>
            </w:pPr>
            <w:r>
              <w:rPr>
                <w:b/>
              </w:rPr>
              <w:t>Rozsah studijního předmětu</w:t>
            </w:r>
          </w:p>
        </w:tc>
        <w:tc>
          <w:tcPr>
            <w:tcW w:w="1701" w:type="dxa"/>
            <w:gridSpan w:val="2"/>
          </w:tcPr>
          <w:p w14:paraId="03EF2DAA" w14:textId="77777777" w:rsidR="002F2E5C" w:rsidRDefault="002F2E5C" w:rsidP="007755BB">
            <w:pPr>
              <w:jc w:val="both"/>
            </w:pPr>
            <w:r>
              <w:t>28s</w:t>
            </w:r>
          </w:p>
        </w:tc>
        <w:tc>
          <w:tcPr>
            <w:tcW w:w="889" w:type="dxa"/>
            <w:shd w:val="clear" w:color="auto" w:fill="F7CAAC"/>
          </w:tcPr>
          <w:p w14:paraId="09B77A19" w14:textId="77777777" w:rsidR="002F2E5C" w:rsidRDefault="002F2E5C" w:rsidP="007755BB">
            <w:pPr>
              <w:jc w:val="both"/>
              <w:rPr>
                <w:b/>
              </w:rPr>
            </w:pPr>
            <w:r>
              <w:rPr>
                <w:b/>
              </w:rPr>
              <w:t xml:space="preserve">hod. </w:t>
            </w:r>
          </w:p>
        </w:tc>
        <w:tc>
          <w:tcPr>
            <w:tcW w:w="816" w:type="dxa"/>
          </w:tcPr>
          <w:p w14:paraId="5ED3D26B" w14:textId="77777777" w:rsidR="002F2E5C" w:rsidRDefault="002F2E5C" w:rsidP="007755BB">
            <w:pPr>
              <w:jc w:val="both"/>
            </w:pPr>
          </w:p>
        </w:tc>
        <w:tc>
          <w:tcPr>
            <w:tcW w:w="2156" w:type="dxa"/>
            <w:shd w:val="clear" w:color="auto" w:fill="F7CAAC"/>
          </w:tcPr>
          <w:p w14:paraId="7F3C3BB1" w14:textId="77777777" w:rsidR="002F2E5C" w:rsidRDefault="002F2E5C" w:rsidP="007755BB">
            <w:pPr>
              <w:jc w:val="both"/>
              <w:rPr>
                <w:b/>
              </w:rPr>
            </w:pPr>
            <w:r>
              <w:rPr>
                <w:b/>
              </w:rPr>
              <w:t>kreditů</w:t>
            </w:r>
          </w:p>
        </w:tc>
        <w:tc>
          <w:tcPr>
            <w:tcW w:w="1207" w:type="dxa"/>
            <w:gridSpan w:val="2"/>
          </w:tcPr>
          <w:p w14:paraId="44CAF9ED" w14:textId="77777777" w:rsidR="002F2E5C" w:rsidRDefault="002F2E5C" w:rsidP="007755BB">
            <w:pPr>
              <w:jc w:val="both"/>
            </w:pPr>
            <w:r>
              <w:t>2</w:t>
            </w:r>
          </w:p>
        </w:tc>
      </w:tr>
      <w:tr w:rsidR="002F2E5C" w14:paraId="0917E732" w14:textId="77777777" w:rsidTr="007755BB">
        <w:tc>
          <w:tcPr>
            <w:tcW w:w="3086" w:type="dxa"/>
            <w:shd w:val="clear" w:color="auto" w:fill="F7CAAC"/>
          </w:tcPr>
          <w:p w14:paraId="4AEEB373" w14:textId="77777777" w:rsidR="002F2E5C" w:rsidRDefault="002F2E5C" w:rsidP="007755BB">
            <w:pPr>
              <w:jc w:val="both"/>
              <w:rPr>
                <w:b/>
                <w:sz w:val="22"/>
              </w:rPr>
            </w:pPr>
            <w:r>
              <w:rPr>
                <w:b/>
              </w:rPr>
              <w:t>Prerekvizity, korekvizity, ekvivalence</w:t>
            </w:r>
          </w:p>
        </w:tc>
        <w:tc>
          <w:tcPr>
            <w:tcW w:w="6769" w:type="dxa"/>
            <w:gridSpan w:val="7"/>
          </w:tcPr>
          <w:p w14:paraId="42671EDD" w14:textId="77777777" w:rsidR="002F2E5C" w:rsidRDefault="002F2E5C" w:rsidP="007755BB">
            <w:pPr>
              <w:jc w:val="both"/>
            </w:pPr>
            <w:r>
              <w:t>nejsou</w:t>
            </w:r>
          </w:p>
        </w:tc>
      </w:tr>
      <w:tr w:rsidR="002F2E5C" w14:paraId="7E368C16" w14:textId="77777777" w:rsidTr="007755BB">
        <w:tc>
          <w:tcPr>
            <w:tcW w:w="3086" w:type="dxa"/>
            <w:shd w:val="clear" w:color="auto" w:fill="F7CAAC"/>
          </w:tcPr>
          <w:p w14:paraId="750D13A5" w14:textId="77777777" w:rsidR="002F2E5C" w:rsidRDefault="002F2E5C" w:rsidP="007755BB">
            <w:pPr>
              <w:jc w:val="both"/>
              <w:rPr>
                <w:b/>
              </w:rPr>
            </w:pPr>
            <w:r>
              <w:rPr>
                <w:b/>
              </w:rPr>
              <w:t>Způsob ověření studijních výsledků</w:t>
            </w:r>
          </w:p>
        </w:tc>
        <w:tc>
          <w:tcPr>
            <w:tcW w:w="3406" w:type="dxa"/>
            <w:gridSpan w:val="4"/>
          </w:tcPr>
          <w:p w14:paraId="11B7A0C6" w14:textId="77777777" w:rsidR="002F2E5C" w:rsidRDefault="002F2E5C" w:rsidP="007755BB">
            <w:pPr>
              <w:jc w:val="both"/>
            </w:pPr>
            <w:r>
              <w:t>Klasifikovaný zápočet</w:t>
            </w:r>
          </w:p>
        </w:tc>
        <w:tc>
          <w:tcPr>
            <w:tcW w:w="2156" w:type="dxa"/>
            <w:shd w:val="clear" w:color="auto" w:fill="F7CAAC"/>
          </w:tcPr>
          <w:p w14:paraId="4C9F7AE9" w14:textId="77777777" w:rsidR="002F2E5C" w:rsidRDefault="002F2E5C" w:rsidP="007755BB">
            <w:pPr>
              <w:jc w:val="both"/>
              <w:rPr>
                <w:b/>
              </w:rPr>
            </w:pPr>
            <w:r>
              <w:rPr>
                <w:b/>
              </w:rPr>
              <w:t>Forma výuky</w:t>
            </w:r>
          </w:p>
        </w:tc>
        <w:tc>
          <w:tcPr>
            <w:tcW w:w="1207" w:type="dxa"/>
            <w:gridSpan w:val="2"/>
          </w:tcPr>
          <w:p w14:paraId="1D3B1237" w14:textId="77777777" w:rsidR="002F2E5C" w:rsidRDefault="002F2E5C" w:rsidP="007755BB">
            <w:pPr>
              <w:jc w:val="both"/>
            </w:pPr>
            <w:r>
              <w:t>seminář</w:t>
            </w:r>
          </w:p>
        </w:tc>
      </w:tr>
      <w:tr w:rsidR="002F2E5C" w14:paraId="01E2A7B3" w14:textId="77777777" w:rsidTr="007755BB">
        <w:tc>
          <w:tcPr>
            <w:tcW w:w="3086" w:type="dxa"/>
            <w:shd w:val="clear" w:color="auto" w:fill="F7CAAC"/>
          </w:tcPr>
          <w:p w14:paraId="0DA92C78"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2E1BB077" w14:textId="77777777" w:rsidR="002F2E5C" w:rsidRDefault="002F2E5C" w:rsidP="007755BB">
            <w:pPr>
              <w:jc w:val="both"/>
            </w:pPr>
            <w:r>
              <w:t>Písemná forma</w:t>
            </w:r>
          </w:p>
          <w:p w14:paraId="774D99E5" w14:textId="77777777" w:rsidR="002F2E5C" w:rsidRDefault="002F2E5C" w:rsidP="007755BB">
            <w:pPr>
              <w:jc w:val="both"/>
            </w:pPr>
            <w:r>
              <w:t xml:space="preserve">1. Povinná a aktivní účast na jednotlivých cvičeních (80% účast na cvičení). </w:t>
            </w:r>
          </w:p>
          <w:p w14:paraId="7715F022" w14:textId="77777777" w:rsidR="002F2E5C" w:rsidRDefault="002F2E5C" w:rsidP="007755BB">
            <w:pPr>
              <w:jc w:val="both"/>
            </w:pPr>
            <w:r>
              <w:t xml:space="preserve">2. Teoretické a praktické zvládnutí základní problematiky a jednotlivých témat. </w:t>
            </w:r>
          </w:p>
          <w:p w14:paraId="1FAA31A1" w14:textId="77777777" w:rsidR="002F2E5C" w:rsidRDefault="002F2E5C" w:rsidP="007755BB">
            <w:pPr>
              <w:jc w:val="both"/>
            </w:pPr>
            <w:r>
              <w:t xml:space="preserve">3. Úspěšné a samostatné vypracování všech zadaných úloh v průběhu semestru. </w:t>
            </w:r>
          </w:p>
          <w:p w14:paraId="5F3EA8E8" w14:textId="77777777" w:rsidR="002F2E5C" w:rsidRDefault="002F2E5C" w:rsidP="007755BB">
            <w:pPr>
              <w:jc w:val="both"/>
            </w:pPr>
            <w:r>
              <w:t>4. Prokázání úspěšného zvládnutí probírané tématiky při průběžném a závěrečném testu.</w:t>
            </w:r>
          </w:p>
        </w:tc>
      </w:tr>
      <w:tr w:rsidR="002F2E5C" w14:paraId="3D558DEC" w14:textId="77777777" w:rsidTr="007755BB">
        <w:trPr>
          <w:trHeight w:val="64"/>
        </w:trPr>
        <w:tc>
          <w:tcPr>
            <w:tcW w:w="9855" w:type="dxa"/>
            <w:gridSpan w:val="8"/>
            <w:tcBorders>
              <w:top w:val="nil"/>
            </w:tcBorders>
          </w:tcPr>
          <w:p w14:paraId="6F482237" w14:textId="77777777" w:rsidR="002F2E5C" w:rsidRDefault="002F2E5C" w:rsidP="007755BB">
            <w:pPr>
              <w:jc w:val="both"/>
            </w:pPr>
          </w:p>
        </w:tc>
      </w:tr>
      <w:tr w:rsidR="002F2E5C" w14:paraId="735B6710" w14:textId="77777777" w:rsidTr="007755BB">
        <w:trPr>
          <w:trHeight w:val="197"/>
        </w:trPr>
        <w:tc>
          <w:tcPr>
            <w:tcW w:w="3086" w:type="dxa"/>
            <w:tcBorders>
              <w:top w:val="nil"/>
            </w:tcBorders>
            <w:shd w:val="clear" w:color="auto" w:fill="F7CAAC"/>
          </w:tcPr>
          <w:p w14:paraId="16325D8B" w14:textId="77777777" w:rsidR="002F2E5C" w:rsidRDefault="002F2E5C" w:rsidP="007755BB">
            <w:pPr>
              <w:jc w:val="both"/>
              <w:rPr>
                <w:b/>
              </w:rPr>
            </w:pPr>
            <w:r>
              <w:rPr>
                <w:b/>
              </w:rPr>
              <w:t>Garant předmětu</w:t>
            </w:r>
          </w:p>
        </w:tc>
        <w:tc>
          <w:tcPr>
            <w:tcW w:w="6769" w:type="dxa"/>
            <w:gridSpan w:val="7"/>
            <w:tcBorders>
              <w:top w:val="nil"/>
            </w:tcBorders>
          </w:tcPr>
          <w:p w14:paraId="253B69ED" w14:textId="77777777" w:rsidR="002F2E5C" w:rsidRDefault="002F2E5C" w:rsidP="007755BB">
            <w:pPr>
              <w:jc w:val="both"/>
            </w:pPr>
          </w:p>
        </w:tc>
      </w:tr>
      <w:tr w:rsidR="002F2E5C" w14:paraId="76337E99" w14:textId="77777777" w:rsidTr="007755BB">
        <w:trPr>
          <w:trHeight w:val="243"/>
        </w:trPr>
        <w:tc>
          <w:tcPr>
            <w:tcW w:w="3086" w:type="dxa"/>
            <w:tcBorders>
              <w:top w:val="nil"/>
            </w:tcBorders>
            <w:shd w:val="clear" w:color="auto" w:fill="F7CAAC"/>
          </w:tcPr>
          <w:p w14:paraId="148DB2F9" w14:textId="77777777" w:rsidR="002F2E5C" w:rsidRDefault="002F2E5C" w:rsidP="007755BB">
            <w:pPr>
              <w:jc w:val="both"/>
              <w:rPr>
                <w:b/>
              </w:rPr>
            </w:pPr>
            <w:r>
              <w:rPr>
                <w:b/>
              </w:rPr>
              <w:t>Zapojení garanta do výuky předmětu</w:t>
            </w:r>
          </w:p>
        </w:tc>
        <w:tc>
          <w:tcPr>
            <w:tcW w:w="6769" w:type="dxa"/>
            <w:gridSpan w:val="7"/>
            <w:tcBorders>
              <w:top w:val="nil"/>
            </w:tcBorders>
          </w:tcPr>
          <w:p w14:paraId="1B17AC23" w14:textId="77777777" w:rsidR="002F2E5C" w:rsidRDefault="002F2E5C" w:rsidP="007755BB">
            <w:pPr>
              <w:jc w:val="both"/>
            </w:pPr>
          </w:p>
        </w:tc>
      </w:tr>
      <w:tr w:rsidR="002F2E5C" w14:paraId="43F326D5" w14:textId="77777777" w:rsidTr="007755BB">
        <w:tc>
          <w:tcPr>
            <w:tcW w:w="3086" w:type="dxa"/>
            <w:shd w:val="clear" w:color="auto" w:fill="F7CAAC"/>
          </w:tcPr>
          <w:p w14:paraId="308CA327" w14:textId="77777777" w:rsidR="002F2E5C" w:rsidRDefault="002F2E5C" w:rsidP="007755BB">
            <w:pPr>
              <w:jc w:val="both"/>
              <w:rPr>
                <w:b/>
              </w:rPr>
            </w:pPr>
            <w:r>
              <w:rPr>
                <w:b/>
              </w:rPr>
              <w:t>Vyučující</w:t>
            </w:r>
          </w:p>
        </w:tc>
        <w:tc>
          <w:tcPr>
            <w:tcW w:w="6769" w:type="dxa"/>
            <w:gridSpan w:val="7"/>
            <w:tcBorders>
              <w:bottom w:val="nil"/>
            </w:tcBorders>
          </w:tcPr>
          <w:p w14:paraId="1E5BD47B" w14:textId="77777777" w:rsidR="002F2E5C" w:rsidRDefault="002F2E5C" w:rsidP="007755BB">
            <w:pPr>
              <w:jc w:val="both"/>
            </w:pPr>
            <w:r w:rsidRPr="00EA49B5">
              <w:rPr>
                <w:i/>
                <w:iCs/>
              </w:rPr>
              <w:t>Předmět má pro zaměření SP doplňující charakter</w:t>
            </w:r>
          </w:p>
        </w:tc>
      </w:tr>
      <w:tr w:rsidR="002F2E5C" w14:paraId="58FA8114" w14:textId="77777777" w:rsidTr="007755BB">
        <w:trPr>
          <w:trHeight w:val="78"/>
        </w:trPr>
        <w:tc>
          <w:tcPr>
            <w:tcW w:w="9855" w:type="dxa"/>
            <w:gridSpan w:val="8"/>
            <w:tcBorders>
              <w:top w:val="nil"/>
            </w:tcBorders>
          </w:tcPr>
          <w:p w14:paraId="6225A367" w14:textId="77777777" w:rsidR="002F2E5C" w:rsidRDefault="002F2E5C" w:rsidP="007755BB">
            <w:pPr>
              <w:jc w:val="both"/>
            </w:pPr>
          </w:p>
        </w:tc>
      </w:tr>
      <w:tr w:rsidR="002F2E5C" w14:paraId="39F2BF1F" w14:textId="77777777" w:rsidTr="007755BB">
        <w:tc>
          <w:tcPr>
            <w:tcW w:w="3086" w:type="dxa"/>
            <w:shd w:val="clear" w:color="auto" w:fill="F7CAAC"/>
          </w:tcPr>
          <w:p w14:paraId="1D36D43A" w14:textId="77777777" w:rsidR="002F2E5C" w:rsidRDefault="002F2E5C" w:rsidP="007755BB">
            <w:pPr>
              <w:jc w:val="both"/>
              <w:rPr>
                <w:b/>
              </w:rPr>
            </w:pPr>
            <w:r>
              <w:rPr>
                <w:b/>
              </w:rPr>
              <w:t>Stručná anotace předmětu</w:t>
            </w:r>
          </w:p>
        </w:tc>
        <w:tc>
          <w:tcPr>
            <w:tcW w:w="6769" w:type="dxa"/>
            <w:gridSpan w:val="7"/>
            <w:tcBorders>
              <w:bottom w:val="nil"/>
            </w:tcBorders>
          </w:tcPr>
          <w:p w14:paraId="5B78877D" w14:textId="77777777" w:rsidR="002F2E5C" w:rsidRDefault="002F2E5C" w:rsidP="007755BB">
            <w:pPr>
              <w:jc w:val="both"/>
            </w:pPr>
          </w:p>
        </w:tc>
      </w:tr>
      <w:tr w:rsidR="002F2E5C" w14:paraId="036956B9" w14:textId="77777777" w:rsidTr="007755BB">
        <w:trPr>
          <w:trHeight w:val="850"/>
        </w:trPr>
        <w:tc>
          <w:tcPr>
            <w:tcW w:w="9855" w:type="dxa"/>
            <w:gridSpan w:val="8"/>
            <w:tcBorders>
              <w:top w:val="nil"/>
              <w:bottom w:val="single" w:sz="12" w:space="0" w:color="auto"/>
            </w:tcBorders>
          </w:tcPr>
          <w:p w14:paraId="309AD3A4" w14:textId="77777777" w:rsidR="002F2E5C" w:rsidRPr="009B0E78" w:rsidRDefault="002F2E5C" w:rsidP="007755BB">
            <w:pPr>
              <w:jc w:val="both"/>
              <w:rPr>
                <w:color w:val="000000"/>
                <w:szCs w:val="22"/>
                <w:shd w:val="clear" w:color="auto" w:fill="FFFFFF"/>
              </w:rPr>
            </w:pPr>
            <w:r w:rsidRPr="009B0E78">
              <w:rPr>
                <w:color w:val="000000"/>
                <w:szCs w:val="22"/>
                <w:shd w:val="clear" w:color="auto" w:fill="FFFFFF"/>
              </w:rPr>
              <w:t>Cílem kurzu je prohloubit jazykové znalosti na úrovni B1 především v oblasti správného formálního užívání jazyka a slovní zásoby. Důraz je kladen také na procvičování komunikačních dovedností v cizím jazyce s ohledem na budoucí profesní uplatnění studentů. Obsah předmětu pokrývá lekce 7-12 učebnice English File Pre-Intermediate.</w:t>
            </w:r>
          </w:p>
          <w:p w14:paraId="3EB60A14" w14:textId="77777777" w:rsidR="002F2E5C" w:rsidRPr="009B0E78" w:rsidRDefault="002F2E5C" w:rsidP="007755BB">
            <w:pPr>
              <w:jc w:val="both"/>
              <w:rPr>
                <w:color w:val="000000"/>
                <w:szCs w:val="22"/>
                <w:shd w:val="clear" w:color="auto" w:fill="FFFFFF"/>
              </w:rPr>
            </w:pPr>
          </w:p>
          <w:p w14:paraId="68AD7063" w14:textId="77777777" w:rsidR="002F2E5C" w:rsidRPr="009B0E78" w:rsidRDefault="002F2E5C" w:rsidP="007755BB">
            <w:pPr>
              <w:jc w:val="both"/>
              <w:rPr>
                <w:color w:val="000000"/>
                <w:szCs w:val="22"/>
                <w:shd w:val="clear" w:color="auto" w:fill="FFFFFF"/>
              </w:rPr>
            </w:pPr>
            <w:r w:rsidRPr="009B0E78">
              <w:rPr>
                <w:color w:val="000000"/>
                <w:szCs w:val="22"/>
                <w:shd w:val="clear" w:color="auto" w:fill="FFFFFF"/>
              </w:rPr>
              <w:t>Témata:</w:t>
            </w:r>
          </w:p>
          <w:p w14:paraId="60BD7EF9"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Infinitiv s to</w:t>
            </w:r>
          </w:p>
          <w:p w14:paraId="60BCFDB5"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Infinitiv s gerundiem</w:t>
            </w:r>
          </w:p>
          <w:p w14:paraId="4D5DEE22"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Modální slovesa vyjadřující povinnost</w:t>
            </w:r>
          </w:p>
          <w:p w14:paraId="27855EFA"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Modální slovesa: should, might</w:t>
            </w:r>
          </w:p>
          <w:p w14:paraId="42996161"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První podmínková věta </w:t>
            </w:r>
          </w:p>
          <w:p w14:paraId="1139A7CC"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Přivlastňovací zájmena </w:t>
            </w:r>
          </w:p>
          <w:p w14:paraId="6BE7039D"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Druhá podmínková věta, průběžný test</w:t>
            </w:r>
          </w:p>
          <w:p w14:paraId="18829B51"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Předpřítomný čas </w:t>
            </w:r>
          </w:p>
          <w:p w14:paraId="658D40E0"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Trpný rod </w:t>
            </w:r>
          </w:p>
          <w:p w14:paraId="76FEB208"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Vazba s used to </w:t>
            </w:r>
          </w:p>
          <w:p w14:paraId="2400C2E3"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Frázová slovesa </w:t>
            </w:r>
          </w:p>
          <w:p w14:paraId="4C413A2F"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Předminulý čas </w:t>
            </w:r>
          </w:p>
          <w:p w14:paraId="7D61EDFE"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Nepřímá řeč </w:t>
            </w:r>
          </w:p>
          <w:p w14:paraId="30F43012" w14:textId="77777777" w:rsidR="002F2E5C" w:rsidRPr="009B0E78" w:rsidRDefault="002F2E5C" w:rsidP="007755BB">
            <w:pPr>
              <w:pStyle w:val="Odstavecseseznamem"/>
              <w:numPr>
                <w:ilvl w:val="0"/>
                <w:numId w:val="1"/>
              </w:numPr>
              <w:jc w:val="both"/>
              <w:rPr>
                <w:color w:val="000000"/>
                <w:szCs w:val="22"/>
                <w:shd w:val="clear" w:color="auto" w:fill="FFFFFF"/>
              </w:rPr>
            </w:pPr>
            <w:r w:rsidRPr="009B0E78">
              <w:rPr>
                <w:color w:val="000000"/>
                <w:szCs w:val="22"/>
                <w:shd w:val="clear" w:color="auto" w:fill="FFFFFF"/>
              </w:rPr>
              <w:t>Závěrečný test </w:t>
            </w:r>
          </w:p>
          <w:p w14:paraId="22E4F3B0" w14:textId="77777777" w:rsidR="002F2E5C" w:rsidRPr="009B0E78" w:rsidRDefault="002F2E5C" w:rsidP="007755BB">
            <w:pPr>
              <w:ind w:left="720"/>
              <w:jc w:val="both"/>
              <w:rPr>
                <w:color w:val="000000"/>
                <w:szCs w:val="22"/>
                <w:shd w:val="clear" w:color="auto" w:fill="FFFFFF"/>
              </w:rPr>
            </w:pPr>
          </w:p>
          <w:p w14:paraId="446575E9" w14:textId="77777777" w:rsidR="002F2E5C" w:rsidRDefault="002F2E5C" w:rsidP="007755BB">
            <w:pPr>
              <w:jc w:val="both"/>
            </w:pPr>
            <w:r w:rsidRPr="009B0E78">
              <w:rPr>
                <w:color w:val="000000"/>
                <w:szCs w:val="22"/>
                <w:shd w:val="clear" w:color="auto" w:fill="FFFFFF"/>
              </w:rPr>
              <w:t>Předmět je zaměřen na slovní zásobu a funkční jazyk související s probíranými tématy: vazby s get, problematická slovesa, příslovce, zvířata, biografie, škola, sport, frázová slovesa, slovesné fráze.</w:t>
            </w:r>
          </w:p>
        </w:tc>
      </w:tr>
      <w:tr w:rsidR="002F2E5C" w14:paraId="314885BC" w14:textId="77777777" w:rsidTr="007755BB">
        <w:trPr>
          <w:trHeight w:val="265"/>
        </w:trPr>
        <w:tc>
          <w:tcPr>
            <w:tcW w:w="3653" w:type="dxa"/>
            <w:gridSpan w:val="2"/>
            <w:tcBorders>
              <w:top w:val="nil"/>
            </w:tcBorders>
            <w:shd w:val="clear" w:color="auto" w:fill="F7CAAC"/>
          </w:tcPr>
          <w:p w14:paraId="7B3099F8"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28FCA17" w14:textId="77777777" w:rsidR="002F2E5C" w:rsidRDefault="002F2E5C" w:rsidP="007755BB">
            <w:pPr>
              <w:jc w:val="both"/>
            </w:pPr>
          </w:p>
        </w:tc>
      </w:tr>
      <w:tr w:rsidR="002F2E5C" w14:paraId="18972309" w14:textId="77777777" w:rsidTr="007755BB">
        <w:trPr>
          <w:trHeight w:val="1263"/>
        </w:trPr>
        <w:tc>
          <w:tcPr>
            <w:tcW w:w="9855" w:type="dxa"/>
            <w:gridSpan w:val="8"/>
            <w:tcBorders>
              <w:top w:val="nil"/>
            </w:tcBorders>
          </w:tcPr>
          <w:p w14:paraId="463F4BAC" w14:textId="77777777" w:rsidR="002F2E5C" w:rsidRPr="00A804ED" w:rsidRDefault="002F2E5C" w:rsidP="007755BB">
            <w:pPr>
              <w:jc w:val="both"/>
              <w:rPr>
                <w:b/>
                <w:bCs/>
              </w:rPr>
            </w:pPr>
            <w:r w:rsidRPr="00A804ED">
              <w:rPr>
                <w:b/>
                <w:bCs/>
              </w:rPr>
              <w:t>Povinná literatura:</w:t>
            </w:r>
          </w:p>
          <w:p w14:paraId="0546DF2D" w14:textId="77777777" w:rsidR="002F2E5C" w:rsidRDefault="002F2E5C" w:rsidP="007755BB">
            <w:pPr>
              <w:jc w:val="both"/>
              <w:rPr>
                <w:color w:val="000000"/>
                <w:shd w:val="clear" w:color="auto" w:fill="FFFFFF"/>
              </w:rPr>
            </w:pPr>
            <w:r w:rsidRPr="00E162F0">
              <w:rPr>
                <w:caps/>
                <w:color w:val="000000"/>
                <w:shd w:val="clear" w:color="auto" w:fill="FFFFFF"/>
              </w:rPr>
              <w:t>Oxeden, Clive, Latham-Koenig, Christina, Seligson, Paul. </w:t>
            </w:r>
            <w:r w:rsidRPr="00A804ED">
              <w:rPr>
                <w:iCs/>
                <w:color w:val="000000"/>
                <w:shd w:val="clear" w:color="auto" w:fill="FFFFFF"/>
              </w:rPr>
              <w:t>English File Pre-Intermediate, third edition</w:t>
            </w:r>
            <w:r w:rsidRPr="00A804ED">
              <w:rPr>
                <w:color w:val="000000"/>
                <w:shd w:val="clear" w:color="auto" w:fill="FFFFFF"/>
              </w:rPr>
              <w:t>. Oxford, 2012. </w:t>
            </w:r>
          </w:p>
          <w:p w14:paraId="0AEC8516" w14:textId="77777777" w:rsidR="002F2E5C" w:rsidRPr="00A804ED" w:rsidRDefault="002F2E5C" w:rsidP="007755BB">
            <w:pPr>
              <w:jc w:val="both"/>
              <w:rPr>
                <w:b/>
                <w:bCs/>
              </w:rPr>
            </w:pPr>
          </w:p>
          <w:p w14:paraId="2EBA5843" w14:textId="77777777" w:rsidR="002F2E5C" w:rsidRPr="00A804ED" w:rsidRDefault="002F2E5C" w:rsidP="007755BB">
            <w:pPr>
              <w:jc w:val="both"/>
              <w:rPr>
                <w:b/>
              </w:rPr>
            </w:pPr>
            <w:r w:rsidRPr="00A804ED">
              <w:rPr>
                <w:b/>
              </w:rPr>
              <w:t>Doporučená literatura:</w:t>
            </w:r>
          </w:p>
          <w:p w14:paraId="3DD8CFD1" w14:textId="77777777" w:rsidR="002F2E5C" w:rsidRPr="00A804ED" w:rsidRDefault="002F2E5C" w:rsidP="007755BB">
            <w:pPr>
              <w:jc w:val="both"/>
              <w:rPr>
                <w:color w:val="000000"/>
                <w:shd w:val="clear" w:color="auto" w:fill="FFFFFF"/>
              </w:rPr>
            </w:pPr>
            <w:r w:rsidRPr="00E162F0">
              <w:rPr>
                <w:caps/>
                <w:color w:val="000000"/>
                <w:shd w:val="clear" w:color="auto" w:fill="FFFFFF"/>
              </w:rPr>
              <w:t>Raymond Murphy.</w:t>
            </w:r>
            <w:r>
              <w:rPr>
                <w:caps/>
                <w:color w:val="000000"/>
                <w:shd w:val="clear" w:color="auto" w:fill="FFFFFF"/>
              </w:rPr>
              <w:t xml:space="preserve">, </w:t>
            </w:r>
            <w:r w:rsidRPr="00A804ED">
              <w:rPr>
                <w:iCs/>
                <w:color w:val="000000"/>
                <w:shd w:val="clear" w:color="auto" w:fill="FFFFFF"/>
              </w:rPr>
              <w:t>English Grammar in Use (4th edition)</w:t>
            </w:r>
            <w:r w:rsidRPr="00A804ED">
              <w:rPr>
                <w:color w:val="000000"/>
                <w:shd w:val="clear" w:color="auto" w:fill="FFFFFF"/>
              </w:rPr>
              <w:t>.</w:t>
            </w:r>
          </w:p>
          <w:p w14:paraId="41A957B9" w14:textId="77777777" w:rsidR="002F2E5C" w:rsidRDefault="002F2E5C" w:rsidP="007755BB">
            <w:pPr>
              <w:jc w:val="both"/>
            </w:pPr>
            <w:r w:rsidRPr="00E162F0">
              <w:rPr>
                <w:caps/>
                <w:color w:val="000000"/>
                <w:shd w:val="clear" w:color="auto" w:fill="FFFFFF"/>
              </w:rPr>
              <w:t>Redman, Stuart</w:t>
            </w:r>
            <w:r w:rsidRPr="00A804ED">
              <w:rPr>
                <w:color w:val="000000"/>
                <w:shd w:val="clear" w:color="auto" w:fill="FFFFFF"/>
              </w:rPr>
              <w:t>. </w:t>
            </w:r>
            <w:r w:rsidRPr="00A804ED">
              <w:rPr>
                <w:iCs/>
                <w:color w:val="000000"/>
                <w:shd w:val="clear" w:color="auto" w:fill="FFFFFF"/>
              </w:rPr>
              <w:t>English Vocabulary in Use, Pre-intermediate and Intermediate</w:t>
            </w:r>
            <w:r w:rsidRPr="00A804ED">
              <w:rPr>
                <w:color w:val="000000"/>
                <w:shd w:val="clear" w:color="auto" w:fill="FFFFFF"/>
              </w:rPr>
              <w:t>. CUP.</w:t>
            </w:r>
          </w:p>
        </w:tc>
      </w:tr>
      <w:tr w:rsidR="002F2E5C" w14:paraId="060BC25F"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27C70A" w14:textId="77777777" w:rsidR="002F2E5C" w:rsidRDefault="002F2E5C" w:rsidP="007755BB">
            <w:pPr>
              <w:jc w:val="center"/>
              <w:rPr>
                <w:b/>
              </w:rPr>
            </w:pPr>
            <w:r>
              <w:rPr>
                <w:b/>
              </w:rPr>
              <w:t>Informace ke kombinované nebo distanční formě</w:t>
            </w:r>
          </w:p>
        </w:tc>
      </w:tr>
      <w:tr w:rsidR="002F2E5C" w14:paraId="3DEA911E" w14:textId="77777777" w:rsidTr="007755BB">
        <w:tc>
          <w:tcPr>
            <w:tcW w:w="4787" w:type="dxa"/>
            <w:gridSpan w:val="3"/>
            <w:tcBorders>
              <w:top w:val="single" w:sz="2" w:space="0" w:color="auto"/>
            </w:tcBorders>
            <w:shd w:val="clear" w:color="auto" w:fill="F7CAAC"/>
          </w:tcPr>
          <w:p w14:paraId="0C2C742E" w14:textId="77777777" w:rsidR="002F2E5C" w:rsidRDefault="002F2E5C" w:rsidP="007755BB">
            <w:pPr>
              <w:jc w:val="both"/>
            </w:pPr>
            <w:r>
              <w:rPr>
                <w:b/>
              </w:rPr>
              <w:t>Rozsah konzultací (soustředění)</w:t>
            </w:r>
          </w:p>
        </w:tc>
        <w:tc>
          <w:tcPr>
            <w:tcW w:w="889" w:type="dxa"/>
            <w:tcBorders>
              <w:top w:val="single" w:sz="2" w:space="0" w:color="auto"/>
            </w:tcBorders>
          </w:tcPr>
          <w:p w14:paraId="2071CEFF" w14:textId="77777777" w:rsidR="002F2E5C" w:rsidRDefault="002F2E5C" w:rsidP="007755BB">
            <w:pPr>
              <w:jc w:val="both"/>
            </w:pPr>
            <w:r>
              <w:t>6</w:t>
            </w:r>
          </w:p>
        </w:tc>
        <w:tc>
          <w:tcPr>
            <w:tcW w:w="4179" w:type="dxa"/>
            <w:gridSpan w:val="4"/>
            <w:tcBorders>
              <w:top w:val="single" w:sz="2" w:space="0" w:color="auto"/>
            </w:tcBorders>
            <w:shd w:val="clear" w:color="auto" w:fill="F7CAAC"/>
          </w:tcPr>
          <w:p w14:paraId="491ECEA6" w14:textId="77777777" w:rsidR="002F2E5C" w:rsidRDefault="002F2E5C" w:rsidP="007755BB">
            <w:pPr>
              <w:jc w:val="both"/>
              <w:rPr>
                <w:b/>
              </w:rPr>
            </w:pPr>
            <w:r>
              <w:rPr>
                <w:b/>
              </w:rPr>
              <w:t xml:space="preserve">hodin </w:t>
            </w:r>
          </w:p>
        </w:tc>
      </w:tr>
      <w:tr w:rsidR="002F2E5C" w14:paraId="7D996B80" w14:textId="77777777" w:rsidTr="007755BB">
        <w:tc>
          <w:tcPr>
            <w:tcW w:w="9855" w:type="dxa"/>
            <w:gridSpan w:val="8"/>
            <w:shd w:val="clear" w:color="auto" w:fill="F7CAAC"/>
          </w:tcPr>
          <w:p w14:paraId="6ACE0B6E" w14:textId="77777777" w:rsidR="002F2E5C" w:rsidRDefault="002F2E5C" w:rsidP="007755BB">
            <w:pPr>
              <w:jc w:val="both"/>
              <w:rPr>
                <w:b/>
              </w:rPr>
            </w:pPr>
            <w:r>
              <w:rPr>
                <w:b/>
              </w:rPr>
              <w:t>Informace o způsobu kontaktu s vyučujícím</w:t>
            </w:r>
          </w:p>
        </w:tc>
      </w:tr>
      <w:tr w:rsidR="002F2E5C" w14:paraId="72238F84" w14:textId="77777777" w:rsidTr="007755BB">
        <w:trPr>
          <w:trHeight w:val="425"/>
        </w:trPr>
        <w:tc>
          <w:tcPr>
            <w:tcW w:w="9855" w:type="dxa"/>
            <w:gridSpan w:val="8"/>
          </w:tcPr>
          <w:p w14:paraId="01BE071D" w14:textId="77777777" w:rsidR="002F2E5C" w:rsidRPr="0032011A" w:rsidRDefault="002F2E5C" w:rsidP="007755BB">
            <w:pPr>
              <w:jc w:val="both"/>
            </w:pPr>
            <w:r w:rsidRPr="0032011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5945ACB2" w14:textId="77777777" w:rsidR="002F2E5C" w:rsidRDefault="002F2E5C" w:rsidP="002F2E5C">
      <w:pPr>
        <w:spacing w:after="160" w:line="259" w:lineRule="auto"/>
      </w:pPr>
    </w:p>
    <w:p w14:paraId="60FF0F3D"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60E81292" w14:textId="77777777" w:rsidTr="007755BB">
        <w:tc>
          <w:tcPr>
            <w:tcW w:w="9855" w:type="dxa"/>
            <w:gridSpan w:val="8"/>
            <w:tcBorders>
              <w:bottom w:val="double" w:sz="4" w:space="0" w:color="auto"/>
            </w:tcBorders>
            <w:shd w:val="clear" w:color="auto" w:fill="BDD6EE"/>
          </w:tcPr>
          <w:p w14:paraId="33F88A8D" w14:textId="34952629"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77DE7086" w14:textId="77777777" w:rsidTr="007755BB">
        <w:tc>
          <w:tcPr>
            <w:tcW w:w="3086" w:type="dxa"/>
            <w:tcBorders>
              <w:top w:val="double" w:sz="4" w:space="0" w:color="auto"/>
            </w:tcBorders>
            <w:shd w:val="clear" w:color="auto" w:fill="F7CAAC"/>
          </w:tcPr>
          <w:p w14:paraId="421D5297"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79F645BE" w14:textId="77777777" w:rsidR="002F2E5C" w:rsidRDefault="002F2E5C" w:rsidP="007755BB">
            <w:pPr>
              <w:jc w:val="both"/>
            </w:pPr>
            <w:bookmarkStart w:id="268" w:name="anglictina2"/>
            <w:r>
              <w:t>Angličtina 2</w:t>
            </w:r>
            <w:bookmarkEnd w:id="268"/>
          </w:p>
        </w:tc>
      </w:tr>
      <w:tr w:rsidR="002F2E5C" w14:paraId="73992FFE" w14:textId="77777777" w:rsidTr="007755BB">
        <w:tc>
          <w:tcPr>
            <w:tcW w:w="3086" w:type="dxa"/>
            <w:shd w:val="clear" w:color="auto" w:fill="F7CAAC"/>
          </w:tcPr>
          <w:p w14:paraId="2B8FB11A" w14:textId="77777777" w:rsidR="002F2E5C" w:rsidRDefault="002F2E5C" w:rsidP="007755BB">
            <w:pPr>
              <w:jc w:val="both"/>
              <w:rPr>
                <w:b/>
              </w:rPr>
            </w:pPr>
            <w:r>
              <w:rPr>
                <w:b/>
              </w:rPr>
              <w:t>Typ předmětu</w:t>
            </w:r>
          </w:p>
        </w:tc>
        <w:tc>
          <w:tcPr>
            <w:tcW w:w="3406" w:type="dxa"/>
            <w:gridSpan w:val="4"/>
          </w:tcPr>
          <w:p w14:paraId="428A05FE" w14:textId="77777777" w:rsidR="002F2E5C" w:rsidRDefault="002F2E5C" w:rsidP="007755BB">
            <w:pPr>
              <w:jc w:val="both"/>
            </w:pPr>
            <w:r>
              <w:t>Povinný</w:t>
            </w:r>
          </w:p>
        </w:tc>
        <w:tc>
          <w:tcPr>
            <w:tcW w:w="2695" w:type="dxa"/>
            <w:gridSpan w:val="2"/>
            <w:shd w:val="clear" w:color="auto" w:fill="F7CAAC"/>
          </w:tcPr>
          <w:p w14:paraId="4414A90E" w14:textId="77777777" w:rsidR="002F2E5C" w:rsidRDefault="002F2E5C" w:rsidP="007755BB">
            <w:pPr>
              <w:jc w:val="both"/>
            </w:pPr>
            <w:r>
              <w:rPr>
                <w:b/>
              </w:rPr>
              <w:t>doporučený ročník / semestr</w:t>
            </w:r>
          </w:p>
        </w:tc>
        <w:tc>
          <w:tcPr>
            <w:tcW w:w="668" w:type="dxa"/>
          </w:tcPr>
          <w:p w14:paraId="67A6585F" w14:textId="77777777" w:rsidR="002F2E5C" w:rsidRDefault="002F2E5C" w:rsidP="007755BB">
            <w:pPr>
              <w:jc w:val="both"/>
            </w:pPr>
            <w:r>
              <w:t>2/Z</w:t>
            </w:r>
          </w:p>
        </w:tc>
      </w:tr>
      <w:tr w:rsidR="002F2E5C" w14:paraId="1F228AC3" w14:textId="77777777" w:rsidTr="007755BB">
        <w:tc>
          <w:tcPr>
            <w:tcW w:w="3086" w:type="dxa"/>
            <w:shd w:val="clear" w:color="auto" w:fill="F7CAAC"/>
          </w:tcPr>
          <w:p w14:paraId="56D30A4C" w14:textId="77777777" w:rsidR="002F2E5C" w:rsidRDefault="002F2E5C" w:rsidP="007755BB">
            <w:pPr>
              <w:jc w:val="both"/>
              <w:rPr>
                <w:b/>
              </w:rPr>
            </w:pPr>
            <w:r>
              <w:rPr>
                <w:b/>
              </w:rPr>
              <w:t>Rozsah studijního předmětu</w:t>
            </w:r>
          </w:p>
        </w:tc>
        <w:tc>
          <w:tcPr>
            <w:tcW w:w="1701" w:type="dxa"/>
            <w:gridSpan w:val="2"/>
          </w:tcPr>
          <w:p w14:paraId="793EFC84" w14:textId="77777777" w:rsidR="002F2E5C" w:rsidRDefault="002F2E5C" w:rsidP="007755BB">
            <w:pPr>
              <w:jc w:val="both"/>
            </w:pPr>
            <w:r>
              <w:t>28s</w:t>
            </w:r>
          </w:p>
        </w:tc>
        <w:tc>
          <w:tcPr>
            <w:tcW w:w="889" w:type="dxa"/>
            <w:shd w:val="clear" w:color="auto" w:fill="F7CAAC"/>
          </w:tcPr>
          <w:p w14:paraId="006A5E46" w14:textId="77777777" w:rsidR="002F2E5C" w:rsidRDefault="002F2E5C" w:rsidP="007755BB">
            <w:pPr>
              <w:jc w:val="both"/>
              <w:rPr>
                <w:b/>
              </w:rPr>
            </w:pPr>
            <w:r>
              <w:rPr>
                <w:b/>
              </w:rPr>
              <w:t xml:space="preserve">hod. </w:t>
            </w:r>
          </w:p>
        </w:tc>
        <w:tc>
          <w:tcPr>
            <w:tcW w:w="816" w:type="dxa"/>
          </w:tcPr>
          <w:p w14:paraId="0BAF62E6" w14:textId="77777777" w:rsidR="002F2E5C" w:rsidRDefault="002F2E5C" w:rsidP="007755BB">
            <w:pPr>
              <w:jc w:val="both"/>
            </w:pPr>
          </w:p>
        </w:tc>
        <w:tc>
          <w:tcPr>
            <w:tcW w:w="2156" w:type="dxa"/>
            <w:shd w:val="clear" w:color="auto" w:fill="F7CAAC"/>
          </w:tcPr>
          <w:p w14:paraId="6271BF43" w14:textId="77777777" w:rsidR="002F2E5C" w:rsidRDefault="002F2E5C" w:rsidP="007755BB">
            <w:pPr>
              <w:jc w:val="both"/>
              <w:rPr>
                <w:b/>
              </w:rPr>
            </w:pPr>
            <w:r>
              <w:rPr>
                <w:b/>
              </w:rPr>
              <w:t>kreditů</w:t>
            </w:r>
          </w:p>
        </w:tc>
        <w:tc>
          <w:tcPr>
            <w:tcW w:w="1207" w:type="dxa"/>
            <w:gridSpan w:val="2"/>
          </w:tcPr>
          <w:p w14:paraId="40C34B0A" w14:textId="77777777" w:rsidR="002F2E5C" w:rsidRDefault="002F2E5C" w:rsidP="007755BB">
            <w:pPr>
              <w:jc w:val="both"/>
            </w:pPr>
            <w:r>
              <w:t>2</w:t>
            </w:r>
          </w:p>
        </w:tc>
      </w:tr>
      <w:tr w:rsidR="002F2E5C" w14:paraId="752668DB" w14:textId="77777777" w:rsidTr="007755BB">
        <w:tc>
          <w:tcPr>
            <w:tcW w:w="3086" w:type="dxa"/>
            <w:shd w:val="clear" w:color="auto" w:fill="F7CAAC"/>
          </w:tcPr>
          <w:p w14:paraId="0B32234D" w14:textId="77777777" w:rsidR="002F2E5C" w:rsidRDefault="002F2E5C" w:rsidP="007755BB">
            <w:pPr>
              <w:jc w:val="both"/>
              <w:rPr>
                <w:b/>
                <w:sz w:val="22"/>
              </w:rPr>
            </w:pPr>
            <w:r>
              <w:rPr>
                <w:b/>
              </w:rPr>
              <w:t>Prerekvizity, korekvizity, ekvivalence</w:t>
            </w:r>
          </w:p>
        </w:tc>
        <w:tc>
          <w:tcPr>
            <w:tcW w:w="6769" w:type="dxa"/>
            <w:gridSpan w:val="7"/>
          </w:tcPr>
          <w:p w14:paraId="1D80E6E4" w14:textId="77777777" w:rsidR="002F2E5C" w:rsidRDefault="002F2E5C" w:rsidP="007755BB">
            <w:pPr>
              <w:jc w:val="both"/>
            </w:pPr>
            <w:r>
              <w:t>nejsou</w:t>
            </w:r>
          </w:p>
        </w:tc>
      </w:tr>
      <w:tr w:rsidR="002F2E5C" w14:paraId="721B7B97" w14:textId="77777777" w:rsidTr="007755BB">
        <w:tc>
          <w:tcPr>
            <w:tcW w:w="3086" w:type="dxa"/>
            <w:shd w:val="clear" w:color="auto" w:fill="F7CAAC"/>
          </w:tcPr>
          <w:p w14:paraId="5D9183F5" w14:textId="77777777" w:rsidR="002F2E5C" w:rsidRDefault="002F2E5C" w:rsidP="007755BB">
            <w:pPr>
              <w:jc w:val="both"/>
              <w:rPr>
                <w:b/>
              </w:rPr>
            </w:pPr>
            <w:r>
              <w:rPr>
                <w:b/>
              </w:rPr>
              <w:t>Způsob ověření studijních výsledků</w:t>
            </w:r>
          </w:p>
        </w:tc>
        <w:tc>
          <w:tcPr>
            <w:tcW w:w="3406" w:type="dxa"/>
            <w:gridSpan w:val="4"/>
          </w:tcPr>
          <w:p w14:paraId="32802526" w14:textId="77777777" w:rsidR="002F2E5C" w:rsidRDefault="002F2E5C" w:rsidP="007755BB">
            <w:pPr>
              <w:jc w:val="both"/>
            </w:pPr>
            <w:r>
              <w:t>Zkouška</w:t>
            </w:r>
          </w:p>
        </w:tc>
        <w:tc>
          <w:tcPr>
            <w:tcW w:w="2156" w:type="dxa"/>
            <w:shd w:val="clear" w:color="auto" w:fill="F7CAAC"/>
          </w:tcPr>
          <w:p w14:paraId="791DDFCB" w14:textId="77777777" w:rsidR="002F2E5C" w:rsidRDefault="002F2E5C" w:rsidP="007755BB">
            <w:pPr>
              <w:jc w:val="both"/>
              <w:rPr>
                <w:b/>
              </w:rPr>
            </w:pPr>
            <w:r>
              <w:rPr>
                <w:b/>
              </w:rPr>
              <w:t>Forma výuky</w:t>
            </w:r>
          </w:p>
        </w:tc>
        <w:tc>
          <w:tcPr>
            <w:tcW w:w="1207" w:type="dxa"/>
            <w:gridSpan w:val="2"/>
          </w:tcPr>
          <w:p w14:paraId="0A1F6968" w14:textId="77777777" w:rsidR="002F2E5C" w:rsidRDefault="002F2E5C" w:rsidP="007755BB">
            <w:pPr>
              <w:jc w:val="both"/>
            </w:pPr>
            <w:r>
              <w:t>seminář</w:t>
            </w:r>
          </w:p>
        </w:tc>
      </w:tr>
      <w:tr w:rsidR="002F2E5C" w14:paraId="111CD323" w14:textId="77777777" w:rsidTr="007755BB">
        <w:tc>
          <w:tcPr>
            <w:tcW w:w="3086" w:type="dxa"/>
            <w:shd w:val="clear" w:color="auto" w:fill="F7CAAC"/>
          </w:tcPr>
          <w:p w14:paraId="236154A1"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7F8793B" w14:textId="77777777" w:rsidR="002F2E5C" w:rsidRDefault="002F2E5C" w:rsidP="007755BB">
            <w:pPr>
              <w:jc w:val="both"/>
            </w:pPr>
            <w:r>
              <w:t>Písemná a ústní forma</w:t>
            </w:r>
          </w:p>
          <w:p w14:paraId="424FB6FB" w14:textId="77777777" w:rsidR="002F2E5C" w:rsidRDefault="002F2E5C" w:rsidP="007755BB">
            <w:pPr>
              <w:jc w:val="both"/>
            </w:pPr>
            <w:r>
              <w:t xml:space="preserve">1. Povinná a aktivní účast na jednotlivých cvičeních (80% účast na cvičení). </w:t>
            </w:r>
          </w:p>
          <w:p w14:paraId="072BA044" w14:textId="77777777" w:rsidR="002F2E5C" w:rsidRDefault="002F2E5C" w:rsidP="007755BB">
            <w:pPr>
              <w:jc w:val="both"/>
            </w:pPr>
            <w:r>
              <w:t xml:space="preserve">2. Teoretické a praktické zvládnutí základní problematiky a jednotlivých témat. </w:t>
            </w:r>
          </w:p>
          <w:p w14:paraId="2FB00574" w14:textId="77777777" w:rsidR="002F2E5C" w:rsidRDefault="002F2E5C" w:rsidP="007755BB">
            <w:pPr>
              <w:jc w:val="both"/>
            </w:pPr>
            <w:r>
              <w:t xml:space="preserve">3. Úspěšné a samostatné vypracování všech zadaných úloh v průběhu semestru. </w:t>
            </w:r>
          </w:p>
          <w:p w14:paraId="0ECE0830" w14:textId="77777777" w:rsidR="002F2E5C" w:rsidRDefault="002F2E5C" w:rsidP="007755BB">
            <w:pPr>
              <w:jc w:val="both"/>
            </w:pPr>
            <w:r>
              <w:t>4. Prokázání úspěšného zvládnutí probírané tématiky při průběžném a závěrečném testu včetně ústní části.</w:t>
            </w:r>
          </w:p>
        </w:tc>
      </w:tr>
      <w:tr w:rsidR="002F2E5C" w14:paraId="3E248787" w14:textId="77777777" w:rsidTr="007755BB">
        <w:trPr>
          <w:trHeight w:val="146"/>
        </w:trPr>
        <w:tc>
          <w:tcPr>
            <w:tcW w:w="9855" w:type="dxa"/>
            <w:gridSpan w:val="8"/>
            <w:tcBorders>
              <w:top w:val="nil"/>
            </w:tcBorders>
          </w:tcPr>
          <w:p w14:paraId="19DC93F3" w14:textId="77777777" w:rsidR="002F2E5C" w:rsidRDefault="002F2E5C" w:rsidP="007755BB">
            <w:pPr>
              <w:jc w:val="both"/>
            </w:pPr>
          </w:p>
        </w:tc>
      </w:tr>
      <w:tr w:rsidR="002F2E5C" w14:paraId="05B532E0" w14:textId="77777777" w:rsidTr="007755BB">
        <w:trPr>
          <w:trHeight w:val="197"/>
        </w:trPr>
        <w:tc>
          <w:tcPr>
            <w:tcW w:w="3086" w:type="dxa"/>
            <w:tcBorders>
              <w:top w:val="nil"/>
            </w:tcBorders>
            <w:shd w:val="clear" w:color="auto" w:fill="F7CAAC"/>
          </w:tcPr>
          <w:p w14:paraId="1A700D01" w14:textId="77777777" w:rsidR="002F2E5C" w:rsidRDefault="002F2E5C" w:rsidP="007755BB">
            <w:pPr>
              <w:jc w:val="both"/>
              <w:rPr>
                <w:b/>
              </w:rPr>
            </w:pPr>
            <w:r>
              <w:rPr>
                <w:b/>
              </w:rPr>
              <w:t>Garant předmětu</w:t>
            </w:r>
          </w:p>
        </w:tc>
        <w:tc>
          <w:tcPr>
            <w:tcW w:w="6769" w:type="dxa"/>
            <w:gridSpan w:val="7"/>
            <w:tcBorders>
              <w:top w:val="nil"/>
            </w:tcBorders>
          </w:tcPr>
          <w:p w14:paraId="57AF935D" w14:textId="77777777" w:rsidR="002F2E5C" w:rsidRDefault="002F2E5C" w:rsidP="007755BB">
            <w:pPr>
              <w:jc w:val="both"/>
            </w:pPr>
          </w:p>
        </w:tc>
      </w:tr>
      <w:tr w:rsidR="002F2E5C" w14:paraId="778594CE" w14:textId="77777777" w:rsidTr="007755BB">
        <w:trPr>
          <w:trHeight w:val="243"/>
        </w:trPr>
        <w:tc>
          <w:tcPr>
            <w:tcW w:w="3086" w:type="dxa"/>
            <w:tcBorders>
              <w:top w:val="nil"/>
            </w:tcBorders>
            <w:shd w:val="clear" w:color="auto" w:fill="F7CAAC"/>
          </w:tcPr>
          <w:p w14:paraId="136D77EC" w14:textId="77777777" w:rsidR="002F2E5C" w:rsidRDefault="002F2E5C" w:rsidP="007755BB">
            <w:pPr>
              <w:jc w:val="both"/>
              <w:rPr>
                <w:b/>
              </w:rPr>
            </w:pPr>
            <w:r>
              <w:rPr>
                <w:b/>
              </w:rPr>
              <w:t>Zapojení garanta do výuky předmětu</w:t>
            </w:r>
          </w:p>
        </w:tc>
        <w:tc>
          <w:tcPr>
            <w:tcW w:w="6769" w:type="dxa"/>
            <w:gridSpan w:val="7"/>
            <w:tcBorders>
              <w:top w:val="nil"/>
            </w:tcBorders>
          </w:tcPr>
          <w:p w14:paraId="699E4337" w14:textId="77777777" w:rsidR="002F2E5C" w:rsidRDefault="002F2E5C" w:rsidP="007755BB">
            <w:pPr>
              <w:jc w:val="both"/>
            </w:pPr>
          </w:p>
        </w:tc>
      </w:tr>
      <w:tr w:rsidR="002F2E5C" w14:paraId="21982C61" w14:textId="77777777" w:rsidTr="007755BB">
        <w:tc>
          <w:tcPr>
            <w:tcW w:w="3086" w:type="dxa"/>
            <w:shd w:val="clear" w:color="auto" w:fill="F7CAAC"/>
          </w:tcPr>
          <w:p w14:paraId="5AAA9E64" w14:textId="77777777" w:rsidR="002F2E5C" w:rsidRDefault="002F2E5C" w:rsidP="007755BB">
            <w:pPr>
              <w:jc w:val="both"/>
              <w:rPr>
                <w:b/>
              </w:rPr>
            </w:pPr>
            <w:r>
              <w:rPr>
                <w:b/>
              </w:rPr>
              <w:t>Vyučující</w:t>
            </w:r>
          </w:p>
        </w:tc>
        <w:tc>
          <w:tcPr>
            <w:tcW w:w="6769" w:type="dxa"/>
            <w:gridSpan w:val="7"/>
            <w:tcBorders>
              <w:bottom w:val="nil"/>
            </w:tcBorders>
          </w:tcPr>
          <w:p w14:paraId="5E8B5065" w14:textId="77777777" w:rsidR="002F2E5C" w:rsidRDefault="002F2E5C" w:rsidP="007755BB">
            <w:pPr>
              <w:jc w:val="both"/>
            </w:pPr>
            <w:r w:rsidRPr="00EA49B5">
              <w:rPr>
                <w:i/>
                <w:iCs/>
              </w:rPr>
              <w:t>Předmět má pro zaměření SP doplňující charakter</w:t>
            </w:r>
          </w:p>
        </w:tc>
      </w:tr>
      <w:tr w:rsidR="002F2E5C" w14:paraId="0BD49731" w14:textId="77777777" w:rsidTr="007755BB">
        <w:trPr>
          <w:trHeight w:val="78"/>
        </w:trPr>
        <w:tc>
          <w:tcPr>
            <w:tcW w:w="9855" w:type="dxa"/>
            <w:gridSpan w:val="8"/>
            <w:tcBorders>
              <w:top w:val="nil"/>
            </w:tcBorders>
          </w:tcPr>
          <w:p w14:paraId="65EB381D" w14:textId="77777777" w:rsidR="002F2E5C" w:rsidRDefault="002F2E5C" w:rsidP="007755BB">
            <w:pPr>
              <w:jc w:val="both"/>
            </w:pPr>
          </w:p>
        </w:tc>
      </w:tr>
      <w:tr w:rsidR="002F2E5C" w14:paraId="5E888226" w14:textId="77777777" w:rsidTr="007755BB">
        <w:tc>
          <w:tcPr>
            <w:tcW w:w="3086" w:type="dxa"/>
            <w:shd w:val="clear" w:color="auto" w:fill="F7CAAC"/>
          </w:tcPr>
          <w:p w14:paraId="75B8E06E" w14:textId="77777777" w:rsidR="002F2E5C" w:rsidRDefault="002F2E5C" w:rsidP="007755BB">
            <w:pPr>
              <w:jc w:val="both"/>
              <w:rPr>
                <w:b/>
              </w:rPr>
            </w:pPr>
            <w:r>
              <w:rPr>
                <w:b/>
              </w:rPr>
              <w:t>Stručná anotace předmětu</w:t>
            </w:r>
          </w:p>
        </w:tc>
        <w:tc>
          <w:tcPr>
            <w:tcW w:w="6769" w:type="dxa"/>
            <w:gridSpan w:val="7"/>
            <w:tcBorders>
              <w:bottom w:val="nil"/>
            </w:tcBorders>
          </w:tcPr>
          <w:p w14:paraId="5086CD8D" w14:textId="77777777" w:rsidR="002F2E5C" w:rsidRDefault="002F2E5C" w:rsidP="007755BB">
            <w:pPr>
              <w:jc w:val="both"/>
            </w:pPr>
          </w:p>
        </w:tc>
      </w:tr>
      <w:tr w:rsidR="002F2E5C" w14:paraId="7514AA3F" w14:textId="77777777" w:rsidTr="007755BB">
        <w:trPr>
          <w:trHeight w:val="708"/>
        </w:trPr>
        <w:tc>
          <w:tcPr>
            <w:tcW w:w="9855" w:type="dxa"/>
            <w:gridSpan w:val="8"/>
            <w:tcBorders>
              <w:top w:val="nil"/>
              <w:bottom w:val="single" w:sz="12" w:space="0" w:color="auto"/>
            </w:tcBorders>
          </w:tcPr>
          <w:p w14:paraId="35F5C32C" w14:textId="77777777" w:rsidR="002F2E5C" w:rsidRPr="00A45F2A" w:rsidRDefault="002F2E5C" w:rsidP="007755BB">
            <w:pPr>
              <w:jc w:val="both"/>
              <w:rPr>
                <w:color w:val="000000"/>
                <w:szCs w:val="22"/>
                <w:shd w:val="clear" w:color="auto" w:fill="FFFFFF"/>
              </w:rPr>
            </w:pPr>
            <w:r w:rsidRPr="00A45F2A">
              <w:rPr>
                <w:color w:val="000000"/>
                <w:szCs w:val="22"/>
                <w:shd w:val="clear" w:color="auto" w:fill="FFFFFF"/>
              </w:rPr>
              <w:t xml:space="preserve">Cílem kurzu je prohloubit jazykové znalosti na úrovni B1+ mírně pokročilý především v oblasti správného formálního užívání jazyka a slovní zásoby. Důraz je kladen také na procvičování komunikačních dovedností v cizím jazyce s ohledem na budoucí profesní uplatnění studentů. Obsah předmětu pokrývá lekce 1-3 učebnice English File Intermediate Third edition. </w:t>
            </w:r>
          </w:p>
          <w:p w14:paraId="304D40E2" w14:textId="77777777" w:rsidR="002F2E5C" w:rsidRPr="00A45F2A" w:rsidRDefault="002F2E5C" w:rsidP="007755BB">
            <w:pPr>
              <w:jc w:val="both"/>
              <w:rPr>
                <w:color w:val="000000"/>
                <w:szCs w:val="22"/>
                <w:shd w:val="clear" w:color="auto" w:fill="FFFFFF"/>
              </w:rPr>
            </w:pPr>
          </w:p>
          <w:p w14:paraId="1EBEE609" w14:textId="77777777" w:rsidR="002F2E5C" w:rsidRPr="00A45F2A" w:rsidRDefault="002F2E5C" w:rsidP="007755BB">
            <w:pPr>
              <w:jc w:val="both"/>
              <w:rPr>
                <w:color w:val="000000"/>
                <w:szCs w:val="22"/>
                <w:shd w:val="clear" w:color="auto" w:fill="FFFFFF"/>
              </w:rPr>
            </w:pPr>
            <w:r w:rsidRPr="00A45F2A">
              <w:rPr>
                <w:color w:val="000000"/>
                <w:szCs w:val="22"/>
                <w:shd w:val="clear" w:color="auto" w:fill="FFFFFF"/>
              </w:rPr>
              <w:t>Témata:</w:t>
            </w:r>
          </w:p>
          <w:p w14:paraId="1C8BA922"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Přítomný čas prostý a průběhový </w:t>
            </w:r>
          </w:p>
          <w:p w14:paraId="34E44A3B"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Stavová a dynamická slovesa </w:t>
            </w:r>
          </w:p>
          <w:p w14:paraId="35007AD9"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Přítomný čas průběhový pro budoucnost </w:t>
            </w:r>
          </w:p>
          <w:p w14:paraId="6E75A042"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Budoucnost: going to, will/won't </w:t>
            </w:r>
          </w:p>
          <w:p w14:paraId="3192047B"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Reciproční zájmena </w:t>
            </w:r>
          </w:p>
          <w:p w14:paraId="49C2A9F1"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Praktická angličtina </w:t>
            </w:r>
          </w:p>
          <w:p w14:paraId="4BFE526D"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Předpřítomný čas a minulý prostý čas, průběžný test</w:t>
            </w:r>
          </w:p>
          <w:p w14:paraId="76ACEB33"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Předpřítomný čas + for/since </w:t>
            </w:r>
          </w:p>
          <w:p w14:paraId="62C7E7EE"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Předpřítomný čas průběhový </w:t>
            </w:r>
          </w:p>
          <w:p w14:paraId="2A197E96"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Extrémní přídavná jména </w:t>
            </w:r>
          </w:p>
          <w:p w14:paraId="2F1A1443"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Stupňování přídavných jmen </w:t>
            </w:r>
          </w:p>
          <w:p w14:paraId="16882B07"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Členy </w:t>
            </w:r>
          </w:p>
          <w:p w14:paraId="00E77979"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Kolokace </w:t>
            </w:r>
          </w:p>
          <w:p w14:paraId="4B2BC6D6" w14:textId="77777777" w:rsidR="002F2E5C" w:rsidRPr="00A45F2A" w:rsidRDefault="002F2E5C" w:rsidP="007755BB">
            <w:pPr>
              <w:pStyle w:val="Odstavecseseznamem"/>
              <w:numPr>
                <w:ilvl w:val="0"/>
                <w:numId w:val="2"/>
              </w:numPr>
              <w:jc w:val="both"/>
              <w:rPr>
                <w:color w:val="000000"/>
                <w:szCs w:val="22"/>
                <w:shd w:val="clear" w:color="auto" w:fill="FFFFFF"/>
              </w:rPr>
            </w:pPr>
            <w:r w:rsidRPr="00A45F2A">
              <w:rPr>
                <w:color w:val="000000"/>
                <w:szCs w:val="22"/>
                <w:shd w:val="clear" w:color="auto" w:fill="FFFFFF"/>
              </w:rPr>
              <w:t>Test</w:t>
            </w:r>
          </w:p>
          <w:p w14:paraId="6977DC34" w14:textId="77777777" w:rsidR="002F2E5C" w:rsidRPr="00A45F2A" w:rsidRDefault="002F2E5C" w:rsidP="007755BB">
            <w:pPr>
              <w:ind w:left="720"/>
              <w:jc w:val="both"/>
              <w:rPr>
                <w:color w:val="000000"/>
                <w:szCs w:val="22"/>
                <w:shd w:val="clear" w:color="auto" w:fill="FFFFFF"/>
              </w:rPr>
            </w:pPr>
          </w:p>
          <w:p w14:paraId="3647A1BD" w14:textId="77777777" w:rsidR="002F2E5C" w:rsidRPr="00A45F2A" w:rsidRDefault="002F2E5C" w:rsidP="007755BB">
            <w:pPr>
              <w:jc w:val="both"/>
            </w:pPr>
            <w:r w:rsidRPr="00A45F2A">
              <w:rPr>
                <w:color w:val="000000"/>
                <w:szCs w:val="22"/>
                <w:shd w:val="clear" w:color="auto" w:fill="FFFFFF"/>
              </w:rPr>
              <w:t>Předmět je zaměřen na slovní zásobu a funkční jazyk související s probíranými tématy: Rodina a přátelé, popis osoby, zjišťování informací, peníze, udání směru, pozvání, návrh, plánování výletu, plánování zlepšení ve tvém městě pro turisty, jídlo, restaurace, rezervování.</w:t>
            </w:r>
          </w:p>
        </w:tc>
      </w:tr>
      <w:tr w:rsidR="002F2E5C" w14:paraId="197BAD21" w14:textId="77777777" w:rsidTr="007755BB">
        <w:trPr>
          <w:trHeight w:val="265"/>
        </w:trPr>
        <w:tc>
          <w:tcPr>
            <w:tcW w:w="3653" w:type="dxa"/>
            <w:gridSpan w:val="2"/>
            <w:tcBorders>
              <w:top w:val="nil"/>
            </w:tcBorders>
            <w:shd w:val="clear" w:color="auto" w:fill="F7CAAC"/>
          </w:tcPr>
          <w:p w14:paraId="34D423E1"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49714548" w14:textId="77777777" w:rsidR="002F2E5C" w:rsidRDefault="002F2E5C" w:rsidP="007755BB">
            <w:pPr>
              <w:jc w:val="both"/>
            </w:pPr>
          </w:p>
        </w:tc>
      </w:tr>
      <w:tr w:rsidR="002F2E5C" w14:paraId="2E4F1A9A" w14:textId="77777777" w:rsidTr="007755BB">
        <w:trPr>
          <w:trHeight w:val="1251"/>
        </w:trPr>
        <w:tc>
          <w:tcPr>
            <w:tcW w:w="9855" w:type="dxa"/>
            <w:gridSpan w:val="8"/>
            <w:tcBorders>
              <w:top w:val="nil"/>
            </w:tcBorders>
          </w:tcPr>
          <w:p w14:paraId="38AD99E3" w14:textId="77777777" w:rsidR="002F2E5C" w:rsidRPr="007F4755" w:rsidRDefault="002F2E5C" w:rsidP="007755BB">
            <w:pPr>
              <w:jc w:val="both"/>
              <w:rPr>
                <w:b/>
                <w:bCs/>
              </w:rPr>
            </w:pPr>
            <w:r w:rsidRPr="007F4755">
              <w:rPr>
                <w:b/>
                <w:bCs/>
              </w:rPr>
              <w:t>Povinná literatura:</w:t>
            </w:r>
          </w:p>
          <w:p w14:paraId="76F57D91" w14:textId="77777777" w:rsidR="002F2E5C" w:rsidRDefault="002F2E5C" w:rsidP="007755BB">
            <w:pPr>
              <w:jc w:val="both"/>
              <w:rPr>
                <w:color w:val="000000"/>
                <w:shd w:val="clear" w:color="auto" w:fill="FFFFFF"/>
              </w:rPr>
            </w:pPr>
            <w:r w:rsidRPr="00E162F0">
              <w:rPr>
                <w:caps/>
                <w:color w:val="000000"/>
                <w:shd w:val="clear" w:color="auto" w:fill="FFFFFF"/>
              </w:rPr>
              <w:t>Oxenden C., Latham-Koening Ch.</w:t>
            </w:r>
            <w:r w:rsidRPr="007F4755">
              <w:rPr>
                <w:color w:val="000000"/>
                <w:shd w:val="clear" w:color="auto" w:fill="FFFFFF"/>
              </w:rPr>
              <w:t> </w:t>
            </w:r>
            <w:r w:rsidRPr="007F4755">
              <w:rPr>
                <w:iCs/>
                <w:color w:val="000000"/>
                <w:shd w:val="clear" w:color="auto" w:fill="FFFFFF"/>
              </w:rPr>
              <w:t>English File third edition Intermediate</w:t>
            </w:r>
            <w:r w:rsidRPr="007F4755">
              <w:rPr>
                <w:color w:val="000000"/>
                <w:shd w:val="clear" w:color="auto" w:fill="FFFFFF"/>
              </w:rPr>
              <w:t>. OUP, 2013.  </w:t>
            </w:r>
          </w:p>
          <w:p w14:paraId="42DF174A" w14:textId="77777777" w:rsidR="002F2E5C" w:rsidRPr="007F4755" w:rsidRDefault="002F2E5C" w:rsidP="007755BB">
            <w:pPr>
              <w:jc w:val="both"/>
              <w:rPr>
                <w:b/>
                <w:bCs/>
              </w:rPr>
            </w:pPr>
          </w:p>
          <w:p w14:paraId="038D5637" w14:textId="77777777" w:rsidR="002F2E5C" w:rsidRPr="007F4755" w:rsidRDefault="002F2E5C" w:rsidP="007755BB">
            <w:pPr>
              <w:jc w:val="both"/>
              <w:rPr>
                <w:b/>
              </w:rPr>
            </w:pPr>
            <w:r w:rsidRPr="007F4755">
              <w:rPr>
                <w:b/>
              </w:rPr>
              <w:t>Doporučená literatura:</w:t>
            </w:r>
          </w:p>
          <w:p w14:paraId="603137C6" w14:textId="77777777" w:rsidR="002F2E5C" w:rsidRPr="007F4755" w:rsidRDefault="002F2E5C" w:rsidP="007755BB">
            <w:pPr>
              <w:jc w:val="both"/>
              <w:rPr>
                <w:color w:val="000000"/>
                <w:shd w:val="clear" w:color="auto" w:fill="FFFFFF"/>
              </w:rPr>
            </w:pPr>
            <w:r w:rsidRPr="00E162F0">
              <w:rPr>
                <w:caps/>
                <w:color w:val="000000"/>
                <w:shd w:val="clear" w:color="auto" w:fill="FFFFFF"/>
              </w:rPr>
              <w:t>Raymond Murphy.</w:t>
            </w:r>
            <w:r w:rsidRPr="007F4755">
              <w:rPr>
                <w:color w:val="000000"/>
                <w:shd w:val="clear" w:color="auto" w:fill="FFFFFF"/>
              </w:rPr>
              <w:t> </w:t>
            </w:r>
            <w:r w:rsidRPr="007F4755">
              <w:rPr>
                <w:iCs/>
                <w:color w:val="000000"/>
                <w:shd w:val="clear" w:color="auto" w:fill="FFFFFF"/>
              </w:rPr>
              <w:t>English Grammar in Use (4th edition)</w:t>
            </w:r>
            <w:r w:rsidRPr="007F4755">
              <w:rPr>
                <w:color w:val="000000"/>
                <w:shd w:val="clear" w:color="auto" w:fill="FFFFFF"/>
              </w:rPr>
              <w:t>. </w:t>
            </w:r>
          </w:p>
          <w:p w14:paraId="5B357ED2" w14:textId="77777777" w:rsidR="002F2E5C" w:rsidRPr="007F4755" w:rsidRDefault="002F2E5C" w:rsidP="007755BB">
            <w:pPr>
              <w:jc w:val="both"/>
            </w:pPr>
            <w:r w:rsidRPr="00E162F0">
              <w:rPr>
                <w:caps/>
                <w:color w:val="000000"/>
                <w:shd w:val="clear" w:color="auto" w:fill="FFFFFF"/>
              </w:rPr>
              <w:t>Redman, Stuart</w:t>
            </w:r>
            <w:r w:rsidRPr="007F4755">
              <w:rPr>
                <w:color w:val="000000"/>
                <w:shd w:val="clear" w:color="auto" w:fill="FFFFFF"/>
              </w:rPr>
              <w:t>. </w:t>
            </w:r>
            <w:r w:rsidRPr="007F4755">
              <w:rPr>
                <w:iCs/>
                <w:color w:val="000000"/>
                <w:shd w:val="clear" w:color="auto" w:fill="FFFFFF"/>
              </w:rPr>
              <w:t>English Vocabulary in Use, Pre-intermediate and Intermediate</w:t>
            </w:r>
            <w:r w:rsidRPr="007F4755">
              <w:rPr>
                <w:color w:val="000000"/>
                <w:shd w:val="clear" w:color="auto" w:fill="FFFFFF"/>
              </w:rPr>
              <w:t>. CUP.</w:t>
            </w:r>
          </w:p>
        </w:tc>
      </w:tr>
      <w:tr w:rsidR="002F2E5C" w14:paraId="7371822C"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BC5765" w14:textId="77777777" w:rsidR="002F2E5C" w:rsidRDefault="002F2E5C" w:rsidP="007755BB">
            <w:pPr>
              <w:jc w:val="center"/>
              <w:rPr>
                <w:b/>
              </w:rPr>
            </w:pPr>
            <w:r>
              <w:rPr>
                <w:b/>
              </w:rPr>
              <w:t>Informace ke kombinované nebo distanční formě</w:t>
            </w:r>
          </w:p>
        </w:tc>
      </w:tr>
      <w:tr w:rsidR="002F2E5C" w14:paraId="163F6275" w14:textId="77777777" w:rsidTr="007755BB">
        <w:tc>
          <w:tcPr>
            <w:tcW w:w="4787" w:type="dxa"/>
            <w:gridSpan w:val="3"/>
            <w:tcBorders>
              <w:top w:val="single" w:sz="2" w:space="0" w:color="auto"/>
            </w:tcBorders>
            <w:shd w:val="clear" w:color="auto" w:fill="F7CAAC"/>
          </w:tcPr>
          <w:p w14:paraId="649BD2EF" w14:textId="77777777" w:rsidR="002F2E5C" w:rsidRDefault="002F2E5C" w:rsidP="007755BB">
            <w:pPr>
              <w:jc w:val="both"/>
            </w:pPr>
            <w:r>
              <w:rPr>
                <w:b/>
              </w:rPr>
              <w:t>Rozsah konzultací (soustředění)</w:t>
            </w:r>
          </w:p>
        </w:tc>
        <w:tc>
          <w:tcPr>
            <w:tcW w:w="889" w:type="dxa"/>
            <w:tcBorders>
              <w:top w:val="single" w:sz="2" w:space="0" w:color="auto"/>
            </w:tcBorders>
          </w:tcPr>
          <w:p w14:paraId="48F80BE4" w14:textId="77777777" w:rsidR="002F2E5C" w:rsidRDefault="002F2E5C" w:rsidP="007755BB">
            <w:pPr>
              <w:jc w:val="both"/>
            </w:pPr>
            <w:r>
              <w:t>6</w:t>
            </w:r>
          </w:p>
        </w:tc>
        <w:tc>
          <w:tcPr>
            <w:tcW w:w="4179" w:type="dxa"/>
            <w:gridSpan w:val="4"/>
            <w:tcBorders>
              <w:top w:val="single" w:sz="2" w:space="0" w:color="auto"/>
            </w:tcBorders>
            <w:shd w:val="clear" w:color="auto" w:fill="F7CAAC"/>
          </w:tcPr>
          <w:p w14:paraId="6EED0756" w14:textId="77777777" w:rsidR="002F2E5C" w:rsidRDefault="002F2E5C" w:rsidP="007755BB">
            <w:pPr>
              <w:jc w:val="both"/>
              <w:rPr>
                <w:b/>
              </w:rPr>
            </w:pPr>
            <w:r>
              <w:rPr>
                <w:b/>
              </w:rPr>
              <w:t xml:space="preserve">hodin </w:t>
            </w:r>
          </w:p>
        </w:tc>
      </w:tr>
      <w:tr w:rsidR="002F2E5C" w14:paraId="573B1FBF" w14:textId="77777777" w:rsidTr="007755BB">
        <w:tc>
          <w:tcPr>
            <w:tcW w:w="9855" w:type="dxa"/>
            <w:gridSpan w:val="8"/>
            <w:shd w:val="clear" w:color="auto" w:fill="F7CAAC"/>
          </w:tcPr>
          <w:p w14:paraId="18B0F1DB" w14:textId="77777777" w:rsidR="002F2E5C" w:rsidRDefault="002F2E5C" w:rsidP="007755BB">
            <w:pPr>
              <w:jc w:val="both"/>
              <w:rPr>
                <w:b/>
              </w:rPr>
            </w:pPr>
            <w:r>
              <w:rPr>
                <w:b/>
              </w:rPr>
              <w:t>Informace o způsobu kontaktu s vyučujícím</w:t>
            </w:r>
          </w:p>
        </w:tc>
      </w:tr>
      <w:tr w:rsidR="002F2E5C" w14:paraId="65930CEE" w14:textId="77777777" w:rsidTr="007755BB">
        <w:trPr>
          <w:trHeight w:val="528"/>
        </w:trPr>
        <w:tc>
          <w:tcPr>
            <w:tcW w:w="9855" w:type="dxa"/>
            <w:gridSpan w:val="8"/>
          </w:tcPr>
          <w:p w14:paraId="123DBD47" w14:textId="77777777" w:rsidR="002F2E5C" w:rsidRPr="00230FFA" w:rsidRDefault="002F2E5C" w:rsidP="007755BB">
            <w:pPr>
              <w:jc w:val="both"/>
            </w:pPr>
            <w:r w:rsidRPr="00230FF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5563F2E2" w14:textId="77777777" w:rsidR="002F2E5C" w:rsidRDefault="002F2E5C" w:rsidP="002F2E5C">
      <w:pPr>
        <w:spacing w:after="160" w:line="259" w:lineRule="auto"/>
      </w:pPr>
    </w:p>
    <w:p w14:paraId="76699B92"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35C17777" w14:textId="77777777" w:rsidTr="007755BB">
        <w:tc>
          <w:tcPr>
            <w:tcW w:w="9855" w:type="dxa"/>
            <w:gridSpan w:val="8"/>
            <w:tcBorders>
              <w:bottom w:val="double" w:sz="4" w:space="0" w:color="auto"/>
            </w:tcBorders>
            <w:shd w:val="clear" w:color="auto" w:fill="BDD6EE"/>
          </w:tcPr>
          <w:p w14:paraId="4C821737" w14:textId="77A368FC" w:rsidR="002F2E5C" w:rsidRDefault="002F2E5C" w:rsidP="007755BB">
            <w:pPr>
              <w:tabs>
                <w:tab w:val="right" w:pos="954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4C39F646" w14:textId="77777777" w:rsidTr="007755BB">
        <w:tc>
          <w:tcPr>
            <w:tcW w:w="3086" w:type="dxa"/>
            <w:tcBorders>
              <w:top w:val="double" w:sz="4" w:space="0" w:color="auto"/>
            </w:tcBorders>
            <w:shd w:val="clear" w:color="auto" w:fill="F7CAAC"/>
          </w:tcPr>
          <w:p w14:paraId="5A10EBF1"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563862FA" w14:textId="77777777" w:rsidR="002F2E5C" w:rsidRDefault="002F2E5C" w:rsidP="007755BB">
            <w:pPr>
              <w:jc w:val="both"/>
            </w:pPr>
            <w:bookmarkStart w:id="269" w:name="anglictina3"/>
            <w:r>
              <w:t>Angličtina 3</w:t>
            </w:r>
            <w:bookmarkEnd w:id="269"/>
          </w:p>
        </w:tc>
      </w:tr>
      <w:tr w:rsidR="002F2E5C" w14:paraId="3516D1F6" w14:textId="77777777" w:rsidTr="007755BB">
        <w:tc>
          <w:tcPr>
            <w:tcW w:w="3086" w:type="dxa"/>
            <w:shd w:val="clear" w:color="auto" w:fill="F7CAAC"/>
          </w:tcPr>
          <w:p w14:paraId="66A9B305" w14:textId="77777777" w:rsidR="002F2E5C" w:rsidRDefault="002F2E5C" w:rsidP="007755BB">
            <w:pPr>
              <w:jc w:val="both"/>
              <w:rPr>
                <w:b/>
              </w:rPr>
            </w:pPr>
            <w:r>
              <w:rPr>
                <w:b/>
              </w:rPr>
              <w:t>Typ předmětu</w:t>
            </w:r>
          </w:p>
        </w:tc>
        <w:tc>
          <w:tcPr>
            <w:tcW w:w="3406" w:type="dxa"/>
            <w:gridSpan w:val="4"/>
          </w:tcPr>
          <w:p w14:paraId="1745AD9F" w14:textId="77777777" w:rsidR="002F2E5C" w:rsidRDefault="002F2E5C" w:rsidP="007755BB">
            <w:pPr>
              <w:jc w:val="both"/>
            </w:pPr>
            <w:r>
              <w:t>Povinný</w:t>
            </w:r>
          </w:p>
        </w:tc>
        <w:tc>
          <w:tcPr>
            <w:tcW w:w="2695" w:type="dxa"/>
            <w:gridSpan w:val="2"/>
            <w:shd w:val="clear" w:color="auto" w:fill="F7CAAC"/>
          </w:tcPr>
          <w:p w14:paraId="67226854" w14:textId="77777777" w:rsidR="002F2E5C" w:rsidRDefault="002F2E5C" w:rsidP="007755BB">
            <w:pPr>
              <w:jc w:val="both"/>
            </w:pPr>
            <w:r>
              <w:rPr>
                <w:b/>
              </w:rPr>
              <w:t>doporučený ročník / semestr</w:t>
            </w:r>
          </w:p>
        </w:tc>
        <w:tc>
          <w:tcPr>
            <w:tcW w:w="668" w:type="dxa"/>
          </w:tcPr>
          <w:p w14:paraId="2E0947DE" w14:textId="77777777" w:rsidR="002F2E5C" w:rsidRDefault="002F2E5C" w:rsidP="007755BB">
            <w:pPr>
              <w:jc w:val="both"/>
            </w:pPr>
            <w:r>
              <w:t>2/L</w:t>
            </w:r>
          </w:p>
        </w:tc>
      </w:tr>
      <w:tr w:rsidR="002F2E5C" w14:paraId="7924CDE1" w14:textId="77777777" w:rsidTr="007755BB">
        <w:tc>
          <w:tcPr>
            <w:tcW w:w="3086" w:type="dxa"/>
            <w:shd w:val="clear" w:color="auto" w:fill="F7CAAC"/>
          </w:tcPr>
          <w:p w14:paraId="47819AB1" w14:textId="77777777" w:rsidR="002F2E5C" w:rsidRDefault="002F2E5C" w:rsidP="007755BB">
            <w:pPr>
              <w:jc w:val="both"/>
              <w:rPr>
                <w:b/>
              </w:rPr>
            </w:pPr>
            <w:r>
              <w:rPr>
                <w:b/>
              </w:rPr>
              <w:t>Rozsah studijního předmětu</w:t>
            </w:r>
          </w:p>
        </w:tc>
        <w:tc>
          <w:tcPr>
            <w:tcW w:w="1701" w:type="dxa"/>
            <w:gridSpan w:val="2"/>
          </w:tcPr>
          <w:p w14:paraId="52184759" w14:textId="77777777" w:rsidR="002F2E5C" w:rsidRDefault="002F2E5C" w:rsidP="007755BB">
            <w:pPr>
              <w:jc w:val="both"/>
            </w:pPr>
            <w:r>
              <w:t>28s</w:t>
            </w:r>
          </w:p>
        </w:tc>
        <w:tc>
          <w:tcPr>
            <w:tcW w:w="889" w:type="dxa"/>
            <w:shd w:val="clear" w:color="auto" w:fill="F7CAAC"/>
          </w:tcPr>
          <w:p w14:paraId="08761360" w14:textId="77777777" w:rsidR="002F2E5C" w:rsidRDefault="002F2E5C" w:rsidP="007755BB">
            <w:pPr>
              <w:jc w:val="both"/>
              <w:rPr>
                <w:b/>
              </w:rPr>
            </w:pPr>
            <w:r>
              <w:rPr>
                <w:b/>
              </w:rPr>
              <w:t xml:space="preserve">hod. </w:t>
            </w:r>
          </w:p>
        </w:tc>
        <w:tc>
          <w:tcPr>
            <w:tcW w:w="816" w:type="dxa"/>
          </w:tcPr>
          <w:p w14:paraId="34D20EE3" w14:textId="77777777" w:rsidR="002F2E5C" w:rsidRDefault="002F2E5C" w:rsidP="007755BB">
            <w:pPr>
              <w:jc w:val="both"/>
            </w:pPr>
          </w:p>
        </w:tc>
        <w:tc>
          <w:tcPr>
            <w:tcW w:w="2156" w:type="dxa"/>
            <w:shd w:val="clear" w:color="auto" w:fill="F7CAAC"/>
          </w:tcPr>
          <w:p w14:paraId="7991D91A" w14:textId="77777777" w:rsidR="002F2E5C" w:rsidRDefault="002F2E5C" w:rsidP="007755BB">
            <w:pPr>
              <w:jc w:val="both"/>
              <w:rPr>
                <w:b/>
              </w:rPr>
            </w:pPr>
            <w:r>
              <w:rPr>
                <w:b/>
              </w:rPr>
              <w:t>kreditů</w:t>
            </w:r>
          </w:p>
        </w:tc>
        <w:tc>
          <w:tcPr>
            <w:tcW w:w="1207" w:type="dxa"/>
            <w:gridSpan w:val="2"/>
          </w:tcPr>
          <w:p w14:paraId="6B42B4F3" w14:textId="77777777" w:rsidR="002F2E5C" w:rsidRDefault="002F2E5C" w:rsidP="007755BB">
            <w:pPr>
              <w:jc w:val="both"/>
            </w:pPr>
            <w:r>
              <w:t>3</w:t>
            </w:r>
          </w:p>
        </w:tc>
      </w:tr>
      <w:tr w:rsidR="002F2E5C" w14:paraId="3C7D2424" w14:textId="77777777" w:rsidTr="007755BB">
        <w:tc>
          <w:tcPr>
            <w:tcW w:w="3086" w:type="dxa"/>
            <w:shd w:val="clear" w:color="auto" w:fill="F7CAAC"/>
          </w:tcPr>
          <w:p w14:paraId="13FB1778" w14:textId="77777777" w:rsidR="002F2E5C" w:rsidRDefault="002F2E5C" w:rsidP="007755BB">
            <w:pPr>
              <w:jc w:val="both"/>
              <w:rPr>
                <w:b/>
                <w:sz w:val="22"/>
              </w:rPr>
            </w:pPr>
            <w:r>
              <w:rPr>
                <w:b/>
              </w:rPr>
              <w:t>Prerekvizity, korekvizity, ekvivalence</w:t>
            </w:r>
          </w:p>
        </w:tc>
        <w:tc>
          <w:tcPr>
            <w:tcW w:w="6769" w:type="dxa"/>
            <w:gridSpan w:val="7"/>
          </w:tcPr>
          <w:p w14:paraId="22C00B45" w14:textId="77777777" w:rsidR="002F2E5C" w:rsidRDefault="002F2E5C" w:rsidP="007755BB">
            <w:pPr>
              <w:jc w:val="both"/>
            </w:pPr>
            <w:r>
              <w:t>nejsou</w:t>
            </w:r>
          </w:p>
        </w:tc>
      </w:tr>
      <w:tr w:rsidR="002F2E5C" w14:paraId="5D68A679" w14:textId="77777777" w:rsidTr="007755BB">
        <w:tc>
          <w:tcPr>
            <w:tcW w:w="3086" w:type="dxa"/>
            <w:shd w:val="clear" w:color="auto" w:fill="F7CAAC"/>
          </w:tcPr>
          <w:p w14:paraId="27E05D42" w14:textId="77777777" w:rsidR="002F2E5C" w:rsidRDefault="002F2E5C" w:rsidP="007755BB">
            <w:pPr>
              <w:jc w:val="both"/>
              <w:rPr>
                <w:b/>
              </w:rPr>
            </w:pPr>
            <w:r>
              <w:rPr>
                <w:b/>
              </w:rPr>
              <w:t>Způsob ověření studijních výsledků</w:t>
            </w:r>
          </w:p>
        </w:tc>
        <w:tc>
          <w:tcPr>
            <w:tcW w:w="3406" w:type="dxa"/>
            <w:gridSpan w:val="4"/>
          </w:tcPr>
          <w:p w14:paraId="65668132" w14:textId="77777777" w:rsidR="002F2E5C" w:rsidRDefault="002F2E5C" w:rsidP="007755BB">
            <w:pPr>
              <w:jc w:val="both"/>
            </w:pPr>
            <w:r>
              <w:t>Klasifikovaný zápočet</w:t>
            </w:r>
          </w:p>
        </w:tc>
        <w:tc>
          <w:tcPr>
            <w:tcW w:w="2156" w:type="dxa"/>
            <w:shd w:val="clear" w:color="auto" w:fill="F7CAAC"/>
          </w:tcPr>
          <w:p w14:paraId="28773B4C" w14:textId="77777777" w:rsidR="002F2E5C" w:rsidRDefault="002F2E5C" w:rsidP="007755BB">
            <w:pPr>
              <w:jc w:val="both"/>
              <w:rPr>
                <w:b/>
              </w:rPr>
            </w:pPr>
            <w:r>
              <w:rPr>
                <w:b/>
              </w:rPr>
              <w:t>Forma výuky</w:t>
            </w:r>
          </w:p>
        </w:tc>
        <w:tc>
          <w:tcPr>
            <w:tcW w:w="1207" w:type="dxa"/>
            <w:gridSpan w:val="2"/>
          </w:tcPr>
          <w:p w14:paraId="012AAE2D" w14:textId="77777777" w:rsidR="002F2E5C" w:rsidRDefault="002F2E5C" w:rsidP="007755BB">
            <w:pPr>
              <w:jc w:val="both"/>
            </w:pPr>
            <w:r>
              <w:t>seminář</w:t>
            </w:r>
          </w:p>
        </w:tc>
      </w:tr>
      <w:tr w:rsidR="002F2E5C" w14:paraId="01D3E2CA" w14:textId="77777777" w:rsidTr="007755BB">
        <w:tc>
          <w:tcPr>
            <w:tcW w:w="3086" w:type="dxa"/>
            <w:shd w:val="clear" w:color="auto" w:fill="F7CAAC"/>
          </w:tcPr>
          <w:p w14:paraId="12C75DA8"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0560B1FA" w14:textId="77777777" w:rsidR="002F2E5C" w:rsidRDefault="002F2E5C" w:rsidP="007755BB">
            <w:pPr>
              <w:jc w:val="both"/>
            </w:pPr>
            <w:r>
              <w:t>Písemná forma</w:t>
            </w:r>
          </w:p>
          <w:p w14:paraId="69988348" w14:textId="77777777" w:rsidR="002F2E5C" w:rsidRDefault="002F2E5C" w:rsidP="007755BB">
            <w:pPr>
              <w:jc w:val="both"/>
            </w:pPr>
            <w:r>
              <w:t xml:space="preserve">1. Povinná a aktivní účast na jednotlivých cvičeních (80% účast na cvičení). </w:t>
            </w:r>
          </w:p>
          <w:p w14:paraId="1AF15B97" w14:textId="77777777" w:rsidR="002F2E5C" w:rsidRDefault="002F2E5C" w:rsidP="007755BB">
            <w:pPr>
              <w:jc w:val="both"/>
            </w:pPr>
            <w:r>
              <w:t xml:space="preserve">2. Teoretické a praktické zvládnutí základní problematiky a jednotlivých témat. </w:t>
            </w:r>
          </w:p>
          <w:p w14:paraId="3853820D" w14:textId="77777777" w:rsidR="002F2E5C" w:rsidRDefault="002F2E5C" w:rsidP="007755BB">
            <w:pPr>
              <w:jc w:val="both"/>
            </w:pPr>
            <w:r>
              <w:t xml:space="preserve">3. Úspěšné a samostatné vypracování všech zadaných úloh v průběhu semestru. </w:t>
            </w:r>
          </w:p>
          <w:p w14:paraId="76B11086" w14:textId="77777777" w:rsidR="002F2E5C" w:rsidRDefault="002F2E5C" w:rsidP="007755BB">
            <w:pPr>
              <w:jc w:val="both"/>
            </w:pPr>
            <w:r>
              <w:t>4. Prokázání úspěšného zvládnutí probírané tématiky při průběžném a závěrečném testu.</w:t>
            </w:r>
          </w:p>
        </w:tc>
      </w:tr>
      <w:tr w:rsidR="002F2E5C" w14:paraId="541B6741" w14:textId="77777777" w:rsidTr="007755BB">
        <w:trPr>
          <w:trHeight w:val="146"/>
        </w:trPr>
        <w:tc>
          <w:tcPr>
            <w:tcW w:w="9855" w:type="dxa"/>
            <w:gridSpan w:val="8"/>
            <w:tcBorders>
              <w:top w:val="nil"/>
            </w:tcBorders>
          </w:tcPr>
          <w:p w14:paraId="38B00778" w14:textId="77777777" w:rsidR="002F2E5C" w:rsidRDefault="002F2E5C" w:rsidP="007755BB">
            <w:pPr>
              <w:jc w:val="both"/>
            </w:pPr>
          </w:p>
        </w:tc>
      </w:tr>
      <w:tr w:rsidR="002F2E5C" w14:paraId="781B54A6" w14:textId="77777777" w:rsidTr="007755BB">
        <w:trPr>
          <w:trHeight w:val="197"/>
        </w:trPr>
        <w:tc>
          <w:tcPr>
            <w:tcW w:w="3086" w:type="dxa"/>
            <w:tcBorders>
              <w:top w:val="nil"/>
            </w:tcBorders>
            <w:shd w:val="clear" w:color="auto" w:fill="F7CAAC"/>
          </w:tcPr>
          <w:p w14:paraId="3A54FF3B" w14:textId="77777777" w:rsidR="002F2E5C" w:rsidRDefault="002F2E5C" w:rsidP="007755BB">
            <w:pPr>
              <w:jc w:val="both"/>
              <w:rPr>
                <w:b/>
              </w:rPr>
            </w:pPr>
            <w:r>
              <w:rPr>
                <w:b/>
              </w:rPr>
              <w:t>Garant předmětu</w:t>
            </w:r>
          </w:p>
        </w:tc>
        <w:tc>
          <w:tcPr>
            <w:tcW w:w="6769" w:type="dxa"/>
            <w:gridSpan w:val="7"/>
            <w:tcBorders>
              <w:top w:val="nil"/>
            </w:tcBorders>
          </w:tcPr>
          <w:p w14:paraId="69D0535F" w14:textId="77777777" w:rsidR="002F2E5C" w:rsidRDefault="002F2E5C" w:rsidP="007755BB">
            <w:pPr>
              <w:jc w:val="both"/>
            </w:pPr>
          </w:p>
        </w:tc>
      </w:tr>
      <w:tr w:rsidR="002F2E5C" w14:paraId="418A0D4A" w14:textId="77777777" w:rsidTr="007755BB">
        <w:trPr>
          <w:trHeight w:val="243"/>
        </w:trPr>
        <w:tc>
          <w:tcPr>
            <w:tcW w:w="3086" w:type="dxa"/>
            <w:tcBorders>
              <w:top w:val="nil"/>
            </w:tcBorders>
            <w:shd w:val="clear" w:color="auto" w:fill="F7CAAC"/>
          </w:tcPr>
          <w:p w14:paraId="4B8B6F25" w14:textId="77777777" w:rsidR="002F2E5C" w:rsidRDefault="002F2E5C" w:rsidP="007755BB">
            <w:pPr>
              <w:jc w:val="both"/>
              <w:rPr>
                <w:b/>
              </w:rPr>
            </w:pPr>
            <w:r>
              <w:rPr>
                <w:b/>
              </w:rPr>
              <w:t>Zapojení garanta do výuky předmětu</w:t>
            </w:r>
          </w:p>
        </w:tc>
        <w:tc>
          <w:tcPr>
            <w:tcW w:w="6769" w:type="dxa"/>
            <w:gridSpan w:val="7"/>
            <w:tcBorders>
              <w:top w:val="nil"/>
            </w:tcBorders>
          </w:tcPr>
          <w:p w14:paraId="3F33CE9C" w14:textId="77777777" w:rsidR="002F2E5C" w:rsidRDefault="002F2E5C" w:rsidP="007755BB">
            <w:pPr>
              <w:jc w:val="both"/>
            </w:pPr>
          </w:p>
        </w:tc>
      </w:tr>
      <w:tr w:rsidR="002F2E5C" w14:paraId="2CED6D71" w14:textId="77777777" w:rsidTr="007755BB">
        <w:tc>
          <w:tcPr>
            <w:tcW w:w="3086" w:type="dxa"/>
            <w:shd w:val="clear" w:color="auto" w:fill="F7CAAC"/>
          </w:tcPr>
          <w:p w14:paraId="682CA8D2" w14:textId="77777777" w:rsidR="002F2E5C" w:rsidRDefault="002F2E5C" w:rsidP="007755BB">
            <w:pPr>
              <w:jc w:val="both"/>
              <w:rPr>
                <w:b/>
              </w:rPr>
            </w:pPr>
            <w:r>
              <w:rPr>
                <w:b/>
              </w:rPr>
              <w:t>Vyučující</w:t>
            </w:r>
          </w:p>
        </w:tc>
        <w:tc>
          <w:tcPr>
            <w:tcW w:w="6769" w:type="dxa"/>
            <w:gridSpan w:val="7"/>
            <w:tcBorders>
              <w:bottom w:val="nil"/>
            </w:tcBorders>
          </w:tcPr>
          <w:p w14:paraId="1455716F" w14:textId="77777777" w:rsidR="002F2E5C" w:rsidRDefault="002F2E5C" w:rsidP="007755BB">
            <w:pPr>
              <w:jc w:val="both"/>
            </w:pPr>
            <w:r w:rsidRPr="00EA49B5">
              <w:rPr>
                <w:i/>
                <w:iCs/>
              </w:rPr>
              <w:t>Předmět má pro zaměření SP doplňující charakter</w:t>
            </w:r>
          </w:p>
        </w:tc>
      </w:tr>
      <w:tr w:rsidR="002F2E5C" w14:paraId="412A354E" w14:textId="77777777" w:rsidTr="007755BB">
        <w:trPr>
          <w:trHeight w:val="78"/>
        </w:trPr>
        <w:tc>
          <w:tcPr>
            <w:tcW w:w="9855" w:type="dxa"/>
            <w:gridSpan w:val="8"/>
            <w:tcBorders>
              <w:top w:val="nil"/>
            </w:tcBorders>
          </w:tcPr>
          <w:p w14:paraId="2B8C51C8" w14:textId="77777777" w:rsidR="002F2E5C" w:rsidRDefault="002F2E5C" w:rsidP="007755BB">
            <w:pPr>
              <w:jc w:val="both"/>
            </w:pPr>
          </w:p>
        </w:tc>
      </w:tr>
      <w:tr w:rsidR="002F2E5C" w14:paraId="26BE1582" w14:textId="77777777" w:rsidTr="007755BB">
        <w:tc>
          <w:tcPr>
            <w:tcW w:w="3086" w:type="dxa"/>
            <w:shd w:val="clear" w:color="auto" w:fill="F7CAAC"/>
          </w:tcPr>
          <w:p w14:paraId="0B4BCE67" w14:textId="77777777" w:rsidR="002F2E5C" w:rsidRDefault="002F2E5C" w:rsidP="007755BB">
            <w:pPr>
              <w:jc w:val="both"/>
              <w:rPr>
                <w:b/>
              </w:rPr>
            </w:pPr>
            <w:r>
              <w:rPr>
                <w:b/>
              </w:rPr>
              <w:t>Stručná anotace předmětu</w:t>
            </w:r>
          </w:p>
        </w:tc>
        <w:tc>
          <w:tcPr>
            <w:tcW w:w="6769" w:type="dxa"/>
            <w:gridSpan w:val="7"/>
            <w:tcBorders>
              <w:bottom w:val="nil"/>
            </w:tcBorders>
          </w:tcPr>
          <w:p w14:paraId="7639E975" w14:textId="77777777" w:rsidR="002F2E5C" w:rsidRDefault="002F2E5C" w:rsidP="007755BB">
            <w:pPr>
              <w:jc w:val="both"/>
            </w:pPr>
          </w:p>
        </w:tc>
      </w:tr>
      <w:tr w:rsidR="002F2E5C" w14:paraId="6EAF944D" w14:textId="77777777" w:rsidTr="007755BB">
        <w:trPr>
          <w:trHeight w:val="566"/>
        </w:trPr>
        <w:tc>
          <w:tcPr>
            <w:tcW w:w="9855" w:type="dxa"/>
            <w:gridSpan w:val="8"/>
            <w:tcBorders>
              <w:top w:val="nil"/>
              <w:bottom w:val="single" w:sz="12" w:space="0" w:color="auto"/>
            </w:tcBorders>
          </w:tcPr>
          <w:p w14:paraId="654BD432" w14:textId="77777777" w:rsidR="002F2E5C" w:rsidRPr="00A45F2A" w:rsidRDefault="002F2E5C" w:rsidP="007755BB">
            <w:pPr>
              <w:jc w:val="both"/>
              <w:rPr>
                <w:color w:val="000000"/>
                <w:szCs w:val="22"/>
                <w:shd w:val="clear" w:color="auto" w:fill="FFFFFF"/>
              </w:rPr>
            </w:pPr>
            <w:r w:rsidRPr="00A45F2A">
              <w:rPr>
                <w:color w:val="000000"/>
                <w:szCs w:val="22"/>
                <w:shd w:val="clear" w:color="auto" w:fill="FFFFFF"/>
              </w:rPr>
              <w:t>Cílem kurzu je prohloubit jazykové znalosti na úrovni B2 středně pokročilý především v oblasti správného formálního užívání jazyka a slovní zásoby. Důraz je kladen také na procvičování komunikačních dovedností v cizím jazyce s ohledem na budoucí profesní uplatnění studentů. Obsah předmětu pokrývá lekce 4-6 učebnice English File Intermediate Third edition.</w:t>
            </w:r>
          </w:p>
          <w:p w14:paraId="2918764E" w14:textId="77777777" w:rsidR="002F2E5C" w:rsidRPr="00A45F2A" w:rsidRDefault="002F2E5C" w:rsidP="007755BB">
            <w:pPr>
              <w:jc w:val="both"/>
              <w:rPr>
                <w:color w:val="000000"/>
                <w:szCs w:val="22"/>
                <w:shd w:val="clear" w:color="auto" w:fill="FFFFFF"/>
              </w:rPr>
            </w:pPr>
          </w:p>
          <w:p w14:paraId="2A7F56A5" w14:textId="77777777" w:rsidR="002F2E5C" w:rsidRPr="00A45F2A" w:rsidRDefault="002F2E5C" w:rsidP="007755BB">
            <w:pPr>
              <w:jc w:val="both"/>
              <w:rPr>
                <w:color w:val="000000"/>
                <w:szCs w:val="22"/>
                <w:shd w:val="clear" w:color="auto" w:fill="FFFFFF"/>
              </w:rPr>
            </w:pPr>
            <w:r w:rsidRPr="00A45F2A">
              <w:rPr>
                <w:color w:val="000000"/>
                <w:szCs w:val="22"/>
                <w:shd w:val="clear" w:color="auto" w:fill="FFFFFF"/>
              </w:rPr>
              <w:t>Témata:</w:t>
            </w:r>
          </w:p>
          <w:p w14:paraId="722BB647"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Modální slovesa vyjadřující schopnost </w:t>
            </w:r>
          </w:p>
          <w:p w14:paraId="11FCC6CB"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Zvratná zájmena </w:t>
            </w:r>
          </w:p>
          <w:p w14:paraId="29631D1C"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Přídavná zájmena zakončená na -ed/-ing </w:t>
            </w:r>
          </w:p>
          <w:p w14:paraId="5A6079F6"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Modální slovesa vyjadřující povinnost </w:t>
            </w:r>
          </w:p>
          <w:p w14:paraId="4233B473"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Modální slovesa vyjadřující povinnost v minulosti </w:t>
            </w:r>
          </w:p>
          <w:p w14:paraId="549E70B3"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Minulé časy (prostý, průběhový) </w:t>
            </w:r>
          </w:p>
          <w:p w14:paraId="5D566375"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Předminulý čas, průběžný test</w:t>
            </w:r>
          </w:p>
          <w:p w14:paraId="563276F0"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Telefonování </w:t>
            </w:r>
          </w:p>
          <w:p w14:paraId="6909C38E"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Spojení s usually/used to </w:t>
            </w:r>
          </w:p>
          <w:p w14:paraId="36A00DC8"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Žádost a dovolení </w:t>
            </w:r>
          </w:p>
          <w:p w14:paraId="353D7A6A"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Praktická angličtina </w:t>
            </w:r>
          </w:p>
          <w:p w14:paraId="128DF64C"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Trpný rod </w:t>
            </w:r>
          </w:p>
          <w:p w14:paraId="6B2E8784"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Modální slovesa a vyjádření dedukce </w:t>
            </w:r>
          </w:p>
          <w:p w14:paraId="7311BED9" w14:textId="77777777" w:rsidR="002F2E5C" w:rsidRPr="00A45F2A" w:rsidRDefault="002F2E5C" w:rsidP="007755BB">
            <w:pPr>
              <w:pStyle w:val="Odstavecseseznamem"/>
              <w:numPr>
                <w:ilvl w:val="0"/>
                <w:numId w:val="3"/>
              </w:numPr>
              <w:jc w:val="both"/>
              <w:rPr>
                <w:color w:val="000000"/>
                <w:szCs w:val="22"/>
                <w:shd w:val="clear" w:color="auto" w:fill="FFFFFF"/>
              </w:rPr>
            </w:pPr>
            <w:r w:rsidRPr="00A45F2A">
              <w:rPr>
                <w:color w:val="000000"/>
                <w:szCs w:val="22"/>
                <w:shd w:val="clear" w:color="auto" w:fill="FFFFFF"/>
              </w:rPr>
              <w:t>Test </w:t>
            </w:r>
          </w:p>
          <w:p w14:paraId="0AD37A41" w14:textId="77777777" w:rsidR="002F2E5C" w:rsidRPr="00A45F2A" w:rsidRDefault="002F2E5C" w:rsidP="007755BB">
            <w:pPr>
              <w:ind w:left="720"/>
              <w:jc w:val="both"/>
              <w:rPr>
                <w:color w:val="000000"/>
                <w:szCs w:val="22"/>
                <w:shd w:val="clear" w:color="auto" w:fill="FFFFFF"/>
              </w:rPr>
            </w:pPr>
          </w:p>
          <w:p w14:paraId="6E05C6FC" w14:textId="77777777" w:rsidR="002F2E5C" w:rsidRPr="003A7990" w:rsidRDefault="002F2E5C" w:rsidP="007755BB">
            <w:pPr>
              <w:jc w:val="both"/>
            </w:pPr>
            <w:r w:rsidRPr="00A45F2A">
              <w:rPr>
                <w:color w:val="000000"/>
                <w:szCs w:val="22"/>
                <w:shd w:val="clear" w:color="auto" w:fill="FFFFFF"/>
              </w:rPr>
              <w:t>Předmět je zaměřen na slovní zásobu a funkční jazyk související s probíranými tématy: Rodina a přátelé, popis osoby, zjišťování informací, peníze, udání směru, pozvání, návrh, plánování výletu, plánování zlepšení ve tvém městě pro turisty, jídlo, restaurace, rezervování. </w:t>
            </w:r>
          </w:p>
        </w:tc>
      </w:tr>
      <w:tr w:rsidR="002F2E5C" w14:paraId="10224851" w14:textId="77777777" w:rsidTr="007755BB">
        <w:trPr>
          <w:trHeight w:val="265"/>
        </w:trPr>
        <w:tc>
          <w:tcPr>
            <w:tcW w:w="3653" w:type="dxa"/>
            <w:gridSpan w:val="2"/>
            <w:tcBorders>
              <w:top w:val="nil"/>
            </w:tcBorders>
            <w:shd w:val="clear" w:color="auto" w:fill="F7CAAC"/>
          </w:tcPr>
          <w:p w14:paraId="60D93765"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082F0D6A" w14:textId="77777777" w:rsidR="002F2E5C" w:rsidRDefault="002F2E5C" w:rsidP="007755BB">
            <w:pPr>
              <w:jc w:val="both"/>
            </w:pPr>
          </w:p>
        </w:tc>
      </w:tr>
      <w:tr w:rsidR="002F2E5C" w14:paraId="04AD4DED" w14:textId="77777777" w:rsidTr="007755BB">
        <w:trPr>
          <w:trHeight w:val="1288"/>
        </w:trPr>
        <w:tc>
          <w:tcPr>
            <w:tcW w:w="9855" w:type="dxa"/>
            <w:gridSpan w:val="8"/>
            <w:tcBorders>
              <w:top w:val="nil"/>
            </w:tcBorders>
          </w:tcPr>
          <w:p w14:paraId="0E3D16BB" w14:textId="77777777" w:rsidR="002F2E5C" w:rsidRPr="007F4755" w:rsidRDefault="002F2E5C" w:rsidP="007755BB">
            <w:pPr>
              <w:jc w:val="both"/>
              <w:rPr>
                <w:b/>
                <w:bCs/>
              </w:rPr>
            </w:pPr>
            <w:r w:rsidRPr="007F4755">
              <w:rPr>
                <w:b/>
                <w:bCs/>
              </w:rPr>
              <w:t>Povinná literatura:</w:t>
            </w:r>
          </w:p>
          <w:p w14:paraId="589DCC77" w14:textId="77777777" w:rsidR="002F2E5C" w:rsidRDefault="002F2E5C" w:rsidP="007755BB">
            <w:pPr>
              <w:jc w:val="both"/>
              <w:rPr>
                <w:color w:val="000000"/>
                <w:shd w:val="clear" w:color="auto" w:fill="FFFFFF"/>
              </w:rPr>
            </w:pPr>
            <w:r w:rsidRPr="00E162F0">
              <w:rPr>
                <w:caps/>
                <w:color w:val="000000"/>
                <w:shd w:val="clear" w:color="auto" w:fill="FFFFFF"/>
              </w:rPr>
              <w:t>Oxenden C., Latham-Koening Ch.</w:t>
            </w:r>
            <w:r w:rsidRPr="007F4755">
              <w:rPr>
                <w:color w:val="000000"/>
                <w:shd w:val="clear" w:color="auto" w:fill="FFFFFF"/>
              </w:rPr>
              <w:t> </w:t>
            </w:r>
            <w:r w:rsidRPr="007F4755">
              <w:rPr>
                <w:iCs/>
                <w:color w:val="000000"/>
                <w:shd w:val="clear" w:color="auto" w:fill="FFFFFF"/>
              </w:rPr>
              <w:t>English File third edition Intermediate</w:t>
            </w:r>
            <w:r w:rsidRPr="007F4755">
              <w:rPr>
                <w:color w:val="000000"/>
                <w:shd w:val="clear" w:color="auto" w:fill="FFFFFF"/>
              </w:rPr>
              <w:t>. OUP, 2013.  </w:t>
            </w:r>
          </w:p>
          <w:p w14:paraId="38B9C47A" w14:textId="77777777" w:rsidR="002F2E5C" w:rsidRPr="007F4755" w:rsidRDefault="002F2E5C" w:rsidP="007755BB">
            <w:pPr>
              <w:jc w:val="both"/>
              <w:rPr>
                <w:b/>
                <w:bCs/>
              </w:rPr>
            </w:pPr>
          </w:p>
          <w:p w14:paraId="49B34E97" w14:textId="77777777" w:rsidR="002F2E5C" w:rsidRPr="007F4755" w:rsidRDefault="002F2E5C" w:rsidP="007755BB">
            <w:pPr>
              <w:jc w:val="both"/>
              <w:rPr>
                <w:b/>
              </w:rPr>
            </w:pPr>
            <w:r w:rsidRPr="007F4755">
              <w:rPr>
                <w:b/>
              </w:rPr>
              <w:t>Doporučená literatura:</w:t>
            </w:r>
          </w:p>
          <w:p w14:paraId="7EDAE1A0" w14:textId="77777777" w:rsidR="002F2E5C" w:rsidRPr="007F4755" w:rsidRDefault="002F2E5C" w:rsidP="007755BB">
            <w:pPr>
              <w:jc w:val="both"/>
              <w:rPr>
                <w:color w:val="000000"/>
                <w:shd w:val="clear" w:color="auto" w:fill="FFFFFF"/>
              </w:rPr>
            </w:pPr>
            <w:r w:rsidRPr="00E162F0">
              <w:rPr>
                <w:caps/>
                <w:color w:val="000000"/>
                <w:shd w:val="clear" w:color="auto" w:fill="FFFFFF"/>
              </w:rPr>
              <w:t>Raymond Murphy.</w:t>
            </w:r>
            <w:r w:rsidRPr="007F4755">
              <w:rPr>
                <w:color w:val="000000"/>
                <w:shd w:val="clear" w:color="auto" w:fill="FFFFFF"/>
              </w:rPr>
              <w:t> </w:t>
            </w:r>
            <w:r w:rsidRPr="007F4755">
              <w:rPr>
                <w:iCs/>
                <w:color w:val="000000"/>
                <w:shd w:val="clear" w:color="auto" w:fill="FFFFFF"/>
              </w:rPr>
              <w:t>English Grammar in Use (4th edition)</w:t>
            </w:r>
            <w:r w:rsidRPr="007F4755">
              <w:rPr>
                <w:color w:val="000000"/>
                <w:shd w:val="clear" w:color="auto" w:fill="FFFFFF"/>
              </w:rPr>
              <w:t>. </w:t>
            </w:r>
          </w:p>
          <w:p w14:paraId="2E0EB11C" w14:textId="77777777" w:rsidR="002F2E5C" w:rsidRPr="007F4755" w:rsidRDefault="002F2E5C" w:rsidP="007755BB">
            <w:pPr>
              <w:jc w:val="both"/>
            </w:pPr>
            <w:r w:rsidRPr="00E162F0">
              <w:rPr>
                <w:caps/>
                <w:color w:val="000000"/>
                <w:shd w:val="clear" w:color="auto" w:fill="FFFFFF"/>
              </w:rPr>
              <w:t>Redman, Stuart</w:t>
            </w:r>
            <w:r w:rsidRPr="007F4755">
              <w:rPr>
                <w:color w:val="000000"/>
                <w:shd w:val="clear" w:color="auto" w:fill="FFFFFF"/>
              </w:rPr>
              <w:t>. </w:t>
            </w:r>
            <w:r w:rsidRPr="007F4755">
              <w:rPr>
                <w:iCs/>
                <w:color w:val="000000"/>
                <w:shd w:val="clear" w:color="auto" w:fill="FFFFFF"/>
              </w:rPr>
              <w:t>English Vocabulary in Use, Pre-intermediate and Intermediate</w:t>
            </w:r>
            <w:r w:rsidRPr="007F4755">
              <w:rPr>
                <w:color w:val="000000"/>
                <w:shd w:val="clear" w:color="auto" w:fill="FFFFFF"/>
              </w:rPr>
              <w:t>. CUP.</w:t>
            </w:r>
          </w:p>
        </w:tc>
      </w:tr>
      <w:tr w:rsidR="002F2E5C" w14:paraId="342E6F6A"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932CE8" w14:textId="77777777" w:rsidR="002F2E5C" w:rsidRDefault="002F2E5C" w:rsidP="007755BB">
            <w:pPr>
              <w:jc w:val="center"/>
              <w:rPr>
                <w:b/>
              </w:rPr>
            </w:pPr>
            <w:r>
              <w:rPr>
                <w:b/>
              </w:rPr>
              <w:t>Informace ke kombinované nebo distanční formě</w:t>
            </w:r>
          </w:p>
        </w:tc>
      </w:tr>
      <w:tr w:rsidR="002F2E5C" w14:paraId="73A5F28C" w14:textId="77777777" w:rsidTr="007755BB">
        <w:tc>
          <w:tcPr>
            <w:tcW w:w="4787" w:type="dxa"/>
            <w:gridSpan w:val="3"/>
            <w:tcBorders>
              <w:top w:val="single" w:sz="2" w:space="0" w:color="auto"/>
            </w:tcBorders>
            <w:shd w:val="clear" w:color="auto" w:fill="F7CAAC"/>
          </w:tcPr>
          <w:p w14:paraId="7474F2A5" w14:textId="77777777" w:rsidR="002F2E5C" w:rsidRDefault="002F2E5C" w:rsidP="007755BB">
            <w:pPr>
              <w:jc w:val="both"/>
            </w:pPr>
            <w:r>
              <w:rPr>
                <w:b/>
              </w:rPr>
              <w:t>Rozsah konzultací (soustředění)</w:t>
            </w:r>
          </w:p>
        </w:tc>
        <w:tc>
          <w:tcPr>
            <w:tcW w:w="889" w:type="dxa"/>
            <w:tcBorders>
              <w:top w:val="single" w:sz="2" w:space="0" w:color="auto"/>
            </w:tcBorders>
          </w:tcPr>
          <w:p w14:paraId="458DAC89" w14:textId="77777777" w:rsidR="002F2E5C" w:rsidRDefault="002F2E5C" w:rsidP="007755BB">
            <w:pPr>
              <w:jc w:val="both"/>
            </w:pPr>
            <w:r>
              <w:t>6</w:t>
            </w:r>
          </w:p>
        </w:tc>
        <w:tc>
          <w:tcPr>
            <w:tcW w:w="4179" w:type="dxa"/>
            <w:gridSpan w:val="4"/>
            <w:tcBorders>
              <w:top w:val="single" w:sz="2" w:space="0" w:color="auto"/>
            </w:tcBorders>
            <w:shd w:val="clear" w:color="auto" w:fill="F7CAAC"/>
          </w:tcPr>
          <w:p w14:paraId="6720E2B4" w14:textId="77777777" w:rsidR="002F2E5C" w:rsidRDefault="002F2E5C" w:rsidP="007755BB">
            <w:pPr>
              <w:jc w:val="both"/>
              <w:rPr>
                <w:b/>
              </w:rPr>
            </w:pPr>
            <w:r>
              <w:rPr>
                <w:b/>
              </w:rPr>
              <w:t xml:space="preserve">hodin </w:t>
            </w:r>
          </w:p>
        </w:tc>
      </w:tr>
      <w:tr w:rsidR="002F2E5C" w14:paraId="5ECCBD82" w14:textId="77777777" w:rsidTr="007755BB">
        <w:tc>
          <w:tcPr>
            <w:tcW w:w="9855" w:type="dxa"/>
            <w:gridSpan w:val="8"/>
            <w:shd w:val="clear" w:color="auto" w:fill="F7CAAC"/>
          </w:tcPr>
          <w:p w14:paraId="4056D8EC" w14:textId="77777777" w:rsidR="002F2E5C" w:rsidRDefault="002F2E5C" w:rsidP="007755BB">
            <w:pPr>
              <w:jc w:val="both"/>
              <w:rPr>
                <w:b/>
              </w:rPr>
            </w:pPr>
            <w:r>
              <w:rPr>
                <w:b/>
              </w:rPr>
              <w:t>Informace o způsobu kontaktu s vyučujícím</w:t>
            </w:r>
          </w:p>
        </w:tc>
      </w:tr>
      <w:tr w:rsidR="002F2E5C" w14:paraId="5EFFDDF4" w14:textId="77777777" w:rsidTr="007755BB">
        <w:trPr>
          <w:trHeight w:val="425"/>
        </w:trPr>
        <w:tc>
          <w:tcPr>
            <w:tcW w:w="9855" w:type="dxa"/>
            <w:gridSpan w:val="8"/>
          </w:tcPr>
          <w:p w14:paraId="6F8F1404" w14:textId="77777777" w:rsidR="002F2E5C" w:rsidRPr="00542871" w:rsidRDefault="002F2E5C" w:rsidP="007755BB">
            <w:pPr>
              <w:jc w:val="both"/>
            </w:pPr>
            <w:r w:rsidRPr="00542871">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18F2C743"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23477A96" w14:textId="77777777" w:rsidTr="007755BB">
        <w:tc>
          <w:tcPr>
            <w:tcW w:w="9855" w:type="dxa"/>
            <w:gridSpan w:val="8"/>
            <w:tcBorders>
              <w:bottom w:val="double" w:sz="4" w:space="0" w:color="auto"/>
            </w:tcBorders>
            <w:shd w:val="clear" w:color="auto" w:fill="BDD6EE"/>
          </w:tcPr>
          <w:p w14:paraId="34D32537" w14:textId="394B08B8" w:rsidR="002F2E5C" w:rsidRDefault="002F2E5C" w:rsidP="007755BB">
            <w:pPr>
              <w:tabs>
                <w:tab w:val="right" w:pos="950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13E9712E" w14:textId="77777777" w:rsidTr="007755BB">
        <w:tc>
          <w:tcPr>
            <w:tcW w:w="3086" w:type="dxa"/>
            <w:tcBorders>
              <w:top w:val="double" w:sz="4" w:space="0" w:color="auto"/>
            </w:tcBorders>
            <w:shd w:val="clear" w:color="auto" w:fill="F7CAAC"/>
          </w:tcPr>
          <w:p w14:paraId="08368A89"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2F6D6C88" w14:textId="77777777" w:rsidR="002F2E5C" w:rsidRDefault="002F2E5C" w:rsidP="007755BB">
            <w:pPr>
              <w:jc w:val="both"/>
            </w:pPr>
            <w:bookmarkStart w:id="270" w:name="anglictina4"/>
            <w:r>
              <w:t>Angličtina 4</w:t>
            </w:r>
            <w:bookmarkEnd w:id="270"/>
          </w:p>
        </w:tc>
      </w:tr>
      <w:tr w:rsidR="002F2E5C" w14:paraId="638872E8" w14:textId="77777777" w:rsidTr="007755BB">
        <w:tc>
          <w:tcPr>
            <w:tcW w:w="3086" w:type="dxa"/>
            <w:shd w:val="clear" w:color="auto" w:fill="F7CAAC"/>
          </w:tcPr>
          <w:p w14:paraId="7DA7A808" w14:textId="77777777" w:rsidR="002F2E5C" w:rsidRDefault="002F2E5C" w:rsidP="007755BB">
            <w:pPr>
              <w:jc w:val="both"/>
              <w:rPr>
                <w:b/>
              </w:rPr>
            </w:pPr>
            <w:r>
              <w:rPr>
                <w:b/>
              </w:rPr>
              <w:t>Typ předmětu</w:t>
            </w:r>
          </w:p>
        </w:tc>
        <w:tc>
          <w:tcPr>
            <w:tcW w:w="3406" w:type="dxa"/>
            <w:gridSpan w:val="4"/>
          </w:tcPr>
          <w:p w14:paraId="23E62F32" w14:textId="77777777" w:rsidR="002F2E5C" w:rsidRDefault="002F2E5C" w:rsidP="007755BB">
            <w:pPr>
              <w:jc w:val="both"/>
            </w:pPr>
            <w:r>
              <w:t>Povinný</w:t>
            </w:r>
          </w:p>
        </w:tc>
        <w:tc>
          <w:tcPr>
            <w:tcW w:w="2695" w:type="dxa"/>
            <w:gridSpan w:val="2"/>
            <w:shd w:val="clear" w:color="auto" w:fill="F7CAAC"/>
          </w:tcPr>
          <w:p w14:paraId="50AD6768" w14:textId="77777777" w:rsidR="002F2E5C" w:rsidRDefault="002F2E5C" w:rsidP="007755BB">
            <w:pPr>
              <w:jc w:val="both"/>
            </w:pPr>
            <w:r>
              <w:rPr>
                <w:b/>
              </w:rPr>
              <w:t>doporučený ročník / semestr</w:t>
            </w:r>
          </w:p>
        </w:tc>
        <w:tc>
          <w:tcPr>
            <w:tcW w:w="668" w:type="dxa"/>
          </w:tcPr>
          <w:p w14:paraId="2764DD3F" w14:textId="77777777" w:rsidR="002F2E5C" w:rsidRDefault="002F2E5C" w:rsidP="007755BB">
            <w:pPr>
              <w:jc w:val="both"/>
            </w:pPr>
            <w:r>
              <w:t>3/Z</w:t>
            </w:r>
          </w:p>
        </w:tc>
      </w:tr>
      <w:tr w:rsidR="002F2E5C" w14:paraId="6A8175BF" w14:textId="77777777" w:rsidTr="007755BB">
        <w:tc>
          <w:tcPr>
            <w:tcW w:w="3086" w:type="dxa"/>
            <w:shd w:val="clear" w:color="auto" w:fill="F7CAAC"/>
          </w:tcPr>
          <w:p w14:paraId="04AD10E4" w14:textId="77777777" w:rsidR="002F2E5C" w:rsidRDefault="002F2E5C" w:rsidP="007755BB">
            <w:pPr>
              <w:jc w:val="both"/>
              <w:rPr>
                <w:b/>
              </w:rPr>
            </w:pPr>
            <w:r>
              <w:rPr>
                <w:b/>
              </w:rPr>
              <w:t>Rozsah studijního předmětu</w:t>
            </w:r>
          </w:p>
        </w:tc>
        <w:tc>
          <w:tcPr>
            <w:tcW w:w="1701" w:type="dxa"/>
            <w:gridSpan w:val="2"/>
          </w:tcPr>
          <w:p w14:paraId="7E6DAFCD" w14:textId="77777777" w:rsidR="002F2E5C" w:rsidRDefault="002F2E5C" w:rsidP="007755BB">
            <w:pPr>
              <w:jc w:val="both"/>
            </w:pPr>
            <w:r>
              <w:t>28s</w:t>
            </w:r>
          </w:p>
        </w:tc>
        <w:tc>
          <w:tcPr>
            <w:tcW w:w="889" w:type="dxa"/>
            <w:shd w:val="clear" w:color="auto" w:fill="F7CAAC"/>
          </w:tcPr>
          <w:p w14:paraId="50FE356C" w14:textId="77777777" w:rsidR="002F2E5C" w:rsidRDefault="002F2E5C" w:rsidP="007755BB">
            <w:pPr>
              <w:jc w:val="both"/>
              <w:rPr>
                <w:b/>
              </w:rPr>
            </w:pPr>
            <w:r>
              <w:rPr>
                <w:b/>
              </w:rPr>
              <w:t xml:space="preserve">hod. </w:t>
            </w:r>
          </w:p>
        </w:tc>
        <w:tc>
          <w:tcPr>
            <w:tcW w:w="816" w:type="dxa"/>
          </w:tcPr>
          <w:p w14:paraId="43544414" w14:textId="77777777" w:rsidR="002F2E5C" w:rsidRDefault="002F2E5C" w:rsidP="007755BB">
            <w:pPr>
              <w:jc w:val="both"/>
            </w:pPr>
          </w:p>
        </w:tc>
        <w:tc>
          <w:tcPr>
            <w:tcW w:w="2156" w:type="dxa"/>
            <w:shd w:val="clear" w:color="auto" w:fill="F7CAAC"/>
          </w:tcPr>
          <w:p w14:paraId="12C496EC" w14:textId="77777777" w:rsidR="002F2E5C" w:rsidRDefault="002F2E5C" w:rsidP="007755BB">
            <w:pPr>
              <w:jc w:val="both"/>
              <w:rPr>
                <w:b/>
              </w:rPr>
            </w:pPr>
            <w:r>
              <w:rPr>
                <w:b/>
              </w:rPr>
              <w:t>kreditů</w:t>
            </w:r>
          </w:p>
        </w:tc>
        <w:tc>
          <w:tcPr>
            <w:tcW w:w="1207" w:type="dxa"/>
            <w:gridSpan w:val="2"/>
          </w:tcPr>
          <w:p w14:paraId="1ADEA58B" w14:textId="77777777" w:rsidR="002F2E5C" w:rsidRDefault="002F2E5C" w:rsidP="007755BB">
            <w:pPr>
              <w:jc w:val="both"/>
            </w:pPr>
            <w:r>
              <w:t>4</w:t>
            </w:r>
          </w:p>
        </w:tc>
      </w:tr>
      <w:tr w:rsidR="002F2E5C" w14:paraId="64A0A7BE" w14:textId="77777777" w:rsidTr="007755BB">
        <w:tc>
          <w:tcPr>
            <w:tcW w:w="3086" w:type="dxa"/>
            <w:shd w:val="clear" w:color="auto" w:fill="F7CAAC"/>
          </w:tcPr>
          <w:p w14:paraId="038F1FB2" w14:textId="77777777" w:rsidR="002F2E5C" w:rsidRDefault="002F2E5C" w:rsidP="007755BB">
            <w:pPr>
              <w:jc w:val="both"/>
              <w:rPr>
                <w:b/>
                <w:sz w:val="22"/>
              </w:rPr>
            </w:pPr>
            <w:r>
              <w:rPr>
                <w:b/>
              </w:rPr>
              <w:t>Prerekvizity, korekvizity, ekvivalence</w:t>
            </w:r>
          </w:p>
        </w:tc>
        <w:tc>
          <w:tcPr>
            <w:tcW w:w="6769" w:type="dxa"/>
            <w:gridSpan w:val="7"/>
          </w:tcPr>
          <w:p w14:paraId="24BF9415" w14:textId="77777777" w:rsidR="002F2E5C" w:rsidRDefault="002F2E5C" w:rsidP="007755BB">
            <w:pPr>
              <w:jc w:val="both"/>
            </w:pPr>
            <w:r>
              <w:t>nejsou</w:t>
            </w:r>
          </w:p>
        </w:tc>
      </w:tr>
      <w:tr w:rsidR="002F2E5C" w14:paraId="48F2D003" w14:textId="77777777" w:rsidTr="007755BB">
        <w:tc>
          <w:tcPr>
            <w:tcW w:w="3086" w:type="dxa"/>
            <w:shd w:val="clear" w:color="auto" w:fill="F7CAAC"/>
          </w:tcPr>
          <w:p w14:paraId="0250141F" w14:textId="77777777" w:rsidR="002F2E5C" w:rsidRDefault="002F2E5C" w:rsidP="007755BB">
            <w:pPr>
              <w:jc w:val="both"/>
              <w:rPr>
                <w:b/>
              </w:rPr>
            </w:pPr>
            <w:r>
              <w:rPr>
                <w:b/>
              </w:rPr>
              <w:t>Způsob ověření studijních výsledků</w:t>
            </w:r>
          </w:p>
        </w:tc>
        <w:tc>
          <w:tcPr>
            <w:tcW w:w="3406" w:type="dxa"/>
            <w:gridSpan w:val="4"/>
          </w:tcPr>
          <w:p w14:paraId="5520928C" w14:textId="77777777" w:rsidR="002F2E5C" w:rsidRDefault="002F2E5C" w:rsidP="007755BB">
            <w:pPr>
              <w:jc w:val="both"/>
            </w:pPr>
            <w:r>
              <w:t>Zápočet, zkouška</w:t>
            </w:r>
          </w:p>
        </w:tc>
        <w:tc>
          <w:tcPr>
            <w:tcW w:w="2156" w:type="dxa"/>
            <w:shd w:val="clear" w:color="auto" w:fill="F7CAAC"/>
          </w:tcPr>
          <w:p w14:paraId="5DA2E1EC" w14:textId="77777777" w:rsidR="002F2E5C" w:rsidRDefault="002F2E5C" w:rsidP="007755BB">
            <w:pPr>
              <w:jc w:val="both"/>
              <w:rPr>
                <w:b/>
              </w:rPr>
            </w:pPr>
            <w:r>
              <w:rPr>
                <w:b/>
              </w:rPr>
              <w:t>Forma výuky</w:t>
            </w:r>
          </w:p>
        </w:tc>
        <w:tc>
          <w:tcPr>
            <w:tcW w:w="1207" w:type="dxa"/>
            <w:gridSpan w:val="2"/>
          </w:tcPr>
          <w:p w14:paraId="4CC1FC24" w14:textId="77777777" w:rsidR="002F2E5C" w:rsidRDefault="002F2E5C" w:rsidP="007755BB">
            <w:pPr>
              <w:jc w:val="both"/>
            </w:pPr>
            <w:r>
              <w:t>seminář</w:t>
            </w:r>
          </w:p>
        </w:tc>
      </w:tr>
      <w:tr w:rsidR="002F2E5C" w14:paraId="4B290632" w14:textId="77777777" w:rsidTr="007755BB">
        <w:tc>
          <w:tcPr>
            <w:tcW w:w="3086" w:type="dxa"/>
            <w:shd w:val="clear" w:color="auto" w:fill="F7CAAC"/>
          </w:tcPr>
          <w:p w14:paraId="2622E24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234E7EF4" w14:textId="77777777" w:rsidR="002F2E5C" w:rsidRDefault="002F2E5C" w:rsidP="007755BB">
            <w:pPr>
              <w:jc w:val="both"/>
            </w:pPr>
            <w:r>
              <w:t>Písemná a ústní forma</w:t>
            </w:r>
          </w:p>
          <w:p w14:paraId="156917FB" w14:textId="77777777" w:rsidR="002F2E5C" w:rsidRDefault="002F2E5C" w:rsidP="007755BB">
            <w:pPr>
              <w:jc w:val="both"/>
            </w:pPr>
            <w:r>
              <w:t xml:space="preserve">1. Povinná a aktivní účast na jednotlivých cvičeních (80% účast na cvičení). </w:t>
            </w:r>
          </w:p>
          <w:p w14:paraId="7BC9BAA4" w14:textId="77777777" w:rsidR="002F2E5C" w:rsidRDefault="002F2E5C" w:rsidP="007755BB">
            <w:pPr>
              <w:jc w:val="both"/>
            </w:pPr>
            <w:r>
              <w:t xml:space="preserve">2. Teoretické a praktické zvládnutí základní problematiky a jednotlivých témat. </w:t>
            </w:r>
          </w:p>
          <w:p w14:paraId="050A2A35" w14:textId="77777777" w:rsidR="002F2E5C" w:rsidRDefault="002F2E5C" w:rsidP="007755BB">
            <w:pPr>
              <w:jc w:val="both"/>
            </w:pPr>
            <w:r>
              <w:t xml:space="preserve">3. Úspěšné a samostatné vypracování všech zadaných úloh v průběhu semestru. </w:t>
            </w:r>
          </w:p>
          <w:p w14:paraId="7201D3D8" w14:textId="77777777" w:rsidR="002F2E5C" w:rsidRDefault="002F2E5C" w:rsidP="007755BB">
            <w:pPr>
              <w:jc w:val="both"/>
            </w:pPr>
            <w:r>
              <w:t>4. Prokázání úspěšného zvládnutí probírané tématiky při průběžném a závěrečném testu, ústní zkouška.</w:t>
            </w:r>
          </w:p>
        </w:tc>
      </w:tr>
      <w:tr w:rsidR="002F2E5C" w14:paraId="3D80A1E6" w14:textId="77777777" w:rsidTr="007755BB">
        <w:trPr>
          <w:trHeight w:val="146"/>
        </w:trPr>
        <w:tc>
          <w:tcPr>
            <w:tcW w:w="9855" w:type="dxa"/>
            <w:gridSpan w:val="8"/>
            <w:tcBorders>
              <w:top w:val="nil"/>
            </w:tcBorders>
          </w:tcPr>
          <w:p w14:paraId="7FDF8866" w14:textId="77777777" w:rsidR="002F2E5C" w:rsidRDefault="002F2E5C" w:rsidP="007755BB">
            <w:pPr>
              <w:jc w:val="both"/>
            </w:pPr>
          </w:p>
        </w:tc>
      </w:tr>
      <w:tr w:rsidR="002F2E5C" w14:paraId="7E02DC1A" w14:textId="77777777" w:rsidTr="007755BB">
        <w:trPr>
          <w:trHeight w:val="197"/>
        </w:trPr>
        <w:tc>
          <w:tcPr>
            <w:tcW w:w="3086" w:type="dxa"/>
            <w:tcBorders>
              <w:top w:val="nil"/>
            </w:tcBorders>
            <w:shd w:val="clear" w:color="auto" w:fill="F7CAAC"/>
          </w:tcPr>
          <w:p w14:paraId="0ACFBD50" w14:textId="77777777" w:rsidR="002F2E5C" w:rsidRDefault="002F2E5C" w:rsidP="007755BB">
            <w:pPr>
              <w:jc w:val="both"/>
              <w:rPr>
                <w:b/>
              </w:rPr>
            </w:pPr>
            <w:r>
              <w:rPr>
                <w:b/>
              </w:rPr>
              <w:t>Garant předmětu</w:t>
            </w:r>
          </w:p>
        </w:tc>
        <w:tc>
          <w:tcPr>
            <w:tcW w:w="6769" w:type="dxa"/>
            <w:gridSpan w:val="7"/>
            <w:tcBorders>
              <w:top w:val="nil"/>
            </w:tcBorders>
          </w:tcPr>
          <w:p w14:paraId="5E9E67D9" w14:textId="77777777" w:rsidR="002F2E5C" w:rsidRDefault="002F2E5C" w:rsidP="007755BB">
            <w:pPr>
              <w:jc w:val="both"/>
            </w:pPr>
          </w:p>
        </w:tc>
      </w:tr>
      <w:tr w:rsidR="002F2E5C" w14:paraId="6DE29DD6" w14:textId="77777777" w:rsidTr="007755BB">
        <w:trPr>
          <w:trHeight w:val="243"/>
        </w:trPr>
        <w:tc>
          <w:tcPr>
            <w:tcW w:w="3086" w:type="dxa"/>
            <w:tcBorders>
              <w:top w:val="nil"/>
            </w:tcBorders>
            <w:shd w:val="clear" w:color="auto" w:fill="F7CAAC"/>
          </w:tcPr>
          <w:p w14:paraId="4EC2BD57" w14:textId="77777777" w:rsidR="002F2E5C" w:rsidRDefault="002F2E5C" w:rsidP="007755BB">
            <w:pPr>
              <w:jc w:val="both"/>
              <w:rPr>
                <w:b/>
              </w:rPr>
            </w:pPr>
            <w:r>
              <w:rPr>
                <w:b/>
              </w:rPr>
              <w:t>Zapojení garanta do výuky předmětu</w:t>
            </w:r>
          </w:p>
        </w:tc>
        <w:tc>
          <w:tcPr>
            <w:tcW w:w="6769" w:type="dxa"/>
            <w:gridSpan w:val="7"/>
            <w:tcBorders>
              <w:top w:val="nil"/>
            </w:tcBorders>
          </w:tcPr>
          <w:p w14:paraId="1FE6A207" w14:textId="77777777" w:rsidR="002F2E5C" w:rsidRDefault="002F2E5C" w:rsidP="007755BB">
            <w:pPr>
              <w:jc w:val="both"/>
            </w:pPr>
          </w:p>
        </w:tc>
      </w:tr>
      <w:tr w:rsidR="002F2E5C" w14:paraId="5A43FFE9" w14:textId="77777777" w:rsidTr="007755BB">
        <w:tc>
          <w:tcPr>
            <w:tcW w:w="3086" w:type="dxa"/>
            <w:shd w:val="clear" w:color="auto" w:fill="F7CAAC"/>
          </w:tcPr>
          <w:p w14:paraId="29CE1CE5" w14:textId="77777777" w:rsidR="002F2E5C" w:rsidRDefault="002F2E5C" w:rsidP="007755BB">
            <w:pPr>
              <w:jc w:val="both"/>
              <w:rPr>
                <w:b/>
              </w:rPr>
            </w:pPr>
            <w:r>
              <w:rPr>
                <w:b/>
              </w:rPr>
              <w:t>Vyučující</w:t>
            </w:r>
          </w:p>
        </w:tc>
        <w:tc>
          <w:tcPr>
            <w:tcW w:w="6769" w:type="dxa"/>
            <w:gridSpan w:val="7"/>
            <w:tcBorders>
              <w:bottom w:val="nil"/>
            </w:tcBorders>
          </w:tcPr>
          <w:p w14:paraId="6337444C" w14:textId="77777777" w:rsidR="002F2E5C" w:rsidRDefault="002F2E5C" w:rsidP="007755BB">
            <w:pPr>
              <w:jc w:val="both"/>
            </w:pPr>
            <w:r w:rsidRPr="00EA49B5">
              <w:rPr>
                <w:i/>
                <w:iCs/>
              </w:rPr>
              <w:t>Předmět má pro zaměření SP doplňující charakter</w:t>
            </w:r>
          </w:p>
        </w:tc>
      </w:tr>
      <w:tr w:rsidR="002F2E5C" w14:paraId="6551DC10" w14:textId="77777777" w:rsidTr="007755BB">
        <w:trPr>
          <w:trHeight w:val="125"/>
        </w:trPr>
        <w:tc>
          <w:tcPr>
            <w:tcW w:w="9855" w:type="dxa"/>
            <w:gridSpan w:val="8"/>
            <w:tcBorders>
              <w:top w:val="nil"/>
            </w:tcBorders>
          </w:tcPr>
          <w:p w14:paraId="7DBD617C" w14:textId="77777777" w:rsidR="002F2E5C" w:rsidRDefault="002F2E5C" w:rsidP="007755BB">
            <w:pPr>
              <w:jc w:val="both"/>
            </w:pPr>
          </w:p>
        </w:tc>
      </w:tr>
      <w:tr w:rsidR="002F2E5C" w14:paraId="14623532" w14:textId="77777777" w:rsidTr="007755BB">
        <w:tc>
          <w:tcPr>
            <w:tcW w:w="3086" w:type="dxa"/>
            <w:shd w:val="clear" w:color="auto" w:fill="F7CAAC"/>
          </w:tcPr>
          <w:p w14:paraId="10744222" w14:textId="77777777" w:rsidR="002F2E5C" w:rsidRDefault="002F2E5C" w:rsidP="007755BB">
            <w:pPr>
              <w:jc w:val="both"/>
              <w:rPr>
                <w:b/>
              </w:rPr>
            </w:pPr>
            <w:r>
              <w:rPr>
                <w:b/>
              </w:rPr>
              <w:t>Stručná anotace předmětu</w:t>
            </w:r>
          </w:p>
        </w:tc>
        <w:tc>
          <w:tcPr>
            <w:tcW w:w="6769" w:type="dxa"/>
            <w:gridSpan w:val="7"/>
            <w:tcBorders>
              <w:bottom w:val="nil"/>
            </w:tcBorders>
          </w:tcPr>
          <w:p w14:paraId="5719D08A" w14:textId="77777777" w:rsidR="002F2E5C" w:rsidRDefault="002F2E5C" w:rsidP="007755BB">
            <w:pPr>
              <w:jc w:val="both"/>
            </w:pPr>
          </w:p>
        </w:tc>
      </w:tr>
      <w:tr w:rsidR="002F2E5C" w14:paraId="246B6E0B" w14:textId="77777777" w:rsidTr="007755BB">
        <w:trPr>
          <w:trHeight w:val="708"/>
        </w:trPr>
        <w:tc>
          <w:tcPr>
            <w:tcW w:w="9855" w:type="dxa"/>
            <w:gridSpan w:val="8"/>
            <w:tcBorders>
              <w:top w:val="nil"/>
              <w:bottom w:val="single" w:sz="12" w:space="0" w:color="auto"/>
            </w:tcBorders>
          </w:tcPr>
          <w:p w14:paraId="169F8AB2" w14:textId="77777777" w:rsidR="002F2E5C" w:rsidRPr="00A45F2A" w:rsidRDefault="002F2E5C" w:rsidP="007755BB">
            <w:pPr>
              <w:jc w:val="both"/>
              <w:rPr>
                <w:color w:val="000000"/>
                <w:szCs w:val="22"/>
                <w:shd w:val="clear" w:color="auto" w:fill="FFFFFF"/>
              </w:rPr>
            </w:pPr>
            <w:r w:rsidRPr="00A45F2A">
              <w:rPr>
                <w:color w:val="000000"/>
                <w:szCs w:val="22"/>
                <w:shd w:val="clear" w:color="auto" w:fill="FFFFFF"/>
              </w:rPr>
              <w:t>Cílem kurzu je prohloubit jazykové znalosti na úrovni B2 středně pokročilý především v oblasti správného formálního užívání jazyka a slovní zásoby. Důraz je kladen také na procvičování komunikačních dovedností v cizím jazyce s ohledem na budoucí profesní uplatnění studentů. Obsah předmětu pokrývá lekce 7-10 učebnice English File Intermediate Third edition.</w:t>
            </w:r>
          </w:p>
          <w:p w14:paraId="019885BE" w14:textId="77777777" w:rsidR="002F2E5C" w:rsidRPr="00A45F2A" w:rsidRDefault="002F2E5C" w:rsidP="007755BB">
            <w:pPr>
              <w:jc w:val="both"/>
              <w:rPr>
                <w:color w:val="000000"/>
                <w:szCs w:val="22"/>
                <w:shd w:val="clear" w:color="auto" w:fill="FFFFFF"/>
              </w:rPr>
            </w:pPr>
          </w:p>
          <w:p w14:paraId="534F6A8B" w14:textId="77777777" w:rsidR="002F2E5C" w:rsidRPr="00A45F2A" w:rsidRDefault="002F2E5C" w:rsidP="007755BB">
            <w:pPr>
              <w:jc w:val="both"/>
              <w:rPr>
                <w:color w:val="000000"/>
                <w:szCs w:val="22"/>
                <w:shd w:val="clear" w:color="auto" w:fill="FFFFFF"/>
              </w:rPr>
            </w:pPr>
            <w:r w:rsidRPr="00A45F2A">
              <w:rPr>
                <w:color w:val="000000"/>
                <w:szCs w:val="22"/>
                <w:shd w:val="clear" w:color="auto" w:fill="FFFFFF"/>
              </w:rPr>
              <w:t>Témata:</w:t>
            </w:r>
          </w:p>
          <w:p w14:paraId="28B729E5"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První podmínková věta </w:t>
            </w:r>
          </w:p>
          <w:p w14:paraId="15CEFB81"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Časové věty </w:t>
            </w:r>
          </w:p>
          <w:p w14:paraId="40933803"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'Make' and 'let' </w:t>
            </w:r>
          </w:p>
          <w:p w14:paraId="6AD8B51C"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Druhá podmínková věta </w:t>
            </w:r>
          </w:p>
          <w:p w14:paraId="16A8F434"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Praktická angličtina </w:t>
            </w:r>
          </w:p>
          <w:p w14:paraId="6AAD1A46"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Nepřímá řeč </w:t>
            </w:r>
          </w:p>
          <w:p w14:paraId="0DD5CFCA"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Infinitiv a gerundium, průběžný test</w:t>
            </w:r>
          </w:p>
          <w:p w14:paraId="5E91427C"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Třetí podmínková věta </w:t>
            </w:r>
          </w:p>
          <w:p w14:paraId="05B0818B"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Tvoření přídavných jmen a příslovcí </w:t>
            </w:r>
          </w:p>
          <w:p w14:paraId="5F665396"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Kvantifikátory </w:t>
            </w:r>
          </w:p>
          <w:p w14:paraId="73A19421"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Frázová slovesa </w:t>
            </w:r>
          </w:p>
          <w:p w14:paraId="18BCB2BF"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Vztažné věty </w:t>
            </w:r>
          </w:p>
          <w:p w14:paraId="1A220D80"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Složená podstatná jména </w:t>
            </w:r>
          </w:p>
          <w:p w14:paraId="276C9F40" w14:textId="77777777" w:rsidR="002F2E5C" w:rsidRPr="00A45F2A" w:rsidRDefault="002F2E5C" w:rsidP="006328B7">
            <w:pPr>
              <w:pStyle w:val="Odstavecseseznamem"/>
              <w:numPr>
                <w:ilvl w:val="0"/>
                <w:numId w:val="36"/>
              </w:numPr>
              <w:jc w:val="both"/>
              <w:rPr>
                <w:color w:val="000000"/>
                <w:szCs w:val="22"/>
                <w:shd w:val="clear" w:color="auto" w:fill="FFFFFF"/>
              </w:rPr>
            </w:pPr>
            <w:r w:rsidRPr="00A45F2A">
              <w:rPr>
                <w:color w:val="000000"/>
                <w:szCs w:val="22"/>
                <w:shd w:val="clear" w:color="auto" w:fill="FFFFFF"/>
              </w:rPr>
              <w:t>Dovětky, Test </w:t>
            </w:r>
          </w:p>
          <w:p w14:paraId="0D261320" w14:textId="77777777" w:rsidR="002F2E5C" w:rsidRPr="00A45F2A" w:rsidRDefault="002F2E5C" w:rsidP="007755BB">
            <w:pPr>
              <w:ind w:left="348"/>
              <w:jc w:val="both"/>
              <w:rPr>
                <w:color w:val="000000"/>
                <w:szCs w:val="22"/>
                <w:shd w:val="clear" w:color="auto" w:fill="FFFFFF"/>
              </w:rPr>
            </w:pPr>
          </w:p>
          <w:p w14:paraId="08B860EF" w14:textId="77777777" w:rsidR="002F2E5C" w:rsidRDefault="002F2E5C" w:rsidP="007755BB">
            <w:pPr>
              <w:jc w:val="both"/>
            </w:pPr>
            <w:r w:rsidRPr="00A45F2A">
              <w:rPr>
                <w:color w:val="000000"/>
                <w:szCs w:val="22"/>
                <w:shd w:val="clear" w:color="auto" w:fill="FFFFFF"/>
              </w:rPr>
              <w:t>Předmět je zaměřen na slovní zásobu a funkční jazyk související s probíranými tématy: Probírání důležitých životních událostí, dávání rad, noviny, nabídky, právo a pořádek, nakupování, stížnosti, výhody a nevýhody, sport, peníze, společenské výrazy. </w:t>
            </w:r>
          </w:p>
        </w:tc>
      </w:tr>
      <w:tr w:rsidR="002F2E5C" w14:paraId="66DA1376" w14:textId="77777777" w:rsidTr="007755BB">
        <w:trPr>
          <w:trHeight w:val="265"/>
        </w:trPr>
        <w:tc>
          <w:tcPr>
            <w:tcW w:w="3653" w:type="dxa"/>
            <w:gridSpan w:val="2"/>
            <w:tcBorders>
              <w:top w:val="nil"/>
            </w:tcBorders>
            <w:shd w:val="clear" w:color="auto" w:fill="F7CAAC"/>
          </w:tcPr>
          <w:p w14:paraId="48695ED5"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0D67EC1F" w14:textId="77777777" w:rsidR="002F2E5C" w:rsidRDefault="002F2E5C" w:rsidP="007755BB">
            <w:pPr>
              <w:jc w:val="both"/>
            </w:pPr>
          </w:p>
        </w:tc>
      </w:tr>
      <w:tr w:rsidR="002F2E5C" w14:paraId="2F427250" w14:textId="77777777" w:rsidTr="007755BB">
        <w:trPr>
          <w:trHeight w:val="1296"/>
        </w:trPr>
        <w:tc>
          <w:tcPr>
            <w:tcW w:w="9855" w:type="dxa"/>
            <w:gridSpan w:val="8"/>
            <w:tcBorders>
              <w:top w:val="nil"/>
            </w:tcBorders>
          </w:tcPr>
          <w:p w14:paraId="57298A88" w14:textId="77777777" w:rsidR="002F2E5C" w:rsidRPr="007F4755" w:rsidRDefault="002F2E5C" w:rsidP="007755BB">
            <w:pPr>
              <w:jc w:val="both"/>
              <w:rPr>
                <w:b/>
                <w:bCs/>
              </w:rPr>
            </w:pPr>
            <w:r w:rsidRPr="007F4755">
              <w:rPr>
                <w:b/>
                <w:bCs/>
              </w:rPr>
              <w:t>Povinná literatura:</w:t>
            </w:r>
          </w:p>
          <w:p w14:paraId="6FB45620" w14:textId="77777777" w:rsidR="002F2E5C" w:rsidRDefault="002F2E5C" w:rsidP="007755BB">
            <w:pPr>
              <w:jc w:val="both"/>
              <w:rPr>
                <w:color w:val="000000"/>
                <w:shd w:val="clear" w:color="auto" w:fill="FFFFFF"/>
              </w:rPr>
            </w:pPr>
            <w:r w:rsidRPr="00E162F0">
              <w:rPr>
                <w:caps/>
                <w:color w:val="000000"/>
                <w:shd w:val="clear" w:color="auto" w:fill="FFFFFF"/>
              </w:rPr>
              <w:t>Oxenden C., Latham-Koening Ch.</w:t>
            </w:r>
            <w:r w:rsidRPr="007F4755">
              <w:rPr>
                <w:color w:val="000000"/>
                <w:shd w:val="clear" w:color="auto" w:fill="FFFFFF"/>
              </w:rPr>
              <w:t> </w:t>
            </w:r>
            <w:r w:rsidRPr="007F4755">
              <w:rPr>
                <w:iCs/>
                <w:color w:val="000000"/>
                <w:shd w:val="clear" w:color="auto" w:fill="FFFFFF"/>
              </w:rPr>
              <w:t>English File third edition Intermediate</w:t>
            </w:r>
            <w:r w:rsidRPr="007F4755">
              <w:rPr>
                <w:color w:val="000000"/>
                <w:shd w:val="clear" w:color="auto" w:fill="FFFFFF"/>
              </w:rPr>
              <w:t>. OUP, 2013.  </w:t>
            </w:r>
          </w:p>
          <w:p w14:paraId="7458F7D7" w14:textId="77777777" w:rsidR="002F2E5C" w:rsidRPr="007F4755" w:rsidRDefault="002F2E5C" w:rsidP="007755BB">
            <w:pPr>
              <w:jc w:val="both"/>
              <w:rPr>
                <w:b/>
                <w:bCs/>
              </w:rPr>
            </w:pPr>
          </w:p>
          <w:p w14:paraId="1428FACE" w14:textId="77777777" w:rsidR="002F2E5C" w:rsidRPr="007F4755" w:rsidRDefault="002F2E5C" w:rsidP="007755BB">
            <w:pPr>
              <w:jc w:val="both"/>
              <w:rPr>
                <w:b/>
              </w:rPr>
            </w:pPr>
            <w:r w:rsidRPr="007F4755">
              <w:rPr>
                <w:b/>
              </w:rPr>
              <w:t>Doporučená literatura:</w:t>
            </w:r>
          </w:p>
          <w:p w14:paraId="032A6284" w14:textId="77777777" w:rsidR="002F2E5C" w:rsidRPr="007F4755" w:rsidRDefault="002F2E5C" w:rsidP="007755BB">
            <w:pPr>
              <w:jc w:val="both"/>
              <w:rPr>
                <w:color w:val="000000"/>
                <w:shd w:val="clear" w:color="auto" w:fill="FFFFFF"/>
              </w:rPr>
            </w:pPr>
            <w:r w:rsidRPr="00E162F0">
              <w:rPr>
                <w:caps/>
                <w:color w:val="000000"/>
                <w:shd w:val="clear" w:color="auto" w:fill="FFFFFF"/>
              </w:rPr>
              <w:t>Raymond Murphy.</w:t>
            </w:r>
            <w:r w:rsidRPr="007F4755">
              <w:rPr>
                <w:color w:val="000000"/>
                <w:shd w:val="clear" w:color="auto" w:fill="FFFFFF"/>
              </w:rPr>
              <w:t> </w:t>
            </w:r>
            <w:r w:rsidRPr="007F4755">
              <w:rPr>
                <w:iCs/>
                <w:color w:val="000000"/>
                <w:shd w:val="clear" w:color="auto" w:fill="FFFFFF"/>
              </w:rPr>
              <w:t>English Grammar in Use (4th edition)</w:t>
            </w:r>
            <w:r w:rsidRPr="007F4755">
              <w:rPr>
                <w:color w:val="000000"/>
                <w:shd w:val="clear" w:color="auto" w:fill="FFFFFF"/>
              </w:rPr>
              <w:t>. </w:t>
            </w:r>
          </w:p>
          <w:p w14:paraId="0C1225D7" w14:textId="77777777" w:rsidR="002F2E5C" w:rsidRPr="007F4755" w:rsidRDefault="002F2E5C" w:rsidP="007755BB">
            <w:pPr>
              <w:jc w:val="both"/>
            </w:pPr>
            <w:r w:rsidRPr="00E162F0">
              <w:rPr>
                <w:caps/>
                <w:color w:val="000000"/>
                <w:shd w:val="clear" w:color="auto" w:fill="FFFFFF"/>
              </w:rPr>
              <w:t>Redman, Stuart.</w:t>
            </w:r>
            <w:r w:rsidRPr="007F4755">
              <w:rPr>
                <w:color w:val="000000"/>
                <w:shd w:val="clear" w:color="auto" w:fill="FFFFFF"/>
              </w:rPr>
              <w:t> </w:t>
            </w:r>
            <w:r w:rsidRPr="007F4755">
              <w:rPr>
                <w:iCs/>
                <w:color w:val="000000"/>
                <w:shd w:val="clear" w:color="auto" w:fill="FFFFFF"/>
              </w:rPr>
              <w:t>English Vocabulary in Use, Pre-intermediate and Intermediate</w:t>
            </w:r>
            <w:r w:rsidRPr="007F4755">
              <w:rPr>
                <w:color w:val="000000"/>
                <w:shd w:val="clear" w:color="auto" w:fill="FFFFFF"/>
              </w:rPr>
              <w:t>. CUP.</w:t>
            </w:r>
          </w:p>
        </w:tc>
      </w:tr>
      <w:tr w:rsidR="002F2E5C" w14:paraId="5AAA4F7A"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28434B" w14:textId="77777777" w:rsidR="002F2E5C" w:rsidRDefault="002F2E5C" w:rsidP="007755BB">
            <w:pPr>
              <w:jc w:val="center"/>
              <w:rPr>
                <w:b/>
              </w:rPr>
            </w:pPr>
            <w:r>
              <w:rPr>
                <w:b/>
              </w:rPr>
              <w:t>Informace ke kombinované nebo distanční formě</w:t>
            </w:r>
          </w:p>
        </w:tc>
      </w:tr>
      <w:tr w:rsidR="002F2E5C" w14:paraId="4AB8298E" w14:textId="77777777" w:rsidTr="007755BB">
        <w:tc>
          <w:tcPr>
            <w:tcW w:w="4787" w:type="dxa"/>
            <w:gridSpan w:val="3"/>
            <w:tcBorders>
              <w:top w:val="single" w:sz="2" w:space="0" w:color="auto"/>
            </w:tcBorders>
            <w:shd w:val="clear" w:color="auto" w:fill="F7CAAC"/>
          </w:tcPr>
          <w:p w14:paraId="52B7D87E" w14:textId="77777777" w:rsidR="002F2E5C" w:rsidRDefault="002F2E5C" w:rsidP="007755BB">
            <w:pPr>
              <w:jc w:val="both"/>
            </w:pPr>
            <w:r>
              <w:rPr>
                <w:b/>
              </w:rPr>
              <w:t>Rozsah konzultací (soustředění)</w:t>
            </w:r>
          </w:p>
        </w:tc>
        <w:tc>
          <w:tcPr>
            <w:tcW w:w="889" w:type="dxa"/>
            <w:tcBorders>
              <w:top w:val="single" w:sz="2" w:space="0" w:color="auto"/>
            </w:tcBorders>
          </w:tcPr>
          <w:p w14:paraId="71F941C5" w14:textId="77777777" w:rsidR="002F2E5C" w:rsidRDefault="002F2E5C" w:rsidP="007755BB">
            <w:pPr>
              <w:jc w:val="both"/>
            </w:pPr>
            <w:r>
              <w:t>6</w:t>
            </w:r>
          </w:p>
        </w:tc>
        <w:tc>
          <w:tcPr>
            <w:tcW w:w="4179" w:type="dxa"/>
            <w:gridSpan w:val="4"/>
            <w:tcBorders>
              <w:top w:val="single" w:sz="2" w:space="0" w:color="auto"/>
            </w:tcBorders>
            <w:shd w:val="clear" w:color="auto" w:fill="F7CAAC"/>
          </w:tcPr>
          <w:p w14:paraId="025D2745" w14:textId="77777777" w:rsidR="002F2E5C" w:rsidRDefault="002F2E5C" w:rsidP="007755BB">
            <w:pPr>
              <w:jc w:val="both"/>
              <w:rPr>
                <w:b/>
              </w:rPr>
            </w:pPr>
            <w:r>
              <w:rPr>
                <w:b/>
              </w:rPr>
              <w:t xml:space="preserve">hodin </w:t>
            </w:r>
          </w:p>
        </w:tc>
      </w:tr>
      <w:tr w:rsidR="002F2E5C" w14:paraId="3DB11E82" w14:textId="77777777" w:rsidTr="007755BB">
        <w:tc>
          <w:tcPr>
            <w:tcW w:w="9855" w:type="dxa"/>
            <w:gridSpan w:val="8"/>
            <w:shd w:val="clear" w:color="auto" w:fill="F7CAAC"/>
          </w:tcPr>
          <w:p w14:paraId="161EFBDE" w14:textId="77777777" w:rsidR="002F2E5C" w:rsidRDefault="002F2E5C" w:rsidP="007755BB">
            <w:pPr>
              <w:jc w:val="both"/>
              <w:rPr>
                <w:b/>
              </w:rPr>
            </w:pPr>
            <w:r>
              <w:rPr>
                <w:b/>
              </w:rPr>
              <w:t>Informace o způsobu kontaktu s vyučujícím</w:t>
            </w:r>
          </w:p>
        </w:tc>
      </w:tr>
      <w:tr w:rsidR="002F2E5C" w14:paraId="570D5392" w14:textId="77777777" w:rsidTr="007755BB">
        <w:trPr>
          <w:trHeight w:val="495"/>
        </w:trPr>
        <w:tc>
          <w:tcPr>
            <w:tcW w:w="9855" w:type="dxa"/>
            <w:gridSpan w:val="8"/>
          </w:tcPr>
          <w:p w14:paraId="4EEC372B" w14:textId="77777777" w:rsidR="002F2E5C" w:rsidRPr="0061728F" w:rsidRDefault="002F2E5C" w:rsidP="007755BB">
            <w:pPr>
              <w:jc w:val="both"/>
            </w:pPr>
            <w:r w:rsidRPr="0061728F">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354BF7E8" w14:textId="77777777" w:rsidR="002F2E5C" w:rsidRDefault="002F2E5C" w:rsidP="002F2E5C">
      <w:pPr>
        <w:spacing w:after="160" w:line="259" w:lineRule="auto"/>
      </w:pPr>
    </w:p>
    <w:p w14:paraId="3E726064"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71">
          <w:tblGrid>
            <w:gridCol w:w="76"/>
            <w:gridCol w:w="3010"/>
            <w:gridCol w:w="567"/>
            <w:gridCol w:w="1134"/>
            <w:gridCol w:w="889"/>
            <w:gridCol w:w="816"/>
            <w:gridCol w:w="2156"/>
            <w:gridCol w:w="539"/>
            <w:gridCol w:w="668"/>
            <w:gridCol w:w="76"/>
          </w:tblGrid>
        </w:tblGridChange>
      </w:tblGrid>
      <w:tr w:rsidR="002F2E5C" w14:paraId="2B37889C" w14:textId="77777777" w:rsidTr="007755BB">
        <w:tc>
          <w:tcPr>
            <w:tcW w:w="9855" w:type="dxa"/>
            <w:gridSpan w:val="8"/>
            <w:tcBorders>
              <w:bottom w:val="double" w:sz="4" w:space="0" w:color="auto"/>
            </w:tcBorders>
            <w:shd w:val="clear" w:color="auto" w:fill="BDD6EE"/>
          </w:tcPr>
          <w:p w14:paraId="44E89F64" w14:textId="1D01493C" w:rsidR="002F2E5C" w:rsidRDefault="002F2E5C" w:rsidP="007755BB">
            <w:pPr>
              <w:tabs>
                <w:tab w:val="right" w:pos="946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077C94A2" w14:textId="77777777" w:rsidTr="007755BB">
        <w:tc>
          <w:tcPr>
            <w:tcW w:w="3086" w:type="dxa"/>
            <w:tcBorders>
              <w:top w:val="double" w:sz="4" w:space="0" w:color="auto"/>
            </w:tcBorders>
            <w:shd w:val="clear" w:color="auto" w:fill="F7CAAC"/>
          </w:tcPr>
          <w:p w14:paraId="0C8094E1"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BDC24CD" w14:textId="77777777" w:rsidR="002F2E5C" w:rsidRDefault="002F2E5C" w:rsidP="007755BB">
            <w:pPr>
              <w:jc w:val="both"/>
            </w:pPr>
            <w:bookmarkStart w:id="272" w:name="aplikacniFW"/>
            <w:r>
              <w:t>Aplikační frameworky</w:t>
            </w:r>
            <w:bookmarkEnd w:id="272"/>
          </w:p>
        </w:tc>
      </w:tr>
      <w:tr w:rsidR="002F2E5C" w14:paraId="71FEFF25" w14:textId="77777777" w:rsidTr="007755BB">
        <w:tc>
          <w:tcPr>
            <w:tcW w:w="3086" w:type="dxa"/>
            <w:shd w:val="clear" w:color="auto" w:fill="F7CAAC"/>
          </w:tcPr>
          <w:p w14:paraId="515EBB41" w14:textId="77777777" w:rsidR="002F2E5C" w:rsidRDefault="002F2E5C" w:rsidP="007755BB">
            <w:pPr>
              <w:jc w:val="both"/>
              <w:rPr>
                <w:b/>
              </w:rPr>
            </w:pPr>
            <w:r>
              <w:rPr>
                <w:b/>
              </w:rPr>
              <w:t>Typ předmětu</w:t>
            </w:r>
          </w:p>
        </w:tc>
        <w:tc>
          <w:tcPr>
            <w:tcW w:w="3406" w:type="dxa"/>
            <w:gridSpan w:val="4"/>
          </w:tcPr>
          <w:p w14:paraId="3A42937E" w14:textId="77777777" w:rsidR="002F2E5C" w:rsidRDefault="002F2E5C" w:rsidP="007755BB">
            <w:pPr>
              <w:jc w:val="both"/>
            </w:pPr>
            <w:r>
              <w:t>Povinný „PZ“</w:t>
            </w:r>
          </w:p>
        </w:tc>
        <w:tc>
          <w:tcPr>
            <w:tcW w:w="2695" w:type="dxa"/>
            <w:gridSpan w:val="2"/>
            <w:shd w:val="clear" w:color="auto" w:fill="F7CAAC"/>
          </w:tcPr>
          <w:p w14:paraId="27210B50" w14:textId="77777777" w:rsidR="002F2E5C" w:rsidRDefault="002F2E5C" w:rsidP="007755BB">
            <w:pPr>
              <w:jc w:val="both"/>
            </w:pPr>
            <w:r>
              <w:rPr>
                <w:b/>
              </w:rPr>
              <w:t>doporučený ročník / semestr</w:t>
            </w:r>
          </w:p>
        </w:tc>
        <w:tc>
          <w:tcPr>
            <w:tcW w:w="668" w:type="dxa"/>
          </w:tcPr>
          <w:p w14:paraId="39BBBAEE" w14:textId="77777777" w:rsidR="002F2E5C" w:rsidRDefault="002F2E5C" w:rsidP="007755BB">
            <w:pPr>
              <w:jc w:val="both"/>
            </w:pPr>
            <w:r>
              <w:t>2/Z</w:t>
            </w:r>
          </w:p>
        </w:tc>
      </w:tr>
      <w:tr w:rsidR="002F2E5C" w14:paraId="15B94E65" w14:textId="77777777" w:rsidTr="007755BB">
        <w:tc>
          <w:tcPr>
            <w:tcW w:w="3086" w:type="dxa"/>
            <w:shd w:val="clear" w:color="auto" w:fill="F7CAAC"/>
          </w:tcPr>
          <w:p w14:paraId="5E8F219B" w14:textId="77777777" w:rsidR="002F2E5C" w:rsidRDefault="002F2E5C" w:rsidP="007755BB">
            <w:pPr>
              <w:jc w:val="both"/>
              <w:rPr>
                <w:b/>
              </w:rPr>
            </w:pPr>
            <w:r>
              <w:rPr>
                <w:b/>
              </w:rPr>
              <w:t>Rozsah studijního předmětu</w:t>
            </w:r>
          </w:p>
        </w:tc>
        <w:tc>
          <w:tcPr>
            <w:tcW w:w="1701" w:type="dxa"/>
            <w:gridSpan w:val="2"/>
          </w:tcPr>
          <w:p w14:paraId="34091831" w14:textId="77777777" w:rsidR="002F2E5C" w:rsidRDefault="002F2E5C" w:rsidP="007755BB">
            <w:pPr>
              <w:jc w:val="both"/>
            </w:pPr>
            <w:r>
              <w:t>14p + 28c</w:t>
            </w:r>
          </w:p>
        </w:tc>
        <w:tc>
          <w:tcPr>
            <w:tcW w:w="889" w:type="dxa"/>
            <w:shd w:val="clear" w:color="auto" w:fill="F7CAAC"/>
          </w:tcPr>
          <w:p w14:paraId="5BF1E452" w14:textId="77777777" w:rsidR="002F2E5C" w:rsidRDefault="002F2E5C" w:rsidP="007755BB">
            <w:pPr>
              <w:jc w:val="both"/>
              <w:rPr>
                <w:b/>
              </w:rPr>
            </w:pPr>
            <w:r>
              <w:rPr>
                <w:b/>
              </w:rPr>
              <w:t xml:space="preserve">hod. </w:t>
            </w:r>
          </w:p>
        </w:tc>
        <w:tc>
          <w:tcPr>
            <w:tcW w:w="816" w:type="dxa"/>
          </w:tcPr>
          <w:p w14:paraId="69D0F36E" w14:textId="77777777" w:rsidR="002F2E5C" w:rsidRDefault="002F2E5C" w:rsidP="007755BB">
            <w:pPr>
              <w:jc w:val="both"/>
            </w:pPr>
          </w:p>
        </w:tc>
        <w:tc>
          <w:tcPr>
            <w:tcW w:w="2156" w:type="dxa"/>
            <w:shd w:val="clear" w:color="auto" w:fill="F7CAAC"/>
          </w:tcPr>
          <w:p w14:paraId="1017B468" w14:textId="77777777" w:rsidR="002F2E5C" w:rsidRDefault="002F2E5C" w:rsidP="007755BB">
            <w:pPr>
              <w:jc w:val="both"/>
              <w:rPr>
                <w:b/>
              </w:rPr>
            </w:pPr>
            <w:r>
              <w:rPr>
                <w:b/>
              </w:rPr>
              <w:t>kreditů</w:t>
            </w:r>
          </w:p>
        </w:tc>
        <w:tc>
          <w:tcPr>
            <w:tcW w:w="1207" w:type="dxa"/>
            <w:gridSpan w:val="2"/>
          </w:tcPr>
          <w:p w14:paraId="7870AD67" w14:textId="77777777" w:rsidR="002F2E5C" w:rsidRDefault="002F2E5C" w:rsidP="007755BB">
            <w:pPr>
              <w:jc w:val="both"/>
            </w:pPr>
            <w:r>
              <w:t>4</w:t>
            </w:r>
          </w:p>
        </w:tc>
      </w:tr>
      <w:tr w:rsidR="002F2E5C" w14:paraId="5088FE52" w14:textId="77777777" w:rsidTr="007755BB">
        <w:tc>
          <w:tcPr>
            <w:tcW w:w="3086" w:type="dxa"/>
            <w:shd w:val="clear" w:color="auto" w:fill="F7CAAC"/>
          </w:tcPr>
          <w:p w14:paraId="0101237B" w14:textId="77777777" w:rsidR="002F2E5C" w:rsidRDefault="002F2E5C" w:rsidP="007755BB">
            <w:pPr>
              <w:jc w:val="both"/>
              <w:rPr>
                <w:b/>
                <w:sz w:val="22"/>
              </w:rPr>
            </w:pPr>
            <w:r>
              <w:rPr>
                <w:b/>
              </w:rPr>
              <w:t>Prerekvizity, korekvizity, ekvivalence</w:t>
            </w:r>
          </w:p>
        </w:tc>
        <w:tc>
          <w:tcPr>
            <w:tcW w:w="6769" w:type="dxa"/>
            <w:gridSpan w:val="7"/>
          </w:tcPr>
          <w:p w14:paraId="23BACE4C" w14:textId="77777777" w:rsidR="002F2E5C" w:rsidRDefault="002F2E5C" w:rsidP="007755BB">
            <w:pPr>
              <w:jc w:val="both"/>
            </w:pPr>
            <w:r>
              <w:t>Prerekvizity: Programování a algoritmizace, Objektové programování a návrhové vzory</w:t>
            </w:r>
          </w:p>
        </w:tc>
      </w:tr>
      <w:tr w:rsidR="002F2E5C" w14:paraId="78DAB1E4" w14:textId="77777777" w:rsidTr="007755BB">
        <w:tc>
          <w:tcPr>
            <w:tcW w:w="3086" w:type="dxa"/>
            <w:shd w:val="clear" w:color="auto" w:fill="F7CAAC"/>
          </w:tcPr>
          <w:p w14:paraId="3291646C" w14:textId="77777777" w:rsidR="002F2E5C" w:rsidRDefault="002F2E5C" w:rsidP="007755BB">
            <w:pPr>
              <w:jc w:val="both"/>
              <w:rPr>
                <w:b/>
              </w:rPr>
            </w:pPr>
            <w:r>
              <w:rPr>
                <w:b/>
              </w:rPr>
              <w:t>Způsob ověření studijních výsledků</w:t>
            </w:r>
          </w:p>
        </w:tc>
        <w:tc>
          <w:tcPr>
            <w:tcW w:w="3406" w:type="dxa"/>
            <w:gridSpan w:val="4"/>
          </w:tcPr>
          <w:p w14:paraId="0EC6501D" w14:textId="77777777" w:rsidR="002F2E5C" w:rsidRDefault="002F2E5C" w:rsidP="007755BB">
            <w:pPr>
              <w:jc w:val="both"/>
            </w:pPr>
            <w:r>
              <w:t>Klasifikovaný zápočet</w:t>
            </w:r>
          </w:p>
        </w:tc>
        <w:tc>
          <w:tcPr>
            <w:tcW w:w="2156" w:type="dxa"/>
            <w:shd w:val="clear" w:color="auto" w:fill="F7CAAC"/>
          </w:tcPr>
          <w:p w14:paraId="68FC29F2" w14:textId="77777777" w:rsidR="002F2E5C" w:rsidRDefault="002F2E5C" w:rsidP="007755BB">
            <w:pPr>
              <w:jc w:val="both"/>
              <w:rPr>
                <w:b/>
              </w:rPr>
            </w:pPr>
            <w:r>
              <w:rPr>
                <w:b/>
              </w:rPr>
              <w:t>Forma výuky</w:t>
            </w:r>
          </w:p>
        </w:tc>
        <w:tc>
          <w:tcPr>
            <w:tcW w:w="1207" w:type="dxa"/>
            <w:gridSpan w:val="2"/>
          </w:tcPr>
          <w:p w14:paraId="2CE218B5" w14:textId="77777777" w:rsidR="002F2E5C" w:rsidRDefault="002F2E5C" w:rsidP="007755BB">
            <w:pPr>
              <w:jc w:val="both"/>
            </w:pPr>
            <w:r>
              <w:t>Přednáška, cvičení</w:t>
            </w:r>
          </w:p>
        </w:tc>
      </w:tr>
      <w:tr w:rsidR="002F2E5C" w14:paraId="285D979F" w14:textId="77777777" w:rsidTr="007755BB">
        <w:tc>
          <w:tcPr>
            <w:tcW w:w="3086" w:type="dxa"/>
            <w:shd w:val="clear" w:color="auto" w:fill="F7CAAC"/>
          </w:tcPr>
          <w:p w14:paraId="78E7655F"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028DCEE" w14:textId="77777777" w:rsidR="002F2E5C" w:rsidRDefault="002F2E5C" w:rsidP="007755BB">
            <w:pPr>
              <w:jc w:val="both"/>
            </w:pPr>
            <w:r>
              <w:t>Písemná i ústní forma</w:t>
            </w:r>
          </w:p>
          <w:p w14:paraId="1AB07433" w14:textId="77777777" w:rsidR="002F2E5C" w:rsidRDefault="002F2E5C" w:rsidP="007755BB">
            <w:pPr>
              <w:jc w:val="both"/>
            </w:pPr>
            <w:r>
              <w:t xml:space="preserve">1. Povinná a aktivní účast na jednotlivých cvičeních (80% účast na cvičení). </w:t>
            </w:r>
          </w:p>
          <w:p w14:paraId="7E6684EB" w14:textId="77777777" w:rsidR="002F2E5C" w:rsidRDefault="002F2E5C" w:rsidP="007755BB">
            <w:pPr>
              <w:jc w:val="both"/>
            </w:pPr>
            <w:r>
              <w:t xml:space="preserve">2. Teoretické a praktické zvládnutí základní problematiky a jednotlivých témat. </w:t>
            </w:r>
          </w:p>
          <w:p w14:paraId="3E0614A5" w14:textId="77777777" w:rsidR="002F2E5C" w:rsidRDefault="002F2E5C" w:rsidP="007755BB">
            <w:pPr>
              <w:jc w:val="both"/>
            </w:pPr>
            <w:r>
              <w:t xml:space="preserve">3. Úspěšné a samostatné vypracování všech zadaných úloh v průběhu semestru. </w:t>
            </w:r>
          </w:p>
          <w:p w14:paraId="0A52DFBA" w14:textId="77777777" w:rsidR="002F2E5C" w:rsidRDefault="002F2E5C" w:rsidP="007755BB">
            <w:pPr>
              <w:jc w:val="both"/>
            </w:pPr>
            <w:r>
              <w:t>4. Prokázání úspěšného zvládnutí probírané tématiky při písemném testu a ústním pohovoru s vyučujícím.</w:t>
            </w:r>
          </w:p>
        </w:tc>
      </w:tr>
      <w:tr w:rsidR="002F2E5C" w14:paraId="59D0E800" w14:textId="77777777" w:rsidTr="00DD1D0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3" w:author="Zuzka" w:date="2018-11-15T01: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9"/>
          <w:trPrChange w:id="274" w:author="Zuzka" w:date="2018-11-15T01:08:00Z">
            <w:trPr>
              <w:gridBefore w:val="1"/>
              <w:trHeight w:val="554"/>
            </w:trPr>
          </w:trPrChange>
        </w:trPr>
        <w:tc>
          <w:tcPr>
            <w:tcW w:w="9855" w:type="dxa"/>
            <w:gridSpan w:val="8"/>
            <w:tcBorders>
              <w:top w:val="nil"/>
            </w:tcBorders>
            <w:tcPrChange w:id="275" w:author="Zuzka" w:date="2018-11-15T01:08:00Z">
              <w:tcPr>
                <w:tcW w:w="9855" w:type="dxa"/>
                <w:gridSpan w:val="9"/>
                <w:tcBorders>
                  <w:top w:val="nil"/>
                </w:tcBorders>
              </w:tcPr>
            </w:tcPrChange>
          </w:tcPr>
          <w:p w14:paraId="298E7951" w14:textId="77777777" w:rsidR="002F2E5C" w:rsidRDefault="002F2E5C" w:rsidP="007755BB">
            <w:pPr>
              <w:jc w:val="both"/>
            </w:pPr>
          </w:p>
        </w:tc>
      </w:tr>
      <w:tr w:rsidR="002F2E5C" w14:paraId="6EBC2B26" w14:textId="77777777" w:rsidTr="007755BB">
        <w:trPr>
          <w:trHeight w:val="197"/>
        </w:trPr>
        <w:tc>
          <w:tcPr>
            <w:tcW w:w="3086" w:type="dxa"/>
            <w:tcBorders>
              <w:top w:val="nil"/>
            </w:tcBorders>
            <w:shd w:val="clear" w:color="auto" w:fill="F7CAAC"/>
          </w:tcPr>
          <w:p w14:paraId="3E611E18" w14:textId="77777777" w:rsidR="002F2E5C" w:rsidRDefault="002F2E5C" w:rsidP="007755BB">
            <w:pPr>
              <w:jc w:val="both"/>
              <w:rPr>
                <w:b/>
              </w:rPr>
            </w:pPr>
            <w:r>
              <w:rPr>
                <w:b/>
              </w:rPr>
              <w:t>Garant předmětu</w:t>
            </w:r>
          </w:p>
        </w:tc>
        <w:tc>
          <w:tcPr>
            <w:tcW w:w="6769" w:type="dxa"/>
            <w:gridSpan w:val="7"/>
            <w:tcBorders>
              <w:top w:val="nil"/>
            </w:tcBorders>
          </w:tcPr>
          <w:p w14:paraId="2ECC4D3F" w14:textId="77777777" w:rsidR="002F2E5C" w:rsidRDefault="002F2E5C" w:rsidP="007755BB">
            <w:pPr>
              <w:jc w:val="both"/>
            </w:pPr>
            <w:r w:rsidRPr="00A93895">
              <w:t>Ing. et Ing. Erik Král, Ph.D.</w:t>
            </w:r>
          </w:p>
        </w:tc>
      </w:tr>
      <w:tr w:rsidR="002F2E5C" w14:paraId="6550DB77" w14:textId="77777777" w:rsidTr="007755BB">
        <w:trPr>
          <w:trHeight w:val="243"/>
        </w:trPr>
        <w:tc>
          <w:tcPr>
            <w:tcW w:w="3086" w:type="dxa"/>
            <w:tcBorders>
              <w:top w:val="nil"/>
            </w:tcBorders>
            <w:shd w:val="clear" w:color="auto" w:fill="F7CAAC"/>
          </w:tcPr>
          <w:p w14:paraId="43D032A9" w14:textId="77777777" w:rsidR="002F2E5C" w:rsidRDefault="002F2E5C" w:rsidP="007755BB">
            <w:pPr>
              <w:jc w:val="both"/>
              <w:rPr>
                <w:b/>
              </w:rPr>
            </w:pPr>
            <w:r>
              <w:rPr>
                <w:b/>
              </w:rPr>
              <w:t>Zapojení garanta do výuky předmětu</w:t>
            </w:r>
          </w:p>
        </w:tc>
        <w:tc>
          <w:tcPr>
            <w:tcW w:w="6769" w:type="dxa"/>
            <w:gridSpan w:val="7"/>
            <w:tcBorders>
              <w:top w:val="nil"/>
            </w:tcBorders>
          </w:tcPr>
          <w:p w14:paraId="25345FED" w14:textId="77777777" w:rsidR="002F2E5C" w:rsidRDefault="002F2E5C" w:rsidP="007755BB">
            <w:pPr>
              <w:jc w:val="both"/>
            </w:pPr>
            <w:r>
              <w:t>Metodicky, vede přednášky a cvičení</w:t>
            </w:r>
          </w:p>
        </w:tc>
      </w:tr>
      <w:tr w:rsidR="002F2E5C" w14:paraId="358A417D" w14:textId="77777777" w:rsidTr="007755BB">
        <w:tc>
          <w:tcPr>
            <w:tcW w:w="3086" w:type="dxa"/>
            <w:shd w:val="clear" w:color="auto" w:fill="F7CAAC"/>
          </w:tcPr>
          <w:p w14:paraId="6A00524C" w14:textId="77777777" w:rsidR="002F2E5C" w:rsidRDefault="002F2E5C" w:rsidP="007755BB">
            <w:pPr>
              <w:jc w:val="both"/>
              <w:rPr>
                <w:b/>
              </w:rPr>
            </w:pPr>
            <w:r>
              <w:rPr>
                <w:b/>
              </w:rPr>
              <w:t>Vyučující</w:t>
            </w:r>
          </w:p>
        </w:tc>
        <w:tc>
          <w:tcPr>
            <w:tcW w:w="6769" w:type="dxa"/>
            <w:gridSpan w:val="7"/>
            <w:tcBorders>
              <w:bottom w:val="nil"/>
            </w:tcBorders>
          </w:tcPr>
          <w:p w14:paraId="2962274B" w14:textId="4B416147" w:rsidR="002F2E5C" w:rsidRDefault="002F2E5C" w:rsidP="007755BB">
            <w:pPr>
              <w:jc w:val="both"/>
            </w:pPr>
            <w:r w:rsidRPr="00A93895">
              <w:t>Ing. et Ing. Erik Král, Ph.D.</w:t>
            </w:r>
            <w:r w:rsidR="008624BD">
              <w:t>, přednášky (100 %)</w:t>
            </w:r>
          </w:p>
        </w:tc>
      </w:tr>
      <w:tr w:rsidR="002F2E5C" w14:paraId="3C635F06" w14:textId="77777777" w:rsidTr="00DD1D0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6" w:author="Zuzka" w:date="2018-11-15T01: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75"/>
          <w:trPrChange w:id="277" w:author="Zuzka" w:date="2018-11-15T01:08:00Z">
            <w:trPr>
              <w:gridBefore w:val="1"/>
              <w:trHeight w:val="554"/>
            </w:trPr>
          </w:trPrChange>
        </w:trPr>
        <w:tc>
          <w:tcPr>
            <w:tcW w:w="9855" w:type="dxa"/>
            <w:gridSpan w:val="8"/>
            <w:tcBorders>
              <w:top w:val="nil"/>
            </w:tcBorders>
            <w:tcPrChange w:id="278" w:author="Zuzka" w:date="2018-11-15T01:08:00Z">
              <w:tcPr>
                <w:tcW w:w="9855" w:type="dxa"/>
                <w:gridSpan w:val="9"/>
                <w:tcBorders>
                  <w:top w:val="nil"/>
                </w:tcBorders>
              </w:tcPr>
            </w:tcPrChange>
          </w:tcPr>
          <w:p w14:paraId="13FF18B4" w14:textId="77777777" w:rsidR="002F2E5C" w:rsidRDefault="002F2E5C" w:rsidP="007755BB">
            <w:pPr>
              <w:jc w:val="both"/>
            </w:pPr>
          </w:p>
        </w:tc>
      </w:tr>
      <w:tr w:rsidR="002F2E5C" w14:paraId="34A5341F" w14:textId="77777777" w:rsidTr="007755BB">
        <w:tc>
          <w:tcPr>
            <w:tcW w:w="3086" w:type="dxa"/>
            <w:shd w:val="clear" w:color="auto" w:fill="F7CAAC"/>
          </w:tcPr>
          <w:p w14:paraId="4B413468" w14:textId="77777777" w:rsidR="002F2E5C" w:rsidRDefault="002F2E5C" w:rsidP="007755BB">
            <w:pPr>
              <w:jc w:val="both"/>
              <w:rPr>
                <w:b/>
              </w:rPr>
            </w:pPr>
            <w:r>
              <w:rPr>
                <w:b/>
              </w:rPr>
              <w:t>Stručná anotace předmětu</w:t>
            </w:r>
          </w:p>
        </w:tc>
        <w:tc>
          <w:tcPr>
            <w:tcW w:w="6769" w:type="dxa"/>
            <w:gridSpan w:val="7"/>
            <w:tcBorders>
              <w:bottom w:val="nil"/>
            </w:tcBorders>
          </w:tcPr>
          <w:p w14:paraId="1F8461B6" w14:textId="77777777" w:rsidR="002F2E5C" w:rsidRDefault="002F2E5C" w:rsidP="007755BB">
            <w:pPr>
              <w:jc w:val="both"/>
            </w:pPr>
          </w:p>
        </w:tc>
      </w:tr>
      <w:tr w:rsidR="002F2E5C" w14:paraId="64AF2C8D" w14:textId="77777777" w:rsidTr="007755BB">
        <w:trPr>
          <w:trHeight w:val="3938"/>
        </w:trPr>
        <w:tc>
          <w:tcPr>
            <w:tcW w:w="9855" w:type="dxa"/>
            <w:gridSpan w:val="8"/>
            <w:tcBorders>
              <w:top w:val="nil"/>
              <w:bottom w:val="single" w:sz="12" w:space="0" w:color="auto"/>
            </w:tcBorders>
          </w:tcPr>
          <w:p w14:paraId="40CD5B29" w14:textId="77777777" w:rsidR="002F2E5C" w:rsidRPr="00FA6C6F" w:rsidRDefault="002F2E5C" w:rsidP="007755BB">
            <w:pPr>
              <w:jc w:val="both"/>
              <w:rPr>
                <w:noProof/>
                <w:szCs w:val="22"/>
              </w:rPr>
            </w:pPr>
            <w:r w:rsidRPr="00FA6C6F">
              <w:rPr>
                <w:noProof/>
                <w:szCs w:val="22"/>
              </w:rPr>
              <w:t xml:space="preserve">Cílem tohoto předmětu je naučit studenty používat existujících aplikačních frameworků pro tvorbu vlastních aplikací. Předmět je zaměřen především na aplikační frameworky vhodné pro tvorbu multiplatformních aplikací s uživatelským rozhraním. </w:t>
            </w:r>
          </w:p>
          <w:p w14:paraId="212EFBD4" w14:textId="77777777" w:rsidR="002F2E5C" w:rsidRPr="00FA6C6F" w:rsidRDefault="002F2E5C" w:rsidP="007755BB">
            <w:pPr>
              <w:jc w:val="both"/>
              <w:rPr>
                <w:noProof/>
                <w:szCs w:val="22"/>
              </w:rPr>
            </w:pPr>
          </w:p>
          <w:p w14:paraId="227FB5E1" w14:textId="77777777" w:rsidR="002F2E5C" w:rsidRPr="00FA6C6F" w:rsidRDefault="002F2E5C" w:rsidP="007755BB">
            <w:pPr>
              <w:jc w:val="both"/>
              <w:rPr>
                <w:noProof/>
                <w:szCs w:val="22"/>
              </w:rPr>
            </w:pPr>
            <w:r w:rsidRPr="00FA6C6F">
              <w:rPr>
                <w:noProof/>
                <w:szCs w:val="22"/>
              </w:rPr>
              <w:t>Témata:</w:t>
            </w:r>
          </w:p>
          <w:p w14:paraId="1871459E" w14:textId="77777777" w:rsidR="002F2E5C" w:rsidRPr="00FA6C6F" w:rsidRDefault="002F2E5C" w:rsidP="007755BB">
            <w:pPr>
              <w:pStyle w:val="Odstavecseseznamem"/>
              <w:numPr>
                <w:ilvl w:val="0"/>
                <w:numId w:val="4"/>
              </w:numPr>
              <w:jc w:val="both"/>
              <w:rPr>
                <w:noProof/>
                <w:szCs w:val="22"/>
              </w:rPr>
            </w:pPr>
            <w:r w:rsidRPr="00FA6C6F">
              <w:rPr>
                <w:noProof/>
                <w:szCs w:val="22"/>
              </w:rPr>
              <w:t>Opakování základní OOP terminologie, UML diagramy tříd a sekvenční diagramy.</w:t>
            </w:r>
          </w:p>
          <w:p w14:paraId="4C887FCF" w14:textId="77777777" w:rsidR="002F2E5C" w:rsidRPr="00FA6C6F" w:rsidRDefault="002F2E5C" w:rsidP="007755BB">
            <w:pPr>
              <w:pStyle w:val="Odstavecseseznamem"/>
              <w:numPr>
                <w:ilvl w:val="0"/>
                <w:numId w:val="4"/>
              </w:numPr>
              <w:jc w:val="both"/>
              <w:rPr>
                <w:noProof/>
                <w:szCs w:val="22"/>
              </w:rPr>
            </w:pPr>
            <w:r w:rsidRPr="00FA6C6F">
              <w:rPr>
                <w:noProof/>
                <w:szCs w:val="22"/>
              </w:rPr>
              <w:t xml:space="preserve">Úvod do aplikačních frameworků. </w:t>
            </w:r>
          </w:p>
          <w:p w14:paraId="2B9C17FE" w14:textId="77777777" w:rsidR="002F2E5C" w:rsidRPr="00FA6C6F" w:rsidRDefault="002F2E5C" w:rsidP="007755BB">
            <w:pPr>
              <w:pStyle w:val="Odstavecseseznamem"/>
              <w:numPr>
                <w:ilvl w:val="0"/>
                <w:numId w:val="4"/>
              </w:numPr>
              <w:jc w:val="both"/>
              <w:rPr>
                <w:noProof/>
                <w:szCs w:val="22"/>
              </w:rPr>
            </w:pPr>
            <w:r w:rsidRPr="00FA6C6F">
              <w:rPr>
                <w:noProof/>
                <w:szCs w:val="22"/>
              </w:rPr>
              <w:t>Řízení přístupu ke zdrojům, práce se soubory, práce se sítí.</w:t>
            </w:r>
          </w:p>
          <w:p w14:paraId="1E51456A" w14:textId="77777777" w:rsidR="002F2E5C" w:rsidRPr="00FA6C6F" w:rsidRDefault="002F2E5C" w:rsidP="007755BB">
            <w:pPr>
              <w:pStyle w:val="Odstavecseseznamem"/>
              <w:numPr>
                <w:ilvl w:val="0"/>
                <w:numId w:val="4"/>
              </w:numPr>
              <w:jc w:val="both"/>
              <w:rPr>
                <w:noProof/>
                <w:szCs w:val="22"/>
              </w:rPr>
            </w:pPr>
            <w:r w:rsidRPr="00FA6C6F">
              <w:rPr>
                <w:noProof/>
                <w:szCs w:val="22"/>
              </w:rPr>
              <w:t>Návrhový vzor Dependency injection a využití spolu s technikou Inversion of Control (IoC), IoC kontejnery a jejich praktické aplikace.</w:t>
            </w:r>
          </w:p>
          <w:p w14:paraId="2EE0BAB1" w14:textId="77777777" w:rsidR="002F2E5C" w:rsidRPr="00FA6C6F" w:rsidRDefault="002F2E5C" w:rsidP="007755BB">
            <w:pPr>
              <w:pStyle w:val="Odstavecseseznamem"/>
              <w:numPr>
                <w:ilvl w:val="0"/>
                <w:numId w:val="4"/>
              </w:numPr>
              <w:jc w:val="both"/>
              <w:rPr>
                <w:noProof/>
                <w:szCs w:val="22"/>
              </w:rPr>
            </w:pPr>
            <w:r w:rsidRPr="00FA6C6F">
              <w:rPr>
                <w:noProof/>
                <w:szCs w:val="22"/>
              </w:rPr>
              <w:t>Serializace a deserializace objektů (binární, XML, JSON).</w:t>
            </w:r>
          </w:p>
          <w:p w14:paraId="7E66E134" w14:textId="77777777" w:rsidR="002F2E5C" w:rsidRPr="00FA6C6F" w:rsidRDefault="002F2E5C" w:rsidP="007755BB">
            <w:pPr>
              <w:pStyle w:val="Odstavecseseznamem"/>
              <w:numPr>
                <w:ilvl w:val="0"/>
                <w:numId w:val="4"/>
              </w:numPr>
              <w:jc w:val="both"/>
              <w:rPr>
                <w:noProof/>
                <w:szCs w:val="22"/>
              </w:rPr>
            </w:pPr>
            <w:r w:rsidRPr="00FA6C6F">
              <w:rPr>
                <w:noProof/>
                <w:szCs w:val="22"/>
              </w:rPr>
              <w:t>Nástroje pro práci s relačními databázemi.</w:t>
            </w:r>
          </w:p>
          <w:p w14:paraId="4BDA7DFA" w14:textId="77777777" w:rsidR="002F2E5C" w:rsidRPr="00FA6C6F" w:rsidRDefault="002F2E5C" w:rsidP="007755BB">
            <w:pPr>
              <w:pStyle w:val="Odstavecseseznamem"/>
              <w:numPr>
                <w:ilvl w:val="0"/>
                <w:numId w:val="4"/>
              </w:numPr>
              <w:jc w:val="both"/>
              <w:rPr>
                <w:noProof/>
                <w:szCs w:val="22"/>
              </w:rPr>
            </w:pPr>
            <w:r w:rsidRPr="00FA6C6F">
              <w:rPr>
                <w:noProof/>
                <w:szCs w:val="22"/>
              </w:rPr>
              <w:t>Objektově relační mapování a související nástroje.</w:t>
            </w:r>
          </w:p>
          <w:p w14:paraId="181FC3DA" w14:textId="77777777" w:rsidR="002F2E5C" w:rsidRPr="00FA6C6F" w:rsidRDefault="002F2E5C" w:rsidP="007755BB">
            <w:pPr>
              <w:pStyle w:val="Odstavecseseznamem"/>
              <w:numPr>
                <w:ilvl w:val="0"/>
                <w:numId w:val="4"/>
              </w:numPr>
              <w:jc w:val="both"/>
              <w:rPr>
                <w:noProof/>
                <w:szCs w:val="22"/>
              </w:rPr>
            </w:pPr>
            <w:r w:rsidRPr="00FA6C6F">
              <w:rPr>
                <w:noProof/>
                <w:szCs w:val="22"/>
              </w:rPr>
              <w:t xml:space="preserve">Úvod do vícevrstvé architektury. Pojmy Tiers a Layers. Data Acces Layer, Bussines Logic Layer. </w:t>
            </w:r>
          </w:p>
          <w:p w14:paraId="15A9487B" w14:textId="77777777" w:rsidR="002F2E5C" w:rsidRPr="00FA6C6F" w:rsidRDefault="002F2E5C" w:rsidP="007755BB">
            <w:pPr>
              <w:pStyle w:val="Odstavecseseznamem"/>
              <w:numPr>
                <w:ilvl w:val="0"/>
                <w:numId w:val="4"/>
              </w:numPr>
              <w:jc w:val="both"/>
              <w:rPr>
                <w:noProof/>
                <w:szCs w:val="22"/>
              </w:rPr>
            </w:pPr>
            <w:r w:rsidRPr="00FA6C6F">
              <w:rPr>
                <w:noProof/>
                <w:szCs w:val="22"/>
              </w:rPr>
              <w:t>Imperativní popis uživatelského rozhraní.</w:t>
            </w:r>
          </w:p>
          <w:p w14:paraId="1A4E58B3" w14:textId="77777777" w:rsidR="002F2E5C" w:rsidRPr="00FA6C6F" w:rsidRDefault="002F2E5C" w:rsidP="007755BB">
            <w:pPr>
              <w:pStyle w:val="Odstavecseseznamem"/>
              <w:numPr>
                <w:ilvl w:val="0"/>
                <w:numId w:val="4"/>
              </w:numPr>
              <w:jc w:val="both"/>
              <w:rPr>
                <w:noProof/>
                <w:szCs w:val="22"/>
              </w:rPr>
            </w:pPr>
            <w:r w:rsidRPr="00FA6C6F">
              <w:rPr>
                <w:noProof/>
                <w:szCs w:val="22"/>
              </w:rPr>
              <w:t>Deklarativní popis uživatelského rozhraní.</w:t>
            </w:r>
          </w:p>
          <w:p w14:paraId="4AAD7F7A" w14:textId="77777777" w:rsidR="002F2E5C" w:rsidRPr="00FA6C6F" w:rsidRDefault="002F2E5C" w:rsidP="007755BB">
            <w:pPr>
              <w:pStyle w:val="Odstavecseseznamem"/>
              <w:numPr>
                <w:ilvl w:val="0"/>
                <w:numId w:val="4"/>
              </w:numPr>
              <w:jc w:val="both"/>
              <w:rPr>
                <w:noProof/>
                <w:szCs w:val="22"/>
              </w:rPr>
            </w:pPr>
            <w:r w:rsidRPr="00FA6C6F">
              <w:rPr>
                <w:noProof/>
                <w:szCs w:val="22"/>
              </w:rPr>
              <w:t>Aplikační frameworky pro uživatelské rozhraní podporující architektonické vzory uživatelského rozhraní MVC, MVP a MVVM.</w:t>
            </w:r>
          </w:p>
          <w:p w14:paraId="7D004ADA" w14:textId="77777777" w:rsidR="002F2E5C" w:rsidRPr="00FA6C6F" w:rsidRDefault="002F2E5C" w:rsidP="007755BB">
            <w:pPr>
              <w:pStyle w:val="Odstavecseseznamem"/>
              <w:numPr>
                <w:ilvl w:val="0"/>
                <w:numId w:val="4"/>
              </w:numPr>
              <w:jc w:val="both"/>
              <w:rPr>
                <w:noProof/>
                <w:szCs w:val="22"/>
              </w:rPr>
            </w:pPr>
            <w:r w:rsidRPr="00FA6C6F">
              <w:rPr>
                <w:noProof/>
                <w:szCs w:val="22"/>
              </w:rPr>
              <w:t>Tvorba aplikačního rozhraní s využitím MVVM.</w:t>
            </w:r>
          </w:p>
          <w:p w14:paraId="0F447DBE" w14:textId="77777777" w:rsidR="002F2E5C" w:rsidRPr="00FA6C6F" w:rsidRDefault="002F2E5C" w:rsidP="007755BB">
            <w:pPr>
              <w:pStyle w:val="Odstavecseseznamem"/>
              <w:numPr>
                <w:ilvl w:val="0"/>
                <w:numId w:val="4"/>
              </w:numPr>
              <w:jc w:val="both"/>
              <w:rPr>
                <w:noProof/>
                <w:szCs w:val="22"/>
              </w:rPr>
            </w:pPr>
            <w:r w:rsidRPr="00FA6C6F">
              <w:rPr>
                <w:noProof/>
                <w:szCs w:val="22"/>
              </w:rPr>
              <w:t xml:space="preserve">Využití MVVM pro tvorbu multiplatformních aplikací. </w:t>
            </w:r>
          </w:p>
          <w:p w14:paraId="0D3960E8" w14:textId="77777777" w:rsidR="002F2E5C" w:rsidRPr="00DD1D04" w:rsidRDefault="002F2E5C" w:rsidP="007755BB">
            <w:pPr>
              <w:pStyle w:val="Odstavecseseznamem"/>
              <w:numPr>
                <w:ilvl w:val="0"/>
                <w:numId w:val="4"/>
              </w:numPr>
              <w:jc w:val="both"/>
              <w:rPr>
                <w:ins w:id="279" w:author="Zuzka" w:date="2018-11-15T01:07:00Z"/>
                <w:color w:val="000000"/>
                <w:rPrChange w:id="280" w:author="Zuzka" w:date="2018-11-15T01:07:00Z">
                  <w:rPr>
                    <w:ins w:id="281" w:author="Zuzka" w:date="2018-11-15T01:07:00Z"/>
                    <w:noProof/>
                    <w:szCs w:val="22"/>
                  </w:rPr>
                </w:rPrChange>
              </w:rPr>
            </w:pPr>
            <w:r w:rsidRPr="00FA6C6F">
              <w:rPr>
                <w:noProof/>
                <w:szCs w:val="22"/>
              </w:rPr>
              <w:t xml:space="preserve">Případová studie. </w:t>
            </w:r>
          </w:p>
          <w:p w14:paraId="51988EE8" w14:textId="77777777" w:rsidR="00DD1D04" w:rsidRPr="00DD1D04" w:rsidRDefault="00DD1D04">
            <w:pPr>
              <w:ind w:left="360"/>
              <w:jc w:val="both"/>
              <w:rPr>
                <w:color w:val="000000"/>
                <w:rPrChange w:id="282" w:author="Zuzka" w:date="2018-11-15T01:07:00Z">
                  <w:rPr/>
                </w:rPrChange>
              </w:rPr>
              <w:pPrChange w:id="283" w:author="Zuzka" w:date="2018-11-15T01:07:00Z">
                <w:pPr>
                  <w:pStyle w:val="Odstavecseseznamem"/>
                  <w:numPr>
                    <w:numId w:val="4"/>
                  </w:numPr>
                  <w:ind w:hanging="360"/>
                  <w:jc w:val="both"/>
                </w:pPr>
              </w:pPrChange>
            </w:pPr>
          </w:p>
        </w:tc>
      </w:tr>
      <w:tr w:rsidR="002F2E5C" w14:paraId="4AC2D3BA" w14:textId="77777777" w:rsidTr="007755BB">
        <w:trPr>
          <w:trHeight w:val="265"/>
        </w:trPr>
        <w:tc>
          <w:tcPr>
            <w:tcW w:w="3653" w:type="dxa"/>
            <w:gridSpan w:val="2"/>
            <w:tcBorders>
              <w:top w:val="nil"/>
            </w:tcBorders>
            <w:shd w:val="clear" w:color="auto" w:fill="F7CAAC"/>
          </w:tcPr>
          <w:p w14:paraId="2F4D07FF" w14:textId="77777777" w:rsidR="002F2E5C" w:rsidRPr="001D1DB4" w:rsidRDefault="002F2E5C" w:rsidP="007755BB">
            <w:pPr>
              <w:jc w:val="both"/>
            </w:pPr>
            <w:r w:rsidRPr="001D1DB4">
              <w:rPr>
                <w:b/>
              </w:rPr>
              <w:t>Studijní literatura a studijní pomůcky</w:t>
            </w:r>
          </w:p>
        </w:tc>
        <w:tc>
          <w:tcPr>
            <w:tcW w:w="6202" w:type="dxa"/>
            <w:gridSpan w:val="6"/>
            <w:tcBorders>
              <w:top w:val="nil"/>
              <w:bottom w:val="nil"/>
            </w:tcBorders>
          </w:tcPr>
          <w:p w14:paraId="39389542" w14:textId="77777777" w:rsidR="002F2E5C" w:rsidRPr="001D1DB4" w:rsidRDefault="002F2E5C" w:rsidP="007755BB">
            <w:pPr>
              <w:jc w:val="both"/>
            </w:pPr>
          </w:p>
        </w:tc>
      </w:tr>
      <w:tr w:rsidR="002F2E5C" w14:paraId="0E8D63CA" w14:textId="77777777" w:rsidTr="007755BB">
        <w:trPr>
          <w:trHeight w:val="1497"/>
        </w:trPr>
        <w:tc>
          <w:tcPr>
            <w:tcW w:w="9855" w:type="dxa"/>
            <w:gridSpan w:val="8"/>
            <w:tcBorders>
              <w:top w:val="nil"/>
            </w:tcBorders>
          </w:tcPr>
          <w:p w14:paraId="2F415CBD" w14:textId="77777777" w:rsidR="002F2E5C" w:rsidRPr="001C0137" w:rsidRDefault="002F2E5C" w:rsidP="007755BB">
            <w:pPr>
              <w:jc w:val="both"/>
              <w:rPr>
                <w:b/>
                <w:bCs/>
              </w:rPr>
            </w:pPr>
            <w:r w:rsidRPr="001C0137">
              <w:rPr>
                <w:b/>
                <w:bCs/>
              </w:rPr>
              <w:t>Povinná literatura:</w:t>
            </w:r>
          </w:p>
          <w:p w14:paraId="798F9426" w14:textId="77777777" w:rsidR="002F2E5C" w:rsidRPr="002279FC" w:rsidRDefault="002F2E5C" w:rsidP="007755BB">
            <w:pPr>
              <w:rPr>
                <w:lang w:val="en-GB"/>
              </w:rPr>
            </w:pPr>
            <w:r w:rsidRPr="002279FC">
              <w:rPr>
                <w:lang w:val="en-GB"/>
              </w:rPr>
              <w:t>CWALINA, Krzysztof a Brad ABRAMS. </w:t>
            </w:r>
            <w:r w:rsidRPr="002279FC">
              <w:rPr>
                <w:i/>
                <w:iCs/>
                <w:lang w:val="en-GB"/>
              </w:rPr>
              <w:t>Framework design guidelines: conventions, idioms, and patterns for reusable .NET libraries</w:t>
            </w:r>
            <w:r w:rsidRPr="002279FC">
              <w:rPr>
                <w:lang w:val="en-GB"/>
              </w:rPr>
              <w:t>. 2nd ed. Upper Saddle River, NJ: Addison-Wesley, c2009. Microsoft .NET development series. ISBN 0321545613.</w:t>
            </w:r>
          </w:p>
          <w:p w14:paraId="14337FAD" w14:textId="77777777" w:rsidR="002F2E5C" w:rsidRDefault="002F2E5C" w:rsidP="007755BB">
            <w:pPr>
              <w:rPr>
                <w:color w:val="454545"/>
                <w:shd w:val="clear" w:color="auto" w:fill="FFFFFF"/>
                <w:lang w:val="en-GB"/>
              </w:rPr>
            </w:pPr>
            <w:r w:rsidRPr="002279FC">
              <w:rPr>
                <w:color w:val="454545"/>
                <w:shd w:val="clear" w:color="auto" w:fill="FFFFFF"/>
                <w:lang w:val="en-GB"/>
              </w:rPr>
              <w:t>FOWLER, Martin. </w:t>
            </w:r>
            <w:r w:rsidRPr="002279FC">
              <w:rPr>
                <w:i/>
                <w:iCs/>
                <w:color w:val="454545"/>
                <w:shd w:val="clear" w:color="auto" w:fill="FFFFFF"/>
                <w:lang w:val="en-GB"/>
              </w:rPr>
              <w:t>Patterns of enterprise application architecture</w:t>
            </w:r>
            <w:r w:rsidRPr="002279FC">
              <w:rPr>
                <w:color w:val="454545"/>
                <w:shd w:val="clear" w:color="auto" w:fill="FFFFFF"/>
                <w:lang w:val="en-GB"/>
              </w:rPr>
              <w:t>. Boston: Addison-Wesley, c2003. ISBN 978-0-321-12742-6.</w:t>
            </w:r>
          </w:p>
          <w:p w14:paraId="16B5CBB8" w14:textId="77777777" w:rsidR="002F2E5C" w:rsidRPr="002279FC" w:rsidRDefault="002F2E5C" w:rsidP="007755BB">
            <w:pPr>
              <w:rPr>
                <w:color w:val="454545"/>
                <w:shd w:val="clear" w:color="auto" w:fill="FFFFFF"/>
                <w:lang w:val="en-GB"/>
              </w:rPr>
            </w:pPr>
          </w:p>
          <w:p w14:paraId="57550A57" w14:textId="77777777" w:rsidR="002F2E5C" w:rsidRPr="00E05968" w:rsidRDefault="002F2E5C" w:rsidP="007755BB">
            <w:pPr>
              <w:jc w:val="both"/>
              <w:rPr>
                <w:b/>
              </w:rPr>
            </w:pPr>
            <w:r w:rsidRPr="00E05968">
              <w:rPr>
                <w:b/>
              </w:rPr>
              <w:t>Doporučená literatura:</w:t>
            </w:r>
          </w:p>
          <w:p w14:paraId="747A83CB" w14:textId="77777777" w:rsidR="002F2E5C" w:rsidRPr="002279FC" w:rsidRDefault="002F2E5C" w:rsidP="007755BB">
            <w:pPr>
              <w:rPr>
                <w:lang w:val="en-GB"/>
              </w:rPr>
            </w:pPr>
            <w:r w:rsidRPr="002279FC">
              <w:rPr>
                <w:lang w:val="en-GB"/>
              </w:rPr>
              <w:t>BLOCH, Joshua. </w:t>
            </w:r>
            <w:r w:rsidRPr="002279FC">
              <w:rPr>
                <w:i/>
                <w:iCs/>
                <w:lang w:val="en-GB"/>
              </w:rPr>
              <w:t>Effective Java</w:t>
            </w:r>
            <w:r w:rsidRPr="002279FC">
              <w:rPr>
                <w:lang w:val="en-GB"/>
              </w:rPr>
              <w:t xml:space="preserve">. 2nd ed. Upper Saddle River, NJ: Addison-Wesley, c2008. ISBN </w:t>
            </w:r>
            <w:r>
              <w:rPr>
                <w:lang w:val="en-GB"/>
              </w:rPr>
              <w:t>0-321-35668-3</w:t>
            </w:r>
            <w:r w:rsidRPr="001D1DB4">
              <w:t>.</w:t>
            </w:r>
          </w:p>
          <w:p w14:paraId="2C9A3CD8" w14:textId="77777777" w:rsidR="002F2E5C" w:rsidRDefault="002F2E5C" w:rsidP="007755BB">
            <w:pPr>
              <w:jc w:val="both"/>
              <w:rPr>
                <w:ins w:id="284" w:author="Zuzka" w:date="2018-11-15T01:00:00Z"/>
                <w:lang w:val="en-GB"/>
              </w:rPr>
            </w:pPr>
            <w:r w:rsidRPr="002279FC">
              <w:rPr>
                <w:lang w:val="en-GB"/>
              </w:rPr>
              <w:t>ESPOSITO, Dino a Andrea SALTARELLO. </w:t>
            </w:r>
            <w:r w:rsidRPr="002279FC">
              <w:rPr>
                <w:i/>
                <w:iCs/>
                <w:lang w:val="en-GB"/>
              </w:rPr>
              <w:t>Microsoft.NET: architecting applications for the enterprise</w:t>
            </w:r>
            <w:r w:rsidRPr="002279FC">
              <w:rPr>
                <w:lang w:val="en-GB"/>
              </w:rPr>
              <w:t>. Second edition. Redmond: Microsoft Press, [2014]. ISBN 0735685355.</w:t>
            </w:r>
          </w:p>
          <w:p w14:paraId="3E4B4581" w14:textId="54567B71" w:rsidR="005418C3" w:rsidRPr="005418C3" w:rsidRDefault="00B11436" w:rsidP="005418C3">
            <w:pPr>
              <w:rPr>
                <w:ins w:id="285" w:author="Zuzka" w:date="2018-11-15T01:00:00Z"/>
                <w:sz w:val="24"/>
                <w:szCs w:val="24"/>
                <w:lang w:val="en-GB" w:eastAsia="en-GB"/>
              </w:rPr>
            </w:pPr>
            <w:ins w:id="286" w:author="Zuzka" w:date="2018-11-15T01:03:00Z">
              <w:r w:rsidRPr="00B11436">
                <w:rPr>
                  <w:lang w:val="en-GB"/>
                  <w:rPrChange w:id="287" w:author="Zuzka" w:date="2018-11-15T01:04:00Z">
                    <w:rPr>
                      <w:sz w:val="24"/>
                      <w:szCs w:val="24"/>
                      <w:lang w:val="en-GB" w:eastAsia="en-GB"/>
                    </w:rPr>
                  </w:rPrChange>
                </w:rPr>
                <w:t>MEYERS, Scott. </w:t>
              </w:r>
              <w:r w:rsidRPr="00B11436">
                <w:rPr>
                  <w:i/>
                  <w:iCs/>
                  <w:lang w:val="en-GB"/>
                  <w:rPrChange w:id="288" w:author="Zuzka" w:date="2018-11-15T01:05:00Z">
                    <w:rPr>
                      <w:i/>
                      <w:iCs/>
                      <w:sz w:val="24"/>
                      <w:szCs w:val="24"/>
                      <w:lang w:val="en-GB" w:eastAsia="en-GB"/>
                    </w:rPr>
                  </w:rPrChange>
                </w:rPr>
                <w:t>Effective C++: 55 specific ways to improve your programs and designs.</w:t>
              </w:r>
              <w:r w:rsidRPr="00B11436">
                <w:rPr>
                  <w:sz w:val="24"/>
                  <w:szCs w:val="24"/>
                  <w:lang w:val="en-GB" w:eastAsia="en-GB"/>
                </w:rPr>
                <w:t xml:space="preserve"> </w:t>
              </w:r>
              <w:r w:rsidRPr="00B11436">
                <w:rPr>
                  <w:lang w:val="en-GB"/>
                  <w:rPrChange w:id="289" w:author="Zuzka" w:date="2018-11-15T01:05:00Z">
                    <w:rPr>
                      <w:sz w:val="24"/>
                      <w:szCs w:val="24"/>
                      <w:lang w:val="en-GB" w:eastAsia="en-GB"/>
                    </w:rPr>
                  </w:rPrChange>
                </w:rPr>
                <w:t>3rd ed. Upper Saddle River, NJ: Addison-Wesley, c2005. ISBN 978-0321334879.</w:t>
              </w:r>
            </w:ins>
          </w:p>
          <w:p w14:paraId="1B1EFAEF" w14:textId="77777777" w:rsidR="005418C3" w:rsidRPr="002279FC" w:rsidRDefault="005418C3" w:rsidP="007755BB">
            <w:pPr>
              <w:jc w:val="both"/>
              <w:rPr>
                <w:lang w:val="en-GB"/>
              </w:rPr>
            </w:pPr>
          </w:p>
        </w:tc>
      </w:tr>
      <w:tr w:rsidR="002F2E5C" w14:paraId="09799CA7"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3A025D" w14:textId="77777777" w:rsidR="002F2E5C" w:rsidRPr="001D1DB4" w:rsidRDefault="002F2E5C" w:rsidP="007755BB">
            <w:pPr>
              <w:jc w:val="center"/>
              <w:rPr>
                <w:b/>
              </w:rPr>
            </w:pPr>
            <w:r w:rsidRPr="001D1DB4">
              <w:rPr>
                <w:b/>
              </w:rPr>
              <w:t>Informace ke kombinované nebo distanční formě</w:t>
            </w:r>
          </w:p>
        </w:tc>
      </w:tr>
      <w:tr w:rsidR="002F2E5C" w14:paraId="2A572192" w14:textId="77777777" w:rsidTr="007755BB">
        <w:tc>
          <w:tcPr>
            <w:tcW w:w="4787" w:type="dxa"/>
            <w:gridSpan w:val="3"/>
            <w:tcBorders>
              <w:top w:val="single" w:sz="2" w:space="0" w:color="auto"/>
            </w:tcBorders>
            <w:shd w:val="clear" w:color="auto" w:fill="F7CAAC"/>
          </w:tcPr>
          <w:p w14:paraId="197B779B" w14:textId="77777777" w:rsidR="002F2E5C" w:rsidRPr="001D1DB4" w:rsidRDefault="002F2E5C" w:rsidP="007755BB">
            <w:pPr>
              <w:jc w:val="both"/>
            </w:pPr>
            <w:r w:rsidRPr="001D1DB4">
              <w:rPr>
                <w:b/>
              </w:rPr>
              <w:t>Rozsah konzultací (soustředění)</w:t>
            </w:r>
          </w:p>
        </w:tc>
        <w:tc>
          <w:tcPr>
            <w:tcW w:w="889" w:type="dxa"/>
            <w:tcBorders>
              <w:top w:val="single" w:sz="2" w:space="0" w:color="auto"/>
            </w:tcBorders>
          </w:tcPr>
          <w:p w14:paraId="30A82CFB" w14:textId="77777777" w:rsidR="002F2E5C" w:rsidRPr="001D1DB4" w:rsidRDefault="002F2E5C" w:rsidP="007755BB">
            <w:pPr>
              <w:jc w:val="both"/>
            </w:pPr>
            <w:r>
              <w:t>20</w:t>
            </w:r>
          </w:p>
        </w:tc>
        <w:tc>
          <w:tcPr>
            <w:tcW w:w="4179" w:type="dxa"/>
            <w:gridSpan w:val="4"/>
            <w:tcBorders>
              <w:top w:val="single" w:sz="2" w:space="0" w:color="auto"/>
            </w:tcBorders>
            <w:shd w:val="clear" w:color="auto" w:fill="F7CAAC"/>
          </w:tcPr>
          <w:p w14:paraId="3ED27173" w14:textId="77777777" w:rsidR="002F2E5C" w:rsidRPr="001D1DB4" w:rsidRDefault="002F2E5C" w:rsidP="007755BB">
            <w:pPr>
              <w:jc w:val="both"/>
              <w:rPr>
                <w:b/>
              </w:rPr>
            </w:pPr>
            <w:r w:rsidRPr="001D1DB4">
              <w:rPr>
                <w:b/>
              </w:rPr>
              <w:t xml:space="preserve">hodin </w:t>
            </w:r>
          </w:p>
        </w:tc>
      </w:tr>
      <w:tr w:rsidR="002F2E5C" w14:paraId="4AD59675" w14:textId="77777777" w:rsidTr="007755BB">
        <w:tc>
          <w:tcPr>
            <w:tcW w:w="9855" w:type="dxa"/>
            <w:gridSpan w:val="8"/>
            <w:shd w:val="clear" w:color="auto" w:fill="F7CAAC"/>
          </w:tcPr>
          <w:p w14:paraId="6BAF9AE1" w14:textId="77777777" w:rsidR="002F2E5C" w:rsidRPr="001D1DB4" w:rsidRDefault="002F2E5C" w:rsidP="007755BB">
            <w:pPr>
              <w:jc w:val="both"/>
              <w:rPr>
                <w:b/>
              </w:rPr>
            </w:pPr>
            <w:r w:rsidRPr="001D1DB4">
              <w:rPr>
                <w:b/>
              </w:rPr>
              <w:t>Informace o způsobu kontaktu s vyučujícím</w:t>
            </w:r>
          </w:p>
        </w:tc>
      </w:tr>
      <w:tr w:rsidR="002F2E5C" w14:paraId="565C3C65" w14:textId="77777777" w:rsidTr="007755BB">
        <w:trPr>
          <w:trHeight w:val="561"/>
        </w:trPr>
        <w:tc>
          <w:tcPr>
            <w:tcW w:w="9855" w:type="dxa"/>
            <w:gridSpan w:val="8"/>
          </w:tcPr>
          <w:p w14:paraId="7EF9F5EB" w14:textId="77777777" w:rsidR="002F2E5C" w:rsidRPr="001D1DB4" w:rsidRDefault="002F2E5C" w:rsidP="007755BB">
            <w:pPr>
              <w:jc w:val="both"/>
            </w:pPr>
            <w:r w:rsidRPr="001D1DB4">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2B85CAA1" w14:textId="6C5749E4" w:rsidR="00DD1D04" w:rsidRDefault="00DD1D04" w:rsidP="002F2E5C">
      <w:pPr>
        <w:rPr>
          <w:ins w:id="290" w:author="Zuzka" w:date="2018-11-15T01:07:00Z"/>
        </w:rPr>
      </w:pPr>
    </w:p>
    <w:p w14:paraId="5361DC8F" w14:textId="091E1E36" w:rsidR="002F2E5C" w:rsidDel="00DD1D04" w:rsidRDefault="002F2E5C" w:rsidP="002F2E5C">
      <w:pPr>
        <w:rPr>
          <w:del w:id="291" w:author="Zuzka" w:date="2018-11-15T01:07: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1C16FC99" w14:textId="77777777" w:rsidTr="007755BB">
        <w:tc>
          <w:tcPr>
            <w:tcW w:w="9855" w:type="dxa"/>
            <w:gridSpan w:val="8"/>
            <w:tcBorders>
              <w:bottom w:val="double" w:sz="4" w:space="0" w:color="auto"/>
            </w:tcBorders>
            <w:shd w:val="clear" w:color="auto" w:fill="BDD6EE"/>
          </w:tcPr>
          <w:p w14:paraId="46BB5775" w14:textId="3B5AC64E" w:rsidR="002F2E5C" w:rsidRDefault="002F2E5C" w:rsidP="007755BB">
            <w:pPr>
              <w:tabs>
                <w:tab w:val="right" w:pos="951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2719CC4B" w14:textId="77777777" w:rsidTr="007755BB">
        <w:tc>
          <w:tcPr>
            <w:tcW w:w="3086" w:type="dxa"/>
            <w:tcBorders>
              <w:top w:val="double" w:sz="4" w:space="0" w:color="auto"/>
            </w:tcBorders>
            <w:shd w:val="clear" w:color="auto" w:fill="F7CAAC"/>
          </w:tcPr>
          <w:p w14:paraId="38E52BEF"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4AD34C10" w14:textId="77777777" w:rsidR="002F2E5C" w:rsidRDefault="002F2E5C" w:rsidP="007755BB">
            <w:pPr>
              <w:jc w:val="both"/>
            </w:pPr>
            <w:bookmarkStart w:id="292" w:name="architekturaPocitacu"/>
            <w:r>
              <w:t>Architektura počítačů</w:t>
            </w:r>
            <w:bookmarkEnd w:id="292"/>
          </w:p>
        </w:tc>
      </w:tr>
      <w:tr w:rsidR="002F2E5C" w14:paraId="463C3EA9" w14:textId="77777777" w:rsidTr="007755BB">
        <w:tc>
          <w:tcPr>
            <w:tcW w:w="3086" w:type="dxa"/>
            <w:shd w:val="clear" w:color="auto" w:fill="F7CAAC"/>
          </w:tcPr>
          <w:p w14:paraId="23BF21DB" w14:textId="77777777" w:rsidR="002F2E5C" w:rsidRDefault="002F2E5C" w:rsidP="007755BB">
            <w:pPr>
              <w:jc w:val="both"/>
              <w:rPr>
                <w:b/>
              </w:rPr>
            </w:pPr>
            <w:r>
              <w:rPr>
                <w:b/>
              </w:rPr>
              <w:t>Typ předmětu</w:t>
            </w:r>
          </w:p>
        </w:tc>
        <w:tc>
          <w:tcPr>
            <w:tcW w:w="3406" w:type="dxa"/>
            <w:gridSpan w:val="4"/>
          </w:tcPr>
          <w:p w14:paraId="76828268" w14:textId="77777777" w:rsidR="002F2E5C" w:rsidRDefault="002F2E5C" w:rsidP="007755BB">
            <w:pPr>
              <w:jc w:val="both"/>
            </w:pPr>
            <w:r>
              <w:t>Povinný „PZ“</w:t>
            </w:r>
          </w:p>
        </w:tc>
        <w:tc>
          <w:tcPr>
            <w:tcW w:w="2695" w:type="dxa"/>
            <w:gridSpan w:val="2"/>
            <w:shd w:val="clear" w:color="auto" w:fill="F7CAAC"/>
          </w:tcPr>
          <w:p w14:paraId="07D1C44C" w14:textId="77777777" w:rsidR="002F2E5C" w:rsidRDefault="002F2E5C" w:rsidP="007755BB">
            <w:pPr>
              <w:jc w:val="both"/>
            </w:pPr>
            <w:r>
              <w:rPr>
                <w:b/>
              </w:rPr>
              <w:t>doporučený ročník / semestr</w:t>
            </w:r>
          </w:p>
        </w:tc>
        <w:tc>
          <w:tcPr>
            <w:tcW w:w="668" w:type="dxa"/>
          </w:tcPr>
          <w:p w14:paraId="15645C79" w14:textId="77777777" w:rsidR="002F2E5C" w:rsidRDefault="002F2E5C" w:rsidP="007755BB">
            <w:pPr>
              <w:jc w:val="both"/>
            </w:pPr>
            <w:r>
              <w:t>1/L</w:t>
            </w:r>
          </w:p>
        </w:tc>
      </w:tr>
      <w:tr w:rsidR="002F2E5C" w14:paraId="36DBA224" w14:textId="77777777" w:rsidTr="007755BB">
        <w:tc>
          <w:tcPr>
            <w:tcW w:w="3086" w:type="dxa"/>
            <w:shd w:val="clear" w:color="auto" w:fill="F7CAAC"/>
          </w:tcPr>
          <w:p w14:paraId="103CB5C9" w14:textId="77777777" w:rsidR="002F2E5C" w:rsidRDefault="002F2E5C" w:rsidP="007755BB">
            <w:pPr>
              <w:jc w:val="both"/>
              <w:rPr>
                <w:b/>
              </w:rPr>
            </w:pPr>
            <w:r>
              <w:rPr>
                <w:b/>
              </w:rPr>
              <w:t>Rozsah studijního předmětu</w:t>
            </w:r>
          </w:p>
        </w:tc>
        <w:tc>
          <w:tcPr>
            <w:tcW w:w="1701" w:type="dxa"/>
            <w:gridSpan w:val="2"/>
          </w:tcPr>
          <w:p w14:paraId="04169213" w14:textId="77777777" w:rsidR="002F2E5C" w:rsidRDefault="002F2E5C" w:rsidP="007755BB">
            <w:pPr>
              <w:jc w:val="both"/>
            </w:pPr>
            <w:r>
              <w:t>28p + 14c</w:t>
            </w:r>
          </w:p>
        </w:tc>
        <w:tc>
          <w:tcPr>
            <w:tcW w:w="889" w:type="dxa"/>
            <w:shd w:val="clear" w:color="auto" w:fill="F7CAAC"/>
          </w:tcPr>
          <w:p w14:paraId="70EEA343" w14:textId="77777777" w:rsidR="002F2E5C" w:rsidRDefault="002F2E5C" w:rsidP="007755BB">
            <w:pPr>
              <w:jc w:val="both"/>
              <w:rPr>
                <w:b/>
              </w:rPr>
            </w:pPr>
            <w:r>
              <w:rPr>
                <w:b/>
              </w:rPr>
              <w:t xml:space="preserve">hod. </w:t>
            </w:r>
          </w:p>
        </w:tc>
        <w:tc>
          <w:tcPr>
            <w:tcW w:w="816" w:type="dxa"/>
          </w:tcPr>
          <w:p w14:paraId="0DFA42AB" w14:textId="77777777" w:rsidR="002F2E5C" w:rsidRDefault="002F2E5C" w:rsidP="007755BB">
            <w:pPr>
              <w:jc w:val="both"/>
            </w:pPr>
          </w:p>
        </w:tc>
        <w:tc>
          <w:tcPr>
            <w:tcW w:w="2156" w:type="dxa"/>
            <w:shd w:val="clear" w:color="auto" w:fill="F7CAAC"/>
          </w:tcPr>
          <w:p w14:paraId="54DC6161" w14:textId="77777777" w:rsidR="002F2E5C" w:rsidRDefault="002F2E5C" w:rsidP="007755BB">
            <w:pPr>
              <w:jc w:val="both"/>
              <w:rPr>
                <w:b/>
              </w:rPr>
            </w:pPr>
            <w:r>
              <w:rPr>
                <w:b/>
              </w:rPr>
              <w:t>kreditů</w:t>
            </w:r>
          </w:p>
        </w:tc>
        <w:tc>
          <w:tcPr>
            <w:tcW w:w="1207" w:type="dxa"/>
            <w:gridSpan w:val="2"/>
          </w:tcPr>
          <w:p w14:paraId="2590961D" w14:textId="77777777" w:rsidR="002F2E5C" w:rsidRDefault="002F2E5C" w:rsidP="007755BB">
            <w:pPr>
              <w:jc w:val="both"/>
            </w:pPr>
            <w:r>
              <w:t>5</w:t>
            </w:r>
          </w:p>
        </w:tc>
      </w:tr>
      <w:tr w:rsidR="002F2E5C" w14:paraId="76BF26F2" w14:textId="77777777" w:rsidTr="007755BB">
        <w:tc>
          <w:tcPr>
            <w:tcW w:w="3086" w:type="dxa"/>
            <w:shd w:val="clear" w:color="auto" w:fill="F7CAAC"/>
          </w:tcPr>
          <w:p w14:paraId="22E7FD1F" w14:textId="77777777" w:rsidR="002F2E5C" w:rsidRDefault="002F2E5C" w:rsidP="007755BB">
            <w:pPr>
              <w:jc w:val="both"/>
              <w:rPr>
                <w:b/>
                <w:sz w:val="22"/>
              </w:rPr>
            </w:pPr>
            <w:r>
              <w:rPr>
                <w:b/>
              </w:rPr>
              <w:t>Prerekvizity, korekvizity, ekvivalence</w:t>
            </w:r>
          </w:p>
        </w:tc>
        <w:tc>
          <w:tcPr>
            <w:tcW w:w="6769" w:type="dxa"/>
            <w:gridSpan w:val="7"/>
          </w:tcPr>
          <w:p w14:paraId="38E65106" w14:textId="77777777" w:rsidR="002F2E5C" w:rsidRDefault="002F2E5C" w:rsidP="007755BB">
            <w:pPr>
              <w:jc w:val="both"/>
            </w:pPr>
          </w:p>
        </w:tc>
      </w:tr>
      <w:tr w:rsidR="002F2E5C" w14:paraId="2ABF7EE1" w14:textId="77777777" w:rsidTr="007755BB">
        <w:tc>
          <w:tcPr>
            <w:tcW w:w="3086" w:type="dxa"/>
            <w:shd w:val="clear" w:color="auto" w:fill="F7CAAC"/>
          </w:tcPr>
          <w:p w14:paraId="1E4614F7" w14:textId="77777777" w:rsidR="002F2E5C" w:rsidRDefault="002F2E5C" w:rsidP="007755BB">
            <w:pPr>
              <w:jc w:val="both"/>
              <w:rPr>
                <w:b/>
              </w:rPr>
            </w:pPr>
            <w:r>
              <w:rPr>
                <w:b/>
              </w:rPr>
              <w:t>Způsob ověření studijních výsledků</w:t>
            </w:r>
          </w:p>
        </w:tc>
        <w:tc>
          <w:tcPr>
            <w:tcW w:w="3406" w:type="dxa"/>
            <w:gridSpan w:val="4"/>
          </w:tcPr>
          <w:p w14:paraId="019F15BC" w14:textId="77777777" w:rsidR="002F2E5C" w:rsidRDefault="002F2E5C" w:rsidP="007755BB">
            <w:pPr>
              <w:jc w:val="both"/>
            </w:pPr>
            <w:r>
              <w:t>Zápočet, zkouška</w:t>
            </w:r>
          </w:p>
        </w:tc>
        <w:tc>
          <w:tcPr>
            <w:tcW w:w="2156" w:type="dxa"/>
            <w:shd w:val="clear" w:color="auto" w:fill="F7CAAC"/>
          </w:tcPr>
          <w:p w14:paraId="4F118425" w14:textId="77777777" w:rsidR="002F2E5C" w:rsidRDefault="002F2E5C" w:rsidP="007755BB">
            <w:pPr>
              <w:jc w:val="both"/>
              <w:rPr>
                <w:b/>
              </w:rPr>
            </w:pPr>
            <w:r>
              <w:rPr>
                <w:b/>
              </w:rPr>
              <w:t>Forma výuky</w:t>
            </w:r>
          </w:p>
        </w:tc>
        <w:tc>
          <w:tcPr>
            <w:tcW w:w="1207" w:type="dxa"/>
            <w:gridSpan w:val="2"/>
          </w:tcPr>
          <w:p w14:paraId="6E0757C8" w14:textId="77777777" w:rsidR="002F2E5C" w:rsidRDefault="002F2E5C" w:rsidP="007755BB">
            <w:pPr>
              <w:jc w:val="both"/>
            </w:pPr>
            <w:r>
              <w:t>Přednášky, cvičení</w:t>
            </w:r>
          </w:p>
        </w:tc>
      </w:tr>
      <w:tr w:rsidR="002F2E5C" w14:paraId="4BAB5063" w14:textId="77777777" w:rsidTr="007755BB">
        <w:tc>
          <w:tcPr>
            <w:tcW w:w="3086" w:type="dxa"/>
            <w:shd w:val="clear" w:color="auto" w:fill="F7CAAC"/>
          </w:tcPr>
          <w:p w14:paraId="0F7354E2"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568C1F18" w14:textId="77777777" w:rsidR="002F2E5C" w:rsidRDefault="002F2E5C" w:rsidP="007755BB">
            <w:pPr>
              <w:jc w:val="both"/>
            </w:pPr>
            <w:r>
              <w:t>Písemná i ústní forma</w:t>
            </w:r>
          </w:p>
          <w:p w14:paraId="5891B003" w14:textId="77777777" w:rsidR="002F2E5C" w:rsidRDefault="002F2E5C" w:rsidP="007755BB">
            <w:pPr>
              <w:jc w:val="both"/>
            </w:pPr>
            <w:r>
              <w:t xml:space="preserve">1. Povinná a aktivní účast na jednotlivých cvičeních (80% účast na cvičení). </w:t>
            </w:r>
          </w:p>
          <w:p w14:paraId="681A4A30" w14:textId="77777777" w:rsidR="002F2E5C" w:rsidRDefault="002F2E5C" w:rsidP="007755BB">
            <w:pPr>
              <w:jc w:val="both"/>
            </w:pPr>
            <w:r>
              <w:t xml:space="preserve">2. Úspěšné a samostatné vypracování všech zadaných úloh v průběhu semestru. </w:t>
            </w:r>
          </w:p>
          <w:p w14:paraId="539D113E" w14:textId="77777777" w:rsidR="002F2E5C" w:rsidRDefault="002F2E5C" w:rsidP="007755BB">
            <w:pPr>
              <w:jc w:val="both"/>
            </w:pPr>
            <w:r>
              <w:t>3. Prokázání teoretického a praktického zvládnutí základní problematiky a jednotlivých témat.</w:t>
            </w:r>
          </w:p>
        </w:tc>
      </w:tr>
      <w:tr w:rsidR="002F2E5C" w14:paraId="2638B751" w14:textId="77777777" w:rsidTr="007755BB">
        <w:trPr>
          <w:trHeight w:val="50"/>
        </w:trPr>
        <w:tc>
          <w:tcPr>
            <w:tcW w:w="9855" w:type="dxa"/>
            <w:gridSpan w:val="8"/>
            <w:tcBorders>
              <w:top w:val="nil"/>
            </w:tcBorders>
          </w:tcPr>
          <w:p w14:paraId="0637D024" w14:textId="77777777" w:rsidR="002F2E5C" w:rsidRDefault="002F2E5C" w:rsidP="007755BB">
            <w:pPr>
              <w:jc w:val="both"/>
            </w:pPr>
          </w:p>
        </w:tc>
      </w:tr>
      <w:tr w:rsidR="002F2E5C" w14:paraId="77BB2E51" w14:textId="77777777" w:rsidTr="007755BB">
        <w:trPr>
          <w:trHeight w:val="197"/>
        </w:trPr>
        <w:tc>
          <w:tcPr>
            <w:tcW w:w="3086" w:type="dxa"/>
            <w:tcBorders>
              <w:top w:val="nil"/>
            </w:tcBorders>
            <w:shd w:val="clear" w:color="auto" w:fill="F7CAAC"/>
          </w:tcPr>
          <w:p w14:paraId="68DD67C7" w14:textId="77777777" w:rsidR="002F2E5C" w:rsidRDefault="002F2E5C" w:rsidP="007755BB">
            <w:pPr>
              <w:jc w:val="both"/>
              <w:rPr>
                <w:b/>
              </w:rPr>
            </w:pPr>
            <w:r>
              <w:rPr>
                <w:b/>
              </w:rPr>
              <w:t>Garant předmětu</w:t>
            </w:r>
          </w:p>
        </w:tc>
        <w:tc>
          <w:tcPr>
            <w:tcW w:w="6769" w:type="dxa"/>
            <w:gridSpan w:val="7"/>
            <w:tcBorders>
              <w:top w:val="nil"/>
            </w:tcBorders>
          </w:tcPr>
          <w:p w14:paraId="10E336D4" w14:textId="77777777" w:rsidR="002F2E5C" w:rsidRDefault="002F2E5C" w:rsidP="007755BB">
            <w:pPr>
              <w:jc w:val="both"/>
            </w:pPr>
            <w:r>
              <w:t>doc. Ing. Martin Sysel, Ph.D.</w:t>
            </w:r>
          </w:p>
        </w:tc>
      </w:tr>
      <w:tr w:rsidR="002F2E5C" w14:paraId="610CBC8A" w14:textId="77777777" w:rsidTr="007755BB">
        <w:trPr>
          <w:trHeight w:val="243"/>
        </w:trPr>
        <w:tc>
          <w:tcPr>
            <w:tcW w:w="3086" w:type="dxa"/>
            <w:tcBorders>
              <w:top w:val="nil"/>
            </w:tcBorders>
            <w:shd w:val="clear" w:color="auto" w:fill="F7CAAC"/>
          </w:tcPr>
          <w:p w14:paraId="62ECC851" w14:textId="77777777" w:rsidR="002F2E5C" w:rsidRDefault="002F2E5C" w:rsidP="007755BB">
            <w:pPr>
              <w:jc w:val="both"/>
              <w:rPr>
                <w:b/>
              </w:rPr>
            </w:pPr>
            <w:r>
              <w:rPr>
                <w:b/>
              </w:rPr>
              <w:t>Zapojení garanta do výuky předmětu</w:t>
            </w:r>
          </w:p>
        </w:tc>
        <w:tc>
          <w:tcPr>
            <w:tcW w:w="6769" w:type="dxa"/>
            <w:gridSpan w:val="7"/>
            <w:tcBorders>
              <w:top w:val="nil"/>
            </w:tcBorders>
          </w:tcPr>
          <w:p w14:paraId="30CDC509" w14:textId="6562974D" w:rsidR="002F2E5C" w:rsidRDefault="002F2E5C" w:rsidP="008624BD">
            <w:pPr>
              <w:jc w:val="both"/>
            </w:pPr>
            <w:r>
              <w:t xml:space="preserve">Metodicky, vede přednášky </w:t>
            </w:r>
          </w:p>
        </w:tc>
      </w:tr>
      <w:tr w:rsidR="002F2E5C" w14:paraId="5A9B4BAB" w14:textId="77777777" w:rsidTr="007755BB">
        <w:tc>
          <w:tcPr>
            <w:tcW w:w="3086" w:type="dxa"/>
            <w:shd w:val="clear" w:color="auto" w:fill="F7CAAC"/>
          </w:tcPr>
          <w:p w14:paraId="40A9E4E8" w14:textId="77777777" w:rsidR="002F2E5C" w:rsidRDefault="002F2E5C" w:rsidP="007755BB">
            <w:pPr>
              <w:jc w:val="both"/>
              <w:rPr>
                <w:b/>
              </w:rPr>
            </w:pPr>
            <w:r>
              <w:rPr>
                <w:b/>
              </w:rPr>
              <w:t>Vyučující</w:t>
            </w:r>
          </w:p>
        </w:tc>
        <w:tc>
          <w:tcPr>
            <w:tcW w:w="6769" w:type="dxa"/>
            <w:gridSpan w:val="7"/>
            <w:tcBorders>
              <w:bottom w:val="nil"/>
            </w:tcBorders>
          </w:tcPr>
          <w:p w14:paraId="50BF6BE7" w14:textId="4F1E882E" w:rsidR="002F2E5C" w:rsidRDefault="008624BD" w:rsidP="007755BB">
            <w:pPr>
              <w:jc w:val="both"/>
            </w:pPr>
            <w:r>
              <w:t>doc. Ing. Martin Sysel, Ph.D., přednášky (100 %)</w:t>
            </w:r>
          </w:p>
        </w:tc>
      </w:tr>
      <w:tr w:rsidR="002F2E5C" w14:paraId="6CE1AD60" w14:textId="77777777" w:rsidTr="007755BB">
        <w:trPr>
          <w:trHeight w:val="117"/>
        </w:trPr>
        <w:tc>
          <w:tcPr>
            <w:tcW w:w="9855" w:type="dxa"/>
            <w:gridSpan w:val="8"/>
            <w:tcBorders>
              <w:top w:val="nil"/>
            </w:tcBorders>
          </w:tcPr>
          <w:p w14:paraId="12B2B54B" w14:textId="77777777" w:rsidR="002F2E5C" w:rsidRDefault="002F2E5C" w:rsidP="007755BB">
            <w:pPr>
              <w:jc w:val="both"/>
            </w:pPr>
          </w:p>
        </w:tc>
      </w:tr>
      <w:tr w:rsidR="002F2E5C" w14:paraId="319F1074" w14:textId="77777777" w:rsidTr="007755BB">
        <w:tc>
          <w:tcPr>
            <w:tcW w:w="3086" w:type="dxa"/>
            <w:shd w:val="clear" w:color="auto" w:fill="F7CAAC"/>
          </w:tcPr>
          <w:p w14:paraId="28C51F62" w14:textId="77777777" w:rsidR="002F2E5C" w:rsidRDefault="002F2E5C" w:rsidP="007755BB">
            <w:pPr>
              <w:jc w:val="both"/>
              <w:rPr>
                <w:b/>
              </w:rPr>
            </w:pPr>
            <w:r>
              <w:rPr>
                <w:b/>
              </w:rPr>
              <w:t>Stručná anotace předmětu</w:t>
            </w:r>
          </w:p>
        </w:tc>
        <w:tc>
          <w:tcPr>
            <w:tcW w:w="6769" w:type="dxa"/>
            <w:gridSpan w:val="7"/>
            <w:tcBorders>
              <w:bottom w:val="nil"/>
            </w:tcBorders>
          </w:tcPr>
          <w:p w14:paraId="2D51AE79" w14:textId="77777777" w:rsidR="002F2E5C" w:rsidRDefault="002F2E5C" w:rsidP="007755BB">
            <w:pPr>
              <w:jc w:val="both"/>
            </w:pPr>
          </w:p>
        </w:tc>
      </w:tr>
      <w:tr w:rsidR="002F2E5C" w14:paraId="0F2DBA84" w14:textId="77777777" w:rsidTr="007755BB">
        <w:trPr>
          <w:trHeight w:val="3938"/>
        </w:trPr>
        <w:tc>
          <w:tcPr>
            <w:tcW w:w="9855" w:type="dxa"/>
            <w:gridSpan w:val="8"/>
            <w:tcBorders>
              <w:top w:val="nil"/>
              <w:bottom w:val="single" w:sz="12" w:space="0" w:color="auto"/>
            </w:tcBorders>
          </w:tcPr>
          <w:p w14:paraId="3E470A55" w14:textId="77777777" w:rsidR="002F2E5C" w:rsidRDefault="002F2E5C" w:rsidP="007755BB">
            <w:pPr>
              <w:jc w:val="both"/>
              <w:rPr>
                <w:ins w:id="293" w:author="Zuzka" w:date="2018-11-15T01:09:00Z"/>
                <w:szCs w:val="22"/>
              </w:rPr>
            </w:pPr>
            <w:r w:rsidRPr="00FA6C6F">
              <w:rPr>
                <w:szCs w:val="22"/>
              </w:rPr>
              <w:t>Cílem kurzu je seznámit studenty s konstrukčními a funkčními principy jednotlivých částí počítače. Hlavní důraz je kladen na seznámení se základními principy funkce jednotlivých komponent. Základní deska, procesor, operační paměť, úložiště, sběrnice, displeje, tiská</w:t>
            </w:r>
            <w:r>
              <w:rPr>
                <w:szCs w:val="22"/>
              </w:rPr>
              <w:t>rny a další periferní zařízení.</w:t>
            </w:r>
          </w:p>
          <w:p w14:paraId="0FFAA5EC" w14:textId="77777777" w:rsidR="00DD1D04" w:rsidRPr="00FA6C6F" w:rsidRDefault="00DD1D04" w:rsidP="007755BB">
            <w:pPr>
              <w:jc w:val="both"/>
              <w:rPr>
                <w:szCs w:val="22"/>
              </w:rPr>
            </w:pPr>
          </w:p>
          <w:p w14:paraId="466430B3" w14:textId="77777777" w:rsidR="002F2E5C" w:rsidRPr="00FA6C6F" w:rsidRDefault="002F2E5C" w:rsidP="007755BB">
            <w:pPr>
              <w:jc w:val="both"/>
              <w:rPr>
                <w:szCs w:val="22"/>
              </w:rPr>
            </w:pPr>
            <w:r w:rsidRPr="00FA6C6F">
              <w:rPr>
                <w:szCs w:val="22"/>
              </w:rPr>
              <w:t>Témata:</w:t>
            </w:r>
          </w:p>
          <w:p w14:paraId="0CAD2A5B" w14:textId="77777777" w:rsidR="002F2E5C" w:rsidRPr="00FA6C6F" w:rsidRDefault="002F2E5C" w:rsidP="006328B7">
            <w:pPr>
              <w:pStyle w:val="Odstavecseseznamem"/>
              <w:numPr>
                <w:ilvl w:val="0"/>
                <w:numId w:val="35"/>
              </w:numPr>
              <w:rPr>
                <w:szCs w:val="22"/>
              </w:rPr>
            </w:pPr>
            <w:r w:rsidRPr="00FA6C6F">
              <w:rPr>
                <w:szCs w:val="22"/>
              </w:rPr>
              <w:t>Úvod, seznámení s historickým vývojem a základními pojmy.</w:t>
            </w:r>
          </w:p>
          <w:p w14:paraId="6A3EAB0A" w14:textId="77777777" w:rsidR="002F2E5C" w:rsidRPr="00FA6C6F" w:rsidRDefault="002F2E5C" w:rsidP="006328B7">
            <w:pPr>
              <w:pStyle w:val="Odstavecseseznamem"/>
              <w:numPr>
                <w:ilvl w:val="0"/>
                <w:numId w:val="35"/>
              </w:numPr>
              <w:rPr>
                <w:szCs w:val="22"/>
              </w:rPr>
            </w:pPr>
            <w:r w:rsidRPr="00FA6C6F">
              <w:rPr>
                <w:szCs w:val="22"/>
              </w:rPr>
              <w:t>Konfigurace počítače.</w:t>
            </w:r>
          </w:p>
          <w:p w14:paraId="01349181" w14:textId="77777777" w:rsidR="002F2E5C" w:rsidRPr="00FA6C6F" w:rsidRDefault="002F2E5C" w:rsidP="006328B7">
            <w:pPr>
              <w:pStyle w:val="Odstavecseseznamem"/>
              <w:numPr>
                <w:ilvl w:val="0"/>
                <w:numId w:val="35"/>
              </w:numPr>
              <w:rPr>
                <w:szCs w:val="22"/>
              </w:rPr>
            </w:pPr>
            <w:r w:rsidRPr="00FA6C6F">
              <w:rPr>
                <w:szCs w:val="22"/>
              </w:rPr>
              <w:t>Základní deska, BIOS (UEFI).</w:t>
            </w:r>
          </w:p>
          <w:p w14:paraId="58BEA06F" w14:textId="77777777" w:rsidR="002F2E5C" w:rsidRPr="00FA6C6F" w:rsidRDefault="002F2E5C" w:rsidP="006328B7">
            <w:pPr>
              <w:pStyle w:val="Odstavecseseznamem"/>
              <w:numPr>
                <w:ilvl w:val="0"/>
                <w:numId w:val="35"/>
              </w:numPr>
              <w:rPr>
                <w:szCs w:val="22"/>
              </w:rPr>
            </w:pPr>
            <w:r w:rsidRPr="00FA6C6F">
              <w:rPr>
                <w:szCs w:val="22"/>
              </w:rPr>
              <w:t>Procesor – vývoj, generace technologie, struktura, instrukční sada.</w:t>
            </w:r>
          </w:p>
          <w:p w14:paraId="241DA05D" w14:textId="77777777" w:rsidR="002F2E5C" w:rsidRPr="00FA6C6F" w:rsidRDefault="002F2E5C" w:rsidP="006328B7">
            <w:pPr>
              <w:pStyle w:val="Odstavecseseznamem"/>
              <w:numPr>
                <w:ilvl w:val="0"/>
                <w:numId w:val="35"/>
              </w:numPr>
              <w:rPr>
                <w:szCs w:val="22"/>
              </w:rPr>
            </w:pPr>
            <w:r w:rsidRPr="00FA6C6F">
              <w:rPr>
                <w:szCs w:val="22"/>
              </w:rPr>
              <w:t>Procesor – schéma, pipeline, out-of-order, HT, multicore</w:t>
            </w:r>
          </w:p>
          <w:p w14:paraId="1F9DCD27" w14:textId="77777777" w:rsidR="002F2E5C" w:rsidRPr="00FA6C6F" w:rsidRDefault="002F2E5C" w:rsidP="006328B7">
            <w:pPr>
              <w:pStyle w:val="Odstavecseseznamem"/>
              <w:numPr>
                <w:ilvl w:val="0"/>
                <w:numId w:val="35"/>
              </w:numPr>
              <w:rPr>
                <w:szCs w:val="22"/>
              </w:rPr>
            </w:pPr>
            <w:r w:rsidRPr="00FA6C6F">
              <w:rPr>
                <w:szCs w:val="22"/>
              </w:rPr>
              <w:t>Sběrnice – vnitřní (QPI, DMI, Ring Interconnect, Hypertransport, Infinity Fabric, …, PCI, PCIe, …).</w:t>
            </w:r>
          </w:p>
          <w:p w14:paraId="03D421F2" w14:textId="77777777" w:rsidR="002F2E5C" w:rsidRPr="00FA6C6F" w:rsidRDefault="002F2E5C" w:rsidP="006328B7">
            <w:pPr>
              <w:pStyle w:val="Odstavecseseznamem"/>
              <w:numPr>
                <w:ilvl w:val="0"/>
                <w:numId w:val="35"/>
              </w:numPr>
              <w:rPr>
                <w:szCs w:val="22"/>
              </w:rPr>
            </w:pPr>
            <w:r w:rsidRPr="00FA6C6F">
              <w:rPr>
                <w:szCs w:val="22"/>
              </w:rPr>
              <w:t>Sběrnice – vnější (USB, Fireware, Thunderbolt, …).</w:t>
            </w:r>
          </w:p>
          <w:p w14:paraId="7C26ED0B" w14:textId="77777777" w:rsidR="002F2E5C" w:rsidRPr="00FA6C6F" w:rsidRDefault="002F2E5C" w:rsidP="006328B7">
            <w:pPr>
              <w:pStyle w:val="Odstavecseseznamem"/>
              <w:numPr>
                <w:ilvl w:val="0"/>
                <w:numId w:val="35"/>
              </w:numPr>
              <w:rPr>
                <w:szCs w:val="22"/>
              </w:rPr>
            </w:pPr>
            <w:r w:rsidRPr="00FA6C6F">
              <w:rPr>
                <w:szCs w:val="22"/>
              </w:rPr>
              <w:t>Paměťový subsystém – polovodičové paměti.</w:t>
            </w:r>
          </w:p>
          <w:p w14:paraId="7C60BEAC" w14:textId="77777777" w:rsidR="002F2E5C" w:rsidRPr="00FA6C6F" w:rsidRDefault="002F2E5C" w:rsidP="006328B7">
            <w:pPr>
              <w:pStyle w:val="Odstavecseseznamem"/>
              <w:numPr>
                <w:ilvl w:val="0"/>
                <w:numId w:val="35"/>
              </w:numPr>
              <w:rPr>
                <w:szCs w:val="22"/>
              </w:rPr>
            </w:pPr>
            <w:r w:rsidRPr="00FA6C6F">
              <w:rPr>
                <w:szCs w:val="22"/>
              </w:rPr>
              <w:t>Paměťový subsystém – sekundární a terciální paměti.</w:t>
            </w:r>
          </w:p>
          <w:p w14:paraId="267FBA1B" w14:textId="77777777" w:rsidR="002F2E5C" w:rsidRPr="00FA6C6F" w:rsidRDefault="002F2E5C" w:rsidP="006328B7">
            <w:pPr>
              <w:pStyle w:val="Odstavecseseznamem"/>
              <w:numPr>
                <w:ilvl w:val="0"/>
                <w:numId w:val="35"/>
              </w:numPr>
              <w:rPr>
                <w:szCs w:val="22"/>
              </w:rPr>
            </w:pPr>
            <w:r w:rsidRPr="00FA6C6F">
              <w:rPr>
                <w:szCs w:val="22"/>
              </w:rPr>
              <w:t>Datová rozhraní paměťových médií.</w:t>
            </w:r>
          </w:p>
          <w:p w14:paraId="0D136DC3" w14:textId="77777777" w:rsidR="002F2E5C" w:rsidRPr="00FA6C6F" w:rsidRDefault="002F2E5C" w:rsidP="006328B7">
            <w:pPr>
              <w:pStyle w:val="Odstavecseseznamem"/>
              <w:numPr>
                <w:ilvl w:val="0"/>
                <w:numId w:val="35"/>
              </w:numPr>
              <w:rPr>
                <w:szCs w:val="22"/>
              </w:rPr>
            </w:pPr>
            <w:r w:rsidRPr="00FA6C6F">
              <w:rPr>
                <w:szCs w:val="22"/>
              </w:rPr>
              <w:t>Grafický subsystém – grafická karta, 3D pipeline.</w:t>
            </w:r>
          </w:p>
          <w:p w14:paraId="3D667E0C" w14:textId="77777777" w:rsidR="002F2E5C" w:rsidRPr="00FA6C6F" w:rsidRDefault="002F2E5C" w:rsidP="006328B7">
            <w:pPr>
              <w:pStyle w:val="Odstavecseseznamem"/>
              <w:numPr>
                <w:ilvl w:val="0"/>
                <w:numId w:val="35"/>
              </w:numPr>
              <w:rPr>
                <w:szCs w:val="22"/>
              </w:rPr>
            </w:pPr>
            <w:r w:rsidRPr="00FA6C6F">
              <w:rPr>
                <w:szCs w:val="22"/>
              </w:rPr>
              <w:t>Grafický subsystém – rozhraní, LCD, OLED, projektory, …</w:t>
            </w:r>
          </w:p>
          <w:p w14:paraId="1FFE72A5" w14:textId="77777777" w:rsidR="002F2E5C" w:rsidRPr="00FA6C6F" w:rsidRDefault="002F2E5C" w:rsidP="006328B7">
            <w:pPr>
              <w:pStyle w:val="Odstavecseseznamem"/>
              <w:numPr>
                <w:ilvl w:val="0"/>
                <w:numId w:val="35"/>
              </w:numPr>
              <w:rPr>
                <w:szCs w:val="22"/>
              </w:rPr>
            </w:pPr>
            <w:r w:rsidRPr="00FA6C6F">
              <w:rPr>
                <w:szCs w:val="22"/>
              </w:rPr>
              <w:t>Tiskárny a další periferní zařízení.</w:t>
            </w:r>
          </w:p>
          <w:p w14:paraId="22BE915E" w14:textId="77777777" w:rsidR="002F2E5C" w:rsidRPr="00DD1D04" w:rsidRDefault="002F2E5C" w:rsidP="006328B7">
            <w:pPr>
              <w:pStyle w:val="Odstavecseseznamem"/>
              <w:numPr>
                <w:ilvl w:val="0"/>
                <w:numId w:val="35"/>
              </w:numPr>
              <w:rPr>
                <w:ins w:id="294" w:author="Zuzka" w:date="2018-11-15T01:09:00Z"/>
              </w:rPr>
            </w:pPr>
            <w:r w:rsidRPr="00FA6C6F">
              <w:rPr>
                <w:szCs w:val="22"/>
              </w:rPr>
              <w:t>Napájení, chlazení.</w:t>
            </w:r>
          </w:p>
          <w:p w14:paraId="7F80E713" w14:textId="77777777" w:rsidR="00DD1D04" w:rsidRDefault="00DD1D04">
            <w:pPr>
              <w:ind w:left="720"/>
              <w:pPrChange w:id="295" w:author="Zuzka" w:date="2018-11-15T01:09:00Z">
                <w:pPr>
                  <w:pStyle w:val="Odstavecseseznamem"/>
                  <w:numPr>
                    <w:numId w:val="35"/>
                  </w:numPr>
                  <w:ind w:left="1080" w:hanging="360"/>
                </w:pPr>
              </w:pPrChange>
            </w:pPr>
          </w:p>
        </w:tc>
      </w:tr>
      <w:tr w:rsidR="002F2E5C" w14:paraId="11A67811" w14:textId="77777777" w:rsidTr="007755BB">
        <w:trPr>
          <w:trHeight w:val="265"/>
        </w:trPr>
        <w:tc>
          <w:tcPr>
            <w:tcW w:w="3653" w:type="dxa"/>
            <w:gridSpan w:val="2"/>
            <w:tcBorders>
              <w:top w:val="nil"/>
            </w:tcBorders>
            <w:shd w:val="clear" w:color="auto" w:fill="F7CAAC"/>
          </w:tcPr>
          <w:p w14:paraId="6859221B"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3E7E62F0" w14:textId="77777777" w:rsidR="002F2E5C" w:rsidRDefault="002F2E5C" w:rsidP="007755BB">
            <w:pPr>
              <w:jc w:val="both"/>
            </w:pPr>
          </w:p>
        </w:tc>
      </w:tr>
      <w:tr w:rsidR="002F2E5C" w14:paraId="24DC1FB0" w14:textId="77777777" w:rsidTr="007755BB">
        <w:trPr>
          <w:trHeight w:val="1497"/>
        </w:trPr>
        <w:tc>
          <w:tcPr>
            <w:tcW w:w="9855" w:type="dxa"/>
            <w:gridSpan w:val="8"/>
            <w:tcBorders>
              <w:top w:val="nil"/>
            </w:tcBorders>
          </w:tcPr>
          <w:p w14:paraId="3A58E6B6" w14:textId="6A6D81AC" w:rsidR="002F2E5C" w:rsidRDefault="00722A60" w:rsidP="007755BB">
            <w:pPr>
              <w:jc w:val="both"/>
            </w:pPr>
            <w:r>
              <w:rPr>
                <w:b/>
              </w:rPr>
              <w:t>Povinná</w:t>
            </w:r>
            <w:r w:rsidR="002F2E5C">
              <w:t xml:space="preserve">: </w:t>
            </w:r>
          </w:p>
          <w:p w14:paraId="7F97B957" w14:textId="77777777" w:rsidR="002F2E5C" w:rsidRDefault="002F2E5C" w:rsidP="007755BB">
            <w:pPr>
              <w:jc w:val="both"/>
            </w:pPr>
            <w:r>
              <w:t xml:space="preserve">VAVREČKOVÁ, Š.. </w:t>
            </w:r>
            <w:r w:rsidRPr="0089519A">
              <w:rPr>
                <w:i/>
              </w:rPr>
              <w:t>Technické vybavení osobních počítačů</w:t>
            </w:r>
            <w:r>
              <w:t>. Skripta, Slezská univerzita, 2016.</w:t>
            </w:r>
          </w:p>
          <w:p w14:paraId="7AAE4E04" w14:textId="77777777" w:rsidR="002F2E5C" w:rsidRPr="0089519A" w:rsidRDefault="002F2E5C" w:rsidP="007755BB">
            <w:pPr>
              <w:jc w:val="both"/>
              <w:rPr>
                <w:lang w:val="en-GB"/>
              </w:rPr>
            </w:pPr>
            <w:r w:rsidRPr="0089519A">
              <w:rPr>
                <w:lang w:val="en-GB"/>
              </w:rPr>
              <w:t>MESSMER, Hans-Peter a Klaus DEMBOWSKI. </w:t>
            </w:r>
            <w:r w:rsidRPr="0089519A">
              <w:rPr>
                <w:i/>
                <w:iCs/>
                <w:lang w:val="en-GB"/>
              </w:rPr>
              <w:t>Velká kniha hardware</w:t>
            </w:r>
            <w:r w:rsidRPr="0089519A">
              <w:rPr>
                <w:lang w:val="en-GB"/>
              </w:rPr>
              <w:t>. Brno: CP Books, 2005. ISBN 80-251-0416-8.</w:t>
            </w:r>
          </w:p>
          <w:p w14:paraId="0BF3E2C5" w14:textId="77777777" w:rsidR="002F2E5C" w:rsidRPr="0089519A" w:rsidRDefault="002F2E5C" w:rsidP="007755BB">
            <w:pPr>
              <w:jc w:val="both"/>
              <w:rPr>
                <w:lang w:val="en-GB"/>
              </w:rPr>
            </w:pPr>
            <w:r w:rsidRPr="0089519A">
              <w:rPr>
                <w:lang w:val="en-GB"/>
              </w:rPr>
              <w:t>MUELLER, Scott. </w:t>
            </w:r>
            <w:r w:rsidRPr="0089519A">
              <w:rPr>
                <w:i/>
                <w:iCs/>
                <w:lang w:val="en-GB"/>
              </w:rPr>
              <w:t>Osobní počítač: hardware, upgrade, opravy</w:t>
            </w:r>
            <w:r w:rsidRPr="0089519A">
              <w:rPr>
                <w:lang w:val="en-GB"/>
              </w:rPr>
              <w:t>. Brno: Computer Press, 2003. ISBN 80-7226-796-5.</w:t>
            </w:r>
          </w:p>
          <w:p w14:paraId="264F6806" w14:textId="77777777" w:rsidR="002F2E5C" w:rsidRPr="0089519A" w:rsidRDefault="002F2E5C" w:rsidP="007755BB">
            <w:pPr>
              <w:jc w:val="both"/>
              <w:rPr>
                <w:lang w:val="en-GB"/>
              </w:rPr>
            </w:pPr>
            <w:r w:rsidRPr="0089519A">
              <w:rPr>
                <w:lang w:val="en-GB"/>
              </w:rPr>
              <w:t>MUELLER, Scott. </w:t>
            </w:r>
            <w:r w:rsidRPr="0089519A">
              <w:rPr>
                <w:i/>
                <w:iCs/>
                <w:lang w:val="en-GB"/>
              </w:rPr>
              <w:t>Osobní počítač: nejpodrobnější průvodce hardwardem PC</w:t>
            </w:r>
            <w:r w:rsidRPr="0089519A">
              <w:rPr>
                <w:lang w:val="en-GB"/>
              </w:rPr>
              <w:t>. Praha: Computer Press, 2001. Profi hardware. ISBN 80-7226-470-2.</w:t>
            </w:r>
          </w:p>
          <w:p w14:paraId="4F567A75" w14:textId="77777777" w:rsidR="002F2E5C" w:rsidRDefault="002F2E5C" w:rsidP="007755BB">
            <w:pPr>
              <w:jc w:val="both"/>
              <w:rPr>
                <w:ins w:id="296" w:author="Zuzka" w:date="2018-11-16T00:14:00Z"/>
              </w:rPr>
            </w:pPr>
            <w:r>
              <w:t xml:space="preserve">SYSEL, Martin. </w:t>
            </w:r>
            <w:r w:rsidRPr="0089519A">
              <w:rPr>
                <w:i/>
              </w:rPr>
              <w:t>Materiály a přednášky zveřejněné v LMS Moodle</w:t>
            </w:r>
            <w:r>
              <w:t>.</w:t>
            </w:r>
          </w:p>
          <w:p w14:paraId="4D8FB434" w14:textId="77777777" w:rsidR="00521832" w:rsidRDefault="00521832" w:rsidP="007755BB">
            <w:pPr>
              <w:jc w:val="both"/>
              <w:rPr>
                <w:ins w:id="297" w:author="Zuzka" w:date="2018-11-15T01:10:00Z"/>
              </w:rPr>
            </w:pPr>
          </w:p>
          <w:p w14:paraId="622ED3B5" w14:textId="77777777" w:rsidR="00DD1D04" w:rsidRDefault="00DD1D04" w:rsidP="007755BB">
            <w:pPr>
              <w:jc w:val="both"/>
            </w:pPr>
          </w:p>
          <w:p w14:paraId="43A4B0E5" w14:textId="77777777" w:rsidR="002F2E5C" w:rsidRDefault="002F2E5C" w:rsidP="007755BB">
            <w:pPr>
              <w:jc w:val="both"/>
            </w:pPr>
            <w:r w:rsidRPr="004C24E6">
              <w:rPr>
                <w:b/>
              </w:rPr>
              <w:t>Doporučená</w:t>
            </w:r>
            <w:r>
              <w:t xml:space="preserve">: </w:t>
            </w:r>
          </w:p>
          <w:p w14:paraId="20232B98" w14:textId="77777777" w:rsidR="002F2E5C" w:rsidRPr="002D1611" w:rsidRDefault="002F2E5C" w:rsidP="007755BB">
            <w:pPr>
              <w:jc w:val="both"/>
              <w:rPr>
                <w:lang w:val="en-GB"/>
              </w:rPr>
            </w:pPr>
            <w:r w:rsidRPr="0089519A">
              <w:rPr>
                <w:lang w:val="en-GB"/>
              </w:rPr>
              <w:t>MUELLER, Scott. </w:t>
            </w:r>
            <w:r w:rsidRPr="0089519A">
              <w:rPr>
                <w:i/>
                <w:iCs/>
                <w:lang w:val="en-GB"/>
              </w:rPr>
              <w:t>Upgrading and repairing PCs</w:t>
            </w:r>
            <w:r w:rsidRPr="0089519A">
              <w:rPr>
                <w:lang w:val="en-GB"/>
              </w:rPr>
              <w:t>. 21st edition. Indianapolis, Indiana: Que, [2013]. ISBN 978-0789750006.</w:t>
            </w:r>
          </w:p>
          <w:p w14:paraId="004C1700" w14:textId="77777777" w:rsidR="002F2E5C" w:rsidRDefault="002F2E5C" w:rsidP="007755BB">
            <w:pPr>
              <w:jc w:val="both"/>
              <w:rPr>
                <w:ins w:id="298" w:author="Zuzka" w:date="2018-11-16T00:20:00Z"/>
                <w:lang w:val="en-GB"/>
              </w:rPr>
            </w:pPr>
            <w:r>
              <w:t xml:space="preserve">HENNESSY, J. L. a D. A. PATTERSON. </w:t>
            </w:r>
            <w:r w:rsidRPr="0089519A">
              <w:rPr>
                <w:i/>
              </w:rPr>
              <w:t>Computer Architecture: A Quantitative Approach</w:t>
            </w:r>
            <w:r>
              <w:t xml:space="preserve">. 5th edition, Morgan Kaufmann. 2012. ISBN </w:t>
            </w:r>
            <w:r w:rsidRPr="0089519A">
              <w:rPr>
                <w:lang w:val="en-GB"/>
              </w:rPr>
              <w:t>978-8178672663</w:t>
            </w:r>
          </w:p>
          <w:p w14:paraId="667E2899" w14:textId="4C987326" w:rsidR="00373239" w:rsidRPr="0089519A" w:rsidRDefault="00373239" w:rsidP="007755BB">
            <w:pPr>
              <w:jc w:val="both"/>
              <w:rPr>
                <w:lang w:val="en-GB"/>
              </w:rPr>
            </w:pPr>
            <w:ins w:id="299" w:author="Zuzka" w:date="2018-11-16T00:20:00Z">
              <w:r w:rsidRPr="00373239">
                <w:rPr>
                  <w:lang w:val="en-GB"/>
                </w:rPr>
                <w:t>PATTERSON, David A a John L HENNESSY. </w:t>
              </w:r>
              <w:r w:rsidRPr="00373239">
                <w:rPr>
                  <w:i/>
                  <w:iCs/>
                  <w:lang w:val="en-GB"/>
                </w:rPr>
                <w:t>Computer organization and design: the hardware/software interface</w:t>
              </w:r>
              <w:r w:rsidRPr="00373239">
                <w:rPr>
                  <w:lang w:val="en-GB"/>
                </w:rPr>
                <w:t>. Fifth edition. Boston: Elsevier/Morgan Kaufmann, Morgan Kaufmann is an imprint of Elsevier, [2014]. Morgan Kaufmann series in computer architecture and design. ISBN 978-0-12-407726-3.</w:t>
              </w:r>
            </w:ins>
          </w:p>
          <w:p w14:paraId="021B17FF" w14:textId="77777777" w:rsidR="002F2E5C" w:rsidRPr="0089519A" w:rsidRDefault="002F2E5C" w:rsidP="007755BB">
            <w:pPr>
              <w:jc w:val="both"/>
              <w:rPr>
                <w:lang w:val="en-GB"/>
              </w:rPr>
            </w:pPr>
            <w:r w:rsidRPr="0089519A">
              <w:rPr>
                <w:lang w:val="en-GB"/>
              </w:rPr>
              <w:t>GOOK, Michael. </w:t>
            </w:r>
            <w:r w:rsidRPr="0089519A">
              <w:rPr>
                <w:i/>
                <w:iCs/>
                <w:lang w:val="en-GB"/>
              </w:rPr>
              <w:t>Hardwarová rozhraní: průvodce programátora</w:t>
            </w:r>
            <w:r w:rsidRPr="0089519A">
              <w:rPr>
                <w:lang w:val="en-GB"/>
              </w:rPr>
              <w:t>. Brno: Computer Press, 2006. Hardware (Computer Press). ISBN 8025110192.</w:t>
            </w:r>
          </w:p>
          <w:p w14:paraId="64743F91" w14:textId="77777777" w:rsidR="002F2E5C" w:rsidRPr="0089519A" w:rsidRDefault="002F2E5C" w:rsidP="007755BB">
            <w:pPr>
              <w:jc w:val="both"/>
              <w:rPr>
                <w:lang w:val="en-GB"/>
              </w:rPr>
            </w:pPr>
            <w:r>
              <w:t xml:space="preserve">WINN L. Rosch. </w:t>
            </w:r>
            <w:r w:rsidRPr="0089519A">
              <w:rPr>
                <w:i/>
              </w:rPr>
              <w:t>Hardware Bible</w:t>
            </w:r>
            <w:r>
              <w:t xml:space="preserve">. Que Publishing. 2003. ISBN </w:t>
            </w:r>
            <w:r w:rsidRPr="0089519A">
              <w:rPr>
                <w:lang w:val="en-GB"/>
              </w:rPr>
              <w:t>978-0789728593</w:t>
            </w:r>
          </w:p>
          <w:p w14:paraId="5AB79326" w14:textId="77777777" w:rsidR="002F2E5C" w:rsidRPr="0089519A" w:rsidRDefault="002F2E5C" w:rsidP="007755BB">
            <w:pPr>
              <w:jc w:val="both"/>
              <w:rPr>
                <w:lang w:val="en-GB"/>
              </w:rPr>
            </w:pPr>
            <w:r w:rsidRPr="0089519A">
              <w:rPr>
                <w:lang w:val="en-GB"/>
              </w:rPr>
              <w:t>THOMPSON, Robert Bruce a Barbara Fritchman THOMPSON. </w:t>
            </w:r>
            <w:r w:rsidRPr="0089519A">
              <w:rPr>
                <w:i/>
                <w:iCs/>
                <w:lang w:val="en-GB"/>
              </w:rPr>
              <w:t>PC hardware in a nutshell</w:t>
            </w:r>
            <w:r w:rsidRPr="0089519A">
              <w:rPr>
                <w:lang w:val="en-GB"/>
              </w:rPr>
              <w:t>. 3rd ed. Cambridge, Mass.: O'Reilly, c2003. ISBN 978-0596005139.</w:t>
            </w:r>
          </w:p>
          <w:p w14:paraId="4FA02388" w14:textId="77777777" w:rsidR="002F2E5C" w:rsidRDefault="002F2E5C" w:rsidP="007755BB">
            <w:pPr>
              <w:jc w:val="both"/>
              <w:rPr>
                <w:ins w:id="300" w:author="Zuzka" w:date="2018-11-16T00:21:00Z"/>
              </w:rPr>
            </w:pPr>
            <w:r w:rsidRPr="0089519A">
              <w:rPr>
                <w:lang w:val="en-GB"/>
              </w:rPr>
              <w:t>SYSEL, Martin. </w:t>
            </w:r>
            <w:r w:rsidRPr="0089519A">
              <w:rPr>
                <w:i/>
                <w:iCs/>
                <w:lang w:val="en-GB"/>
              </w:rPr>
              <w:t>Technické vybavení PC</w:t>
            </w:r>
            <w:r w:rsidRPr="0089519A">
              <w:rPr>
                <w:lang w:val="en-GB"/>
              </w:rPr>
              <w:t>. Zlín: Univerzita Tomáše Bati, 2003. Učební texty vy</w:t>
            </w:r>
            <w:r>
              <w:rPr>
                <w:lang w:val="en-GB"/>
              </w:rPr>
              <w:t>sokých škol. ISBN 80-7318-108-8</w:t>
            </w:r>
            <w:r>
              <w:t>.</w:t>
            </w:r>
          </w:p>
          <w:p w14:paraId="319F93F9" w14:textId="17AD989E" w:rsidR="00373239" w:rsidRDefault="00373239" w:rsidP="00373239">
            <w:pPr>
              <w:jc w:val="both"/>
              <w:rPr>
                <w:ins w:id="301" w:author="Zuzka" w:date="2018-11-16T00:21:00Z"/>
                <w:lang w:val="en-GB"/>
              </w:rPr>
            </w:pPr>
            <w:ins w:id="302" w:author="Zuzka" w:date="2018-11-16T00:21:00Z">
              <w:r w:rsidRPr="00373239">
                <w:rPr>
                  <w:lang w:val="en-GB"/>
                </w:rPr>
                <w:t>INTEL. /Intel® 64 and IA-32 Architectures Software Developer’s Manual Combined Volumes: 1, 2A, 2B, 2C, 2D, 3A, 3B, 3C, 3D, and 4/. Intel [online].</w:t>
              </w:r>
              <w:r>
                <w:rPr>
                  <w:lang w:val="en-GB"/>
                </w:rPr>
                <w:t xml:space="preserve"> dostupné z</w:t>
              </w:r>
              <w:r w:rsidRPr="00373239">
                <w:rPr>
                  <w:lang w:val="en-GB"/>
                </w:rPr>
                <w:t xml:space="preserve"> </w:t>
              </w:r>
              <w:r w:rsidRPr="00373239">
                <w:rPr>
                  <w:lang w:val="en-GB"/>
                </w:rPr>
                <w:fldChar w:fldCharType="begin"/>
              </w:r>
              <w:r w:rsidRPr="00373239">
                <w:rPr>
                  <w:lang w:val="en-GB"/>
                </w:rPr>
                <w:instrText xml:space="preserve"> HYPERLINK "https://software.intel.com/en-us/download/intel-64-and-ia-32-architectures-sdm-combined-volumes-1-2a-2b-2c-2d-3a-3b-3c-3d-and-4" </w:instrText>
              </w:r>
              <w:r w:rsidRPr="00373239">
                <w:rPr>
                  <w:lang w:val="en-GB"/>
                </w:rPr>
                <w:fldChar w:fldCharType="separate"/>
              </w:r>
              <w:r w:rsidRPr="00373239">
                <w:rPr>
                  <w:rStyle w:val="Hypertextovodkaz"/>
                  <w:lang w:val="en-GB"/>
                </w:rPr>
                <w:t>https://software.intel.com/en-us/download/intel-64-and-ia-32-architectures-sdm-combined-volumes-1-2a-2b-2c-2d-3a-3b-3c-3d-and-4</w:t>
              </w:r>
              <w:r w:rsidRPr="00373239">
                <w:rPr>
                  <w:lang w:val="en-GB"/>
                </w:rPr>
                <w:fldChar w:fldCharType="end"/>
              </w:r>
            </w:ins>
          </w:p>
          <w:p w14:paraId="75F0ADBA" w14:textId="3958FB27" w:rsidR="00373239" w:rsidRPr="0089519A" w:rsidRDefault="00373239" w:rsidP="00373239">
            <w:pPr>
              <w:jc w:val="both"/>
              <w:rPr>
                <w:ins w:id="303" w:author="Zuzka" w:date="2018-11-16T00:23:00Z"/>
                <w:lang w:val="en-GB"/>
              </w:rPr>
            </w:pPr>
            <w:ins w:id="304" w:author="Zuzka" w:date="2018-11-16T00:23:00Z">
              <w:r w:rsidRPr="0089519A">
                <w:rPr>
                  <w:lang w:val="en-GB"/>
                </w:rPr>
                <w:t>GOOK, Michael. </w:t>
              </w:r>
              <w:r w:rsidRPr="00373239">
                <w:rPr>
                  <w:i/>
                  <w:iCs/>
                  <w:lang w:val="en-GB"/>
                </w:rPr>
                <w:t>PC Hardware Interfaces: A Developer's Reference</w:t>
              </w:r>
              <w:r>
                <w:rPr>
                  <w:i/>
                  <w:iCs/>
                  <w:lang w:val="en-GB"/>
                </w:rPr>
                <w:t>.</w:t>
              </w:r>
              <w:r w:rsidRPr="0089519A">
                <w:rPr>
                  <w:lang w:val="en-GB"/>
                </w:rPr>
                <w:t xml:space="preserve"> </w:t>
              </w:r>
              <w:r w:rsidRPr="00373239">
                <w:rPr>
                  <w:lang w:val="en-GB"/>
                </w:rPr>
                <w:t>A-List Publishing</w:t>
              </w:r>
              <w:r>
                <w:rPr>
                  <w:lang w:val="en-GB"/>
                </w:rPr>
                <w:t>. 2004</w:t>
              </w:r>
              <w:r w:rsidRPr="0089519A">
                <w:rPr>
                  <w:lang w:val="en-GB"/>
                </w:rPr>
                <w:t xml:space="preserve">. ISBN </w:t>
              </w:r>
            </w:ins>
            <w:ins w:id="305" w:author="Zuzka" w:date="2018-11-16T00:24:00Z">
              <w:r w:rsidRPr="00373239">
                <w:rPr>
                  <w:lang w:val="en-GB"/>
                </w:rPr>
                <w:t>978-1931769297</w:t>
              </w:r>
            </w:ins>
            <w:ins w:id="306" w:author="Zuzka" w:date="2018-11-16T00:23:00Z">
              <w:r w:rsidRPr="0089519A">
                <w:rPr>
                  <w:lang w:val="en-GB"/>
                </w:rPr>
                <w:t>.</w:t>
              </w:r>
            </w:ins>
          </w:p>
          <w:p w14:paraId="23B1F8CF" w14:textId="77777777" w:rsidR="00373239" w:rsidRPr="00373239" w:rsidRDefault="00373239" w:rsidP="00373239">
            <w:pPr>
              <w:jc w:val="both"/>
              <w:rPr>
                <w:ins w:id="307" w:author="Zuzka" w:date="2018-11-16T00:21:00Z"/>
                <w:lang w:val="en-GB"/>
              </w:rPr>
            </w:pPr>
          </w:p>
          <w:p w14:paraId="4F9511E3" w14:textId="77777777" w:rsidR="00373239" w:rsidRPr="00FA6C6F" w:rsidRDefault="00373239" w:rsidP="007755BB">
            <w:pPr>
              <w:jc w:val="both"/>
              <w:rPr>
                <w:lang w:val="en-GB"/>
              </w:rPr>
            </w:pPr>
          </w:p>
        </w:tc>
      </w:tr>
      <w:tr w:rsidR="002F2E5C" w14:paraId="5AF48560"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B85DD5" w14:textId="77777777" w:rsidR="002F2E5C" w:rsidRDefault="002F2E5C" w:rsidP="007755BB">
            <w:pPr>
              <w:jc w:val="center"/>
              <w:rPr>
                <w:b/>
              </w:rPr>
            </w:pPr>
            <w:r>
              <w:rPr>
                <w:b/>
              </w:rPr>
              <w:t>Informace ke kombinované nebo distanční formě</w:t>
            </w:r>
          </w:p>
        </w:tc>
      </w:tr>
      <w:tr w:rsidR="002F2E5C" w14:paraId="5C148CBF" w14:textId="77777777" w:rsidTr="007755BB">
        <w:tc>
          <w:tcPr>
            <w:tcW w:w="4787" w:type="dxa"/>
            <w:gridSpan w:val="3"/>
            <w:tcBorders>
              <w:top w:val="single" w:sz="2" w:space="0" w:color="auto"/>
            </w:tcBorders>
            <w:shd w:val="clear" w:color="auto" w:fill="F7CAAC"/>
          </w:tcPr>
          <w:p w14:paraId="71AD9B46" w14:textId="77777777" w:rsidR="002F2E5C" w:rsidRDefault="002F2E5C" w:rsidP="007755BB">
            <w:pPr>
              <w:jc w:val="both"/>
            </w:pPr>
            <w:r>
              <w:rPr>
                <w:b/>
              </w:rPr>
              <w:t>Rozsah konzultací (soustředění)</w:t>
            </w:r>
          </w:p>
        </w:tc>
        <w:tc>
          <w:tcPr>
            <w:tcW w:w="889" w:type="dxa"/>
            <w:tcBorders>
              <w:top w:val="single" w:sz="2" w:space="0" w:color="auto"/>
            </w:tcBorders>
          </w:tcPr>
          <w:p w14:paraId="2C2ABFBF" w14:textId="77777777" w:rsidR="002F2E5C" w:rsidRDefault="002F2E5C" w:rsidP="007755BB">
            <w:pPr>
              <w:jc w:val="both"/>
            </w:pPr>
            <w:r>
              <w:t>17</w:t>
            </w:r>
          </w:p>
        </w:tc>
        <w:tc>
          <w:tcPr>
            <w:tcW w:w="4179" w:type="dxa"/>
            <w:gridSpan w:val="4"/>
            <w:tcBorders>
              <w:top w:val="single" w:sz="2" w:space="0" w:color="auto"/>
            </w:tcBorders>
            <w:shd w:val="clear" w:color="auto" w:fill="F7CAAC"/>
          </w:tcPr>
          <w:p w14:paraId="7F0ACAD7" w14:textId="77777777" w:rsidR="002F2E5C" w:rsidRDefault="002F2E5C" w:rsidP="007755BB">
            <w:pPr>
              <w:jc w:val="both"/>
              <w:rPr>
                <w:b/>
              </w:rPr>
            </w:pPr>
            <w:r>
              <w:rPr>
                <w:b/>
              </w:rPr>
              <w:t xml:space="preserve">hodin </w:t>
            </w:r>
          </w:p>
        </w:tc>
      </w:tr>
      <w:tr w:rsidR="002F2E5C" w14:paraId="0C1BE970" w14:textId="77777777" w:rsidTr="007755BB">
        <w:tc>
          <w:tcPr>
            <w:tcW w:w="9855" w:type="dxa"/>
            <w:gridSpan w:val="8"/>
            <w:shd w:val="clear" w:color="auto" w:fill="F7CAAC"/>
          </w:tcPr>
          <w:p w14:paraId="1B6851EE" w14:textId="77777777" w:rsidR="002F2E5C" w:rsidRDefault="002F2E5C" w:rsidP="007755BB">
            <w:pPr>
              <w:jc w:val="both"/>
              <w:rPr>
                <w:b/>
              </w:rPr>
            </w:pPr>
            <w:r>
              <w:rPr>
                <w:b/>
              </w:rPr>
              <w:t>Informace o způsobu kontaktu s vyučujícím</w:t>
            </w:r>
          </w:p>
        </w:tc>
      </w:tr>
      <w:tr w:rsidR="002F2E5C" w14:paraId="477C6CD0" w14:textId="77777777" w:rsidTr="007755BB">
        <w:trPr>
          <w:trHeight w:val="562"/>
        </w:trPr>
        <w:tc>
          <w:tcPr>
            <w:tcW w:w="9855" w:type="dxa"/>
            <w:gridSpan w:val="8"/>
          </w:tcPr>
          <w:p w14:paraId="25D7163A" w14:textId="665533E5" w:rsidR="002F2E5C" w:rsidRDefault="002F2E5C" w:rsidP="007755BB">
            <w:pPr>
              <w:jc w:val="both"/>
            </w:pPr>
            <w:r w:rsidRPr="001D1DB4">
              <w:t>Vyučující na FAI mají trvale vypsány a zveřejněny konzultace minimálně 2h/týden v rámci kterých mají možnosti konzultovat podrobněji probíranou látku. Dále mohou studenti komunikovat s vyučujícím pomocí e-mailu a LMS Moodle.</w:t>
            </w:r>
          </w:p>
        </w:tc>
      </w:tr>
    </w:tbl>
    <w:p w14:paraId="63734C24" w14:textId="77777777" w:rsidR="00DD1D04" w:rsidRDefault="00DD1D04">
      <w:pPr>
        <w:rPr>
          <w:ins w:id="308" w:author="Zuzka" w:date="2018-11-15T01:09:00Z"/>
        </w:rPr>
      </w:pPr>
      <w:ins w:id="309" w:author="Zuzka" w:date="2018-11-15T01:09: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1161F3D2" w14:textId="77777777" w:rsidTr="007755BB">
        <w:tc>
          <w:tcPr>
            <w:tcW w:w="9855" w:type="dxa"/>
            <w:gridSpan w:val="8"/>
            <w:tcBorders>
              <w:bottom w:val="double" w:sz="4" w:space="0" w:color="auto"/>
            </w:tcBorders>
            <w:shd w:val="clear" w:color="auto" w:fill="BDD6EE"/>
          </w:tcPr>
          <w:p w14:paraId="0B6734D1" w14:textId="2DE5C996" w:rsidR="002F2E5C" w:rsidRPr="00DD1D04" w:rsidRDefault="002F2E5C" w:rsidP="007755BB">
            <w:pPr>
              <w:tabs>
                <w:tab w:val="right" w:pos="9470"/>
              </w:tabs>
              <w:jc w:val="both"/>
              <w:rPr>
                <w:rPrChange w:id="310" w:author="Zuzka" w:date="2018-11-15T01:09:00Z">
                  <w:rPr>
                    <w:b/>
                    <w:sz w:val="28"/>
                  </w:rPr>
                </w:rPrChange>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29C3CECC" w14:textId="77777777" w:rsidTr="007755BB">
        <w:tc>
          <w:tcPr>
            <w:tcW w:w="3086" w:type="dxa"/>
            <w:tcBorders>
              <w:top w:val="double" w:sz="4" w:space="0" w:color="auto"/>
            </w:tcBorders>
            <w:shd w:val="clear" w:color="auto" w:fill="F7CAAC"/>
          </w:tcPr>
          <w:p w14:paraId="75D3741C"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4C1A588C" w14:textId="77777777" w:rsidR="002F2E5C" w:rsidRDefault="002F2E5C" w:rsidP="007755BB">
            <w:pPr>
              <w:jc w:val="both"/>
            </w:pPr>
            <w:bookmarkStart w:id="311" w:name="BP"/>
            <w:r>
              <w:t>Bakalářská práce</w:t>
            </w:r>
            <w:bookmarkEnd w:id="311"/>
          </w:p>
        </w:tc>
      </w:tr>
      <w:tr w:rsidR="002F2E5C" w14:paraId="51CD3C19" w14:textId="77777777" w:rsidTr="007755BB">
        <w:tc>
          <w:tcPr>
            <w:tcW w:w="3086" w:type="dxa"/>
            <w:shd w:val="clear" w:color="auto" w:fill="F7CAAC"/>
          </w:tcPr>
          <w:p w14:paraId="57E13D14" w14:textId="77777777" w:rsidR="002F2E5C" w:rsidRDefault="002F2E5C" w:rsidP="007755BB">
            <w:pPr>
              <w:jc w:val="both"/>
              <w:rPr>
                <w:b/>
              </w:rPr>
            </w:pPr>
            <w:r>
              <w:rPr>
                <w:b/>
              </w:rPr>
              <w:t>Typ předmětu</w:t>
            </w:r>
          </w:p>
        </w:tc>
        <w:tc>
          <w:tcPr>
            <w:tcW w:w="3406" w:type="dxa"/>
            <w:gridSpan w:val="4"/>
          </w:tcPr>
          <w:p w14:paraId="76F1015A" w14:textId="77777777" w:rsidR="002F2E5C" w:rsidRDefault="002F2E5C" w:rsidP="007755BB">
            <w:pPr>
              <w:jc w:val="both"/>
            </w:pPr>
            <w:r>
              <w:t>Povinný</w:t>
            </w:r>
          </w:p>
        </w:tc>
        <w:tc>
          <w:tcPr>
            <w:tcW w:w="2695" w:type="dxa"/>
            <w:gridSpan w:val="2"/>
            <w:shd w:val="clear" w:color="auto" w:fill="F7CAAC"/>
          </w:tcPr>
          <w:p w14:paraId="16CDD8C7" w14:textId="77777777" w:rsidR="002F2E5C" w:rsidRDefault="002F2E5C" w:rsidP="007755BB">
            <w:pPr>
              <w:jc w:val="both"/>
            </w:pPr>
            <w:r>
              <w:rPr>
                <w:b/>
              </w:rPr>
              <w:t>doporučený ročník / semestr</w:t>
            </w:r>
          </w:p>
        </w:tc>
        <w:tc>
          <w:tcPr>
            <w:tcW w:w="668" w:type="dxa"/>
          </w:tcPr>
          <w:p w14:paraId="7202002A" w14:textId="77777777" w:rsidR="002F2E5C" w:rsidRDefault="002F2E5C" w:rsidP="007755BB">
            <w:pPr>
              <w:jc w:val="both"/>
            </w:pPr>
            <w:r>
              <w:t>3/L</w:t>
            </w:r>
          </w:p>
        </w:tc>
      </w:tr>
      <w:tr w:rsidR="002F2E5C" w14:paraId="68F91F5C" w14:textId="77777777" w:rsidTr="007755BB">
        <w:tc>
          <w:tcPr>
            <w:tcW w:w="3086" w:type="dxa"/>
            <w:shd w:val="clear" w:color="auto" w:fill="F7CAAC"/>
          </w:tcPr>
          <w:p w14:paraId="49877A33" w14:textId="77777777" w:rsidR="002F2E5C" w:rsidRDefault="002F2E5C" w:rsidP="007755BB">
            <w:pPr>
              <w:jc w:val="both"/>
              <w:rPr>
                <w:b/>
              </w:rPr>
            </w:pPr>
            <w:r>
              <w:rPr>
                <w:b/>
              </w:rPr>
              <w:t>Rozsah studijního předmětu</w:t>
            </w:r>
          </w:p>
        </w:tc>
        <w:tc>
          <w:tcPr>
            <w:tcW w:w="1701" w:type="dxa"/>
            <w:gridSpan w:val="2"/>
          </w:tcPr>
          <w:p w14:paraId="6D67DEAD" w14:textId="77777777" w:rsidR="002F2E5C" w:rsidRDefault="002F2E5C" w:rsidP="007755BB">
            <w:pPr>
              <w:jc w:val="both"/>
            </w:pPr>
            <w:r>
              <w:t>15c</w:t>
            </w:r>
          </w:p>
        </w:tc>
        <w:tc>
          <w:tcPr>
            <w:tcW w:w="889" w:type="dxa"/>
            <w:shd w:val="clear" w:color="auto" w:fill="F7CAAC"/>
          </w:tcPr>
          <w:p w14:paraId="44D67F1E" w14:textId="77777777" w:rsidR="002F2E5C" w:rsidRDefault="002F2E5C" w:rsidP="007755BB">
            <w:pPr>
              <w:jc w:val="both"/>
              <w:rPr>
                <w:b/>
              </w:rPr>
            </w:pPr>
            <w:r>
              <w:rPr>
                <w:b/>
              </w:rPr>
              <w:t xml:space="preserve">hod. </w:t>
            </w:r>
          </w:p>
        </w:tc>
        <w:tc>
          <w:tcPr>
            <w:tcW w:w="816" w:type="dxa"/>
          </w:tcPr>
          <w:p w14:paraId="73D78DDE" w14:textId="77777777" w:rsidR="002F2E5C" w:rsidRDefault="002F2E5C" w:rsidP="007755BB">
            <w:pPr>
              <w:jc w:val="both"/>
            </w:pPr>
          </w:p>
        </w:tc>
        <w:tc>
          <w:tcPr>
            <w:tcW w:w="2156" w:type="dxa"/>
            <w:shd w:val="clear" w:color="auto" w:fill="F7CAAC"/>
          </w:tcPr>
          <w:p w14:paraId="2F6A7409" w14:textId="77777777" w:rsidR="002F2E5C" w:rsidRDefault="002F2E5C" w:rsidP="007755BB">
            <w:pPr>
              <w:jc w:val="both"/>
              <w:rPr>
                <w:b/>
              </w:rPr>
            </w:pPr>
            <w:r>
              <w:rPr>
                <w:b/>
              </w:rPr>
              <w:t>kreditů</w:t>
            </w:r>
          </w:p>
        </w:tc>
        <w:tc>
          <w:tcPr>
            <w:tcW w:w="1207" w:type="dxa"/>
            <w:gridSpan w:val="2"/>
          </w:tcPr>
          <w:p w14:paraId="21F256D0" w14:textId="77777777" w:rsidR="002F2E5C" w:rsidRDefault="002F2E5C" w:rsidP="007755BB">
            <w:pPr>
              <w:jc w:val="both"/>
            </w:pPr>
            <w:r>
              <w:t>15</w:t>
            </w:r>
          </w:p>
        </w:tc>
      </w:tr>
      <w:tr w:rsidR="002F2E5C" w14:paraId="721E1E4C" w14:textId="77777777" w:rsidTr="007755BB">
        <w:tc>
          <w:tcPr>
            <w:tcW w:w="3086" w:type="dxa"/>
            <w:shd w:val="clear" w:color="auto" w:fill="F7CAAC"/>
          </w:tcPr>
          <w:p w14:paraId="3834F64C" w14:textId="77777777" w:rsidR="002F2E5C" w:rsidRDefault="002F2E5C" w:rsidP="007755BB">
            <w:pPr>
              <w:jc w:val="both"/>
              <w:rPr>
                <w:b/>
                <w:sz w:val="22"/>
              </w:rPr>
            </w:pPr>
            <w:r>
              <w:rPr>
                <w:b/>
              </w:rPr>
              <w:t>Prerekvizity, korekvizity, ekvivalence</w:t>
            </w:r>
          </w:p>
        </w:tc>
        <w:tc>
          <w:tcPr>
            <w:tcW w:w="6769" w:type="dxa"/>
            <w:gridSpan w:val="7"/>
          </w:tcPr>
          <w:p w14:paraId="62D98E56" w14:textId="77777777" w:rsidR="002F2E5C" w:rsidRPr="00C040EF" w:rsidRDefault="002F2E5C" w:rsidP="007755BB">
            <w:pPr>
              <w:jc w:val="both"/>
              <w:rPr>
                <w:lang w:val="en-GB"/>
              </w:rPr>
            </w:pPr>
            <w:r w:rsidRPr="00C040EF">
              <w:rPr>
                <w:lang w:val="en-GB"/>
              </w:rPr>
              <w:t>Na základě absolvovaných předmětů bakalářského stupně studia samostatně řešit konkrétní technický úkol s možností konzultace se svým vedoucím práce. </w:t>
            </w:r>
          </w:p>
          <w:p w14:paraId="4F365315" w14:textId="77777777" w:rsidR="002F2E5C" w:rsidRDefault="002F2E5C" w:rsidP="007755BB">
            <w:pPr>
              <w:jc w:val="both"/>
            </w:pPr>
          </w:p>
        </w:tc>
      </w:tr>
      <w:tr w:rsidR="002F2E5C" w14:paraId="74D7857F" w14:textId="77777777" w:rsidTr="007755BB">
        <w:tc>
          <w:tcPr>
            <w:tcW w:w="3086" w:type="dxa"/>
            <w:shd w:val="clear" w:color="auto" w:fill="F7CAAC"/>
          </w:tcPr>
          <w:p w14:paraId="087D495E" w14:textId="77777777" w:rsidR="002F2E5C" w:rsidRDefault="002F2E5C" w:rsidP="007755BB">
            <w:pPr>
              <w:jc w:val="both"/>
              <w:rPr>
                <w:b/>
              </w:rPr>
            </w:pPr>
            <w:r>
              <w:rPr>
                <w:b/>
              </w:rPr>
              <w:t>Způsob ověření studijních výsledků</w:t>
            </w:r>
          </w:p>
        </w:tc>
        <w:tc>
          <w:tcPr>
            <w:tcW w:w="3406" w:type="dxa"/>
            <w:gridSpan w:val="4"/>
          </w:tcPr>
          <w:p w14:paraId="49744316" w14:textId="77777777" w:rsidR="002F2E5C" w:rsidRDefault="002F2E5C" w:rsidP="007755BB">
            <w:pPr>
              <w:jc w:val="both"/>
            </w:pPr>
            <w:r>
              <w:t>zápočet</w:t>
            </w:r>
          </w:p>
        </w:tc>
        <w:tc>
          <w:tcPr>
            <w:tcW w:w="2156" w:type="dxa"/>
            <w:shd w:val="clear" w:color="auto" w:fill="F7CAAC"/>
          </w:tcPr>
          <w:p w14:paraId="0C3E75B7" w14:textId="77777777" w:rsidR="002F2E5C" w:rsidRDefault="002F2E5C" w:rsidP="007755BB">
            <w:pPr>
              <w:jc w:val="both"/>
              <w:rPr>
                <w:b/>
              </w:rPr>
            </w:pPr>
            <w:r>
              <w:rPr>
                <w:b/>
              </w:rPr>
              <w:t>Forma výuky</w:t>
            </w:r>
          </w:p>
        </w:tc>
        <w:tc>
          <w:tcPr>
            <w:tcW w:w="1207" w:type="dxa"/>
            <w:gridSpan w:val="2"/>
          </w:tcPr>
          <w:p w14:paraId="5336B556" w14:textId="77777777" w:rsidR="002F2E5C" w:rsidRDefault="002F2E5C" w:rsidP="007755BB">
            <w:pPr>
              <w:jc w:val="both"/>
            </w:pPr>
            <w:r>
              <w:t>cvičení</w:t>
            </w:r>
          </w:p>
        </w:tc>
      </w:tr>
      <w:tr w:rsidR="002F2E5C" w14:paraId="07DF8F1C" w14:textId="77777777" w:rsidTr="007755BB">
        <w:tc>
          <w:tcPr>
            <w:tcW w:w="3086" w:type="dxa"/>
            <w:shd w:val="clear" w:color="auto" w:fill="F7CAAC"/>
          </w:tcPr>
          <w:p w14:paraId="0B29508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4B01FF9D" w14:textId="77777777" w:rsidR="002F2E5C" w:rsidRDefault="002F2E5C" w:rsidP="007755BB">
            <w:r>
              <w:t>Pro udělení</w:t>
            </w:r>
            <w:r w:rsidRPr="00EC44EC">
              <w:t xml:space="preserve"> zápočtu </w:t>
            </w:r>
            <w:r>
              <w:t xml:space="preserve">je požadováno: </w:t>
            </w:r>
          </w:p>
          <w:p w14:paraId="26B7FDF5" w14:textId="77777777" w:rsidR="002F2E5C" w:rsidRDefault="002F2E5C" w:rsidP="007755BB">
            <w:pPr>
              <w:pStyle w:val="Odstavecseseznamem"/>
              <w:numPr>
                <w:ilvl w:val="0"/>
                <w:numId w:val="5"/>
              </w:numPr>
            </w:pPr>
            <w:r>
              <w:t>úspěšné vypracování samostatné práce na individuální téma</w:t>
            </w:r>
          </w:p>
          <w:p w14:paraId="7B966443" w14:textId="77777777" w:rsidR="002F2E5C" w:rsidRDefault="002F2E5C" w:rsidP="007755BB">
            <w:pPr>
              <w:pStyle w:val="Odstavecseseznamem"/>
              <w:numPr>
                <w:ilvl w:val="0"/>
                <w:numId w:val="5"/>
              </w:numPr>
            </w:pPr>
            <w:r>
              <w:t>její odevzdání v písemné podobě.</w:t>
            </w:r>
          </w:p>
          <w:p w14:paraId="53914A63" w14:textId="77777777" w:rsidR="002F2E5C" w:rsidRDefault="002F2E5C" w:rsidP="007755BB">
            <w:pPr>
              <w:pStyle w:val="Odstavecseseznamem"/>
              <w:numPr>
                <w:ilvl w:val="0"/>
                <w:numId w:val="5"/>
              </w:numPr>
            </w:pPr>
            <w:r>
              <w:t>absolvování kontrolních dnů</w:t>
            </w:r>
          </w:p>
        </w:tc>
      </w:tr>
      <w:tr w:rsidR="002F2E5C" w14:paraId="5FCE398D" w14:textId="77777777" w:rsidTr="007755BB">
        <w:trPr>
          <w:trHeight w:val="554"/>
        </w:trPr>
        <w:tc>
          <w:tcPr>
            <w:tcW w:w="9855" w:type="dxa"/>
            <w:gridSpan w:val="8"/>
            <w:tcBorders>
              <w:top w:val="nil"/>
            </w:tcBorders>
          </w:tcPr>
          <w:p w14:paraId="2681E22A" w14:textId="77777777" w:rsidR="002F2E5C" w:rsidRDefault="002F2E5C" w:rsidP="007755BB">
            <w:pPr>
              <w:jc w:val="both"/>
            </w:pPr>
          </w:p>
        </w:tc>
      </w:tr>
      <w:tr w:rsidR="002F2E5C" w14:paraId="100BD016" w14:textId="77777777" w:rsidTr="007755BB">
        <w:trPr>
          <w:trHeight w:val="197"/>
        </w:trPr>
        <w:tc>
          <w:tcPr>
            <w:tcW w:w="3086" w:type="dxa"/>
            <w:tcBorders>
              <w:top w:val="nil"/>
            </w:tcBorders>
            <w:shd w:val="clear" w:color="auto" w:fill="F7CAAC"/>
          </w:tcPr>
          <w:p w14:paraId="0582BD54" w14:textId="77777777" w:rsidR="002F2E5C" w:rsidRDefault="002F2E5C" w:rsidP="007755BB">
            <w:pPr>
              <w:jc w:val="both"/>
              <w:rPr>
                <w:b/>
              </w:rPr>
            </w:pPr>
            <w:r>
              <w:rPr>
                <w:b/>
              </w:rPr>
              <w:t>Garant předmětu</w:t>
            </w:r>
          </w:p>
        </w:tc>
        <w:tc>
          <w:tcPr>
            <w:tcW w:w="6769" w:type="dxa"/>
            <w:gridSpan w:val="7"/>
            <w:tcBorders>
              <w:top w:val="nil"/>
            </w:tcBorders>
          </w:tcPr>
          <w:p w14:paraId="03A5F099" w14:textId="77777777" w:rsidR="002F2E5C" w:rsidRDefault="002F2E5C" w:rsidP="007755BB">
            <w:pPr>
              <w:jc w:val="both"/>
            </w:pPr>
            <w:r>
              <w:t>doc. Ing. Zuzana Komínková Oplatková, Ph.D.</w:t>
            </w:r>
          </w:p>
        </w:tc>
      </w:tr>
      <w:tr w:rsidR="002F2E5C" w14:paraId="3A38F642" w14:textId="77777777" w:rsidTr="007755BB">
        <w:trPr>
          <w:trHeight w:val="243"/>
        </w:trPr>
        <w:tc>
          <w:tcPr>
            <w:tcW w:w="3086" w:type="dxa"/>
            <w:tcBorders>
              <w:top w:val="nil"/>
            </w:tcBorders>
            <w:shd w:val="clear" w:color="auto" w:fill="F7CAAC"/>
          </w:tcPr>
          <w:p w14:paraId="303A9FCE" w14:textId="77777777" w:rsidR="002F2E5C" w:rsidRDefault="002F2E5C" w:rsidP="007755BB">
            <w:pPr>
              <w:jc w:val="both"/>
              <w:rPr>
                <w:b/>
              </w:rPr>
            </w:pPr>
            <w:r>
              <w:rPr>
                <w:b/>
              </w:rPr>
              <w:t>Zapojení garanta do výuky předmětu</w:t>
            </w:r>
          </w:p>
        </w:tc>
        <w:tc>
          <w:tcPr>
            <w:tcW w:w="6769" w:type="dxa"/>
            <w:gridSpan w:val="7"/>
            <w:tcBorders>
              <w:top w:val="nil"/>
            </w:tcBorders>
          </w:tcPr>
          <w:p w14:paraId="54116412" w14:textId="77777777" w:rsidR="002F2E5C" w:rsidRDefault="002F2E5C" w:rsidP="007755BB">
            <w:pPr>
              <w:jc w:val="both"/>
            </w:pPr>
            <w:r>
              <w:t>Metodicky</w:t>
            </w:r>
          </w:p>
        </w:tc>
      </w:tr>
      <w:tr w:rsidR="002F2E5C" w14:paraId="2793E0B4" w14:textId="77777777" w:rsidTr="007755BB">
        <w:tc>
          <w:tcPr>
            <w:tcW w:w="3086" w:type="dxa"/>
            <w:shd w:val="clear" w:color="auto" w:fill="F7CAAC"/>
          </w:tcPr>
          <w:p w14:paraId="364C1526" w14:textId="77777777" w:rsidR="002F2E5C" w:rsidRDefault="002F2E5C" w:rsidP="007755BB">
            <w:pPr>
              <w:jc w:val="both"/>
              <w:rPr>
                <w:b/>
              </w:rPr>
            </w:pPr>
            <w:r>
              <w:rPr>
                <w:b/>
              </w:rPr>
              <w:t>Vyučující</w:t>
            </w:r>
          </w:p>
        </w:tc>
        <w:tc>
          <w:tcPr>
            <w:tcW w:w="6769" w:type="dxa"/>
            <w:gridSpan w:val="7"/>
            <w:tcBorders>
              <w:bottom w:val="nil"/>
            </w:tcBorders>
          </w:tcPr>
          <w:p w14:paraId="1FD41E1C" w14:textId="3BDC032E" w:rsidR="002F2E5C" w:rsidRDefault="002F2E5C" w:rsidP="007755BB">
            <w:pPr>
              <w:jc w:val="both"/>
            </w:pPr>
            <w:r>
              <w:t xml:space="preserve">doc. Ing. Zuzana Komínková Oplatková, Ph.D. </w:t>
            </w:r>
            <w:r w:rsidR="008624BD">
              <w:t>, cvičení (100 %)</w:t>
            </w:r>
          </w:p>
        </w:tc>
      </w:tr>
      <w:tr w:rsidR="002F2E5C" w14:paraId="405D3B7D" w14:textId="77777777" w:rsidTr="007755BB">
        <w:trPr>
          <w:trHeight w:val="554"/>
        </w:trPr>
        <w:tc>
          <w:tcPr>
            <w:tcW w:w="9855" w:type="dxa"/>
            <w:gridSpan w:val="8"/>
            <w:tcBorders>
              <w:top w:val="nil"/>
            </w:tcBorders>
          </w:tcPr>
          <w:p w14:paraId="6F202CA2" w14:textId="77777777" w:rsidR="002F2E5C" w:rsidRDefault="002F2E5C" w:rsidP="007755BB">
            <w:pPr>
              <w:jc w:val="both"/>
            </w:pPr>
          </w:p>
        </w:tc>
      </w:tr>
      <w:tr w:rsidR="002F2E5C" w14:paraId="705DAA2C" w14:textId="77777777" w:rsidTr="007755BB">
        <w:tc>
          <w:tcPr>
            <w:tcW w:w="3086" w:type="dxa"/>
            <w:shd w:val="clear" w:color="auto" w:fill="F7CAAC"/>
          </w:tcPr>
          <w:p w14:paraId="53BFEEF8" w14:textId="77777777" w:rsidR="002F2E5C" w:rsidRDefault="002F2E5C" w:rsidP="007755BB">
            <w:pPr>
              <w:jc w:val="both"/>
              <w:rPr>
                <w:b/>
              </w:rPr>
            </w:pPr>
            <w:r>
              <w:rPr>
                <w:b/>
              </w:rPr>
              <w:t>Stručná anotace předmětu</w:t>
            </w:r>
          </w:p>
        </w:tc>
        <w:tc>
          <w:tcPr>
            <w:tcW w:w="6769" w:type="dxa"/>
            <w:gridSpan w:val="7"/>
            <w:tcBorders>
              <w:bottom w:val="nil"/>
            </w:tcBorders>
          </w:tcPr>
          <w:p w14:paraId="053F81A8" w14:textId="77777777" w:rsidR="002F2E5C" w:rsidRDefault="002F2E5C" w:rsidP="007755BB">
            <w:pPr>
              <w:jc w:val="both"/>
            </w:pPr>
          </w:p>
        </w:tc>
      </w:tr>
      <w:tr w:rsidR="002F2E5C" w14:paraId="50948217" w14:textId="77777777" w:rsidTr="007755BB">
        <w:trPr>
          <w:trHeight w:val="3938"/>
        </w:trPr>
        <w:tc>
          <w:tcPr>
            <w:tcW w:w="9855" w:type="dxa"/>
            <w:gridSpan w:val="8"/>
            <w:tcBorders>
              <w:top w:val="nil"/>
              <w:bottom w:val="single" w:sz="12" w:space="0" w:color="auto"/>
            </w:tcBorders>
          </w:tcPr>
          <w:p w14:paraId="54565743" w14:textId="77777777" w:rsidR="002F2E5C" w:rsidRPr="00706CF0" w:rsidRDefault="002F2E5C" w:rsidP="007755BB">
            <w:pPr>
              <w:jc w:val="both"/>
              <w:rPr>
                <w:noProof/>
                <w:lang w:val="en-GB"/>
              </w:rPr>
            </w:pPr>
            <w:r w:rsidRPr="00706CF0">
              <w:rPr>
                <w:noProof/>
                <w:lang w:val="en-GB"/>
              </w:rPr>
              <w:t>Cílem předmětu je metodická podpora studenta při zpracování Bakalářské práce. Je vysvětlena formální a obsahová stránka Bakalářské práce a vysvětlen způsob její prezentace.</w:t>
            </w:r>
          </w:p>
          <w:p w14:paraId="0F5E9A28" w14:textId="06116427" w:rsidR="002F2E5C" w:rsidRPr="00706CF0" w:rsidRDefault="002F2E5C" w:rsidP="007755BB">
            <w:pPr>
              <w:suppressAutoHyphens/>
              <w:jc w:val="both"/>
            </w:pPr>
            <w:r w:rsidRPr="00706CF0">
              <w:t>Součástí předmětu je vedle individuální práce studentů i organizovaná výuka v rozsahu celkem 1</w:t>
            </w:r>
            <w:ins w:id="312" w:author="Zuzka" w:date="2018-11-12T23:33:00Z">
              <w:r w:rsidR="00981364">
                <w:t>5</w:t>
              </w:r>
            </w:ins>
            <w:del w:id="313" w:author="Zuzka" w:date="2018-11-12T23:33:00Z">
              <w:r w:rsidRPr="00706CF0" w:rsidDel="00981364">
                <w:delText>4</w:delText>
              </w:r>
            </w:del>
            <w:r w:rsidRPr="00706CF0">
              <w:t xml:space="preserve"> hod/semestr v následujícím členění na 3 výukové bloky:</w:t>
            </w:r>
          </w:p>
          <w:p w14:paraId="3B4CAAD3" w14:textId="77777777" w:rsidR="002F2E5C" w:rsidRPr="00706CF0" w:rsidRDefault="002F2E5C" w:rsidP="006328B7">
            <w:pPr>
              <w:numPr>
                <w:ilvl w:val="0"/>
                <w:numId w:val="41"/>
              </w:numPr>
              <w:suppressAutoHyphens/>
              <w:jc w:val="both"/>
            </w:pPr>
            <w:r w:rsidRPr="00706CF0">
              <w:t>blok: 6 hodin – 7. týden semestru – prezentace studentů, představující stav řešení BP za účasti vedoucích BP</w:t>
            </w:r>
          </w:p>
          <w:p w14:paraId="0E865166" w14:textId="643BEF9A" w:rsidR="00E83776" w:rsidRDefault="002F2E5C" w:rsidP="007755BB">
            <w:pPr>
              <w:numPr>
                <w:ilvl w:val="0"/>
                <w:numId w:val="41"/>
              </w:numPr>
              <w:suppressAutoHyphens/>
              <w:jc w:val="both"/>
            </w:pPr>
            <w:r w:rsidRPr="00706CF0">
              <w:t xml:space="preserve">blok: </w:t>
            </w:r>
            <w:ins w:id="314" w:author="Zuzka" w:date="2018-11-12T23:34:00Z">
              <w:r w:rsidR="00981364">
                <w:t>3</w:t>
              </w:r>
            </w:ins>
            <w:del w:id="315" w:author="Zuzka" w:date="2018-11-12T23:34:00Z">
              <w:r w:rsidRPr="00706CF0" w:rsidDel="00981364">
                <w:delText>2</w:delText>
              </w:r>
            </w:del>
            <w:r w:rsidRPr="00706CF0">
              <w:t xml:space="preserve"> hodiny – 9. týden semestru – schválení osnovy BP, odborné i formální náležitosti písemné BP, informace o možnostech pomoci fakulty při hledání zaměstnání</w:t>
            </w:r>
          </w:p>
          <w:p w14:paraId="149C707F" w14:textId="3C43C26B" w:rsidR="002F2E5C" w:rsidRDefault="002F2E5C" w:rsidP="007755BB">
            <w:pPr>
              <w:numPr>
                <w:ilvl w:val="0"/>
                <w:numId w:val="41"/>
              </w:numPr>
              <w:suppressAutoHyphens/>
              <w:jc w:val="both"/>
            </w:pPr>
            <w:r w:rsidRPr="00706CF0">
              <w:t>blok: 6 hodin – 11. až 12. týden semestru – prezentace studentů za účasti vedoucích BP, představující téměř hotovou Bakalářskou práci.</w:t>
            </w:r>
          </w:p>
        </w:tc>
      </w:tr>
      <w:tr w:rsidR="002F2E5C" w14:paraId="48FAFA92" w14:textId="77777777" w:rsidTr="007755BB">
        <w:trPr>
          <w:trHeight w:val="265"/>
        </w:trPr>
        <w:tc>
          <w:tcPr>
            <w:tcW w:w="3653" w:type="dxa"/>
            <w:gridSpan w:val="2"/>
            <w:tcBorders>
              <w:top w:val="nil"/>
            </w:tcBorders>
            <w:shd w:val="clear" w:color="auto" w:fill="F7CAAC"/>
          </w:tcPr>
          <w:p w14:paraId="6C4F90E8"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43770B58" w14:textId="77777777" w:rsidR="002F2E5C" w:rsidRDefault="002F2E5C" w:rsidP="007755BB">
            <w:pPr>
              <w:jc w:val="both"/>
            </w:pPr>
          </w:p>
        </w:tc>
      </w:tr>
      <w:tr w:rsidR="002F2E5C" w14:paraId="33D1F096" w14:textId="77777777" w:rsidTr="007755BB">
        <w:trPr>
          <w:trHeight w:val="1497"/>
        </w:trPr>
        <w:tc>
          <w:tcPr>
            <w:tcW w:w="9855" w:type="dxa"/>
            <w:gridSpan w:val="8"/>
            <w:tcBorders>
              <w:top w:val="nil"/>
            </w:tcBorders>
          </w:tcPr>
          <w:p w14:paraId="5F6B9771" w14:textId="77777777" w:rsidR="002F2E5C" w:rsidRPr="00E05968" w:rsidRDefault="002F2E5C" w:rsidP="007755BB">
            <w:pPr>
              <w:jc w:val="both"/>
              <w:rPr>
                <w:b/>
              </w:rPr>
            </w:pPr>
            <w:r w:rsidRPr="00E05968">
              <w:rPr>
                <w:b/>
              </w:rPr>
              <w:t>Doporučená literatura:</w:t>
            </w:r>
          </w:p>
          <w:p w14:paraId="3D9DB32D" w14:textId="77777777" w:rsidR="002F2E5C" w:rsidRDefault="002F2E5C" w:rsidP="007755BB">
            <w:r>
              <w:t>Dle zadání a doporučení vedoucího bakalářské práce.</w:t>
            </w:r>
          </w:p>
          <w:p w14:paraId="65EF991E" w14:textId="2194A314" w:rsidR="002F2E5C" w:rsidRDefault="002F2E5C" w:rsidP="007755BB">
            <w:r>
              <w:t xml:space="preserve">Informace spojené s diplomovými pracemi a to včetně všech požadovaných formalit jsou uvedeny na stránkách fakulty: </w:t>
            </w:r>
            <w:ins w:id="316" w:author="Jiří Vojtěšek" w:date="2018-11-22T19:35:00Z">
              <w:r w:rsidR="00423A2D">
                <w:fldChar w:fldCharType="begin"/>
              </w:r>
              <w:r w:rsidR="00423A2D">
                <w:instrText xml:space="preserve"> HYPERLINK "</w:instrText>
              </w:r>
            </w:ins>
            <w:r w:rsidR="00423A2D" w:rsidRPr="00672808">
              <w:instrText>https://fai.utb.cz/student/statni-zaverecne-zkousky/bakalarske-a-diplomove-prace-bp-</w:instrText>
            </w:r>
            <w:r w:rsidR="00423A2D">
              <w:instrText>dp</w:instrText>
            </w:r>
            <w:ins w:id="317" w:author="Jiří Vojtěšek" w:date="2018-11-22T19:35:00Z">
              <w:r w:rsidR="00423A2D">
                <w:instrText xml:space="preserve">" </w:instrText>
              </w:r>
              <w:r w:rsidR="00423A2D">
                <w:fldChar w:fldCharType="separate"/>
              </w:r>
            </w:ins>
            <w:r w:rsidR="00423A2D" w:rsidRPr="00F45B0A">
              <w:rPr>
                <w:rStyle w:val="Hypertextovodkaz"/>
              </w:rPr>
              <w:t>https://fai.utb.cz/student/statni-zaverecne-zkousky/bakalarske-a-diplomove-prace-bp-dp</w:t>
            </w:r>
            <w:ins w:id="318" w:author="Jiří Vojtěšek" w:date="2018-11-22T19:35:00Z">
              <w:r w:rsidR="00423A2D">
                <w:fldChar w:fldCharType="end"/>
              </w:r>
              <w:r w:rsidR="00423A2D">
                <w:t xml:space="preserve"> </w:t>
              </w:r>
            </w:ins>
          </w:p>
        </w:tc>
      </w:tr>
      <w:tr w:rsidR="002F2E5C" w14:paraId="71A3771C"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07786C" w14:textId="77777777" w:rsidR="002F2E5C" w:rsidRDefault="002F2E5C" w:rsidP="007755BB">
            <w:pPr>
              <w:jc w:val="center"/>
              <w:rPr>
                <w:b/>
              </w:rPr>
            </w:pPr>
            <w:r>
              <w:rPr>
                <w:b/>
              </w:rPr>
              <w:t>Informace ke kombinované nebo distanční formě</w:t>
            </w:r>
          </w:p>
        </w:tc>
      </w:tr>
      <w:tr w:rsidR="002F2E5C" w14:paraId="0D4F295B" w14:textId="77777777" w:rsidTr="007755BB">
        <w:tc>
          <w:tcPr>
            <w:tcW w:w="4787" w:type="dxa"/>
            <w:gridSpan w:val="3"/>
            <w:tcBorders>
              <w:top w:val="single" w:sz="2" w:space="0" w:color="auto"/>
            </w:tcBorders>
            <w:shd w:val="clear" w:color="auto" w:fill="F7CAAC"/>
          </w:tcPr>
          <w:p w14:paraId="271D7000" w14:textId="77777777" w:rsidR="002F2E5C" w:rsidRDefault="002F2E5C" w:rsidP="007755BB">
            <w:pPr>
              <w:jc w:val="both"/>
            </w:pPr>
            <w:r>
              <w:rPr>
                <w:b/>
              </w:rPr>
              <w:t>Rozsah konzultací (soustředění)</w:t>
            </w:r>
          </w:p>
        </w:tc>
        <w:tc>
          <w:tcPr>
            <w:tcW w:w="889" w:type="dxa"/>
            <w:tcBorders>
              <w:top w:val="single" w:sz="2" w:space="0" w:color="auto"/>
            </w:tcBorders>
          </w:tcPr>
          <w:p w14:paraId="2F5E692C" w14:textId="6A63D311" w:rsidR="002F2E5C" w:rsidRDefault="00981364" w:rsidP="007755BB">
            <w:pPr>
              <w:jc w:val="both"/>
            </w:pPr>
            <w:ins w:id="319" w:author="Zuzka" w:date="2018-11-12T23:35:00Z">
              <w:r>
                <w:t>15</w:t>
              </w:r>
            </w:ins>
            <w:del w:id="320" w:author="Zuzka" w:date="2018-11-12T23:35:00Z">
              <w:r w:rsidR="002F2E5C" w:rsidDel="00981364">
                <w:delText>54</w:delText>
              </w:r>
            </w:del>
          </w:p>
        </w:tc>
        <w:tc>
          <w:tcPr>
            <w:tcW w:w="4179" w:type="dxa"/>
            <w:gridSpan w:val="4"/>
            <w:tcBorders>
              <w:top w:val="single" w:sz="2" w:space="0" w:color="auto"/>
            </w:tcBorders>
            <w:shd w:val="clear" w:color="auto" w:fill="F7CAAC"/>
          </w:tcPr>
          <w:p w14:paraId="53F5872A" w14:textId="77777777" w:rsidR="002F2E5C" w:rsidRDefault="002F2E5C" w:rsidP="007755BB">
            <w:pPr>
              <w:jc w:val="both"/>
              <w:rPr>
                <w:b/>
              </w:rPr>
            </w:pPr>
            <w:r>
              <w:rPr>
                <w:b/>
              </w:rPr>
              <w:t xml:space="preserve">hodin </w:t>
            </w:r>
          </w:p>
        </w:tc>
      </w:tr>
      <w:tr w:rsidR="002F2E5C" w14:paraId="5A698B57" w14:textId="77777777" w:rsidTr="007755BB">
        <w:tc>
          <w:tcPr>
            <w:tcW w:w="9855" w:type="dxa"/>
            <w:gridSpan w:val="8"/>
            <w:shd w:val="clear" w:color="auto" w:fill="F7CAAC"/>
          </w:tcPr>
          <w:p w14:paraId="30F24C65" w14:textId="77777777" w:rsidR="002F2E5C" w:rsidRDefault="002F2E5C" w:rsidP="007755BB">
            <w:pPr>
              <w:jc w:val="both"/>
              <w:rPr>
                <w:b/>
              </w:rPr>
            </w:pPr>
            <w:r>
              <w:rPr>
                <w:b/>
              </w:rPr>
              <w:t>Informace o způsobu kontaktu s vyučujícím</w:t>
            </w:r>
          </w:p>
        </w:tc>
      </w:tr>
      <w:tr w:rsidR="002F2E5C" w14:paraId="6D68EAE5" w14:textId="77777777" w:rsidTr="007755BB">
        <w:trPr>
          <w:trHeight w:val="1373"/>
        </w:trPr>
        <w:tc>
          <w:tcPr>
            <w:tcW w:w="9855" w:type="dxa"/>
            <w:gridSpan w:val="8"/>
          </w:tcPr>
          <w:p w14:paraId="1E1381D8" w14:textId="77777777" w:rsidR="002F2E5C" w:rsidRDefault="002F2E5C" w:rsidP="007755BB">
            <w:pPr>
              <w:jc w:val="both"/>
            </w:pPr>
            <w:r w:rsidRPr="00706CF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706CF0">
              <w:rPr>
                <w:sz w:val="18"/>
              </w:rPr>
              <w:t xml:space="preserve"> </w:t>
            </w:r>
          </w:p>
        </w:tc>
      </w:tr>
    </w:tbl>
    <w:p w14:paraId="6D085291" w14:textId="77777777" w:rsidR="002F2E5C" w:rsidRDefault="002F2E5C" w:rsidP="002F2E5C"/>
    <w:p w14:paraId="73547CC8"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4C78324A" w14:textId="77777777" w:rsidTr="007755BB">
        <w:tc>
          <w:tcPr>
            <w:tcW w:w="9855" w:type="dxa"/>
            <w:gridSpan w:val="8"/>
            <w:tcBorders>
              <w:bottom w:val="double" w:sz="4" w:space="0" w:color="auto"/>
            </w:tcBorders>
            <w:shd w:val="clear" w:color="auto" w:fill="BDD6EE"/>
          </w:tcPr>
          <w:p w14:paraId="0B440B75" w14:textId="567CFDC7"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24E722FC" w14:textId="77777777" w:rsidTr="007755BB">
        <w:tc>
          <w:tcPr>
            <w:tcW w:w="3086" w:type="dxa"/>
            <w:tcBorders>
              <w:top w:val="double" w:sz="4" w:space="0" w:color="auto"/>
            </w:tcBorders>
            <w:shd w:val="clear" w:color="auto" w:fill="F7CAAC"/>
          </w:tcPr>
          <w:p w14:paraId="3A2E0FDC"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14232FA2" w14:textId="77777777" w:rsidR="002F2E5C" w:rsidRDefault="002F2E5C" w:rsidP="007755BB">
            <w:pPr>
              <w:jc w:val="both"/>
            </w:pPr>
            <w:bookmarkStart w:id="321" w:name="DatabazoveSystemy"/>
            <w:r>
              <w:t>Databázové systémy</w:t>
            </w:r>
            <w:bookmarkEnd w:id="321"/>
          </w:p>
        </w:tc>
      </w:tr>
      <w:tr w:rsidR="002F2E5C" w14:paraId="5399639A" w14:textId="77777777" w:rsidTr="007755BB">
        <w:tc>
          <w:tcPr>
            <w:tcW w:w="3086" w:type="dxa"/>
            <w:shd w:val="clear" w:color="auto" w:fill="F7CAAC"/>
          </w:tcPr>
          <w:p w14:paraId="5235DBD0" w14:textId="77777777" w:rsidR="002F2E5C" w:rsidRDefault="002F2E5C" w:rsidP="007755BB">
            <w:pPr>
              <w:jc w:val="both"/>
              <w:rPr>
                <w:b/>
              </w:rPr>
            </w:pPr>
            <w:r>
              <w:rPr>
                <w:b/>
              </w:rPr>
              <w:t>Typ předmětu</w:t>
            </w:r>
          </w:p>
        </w:tc>
        <w:tc>
          <w:tcPr>
            <w:tcW w:w="3406" w:type="dxa"/>
            <w:gridSpan w:val="4"/>
          </w:tcPr>
          <w:p w14:paraId="773E923A" w14:textId="77777777" w:rsidR="002F2E5C" w:rsidRDefault="002F2E5C" w:rsidP="007755BB">
            <w:pPr>
              <w:jc w:val="both"/>
            </w:pPr>
            <w:r>
              <w:t>Povinný „ZT“</w:t>
            </w:r>
          </w:p>
        </w:tc>
        <w:tc>
          <w:tcPr>
            <w:tcW w:w="2695" w:type="dxa"/>
            <w:gridSpan w:val="2"/>
            <w:shd w:val="clear" w:color="auto" w:fill="F7CAAC"/>
          </w:tcPr>
          <w:p w14:paraId="367CA8D7" w14:textId="77777777" w:rsidR="002F2E5C" w:rsidRDefault="002F2E5C" w:rsidP="007755BB">
            <w:pPr>
              <w:jc w:val="both"/>
            </w:pPr>
            <w:r>
              <w:rPr>
                <w:b/>
              </w:rPr>
              <w:t>doporučený ročník / semestr</w:t>
            </w:r>
          </w:p>
        </w:tc>
        <w:tc>
          <w:tcPr>
            <w:tcW w:w="668" w:type="dxa"/>
          </w:tcPr>
          <w:p w14:paraId="67661DFD" w14:textId="77777777" w:rsidR="002F2E5C" w:rsidRDefault="002F2E5C" w:rsidP="007755BB">
            <w:pPr>
              <w:jc w:val="both"/>
            </w:pPr>
            <w:r>
              <w:t>1/Z</w:t>
            </w:r>
          </w:p>
        </w:tc>
      </w:tr>
      <w:tr w:rsidR="002F2E5C" w14:paraId="11E29E94" w14:textId="77777777" w:rsidTr="007755BB">
        <w:tc>
          <w:tcPr>
            <w:tcW w:w="3086" w:type="dxa"/>
            <w:shd w:val="clear" w:color="auto" w:fill="F7CAAC"/>
          </w:tcPr>
          <w:p w14:paraId="3E8EEBFA" w14:textId="77777777" w:rsidR="002F2E5C" w:rsidRDefault="002F2E5C" w:rsidP="007755BB">
            <w:pPr>
              <w:jc w:val="both"/>
              <w:rPr>
                <w:b/>
              </w:rPr>
            </w:pPr>
            <w:r>
              <w:rPr>
                <w:b/>
              </w:rPr>
              <w:t>Rozsah studijního předmětu</w:t>
            </w:r>
          </w:p>
        </w:tc>
        <w:tc>
          <w:tcPr>
            <w:tcW w:w="1701" w:type="dxa"/>
            <w:gridSpan w:val="2"/>
          </w:tcPr>
          <w:p w14:paraId="0BFFB848" w14:textId="77777777" w:rsidR="002F2E5C" w:rsidRDefault="002F2E5C" w:rsidP="007755BB">
            <w:pPr>
              <w:jc w:val="both"/>
            </w:pPr>
            <w:r>
              <w:t>28p+28c</w:t>
            </w:r>
          </w:p>
        </w:tc>
        <w:tc>
          <w:tcPr>
            <w:tcW w:w="889" w:type="dxa"/>
            <w:shd w:val="clear" w:color="auto" w:fill="F7CAAC"/>
          </w:tcPr>
          <w:p w14:paraId="6C4D4931" w14:textId="77777777" w:rsidR="002F2E5C" w:rsidRDefault="002F2E5C" w:rsidP="007755BB">
            <w:pPr>
              <w:jc w:val="both"/>
              <w:rPr>
                <w:b/>
              </w:rPr>
            </w:pPr>
            <w:r>
              <w:rPr>
                <w:b/>
              </w:rPr>
              <w:t xml:space="preserve">hod. </w:t>
            </w:r>
          </w:p>
        </w:tc>
        <w:tc>
          <w:tcPr>
            <w:tcW w:w="816" w:type="dxa"/>
          </w:tcPr>
          <w:p w14:paraId="6BFDCEFD" w14:textId="77777777" w:rsidR="002F2E5C" w:rsidRDefault="002F2E5C" w:rsidP="007755BB">
            <w:pPr>
              <w:jc w:val="both"/>
            </w:pPr>
          </w:p>
        </w:tc>
        <w:tc>
          <w:tcPr>
            <w:tcW w:w="2156" w:type="dxa"/>
            <w:shd w:val="clear" w:color="auto" w:fill="F7CAAC"/>
          </w:tcPr>
          <w:p w14:paraId="02FAB939" w14:textId="77777777" w:rsidR="002F2E5C" w:rsidRDefault="002F2E5C" w:rsidP="007755BB">
            <w:pPr>
              <w:jc w:val="both"/>
              <w:rPr>
                <w:b/>
              </w:rPr>
            </w:pPr>
            <w:r>
              <w:rPr>
                <w:b/>
              </w:rPr>
              <w:t>kreditů</w:t>
            </w:r>
          </w:p>
        </w:tc>
        <w:tc>
          <w:tcPr>
            <w:tcW w:w="1207" w:type="dxa"/>
            <w:gridSpan w:val="2"/>
          </w:tcPr>
          <w:p w14:paraId="67A0762E" w14:textId="77777777" w:rsidR="002F2E5C" w:rsidRDefault="002F2E5C" w:rsidP="007755BB">
            <w:pPr>
              <w:jc w:val="both"/>
            </w:pPr>
            <w:r>
              <w:t>5</w:t>
            </w:r>
          </w:p>
        </w:tc>
      </w:tr>
      <w:tr w:rsidR="002F2E5C" w14:paraId="759CE442" w14:textId="77777777" w:rsidTr="007755BB">
        <w:tc>
          <w:tcPr>
            <w:tcW w:w="3086" w:type="dxa"/>
            <w:shd w:val="clear" w:color="auto" w:fill="F7CAAC"/>
          </w:tcPr>
          <w:p w14:paraId="3DEA5268" w14:textId="77777777" w:rsidR="002F2E5C" w:rsidRDefault="002F2E5C" w:rsidP="007755BB">
            <w:pPr>
              <w:jc w:val="both"/>
              <w:rPr>
                <w:b/>
                <w:sz w:val="22"/>
              </w:rPr>
            </w:pPr>
            <w:r>
              <w:rPr>
                <w:b/>
              </w:rPr>
              <w:t>Prerekvizity, korekvizity, ekvivalence</w:t>
            </w:r>
          </w:p>
        </w:tc>
        <w:tc>
          <w:tcPr>
            <w:tcW w:w="6769" w:type="dxa"/>
            <w:gridSpan w:val="7"/>
          </w:tcPr>
          <w:p w14:paraId="616833ED" w14:textId="77777777" w:rsidR="002F2E5C" w:rsidRDefault="002F2E5C" w:rsidP="007755BB">
            <w:pPr>
              <w:jc w:val="both"/>
            </w:pPr>
            <w:r>
              <w:t>nejsou</w:t>
            </w:r>
          </w:p>
        </w:tc>
      </w:tr>
      <w:tr w:rsidR="002F2E5C" w14:paraId="7A901D3C" w14:textId="77777777" w:rsidTr="007755BB">
        <w:tc>
          <w:tcPr>
            <w:tcW w:w="3086" w:type="dxa"/>
            <w:shd w:val="clear" w:color="auto" w:fill="F7CAAC"/>
          </w:tcPr>
          <w:p w14:paraId="1EEDBE07" w14:textId="77777777" w:rsidR="002F2E5C" w:rsidRDefault="002F2E5C" w:rsidP="007755BB">
            <w:pPr>
              <w:jc w:val="both"/>
              <w:rPr>
                <w:b/>
              </w:rPr>
            </w:pPr>
            <w:r>
              <w:rPr>
                <w:b/>
              </w:rPr>
              <w:t>Způsob ověření studijních výsledků</w:t>
            </w:r>
          </w:p>
        </w:tc>
        <w:tc>
          <w:tcPr>
            <w:tcW w:w="3406" w:type="dxa"/>
            <w:gridSpan w:val="4"/>
          </w:tcPr>
          <w:p w14:paraId="219FC45F" w14:textId="77777777" w:rsidR="002F2E5C" w:rsidRDefault="002F2E5C" w:rsidP="007755BB">
            <w:pPr>
              <w:jc w:val="both"/>
            </w:pPr>
            <w:r>
              <w:t>Zápočet, zkouška</w:t>
            </w:r>
          </w:p>
        </w:tc>
        <w:tc>
          <w:tcPr>
            <w:tcW w:w="2156" w:type="dxa"/>
            <w:shd w:val="clear" w:color="auto" w:fill="F7CAAC"/>
          </w:tcPr>
          <w:p w14:paraId="093D4256" w14:textId="77777777" w:rsidR="002F2E5C" w:rsidRDefault="002F2E5C" w:rsidP="007755BB">
            <w:pPr>
              <w:jc w:val="both"/>
              <w:rPr>
                <w:b/>
              </w:rPr>
            </w:pPr>
            <w:r>
              <w:rPr>
                <w:b/>
              </w:rPr>
              <w:t>Forma výuky</w:t>
            </w:r>
          </w:p>
        </w:tc>
        <w:tc>
          <w:tcPr>
            <w:tcW w:w="1207" w:type="dxa"/>
            <w:gridSpan w:val="2"/>
          </w:tcPr>
          <w:p w14:paraId="0E269E35" w14:textId="77777777" w:rsidR="002F2E5C" w:rsidRDefault="002F2E5C" w:rsidP="007755BB">
            <w:pPr>
              <w:jc w:val="both"/>
            </w:pPr>
            <w:r>
              <w:t>Přednáška, cvičení</w:t>
            </w:r>
          </w:p>
        </w:tc>
      </w:tr>
      <w:tr w:rsidR="002F2E5C" w14:paraId="52D6F8DA" w14:textId="77777777" w:rsidTr="007755BB">
        <w:tc>
          <w:tcPr>
            <w:tcW w:w="3086" w:type="dxa"/>
            <w:shd w:val="clear" w:color="auto" w:fill="F7CAAC"/>
          </w:tcPr>
          <w:p w14:paraId="05BE79AA"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774E33C4" w14:textId="77777777" w:rsidR="002F2E5C" w:rsidRDefault="002F2E5C" w:rsidP="007755BB">
            <w:pPr>
              <w:jc w:val="both"/>
            </w:pPr>
            <w:r>
              <w:t>Písemná i ústní forma</w:t>
            </w:r>
          </w:p>
          <w:p w14:paraId="0E24CB36" w14:textId="77777777" w:rsidR="002F2E5C" w:rsidRDefault="002F2E5C" w:rsidP="007755BB">
            <w:pPr>
              <w:jc w:val="both"/>
            </w:pPr>
            <w:r>
              <w:t>Zápočet:</w:t>
            </w:r>
          </w:p>
          <w:p w14:paraId="34948466" w14:textId="77777777" w:rsidR="002F2E5C" w:rsidRDefault="002F2E5C" w:rsidP="007755BB">
            <w:pPr>
              <w:jc w:val="both"/>
            </w:pPr>
            <w:r>
              <w:t xml:space="preserve">Docházka: povinná na cvičeních (80%). </w:t>
            </w:r>
          </w:p>
          <w:p w14:paraId="40A81638" w14:textId="77777777" w:rsidR="002F2E5C" w:rsidRDefault="002F2E5C" w:rsidP="007755BB">
            <w:pPr>
              <w:jc w:val="both"/>
            </w:pPr>
            <w:r>
              <w:t>Krátké testy: 4 testy (podmínkou je získat celkem alespoň 50% bodů).</w:t>
            </w:r>
          </w:p>
          <w:p w14:paraId="0B694208" w14:textId="77777777" w:rsidR="002F2E5C" w:rsidRDefault="002F2E5C" w:rsidP="007755BB">
            <w:pPr>
              <w:jc w:val="both"/>
            </w:pPr>
            <w:r>
              <w:t>Zkouška:</w:t>
            </w:r>
          </w:p>
          <w:p w14:paraId="6016DEA8" w14:textId="77777777" w:rsidR="002F2E5C" w:rsidRDefault="002F2E5C" w:rsidP="007755BB">
            <w:pPr>
              <w:jc w:val="both"/>
            </w:pPr>
            <w:r>
              <w:t xml:space="preserve">Zkouškový test: písemný test s max. 20 bodů; minimum je získat víc než 50% bodů </w:t>
            </w:r>
          </w:p>
          <w:p w14:paraId="6868C43F" w14:textId="77777777" w:rsidR="002F2E5C" w:rsidRDefault="002F2E5C" w:rsidP="007755BB">
            <w:pPr>
              <w:jc w:val="both"/>
            </w:pPr>
            <w:r>
              <w:t>Zpracování a obhajoba samostatného projektu na zadané téma.</w:t>
            </w:r>
          </w:p>
          <w:p w14:paraId="163D9056" w14:textId="77777777" w:rsidR="002F2E5C" w:rsidRDefault="002F2E5C" w:rsidP="007755BB">
            <w:pPr>
              <w:jc w:val="both"/>
            </w:pPr>
            <w:r>
              <w:t>Odpověď na vylosovanou otázku.</w:t>
            </w:r>
          </w:p>
        </w:tc>
      </w:tr>
      <w:tr w:rsidR="002F2E5C" w14:paraId="02BDA4E3" w14:textId="77777777" w:rsidTr="007755BB">
        <w:trPr>
          <w:trHeight w:val="233"/>
        </w:trPr>
        <w:tc>
          <w:tcPr>
            <w:tcW w:w="9855" w:type="dxa"/>
            <w:gridSpan w:val="8"/>
            <w:tcBorders>
              <w:top w:val="nil"/>
            </w:tcBorders>
          </w:tcPr>
          <w:p w14:paraId="1C159339" w14:textId="77777777" w:rsidR="002F2E5C" w:rsidRDefault="002F2E5C" w:rsidP="007755BB">
            <w:pPr>
              <w:jc w:val="both"/>
            </w:pPr>
          </w:p>
        </w:tc>
      </w:tr>
      <w:tr w:rsidR="002F2E5C" w14:paraId="597A03B5" w14:textId="77777777" w:rsidTr="007755BB">
        <w:trPr>
          <w:trHeight w:val="197"/>
        </w:trPr>
        <w:tc>
          <w:tcPr>
            <w:tcW w:w="3086" w:type="dxa"/>
            <w:tcBorders>
              <w:top w:val="nil"/>
            </w:tcBorders>
            <w:shd w:val="clear" w:color="auto" w:fill="F7CAAC"/>
          </w:tcPr>
          <w:p w14:paraId="406B4E43" w14:textId="77777777" w:rsidR="002F2E5C" w:rsidRDefault="002F2E5C" w:rsidP="007755BB">
            <w:pPr>
              <w:jc w:val="both"/>
              <w:rPr>
                <w:b/>
              </w:rPr>
            </w:pPr>
            <w:r>
              <w:rPr>
                <w:b/>
              </w:rPr>
              <w:t>Garant předmětu</w:t>
            </w:r>
          </w:p>
        </w:tc>
        <w:tc>
          <w:tcPr>
            <w:tcW w:w="6769" w:type="dxa"/>
            <w:gridSpan w:val="7"/>
            <w:tcBorders>
              <w:top w:val="nil"/>
            </w:tcBorders>
          </w:tcPr>
          <w:p w14:paraId="6FA64A37" w14:textId="77777777" w:rsidR="002F2E5C" w:rsidRDefault="002F2E5C" w:rsidP="007755BB">
            <w:pPr>
              <w:jc w:val="both"/>
            </w:pPr>
            <w:r>
              <w:t>doc. Ing. Zdenka Prokopová, CSc.</w:t>
            </w:r>
          </w:p>
        </w:tc>
      </w:tr>
      <w:tr w:rsidR="002F2E5C" w14:paraId="4270F15C" w14:textId="77777777" w:rsidTr="007755BB">
        <w:trPr>
          <w:trHeight w:val="243"/>
        </w:trPr>
        <w:tc>
          <w:tcPr>
            <w:tcW w:w="3086" w:type="dxa"/>
            <w:tcBorders>
              <w:top w:val="nil"/>
            </w:tcBorders>
            <w:shd w:val="clear" w:color="auto" w:fill="F7CAAC"/>
          </w:tcPr>
          <w:p w14:paraId="38ED2DF7" w14:textId="77777777" w:rsidR="002F2E5C" w:rsidRDefault="002F2E5C" w:rsidP="007755BB">
            <w:pPr>
              <w:jc w:val="both"/>
              <w:rPr>
                <w:b/>
              </w:rPr>
            </w:pPr>
            <w:r>
              <w:rPr>
                <w:b/>
              </w:rPr>
              <w:t>Zapojení garanta do výuky předmětu</w:t>
            </w:r>
          </w:p>
        </w:tc>
        <w:tc>
          <w:tcPr>
            <w:tcW w:w="6769" w:type="dxa"/>
            <w:gridSpan w:val="7"/>
            <w:tcBorders>
              <w:top w:val="nil"/>
            </w:tcBorders>
          </w:tcPr>
          <w:p w14:paraId="7E093631" w14:textId="77777777" w:rsidR="002F2E5C" w:rsidRDefault="002F2E5C" w:rsidP="007755BB">
            <w:pPr>
              <w:jc w:val="both"/>
            </w:pPr>
            <w:r>
              <w:t>Metodicky i prakticky, vede přednášky i některá cvičení</w:t>
            </w:r>
          </w:p>
        </w:tc>
      </w:tr>
      <w:tr w:rsidR="002F2E5C" w14:paraId="127FCAD8" w14:textId="77777777" w:rsidTr="007755BB">
        <w:tc>
          <w:tcPr>
            <w:tcW w:w="3086" w:type="dxa"/>
            <w:shd w:val="clear" w:color="auto" w:fill="F7CAAC"/>
          </w:tcPr>
          <w:p w14:paraId="01E81E22" w14:textId="77777777" w:rsidR="002F2E5C" w:rsidRDefault="002F2E5C" w:rsidP="007755BB">
            <w:pPr>
              <w:jc w:val="both"/>
              <w:rPr>
                <w:b/>
              </w:rPr>
            </w:pPr>
            <w:r>
              <w:rPr>
                <w:b/>
              </w:rPr>
              <w:t>Vyučující</w:t>
            </w:r>
          </w:p>
        </w:tc>
        <w:tc>
          <w:tcPr>
            <w:tcW w:w="6769" w:type="dxa"/>
            <w:gridSpan w:val="7"/>
            <w:tcBorders>
              <w:bottom w:val="nil"/>
            </w:tcBorders>
          </w:tcPr>
          <w:p w14:paraId="40D8AB4F" w14:textId="77777777" w:rsidR="002F2E5C" w:rsidRDefault="002F2E5C" w:rsidP="007755BB">
            <w:pPr>
              <w:jc w:val="both"/>
            </w:pPr>
            <w:r>
              <w:t>doc. Ing. Zdenka Prokopová, CSc. (přednášky 100%, cvičení 50%)</w:t>
            </w:r>
          </w:p>
          <w:p w14:paraId="5330CEF1" w14:textId="77777777" w:rsidR="002F2E5C" w:rsidRDefault="002F2E5C" w:rsidP="007755BB">
            <w:pPr>
              <w:jc w:val="both"/>
            </w:pPr>
            <w:r>
              <w:t>Ing. Petr Šilhavý, Ph.D. (cvičení 50%)</w:t>
            </w:r>
          </w:p>
        </w:tc>
      </w:tr>
      <w:tr w:rsidR="002F2E5C" w14:paraId="4311941B" w14:textId="77777777" w:rsidTr="007755BB">
        <w:trPr>
          <w:trHeight w:val="329"/>
        </w:trPr>
        <w:tc>
          <w:tcPr>
            <w:tcW w:w="9855" w:type="dxa"/>
            <w:gridSpan w:val="8"/>
            <w:tcBorders>
              <w:top w:val="nil"/>
            </w:tcBorders>
          </w:tcPr>
          <w:p w14:paraId="4B958B66" w14:textId="77777777" w:rsidR="002F2E5C" w:rsidRDefault="002F2E5C" w:rsidP="007755BB">
            <w:pPr>
              <w:jc w:val="both"/>
            </w:pPr>
          </w:p>
        </w:tc>
      </w:tr>
      <w:tr w:rsidR="002F2E5C" w14:paraId="38E5A7C4" w14:textId="77777777" w:rsidTr="007755BB">
        <w:tc>
          <w:tcPr>
            <w:tcW w:w="3086" w:type="dxa"/>
            <w:shd w:val="clear" w:color="auto" w:fill="F7CAAC"/>
          </w:tcPr>
          <w:p w14:paraId="146BB7AA" w14:textId="77777777" w:rsidR="002F2E5C" w:rsidRDefault="002F2E5C" w:rsidP="007755BB">
            <w:pPr>
              <w:jc w:val="both"/>
              <w:rPr>
                <w:b/>
              </w:rPr>
            </w:pPr>
            <w:r>
              <w:rPr>
                <w:b/>
              </w:rPr>
              <w:t>Stručná anotace předmětu</w:t>
            </w:r>
          </w:p>
        </w:tc>
        <w:tc>
          <w:tcPr>
            <w:tcW w:w="6769" w:type="dxa"/>
            <w:gridSpan w:val="7"/>
            <w:tcBorders>
              <w:bottom w:val="nil"/>
            </w:tcBorders>
          </w:tcPr>
          <w:p w14:paraId="03719ECC" w14:textId="77777777" w:rsidR="002F2E5C" w:rsidRDefault="002F2E5C" w:rsidP="007755BB">
            <w:pPr>
              <w:jc w:val="both"/>
            </w:pPr>
          </w:p>
        </w:tc>
      </w:tr>
      <w:tr w:rsidR="002F2E5C" w14:paraId="1FC2B931" w14:textId="77777777" w:rsidTr="007755BB">
        <w:trPr>
          <w:trHeight w:val="3938"/>
        </w:trPr>
        <w:tc>
          <w:tcPr>
            <w:tcW w:w="9855" w:type="dxa"/>
            <w:gridSpan w:val="8"/>
            <w:tcBorders>
              <w:top w:val="nil"/>
              <w:bottom w:val="single" w:sz="12" w:space="0" w:color="auto"/>
            </w:tcBorders>
          </w:tcPr>
          <w:p w14:paraId="5D61D1C2" w14:textId="77777777" w:rsidR="002F2E5C" w:rsidRPr="00706CF0" w:rsidRDefault="002F2E5C" w:rsidP="007755BB">
            <w:pPr>
              <w:jc w:val="both"/>
              <w:rPr>
                <w:noProof/>
                <w:szCs w:val="22"/>
              </w:rPr>
            </w:pPr>
            <w:r w:rsidRPr="00706CF0">
              <w:rPr>
                <w:noProof/>
                <w:szCs w:val="22"/>
              </w:rPr>
              <w:t>Cílem předmětu je zvládnutí základů teorie relačních databázových systémů a získání praktických dovedností s použitím databázových technologií na úrovni potřebné pro návrh databáze a tvorbu databázových aplikací. Součásti předmětu je seznámení studentů s dotazovacím jazykem SQL a jeho praktickým využitím při tvorbě databází a hlavně vyhledávání potřebných informací v uložených datech.</w:t>
            </w:r>
          </w:p>
          <w:p w14:paraId="0CB8EB3A" w14:textId="77777777" w:rsidR="002F2E5C" w:rsidRPr="00706CF0" w:rsidRDefault="002F2E5C" w:rsidP="007755BB">
            <w:pPr>
              <w:jc w:val="both"/>
              <w:rPr>
                <w:noProof/>
                <w:szCs w:val="22"/>
              </w:rPr>
            </w:pPr>
          </w:p>
          <w:p w14:paraId="2D24CB31" w14:textId="77777777" w:rsidR="002F2E5C" w:rsidRPr="00706CF0" w:rsidRDefault="002F2E5C" w:rsidP="007755BB">
            <w:pPr>
              <w:rPr>
                <w:szCs w:val="22"/>
              </w:rPr>
            </w:pPr>
            <w:r w:rsidRPr="00706CF0">
              <w:rPr>
                <w:szCs w:val="22"/>
              </w:rPr>
              <w:t>Témata:</w:t>
            </w:r>
          </w:p>
          <w:p w14:paraId="7793D656" w14:textId="77777777" w:rsidR="002F2E5C" w:rsidRPr="00706CF0" w:rsidRDefault="002F2E5C" w:rsidP="006328B7">
            <w:pPr>
              <w:pStyle w:val="Odstavecseseznamem"/>
              <w:numPr>
                <w:ilvl w:val="0"/>
                <w:numId w:val="34"/>
              </w:numPr>
              <w:rPr>
                <w:szCs w:val="22"/>
              </w:rPr>
            </w:pPr>
            <w:r w:rsidRPr="00706CF0">
              <w:rPr>
                <w:szCs w:val="22"/>
              </w:rPr>
              <w:t>Úvod a základní pojmy</w:t>
            </w:r>
          </w:p>
          <w:p w14:paraId="7D92A2A4" w14:textId="77777777" w:rsidR="002F2E5C" w:rsidRPr="00706CF0" w:rsidRDefault="002F2E5C" w:rsidP="006328B7">
            <w:pPr>
              <w:pStyle w:val="Odstavecseseznamem"/>
              <w:numPr>
                <w:ilvl w:val="0"/>
                <w:numId w:val="34"/>
              </w:numPr>
              <w:rPr>
                <w:szCs w:val="22"/>
              </w:rPr>
            </w:pPr>
            <w:r w:rsidRPr="00706CF0">
              <w:rPr>
                <w:szCs w:val="22"/>
              </w:rPr>
              <w:t>Základní seznámení s jazykem SQL a tvorba tabulek</w:t>
            </w:r>
          </w:p>
          <w:p w14:paraId="7D766217" w14:textId="77777777" w:rsidR="002F2E5C" w:rsidRPr="00706CF0" w:rsidRDefault="002F2E5C" w:rsidP="006328B7">
            <w:pPr>
              <w:pStyle w:val="Odstavecseseznamem"/>
              <w:numPr>
                <w:ilvl w:val="0"/>
                <w:numId w:val="34"/>
              </w:numPr>
              <w:rPr>
                <w:szCs w:val="22"/>
              </w:rPr>
            </w:pPr>
            <w:r w:rsidRPr="00706CF0">
              <w:rPr>
                <w:szCs w:val="22"/>
              </w:rPr>
              <w:t>Práce s daty – modifikace a výběr</w:t>
            </w:r>
          </w:p>
          <w:p w14:paraId="419DF794" w14:textId="77777777" w:rsidR="002F2E5C" w:rsidRPr="00706CF0" w:rsidRDefault="002F2E5C" w:rsidP="006328B7">
            <w:pPr>
              <w:pStyle w:val="Odstavecseseznamem"/>
              <w:numPr>
                <w:ilvl w:val="0"/>
                <w:numId w:val="34"/>
              </w:numPr>
              <w:rPr>
                <w:szCs w:val="22"/>
              </w:rPr>
            </w:pPr>
            <w:r w:rsidRPr="00706CF0">
              <w:rPr>
                <w:szCs w:val="22"/>
              </w:rPr>
              <w:t>Dotazování více tabulek</w:t>
            </w:r>
          </w:p>
          <w:p w14:paraId="642FBFE8" w14:textId="77777777" w:rsidR="002F2E5C" w:rsidRPr="00706CF0" w:rsidRDefault="002F2E5C" w:rsidP="006328B7">
            <w:pPr>
              <w:pStyle w:val="Odstavecseseznamem"/>
              <w:numPr>
                <w:ilvl w:val="0"/>
                <w:numId w:val="34"/>
              </w:numPr>
              <w:rPr>
                <w:szCs w:val="22"/>
              </w:rPr>
            </w:pPr>
            <w:r w:rsidRPr="00706CF0">
              <w:rPr>
                <w:szCs w:val="22"/>
              </w:rPr>
              <w:t>Agregace a systémové funkce</w:t>
            </w:r>
          </w:p>
          <w:p w14:paraId="16E20AA4" w14:textId="77777777" w:rsidR="002F2E5C" w:rsidRPr="00706CF0" w:rsidRDefault="002F2E5C" w:rsidP="006328B7">
            <w:pPr>
              <w:pStyle w:val="Odstavecseseznamem"/>
              <w:numPr>
                <w:ilvl w:val="0"/>
                <w:numId w:val="34"/>
              </w:numPr>
              <w:rPr>
                <w:szCs w:val="22"/>
              </w:rPr>
            </w:pPr>
            <w:r w:rsidRPr="00706CF0">
              <w:rPr>
                <w:szCs w:val="22"/>
              </w:rPr>
              <w:t>Vnořené dotazy</w:t>
            </w:r>
          </w:p>
          <w:p w14:paraId="78BEE382" w14:textId="77777777" w:rsidR="002F2E5C" w:rsidRPr="00706CF0" w:rsidRDefault="002F2E5C" w:rsidP="006328B7">
            <w:pPr>
              <w:pStyle w:val="Odstavecseseznamem"/>
              <w:numPr>
                <w:ilvl w:val="0"/>
                <w:numId w:val="34"/>
              </w:numPr>
              <w:rPr>
                <w:szCs w:val="22"/>
              </w:rPr>
            </w:pPr>
            <w:r w:rsidRPr="00706CF0">
              <w:rPr>
                <w:szCs w:val="22"/>
              </w:rPr>
              <w:t>Pokročilé funkce Selectu</w:t>
            </w:r>
          </w:p>
          <w:p w14:paraId="4E2AD954" w14:textId="77777777" w:rsidR="002F2E5C" w:rsidRPr="00706CF0" w:rsidRDefault="002F2E5C" w:rsidP="006328B7">
            <w:pPr>
              <w:pStyle w:val="Odstavecseseznamem"/>
              <w:numPr>
                <w:ilvl w:val="0"/>
                <w:numId w:val="34"/>
              </w:numPr>
              <w:rPr>
                <w:szCs w:val="22"/>
              </w:rPr>
            </w:pPr>
            <w:r w:rsidRPr="00706CF0">
              <w:rPr>
                <w:szCs w:val="22"/>
              </w:rPr>
              <w:t xml:space="preserve">Programování objektů pomocí T-SQL  </w:t>
            </w:r>
          </w:p>
          <w:p w14:paraId="5CE042F5" w14:textId="77777777" w:rsidR="002F2E5C" w:rsidRPr="00706CF0" w:rsidRDefault="002F2E5C" w:rsidP="006328B7">
            <w:pPr>
              <w:pStyle w:val="Odstavecseseznamem"/>
              <w:numPr>
                <w:ilvl w:val="0"/>
                <w:numId w:val="34"/>
              </w:numPr>
              <w:rPr>
                <w:szCs w:val="22"/>
              </w:rPr>
            </w:pPr>
            <w:r w:rsidRPr="00706CF0">
              <w:rPr>
                <w:szCs w:val="22"/>
              </w:rPr>
              <w:t>Modelování databáze</w:t>
            </w:r>
          </w:p>
          <w:p w14:paraId="227589DF" w14:textId="77777777" w:rsidR="002F2E5C" w:rsidRPr="00706CF0" w:rsidRDefault="002F2E5C" w:rsidP="006328B7">
            <w:pPr>
              <w:pStyle w:val="Odstavecseseznamem"/>
              <w:numPr>
                <w:ilvl w:val="0"/>
                <w:numId w:val="34"/>
              </w:numPr>
              <w:rPr>
                <w:szCs w:val="22"/>
              </w:rPr>
            </w:pPr>
            <w:r w:rsidRPr="00706CF0">
              <w:rPr>
                <w:szCs w:val="22"/>
              </w:rPr>
              <w:t>Relační datový model</w:t>
            </w:r>
          </w:p>
          <w:p w14:paraId="1236F3D3" w14:textId="77777777" w:rsidR="002F2E5C" w:rsidRPr="00706CF0" w:rsidRDefault="002F2E5C" w:rsidP="006328B7">
            <w:pPr>
              <w:pStyle w:val="Odstavecseseznamem"/>
              <w:numPr>
                <w:ilvl w:val="0"/>
                <w:numId w:val="34"/>
              </w:numPr>
              <w:rPr>
                <w:szCs w:val="22"/>
              </w:rPr>
            </w:pPr>
            <w:r w:rsidRPr="00706CF0">
              <w:rPr>
                <w:szCs w:val="22"/>
              </w:rPr>
              <w:t>Normalizace a postupy návrhu DB</w:t>
            </w:r>
          </w:p>
          <w:p w14:paraId="6134A7E3" w14:textId="77777777" w:rsidR="002F2E5C" w:rsidRPr="00706CF0" w:rsidRDefault="002F2E5C" w:rsidP="006328B7">
            <w:pPr>
              <w:pStyle w:val="Odstavecseseznamem"/>
              <w:numPr>
                <w:ilvl w:val="0"/>
                <w:numId w:val="34"/>
              </w:numPr>
              <w:rPr>
                <w:szCs w:val="22"/>
              </w:rPr>
            </w:pPr>
            <w:r w:rsidRPr="00706CF0">
              <w:rPr>
                <w:szCs w:val="22"/>
              </w:rPr>
              <w:t>Triggery a transakční zpracování</w:t>
            </w:r>
          </w:p>
          <w:p w14:paraId="3C199F2F" w14:textId="77777777" w:rsidR="002F2E5C" w:rsidRPr="00706CF0" w:rsidRDefault="002F2E5C" w:rsidP="006328B7">
            <w:pPr>
              <w:pStyle w:val="Odstavecseseznamem"/>
              <w:numPr>
                <w:ilvl w:val="0"/>
                <w:numId w:val="34"/>
              </w:numPr>
              <w:rPr>
                <w:szCs w:val="22"/>
              </w:rPr>
            </w:pPr>
            <w:r w:rsidRPr="00706CF0">
              <w:rPr>
                <w:szCs w:val="22"/>
              </w:rPr>
              <w:t>Bezpečnost databází</w:t>
            </w:r>
          </w:p>
          <w:p w14:paraId="3987B088" w14:textId="77777777" w:rsidR="002F2E5C" w:rsidRDefault="002F2E5C" w:rsidP="006328B7">
            <w:pPr>
              <w:pStyle w:val="Odstavecseseznamem"/>
              <w:numPr>
                <w:ilvl w:val="0"/>
                <w:numId w:val="34"/>
              </w:numPr>
              <w:jc w:val="both"/>
              <w:rPr>
                <w:ins w:id="322" w:author="Zuzka" w:date="2018-11-15T01:13:00Z"/>
                <w:szCs w:val="22"/>
              </w:rPr>
            </w:pPr>
            <w:r w:rsidRPr="00706CF0">
              <w:rPr>
                <w:szCs w:val="22"/>
              </w:rPr>
              <w:t>Indexace a ukládání dat</w:t>
            </w:r>
          </w:p>
          <w:p w14:paraId="3DFCA13F" w14:textId="77777777" w:rsidR="00DD1D04" w:rsidRPr="00DD1D04" w:rsidRDefault="00DD1D04">
            <w:pPr>
              <w:ind w:left="720"/>
              <w:jc w:val="both"/>
              <w:rPr>
                <w:szCs w:val="22"/>
              </w:rPr>
              <w:pPrChange w:id="323" w:author="Zuzka" w:date="2018-11-15T01:13:00Z">
                <w:pPr>
                  <w:pStyle w:val="Odstavecseseznamem"/>
                  <w:numPr>
                    <w:numId w:val="34"/>
                  </w:numPr>
                  <w:ind w:left="1080" w:hanging="360"/>
                  <w:jc w:val="both"/>
                </w:pPr>
              </w:pPrChange>
            </w:pPr>
          </w:p>
        </w:tc>
      </w:tr>
      <w:tr w:rsidR="002F2E5C" w14:paraId="777DAAE5" w14:textId="77777777" w:rsidTr="007755BB">
        <w:trPr>
          <w:trHeight w:val="265"/>
        </w:trPr>
        <w:tc>
          <w:tcPr>
            <w:tcW w:w="3653" w:type="dxa"/>
            <w:gridSpan w:val="2"/>
            <w:tcBorders>
              <w:top w:val="nil"/>
            </w:tcBorders>
            <w:shd w:val="clear" w:color="auto" w:fill="F7CAAC"/>
          </w:tcPr>
          <w:p w14:paraId="0C475556"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7A17120" w14:textId="77777777" w:rsidR="002F2E5C" w:rsidRDefault="002F2E5C" w:rsidP="007755BB">
            <w:pPr>
              <w:jc w:val="both"/>
            </w:pPr>
          </w:p>
        </w:tc>
      </w:tr>
      <w:tr w:rsidR="002F2E5C" w14:paraId="512A21B0" w14:textId="77777777" w:rsidTr="007755BB">
        <w:trPr>
          <w:trHeight w:val="1497"/>
        </w:trPr>
        <w:tc>
          <w:tcPr>
            <w:tcW w:w="9855" w:type="dxa"/>
            <w:gridSpan w:val="8"/>
            <w:tcBorders>
              <w:top w:val="nil"/>
            </w:tcBorders>
          </w:tcPr>
          <w:p w14:paraId="2B11FDF7" w14:textId="77777777" w:rsidR="002F2E5C" w:rsidRPr="001C0137" w:rsidRDefault="002F2E5C" w:rsidP="007755BB">
            <w:pPr>
              <w:jc w:val="both"/>
              <w:rPr>
                <w:b/>
                <w:bCs/>
              </w:rPr>
            </w:pPr>
            <w:r w:rsidRPr="001C0137">
              <w:rPr>
                <w:b/>
                <w:bCs/>
              </w:rPr>
              <w:t>Povinná literatura:</w:t>
            </w:r>
          </w:p>
          <w:p w14:paraId="6C48C06C" w14:textId="77777777" w:rsidR="002F2E5C" w:rsidRPr="00082534" w:rsidRDefault="002F2E5C" w:rsidP="007755BB">
            <w:pPr>
              <w:jc w:val="both"/>
              <w:rPr>
                <w:bCs/>
                <w:lang w:val="en-GB"/>
              </w:rPr>
            </w:pPr>
            <w:r w:rsidRPr="00082534">
              <w:rPr>
                <w:bCs/>
                <w:lang w:val="en-GB"/>
              </w:rPr>
              <w:t>LACKO, Ľuboslav. </w:t>
            </w:r>
            <w:r w:rsidRPr="00082534">
              <w:rPr>
                <w:bCs/>
                <w:i/>
                <w:iCs/>
                <w:lang w:val="en-GB"/>
              </w:rPr>
              <w:t>Mistrovství v SQL Server 2012: [kompletní průvodce databázového experta]</w:t>
            </w:r>
            <w:r w:rsidRPr="00082534">
              <w:rPr>
                <w:bCs/>
                <w:lang w:val="en-GB"/>
              </w:rPr>
              <w:t>. Brno: Computer Press, 2013. ISBN 978-80-251-3773-4.</w:t>
            </w:r>
          </w:p>
          <w:p w14:paraId="3E0AEB51" w14:textId="77777777" w:rsidR="002F2E5C" w:rsidRDefault="002F2E5C" w:rsidP="007755BB">
            <w:pPr>
              <w:jc w:val="both"/>
              <w:rPr>
                <w:ins w:id="324" w:author="Zuzka" w:date="2018-11-15T01:12:00Z"/>
                <w:lang w:val="en-GB"/>
              </w:rPr>
            </w:pPr>
            <w:r w:rsidRPr="00082534">
              <w:rPr>
                <w:lang w:val="en-GB"/>
              </w:rPr>
              <w:t>BEN-GAN, Itzik. </w:t>
            </w:r>
            <w:r w:rsidRPr="00082534">
              <w:rPr>
                <w:i/>
                <w:iCs/>
                <w:lang w:val="en-GB"/>
              </w:rPr>
              <w:t>T-SQL fundamentals</w:t>
            </w:r>
            <w:r w:rsidRPr="00082534">
              <w:rPr>
                <w:lang w:val="en-GB"/>
              </w:rPr>
              <w:t>. Redmond, WA: Microsoft Pr</w:t>
            </w:r>
            <w:r>
              <w:rPr>
                <w:lang w:val="en-GB"/>
              </w:rPr>
              <w:t>ess, 2016. ISBN 978-1509302000.</w:t>
            </w:r>
          </w:p>
          <w:p w14:paraId="3E595B34" w14:textId="77777777" w:rsidR="00DD1D04" w:rsidRPr="00706CF0" w:rsidRDefault="00DD1D04" w:rsidP="007755BB">
            <w:pPr>
              <w:jc w:val="both"/>
              <w:rPr>
                <w:lang w:val="en-GB"/>
              </w:rPr>
            </w:pPr>
          </w:p>
          <w:p w14:paraId="43F25479" w14:textId="77777777" w:rsidR="002F2E5C" w:rsidRPr="00E05968" w:rsidRDefault="002F2E5C" w:rsidP="007755BB">
            <w:pPr>
              <w:jc w:val="both"/>
              <w:rPr>
                <w:b/>
              </w:rPr>
            </w:pPr>
            <w:r w:rsidRPr="00E05968">
              <w:rPr>
                <w:b/>
              </w:rPr>
              <w:t>Doporučená literatura:</w:t>
            </w:r>
          </w:p>
          <w:p w14:paraId="429F7BD3" w14:textId="77777777" w:rsidR="002F2E5C" w:rsidRPr="00E32C8D" w:rsidRDefault="002F2E5C" w:rsidP="007755BB">
            <w:pPr>
              <w:jc w:val="both"/>
              <w:rPr>
                <w:lang w:val="en-GB"/>
                <w:rPrChange w:id="325" w:author="Zuzka" w:date="2018-11-19T10:05:00Z">
                  <w:rPr>
                    <w:rFonts w:ascii="Open Sans" w:hAnsi="Open Sans"/>
                    <w:color w:val="454545"/>
                  </w:rPr>
                </w:rPrChange>
              </w:rPr>
            </w:pPr>
            <w:r w:rsidRPr="00E32C8D">
              <w:rPr>
                <w:lang w:val="en-GB"/>
                <w:rPrChange w:id="326" w:author="Zuzka" w:date="2018-11-19T10:05:00Z">
                  <w:rPr>
                    <w:rFonts w:ascii="Open Sans" w:hAnsi="Open Sans"/>
                    <w:color w:val="454545"/>
                  </w:rPr>
                </w:rPrChange>
              </w:rPr>
              <w:t xml:space="preserve">KROENKE, David a David J. AUER. </w:t>
            </w:r>
            <w:r w:rsidRPr="00E32C8D">
              <w:rPr>
                <w:i/>
                <w:lang w:val="en-GB"/>
                <w:rPrChange w:id="327" w:author="Zuzka" w:date="2018-11-19T10:05:00Z">
                  <w:rPr>
                    <w:rFonts w:ascii="&amp;quot" w:hAnsi="&amp;quot"/>
                    <w:i/>
                    <w:iCs/>
                    <w:color w:val="454545"/>
                  </w:rPr>
                </w:rPrChange>
              </w:rPr>
              <w:t>Datab</w:t>
            </w:r>
            <w:r w:rsidRPr="00E32C8D">
              <w:rPr>
                <w:rFonts w:hint="eastAsia"/>
                <w:i/>
                <w:lang w:val="en-GB"/>
                <w:rPrChange w:id="328" w:author="Zuzka" w:date="2018-11-19T10:05:00Z">
                  <w:rPr>
                    <w:rFonts w:ascii="&amp;quot" w:hAnsi="&amp;quot" w:hint="eastAsia"/>
                    <w:i/>
                    <w:iCs/>
                    <w:color w:val="454545"/>
                  </w:rPr>
                </w:rPrChange>
              </w:rPr>
              <w:t>á</w:t>
            </w:r>
            <w:r w:rsidRPr="00E32C8D">
              <w:rPr>
                <w:i/>
                <w:lang w:val="en-GB"/>
                <w:rPrChange w:id="329" w:author="Zuzka" w:date="2018-11-19T10:05:00Z">
                  <w:rPr>
                    <w:rFonts w:ascii="&amp;quot" w:hAnsi="&amp;quot"/>
                    <w:i/>
                    <w:iCs/>
                    <w:color w:val="454545"/>
                  </w:rPr>
                </w:rPrChange>
              </w:rPr>
              <w:t>ze</w:t>
            </w:r>
            <w:r w:rsidRPr="00E32C8D">
              <w:rPr>
                <w:lang w:val="en-GB"/>
                <w:rPrChange w:id="330" w:author="Zuzka" w:date="2018-11-19T10:05:00Z">
                  <w:rPr>
                    <w:rFonts w:ascii="Open Sans" w:hAnsi="Open Sans"/>
                    <w:color w:val="454545"/>
                  </w:rPr>
                </w:rPrChange>
              </w:rPr>
              <w:t>. Brno: Computer Press, 2015. ISBN 9788025143520.</w:t>
            </w:r>
          </w:p>
          <w:p w14:paraId="7B5E2DA2" w14:textId="77777777" w:rsidR="002F2E5C" w:rsidRPr="00706CF0" w:rsidRDefault="002F2E5C" w:rsidP="007755BB">
            <w:pPr>
              <w:jc w:val="both"/>
              <w:rPr>
                <w:lang w:val="en-GB"/>
              </w:rPr>
            </w:pPr>
            <w:r w:rsidRPr="00082534">
              <w:rPr>
                <w:lang w:val="en-GB"/>
              </w:rPr>
              <w:t>POKORNÝ, Jaroslav a Michal VALENTA. </w:t>
            </w:r>
            <w:r w:rsidRPr="00E32C8D">
              <w:rPr>
                <w:i/>
                <w:lang w:val="en-GB"/>
              </w:rPr>
              <w:t>Databázové systémy</w:t>
            </w:r>
            <w:r w:rsidRPr="00082534">
              <w:rPr>
                <w:lang w:val="en-GB"/>
              </w:rPr>
              <w:t>. Praha: České vysoké učení technické v Praze, 2013. I</w:t>
            </w:r>
            <w:r>
              <w:rPr>
                <w:lang w:val="en-GB"/>
              </w:rPr>
              <w:t>SBN 978-80-0105-212-9.</w:t>
            </w:r>
          </w:p>
          <w:p w14:paraId="670993D7" w14:textId="77777777" w:rsidR="002F2E5C" w:rsidRPr="00082534" w:rsidRDefault="002F2E5C" w:rsidP="007755BB">
            <w:pPr>
              <w:jc w:val="both"/>
              <w:rPr>
                <w:lang w:val="en-GB"/>
              </w:rPr>
            </w:pPr>
            <w:r w:rsidRPr="00082534">
              <w:rPr>
                <w:lang w:val="en-GB"/>
              </w:rPr>
              <w:t>PETKOVIĆ, Dušan. </w:t>
            </w:r>
            <w:r w:rsidRPr="00E32C8D">
              <w:rPr>
                <w:i/>
                <w:lang w:val="en-GB"/>
              </w:rPr>
              <w:t>Microsoft SQL Server 2016: a beginner's guide</w:t>
            </w:r>
            <w:r w:rsidRPr="00E32C8D">
              <w:rPr>
                <w:i/>
                <w:lang w:val="en-GB"/>
                <w:rPrChange w:id="331" w:author="Zuzka" w:date="2018-11-19T10:05:00Z">
                  <w:rPr>
                    <w:lang w:val="en-GB"/>
                  </w:rPr>
                </w:rPrChange>
              </w:rPr>
              <w:t>.</w:t>
            </w:r>
            <w:r w:rsidRPr="00082534">
              <w:rPr>
                <w:lang w:val="en-GB"/>
              </w:rPr>
              <w:t xml:space="preserve"> Sixth Edition. New York: McGraw-Hill Education, 2016. ISBN 978-1259641794.</w:t>
            </w:r>
          </w:p>
          <w:p w14:paraId="76A38E91" w14:textId="77777777" w:rsidR="002F2E5C" w:rsidRDefault="002F2E5C" w:rsidP="007755BB">
            <w:pPr>
              <w:jc w:val="both"/>
              <w:rPr>
                <w:ins w:id="332" w:author="Zuzka" w:date="2018-11-15T01:12:00Z"/>
                <w:lang w:val="en-GB"/>
              </w:rPr>
            </w:pPr>
            <w:r w:rsidRPr="00082534">
              <w:rPr>
                <w:lang w:val="en-GB"/>
              </w:rPr>
              <w:t>DAVIDSON, Louis a Jessica M MOSS. </w:t>
            </w:r>
            <w:r w:rsidRPr="00082534">
              <w:rPr>
                <w:i/>
                <w:iCs/>
                <w:lang w:val="en-GB"/>
              </w:rPr>
              <w:t>Pro SQL server relational database design and implementation</w:t>
            </w:r>
            <w:r w:rsidRPr="00082534">
              <w:rPr>
                <w:lang w:val="en-GB"/>
              </w:rPr>
              <w:t>. Fifth Edition. New York, NY: Apre</w:t>
            </w:r>
            <w:r>
              <w:rPr>
                <w:lang w:val="en-GB"/>
              </w:rPr>
              <w:t>ss, [2016]. ISBN 9781484219720.</w:t>
            </w:r>
          </w:p>
          <w:p w14:paraId="7EE7EEAE" w14:textId="77777777" w:rsidR="00DD1D04" w:rsidRPr="00DD1D04" w:rsidRDefault="00DD1D04" w:rsidP="00DD1D04">
            <w:pPr>
              <w:jc w:val="both"/>
              <w:rPr>
                <w:ins w:id="333" w:author="Zuzka" w:date="2018-11-15T01:12:00Z"/>
                <w:lang w:val="en-GB"/>
              </w:rPr>
            </w:pPr>
            <w:ins w:id="334" w:author="Zuzka" w:date="2018-11-15T01:12:00Z">
              <w:r w:rsidRPr="00DD1D04">
                <w:rPr>
                  <w:lang w:val="en-GB"/>
                </w:rPr>
                <w:t>BLAKE, Gregory. </w:t>
              </w:r>
              <w:r w:rsidRPr="00DD1D04">
                <w:rPr>
                  <w:i/>
                  <w:iCs/>
                  <w:lang w:val="en-GB"/>
                </w:rPr>
                <w:t>SQL Server 2017: A Practical Guide for Beginners</w:t>
              </w:r>
              <w:r w:rsidRPr="00DD1D04">
                <w:rPr>
                  <w:lang w:val="en-GB"/>
                </w:rPr>
                <w:t>. 1. USA: CreateSpace Independent Publishing Platform., 2017. ISBN 9781975875060.</w:t>
              </w:r>
            </w:ins>
          </w:p>
          <w:p w14:paraId="22BC8C0A" w14:textId="77777777" w:rsidR="00DD1D04" w:rsidRPr="00DD1D04" w:rsidRDefault="00DD1D04" w:rsidP="00DD1D04">
            <w:pPr>
              <w:jc w:val="both"/>
              <w:rPr>
                <w:ins w:id="335" w:author="Zuzka" w:date="2018-11-15T01:12:00Z"/>
                <w:lang w:val="en-GB"/>
              </w:rPr>
            </w:pPr>
            <w:ins w:id="336" w:author="Zuzka" w:date="2018-11-15T01:12:00Z">
              <w:r w:rsidRPr="00DD1D04">
                <w:rPr>
                  <w:lang w:val="en-GB"/>
                </w:rPr>
                <w:t>TAYLOR, Allen G. </w:t>
              </w:r>
              <w:r w:rsidRPr="00DD1D04">
                <w:rPr>
                  <w:i/>
                  <w:iCs/>
                  <w:lang w:val="en-GB"/>
                </w:rPr>
                <w:t>SQL for dummies</w:t>
              </w:r>
              <w:r w:rsidRPr="00DD1D04">
                <w:rPr>
                  <w:lang w:val="en-GB"/>
                </w:rPr>
                <w:t>. 8th edition. Hoboken, New Jersey: John Wiley. 2013. ISBN 978-1-118-60796-1.</w:t>
              </w:r>
            </w:ins>
          </w:p>
          <w:p w14:paraId="75797FD6" w14:textId="77777777" w:rsidR="00DD1D04" w:rsidRPr="00706CF0" w:rsidRDefault="00DD1D04" w:rsidP="007755BB">
            <w:pPr>
              <w:jc w:val="both"/>
              <w:rPr>
                <w:lang w:val="en-GB"/>
              </w:rPr>
            </w:pPr>
          </w:p>
        </w:tc>
      </w:tr>
      <w:tr w:rsidR="002F2E5C" w14:paraId="3EF23AB9"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5B3AF9" w14:textId="77777777" w:rsidR="002F2E5C" w:rsidRDefault="002F2E5C" w:rsidP="007755BB">
            <w:pPr>
              <w:jc w:val="center"/>
              <w:rPr>
                <w:b/>
              </w:rPr>
            </w:pPr>
            <w:r>
              <w:rPr>
                <w:b/>
              </w:rPr>
              <w:t>Informace ke kombinované nebo distanční formě</w:t>
            </w:r>
          </w:p>
        </w:tc>
      </w:tr>
      <w:tr w:rsidR="002F2E5C" w14:paraId="3EA871FF" w14:textId="77777777" w:rsidTr="007755BB">
        <w:tc>
          <w:tcPr>
            <w:tcW w:w="4787" w:type="dxa"/>
            <w:gridSpan w:val="3"/>
            <w:tcBorders>
              <w:top w:val="single" w:sz="2" w:space="0" w:color="auto"/>
            </w:tcBorders>
            <w:shd w:val="clear" w:color="auto" w:fill="F7CAAC"/>
          </w:tcPr>
          <w:p w14:paraId="6DC3A3FF" w14:textId="77777777" w:rsidR="002F2E5C" w:rsidRDefault="002F2E5C" w:rsidP="007755BB">
            <w:pPr>
              <w:jc w:val="both"/>
            </w:pPr>
            <w:r>
              <w:rPr>
                <w:b/>
              </w:rPr>
              <w:t>Rozsah konzultací (soustředění)</w:t>
            </w:r>
          </w:p>
        </w:tc>
        <w:tc>
          <w:tcPr>
            <w:tcW w:w="889" w:type="dxa"/>
            <w:tcBorders>
              <w:top w:val="single" w:sz="2" w:space="0" w:color="auto"/>
            </w:tcBorders>
          </w:tcPr>
          <w:p w14:paraId="057750D8" w14:textId="77777777" w:rsidR="002F2E5C" w:rsidRDefault="002F2E5C" w:rsidP="007755BB">
            <w:pPr>
              <w:jc w:val="both"/>
            </w:pPr>
            <w:r>
              <w:t>16</w:t>
            </w:r>
          </w:p>
        </w:tc>
        <w:tc>
          <w:tcPr>
            <w:tcW w:w="4179" w:type="dxa"/>
            <w:gridSpan w:val="4"/>
            <w:tcBorders>
              <w:top w:val="single" w:sz="2" w:space="0" w:color="auto"/>
            </w:tcBorders>
            <w:shd w:val="clear" w:color="auto" w:fill="F7CAAC"/>
          </w:tcPr>
          <w:p w14:paraId="4D6534D3" w14:textId="77777777" w:rsidR="002F2E5C" w:rsidRDefault="002F2E5C" w:rsidP="007755BB">
            <w:pPr>
              <w:jc w:val="both"/>
              <w:rPr>
                <w:b/>
              </w:rPr>
            </w:pPr>
            <w:r>
              <w:rPr>
                <w:b/>
              </w:rPr>
              <w:t xml:space="preserve">hodin </w:t>
            </w:r>
          </w:p>
        </w:tc>
      </w:tr>
      <w:tr w:rsidR="002F2E5C" w14:paraId="6D40E86C" w14:textId="77777777" w:rsidTr="007755BB">
        <w:tc>
          <w:tcPr>
            <w:tcW w:w="9855" w:type="dxa"/>
            <w:gridSpan w:val="8"/>
            <w:shd w:val="clear" w:color="auto" w:fill="F7CAAC"/>
          </w:tcPr>
          <w:p w14:paraId="5F2A1A54" w14:textId="77777777" w:rsidR="002F2E5C" w:rsidRDefault="002F2E5C" w:rsidP="007755BB">
            <w:pPr>
              <w:jc w:val="both"/>
              <w:rPr>
                <w:b/>
              </w:rPr>
            </w:pPr>
            <w:r>
              <w:rPr>
                <w:b/>
              </w:rPr>
              <w:t>Informace o způsobu kontaktu s vyučujícím</w:t>
            </w:r>
          </w:p>
        </w:tc>
      </w:tr>
      <w:tr w:rsidR="002F2E5C" w14:paraId="120FF68B" w14:textId="77777777" w:rsidTr="007755BB">
        <w:trPr>
          <w:trHeight w:val="420"/>
        </w:trPr>
        <w:tc>
          <w:tcPr>
            <w:tcW w:w="9855" w:type="dxa"/>
            <w:gridSpan w:val="8"/>
          </w:tcPr>
          <w:p w14:paraId="6E216441" w14:textId="77777777" w:rsidR="002F2E5C" w:rsidRPr="007E1930" w:rsidRDefault="002F2E5C" w:rsidP="007755BB">
            <w:pPr>
              <w:jc w:val="both"/>
            </w:pPr>
            <w:r w:rsidRPr="007E1930">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0971FFC0" w14:textId="32FEF864" w:rsidR="00DD1D04" w:rsidRDefault="00DD1D04" w:rsidP="002F2E5C">
      <w:pPr>
        <w:rPr>
          <w:ins w:id="337" w:author="Zuzka" w:date="2018-11-15T01:13:00Z"/>
        </w:rPr>
      </w:pPr>
    </w:p>
    <w:p w14:paraId="7A8BEEC3" w14:textId="77777777" w:rsidR="00DD1D04" w:rsidRDefault="00DD1D04">
      <w:pPr>
        <w:rPr>
          <w:ins w:id="338" w:author="Zuzka" w:date="2018-11-15T01:13:00Z"/>
        </w:rPr>
      </w:pPr>
      <w:ins w:id="339" w:author="Zuzka" w:date="2018-11-15T01:13:00Z">
        <w:r>
          <w:br w:type="page"/>
        </w:r>
      </w:ins>
    </w:p>
    <w:p w14:paraId="6F05223A" w14:textId="15F16884" w:rsidR="002F2E5C" w:rsidDel="00DD1D04" w:rsidRDefault="002F2E5C" w:rsidP="002F2E5C">
      <w:pPr>
        <w:rPr>
          <w:del w:id="340" w:author="Zuzka" w:date="2018-11-15T01:13: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41">
          <w:tblGrid>
            <w:gridCol w:w="76"/>
            <w:gridCol w:w="3010"/>
            <w:gridCol w:w="567"/>
            <w:gridCol w:w="1134"/>
            <w:gridCol w:w="889"/>
            <w:gridCol w:w="816"/>
            <w:gridCol w:w="2156"/>
            <w:gridCol w:w="539"/>
            <w:gridCol w:w="668"/>
            <w:gridCol w:w="76"/>
          </w:tblGrid>
        </w:tblGridChange>
      </w:tblGrid>
      <w:tr w:rsidR="002F2E5C" w14:paraId="77703CC3" w14:textId="77777777" w:rsidTr="007755BB">
        <w:tc>
          <w:tcPr>
            <w:tcW w:w="9855" w:type="dxa"/>
            <w:gridSpan w:val="8"/>
            <w:tcBorders>
              <w:bottom w:val="double" w:sz="4" w:space="0" w:color="auto"/>
            </w:tcBorders>
            <w:shd w:val="clear" w:color="auto" w:fill="BDD6EE"/>
          </w:tcPr>
          <w:p w14:paraId="756D26A3" w14:textId="190B6ACC" w:rsidR="002F2E5C" w:rsidRDefault="002F2E5C" w:rsidP="007755BB">
            <w:pPr>
              <w:tabs>
                <w:tab w:val="right" w:pos="947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00A1EA1B" w14:textId="77777777" w:rsidTr="007755BB">
        <w:tc>
          <w:tcPr>
            <w:tcW w:w="3086" w:type="dxa"/>
            <w:tcBorders>
              <w:top w:val="double" w:sz="4" w:space="0" w:color="auto"/>
            </w:tcBorders>
            <w:shd w:val="clear" w:color="auto" w:fill="F7CAAC"/>
          </w:tcPr>
          <w:p w14:paraId="27D8074B"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259C84DD" w14:textId="77777777" w:rsidR="002F2E5C" w:rsidRDefault="002F2E5C" w:rsidP="007755BB">
            <w:pPr>
              <w:jc w:val="both"/>
            </w:pPr>
            <w:bookmarkStart w:id="342" w:name="ElektrickeObvody"/>
            <w:r>
              <w:t>Elektrické obvody</w:t>
            </w:r>
            <w:bookmarkEnd w:id="342"/>
          </w:p>
        </w:tc>
      </w:tr>
      <w:tr w:rsidR="002F2E5C" w14:paraId="3FB7496D" w14:textId="77777777" w:rsidTr="007755BB">
        <w:tc>
          <w:tcPr>
            <w:tcW w:w="3086" w:type="dxa"/>
            <w:shd w:val="clear" w:color="auto" w:fill="F7CAAC"/>
          </w:tcPr>
          <w:p w14:paraId="5E9EBCC9" w14:textId="77777777" w:rsidR="002F2E5C" w:rsidRDefault="002F2E5C" w:rsidP="007755BB">
            <w:pPr>
              <w:jc w:val="both"/>
              <w:rPr>
                <w:b/>
              </w:rPr>
            </w:pPr>
            <w:r>
              <w:rPr>
                <w:b/>
              </w:rPr>
              <w:t>Typ předmětu</w:t>
            </w:r>
          </w:p>
        </w:tc>
        <w:tc>
          <w:tcPr>
            <w:tcW w:w="3406" w:type="dxa"/>
            <w:gridSpan w:val="4"/>
          </w:tcPr>
          <w:p w14:paraId="0ABD66F5" w14:textId="77777777" w:rsidR="002F2E5C" w:rsidRDefault="002F2E5C" w:rsidP="007755BB">
            <w:pPr>
              <w:jc w:val="both"/>
            </w:pPr>
            <w:r>
              <w:t>Povinný</w:t>
            </w:r>
          </w:p>
        </w:tc>
        <w:tc>
          <w:tcPr>
            <w:tcW w:w="2695" w:type="dxa"/>
            <w:gridSpan w:val="2"/>
            <w:shd w:val="clear" w:color="auto" w:fill="F7CAAC"/>
          </w:tcPr>
          <w:p w14:paraId="1F236E38" w14:textId="77777777" w:rsidR="002F2E5C" w:rsidRDefault="002F2E5C" w:rsidP="007755BB">
            <w:pPr>
              <w:jc w:val="both"/>
            </w:pPr>
            <w:r>
              <w:rPr>
                <w:b/>
              </w:rPr>
              <w:t>doporučený ročník / semestr</w:t>
            </w:r>
          </w:p>
        </w:tc>
        <w:tc>
          <w:tcPr>
            <w:tcW w:w="668" w:type="dxa"/>
          </w:tcPr>
          <w:p w14:paraId="2D480A13" w14:textId="77777777" w:rsidR="002F2E5C" w:rsidRDefault="002F2E5C" w:rsidP="007755BB">
            <w:pPr>
              <w:jc w:val="both"/>
            </w:pPr>
            <w:r>
              <w:t>2/L</w:t>
            </w:r>
          </w:p>
        </w:tc>
      </w:tr>
      <w:tr w:rsidR="002F2E5C" w14:paraId="3B237257" w14:textId="77777777" w:rsidTr="007755BB">
        <w:tc>
          <w:tcPr>
            <w:tcW w:w="3086" w:type="dxa"/>
            <w:shd w:val="clear" w:color="auto" w:fill="F7CAAC"/>
          </w:tcPr>
          <w:p w14:paraId="7588C238" w14:textId="77777777" w:rsidR="002F2E5C" w:rsidRDefault="002F2E5C" w:rsidP="007755BB">
            <w:pPr>
              <w:jc w:val="both"/>
              <w:rPr>
                <w:b/>
              </w:rPr>
            </w:pPr>
            <w:r>
              <w:rPr>
                <w:b/>
              </w:rPr>
              <w:t>Rozsah studijního předmětu</w:t>
            </w:r>
          </w:p>
        </w:tc>
        <w:tc>
          <w:tcPr>
            <w:tcW w:w="1701" w:type="dxa"/>
            <w:gridSpan w:val="2"/>
          </w:tcPr>
          <w:p w14:paraId="1A8FE691" w14:textId="77777777" w:rsidR="002F2E5C" w:rsidRDefault="002F2E5C" w:rsidP="007755BB">
            <w:pPr>
              <w:jc w:val="both"/>
            </w:pPr>
            <w:r>
              <w:t>28p+14s+28c</w:t>
            </w:r>
          </w:p>
        </w:tc>
        <w:tc>
          <w:tcPr>
            <w:tcW w:w="889" w:type="dxa"/>
            <w:shd w:val="clear" w:color="auto" w:fill="F7CAAC"/>
          </w:tcPr>
          <w:p w14:paraId="1D8D04D8" w14:textId="77777777" w:rsidR="002F2E5C" w:rsidRDefault="002F2E5C" w:rsidP="007755BB">
            <w:pPr>
              <w:jc w:val="both"/>
              <w:rPr>
                <w:b/>
              </w:rPr>
            </w:pPr>
            <w:r>
              <w:rPr>
                <w:b/>
              </w:rPr>
              <w:t xml:space="preserve">hod. </w:t>
            </w:r>
          </w:p>
        </w:tc>
        <w:tc>
          <w:tcPr>
            <w:tcW w:w="816" w:type="dxa"/>
          </w:tcPr>
          <w:p w14:paraId="45FFA6D7" w14:textId="77777777" w:rsidR="002F2E5C" w:rsidRDefault="002F2E5C" w:rsidP="007755BB">
            <w:pPr>
              <w:jc w:val="both"/>
            </w:pPr>
          </w:p>
        </w:tc>
        <w:tc>
          <w:tcPr>
            <w:tcW w:w="2156" w:type="dxa"/>
            <w:shd w:val="clear" w:color="auto" w:fill="F7CAAC"/>
          </w:tcPr>
          <w:p w14:paraId="7BB04DCF" w14:textId="77777777" w:rsidR="002F2E5C" w:rsidRDefault="002F2E5C" w:rsidP="007755BB">
            <w:pPr>
              <w:jc w:val="both"/>
              <w:rPr>
                <w:b/>
              </w:rPr>
            </w:pPr>
            <w:r>
              <w:rPr>
                <w:b/>
              </w:rPr>
              <w:t>kreditů</w:t>
            </w:r>
          </w:p>
        </w:tc>
        <w:tc>
          <w:tcPr>
            <w:tcW w:w="1207" w:type="dxa"/>
            <w:gridSpan w:val="2"/>
          </w:tcPr>
          <w:p w14:paraId="35A5F7E2" w14:textId="77777777" w:rsidR="002F2E5C" w:rsidRDefault="002F2E5C" w:rsidP="007755BB">
            <w:pPr>
              <w:jc w:val="both"/>
            </w:pPr>
            <w:r>
              <w:t>5</w:t>
            </w:r>
          </w:p>
        </w:tc>
      </w:tr>
      <w:tr w:rsidR="002F2E5C" w14:paraId="1DEB40B0" w14:textId="77777777" w:rsidTr="007755BB">
        <w:tc>
          <w:tcPr>
            <w:tcW w:w="3086" w:type="dxa"/>
            <w:shd w:val="clear" w:color="auto" w:fill="F7CAAC"/>
          </w:tcPr>
          <w:p w14:paraId="59E65A42" w14:textId="77777777" w:rsidR="002F2E5C" w:rsidRDefault="002F2E5C" w:rsidP="007755BB">
            <w:pPr>
              <w:jc w:val="both"/>
              <w:rPr>
                <w:b/>
                <w:sz w:val="22"/>
              </w:rPr>
            </w:pPr>
            <w:r>
              <w:rPr>
                <w:b/>
              </w:rPr>
              <w:t>Prerekvizity, korekvizity, ekvivalence</w:t>
            </w:r>
          </w:p>
        </w:tc>
        <w:tc>
          <w:tcPr>
            <w:tcW w:w="6769" w:type="dxa"/>
            <w:gridSpan w:val="7"/>
          </w:tcPr>
          <w:p w14:paraId="752169F8" w14:textId="77777777" w:rsidR="002F2E5C" w:rsidRDefault="002F2E5C" w:rsidP="007755BB">
            <w:pPr>
              <w:jc w:val="both"/>
            </w:pPr>
            <w:r>
              <w:t>nejsou</w:t>
            </w:r>
          </w:p>
        </w:tc>
      </w:tr>
      <w:tr w:rsidR="002F2E5C" w14:paraId="49E9288C" w14:textId="77777777" w:rsidTr="007755BB">
        <w:tc>
          <w:tcPr>
            <w:tcW w:w="3086" w:type="dxa"/>
            <w:shd w:val="clear" w:color="auto" w:fill="F7CAAC"/>
          </w:tcPr>
          <w:p w14:paraId="651D617F" w14:textId="77777777" w:rsidR="002F2E5C" w:rsidRDefault="002F2E5C" w:rsidP="007755BB">
            <w:pPr>
              <w:jc w:val="both"/>
              <w:rPr>
                <w:b/>
              </w:rPr>
            </w:pPr>
            <w:r>
              <w:rPr>
                <w:b/>
              </w:rPr>
              <w:t>Způsob ověření studijních výsledků</w:t>
            </w:r>
          </w:p>
        </w:tc>
        <w:tc>
          <w:tcPr>
            <w:tcW w:w="3406" w:type="dxa"/>
            <w:gridSpan w:val="4"/>
          </w:tcPr>
          <w:p w14:paraId="333242DE" w14:textId="77777777" w:rsidR="002F2E5C" w:rsidRDefault="002F2E5C" w:rsidP="007755BB">
            <w:pPr>
              <w:jc w:val="both"/>
            </w:pPr>
            <w:r>
              <w:t>zápočet, zkouška</w:t>
            </w:r>
          </w:p>
        </w:tc>
        <w:tc>
          <w:tcPr>
            <w:tcW w:w="2156" w:type="dxa"/>
            <w:shd w:val="clear" w:color="auto" w:fill="F7CAAC"/>
          </w:tcPr>
          <w:p w14:paraId="2A3C108C" w14:textId="77777777" w:rsidR="002F2E5C" w:rsidRDefault="002F2E5C" w:rsidP="007755BB">
            <w:pPr>
              <w:jc w:val="both"/>
              <w:rPr>
                <w:b/>
              </w:rPr>
            </w:pPr>
            <w:r>
              <w:rPr>
                <w:b/>
              </w:rPr>
              <w:t>Forma výuky</w:t>
            </w:r>
          </w:p>
        </w:tc>
        <w:tc>
          <w:tcPr>
            <w:tcW w:w="1207" w:type="dxa"/>
            <w:gridSpan w:val="2"/>
          </w:tcPr>
          <w:p w14:paraId="5D5392CA" w14:textId="77777777" w:rsidR="002F2E5C" w:rsidRDefault="002F2E5C" w:rsidP="007755BB">
            <w:pPr>
              <w:jc w:val="both"/>
            </w:pPr>
            <w:r>
              <w:t>přednáška, seminář,</w:t>
            </w:r>
          </w:p>
          <w:p w14:paraId="6A33379B" w14:textId="77777777" w:rsidR="002F2E5C" w:rsidRDefault="002F2E5C" w:rsidP="007755BB">
            <w:pPr>
              <w:jc w:val="both"/>
            </w:pPr>
            <w:r>
              <w:t>cvičení</w:t>
            </w:r>
          </w:p>
        </w:tc>
      </w:tr>
      <w:tr w:rsidR="002F2E5C" w14:paraId="3AD8D59E" w14:textId="77777777" w:rsidTr="007755BB">
        <w:tc>
          <w:tcPr>
            <w:tcW w:w="3086" w:type="dxa"/>
            <w:shd w:val="clear" w:color="auto" w:fill="F7CAAC"/>
          </w:tcPr>
          <w:p w14:paraId="10C56AA3"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0098B8A6" w14:textId="77777777" w:rsidR="002F2E5C" w:rsidRDefault="002F2E5C" w:rsidP="007755BB">
            <w:pPr>
              <w:jc w:val="both"/>
            </w:pPr>
            <w:r>
              <w:t>Písemná i ústní forma</w:t>
            </w:r>
          </w:p>
          <w:p w14:paraId="7DF06C14" w14:textId="77777777" w:rsidR="002F2E5C" w:rsidRDefault="002F2E5C" w:rsidP="007755BB">
            <w:pPr>
              <w:jc w:val="both"/>
            </w:pPr>
            <w:r>
              <w:t xml:space="preserve">1. Povinná a aktivní účast na jednotlivých seminářích a cvičeních (80% účast na seminářích a cvičeních). </w:t>
            </w:r>
          </w:p>
          <w:p w14:paraId="0B6F28D1" w14:textId="77777777" w:rsidR="002F2E5C" w:rsidRDefault="002F2E5C" w:rsidP="007755BB">
            <w:pPr>
              <w:jc w:val="both"/>
            </w:pPr>
            <w:r>
              <w:t xml:space="preserve">2. Teoretické a praktické zvládnutí probíraných témat. </w:t>
            </w:r>
          </w:p>
          <w:p w14:paraId="427D8802" w14:textId="77777777" w:rsidR="002F2E5C" w:rsidRDefault="002F2E5C" w:rsidP="007755BB">
            <w:pPr>
              <w:jc w:val="both"/>
            </w:pPr>
            <w:r>
              <w:t xml:space="preserve">3. Samostatné vypracování všech laboratorních protokolů v průběhu semestru. </w:t>
            </w:r>
          </w:p>
          <w:p w14:paraId="64D78366" w14:textId="77777777" w:rsidR="002F2E5C" w:rsidRDefault="002F2E5C" w:rsidP="007755BB">
            <w:pPr>
              <w:jc w:val="both"/>
            </w:pPr>
            <w:r>
              <w:t>4. Prokázání úspěšného zvládnutí probírané tématiky při písemné i ústní části zkoušky.</w:t>
            </w:r>
          </w:p>
        </w:tc>
      </w:tr>
      <w:tr w:rsidR="002F2E5C" w14:paraId="17DC9E39" w14:textId="77777777" w:rsidTr="00193C9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3" w:author="Zuzka" w:date="2018-11-16T00:2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1"/>
          <w:trPrChange w:id="344" w:author="Zuzka" w:date="2018-11-16T00:26:00Z">
            <w:trPr>
              <w:gridBefore w:val="1"/>
              <w:trHeight w:val="554"/>
            </w:trPr>
          </w:trPrChange>
        </w:trPr>
        <w:tc>
          <w:tcPr>
            <w:tcW w:w="9855" w:type="dxa"/>
            <w:gridSpan w:val="8"/>
            <w:tcBorders>
              <w:top w:val="nil"/>
            </w:tcBorders>
            <w:tcPrChange w:id="345" w:author="Zuzka" w:date="2018-11-16T00:26:00Z">
              <w:tcPr>
                <w:tcW w:w="9855" w:type="dxa"/>
                <w:gridSpan w:val="9"/>
                <w:tcBorders>
                  <w:top w:val="nil"/>
                </w:tcBorders>
              </w:tcPr>
            </w:tcPrChange>
          </w:tcPr>
          <w:p w14:paraId="2B87E804" w14:textId="77777777" w:rsidR="002F2E5C" w:rsidRDefault="002F2E5C" w:rsidP="007755BB">
            <w:pPr>
              <w:jc w:val="both"/>
            </w:pPr>
          </w:p>
        </w:tc>
      </w:tr>
      <w:tr w:rsidR="002F2E5C" w14:paraId="22F6ED65" w14:textId="77777777" w:rsidTr="007755BB">
        <w:trPr>
          <w:trHeight w:val="197"/>
        </w:trPr>
        <w:tc>
          <w:tcPr>
            <w:tcW w:w="3086" w:type="dxa"/>
            <w:tcBorders>
              <w:top w:val="nil"/>
            </w:tcBorders>
            <w:shd w:val="clear" w:color="auto" w:fill="F7CAAC"/>
          </w:tcPr>
          <w:p w14:paraId="05AEB01A" w14:textId="77777777" w:rsidR="002F2E5C" w:rsidRDefault="002F2E5C" w:rsidP="007755BB">
            <w:pPr>
              <w:jc w:val="both"/>
              <w:rPr>
                <w:b/>
              </w:rPr>
            </w:pPr>
            <w:r>
              <w:rPr>
                <w:b/>
              </w:rPr>
              <w:t>Garant předmětu</w:t>
            </w:r>
          </w:p>
        </w:tc>
        <w:tc>
          <w:tcPr>
            <w:tcW w:w="6769" w:type="dxa"/>
            <w:gridSpan w:val="7"/>
            <w:tcBorders>
              <w:top w:val="nil"/>
            </w:tcBorders>
          </w:tcPr>
          <w:p w14:paraId="19A67C30" w14:textId="77777777" w:rsidR="002F2E5C" w:rsidRDefault="002F2E5C" w:rsidP="007755BB">
            <w:pPr>
              <w:jc w:val="both"/>
            </w:pPr>
            <w:r>
              <w:t>doc. Mgr. Milan Adámek, Ph.D.</w:t>
            </w:r>
          </w:p>
        </w:tc>
      </w:tr>
      <w:tr w:rsidR="002F2E5C" w14:paraId="5F1206CA" w14:textId="77777777" w:rsidTr="007755BB">
        <w:trPr>
          <w:trHeight w:val="243"/>
        </w:trPr>
        <w:tc>
          <w:tcPr>
            <w:tcW w:w="3086" w:type="dxa"/>
            <w:tcBorders>
              <w:top w:val="nil"/>
            </w:tcBorders>
            <w:shd w:val="clear" w:color="auto" w:fill="F7CAAC"/>
          </w:tcPr>
          <w:p w14:paraId="75FDF8C1" w14:textId="77777777" w:rsidR="002F2E5C" w:rsidRDefault="002F2E5C" w:rsidP="007755BB">
            <w:pPr>
              <w:jc w:val="both"/>
              <w:rPr>
                <w:b/>
              </w:rPr>
            </w:pPr>
            <w:r>
              <w:rPr>
                <w:b/>
              </w:rPr>
              <w:t>Zapojení garanta do výuky předmětu</w:t>
            </w:r>
          </w:p>
        </w:tc>
        <w:tc>
          <w:tcPr>
            <w:tcW w:w="6769" w:type="dxa"/>
            <w:gridSpan w:val="7"/>
            <w:tcBorders>
              <w:top w:val="nil"/>
            </w:tcBorders>
          </w:tcPr>
          <w:p w14:paraId="2B3D05BE" w14:textId="70AC0DE0" w:rsidR="002F2E5C" w:rsidRDefault="001638BA" w:rsidP="001638BA">
            <w:pPr>
              <w:jc w:val="both"/>
            </w:pPr>
            <w:r>
              <w:t>Metodicky, p</w:t>
            </w:r>
            <w:r w:rsidR="002F2E5C">
              <w:t>řednáší</w:t>
            </w:r>
          </w:p>
        </w:tc>
      </w:tr>
      <w:tr w:rsidR="002F2E5C" w14:paraId="490A083E" w14:textId="77777777" w:rsidTr="007755BB">
        <w:tc>
          <w:tcPr>
            <w:tcW w:w="3086" w:type="dxa"/>
            <w:shd w:val="clear" w:color="auto" w:fill="F7CAAC"/>
          </w:tcPr>
          <w:p w14:paraId="519B5922" w14:textId="77777777" w:rsidR="002F2E5C" w:rsidRDefault="002F2E5C" w:rsidP="007755BB">
            <w:pPr>
              <w:jc w:val="both"/>
              <w:rPr>
                <w:b/>
              </w:rPr>
            </w:pPr>
            <w:r>
              <w:rPr>
                <w:b/>
              </w:rPr>
              <w:t>Vyučující</w:t>
            </w:r>
          </w:p>
        </w:tc>
        <w:tc>
          <w:tcPr>
            <w:tcW w:w="6769" w:type="dxa"/>
            <w:gridSpan w:val="7"/>
            <w:tcBorders>
              <w:bottom w:val="nil"/>
            </w:tcBorders>
          </w:tcPr>
          <w:p w14:paraId="3FB3878B" w14:textId="77777777" w:rsidR="00517232" w:rsidRDefault="002F2E5C" w:rsidP="007755BB">
            <w:pPr>
              <w:jc w:val="both"/>
            </w:pPr>
            <w:r>
              <w:t>Ing. Lubomír Macků, Ph.D.,</w:t>
            </w:r>
            <w:r w:rsidR="00517232">
              <w:t xml:space="preserve"> přednášky (100 %)</w:t>
            </w:r>
            <w:r>
              <w:t xml:space="preserve"> </w:t>
            </w:r>
          </w:p>
          <w:p w14:paraId="4FB760D1" w14:textId="2AE7B374" w:rsidR="002F2E5C" w:rsidRDefault="002F2E5C" w:rsidP="00517232">
            <w:pPr>
              <w:jc w:val="both"/>
            </w:pPr>
            <w:r>
              <w:t>Ing. Petr Dostálek, Ph.D</w:t>
            </w:r>
            <w:r w:rsidR="00517232">
              <w:t>., cvičení (100 %)</w:t>
            </w:r>
          </w:p>
        </w:tc>
      </w:tr>
      <w:tr w:rsidR="002F2E5C" w14:paraId="75B60CE6" w14:textId="77777777" w:rsidTr="00193C9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6" w:author="Zuzka" w:date="2018-11-16T00:2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34"/>
          <w:trPrChange w:id="347" w:author="Zuzka" w:date="2018-11-16T00:26:00Z">
            <w:trPr>
              <w:gridBefore w:val="1"/>
              <w:trHeight w:val="554"/>
            </w:trPr>
          </w:trPrChange>
        </w:trPr>
        <w:tc>
          <w:tcPr>
            <w:tcW w:w="9855" w:type="dxa"/>
            <w:gridSpan w:val="8"/>
            <w:tcBorders>
              <w:top w:val="nil"/>
            </w:tcBorders>
            <w:tcPrChange w:id="348" w:author="Zuzka" w:date="2018-11-16T00:26:00Z">
              <w:tcPr>
                <w:tcW w:w="9855" w:type="dxa"/>
                <w:gridSpan w:val="9"/>
                <w:tcBorders>
                  <w:top w:val="nil"/>
                </w:tcBorders>
              </w:tcPr>
            </w:tcPrChange>
          </w:tcPr>
          <w:p w14:paraId="20EB15F5" w14:textId="77777777" w:rsidR="002F2E5C" w:rsidRDefault="002F2E5C" w:rsidP="007755BB">
            <w:pPr>
              <w:jc w:val="both"/>
            </w:pPr>
          </w:p>
        </w:tc>
      </w:tr>
      <w:tr w:rsidR="002F2E5C" w14:paraId="54C160BA" w14:textId="77777777" w:rsidTr="007755BB">
        <w:tc>
          <w:tcPr>
            <w:tcW w:w="3086" w:type="dxa"/>
            <w:shd w:val="clear" w:color="auto" w:fill="F7CAAC"/>
          </w:tcPr>
          <w:p w14:paraId="6419DCE5" w14:textId="77777777" w:rsidR="002F2E5C" w:rsidRDefault="002F2E5C" w:rsidP="007755BB">
            <w:pPr>
              <w:jc w:val="both"/>
              <w:rPr>
                <w:b/>
              </w:rPr>
            </w:pPr>
            <w:r>
              <w:rPr>
                <w:b/>
              </w:rPr>
              <w:t>Stručná anotace předmětu</w:t>
            </w:r>
          </w:p>
        </w:tc>
        <w:tc>
          <w:tcPr>
            <w:tcW w:w="6769" w:type="dxa"/>
            <w:gridSpan w:val="7"/>
            <w:tcBorders>
              <w:bottom w:val="nil"/>
            </w:tcBorders>
          </w:tcPr>
          <w:p w14:paraId="4F3C3B72" w14:textId="77777777" w:rsidR="002F2E5C" w:rsidRDefault="002F2E5C" w:rsidP="007755BB">
            <w:pPr>
              <w:jc w:val="both"/>
            </w:pPr>
          </w:p>
        </w:tc>
      </w:tr>
      <w:tr w:rsidR="002F2E5C" w14:paraId="022A7B0D" w14:textId="77777777" w:rsidTr="007755BB">
        <w:trPr>
          <w:trHeight w:val="694"/>
        </w:trPr>
        <w:tc>
          <w:tcPr>
            <w:tcW w:w="9855" w:type="dxa"/>
            <w:gridSpan w:val="8"/>
            <w:tcBorders>
              <w:top w:val="nil"/>
              <w:bottom w:val="single" w:sz="12" w:space="0" w:color="auto"/>
            </w:tcBorders>
          </w:tcPr>
          <w:p w14:paraId="19A89105" w14:textId="77777777" w:rsidR="002F2E5C" w:rsidRPr="00A27A1F" w:rsidDel="00193C9B" w:rsidRDefault="002F2E5C" w:rsidP="007755BB">
            <w:pPr>
              <w:suppressAutoHyphens/>
              <w:jc w:val="both"/>
              <w:rPr>
                <w:del w:id="349" w:author="Zuzka" w:date="2018-11-16T00:27:00Z"/>
                <w:szCs w:val="22"/>
              </w:rPr>
            </w:pPr>
            <w:r w:rsidRPr="00A27A1F">
              <w:rPr>
                <w:szCs w:val="22"/>
              </w:rPr>
              <w:t>Po absolvování předmětu je student seznámen s klasickými prvky elektrických obvodů, s teorií obvodů a se způsoby řešení stejnosměrných i střídavých obvodů. V závěru kurzu jsou probrány bezpečnostní opatření při práci s elektrickými obvody. Na předmět navazuje předmět Analogová a číslicová technika.</w:t>
            </w:r>
          </w:p>
          <w:p w14:paraId="72D0314C" w14:textId="77777777" w:rsidR="002F2E5C" w:rsidRPr="00A27A1F" w:rsidRDefault="002F2E5C" w:rsidP="007755BB">
            <w:pPr>
              <w:suppressAutoHyphens/>
              <w:jc w:val="both"/>
              <w:rPr>
                <w:szCs w:val="22"/>
              </w:rPr>
            </w:pPr>
          </w:p>
          <w:p w14:paraId="38003190" w14:textId="77777777" w:rsidR="002F2E5C" w:rsidRPr="00A27A1F" w:rsidRDefault="002F2E5C" w:rsidP="007755BB">
            <w:pPr>
              <w:jc w:val="both"/>
              <w:rPr>
                <w:szCs w:val="22"/>
              </w:rPr>
            </w:pPr>
            <w:r w:rsidRPr="00A27A1F">
              <w:rPr>
                <w:szCs w:val="22"/>
              </w:rPr>
              <w:t>Témata:</w:t>
            </w:r>
          </w:p>
          <w:p w14:paraId="7A7A2C03"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Klasifikace prvků elektrických obvodů, pasivní a aktivní prvky, VA charakteristiky prvků, konstrukční provedení prvků.</w:t>
            </w:r>
          </w:p>
          <w:p w14:paraId="3BF772F7"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Řešení stejnosměrných obvodů v ustáleném stavu, odporový dělič napětí a proudu, věty o náhradních zdrojích napětí a proudu, Kirchhoffovy zákony, metoda smyčkových proudů, metoda uzlových napětí, princip superpozice.</w:t>
            </w:r>
          </w:p>
          <w:p w14:paraId="1F023B95"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 xml:space="preserve">Přechodové děje v lineárních obvodech, popis soustavy pomocí diferenciálních rovnic, časová konstanta, přechodové děje v RC, RL a RLS obvodech. </w:t>
            </w:r>
          </w:p>
          <w:p w14:paraId="33B49267"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 xml:space="preserve">Vznik střídavého proudu, veličiny popisující střídavý proud. </w:t>
            </w:r>
          </w:p>
          <w:p w14:paraId="31615A00"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Symbolicko - komplexní metoda ve střídavých obvodech, Kirchhoffovy zákony a Ohmův zákon v komplexním tvaru, impedance a admitance ideálních a reálných obvodových prvků.</w:t>
            </w:r>
          </w:p>
          <w:p w14:paraId="7EC69101"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Sériová a paralelní rezonance ve střídavých obvodech, využití napěťové a proudové rezonance v praxi,</w:t>
            </w:r>
          </w:p>
          <w:p w14:paraId="22B5DFDB"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Výkon jednofázového střídavého obvodu; činný, zdánlivý a jalový výkon, účiník; způsoby měření výkonu jednofázového obvodu.</w:t>
            </w:r>
          </w:p>
          <w:p w14:paraId="36599E37"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Třífázový střídavý proud, fázové a sdružené napětí, zapojení spotřebičů do hvězdy a do trojúhelníku, symetrické a nesymetrické zatížení třífázového obvodu.</w:t>
            </w:r>
          </w:p>
          <w:p w14:paraId="27176CAA"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Výkon třífázového proudu, způsoby měření třífázového výkonu; kompenzace a druhy kompenzací.</w:t>
            </w:r>
          </w:p>
          <w:p w14:paraId="48B07094"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Lineární dvojbrany; admitanční, impedanční, hybridní sériově paralelní, hybridní paralelně sériové, kaskádní a zpětně kaskádní rovnice; přenosové funkce dvojbranu, přenosové charakteristiky dvojbranu; charakteristiky dvojbranů realizovaných prvky RLC.</w:t>
            </w:r>
          </w:p>
          <w:p w14:paraId="33DBA7CC"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 xml:space="preserve">Princip analogového a digitálního měřicího přístroje určeného pro měření elektrických veličin, měřič spotřeby elektrické energie, struktura osciloskopu, měřicí sondy, měření na osciloskopu. </w:t>
            </w:r>
          </w:p>
          <w:p w14:paraId="0CC10246" w14:textId="77777777" w:rsidR="002F2E5C" w:rsidRPr="00A27A1F" w:rsidRDefault="002F2E5C" w:rsidP="007755BB">
            <w:pPr>
              <w:numPr>
                <w:ilvl w:val="0"/>
                <w:numId w:val="6"/>
              </w:numPr>
              <w:tabs>
                <w:tab w:val="clear" w:pos="1080"/>
                <w:tab w:val="num" w:pos="777"/>
              </w:tabs>
              <w:suppressAutoHyphens/>
              <w:ind w:left="777"/>
              <w:jc w:val="both"/>
              <w:rPr>
                <w:szCs w:val="22"/>
              </w:rPr>
            </w:pPr>
            <w:r w:rsidRPr="00A27A1F">
              <w:rPr>
                <w:szCs w:val="22"/>
              </w:rPr>
              <w:t xml:space="preserve">Transformátory, vlastnosti ideálního transformátoru, reálný transformátor naprázdno a při zátěži, účinnost transformátoru, konstrukční provedení transformátorů. </w:t>
            </w:r>
          </w:p>
          <w:p w14:paraId="6380DDA4" w14:textId="77777777" w:rsidR="002F2E5C" w:rsidDel="00193C9B" w:rsidRDefault="002F2E5C">
            <w:pPr>
              <w:numPr>
                <w:ilvl w:val="0"/>
                <w:numId w:val="6"/>
              </w:numPr>
              <w:tabs>
                <w:tab w:val="clear" w:pos="1080"/>
                <w:tab w:val="num" w:pos="777"/>
              </w:tabs>
              <w:suppressAutoHyphens/>
              <w:ind w:left="777"/>
              <w:jc w:val="both"/>
              <w:rPr>
                <w:del w:id="350" w:author="Zuzka" w:date="2018-11-16T00:27:00Z"/>
                <w:szCs w:val="22"/>
              </w:rPr>
              <w:pPrChange w:id="351" w:author="Zuzka" w:date="2018-11-16T00:27:00Z">
                <w:pPr>
                  <w:suppressAutoHyphens/>
                  <w:jc w:val="both"/>
                </w:pPr>
              </w:pPrChange>
            </w:pPr>
            <w:r w:rsidRPr="00A27A1F">
              <w:rPr>
                <w:szCs w:val="22"/>
              </w:rPr>
              <w:t>Relé, jističe a stykače, bleskojistky; ochranné třídy, krytí elektrických spotřebičů, závady na elektrických spotřebičích.</w:t>
            </w:r>
          </w:p>
          <w:p w14:paraId="7A18834F" w14:textId="77777777" w:rsidR="00193C9B" w:rsidRPr="00A27A1F" w:rsidRDefault="00193C9B" w:rsidP="007755BB">
            <w:pPr>
              <w:numPr>
                <w:ilvl w:val="0"/>
                <w:numId w:val="6"/>
              </w:numPr>
              <w:tabs>
                <w:tab w:val="clear" w:pos="1080"/>
                <w:tab w:val="num" w:pos="777"/>
              </w:tabs>
              <w:suppressAutoHyphens/>
              <w:ind w:left="777"/>
              <w:jc w:val="both"/>
              <w:rPr>
                <w:ins w:id="352" w:author="Zuzka" w:date="2018-11-16T00:27:00Z"/>
                <w:szCs w:val="22"/>
              </w:rPr>
            </w:pPr>
          </w:p>
          <w:p w14:paraId="61C3CED8" w14:textId="77777777" w:rsidR="002F2E5C" w:rsidRPr="00193C9B" w:rsidDel="00193C9B" w:rsidRDefault="002F2E5C">
            <w:pPr>
              <w:numPr>
                <w:ilvl w:val="0"/>
                <w:numId w:val="6"/>
              </w:numPr>
              <w:tabs>
                <w:tab w:val="clear" w:pos="1080"/>
                <w:tab w:val="num" w:pos="777"/>
              </w:tabs>
              <w:suppressAutoHyphens/>
              <w:ind w:left="777"/>
              <w:jc w:val="both"/>
              <w:rPr>
                <w:del w:id="353" w:author="Zuzka" w:date="2018-11-16T00:26:00Z"/>
              </w:rPr>
              <w:pPrChange w:id="354" w:author="Zuzka" w:date="2018-11-16T00:26:00Z">
                <w:pPr>
                  <w:suppressAutoHyphens/>
                  <w:jc w:val="both"/>
                </w:pPr>
              </w:pPrChange>
            </w:pPr>
            <w:r w:rsidRPr="00193C9B">
              <w:rPr>
                <w:szCs w:val="22"/>
              </w:rPr>
              <w:t>Ochrana proti zasažení elektrickým proudem, obvody SELV a PELV; druhy rozvodných sítí, sítě TT, IT, TN; opatření při práci na elektrických zařízeních.</w:t>
            </w:r>
          </w:p>
          <w:p w14:paraId="2FE30E62" w14:textId="77777777" w:rsidR="002F2E5C" w:rsidDel="00193C9B" w:rsidRDefault="002F2E5C" w:rsidP="00193C9B">
            <w:pPr>
              <w:suppressAutoHyphens/>
              <w:jc w:val="both"/>
              <w:rPr>
                <w:del w:id="355" w:author="Zuzka" w:date="2018-11-16T00:26:00Z"/>
              </w:rPr>
            </w:pPr>
          </w:p>
          <w:p w14:paraId="214289E9" w14:textId="77777777" w:rsidR="00193C9B" w:rsidRPr="00193C9B" w:rsidRDefault="00193C9B">
            <w:pPr>
              <w:numPr>
                <w:ilvl w:val="0"/>
                <w:numId w:val="6"/>
              </w:numPr>
              <w:tabs>
                <w:tab w:val="clear" w:pos="1080"/>
                <w:tab w:val="num" w:pos="777"/>
              </w:tabs>
              <w:suppressAutoHyphens/>
              <w:ind w:left="777"/>
              <w:jc w:val="both"/>
              <w:rPr>
                <w:ins w:id="356" w:author="Zuzka" w:date="2018-11-16T00:27:00Z"/>
              </w:rPr>
              <w:pPrChange w:id="357" w:author="Zuzka" w:date="2018-11-16T00:27:00Z">
                <w:pPr>
                  <w:suppressAutoHyphens/>
                  <w:jc w:val="both"/>
                </w:pPr>
              </w:pPrChange>
            </w:pPr>
          </w:p>
          <w:p w14:paraId="34AB9E3E" w14:textId="77777777" w:rsidR="002F2E5C" w:rsidDel="00193C9B" w:rsidRDefault="002F2E5C">
            <w:pPr>
              <w:suppressAutoHyphens/>
              <w:jc w:val="both"/>
              <w:rPr>
                <w:del w:id="358" w:author="Zuzka" w:date="2018-11-16T00:26:00Z"/>
                <w:szCs w:val="22"/>
              </w:rPr>
            </w:pPr>
          </w:p>
          <w:p w14:paraId="36E285CB" w14:textId="77777777" w:rsidR="002F2E5C" w:rsidDel="00193C9B" w:rsidRDefault="002F2E5C">
            <w:pPr>
              <w:suppressAutoHyphens/>
              <w:jc w:val="both"/>
              <w:rPr>
                <w:del w:id="359" w:author="Zuzka" w:date="2018-11-16T00:26:00Z"/>
                <w:szCs w:val="22"/>
              </w:rPr>
            </w:pPr>
          </w:p>
          <w:p w14:paraId="2B338B59" w14:textId="77777777" w:rsidR="002F2E5C" w:rsidDel="00193C9B" w:rsidRDefault="002F2E5C">
            <w:pPr>
              <w:suppressAutoHyphens/>
              <w:jc w:val="both"/>
              <w:rPr>
                <w:del w:id="360" w:author="Zuzka" w:date="2018-11-16T00:26:00Z"/>
                <w:szCs w:val="22"/>
              </w:rPr>
            </w:pPr>
          </w:p>
          <w:p w14:paraId="73759D8F" w14:textId="77777777" w:rsidR="002F2E5C" w:rsidRDefault="002F2E5C" w:rsidP="00193C9B">
            <w:pPr>
              <w:suppressAutoHyphens/>
              <w:jc w:val="both"/>
            </w:pPr>
          </w:p>
        </w:tc>
      </w:tr>
      <w:tr w:rsidR="002F2E5C" w14:paraId="3103D2CD" w14:textId="77777777" w:rsidTr="007755BB">
        <w:trPr>
          <w:trHeight w:val="265"/>
        </w:trPr>
        <w:tc>
          <w:tcPr>
            <w:tcW w:w="3653" w:type="dxa"/>
            <w:gridSpan w:val="2"/>
            <w:tcBorders>
              <w:top w:val="nil"/>
            </w:tcBorders>
            <w:shd w:val="clear" w:color="auto" w:fill="F7CAAC"/>
          </w:tcPr>
          <w:p w14:paraId="32BF5E31"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728D47AE" w14:textId="77777777" w:rsidR="002F2E5C" w:rsidRDefault="002F2E5C" w:rsidP="007755BB">
            <w:pPr>
              <w:jc w:val="both"/>
            </w:pPr>
          </w:p>
        </w:tc>
      </w:tr>
      <w:tr w:rsidR="002F2E5C" w14:paraId="43FBB303" w14:textId="77777777" w:rsidTr="00193C9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1" w:author="Zuzka" w:date="2018-11-16T00:2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276"/>
          <w:trPrChange w:id="362" w:author="Zuzka" w:date="2018-11-16T00:27:00Z">
            <w:trPr>
              <w:gridBefore w:val="1"/>
              <w:trHeight w:val="1497"/>
            </w:trPr>
          </w:trPrChange>
        </w:trPr>
        <w:tc>
          <w:tcPr>
            <w:tcW w:w="9855" w:type="dxa"/>
            <w:gridSpan w:val="8"/>
            <w:tcBorders>
              <w:top w:val="nil"/>
            </w:tcBorders>
            <w:tcPrChange w:id="363" w:author="Zuzka" w:date="2018-11-16T00:27:00Z">
              <w:tcPr>
                <w:tcW w:w="9855" w:type="dxa"/>
                <w:gridSpan w:val="9"/>
                <w:tcBorders>
                  <w:top w:val="nil"/>
                </w:tcBorders>
              </w:tcPr>
            </w:tcPrChange>
          </w:tcPr>
          <w:p w14:paraId="7ABACE39" w14:textId="77777777" w:rsidR="002F2E5C" w:rsidRPr="001C0137" w:rsidRDefault="002F2E5C" w:rsidP="007755BB">
            <w:pPr>
              <w:jc w:val="both"/>
              <w:rPr>
                <w:b/>
                <w:bCs/>
              </w:rPr>
            </w:pPr>
            <w:r w:rsidRPr="001C0137">
              <w:rPr>
                <w:b/>
                <w:bCs/>
              </w:rPr>
              <w:t>Povinná literatura:</w:t>
            </w:r>
          </w:p>
          <w:p w14:paraId="6B86530C" w14:textId="77777777" w:rsidR="002F2E5C" w:rsidRPr="007046D4" w:rsidRDefault="002F2E5C" w:rsidP="007755BB">
            <w:pPr>
              <w:jc w:val="both"/>
              <w:rPr>
                <w:bCs/>
              </w:rPr>
            </w:pPr>
            <w:r>
              <w:t>TKOTZ, K.</w:t>
            </w:r>
            <w:r w:rsidRPr="007046D4">
              <w:rPr>
                <w:bCs/>
              </w:rPr>
              <w:t xml:space="preserve"> </w:t>
            </w:r>
            <w:r w:rsidRPr="003E43B0">
              <w:rPr>
                <w:bCs/>
                <w:i/>
              </w:rPr>
              <w:t>Příručka pro elektrotechnika</w:t>
            </w:r>
            <w:r w:rsidRPr="007046D4">
              <w:rPr>
                <w:bCs/>
              </w:rPr>
              <w:t xml:space="preserve">. </w:t>
            </w:r>
            <w:r>
              <w:rPr>
                <w:bCs/>
              </w:rPr>
              <w:t>Praha</w:t>
            </w:r>
            <w:r w:rsidRPr="007046D4">
              <w:rPr>
                <w:bCs/>
              </w:rPr>
              <w:t xml:space="preserve">: </w:t>
            </w:r>
            <w:r>
              <w:rPr>
                <w:bCs/>
              </w:rPr>
              <w:t>Sobotáles</w:t>
            </w:r>
            <w:r w:rsidRPr="007046D4">
              <w:rPr>
                <w:bCs/>
              </w:rPr>
              <w:t>, 201</w:t>
            </w:r>
            <w:r>
              <w:rPr>
                <w:bCs/>
              </w:rPr>
              <w:t>4</w:t>
            </w:r>
            <w:r w:rsidRPr="007046D4">
              <w:rPr>
                <w:bCs/>
              </w:rPr>
              <w:t xml:space="preserve">, </w:t>
            </w:r>
            <w:r>
              <w:rPr>
                <w:bCs/>
              </w:rPr>
              <w:t>648</w:t>
            </w:r>
            <w:r w:rsidRPr="007046D4">
              <w:rPr>
                <w:bCs/>
              </w:rPr>
              <w:t xml:space="preserve"> s. ISBN </w:t>
            </w:r>
            <w:r>
              <w:t>978-38-0853-034-4</w:t>
            </w:r>
            <w:r w:rsidRPr="007046D4">
              <w:rPr>
                <w:bCs/>
              </w:rPr>
              <w:t>.</w:t>
            </w:r>
          </w:p>
          <w:p w14:paraId="1B2CD465" w14:textId="77777777" w:rsidR="002F2E5C" w:rsidRDefault="002F2E5C" w:rsidP="007755BB">
            <w:pPr>
              <w:jc w:val="both"/>
              <w:rPr>
                <w:ins w:id="364" w:author="Zuzka" w:date="2018-11-16T00:30:00Z"/>
              </w:rPr>
            </w:pPr>
            <w:r w:rsidRPr="001535C9">
              <w:t xml:space="preserve">ŠTĚPÁN, B. </w:t>
            </w:r>
            <w:r w:rsidRPr="003E43B0">
              <w:rPr>
                <w:bCs/>
                <w:i/>
              </w:rPr>
              <w:t>Elektrotechnická schémata a zapojení</w:t>
            </w:r>
            <w:r w:rsidRPr="008A0D48">
              <w:rPr>
                <w:bCs/>
              </w:rPr>
              <w:t>.</w:t>
            </w:r>
            <w:r w:rsidRPr="001535C9">
              <w:t xml:space="preserve"> BEN. Praha, 2008. ISBN 9788073002534.</w:t>
            </w:r>
          </w:p>
          <w:p w14:paraId="6C4F287F" w14:textId="77777777" w:rsidR="00193C9B" w:rsidRPr="00193C9B" w:rsidRDefault="00193C9B" w:rsidP="00193C9B">
            <w:pPr>
              <w:jc w:val="both"/>
              <w:rPr>
                <w:ins w:id="365" w:author="Zuzka" w:date="2018-11-16T00:30:00Z"/>
                <w:lang w:val="en-GB"/>
              </w:rPr>
            </w:pPr>
            <w:ins w:id="366" w:author="Zuzka" w:date="2018-11-16T00:30:00Z">
              <w:r w:rsidRPr="00193C9B">
                <w:rPr>
                  <w:lang w:val="en-GB"/>
                </w:rPr>
                <w:t>PLATT, Charles. </w:t>
              </w:r>
              <w:r w:rsidRPr="00193C9B">
                <w:rPr>
                  <w:i/>
                  <w:iCs/>
                  <w:lang w:val="en-GB"/>
                </w:rPr>
                <w:t>Encyclopedia of electronic components</w:t>
              </w:r>
              <w:r w:rsidRPr="00193C9B">
                <w:rPr>
                  <w:lang w:val="en-GB"/>
                </w:rPr>
                <w:t>. Sebastopol, CA: Maker Media, 2013. ISBN 978-1449333898.</w:t>
              </w:r>
            </w:ins>
          </w:p>
          <w:p w14:paraId="2EBF24E1" w14:textId="77777777" w:rsidR="00193C9B" w:rsidRPr="00193C9B" w:rsidRDefault="00193C9B" w:rsidP="00193C9B">
            <w:pPr>
              <w:jc w:val="both"/>
              <w:rPr>
                <w:ins w:id="367" w:author="Zuzka" w:date="2018-11-16T00:31:00Z"/>
                <w:lang w:val="en-GB"/>
              </w:rPr>
            </w:pPr>
            <w:ins w:id="368" w:author="Zuzka" w:date="2018-11-16T00:31:00Z">
              <w:r w:rsidRPr="00193C9B">
                <w:rPr>
                  <w:lang w:val="en-GB"/>
                </w:rPr>
                <w:t>NILSSON, James William a Susan A RIEDEL. </w:t>
              </w:r>
              <w:r w:rsidRPr="00193C9B">
                <w:rPr>
                  <w:i/>
                  <w:iCs/>
                  <w:lang w:val="en-GB"/>
                </w:rPr>
                <w:t>Electric circuits</w:t>
              </w:r>
              <w:r w:rsidRPr="00193C9B">
                <w:rPr>
                  <w:lang w:val="en-GB"/>
                </w:rPr>
                <w:t>. Eleventh edition. Boston: Pearson, [2019]. ISBN 978-0134746968.</w:t>
              </w:r>
            </w:ins>
          </w:p>
          <w:p w14:paraId="23CA8328" w14:textId="77777777" w:rsidR="00193C9B" w:rsidRPr="001535C9" w:rsidDel="00193C9B" w:rsidRDefault="00193C9B" w:rsidP="007755BB">
            <w:pPr>
              <w:jc w:val="both"/>
              <w:rPr>
                <w:del w:id="369" w:author="Zuzka" w:date="2018-11-16T00:31:00Z"/>
              </w:rPr>
            </w:pPr>
          </w:p>
          <w:p w14:paraId="21DCE2DC" w14:textId="77777777" w:rsidR="002F2E5C" w:rsidRDefault="002F2E5C" w:rsidP="007755BB">
            <w:pPr>
              <w:jc w:val="both"/>
            </w:pPr>
          </w:p>
          <w:p w14:paraId="31F7E64B" w14:textId="77777777" w:rsidR="002F2E5C" w:rsidRPr="00E05968" w:rsidRDefault="002F2E5C" w:rsidP="007755BB">
            <w:pPr>
              <w:jc w:val="both"/>
              <w:rPr>
                <w:b/>
              </w:rPr>
            </w:pPr>
            <w:r>
              <w:rPr>
                <w:b/>
              </w:rPr>
              <w:t>Do</w:t>
            </w:r>
            <w:r w:rsidRPr="00E05968">
              <w:rPr>
                <w:b/>
              </w:rPr>
              <w:t>poručená literatura:</w:t>
            </w:r>
          </w:p>
          <w:p w14:paraId="0E4A92F5" w14:textId="77777777" w:rsidR="002F2E5C" w:rsidRPr="001535C9" w:rsidRDefault="002F2E5C" w:rsidP="007755BB">
            <w:pPr>
              <w:jc w:val="both"/>
            </w:pPr>
            <w:r>
              <w:t>ADÁMEK, M.,</w:t>
            </w:r>
            <w:r w:rsidRPr="001535C9">
              <w:t xml:space="preserve"> MATÝSEK, M. </w:t>
            </w:r>
            <w:r w:rsidRPr="003E43B0">
              <w:rPr>
                <w:bCs/>
                <w:i/>
              </w:rPr>
              <w:t>Úvod do elektrotechniky</w:t>
            </w:r>
            <w:r w:rsidRPr="001535C9">
              <w:t>. UTB ve Zlíně, 2006.</w:t>
            </w:r>
          </w:p>
          <w:p w14:paraId="5DF46DF6" w14:textId="77777777" w:rsidR="002F2E5C" w:rsidRPr="001535C9" w:rsidRDefault="002F2E5C" w:rsidP="007755BB">
            <w:pPr>
              <w:jc w:val="both"/>
            </w:pPr>
            <w:r w:rsidRPr="001535C9">
              <w:t xml:space="preserve">ADÁMEK, M.: </w:t>
            </w:r>
            <w:r w:rsidRPr="003E43B0">
              <w:rPr>
                <w:bCs/>
                <w:i/>
              </w:rPr>
              <w:t>Měření v elektrotechnice</w:t>
            </w:r>
            <w:r w:rsidRPr="008A0D48">
              <w:rPr>
                <w:bCs/>
              </w:rPr>
              <w:t>.</w:t>
            </w:r>
            <w:r w:rsidRPr="001535C9">
              <w:t xml:space="preserve"> UTB ve Zlíně, 2005. </w:t>
            </w:r>
          </w:p>
          <w:p w14:paraId="052B4F9C" w14:textId="77777777" w:rsidR="002F2E5C" w:rsidRPr="003E43B0" w:rsidRDefault="002F2E5C" w:rsidP="007755BB">
            <w:pPr>
              <w:jc w:val="both"/>
              <w:rPr>
                <w:lang w:val="en-GB"/>
              </w:rPr>
            </w:pPr>
            <w:r w:rsidRPr="003E43B0">
              <w:rPr>
                <w:lang w:val="en-GB"/>
              </w:rPr>
              <w:t>BASTIAN, Peter. </w:t>
            </w:r>
            <w:r w:rsidRPr="003E43B0">
              <w:rPr>
                <w:i/>
                <w:iCs/>
                <w:lang w:val="en-GB"/>
              </w:rPr>
              <w:t>Praktická elektrotechnika</w:t>
            </w:r>
            <w:r w:rsidRPr="003E43B0">
              <w:rPr>
                <w:lang w:val="en-GB"/>
              </w:rPr>
              <w:t>. 2., dopl. vyd. Praha: Europa-Sobotáles, 2006. ISBN 808670615x.</w:t>
            </w:r>
            <w:r w:rsidRPr="001535C9">
              <w:t>.</w:t>
            </w:r>
          </w:p>
          <w:p w14:paraId="6999D3F5" w14:textId="77777777" w:rsidR="002F2E5C" w:rsidRDefault="002F2E5C" w:rsidP="007755BB">
            <w:pPr>
              <w:jc w:val="both"/>
              <w:rPr>
                <w:ins w:id="370" w:author="Zuzka" w:date="2018-11-16T00:29:00Z"/>
                <w:lang w:val="en-GB"/>
              </w:rPr>
            </w:pPr>
            <w:r w:rsidRPr="003E43B0">
              <w:rPr>
                <w:lang w:val="en-GB"/>
              </w:rPr>
              <w:t>GIBILISCO, Stan. </w:t>
            </w:r>
            <w:r w:rsidRPr="003E43B0">
              <w:rPr>
                <w:i/>
                <w:iCs/>
                <w:lang w:val="en-GB"/>
              </w:rPr>
              <w:t>Teach yourself electricity and electronics</w:t>
            </w:r>
            <w:r w:rsidRPr="003E43B0">
              <w:rPr>
                <w:lang w:val="en-GB"/>
              </w:rPr>
              <w:t>. 5th ed. New York: McGraw-Hill, c2011. ISBN 978-0071741354.</w:t>
            </w:r>
          </w:p>
          <w:p w14:paraId="69D6060E" w14:textId="24661A17" w:rsidR="00193C9B" w:rsidRPr="003E43B0" w:rsidRDefault="00193C9B" w:rsidP="007755BB">
            <w:pPr>
              <w:jc w:val="both"/>
              <w:rPr>
                <w:lang w:val="en-GB"/>
              </w:rPr>
            </w:pPr>
            <w:ins w:id="371" w:author="Zuzka" w:date="2018-11-16T00:29:00Z">
              <w:r w:rsidRPr="00193C9B">
                <w:rPr>
                  <w:lang w:val="en-GB"/>
                </w:rPr>
                <w:t>GIBILISCO, Stan. </w:t>
              </w:r>
              <w:r w:rsidRPr="00193C9B">
                <w:rPr>
                  <w:i/>
                  <w:iCs/>
                  <w:lang w:val="en-GB"/>
                </w:rPr>
                <w:t>Beginner's guide to reading schematics</w:t>
              </w:r>
              <w:r w:rsidRPr="00193C9B">
                <w:rPr>
                  <w:lang w:val="en-GB"/>
                </w:rPr>
                <w:t>. 4th edition. New York, NY: McGraw-Hill Education, 2018. ISBN 978-1260031102.</w:t>
              </w:r>
            </w:ins>
          </w:p>
          <w:p w14:paraId="4D65585C" w14:textId="77777777" w:rsidR="002F2E5C" w:rsidRPr="003E43B0" w:rsidRDefault="002F2E5C" w:rsidP="007755BB">
            <w:pPr>
              <w:jc w:val="both"/>
              <w:rPr>
                <w:lang w:val="en-GB"/>
              </w:rPr>
            </w:pPr>
            <w:r w:rsidRPr="003E43B0">
              <w:rPr>
                <w:lang w:val="en-GB"/>
              </w:rPr>
              <w:t>SANTIAGO, John M. </w:t>
            </w:r>
            <w:r w:rsidRPr="003E43B0">
              <w:rPr>
                <w:i/>
                <w:iCs/>
                <w:lang w:val="en-GB"/>
              </w:rPr>
              <w:t>Circuit analysis for dummies</w:t>
            </w:r>
            <w:r w:rsidRPr="003E43B0">
              <w:rPr>
                <w:lang w:val="en-GB"/>
              </w:rPr>
              <w:t>. Hoboken, NJ: For Dummies, a Wiley brand, [2013]. --F</w:t>
            </w:r>
            <w:r>
              <w:rPr>
                <w:lang w:val="en-GB"/>
              </w:rPr>
              <w:t>or dummies. ISBN 978-1118493120</w:t>
            </w:r>
            <w:r>
              <w:rPr>
                <w:rStyle w:val="a-size-base"/>
              </w:rPr>
              <w:t>.</w:t>
            </w:r>
          </w:p>
        </w:tc>
      </w:tr>
      <w:tr w:rsidR="002F2E5C" w14:paraId="2B300AD2"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0F6204" w14:textId="77777777" w:rsidR="002F2E5C" w:rsidRDefault="002F2E5C" w:rsidP="007755BB">
            <w:pPr>
              <w:jc w:val="center"/>
              <w:rPr>
                <w:b/>
              </w:rPr>
            </w:pPr>
            <w:r>
              <w:rPr>
                <w:b/>
              </w:rPr>
              <w:t>Informace ke kombinované nebo distanční formě</w:t>
            </w:r>
          </w:p>
        </w:tc>
      </w:tr>
      <w:tr w:rsidR="002F2E5C" w14:paraId="340C92C1" w14:textId="77777777" w:rsidTr="007755BB">
        <w:tc>
          <w:tcPr>
            <w:tcW w:w="4787" w:type="dxa"/>
            <w:gridSpan w:val="3"/>
            <w:tcBorders>
              <w:top w:val="single" w:sz="2" w:space="0" w:color="auto"/>
            </w:tcBorders>
            <w:shd w:val="clear" w:color="auto" w:fill="F7CAAC"/>
          </w:tcPr>
          <w:p w14:paraId="6D1BEC2F" w14:textId="77777777" w:rsidR="002F2E5C" w:rsidRDefault="002F2E5C" w:rsidP="007755BB">
            <w:pPr>
              <w:jc w:val="both"/>
            </w:pPr>
            <w:r>
              <w:rPr>
                <w:b/>
              </w:rPr>
              <w:t>Rozsah konzultací (soustředění)</w:t>
            </w:r>
          </w:p>
        </w:tc>
        <w:tc>
          <w:tcPr>
            <w:tcW w:w="889" w:type="dxa"/>
            <w:tcBorders>
              <w:top w:val="single" w:sz="2" w:space="0" w:color="auto"/>
            </w:tcBorders>
          </w:tcPr>
          <w:p w14:paraId="6340B55E" w14:textId="77777777" w:rsidR="002F2E5C" w:rsidRDefault="002F2E5C" w:rsidP="007755BB">
            <w:pPr>
              <w:jc w:val="both"/>
            </w:pPr>
            <w:r>
              <w:t>18</w:t>
            </w:r>
          </w:p>
        </w:tc>
        <w:tc>
          <w:tcPr>
            <w:tcW w:w="4179" w:type="dxa"/>
            <w:gridSpan w:val="4"/>
            <w:tcBorders>
              <w:top w:val="single" w:sz="2" w:space="0" w:color="auto"/>
            </w:tcBorders>
            <w:shd w:val="clear" w:color="auto" w:fill="F7CAAC"/>
          </w:tcPr>
          <w:p w14:paraId="447ABF60" w14:textId="77777777" w:rsidR="002F2E5C" w:rsidRDefault="002F2E5C" w:rsidP="007755BB">
            <w:pPr>
              <w:jc w:val="both"/>
              <w:rPr>
                <w:b/>
              </w:rPr>
            </w:pPr>
            <w:r>
              <w:rPr>
                <w:b/>
              </w:rPr>
              <w:t xml:space="preserve">hodin </w:t>
            </w:r>
          </w:p>
        </w:tc>
      </w:tr>
      <w:tr w:rsidR="002F2E5C" w14:paraId="3C9B7F79" w14:textId="77777777" w:rsidTr="007755BB">
        <w:tc>
          <w:tcPr>
            <w:tcW w:w="9855" w:type="dxa"/>
            <w:gridSpan w:val="8"/>
            <w:shd w:val="clear" w:color="auto" w:fill="F7CAAC"/>
          </w:tcPr>
          <w:p w14:paraId="6166B786" w14:textId="77777777" w:rsidR="002F2E5C" w:rsidRDefault="002F2E5C" w:rsidP="007755BB">
            <w:pPr>
              <w:jc w:val="both"/>
              <w:rPr>
                <w:b/>
              </w:rPr>
            </w:pPr>
            <w:r>
              <w:rPr>
                <w:b/>
              </w:rPr>
              <w:t>Informace o způsobu kontaktu s vyučujícím</w:t>
            </w:r>
          </w:p>
        </w:tc>
      </w:tr>
      <w:tr w:rsidR="002F2E5C" w14:paraId="3293C944" w14:textId="77777777" w:rsidTr="007755BB">
        <w:trPr>
          <w:trHeight w:val="473"/>
        </w:trPr>
        <w:tc>
          <w:tcPr>
            <w:tcW w:w="9855" w:type="dxa"/>
            <w:gridSpan w:val="8"/>
          </w:tcPr>
          <w:p w14:paraId="34761F19" w14:textId="77777777" w:rsidR="002F2E5C" w:rsidRDefault="002F2E5C" w:rsidP="007755BB">
            <w:pPr>
              <w:jc w:val="both"/>
            </w:pPr>
            <w:r w:rsidRPr="00A27A1F">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A27A1F">
              <w:rPr>
                <w:sz w:val="18"/>
              </w:rPr>
              <w:t xml:space="preserve"> </w:t>
            </w:r>
          </w:p>
        </w:tc>
      </w:tr>
    </w:tbl>
    <w:p w14:paraId="6A9CFE9B" w14:textId="77777777" w:rsidR="002F2E5C" w:rsidRDefault="002F2E5C" w:rsidP="002F2E5C"/>
    <w:p w14:paraId="23E07666"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72">
          <w:tblGrid>
            <w:gridCol w:w="76"/>
            <w:gridCol w:w="3010"/>
            <w:gridCol w:w="567"/>
            <w:gridCol w:w="1134"/>
            <w:gridCol w:w="889"/>
            <w:gridCol w:w="816"/>
            <w:gridCol w:w="2156"/>
            <w:gridCol w:w="539"/>
            <w:gridCol w:w="668"/>
            <w:gridCol w:w="76"/>
          </w:tblGrid>
        </w:tblGridChange>
      </w:tblGrid>
      <w:tr w:rsidR="002F2E5C" w14:paraId="0995537E" w14:textId="77777777" w:rsidTr="007755BB">
        <w:tc>
          <w:tcPr>
            <w:tcW w:w="9855" w:type="dxa"/>
            <w:gridSpan w:val="8"/>
            <w:tcBorders>
              <w:bottom w:val="double" w:sz="4" w:space="0" w:color="auto"/>
            </w:tcBorders>
            <w:shd w:val="clear" w:color="auto" w:fill="BDD6EE"/>
          </w:tcPr>
          <w:p w14:paraId="752AE4B8" w14:textId="79CC3AE4"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3D3CADB2" w14:textId="77777777" w:rsidTr="007755BB">
        <w:tc>
          <w:tcPr>
            <w:tcW w:w="3086" w:type="dxa"/>
            <w:tcBorders>
              <w:top w:val="double" w:sz="4" w:space="0" w:color="auto"/>
            </w:tcBorders>
            <w:shd w:val="clear" w:color="auto" w:fill="F7CAAC"/>
          </w:tcPr>
          <w:p w14:paraId="40B0CAEF"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59661B93" w14:textId="77777777" w:rsidR="002F2E5C" w:rsidRDefault="002F2E5C" w:rsidP="007755BB">
            <w:pPr>
              <w:jc w:val="both"/>
            </w:pPr>
            <w:bookmarkStart w:id="373" w:name="ElektromgJevyVinformatice"/>
            <w:r>
              <w:t>Elektromagnetické jevy v informatice</w:t>
            </w:r>
            <w:bookmarkEnd w:id="373"/>
          </w:p>
        </w:tc>
      </w:tr>
      <w:tr w:rsidR="002F2E5C" w14:paraId="0A87C396" w14:textId="77777777" w:rsidTr="007755BB">
        <w:tc>
          <w:tcPr>
            <w:tcW w:w="3086" w:type="dxa"/>
            <w:shd w:val="clear" w:color="auto" w:fill="F7CAAC"/>
          </w:tcPr>
          <w:p w14:paraId="5BE05097" w14:textId="77777777" w:rsidR="002F2E5C" w:rsidRDefault="002F2E5C" w:rsidP="007755BB">
            <w:pPr>
              <w:jc w:val="both"/>
              <w:rPr>
                <w:b/>
              </w:rPr>
            </w:pPr>
            <w:r>
              <w:rPr>
                <w:b/>
              </w:rPr>
              <w:t>Typ předmětu</w:t>
            </w:r>
          </w:p>
        </w:tc>
        <w:tc>
          <w:tcPr>
            <w:tcW w:w="3406" w:type="dxa"/>
            <w:gridSpan w:val="4"/>
          </w:tcPr>
          <w:p w14:paraId="4780A345" w14:textId="77777777" w:rsidR="002F2E5C" w:rsidRDefault="002F2E5C" w:rsidP="007755BB">
            <w:pPr>
              <w:jc w:val="both"/>
            </w:pPr>
            <w:r>
              <w:t>Povinný</w:t>
            </w:r>
          </w:p>
        </w:tc>
        <w:tc>
          <w:tcPr>
            <w:tcW w:w="2695" w:type="dxa"/>
            <w:gridSpan w:val="2"/>
            <w:shd w:val="clear" w:color="auto" w:fill="F7CAAC"/>
          </w:tcPr>
          <w:p w14:paraId="2D0475EB" w14:textId="77777777" w:rsidR="002F2E5C" w:rsidRDefault="002F2E5C" w:rsidP="007755BB">
            <w:pPr>
              <w:jc w:val="both"/>
            </w:pPr>
            <w:r>
              <w:rPr>
                <w:b/>
              </w:rPr>
              <w:t>doporučený ročník / semestr</w:t>
            </w:r>
          </w:p>
        </w:tc>
        <w:tc>
          <w:tcPr>
            <w:tcW w:w="668" w:type="dxa"/>
          </w:tcPr>
          <w:p w14:paraId="1F2C88C5" w14:textId="77777777" w:rsidR="002F2E5C" w:rsidRDefault="002F2E5C" w:rsidP="007755BB">
            <w:pPr>
              <w:jc w:val="both"/>
            </w:pPr>
            <w:r>
              <w:t>1/Z</w:t>
            </w:r>
          </w:p>
        </w:tc>
      </w:tr>
      <w:tr w:rsidR="002F2E5C" w14:paraId="057D2DDD" w14:textId="77777777" w:rsidTr="007755BB">
        <w:tc>
          <w:tcPr>
            <w:tcW w:w="3086" w:type="dxa"/>
            <w:shd w:val="clear" w:color="auto" w:fill="F7CAAC"/>
          </w:tcPr>
          <w:p w14:paraId="1567190D" w14:textId="77777777" w:rsidR="002F2E5C" w:rsidRDefault="002F2E5C" w:rsidP="007755BB">
            <w:pPr>
              <w:jc w:val="both"/>
              <w:rPr>
                <w:b/>
              </w:rPr>
            </w:pPr>
            <w:r>
              <w:rPr>
                <w:b/>
              </w:rPr>
              <w:t>Rozsah studijního předmětu</w:t>
            </w:r>
          </w:p>
        </w:tc>
        <w:tc>
          <w:tcPr>
            <w:tcW w:w="1701" w:type="dxa"/>
            <w:gridSpan w:val="2"/>
          </w:tcPr>
          <w:p w14:paraId="2F38CD1C" w14:textId="77777777" w:rsidR="002F2E5C" w:rsidRDefault="002F2E5C" w:rsidP="007755BB">
            <w:pPr>
              <w:jc w:val="both"/>
            </w:pPr>
            <w:r>
              <w:t>28p+28s</w:t>
            </w:r>
          </w:p>
        </w:tc>
        <w:tc>
          <w:tcPr>
            <w:tcW w:w="889" w:type="dxa"/>
            <w:shd w:val="clear" w:color="auto" w:fill="F7CAAC"/>
          </w:tcPr>
          <w:p w14:paraId="3121664B" w14:textId="77777777" w:rsidR="002F2E5C" w:rsidRDefault="002F2E5C" w:rsidP="007755BB">
            <w:pPr>
              <w:jc w:val="both"/>
              <w:rPr>
                <w:b/>
              </w:rPr>
            </w:pPr>
            <w:r>
              <w:rPr>
                <w:b/>
              </w:rPr>
              <w:t xml:space="preserve">hod. </w:t>
            </w:r>
          </w:p>
        </w:tc>
        <w:tc>
          <w:tcPr>
            <w:tcW w:w="816" w:type="dxa"/>
          </w:tcPr>
          <w:p w14:paraId="695E0AC8" w14:textId="77777777" w:rsidR="002F2E5C" w:rsidRDefault="002F2E5C" w:rsidP="007755BB">
            <w:pPr>
              <w:jc w:val="both"/>
            </w:pPr>
          </w:p>
        </w:tc>
        <w:tc>
          <w:tcPr>
            <w:tcW w:w="2156" w:type="dxa"/>
            <w:shd w:val="clear" w:color="auto" w:fill="F7CAAC"/>
          </w:tcPr>
          <w:p w14:paraId="57D09C0E" w14:textId="77777777" w:rsidR="002F2E5C" w:rsidRDefault="002F2E5C" w:rsidP="007755BB">
            <w:pPr>
              <w:jc w:val="both"/>
              <w:rPr>
                <w:b/>
              </w:rPr>
            </w:pPr>
            <w:r>
              <w:rPr>
                <w:b/>
              </w:rPr>
              <w:t>kreditů</w:t>
            </w:r>
          </w:p>
        </w:tc>
        <w:tc>
          <w:tcPr>
            <w:tcW w:w="1207" w:type="dxa"/>
            <w:gridSpan w:val="2"/>
          </w:tcPr>
          <w:p w14:paraId="78FFB985" w14:textId="77777777" w:rsidR="002F2E5C" w:rsidRDefault="002F2E5C" w:rsidP="007755BB">
            <w:pPr>
              <w:jc w:val="both"/>
            </w:pPr>
            <w:r>
              <w:t>5</w:t>
            </w:r>
          </w:p>
        </w:tc>
      </w:tr>
      <w:tr w:rsidR="002F2E5C" w14:paraId="6D677B11" w14:textId="77777777" w:rsidTr="007755BB">
        <w:tc>
          <w:tcPr>
            <w:tcW w:w="3086" w:type="dxa"/>
            <w:shd w:val="clear" w:color="auto" w:fill="F7CAAC"/>
          </w:tcPr>
          <w:p w14:paraId="2E552538" w14:textId="77777777" w:rsidR="002F2E5C" w:rsidRDefault="002F2E5C" w:rsidP="007755BB">
            <w:pPr>
              <w:jc w:val="both"/>
              <w:rPr>
                <w:b/>
                <w:sz w:val="22"/>
              </w:rPr>
            </w:pPr>
            <w:r>
              <w:rPr>
                <w:b/>
              </w:rPr>
              <w:t>Prerekvizity, korekvizity, ekvivalence</w:t>
            </w:r>
          </w:p>
        </w:tc>
        <w:tc>
          <w:tcPr>
            <w:tcW w:w="6769" w:type="dxa"/>
            <w:gridSpan w:val="7"/>
          </w:tcPr>
          <w:p w14:paraId="13819616" w14:textId="77777777" w:rsidR="002F2E5C" w:rsidRDefault="002F2E5C" w:rsidP="007755BB">
            <w:pPr>
              <w:jc w:val="both"/>
            </w:pPr>
            <w:r>
              <w:t>nejsou</w:t>
            </w:r>
          </w:p>
        </w:tc>
      </w:tr>
      <w:tr w:rsidR="002F2E5C" w14:paraId="5442D26A" w14:textId="77777777" w:rsidTr="007755BB">
        <w:tc>
          <w:tcPr>
            <w:tcW w:w="3086" w:type="dxa"/>
            <w:shd w:val="clear" w:color="auto" w:fill="F7CAAC"/>
          </w:tcPr>
          <w:p w14:paraId="35E93A68" w14:textId="77777777" w:rsidR="002F2E5C" w:rsidRDefault="002F2E5C" w:rsidP="007755BB">
            <w:pPr>
              <w:jc w:val="both"/>
              <w:rPr>
                <w:b/>
              </w:rPr>
            </w:pPr>
            <w:r>
              <w:rPr>
                <w:b/>
              </w:rPr>
              <w:t>Způsob ověření studijních výsledků</w:t>
            </w:r>
          </w:p>
        </w:tc>
        <w:tc>
          <w:tcPr>
            <w:tcW w:w="3406" w:type="dxa"/>
            <w:gridSpan w:val="4"/>
          </w:tcPr>
          <w:p w14:paraId="4F726BBE" w14:textId="77777777" w:rsidR="002F2E5C" w:rsidRDefault="002F2E5C" w:rsidP="007755BB">
            <w:pPr>
              <w:jc w:val="both"/>
            </w:pPr>
            <w:r>
              <w:t>zápočet, zkouška</w:t>
            </w:r>
          </w:p>
        </w:tc>
        <w:tc>
          <w:tcPr>
            <w:tcW w:w="2156" w:type="dxa"/>
            <w:shd w:val="clear" w:color="auto" w:fill="F7CAAC"/>
          </w:tcPr>
          <w:p w14:paraId="739C2832" w14:textId="77777777" w:rsidR="002F2E5C" w:rsidRDefault="002F2E5C" w:rsidP="007755BB">
            <w:pPr>
              <w:jc w:val="both"/>
              <w:rPr>
                <w:b/>
              </w:rPr>
            </w:pPr>
            <w:r>
              <w:rPr>
                <w:b/>
              </w:rPr>
              <w:t>Forma výuky</w:t>
            </w:r>
          </w:p>
        </w:tc>
        <w:tc>
          <w:tcPr>
            <w:tcW w:w="1207" w:type="dxa"/>
            <w:gridSpan w:val="2"/>
          </w:tcPr>
          <w:p w14:paraId="48BEEDA4" w14:textId="77777777" w:rsidR="002F2E5C" w:rsidRDefault="002F2E5C" w:rsidP="007755BB">
            <w:pPr>
              <w:jc w:val="both"/>
            </w:pPr>
            <w:r>
              <w:t>přednáška,</w:t>
            </w:r>
          </w:p>
          <w:p w14:paraId="5FAF8092" w14:textId="77777777" w:rsidR="002F2E5C" w:rsidRDefault="002F2E5C" w:rsidP="007755BB">
            <w:pPr>
              <w:jc w:val="both"/>
            </w:pPr>
            <w:r>
              <w:t>seminář</w:t>
            </w:r>
          </w:p>
          <w:p w14:paraId="6AE452A1" w14:textId="77777777" w:rsidR="002F2E5C" w:rsidRDefault="002F2E5C" w:rsidP="007755BB">
            <w:pPr>
              <w:jc w:val="both"/>
            </w:pPr>
          </w:p>
        </w:tc>
      </w:tr>
      <w:tr w:rsidR="002F2E5C" w14:paraId="406A0140" w14:textId="77777777" w:rsidTr="007755BB">
        <w:tc>
          <w:tcPr>
            <w:tcW w:w="3086" w:type="dxa"/>
            <w:shd w:val="clear" w:color="auto" w:fill="F7CAAC"/>
          </w:tcPr>
          <w:p w14:paraId="228F03F4"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3975A24" w14:textId="77777777" w:rsidR="002F2E5C" w:rsidRDefault="002F2E5C" w:rsidP="007755BB">
            <w:pPr>
              <w:jc w:val="both"/>
            </w:pPr>
            <w:r>
              <w:rPr>
                <w:rFonts w:eastAsia="Symbol"/>
              </w:rPr>
              <w:t xml:space="preserve">Pro získání zápočtu je nutností odevzdání protokolů z laboratorních cvičení s možností 20% omluvené neúčasti. Druhou nutnou podmínkou </w:t>
            </w:r>
            <w:r w:rsidRPr="0006274F">
              <w:rPr>
                <w:sz w:val="22"/>
                <w:szCs w:val="22"/>
              </w:rPr>
              <w:t xml:space="preserve">pro udělení zápočtu </w:t>
            </w:r>
            <w:r>
              <w:rPr>
                <w:rFonts w:eastAsia="Symbol"/>
              </w:rPr>
              <w:t xml:space="preserve">je </w:t>
            </w:r>
            <w:r>
              <w:rPr>
                <w:sz w:val="22"/>
                <w:szCs w:val="22"/>
              </w:rPr>
              <w:t>s</w:t>
            </w:r>
            <w:r w:rsidRPr="0006274F">
              <w:rPr>
                <w:sz w:val="22"/>
                <w:szCs w:val="22"/>
              </w:rPr>
              <w:t>amostatné zpracování individuálního zadání, jeho vyhodnocení a kontrola vyučujícím</w:t>
            </w:r>
            <w:r>
              <w:rPr>
                <w:sz w:val="22"/>
                <w:szCs w:val="22"/>
              </w:rPr>
              <w:t xml:space="preserve">. </w:t>
            </w:r>
            <w:r>
              <w:rPr>
                <w:rFonts w:eastAsia="Symbol"/>
              </w:rPr>
              <w:t>Zpracovaná témata se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r w:rsidRPr="0006274F">
              <w:rPr>
                <w:sz w:val="22"/>
                <w:szCs w:val="22"/>
              </w:rPr>
              <w:t>.</w:t>
            </w:r>
          </w:p>
        </w:tc>
      </w:tr>
      <w:tr w:rsidR="002F2E5C" w14:paraId="5E2B608C" w14:textId="77777777" w:rsidTr="007755BB">
        <w:trPr>
          <w:trHeight w:val="554"/>
        </w:trPr>
        <w:tc>
          <w:tcPr>
            <w:tcW w:w="9855" w:type="dxa"/>
            <w:gridSpan w:val="8"/>
            <w:tcBorders>
              <w:top w:val="nil"/>
            </w:tcBorders>
          </w:tcPr>
          <w:p w14:paraId="3DBEDCDA" w14:textId="77777777" w:rsidR="002F2E5C" w:rsidRDefault="002F2E5C" w:rsidP="007755BB">
            <w:pPr>
              <w:jc w:val="both"/>
            </w:pPr>
          </w:p>
        </w:tc>
      </w:tr>
      <w:tr w:rsidR="002F2E5C" w14:paraId="5E2B8C2A" w14:textId="77777777" w:rsidTr="007755BB">
        <w:trPr>
          <w:trHeight w:val="197"/>
        </w:trPr>
        <w:tc>
          <w:tcPr>
            <w:tcW w:w="3086" w:type="dxa"/>
            <w:tcBorders>
              <w:top w:val="nil"/>
            </w:tcBorders>
            <w:shd w:val="clear" w:color="auto" w:fill="F7CAAC"/>
          </w:tcPr>
          <w:p w14:paraId="4123D465" w14:textId="77777777" w:rsidR="002F2E5C" w:rsidRDefault="002F2E5C" w:rsidP="007755BB">
            <w:pPr>
              <w:jc w:val="both"/>
              <w:rPr>
                <w:b/>
              </w:rPr>
            </w:pPr>
            <w:r>
              <w:rPr>
                <w:b/>
              </w:rPr>
              <w:t>Garant předmětu</w:t>
            </w:r>
          </w:p>
        </w:tc>
        <w:tc>
          <w:tcPr>
            <w:tcW w:w="6769" w:type="dxa"/>
            <w:gridSpan w:val="7"/>
            <w:tcBorders>
              <w:top w:val="nil"/>
            </w:tcBorders>
          </w:tcPr>
          <w:p w14:paraId="1697F1FF" w14:textId="77777777" w:rsidR="002F2E5C" w:rsidRDefault="002F2E5C" w:rsidP="007755BB">
            <w:pPr>
              <w:jc w:val="both"/>
            </w:pPr>
            <w:r>
              <w:rPr>
                <w:rFonts w:eastAsia="Symbol"/>
              </w:rPr>
              <w:t>doc. RNDr. Vojtěch Křesálek, CSc.</w:t>
            </w:r>
          </w:p>
        </w:tc>
      </w:tr>
      <w:tr w:rsidR="002F2E5C" w14:paraId="49C04025" w14:textId="77777777" w:rsidTr="007755BB">
        <w:trPr>
          <w:trHeight w:val="243"/>
        </w:trPr>
        <w:tc>
          <w:tcPr>
            <w:tcW w:w="3086" w:type="dxa"/>
            <w:tcBorders>
              <w:top w:val="nil"/>
            </w:tcBorders>
            <w:shd w:val="clear" w:color="auto" w:fill="F7CAAC"/>
          </w:tcPr>
          <w:p w14:paraId="47AD20DE" w14:textId="77777777" w:rsidR="002F2E5C" w:rsidRDefault="002F2E5C" w:rsidP="007755BB">
            <w:pPr>
              <w:jc w:val="both"/>
              <w:rPr>
                <w:b/>
              </w:rPr>
            </w:pPr>
            <w:r>
              <w:rPr>
                <w:b/>
              </w:rPr>
              <w:t>Zapojení garanta do výuky předmětu</w:t>
            </w:r>
          </w:p>
        </w:tc>
        <w:tc>
          <w:tcPr>
            <w:tcW w:w="6769" w:type="dxa"/>
            <w:gridSpan w:val="7"/>
            <w:tcBorders>
              <w:top w:val="nil"/>
            </w:tcBorders>
          </w:tcPr>
          <w:p w14:paraId="57D2B6EB" w14:textId="77777777" w:rsidR="002F2E5C" w:rsidRDefault="002F2E5C" w:rsidP="007755BB">
            <w:pPr>
              <w:jc w:val="both"/>
            </w:pPr>
            <w:r>
              <w:t>Metodicky, vede přednášky</w:t>
            </w:r>
          </w:p>
        </w:tc>
      </w:tr>
      <w:tr w:rsidR="002F2E5C" w14:paraId="46B1258E" w14:textId="77777777" w:rsidTr="007755BB">
        <w:tc>
          <w:tcPr>
            <w:tcW w:w="3086" w:type="dxa"/>
            <w:shd w:val="clear" w:color="auto" w:fill="F7CAAC"/>
          </w:tcPr>
          <w:p w14:paraId="6F699F0F" w14:textId="77777777" w:rsidR="002F2E5C" w:rsidRDefault="002F2E5C" w:rsidP="007755BB">
            <w:pPr>
              <w:jc w:val="both"/>
              <w:rPr>
                <w:b/>
              </w:rPr>
            </w:pPr>
            <w:r>
              <w:rPr>
                <w:b/>
              </w:rPr>
              <w:t>Vyučující</w:t>
            </w:r>
          </w:p>
        </w:tc>
        <w:tc>
          <w:tcPr>
            <w:tcW w:w="6769" w:type="dxa"/>
            <w:gridSpan w:val="7"/>
            <w:tcBorders>
              <w:bottom w:val="nil"/>
            </w:tcBorders>
          </w:tcPr>
          <w:p w14:paraId="283B325D" w14:textId="77777777" w:rsidR="000E3835" w:rsidRDefault="002F2E5C" w:rsidP="007755BB">
            <w:pPr>
              <w:jc w:val="both"/>
              <w:rPr>
                <w:rFonts w:eastAsia="Symbol"/>
              </w:rPr>
            </w:pPr>
            <w:r>
              <w:rPr>
                <w:rFonts w:eastAsia="Symbol"/>
              </w:rPr>
              <w:t>doc. RNDr. Vojtěch Křesálek, CSc.,</w:t>
            </w:r>
            <w:r w:rsidR="000E3835">
              <w:rPr>
                <w:rFonts w:eastAsia="Symbol"/>
              </w:rPr>
              <w:t xml:space="preserve"> přednášky (100 %)</w:t>
            </w:r>
            <w:r>
              <w:rPr>
                <w:rFonts w:eastAsia="Symbol"/>
              </w:rPr>
              <w:t xml:space="preserve"> </w:t>
            </w:r>
          </w:p>
          <w:p w14:paraId="4207F790" w14:textId="01D15045" w:rsidR="002F2E5C" w:rsidRDefault="002F2E5C" w:rsidP="000E3835">
            <w:pPr>
              <w:jc w:val="both"/>
            </w:pPr>
            <w:r>
              <w:rPr>
                <w:rFonts w:eastAsia="Symbol"/>
              </w:rPr>
              <w:t>Ing. Martin Pospíšilík</w:t>
            </w:r>
            <w:r w:rsidR="000E3835">
              <w:rPr>
                <w:rFonts w:eastAsia="Symbol"/>
              </w:rPr>
              <w:t xml:space="preserve">, </w:t>
            </w:r>
            <w:r>
              <w:t>Ph</w:t>
            </w:r>
            <w:r w:rsidR="000E3835">
              <w:t>.</w:t>
            </w:r>
            <w:r>
              <w:t>D.</w:t>
            </w:r>
            <w:r w:rsidR="000E3835">
              <w:t>, cvičení (100 %)</w:t>
            </w:r>
          </w:p>
        </w:tc>
      </w:tr>
      <w:tr w:rsidR="002F2E5C" w14:paraId="6C34CCBE" w14:textId="77777777" w:rsidTr="007755BB">
        <w:trPr>
          <w:trHeight w:val="554"/>
        </w:trPr>
        <w:tc>
          <w:tcPr>
            <w:tcW w:w="9855" w:type="dxa"/>
            <w:gridSpan w:val="8"/>
            <w:tcBorders>
              <w:top w:val="nil"/>
            </w:tcBorders>
          </w:tcPr>
          <w:p w14:paraId="14FA950D" w14:textId="77777777" w:rsidR="002F2E5C" w:rsidRDefault="002F2E5C" w:rsidP="007755BB">
            <w:pPr>
              <w:jc w:val="both"/>
            </w:pPr>
          </w:p>
        </w:tc>
      </w:tr>
      <w:tr w:rsidR="002F2E5C" w14:paraId="35ED269A" w14:textId="77777777" w:rsidTr="007755BB">
        <w:tc>
          <w:tcPr>
            <w:tcW w:w="3086" w:type="dxa"/>
            <w:shd w:val="clear" w:color="auto" w:fill="F7CAAC"/>
          </w:tcPr>
          <w:p w14:paraId="409F77A1" w14:textId="77777777" w:rsidR="002F2E5C" w:rsidRDefault="002F2E5C" w:rsidP="007755BB">
            <w:pPr>
              <w:jc w:val="both"/>
              <w:rPr>
                <w:b/>
              </w:rPr>
            </w:pPr>
            <w:r>
              <w:rPr>
                <w:b/>
              </w:rPr>
              <w:t>Stručná anotace předmětu</w:t>
            </w:r>
          </w:p>
        </w:tc>
        <w:tc>
          <w:tcPr>
            <w:tcW w:w="6769" w:type="dxa"/>
            <w:gridSpan w:val="7"/>
            <w:tcBorders>
              <w:bottom w:val="nil"/>
            </w:tcBorders>
          </w:tcPr>
          <w:p w14:paraId="40BD36D3" w14:textId="77777777" w:rsidR="002F2E5C" w:rsidRDefault="002F2E5C" w:rsidP="007755BB">
            <w:pPr>
              <w:jc w:val="both"/>
            </w:pPr>
          </w:p>
        </w:tc>
      </w:tr>
      <w:tr w:rsidR="002F2E5C" w14:paraId="19741CBB" w14:textId="77777777" w:rsidTr="007755BB">
        <w:trPr>
          <w:trHeight w:val="3938"/>
        </w:trPr>
        <w:tc>
          <w:tcPr>
            <w:tcW w:w="9855" w:type="dxa"/>
            <w:gridSpan w:val="8"/>
            <w:tcBorders>
              <w:top w:val="nil"/>
              <w:bottom w:val="single" w:sz="12" w:space="0" w:color="auto"/>
            </w:tcBorders>
          </w:tcPr>
          <w:p w14:paraId="65EEB5A3" w14:textId="77777777" w:rsidR="002F2E5C" w:rsidRDefault="002F2E5C" w:rsidP="007755BB">
            <w:pPr>
              <w:ind w:left="38"/>
              <w:jc w:val="both"/>
              <w:rPr>
                <w:ins w:id="374" w:author="Zuzka" w:date="2018-11-15T01:25:00Z"/>
                <w:szCs w:val="22"/>
              </w:rPr>
            </w:pPr>
            <w:r w:rsidRPr="00A27A1F">
              <w:rPr>
                <w:szCs w:val="22"/>
              </w:rPr>
              <w:t>Cílem předmětu je seznámit studenty se znalostmi z oblasti fyzikální optiky, elektronickými a magnetickými vlastnostmi materiálů a aspekty moderní fyziky a souvislosti s aplikacemi v informačních a komunikačních technologiích.</w:t>
            </w:r>
          </w:p>
          <w:p w14:paraId="02053619" w14:textId="77777777" w:rsidR="00211C16" w:rsidRPr="00A27A1F" w:rsidRDefault="00211C16" w:rsidP="007755BB">
            <w:pPr>
              <w:ind w:left="38"/>
              <w:jc w:val="both"/>
              <w:rPr>
                <w:szCs w:val="22"/>
              </w:rPr>
            </w:pPr>
          </w:p>
          <w:p w14:paraId="11BB2A4D" w14:textId="77777777" w:rsidR="002F2E5C" w:rsidRPr="00A27A1F" w:rsidRDefault="002F2E5C" w:rsidP="007755BB">
            <w:pPr>
              <w:ind w:left="38"/>
              <w:jc w:val="both"/>
              <w:rPr>
                <w:szCs w:val="22"/>
              </w:rPr>
            </w:pPr>
            <w:r w:rsidRPr="00A27A1F">
              <w:rPr>
                <w:szCs w:val="22"/>
              </w:rPr>
              <w:t>Témata:</w:t>
            </w:r>
          </w:p>
          <w:p w14:paraId="545277A8" w14:textId="77777777" w:rsidR="002F2E5C" w:rsidRPr="00A27A1F" w:rsidRDefault="002F2E5C" w:rsidP="006328B7">
            <w:pPr>
              <w:pStyle w:val="Odstavecseseznamem"/>
              <w:numPr>
                <w:ilvl w:val="0"/>
                <w:numId w:val="33"/>
              </w:numPr>
              <w:jc w:val="both"/>
              <w:rPr>
                <w:szCs w:val="22"/>
              </w:rPr>
            </w:pPr>
            <w:r w:rsidRPr="00A27A1F">
              <w:rPr>
                <w:szCs w:val="22"/>
              </w:rPr>
              <w:t>Elektromagnetické vlnění a světlo</w:t>
            </w:r>
          </w:p>
          <w:p w14:paraId="7AC53DE5" w14:textId="77777777" w:rsidR="002F2E5C" w:rsidRPr="00A27A1F" w:rsidRDefault="002F2E5C" w:rsidP="006328B7">
            <w:pPr>
              <w:pStyle w:val="Odstavecseseznamem"/>
              <w:numPr>
                <w:ilvl w:val="0"/>
                <w:numId w:val="33"/>
              </w:numPr>
              <w:jc w:val="both"/>
              <w:rPr>
                <w:szCs w:val="22"/>
              </w:rPr>
            </w:pPr>
            <w:r w:rsidRPr="00A27A1F">
              <w:rPr>
                <w:szCs w:val="22"/>
              </w:rPr>
              <w:t>Vlnové vlastnosti světla</w:t>
            </w:r>
          </w:p>
          <w:p w14:paraId="7BE48089" w14:textId="77777777" w:rsidR="002F2E5C" w:rsidRPr="00A27A1F" w:rsidRDefault="002F2E5C" w:rsidP="006328B7">
            <w:pPr>
              <w:pStyle w:val="Odstavecseseznamem"/>
              <w:numPr>
                <w:ilvl w:val="0"/>
                <w:numId w:val="33"/>
              </w:numPr>
              <w:jc w:val="both"/>
              <w:rPr>
                <w:szCs w:val="22"/>
              </w:rPr>
            </w:pPr>
            <w:r w:rsidRPr="00A27A1F">
              <w:rPr>
                <w:szCs w:val="22"/>
              </w:rPr>
              <w:t>Optické materiály</w:t>
            </w:r>
          </w:p>
          <w:p w14:paraId="0823FBD6" w14:textId="77777777" w:rsidR="002F2E5C" w:rsidRPr="00A27A1F" w:rsidRDefault="002F2E5C" w:rsidP="006328B7">
            <w:pPr>
              <w:pStyle w:val="Odstavecseseznamem"/>
              <w:numPr>
                <w:ilvl w:val="0"/>
                <w:numId w:val="33"/>
              </w:numPr>
              <w:jc w:val="both"/>
              <w:rPr>
                <w:szCs w:val="22"/>
              </w:rPr>
            </w:pPr>
            <w:r w:rsidRPr="00A27A1F">
              <w:rPr>
                <w:szCs w:val="22"/>
              </w:rPr>
              <w:t>Spektra atomů, molekul a pevných látek</w:t>
            </w:r>
          </w:p>
          <w:p w14:paraId="67810227" w14:textId="77777777" w:rsidR="002F2E5C" w:rsidRPr="00A27A1F" w:rsidRDefault="002F2E5C" w:rsidP="006328B7">
            <w:pPr>
              <w:pStyle w:val="Odstavecseseznamem"/>
              <w:numPr>
                <w:ilvl w:val="0"/>
                <w:numId w:val="33"/>
              </w:numPr>
              <w:jc w:val="both"/>
              <w:rPr>
                <w:szCs w:val="22"/>
              </w:rPr>
            </w:pPr>
            <w:r w:rsidRPr="00A27A1F">
              <w:rPr>
                <w:szCs w:val="22"/>
              </w:rPr>
              <w:t>Luminiscence</w:t>
            </w:r>
          </w:p>
          <w:p w14:paraId="5B3C81F6" w14:textId="77777777" w:rsidR="002F2E5C" w:rsidRPr="00A27A1F" w:rsidRDefault="002F2E5C" w:rsidP="006328B7">
            <w:pPr>
              <w:pStyle w:val="Odstavecseseznamem"/>
              <w:numPr>
                <w:ilvl w:val="0"/>
                <w:numId w:val="33"/>
              </w:numPr>
              <w:jc w:val="both"/>
              <w:rPr>
                <w:szCs w:val="22"/>
              </w:rPr>
            </w:pPr>
            <w:r w:rsidRPr="00A27A1F">
              <w:rPr>
                <w:szCs w:val="22"/>
              </w:rPr>
              <w:t>Lasery</w:t>
            </w:r>
          </w:p>
          <w:p w14:paraId="3B529482" w14:textId="77777777" w:rsidR="002F2E5C" w:rsidRPr="00A27A1F" w:rsidRDefault="002F2E5C" w:rsidP="006328B7">
            <w:pPr>
              <w:pStyle w:val="Odstavecseseznamem"/>
              <w:numPr>
                <w:ilvl w:val="0"/>
                <w:numId w:val="33"/>
              </w:numPr>
              <w:jc w:val="both"/>
              <w:rPr>
                <w:szCs w:val="22"/>
              </w:rPr>
            </w:pPr>
            <w:r w:rsidRPr="00A27A1F">
              <w:rPr>
                <w:szCs w:val="22"/>
              </w:rPr>
              <w:t>Elektronické vlastnosti materiálů</w:t>
            </w:r>
          </w:p>
          <w:p w14:paraId="6A180668" w14:textId="77777777" w:rsidR="002F2E5C" w:rsidRPr="00A27A1F" w:rsidRDefault="002F2E5C" w:rsidP="006328B7">
            <w:pPr>
              <w:pStyle w:val="Odstavecseseznamem"/>
              <w:numPr>
                <w:ilvl w:val="0"/>
                <w:numId w:val="33"/>
              </w:numPr>
              <w:jc w:val="both"/>
              <w:rPr>
                <w:szCs w:val="22"/>
              </w:rPr>
            </w:pPr>
            <w:r w:rsidRPr="00A27A1F">
              <w:rPr>
                <w:szCs w:val="22"/>
              </w:rPr>
              <w:t>Magnetické vlastnosti materiálů</w:t>
            </w:r>
          </w:p>
          <w:p w14:paraId="36BAB30D" w14:textId="77777777" w:rsidR="002F2E5C" w:rsidRPr="00A27A1F" w:rsidRDefault="002F2E5C" w:rsidP="006328B7">
            <w:pPr>
              <w:pStyle w:val="Odstavecseseznamem"/>
              <w:numPr>
                <w:ilvl w:val="0"/>
                <w:numId w:val="33"/>
              </w:numPr>
              <w:jc w:val="both"/>
              <w:rPr>
                <w:szCs w:val="22"/>
              </w:rPr>
            </w:pPr>
            <w:r w:rsidRPr="00A27A1F">
              <w:rPr>
                <w:szCs w:val="22"/>
              </w:rPr>
              <w:t>Detekce záření</w:t>
            </w:r>
          </w:p>
          <w:p w14:paraId="3373C973" w14:textId="77777777" w:rsidR="002F2E5C" w:rsidRPr="00A27A1F" w:rsidRDefault="002F2E5C" w:rsidP="006328B7">
            <w:pPr>
              <w:pStyle w:val="Odstavecseseznamem"/>
              <w:numPr>
                <w:ilvl w:val="0"/>
                <w:numId w:val="33"/>
              </w:numPr>
              <w:jc w:val="both"/>
              <w:rPr>
                <w:szCs w:val="22"/>
              </w:rPr>
            </w:pPr>
            <w:r w:rsidRPr="00A27A1F">
              <w:rPr>
                <w:szCs w:val="22"/>
              </w:rPr>
              <w:t>Fotometrie a barevné vidění</w:t>
            </w:r>
          </w:p>
          <w:p w14:paraId="7C03FE71" w14:textId="77777777" w:rsidR="002F2E5C" w:rsidRPr="00A27A1F" w:rsidRDefault="002F2E5C" w:rsidP="006328B7">
            <w:pPr>
              <w:pStyle w:val="Odstavecseseznamem"/>
              <w:numPr>
                <w:ilvl w:val="0"/>
                <w:numId w:val="33"/>
              </w:numPr>
              <w:jc w:val="both"/>
              <w:rPr>
                <w:szCs w:val="22"/>
              </w:rPr>
            </w:pPr>
            <w:r w:rsidRPr="00A27A1F">
              <w:rPr>
                <w:szCs w:val="22"/>
              </w:rPr>
              <w:t>Vláknová optika a optické komunikační systémy</w:t>
            </w:r>
          </w:p>
          <w:p w14:paraId="404521B2" w14:textId="77777777" w:rsidR="002F2E5C" w:rsidRPr="00A27A1F" w:rsidRDefault="002F2E5C" w:rsidP="006328B7">
            <w:pPr>
              <w:pStyle w:val="Odstavecseseznamem"/>
              <w:numPr>
                <w:ilvl w:val="0"/>
                <w:numId w:val="33"/>
              </w:numPr>
              <w:jc w:val="both"/>
              <w:rPr>
                <w:szCs w:val="22"/>
              </w:rPr>
            </w:pPr>
            <w:r w:rsidRPr="00A27A1F">
              <w:rPr>
                <w:szCs w:val="22"/>
              </w:rPr>
              <w:t>Plazma – základní vlastnosti a využití</w:t>
            </w:r>
          </w:p>
          <w:p w14:paraId="372A9231" w14:textId="77777777" w:rsidR="002F2E5C" w:rsidRPr="00A27A1F" w:rsidRDefault="002F2E5C" w:rsidP="006328B7">
            <w:pPr>
              <w:pStyle w:val="Odstavecseseznamem"/>
              <w:numPr>
                <w:ilvl w:val="0"/>
                <w:numId w:val="33"/>
              </w:numPr>
              <w:jc w:val="both"/>
              <w:rPr>
                <w:szCs w:val="22"/>
              </w:rPr>
            </w:pPr>
            <w:r w:rsidRPr="00A27A1F">
              <w:rPr>
                <w:szCs w:val="22"/>
              </w:rPr>
              <w:t>Elektromagnetická kompatibilita informatických systémů</w:t>
            </w:r>
          </w:p>
          <w:p w14:paraId="2F3E4DC3" w14:textId="77777777" w:rsidR="002F2E5C" w:rsidRDefault="002F2E5C" w:rsidP="006328B7">
            <w:pPr>
              <w:pStyle w:val="Odstavecseseznamem"/>
              <w:numPr>
                <w:ilvl w:val="0"/>
                <w:numId w:val="33"/>
              </w:numPr>
              <w:jc w:val="both"/>
              <w:rPr>
                <w:ins w:id="375" w:author="Zuzka" w:date="2018-11-15T01:24:00Z"/>
                <w:szCs w:val="22"/>
              </w:rPr>
            </w:pPr>
            <w:r w:rsidRPr="00A27A1F">
              <w:rPr>
                <w:szCs w:val="22"/>
              </w:rPr>
              <w:t>Odolnost informatických systémů proti rušení</w:t>
            </w:r>
          </w:p>
          <w:p w14:paraId="7737242F" w14:textId="77777777" w:rsidR="00211C16" w:rsidRPr="00211C16" w:rsidRDefault="00211C16">
            <w:pPr>
              <w:ind w:left="720"/>
              <w:jc w:val="both"/>
              <w:rPr>
                <w:szCs w:val="22"/>
              </w:rPr>
              <w:pPrChange w:id="376" w:author="Zuzka" w:date="2018-11-15T01:24:00Z">
                <w:pPr>
                  <w:pStyle w:val="Odstavecseseznamem"/>
                  <w:numPr>
                    <w:numId w:val="33"/>
                  </w:numPr>
                  <w:ind w:left="1080" w:hanging="360"/>
                  <w:jc w:val="both"/>
                </w:pPr>
              </w:pPrChange>
            </w:pPr>
          </w:p>
        </w:tc>
      </w:tr>
      <w:tr w:rsidR="002F2E5C" w14:paraId="278A12FC" w14:textId="77777777" w:rsidTr="007755BB">
        <w:trPr>
          <w:trHeight w:val="265"/>
        </w:trPr>
        <w:tc>
          <w:tcPr>
            <w:tcW w:w="3653" w:type="dxa"/>
            <w:gridSpan w:val="2"/>
            <w:tcBorders>
              <w:top w:val="nil"/>
            </w:tcBorders>
            <w:shd w:val="clear" w:color="auto" w:fill="F7CAAC"/>
          </w:tcPr>
          <w:p w14:paraId="167EFCF1"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0BA5636" w14:textId="77777777" w:rsidR="002F2E5C" w:rsidRDefault="002F2E5C" w:rsidP="007755BB">
            <w:pPr>
              <w:jc w:val="both"/>
            </w:pPr>
          </w:p>
        </w:tc>
      </w:tr>
      <w:tr w:rsidR="002F2E5C" w14:paraId="2D2B7CBE" w14:textId="77777777" w:rsidTr="00230F5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7" w:author="Zuzka" w:date="2018-11-15T01:2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73"/>
          <w:trPrChange w:id="378" w:author="Zuzka" w:date="2018-11-15T01:24:00Z">
            <w:trPr>
              <w:gridBefore w:val="1"/>
              <w:trHeight w:val="1497"/>
            </w:trPr>
          </w:trPrChange>
        </w:trPr>
        <w:tc>
          <w:tcPr>
            <w:tcW w:w="9855" w:type="dxa"/>
            <w:gridSpan w:val="8"/>
            <w:tcBorders>
              <w:top w:val="nil"/>
            </w:tcBorders>
            <w:tcPrChange w:id="379" w:author="Zuzka" w:date="2018-11-15T01:24:00Z">
              <w:tcPr>
                <w:tcW w:w="9855" w:type="dxa"/>
                <w:gridSpan w:val="9"/>
                <w:tcBorders>
                  <w:top w:val="nil"/>
                </w:tcBorders>
              </w:tcPr>
            </w:tcPrChange>
          </w:tcPr>
          <w:p w14:paraId="77071E51" w14:textId="77777777" w:rsidR="002F2E5C" w:rsidRPr="00C83D25" w:rsidRDefault="002F2E5C" w:rsidP="007755BB">
            <w:pPr>
              <w:jc w:val="both"/>
              <w:rPr>
                <w:b/>
                <w:bCs/>
              </w:rPr>
            </w:pPr>
            <w:r w:rsidRPr="001C0137">
              <w:rPr>
                <w:b/>
                <w:bCs/>
              </w:rPr>
              <w:t>Povinná literatura:</w:t>
            </w:r>
          </w:p>
          <w:p w14:paraId="67230248" w14:textId="77777777" w:rsidR="002F2E5C" w:rsidRDefault="002F2E5C" w:rsidP="007755BB">
            <w:pPr>
              <w:jc w:val="both"/>
            </w:pPr>
            <w:r>
              <w:t xml:space="preserve">HALLIDAY, David, Robert RESNICK a Jearl WALKER. </w:t>
            </w:r>
            <w:r>
              <w:rPr>
                <w:i/>
                <w:iCs/>
              </w:rPr>
              <w:t>Fyzika: vysokoškolská učebnice obecné fyziky</w:t>
            </w:r>
            <w:r>
              <w:t>, část 3: Elektřina a magnetismus. Brno: VUTIUM, 2000, s. 578-888, ISBN 80-214-1868-0.</w:t>
            </w:r>
          </w:p>
          <w:p w14:paraId="451B83E9" w14:textId="77777777" w:rsidR="002F2E5C" w:rsidRDefault="002F2E5C" w:rsidP="007755BB">
            <w:pPr>
              <w:jc w:val="both"/>
            </w:pPr>
            <w:r>
              <w:t xml:space="preserve">PhET. </w:t>
            </w:r>
            <w:r>
              <w:rPr>
                <w:i/>
              </w:rPr>
              <w:t>Physics Education Technology</w:t>
            </w:r>
            <w:r>
              <w:t>. University of Colorado. Dostupné z: http://phet.colorado.edu/</w:t>
            </w:r>
          </w:p>
          <w:p w14:paraId="4BA04FDF" w14:textId="77777777" w:rsidR="002F2E5C" w:rsidRDefault="002F2E5C" w:rsidP="007755BB">
            <w:pPr>
              <w:jc w:val="both"/>
            </w:pPr>
          </w:p>
          <w:p w14:paraId="6024E9C3" w14:textId="77777777" w:rsidR="002F2E5C" w:rsidRPr="00C83D25" w:rsidRDefault="002F2E5C" w:rsidP="007755BB">
            <w:pPr>
              <w:jc w:val="both"/>
              <w:rPr>
                <w:b/>
                <w:bCs/>
              </w:rPr>
            </w:pPr>
            <w:r>
              <w:rPr>
                <w:b/>
                <w:bCs/>
              </w:rPr>
              <w:t>Doporučená</w:t>
            </w:r>
            <w:r w:rsidRPr="001C0137">
              <w:rPr>
                <w:b/>
                <w:bCs/>
              </w:rPr>
              <w:t xml:space="preserve"> literatura:</w:t>
            </w:r>
          </w:p>
          <w:p w14:paraId="0328D02F" w14:textId="77777777" w:rsidR="002F2E5C" w:rsidRDefault="002F2E5C" w:rsidP="007755BB">
            <w:pPr>
              <w:jc w:val="both"/>
            </w:pPr>
            <w:r>
              <w:t xml:space="preserve">HALLIDAY, David, Robert RESNICK a Jearl WALKER. </w:t>
            </w:r>
            <w:r>
              <w:rPr>
                <w:i/>
                <w:iCs/>
              </w:rPr>
              <w:t>Fyzika: vysokoškolská učebnice obecné fyziky</w:t>
            </w:r>
            <w:r>
              <w:t>, část 4: Elektromagnetické vlny – Optika - Relativita. Brno: VUTIUM, 2000, s. 889-1032, ISBN 80-214-1868-0.</w:t>
            </w:r>
          </w:p>
          <w:p w14:paraId="6FAC4D2E" w14:textId="77777777" w:rsidR="002F2E5C" w:rsidRDefault="002F2E5C" w:rsidP="007755BB">
            <w:pPr>
              <w:jc w:val="both"/>
              <w:rPr>
                <w:ins w:id="380" w:author="Zuzka" w:date="2018-11-15T01:16:00Z"/>
              </w:rPr>
            </w:pPr>
            <w:r>
              <w:t xml:space="preserve">HALLIDAY, David, Robert RESNICK a Jearl WALKER. </w:t>
            </w:r>
            <w:r>
              <w:rPr>
                <w:i/>
                <w:iCs/>
              </w:rPr>
              <w:t>Fyzika: vysokoškolská učebnice obecné fyziky</w:t>
            </w:r>
            <w:r>
              <w:t>, část 5: Moderní fyzika. Brno: VUTIUM, 2000, s. 1034-1198, [35] s. ISBN 80-214-1868-0.</w:t>
            </w:r>
          </w:p>
          <w:p w14:paraId="1E36760C" w14:textId="77777777" w:rsidR="00E84112" w:rsidRDefault="00E84112" w:rsidP="00E84112">
            <w:pPr>
              <w:jc w:val="both"/>
              <w:rPr>
                <w:ins w:id="381" w:author="Zuzka" w:date="2018-11-15T01:22:00Z"/>
                <w:lang w:val="en-GB"/>
              </w:rPr>
            </w:pPr>
            <w:ins w:id="382" w:author="Zuzka" w:date="2018-11-15T01:16:00Z">
              <w:r w:rsidRPr="00E84112">
                <w:rPr>
                  <w:lang w:val="en-GB"/>
                </w:rPr>
                <w:t>WALKER, Jearl, Robert RESNICK a David HALLIDAY. </w:t>
              </w:r>
              <w:r w:rsidRPr="00E84112">
                <w:rPr>
                  <w:i/>
                  <w:iCs/>
                  <w:lang w:val="en-GB"/>
                </w:rPr>
                <w:t>Halliday &amp; Resnick fundamentals of physics</w:t>
              </w:r>
              <w:r w:rsidRPr="00E84112">
                <w:rPr>
                  <w:lang w:val="en-GB"/>
                </w:rPr>
                <w:t>. 10th edition. Hoboken, NJ: Wiley, 2014. ISBN 978-1118230725.</w:t>
              </w:r>
            </w:ins>
          </w:p>
          <w:p w14:paraId="5EA0BFB2" w14:textId="0D13121E" w:rsidR="00E84112" w:rsidRDefault="00E84112" w:rsidP="00E84112">
            <w:pPr>
              <w:jc w:val="both"/>
              <w:rPr>
                <w:ins w:id="383" w:author="Zuzka" w:date="2018-11-15T01:18:00Z"/>
                <w:lang w:val="en-GB"/>
              </w:rPr>
            </w:pPr>
            <w:ins w:id="384" w:author="Zuzka" w:date="2018-11-15T01:22:00Z">
              <w:r w:rsidRPr="00E84112">
                <w:rPr>
                  <w:lang w:val="en-GB"/>
                </w:rPr>
                <w:t>PAUL, Clayton R. </w:t>
              </w:r>
              <w:r w:rsidRPr="00E84112">
                <w:rPr>
                  <w:i/>
                  <w:iCs/>
                  <w:lang w:val="en-GB"/>
                </w:rPr>
                <w:t>Introduction to electromagnetic compatibility</w:t>
              </w:r>
              <w:r w:rsidRPr="00E84112">
                <w:rPr>
                  <w:lang w:val="en-GB"/>
                </w:rPr>
                <w:t>. 2nd ed. Hoboken, N.J.: Wiley-Interscience, c2006. ISBN 978-0471755005.</w:t>
              </w:r>
            </w:ins>
          </w:p>
          <w:p w14:paraId="21859F41" w14:textId="0C1F6C48" w:rsidR="00E84112" w:rsidRDefault="00E84112" w:rsidP="00E84112">
            <w:pPr>
              <w:rPr>
                <w:ins w:id="385" w:author="Zuzka" w:date="2018-11-15T01:22:00Z"/>
              </w:rPr>
            </w:pPr>
            <w:ins w:id="386" w:author="Zuzka" w:date="2018-11-15T01:18:00Z">
              <w:r w:rsidRPr="00E84112">
                <w:rPr>
                  <w:lang w:val="en-GB"/>
                  <w:rPrChange w:id="387" w:author="Zuzka" w:date="2018-11-15T01:19:00Z">
                    <w:rPr>
                      <w:rFonts w:ascii="Arial" w:hAnsi="Arial" w:cs="Arial"/>
                      <w:color w:val="111111"/>
                      <w:shd w:val="clear" w:color="auto" w:fill="FFFFFF"/>
                      <w:lang w:val="en-GB" w:eastAsia="en-GB"/>
                    </w:rPr>
                  </w:rPrChange>
                </w:rPr>
                <w:t xml:space="preserve">NISATO Giovanni, LUPO Donald a Simone </w:t>
              </w:r>
            </w:ins>
            <w:ins w:id="388" w:author="Zuzka" w:date="2018-11-15T01:19:00Z">
              <w:r w:rsidRPr="00E84112">
                <w:rPr>
                  <w:lang w:val="en-GB"/>
                  <w:rPrChange w:id="389" w:author="Zuzka" w:date="2018-11-15T01:19:00Z">
                    <w:rPr>
                      <w:rFonts w:ascii="Arial" w:hAnsi="Arial" w:cs="Arial"/>
                      <w:color w:val="111111"/>
                      <w:shd w:val="clear" w:color="auto" w:fill="FFFFFF"/>
                      <w:lang w:val="en-GB" w:eastAsia="en-GB"/>
                    </w:rPr>
                  </w:rPrChange>
                </w:rPr>
                <w:t>Ganz</w:t>
              </w:r>
            </w:ins>
            <w:ins w:id="390" w:author="Zuzka" w:date="2018-11-15T01:18:00Z">
              <w:r w:rsidRPr="00E84112">
                <w:rPr>
                  <w:lang w:val="en-GB"/>
                  <w:rPrChange w:id="391" w:author="Zuzka" w:date="2018-11-15T01:19:00Z">
                    <w:rPr>
                      <w:rFonts w:ascii="Arial" w:hAnsi="Arial" w:cs="Arial"/>
                      <w:color w:val="111111"/>
                      <w:shd w:val="clear" w:color="auto" w:fill="FFFFFF"/>
                      <w:lang w:val="en-GB" w:eastAsia="en-GB"/>
                    </w:rPr>
                  </w:rPrChange>
                </w:rPr>
                <w:t>:</w:t>
              </w:r>
              <w:r w:rsidRPr="00E84112">
                <w:rPr>
                  <w:rFonts w:ascii="Arial" w:hAnsi="Arial" w:cs="Arial"/>
                  <w:color w:val="111111"/>
                  <w:shd w:val="clear" w:color="auto" w:fill="FFFFFF"/>
                  <w:lang w:val="en-GB" w:eastAsia="en-GB"/>
                </w:rPr>
                <w:t xml:space="preserve"> </w:t>
              </w:r>
              <w:r w:rsidRPr="00E84112">
                <w:rPr>
                  <w:i/>
                  <w:iCs/>
                  <w:lang w:val="en-GB"/>
                  <w:rPrChange w:id="392" w:author="Zuzka" w:date="2018-11-15T01:19:00Z">
                    <w:rPr>
                      <w:rFonts w:ascii="Arial" w:hAnsi="Arial" w:cs="Arial"/>
                      <w:color w:val="111111"/>
                      <w:shd w:val="clear" w:color="auto" w:fill="FFFFFF"/>
                      <w:lang w:val="en-GB" w:eastAsia="en-GB"/>
                    </w:rPr>
                  </w:rPrChange>
                </w:rPr>
                <w:t>Organic and Printed Electronics</w:t>
              </w:r>
            </w:ins>
            <w:ins w:id="393" w:author="Zuzka" w:date="2018-11-15T01:19:00Z">
              <w:r>
                <w:rPr>
                  <w:i/>
                  <w:iCs/>
                  <w:lang w:val="en-GB"/>
                </w:rPr>
                <w:t>: Fundamentals and Applications</w:t>
              </w:r>
            </w:ins>
            <w:ins w:id="394" w:author="Zuzka" w:date="2018-11-15T01:18:00Z">
              <w:r w:rsidRPr="00E84112">
                <w:rPr>
                  <w:rFonts w:ascii="Arial" w:hAnsi="Arial" w:cs="Arial"/>
                  <w:color w:val="111111"/>
                  <w:shd w:val="clear" w:color="auto" w:fill="FFFFFF"/>
                  <w:lang w:val="en-GB" w:eastAsia="en-GB"/>
                </w:rPr>
                <w:t xml:space="preserve">, </w:t>
              </w:r>
              <w:r w:rsidRPr="00E84112">
                <w:rPr>
                  <w:rPrChange w:id="395" w:author="Zuzka" w:date="2018-11-15T01:20:00Z">
                    <w:rPr>
                      <w:rFonts w:ascii="Arial" w:hAnsi="Arial" w:cs="Arial"/>
                      <w:color w:val="111111"/>
                      <w:shd w:val="clear" w:color="auto" w:fill="FFFFFF"/>
                      <w:lang w:val="en-GB" w:eastAsia="en-GB"/>
                    </w:rPr>
                  </w:rPrChange>
                </w:rPr>
                <w:t>Pan Stanford Publishing Pte. Ltd. 2016</w:t>
              </w:r>
            </w:ins>
          </w:p>
          <w:p w14:paraId="7E362AED" w14:textId="77777777" w:rsidR="00B04ED7" w:rsidRPr="00B04ED7" w:rsidRDefault="00B04ED7" w:rsidP="00B04ED7">
            <w:pPr>
              <w:rPr>
                <w:ins w:id="396" w:author="Zuzka" w:date="2018-11-15T01:23:00Z"/>
                <w:lang w:val="en-GB"/>
              </w:rPr>
            </w:pPr>
            <w:ins w:id="397" w:author="Zuzka" w:date="2018-11-15T01:23:00Z">
              <w:r w:rsidRPr="00B04ED7">
                <w:rPr>
                  <w:lang w:val="en-GB"/>
                </w:rPr>
                <w:t>KOZAKOFF, D. J. </w:t>
              </w:r>
              <w:r w:rsidRPr="00B04ED7">
                <w:rPr>
                  <w:i/>
                  <w:iCs/>
                  <w:lang w:val="en-GB"/>
                </w:rPr>
                <w:t>Analysis of radome-enclosed antennas</w:t>
              </w:r>
              <w:r w:rsidRPr="00B04ED7">
                <w:rPr>
                  <w:lang w:val="en-GB"/>
                </w:rPr>
                <w:t>. 2nd ed. Boston: Artech House, c2010. ISBN 978-1596934412.</w:t>
              </w:r>
            </w:ins>
          </w:p>
          <w:p w14:paraId="4FC75598" w14:textId="77777777" w:rsidR="00E84112" w:rsidRDefault="00E84112" w:rsidP="007755BB">
            <w:pPr>
              <w:jc w:val="both"/>
            </w:pPr>
          </w:p>
        </w:tc>
      </w:tr>
      <w:tr w:rsidR="002F2E5C" w14:paraId="2E1ED7B6"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5D4B4E" w14:textId="77777777" w:rsidR="002F2E5C" w:rsidRDefault="002F2E5C" w:rsidP="007755BB">
            <w:pPr>
              <w:jc w:val="center"/>
              <w:rPr>
                <w:b/>
              </w:rPr>
            </w:pPr>
            <w:r>
              <w:rPr>
                <w:b/>
              </w:rPr>
              <w:t>Informace ke kombinované nebo distanční formě</w:t>
            </w:r>
          </w:p>
        </w:tc>
      </w:tr>
      <w:tr w:rsidR="002F2E5C" w14:paraId="27B72D3A" w14:textId="77777777" w:rsidTr="007755BB">
        <w:tc>
          <w:tcPr>
            <w:tcW w:w="4787" w:type="dxa"/>
            <w:gridSpan w:val="3"/>
            <w:tcBorders>
              <w:top w:val="single" w:sz="2" w:space="0" w:color="auto"/>
            </w:tcBorders>
            <w:shd w:val="clear" w:color="auto" w:fill="F7CAAC"/>
          </w:tcPr>
          <w:p w14:paraId="70463C01" w14:textId="77777777" w:rsidR="002F2E5C" w:rsidRDefault="002F2E5C" w:rsidP="007755BB">
            <w:pPr>
              <w:jc w:val="both"/>
            </w:pPr>
            <w:r>
              <w:rPr>
                <w:b/>
              </w:rPr>
              <w:t>Rozsah konzultací (soustředění)</w:t>
            </w:r>
          </w:p>
        </w:tc>
        <w:tc>
          <w:tcPr>
            <w:tcW w:w="889" w:type="dxa"/>
            <w:tcBorders>
              <w:top w:val="single" w:sz="2" w:space="0" w:color="auto"/>
            </w:tcBorders>
          </w:tcPr>
          <w:p w14:paraId="5178D8DD" w14:textId="77777777" w:rsidR="002F2E5C" w:rsidRDefault="002F2E5C" w:rsidP="007755BB">
            <w:pPr>
              <w:jc w:val="both"/>
            </w:pPr>
            <w:r>
              <w:t>20</w:t>
            </w:r>
          </w:p>
        </w:tc>
        <w:tc>
          <w:tcPr>
            <w:tcW w:w="4179" w:type="dxa"/>
            <w:gridSpan w:val="4"/>
            <w:tcBorders>
              <w:top w:val="single" w:sz="2" w:space="0" w:color="auto"/>
            </w:tcBorders>
            <w:shd w:val="clear" w:color="auto" w:fill="F7CAAC"/>
          </w:tcPr>
          <w:p w14:paraId="242482B5" w14:textId="77777777" w:rsidR="002F2E5C" w:rsidRDefault="002F2E5C" w:rsidP="007755BB">
            <w:pPr>
              <w:jc w:val="both"/>
              <w:rPr>
                <w:b/>
              </w:rPr>
            </w:pPr>
            <w:r>
              <w:rPr>
                <w:b/>
              </w:rPr>
              <w:t xml:space="preserve">hodin </w:t>
            </w:r>
          </w:p>
        </w:tc>
      </w:tr>
      <w:tr w:rsidR="002F2E5C" w14:paraId="1ECA1E83" w14:textId="77777777" w:rsidTr="007755BB">
        <w:tc>
          <w:tcPr>
            <w:tcW w:w="9855" w:type="dxa"/>
            <w:gridSpan w:val="8"/>
            <w:shd w:val="clear" w:color="auto" w:fill="F7CAAC"/>
          </w:tcPr>
          <w:p w14:paraId="394ECAE2" w14:textId="77777777" w:rsidR="002F2E5C" w:rsidRDefault="002F2E5C" w:rsidP="007755BB">
            <w:pPr>
              <w:jc w:val="both"/>
              <w:rPr>
                <w:b/>
              </w:rPr>
            </w:pPr>
            <w:r>
              <w:rPr>
                <w:b/>
              </w:rPr>
              <w:t>Informace o způsobu kontaktu s vyučujícím</w:t>
            </w:r>
          </w:p>
        </w:tc>
      </w:tr>
      <w:tr w:rsidR="002F2E5C" w14:paraId="0E40136E" w14:textId="77777777" w:rsidTr="007755BB">
        <w:trPr>
          <w:trHeight w:val="561"/>
        </w:trPr>
        <w:tc>
          <w:tcPr>
            <w:tcW w:w="9855" w:type="dxa"/>
            <w:gridSpan w:val="8"/>
          </w:tcPr>
          <w:p w14:paraId="4B015C55" w14:textId="77777777" w:rsidR="002F2E5C" w:rsidRDefault="002F2E5C" w:rsidP="007755BB">
            <w:pPr>
              <w:jc w:val="both"/>
            </w:pPr>
            <w:r w:rsidRPr="00A27A1F">
              <w:rPr>
                <w:szCs w:val="22"/>
              </w:rPr>
              <w:t>Vyučující na FAI mají trvale vypsány a zveřejněny konzultace minimálně 2h/týden v rámci kterých mají možnosti konzultovat podrobněji probíranou látku. Dále mohou studenti komunikovat s vyučujícím pomocí</w:t>
            </w:r>
            <w:r w:rsidRPr="00A27A1F">
              <w:rPr>
                <w:szCs w:val="22"/>
              </w:rPr>
              <w:br/>
              <w:t>e-mailu a LMS Moodle.</w:t>
            </w:r>
            <w:r w:rsidRPr="00A27A1F">
              <w:rPr>
                <w:sz w:val="18"/>
              </w:rPr>
              <w:t xml:space="preserve"> </w:t>
            </w:r>
          </w:p>
        </w:tc>
      </w:tr>
    </w:tbl>
    <w:p w14:paraId="4B3621AD" w14:textId="5B25622B" w:rsidR="00230F56" w:rsidRDefault="00230F56" w:rsidP="002F2E5C">
      <w:pPr>
        <w:rPr>
          <w:ins w:id="398" w:author="Zuzka" w:date="2018-11-15T01:24:00Z"/>
        </w:rPr>
      </w:pPr>
    </w:p>
    <w:p w14:paraId="4433F69F" w14:textId="77777777" w:rsidR="00230F56" w:rsidRDefault="00230F56">
      <w:pPr>
        <w:rPr>
          <w:ins w:id="399" w:author="Zuzka" w:date="2018-11-15T01:24:00Z"/>
        </w:rPr>
      </w:pPr>
      <w:ins w:id="400" w:author="Zuzka" w:date="2018-11-15T01:24:00Z">
        <w:r>
          <w:br w:type="page"/>
        </w:r>
      </w:ins>
    </w:p>
    <w:p w14:paraId="005F17EC" w14:textId="07AB248D" w:rsidR="002F2E5C" w:rsidDel="00230F56" w:rsidRDefault="002F2E5C" w:rsidP="002F2E5C">
      <w:pPr>
        <w:rPr>
          <w:del w:id="401" w:author="Zuzka" w:date="2018-11-15T01:24: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5CAEE669" w14:textId="77777777" w:rsidTr="007755BB">
        <w:tc>
          <w:tcPr>
            <w:tcW w:w="9855" w:type="dxa"/>
            <w:gridSpan w:val="8"/>
            <w:tcBorders>
              <w:bottom w:val="double" w:sz="4" w:space="0" w:color="auto"/>
            </w:tcBorders>
            <w:shd w:val="clear" w:color="auto" w:fill="BDD6EE"/>
          </w:tcPr>
          <w:p w14:paraId="76B6C4F5" w14:textId="3A580CEA" w:rsidR="002F2E5C" w:rsidRDefault="002F2E5C" w:rsidP="007755BB">
            <w:pPr>
              <w:tabs>
                <w:tab w:val="right" w:pos="946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413A988D" w14:textId="77777777" w:rsidTr="007755BB">
        <w:tc>
          <w:tcPr>
            <w:tcW w:w="3086" w:type="dxa"/>
            <w:tcBorders>
              <w:top w:val="double" w:sz="4" w:space="0" w:color="auto"/>
            </w:tcBorders>
            <w:shd w:val="clear" w:color="auto" w:fill="F7CAAC"/>
          </w:tcPr>
          <w:p w14:paraId="3CCA2A47"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2C4C15B" w14:textId="77777777" w:rsidR="002F2E5C" w:rsidRDefault="002F2E5C" w:rsidP="007755BB">
            <w:pPr>
              <w:jc w:val="both"/>
            </w:pPr>
            <w:bookmarkStart w:id="402" w:name="EmbaddedSys"/>
            <w:r>
              <w:t>Embedded systémy s mikropočítači</w:t>
            </w:r>
            <w:bookmarkEnd w:id="402"/>
          </w:p>
        </w:tc>
      </w:tr>
      <w:tr w:rsidR="002F2E5C" w14:paraId="210B0C83" w14:textId="77777777" w:rsidTr="007755BB">
        <w:tc>
          <w:tcPr>
            <w:tcW w:w="3086" w:type="dxa"/>
            <w:shd w:val="clear" w:color="auto" w:fill="F7CAAC"/>
          </w:tcPr>
          <w:p w14:paraId="7FFB208D" w14:textId="77777777" w:rsidR="002F2E5C" w:rsidRDefault="002F2E5C" w:rsidP="007755BB">
            <w:pPr>
              <w:jc w:val="both"/>
              <w:rPr>
                <w:b/>
              </w:rPr>
            </w:pPr>
            <w:r>
              <w:rPr>
                <w:b/>
              </w:rPr>
              <w:t>Typ předmětu</w:t>
            </w:r>
          </w:p>
        </w:tc>
        <w:tc>
          <w:tcPr>
            <w:tcW w:w="3406" w:type="dxa"/>
            <w:gridSpan w:val="4"/>
          </w:tcPr>
          <w:p w14:paraId="601CBE6D" w14:textId="77777777" w:rsidR="002F2E5C" w:rsidRDefault="002F2E5C" w:rsidP="007755BB">
            <w:pPr>
              <w:jc w:val="both"/>
            </w:pPr>
            <w:r>
              <w:t>Povinný</w:t>
            </w:r>
          </w:p>
        </w:tc>
        <w:tc>
          <w:tcPr>
            <w:tcW w:w="2695" w:type="dxa"/>
            <w:gridSpan w:val="2"/>
            <w:shd w:val="clear" w:color="auto" w:fill="F7CAAC"/>
          </w:tcPr>
          <w:p w14:paraId="49C24984" w14:textId="77777777" w:rsidR="002F2E5C" w:rsidRDefault="002F2E5C" w:rsidP="007755BB">
            <w:pPr>
              <w:jc w:val="both"/>
            </w:pPr>
            <w:r>
              <w:rPr>
                <w:b/>
              </w:rPr>
              <w:t>doporučený ročník / semestr</w:t>
            </w:r>
          </w:p>
        </w:tc>
        <w:tc>
          <w:tcPr>
            <w:tcW w:w="668" w:type="dxa"/>
          </w:tcPr>
          <w:p w14:paraId="3D8B38B3" w14:textId="77777777" w:rsidR="002F2E5C" w:rsidRDefault="002F2E5C" w:rsidP="007755BB">
            <w:pPr>
              <w:jc w:val="both"/>
            </w:pPr>
            <w:r>
              <w:t>3/Z</w:t>
            </w:r>
          </w:p>
        </w:tc>
      </w:tr>
      <w:tr w:rsidR="002F2E5C" w14:paraId="5B96FBC6" w14:textId="77777777" w:rsidTr="007755BB">
        <w:tc>
          <w:tcPr>
            <w:tcW w:w="3086" w:type="dxa"/>
            <w:shd w:val="clear" w:color="auto" w:fill="F7CAAC"/>
          </w:tcPr>
          <w:p w14:paraId="3FEBBD21" w14:textId="77777777" w:rsidR="002F2E5C" w:rsidRDefault="002F2E5C" w:rsidP="007755BB">
            <w:pPr>
              <w:jc w:val="both"/>
              <w:rPr>
                <w:b/>
              </w:rPr>
            </w:pPr>
            <w:r>
              <w:rPr>
                <w:b/>
              </w:rPr>
              <w:t>Rozsah studijního předmětu</w:t>
            </w:r>
          </w:p>
        </w:tc>
        <w:tc>
          <w:tcPr>
            <w:tcW w:w="1701" w:type="dxa"/>
            <w:gridSpan w:val="2"/>
          </w:tcPr>
          <w:p w14:paraId="51C37607" w14:textId="77777777" w:rsidR="002F2E5C" w:rsidRDefault="002F2E5C" w:rsidP="007755BB">
            <w:pPr>
              <w:jc w:val="both"/>
            </w:pPr>
            <w:r>
              <w:t>28p+56c</w:t>
            </w:r>
          </w:p>
        </w:tc>
        <w:tc>
          <w:tcPr>
            <w:tcW w:w="889" w:type="dxa"/>
            <w:shd w:val="clear" w:color="auto" w:fill="F7CAAC"/>
          </w:tcPr>
          <w:p w14:paraId="5293B89E" w14:textId="77777777" w:rsidR="002F2E5C" w:rsidRDefault="002F2E5C" w:rsidP="007755BB">
            <w:pPr>
              <w:jc w:val="both"/>
              <w:rPr>
                <w:b/>
              </w:rPr>
            </w:pPr>
            <w:r>
              <w:rPr>
                <w:b/>
              </w:rPr>
              <w:t xml:space="preserve">hod. </w:t>
            </w:r>
          </w:p>
        </w:tc>
        <w:tc>
          <w:tcPr>
            <w:tcW w:w="816" w:type="dxa"/>
          </w:tcPr>
          <w:p w14:paraId="081E6995" w14:textId="77777777" w:rsidR="002F2E5C" w:rsidRDefault="002F2E5C" w:rsidP="007755BB">
            <w:pPr>
              <w:jc w:val="both"/>
            </w:pPr>
          </w:p>
        </w:tc>
        <w:tc>
          <w:tcPr>
            <w:tcW w:w="2156" w:type="dxa"/>
            <w:shd w:val="clear" w:color="auto" w:fill="F7CAAC"/>
          </w:tcPr>
          <w:p w14:paraId="11C526FD" w14:textId="77777777" w:rsidR="002F2E5C" w:rsidRDefault="002F2E5C" w:rsidP="007755BB">
            <w:pPr>
              <w:jc w:val="both"/>
              <w:rPr>
                <w:b/>
              </w:rPr>
            </w:pPr>
            <w:r>
              <w:rPr>
                <w:b/>
              </w:rPr>
              <w:t>kreditů</w:t>
            </w:r>
          </w:p>
        </w:tc>
        <w:tc>
          <w:tcPr>
            <w:tcW w:w="1207" w:type="dxa"/>
            <w:gridSpan w:val="2"/>
          </w:tcPr>
          <w:p w14:paraId="537571AE" w14:textId="77777777" w:rsidR="002F2E5C" w:rsidRDefault="002F2E5C" w:rsidP="007755BB">
            <w:pPr>
              <w:jc w:val="both"/>
            </w:pPr>
            <w:r>
              <w:t>5</w:t>
            </w:r>
          </w:p>
        </w:tc>
      </w:tr>
      <w:tr w:rsidR="002F2E5C" w14:paraId="140C7A85" w14:textId="77777777" w:rsidTr="007755BB">
        <w:tc>
          <w:tcPr>
            <w:tcW w:w="3086" w:type="dxa"/>
            <w:shd w:val="clear" w:color="auto" w:fill="F7CAAC"/>
          </w:tcPr>
          <w:p w14:paraId="4A45B36B" w14:textId="77777777" w:rsidR="002F2E5C" w:rsidRDefault="002F2E5C" w:rsidP="007755BB">
            <w:pPr>
              <w:jc w:val="both"/>
              <w:rPr>
                <w:b/>
                <w:sz w:val="22"/>
              </w:rPr>
            </w:pPr>
            <w:r>
              <w:rPr>
                <w:b/>
              </w:rPr>
              <w:t>Prerekvizity, korekvizity, ekvivalence</w:t>
            </w:r>
          </w:p>
        </w:tc>
        <w:tc>
          <w:tcPr>
            <w:tcW w:w="6769" w:type="dxa"/>
            <w:gridSpan w:val="7"/>
          </w:tcPr>
          <w:p w14:paraId="6F00FD90" w14:textId="77777777" w:rsidR="002F2E5C" w:rsidRDefault="002F2E5C" w:rsidP="007755BB">
            <w:pPr>
              <w:jc w:val="both"/>
            </w:pPr>
            <w:r>
              <w:t>U studenta se předpokládají znalosti základů informatiky, programování, fyziky, analogové a číslicové techniky a automatického řízení, které získal studiem studijního programu.</w:t>
            </w:r>
          </w:p>
        </w:tc>
      </w:tr>
      <w:tr w:rsidR="002F2E5C" w14:paraId="23777B52" w14:textId="77777777" w:rsidTr="007755BB">
        <w:tc>
          <w:tcPr>
            <w:tcW w:w="3086" w:type="dxa"/>
            <w:shd w:val="clear" w:color="auto" w:fill="F7CAAC"/>
          </w:tcPr>
          <w:p w14:paraId="3DC507E0" w14:textId="77777777" w:rsidR="002F2E5C" w:rsidRDefault="002F2E5C" w:rsidP="007755BB">
            <w:pPr>
              <w:jc w:val="both"/>
              <w:rPr>
                <w:b/>
              </w:rPr>
            </w:pPr>
            <w:r>
              <w:rPr>
                <w:b/>
              </w:rPr>
              <w:t>Způsob ověření studijních výsledků</w:t>
            </w:r>
          </w:p>
        </w:tc>
        <w:tc>
          <w:tcPr>
            <w:tcW w:w="3406" w:type="dxa"/>
            <w:gridSpan w:val="4"/>
          </w:tcPr>
          <w:p w14:paraId="4ACBE1C2" w14:textId="77777777" w:rsidR="002F2E5C" w:rsidRDefault="002F2E5C" w:rsidP="007755BB">
            <w:pPr>
              <w:jc w:val="both"/>
            </w:pPr>
            <w:r>
              <w:t>Zápočet, zkouška</w:t>
            </w:r>
          </w:p>
        </w:tc>
        <w:tc>
          <w:tcPr>
            <w:tcW w:w="2156" w:type="dxa"/>
            <w:shd w:val="clear" w:color="auto" w:fill="F7CAAC"/>
          </w:tcPr>
          <w:p w14:paraId="0AA0B0F6" w14:textId="77777777" w:rsidR="002F2E5C" w:rsidRDefault="002F2E5C" w:rsidP="007755BB">
            <w:pPr>
              <w:jc w:val="both"/>
              <w:rPr>
                <w:b/>
              </w:rPr>
            </w:pPr>
            <w:r>
              <w:rPr>
                <w:b/>
              </w:rPr>
              <w:t>Forma výuky</w:t>
            </w:r>
          </w:p>
        </w:tc>
        <w:tc>
          <w:tcPr>
            <w:tcW w:w="1207" w:type="dxa"/>
            <w:gridSpan w:val="2"/>
          </w:tcPr>
          <w:p w14:paraId="51B18CE8" w14:textId="77777777" w:rsidR="002F2E5C" w:rsidRDefault="002F2E5C" w:rsidP="007755BB">
            <w:pPr>
              <w:jc w:val="both"/>
            </w:pPr>
            <w:r>
              <w:t>Přednáška, cvičení</w:t>
            </w:r>
          </w:p>
        </w:tc>
      </w:tr>
      <w:tr w:rsidR="002F2E5C" w14:paraId="400A3D9E" w14:textId="77777777" w:rsidTr="007755BB">
        <w:tc>
          <w:tcPr>
            <w:tcW w:w="3086" w:type="dxa"/>
            <w:shd w:val="clear" w:color="auto" w:fill="F7CAAC"/>
          </w:tcPr>
          <w:p w14:paraId="39C2C6DD"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0053F078" w14:textId="77777777" w:rsidR="002F2E5C" w:rsidRDefault="002F2E5C" w:rsidP="007755BB">
            <w:pPr>
              <w:jc w:val="both"/>
            </w:pPr>
            <w:r>
              <w:t>Pásemná i ústní forma</w:t>
            </w:r>
          </w:p>
          <w:p w14:paraId="2F3CD974" w14:textId="77777777" w:rsidR="002F2E5C" w:rsidRDefault="002F2E5C" w:rsidP="007755BB">
            <w:pPr>
              <w:jc w:val="both"/>
            </w:pPr>
            <w:r>
              <w:t xml:space="preserve">1. Povinná a aktivní účast na jednotlivých cvičeních (80% účast na cvičení). </w:t>
            </w:r>
          </w:p>
          <w:p w14:paraId="4C6EF0E9" w14:textId="77777777" w:rsidR="002F2E5C" w:rsidRDefault="002F2E5C" w:rsidP="007755BB">
            <w:pPr>
              <w:jc w:val="both"/>
            </w:pPr>
            <w:r>
              <w:t xml:space="preserve">2. Teoretické a praktické zvládnutí základní problematiky a jednotlivých témat. </w:t>
            </w:r>
          </w:p>
          <w:p w14:paraId="571D0498" w14:textId="77777777" w:rsidR="002F2E5C" w:rsidRDefault="002F2E5C" w:rsidP="007755BB">
            <w:pPr>
              <w:jc w:val="both"/>
            </w:pPr>
            <w:r>
              <w:t xml:space="preserve">3. Úspěšné a samostatné vypracování všech zadaných úloh v průběhu semestru. </w:t>
            </w:r>
          </w:p>
          <w:p w14:paraId="0F460EEB" w14:textId="77777777" w:rsidR="002F2E5C" w:rsidRDefault="002F2E5C" w:rsidP="007755BB">
            <w:pPr>
              <w:jc w:val="both"/>
            </w:pPr>
            <w:r>
              <w:t>4. Prokázání úspěšného zvládnutí probírané tématiky při písemné a ústní zkoušce.</w:t>
            </w:r>
          </w:p>
          <w:p w14:paraId="0DB6FCBB" w14:textId="77777777" w:rsidR="002F2E5C" w:rsidRDefault="002F2E5C" w:rsidP="007755BB">
            <w:pPr>
              <w:jc w:val="both"/>
            </w:pPr>
          </w:p>
        </w:tc>
      </w:tr>
      <w:tr w:rsidR="002F2E5C" w14:paraId="3CDF8CB0" w14:textId="77777777" w:rsidTr="007755BB">
        <w:trPr>
          <w:trHeight w:val="50"/>
        </w:trPr>
        <w:tc>
          <w:tcPr>
            <w:tcW w:w="9855" w:type="dxa"/>
            <w:gridSpan w:val="8"/>
            <w:tcBorders>
              <w:top w:val="nil"/>
            </w:tcBorders>
          </w:tcPr>
          <w:p w14:paraId="63EAAC44" w14:textId="77777777" w:rsidR="002F2E5C" w:rsidRDefault="002F2E5C" w:rsidP="007755BB">
            <w:pPr>
              <w:jc w:val="both"/>
            </w:pPr>
          </w:p>
        </w:tc>
      </w:tr>
      <w:tr w:rsidR="002F2E5C" w14:paraId="1EAA24F2" w14:textId="77777777" w:rsidTr="007755BB">
        <w:trPr>
          <w:trHeight w:val="197"/>
        </w:trPr>
        <w:tc>
          <w:tcPr>
            <w:tcW w:w="3086" w:type="dxa"/>
            <w:tcBorders>
              <w:top w:val="nil"/>
            </w:tcBorders>
            <w:shd w:val="clear" w:color="auto" w:fill="F7CAAC"/>
          </w:tcPr>
          <w:p w14:paraId="67250990" w14:textId="77777777" w:rsidR="002F2E5C" w:rsidRDefault="002F2E5C" w:rsidP="007755BB">
            <w:pPr>
              <w:jc w:val="both"/>
              <w:rPr>
                <w:b/>
              </w:rPr>
            </w:pPr>
            <w:r>
              <w:rPr>
                <w:b/>
              </w:rPr>
              <w:t>Garant předmětu</w:t>
            </w:r>
          </w:p>
        </w:tc>
        <w:tc>
          <w:tcPr>
            <w:tcW w:w="6769" w:type="dxa"/>
            <w:gridSpan w:val="7"/>
            <w:tcBorders>
              <w:top w:val="nil"/>
            </w:tcBorders>
          </w:tcPr>
          <w:p w14:paraId="12ECBA0C" w14:textId="77777777" w:rsidR="002F2E5C" w:rsidRPr="00AF5BBC" w:rsidRDefault="002F2E5C" w:rsidP="007755BB">
            <w:pPr>
              <w:jc w:val="both"/>
              <w:rPr>
                <w:highlight w:val="yellow"/>
              </w:rPr>
            </w:pPr>
            <w:r w:rsidRPr="00FB12CD">
              <w:t>prof. Ing. Vladimír Vašek, CSc.</w:t>
            </w:r>
          </w:p>
        </w:tc>
      </w:tr>
      <w:tr w:rsidR="002F2E5C" w14:paraId="51D4A87C" w14:textId="77777777" w:rsidTr="007755BB">
        <w:trPr>
          <w:trHeight w:val="243"/>
        </w:trPr>
        <w:tc>
          <w:tcPr>
            <w:tcW w:w="3086" w:type="dxa"/>
            <w:tcBorders>
              <w:top w:val="nil"/>
            </w:tcBorders>
            <w:shd w:val="clear" w:color="auto" w:fill="F7CAAC"/>
          </w:tcPr>
          <w:p w14:paraId="00580F71" w14:textId="77777777" w:rsidR="002F2E5C" w:rsidRDefault="002F2E5C" w:rsidP="007755BB">
            <w:pPr>
              <w:jc w:val="both"/>
              <w:rPr>
                <w:b/>
              </w:rPr>
            </w:pPr>
            <w:r>
              <w:rPr>
                <w:b/>
              </w:rPr>
              <w:t>Zapojení garanta do výuky předmětu</w:t>
            </w:r>
          </w:p>
        </w:tc>
        <w:tc>
          <w:tcPr>
            <w:tcW w:w="6769" w:type="dxa"/>
            <w:gridSpan w:val="7"/>
            <w:tcBorders>
              <w:top w:val="nil"/>
            </w:tcBorders>
          </w:tcPr>
          <w:p w14:paraId="4D550604" w14:textId="77777777" w:rsidR="002F2E5C" w:rsidRPr="00AF5BBC" w:rsidRDefault="002F2E5C" w:rsidP="007755BB">
            <w:pPr>
              <w:jc w:val="both"/>
              <w:rPr>
                <w:highlight w:val="yellow"/>
              </w:rPr>
            </w:pPr>
            <w:r w:rsidRPr="00D457E6">
              <w:t>Metodicky, přednášející (75%)</w:t>
            </w:r>
          </w:p>
        </w:tc>
      </w:tr>
      <w:tr w:rsidR="002F2E5C" w14:paraId="73957889" w14:textId="77777777" w:rsidTr="007755BB">
        <w:tc>
          <w:tcPr>
            <w:tcW w:w="3086" w:type="dxa"/>
            <w:shd w:val="clear" w:color="auto" w:fill="F7CAAC"/>
          </w:tcPr>
          <w:p w14:paraId="66508DE3" w14:textId="77777777" w:rsidR="002F2E5C" w:rsidRDefault="002F2E5C" w:rsidP="007755BB">
            <w:pPr>
              <w:jc w:val="both"/>
              <w:rPr>
                <w:b/>
              </w:rPr>
            </w:pPr>
            <w:r>
              <w:rPr>
                <w:b/>
              </w:rPr>
              <w:t>Vyučující</w:t>
            </w:r>
          </w:p>
        </w:tc>
        <w:tc>
          <w:tcPr>
            <w:tcW w:w="6769" w:type="dxa"/>
            <w:gridSpan w:val="7"/>
            <w:tcBorders>
              <w:bottom w:val="nil"/>
            </w:tcBorders>
          </w:tcPr>
          <w:p w14:paraId="4FDE74FA" w14:textId="34CDA82F" w:rsidR="00F1142C" w:rsidRDefault="00F1142C" w:rsidP="007755BB">
            <w:pPr>
              <w:jc w:val="both"/>
            </w:pPr>
            <w:r w:rsidRPr="00FB12CD">
              <w:t>prof. Ing. Vladimír Vašek, CSc.</w:t>
            </w:r>
            <w:r>
              <w:t>, přednášky (75 %)</w:t>
            </w:r>
          </w:p>
          <w:p w14:paraId="3B602C6F" w14:textId="4D8B02CB" w:rsidR="002F2E5C" w:rsidRPr="00AF5BBC" w:rsidRDefault="002F2E5C" w:rsidP="00F1142C">
            <w:pPr>
              <w:jc w:val="both"/>
              <w:rPr>
                <w:highlight w:val="yellow"/>
              </w:rPr>
            </w:pPr>
            <w:r w:rsidRPr="00D457E6">
              <w:t>Ing. Jan Dolinay</w:t>
            </w:r>
            <w:r>
              <w:t>, Ph.D.</w:t>
            </w:r>
            <w:r w:rsidR="00F1142C">
              <w:t>, přednášky</w:t>
            </w:r>
            <w:r w:rsidRPr="00D457E6">
              <w:t xml:space="preserve"> </w:t>
            </w:r>
            <w:r w:rsidR="00F1142C">
              <w:t>(</w:t>
            </w:r>
            <w:r w:rsidRPr="00D457E6">
              <w:t>25</w:t>
            </w:r>
            <w:r w:rsidR="00F1142C">
              <w:t xml:space="preserve"> </w:t>
            </w:r>
            <w:r w:rsidRPr="00D457E6">
              <w:t>%</w:t>
            </w:r>
            <w:r w:rsidR="00F1142C">
              <w:t>)</w:t>
            </w:r>
            <w:r w:rsidRPr="00D457E6">
              <w:t xml:space="preserve">, cvičící </w:t>
            </w:r>
            <w:r w:rsidR="00F1142C">
              <w:t>(</w:t>
            </w:r>
            <w:r w:rsidRPr="00D457E6">
              <w:t>100</w:t>
            </w:r>
            <w:r w:rsidR="00F1142C">
              <w:t xml:space="preserve"> </w:t>
            </w:r>
            <w:r w:rsidRPr="00D457E6">
              <w:t>%</w:t>
            </w:r>
            <w:r>
              <w:t>)</w:t>
            </w:r>
          </w:p>
        </w:tc>
      </w:tr>
      <w:tr w:rsidR="002F2E5C" w14:paraId="109CF962" w14:textId="77777777" w:rsidTr="007755BB">
        <w:trPr>
          <w:trHeight w:val="134"/>
        </w:trPr>
        <w:tc>
          <w:tcPr>
            <w:tcW w:w="9855" w:type="dxa"/>
            <w:gridSpan w:val="8"/>
            <w:tcBorders>
              <w:top w:val="nil"/>
            </w:tcBorders>
          </w:tcPr>
          <w:p w14:paraId="483E1448" w14:textId="77777777" w:rsidR="002F2E5C" w:rsidRDefault="002F2E5C" w:rsidP="007755BB">
            <w:pPr>
              <w:jc w:val="both"/>
            </w:pPr>
          </w:p>
        </w:tc>
      </w:tr>
      <w:tr w:rsidR="002F2E5C" w14:paraId="66D2AAB2" w14:textId="77777777" w:rsidTr="007755BB">
        <w:tc>
          <w:tcPr>
            <w:tcW w:w="3086" w:type="dxa"/>
            <w:shd w:val="clear" w:color="auto" w:fill="F7CAAC"/>
          </w:tcPr>
          <w:p w14:paraId="7117D54D" w14:textId="77777777" w:rsidR="002F2E5C" w:rsidRDefault="002F2E5C" w:rsidP="007755BB">
            <w:pPr>
              <w:jc w:val="both"/>
              <w:rPr>
                <w:b/>
              </w:rPr>
            </w:pPr>
            <w:r>
              <w:rPr>
                <w:b/>
              </w:rPr>
              <w:t>Stručná anotace předmětu</w:t>
            </w:r>
          </w:p>
        </w:tc>
        <w:tc>
          <w:tcPr>
            <w:tcW w:w="6769" w:type="dxa"/>
            <w:gridSpan w:val="7"/>
            <w:tcBorders>
              <w:bottom w:val="nil"/>
            </w:tcBorders>
          </w:tcPr>
          <w:p w14:paraId="3A5EEDB9" w14:textId="77777777" w:rsidR="002F2E5C" w:rsidRDefault="002F2E5C" w:rsidP="007755BB">
            <w:pPr>
              <w:jc w:val="both"/>
            </w:pPr>
          </w:p>
        </w:tc>
      </w:tr>
      <w:tr w:rsidR="002F2E5C" w14:paraId="29BFE266" w14:textId="77777777" w:rsidTr="007755BB">
        <w:trPr>
          <w:trHeight w:val="675"/>
        </w:trPr>
        <w:tc>
          <w:tcPr>
            <w:tcW w:w="9855" w:type="dxa"/>
            <w:gridSpan w:val="8"/>
            <w:tcBorders>
              <w:top w:val="nil"/>
              <w:bottom w:val="single" w:sz="12" w:space="0" w:color="auto"/>
            </w:tcBorders>
          </w:tcPr>
          <w:p w14:paraId="3AEB5C5C" w14:textId="77777777" w:rsidR="002F2E5C" w:rsidRPr="00A27A1F" w:rsidRDefault="002F2E5C" w:rsidP="007755BB">
            <w:pPr>
              <w:jc w:val="both"/>
              <w:rPr>
                <w:szCs w:val="22"/>
              </w:rPr>
            </w:pPr>
            <w:r w:rsidRPr="00A27A1F">
              <w:rPr>
                <w:szCs w:val="22"/>
              </w:rPr>
              <w:t>Student je po absolvování předmětu schopen vytvořit aplikaci střední obtížnosti z oblasti sestavení mikropočítačového nebo PLC monitorovacího systému.</w:t>
            </w:r>
          </w:p>
          <w:p w14:paraId="72430C43" w14:textId="77777777" w:rsidR="002F2E5C" w:rsidRPr="00A27A1F" w:rsidRDefault="002F2E5C" w:rsidP="007755BB">
            <w:pPr>
              <w:jc w:val="both"/>
              <w:rPr>
                <w:szCs w:val="22"/>
              </w:rPr>
            </w:pPr>
          </w:p>
          <w:p w14:paraId="113A5430" w14:textId="77777777" w:rsidR="002F2E5C" w:rsidRPr="00A27A1F" w:rsidRDefault="002F2E5C" w:rsidP="007755BB">
            <w:pPr>
              <w:jc w:val="both"/>
              <w:rPr>
                <w:szCs w:val="22"/>
              </w:rPr>
            </w:pPr>
            <w:r w:rsidRPr="00A27A1F">
              <w:rPr>
                <w:szCs w:val="22"/>
              </w:rPr>
              <w:t>Témata:</w:t>
            </w:r>
          </w:p>
          <w:p w14:paraId="05BC7402" w14:textId="77777777" w:rsidR="002F2E5C" w:rsidRPr="00A27A1F" w:rsidRDefault="002F2E5C" w:rsidP="006328B7">
            <w:pPr>
              <w:numPr>
                <w:ilvl w:val="0"/>
                <w:numId w:val="40"/>
              </w:numPr>
              <w:suppressAutoHyphens/>
              <w:jc w:val="both"/>
              <w:rPr>
                <w:szCs w:val="22"/>
              </w:rPr>
            </w:pPr>
            <w:r w:rsidRPr="00A27A1F">
              <w:rPr>
                <w:szCs w:val="22"/>
              </w:rPr>
              <w:t xml:space="preserve">Základní pojmy z mikroprocesorové techniky, číselné soustavy, zobrazování číselných hodnot, logické funkce. Způsoby adresování, formáty instrukcí, rozdělení instrukčního souboru. </w:t>
            </w:r>
          </w:p>
          <w:p w14:paraId="29BB178B" w14:textId="77777777" w:rsidR="002F2E5C" w:rsidRPr="00A27A1F" w:rsidRDefault="002F2E5C" w:rsidP="006328B7">
            <w:pPr>
              <w:numPr>
                <w:ilvl w:val="0"/>
                <w:numId w:val="40"/>
              </w:numPr>
              <w:suppressAutoHyphens/>
              <w:jc w:val="both"/>
              <w:rPr>
                <w:szCs w:val="22"/>
              </w:rPr>
            </w:pPr>
            <w:r w:rsidRPr="00A27A1F">
              <w:rPr>
                <w:szCs w:val="22"/>
              </w:rPr>
              <w:t xml:space="preserve">Funkce a způsob ovládání zásobníkové paměti. Podprogramy a makroinstrukce. Paralelní a sériová komunikace, technické prostředky pro komunikaci na úrovni mikropočítačů. Princip časovačů a čítačů, watchdog. </w:t>
            </w:r>
          </w:p>
          <w:p w14:paraId="0982E66C" w14:textId="77777777" w:rsidR="002F2E5C" w:rsidRPr="00A27A1F" w:rsidRDefault="002F2E5C" w:rsidP="006328B7">
            <w:pPr>
              <w:numPr>
                <w:ilvl w:val="0"/>
                <w:numId w:val="40"/>
              </w:numPr>
              <w:suppressAutoHyphens/>
              <w:jc w:val="both"/>
              <w:rPr>
                <w:szCs w:val="22"/>
              </w:rPr>
            </w:pPr>
            <w:r w:rsidRPr="00A27A1F">
              <w:rPr>
                <w:szCs w:val="22"/>
              </w:rPr>
              <w:t xml:space="preserve">Základní struktura jednočipových mikropočítačů. Mikropočítače NXP, rodina mikropočítačů s mikroprocesorem 68HC08, hardwarová struktura, technické prostředky, komunikace. Přerušovací systém mikroprocesoru 68HC08. Instrukční soubor mikroprocesoru. </w:t>
            </w:r>
          </w:p>
          <w:p w14:paraId="7DCE762D" w14:textId="77777777" w:rsidR="002F2E5C" w:rsidRPr="00A27A1F" w:rsidRDefault="002F2E5C" w:rsidP="006328B7">
            <w:pPr>
              <w:numPr>
                <w:ilvl w:val="0"/>
                <w:numId w:val="40"/>
              </w:numPr>
              <w:suppressAutoHyphens/>
              <w:jc w:val="both"/>
              <w:rPr>
                <w:szCs w:val="22"/>
              </w:rPr>
            </w:pPr>
            <w:r w:rsidRPr="00A27A1F">
              <w:rPr>
                <w:szCs w:val="22"/>
              </w:rPr>
              <w:t xml:space="preserve">Mikropočítače NXP Kinetis s jádrem ARM Cortex-M, seznámení s architekturou, přehled hardwarových vlastností. Mikropočítače Kinetis KL25Z, hardwarová struktura, vstupně / výstupní porty, komunikační rozhraní, časovače, A/D převodník. </w:t>
            </w:r>
          </w:p>
          <w:p w14:paraId="74989E58" w14:textId="77777777" w:rsidR="002F2E5C" w:rsidRPr="00A27A1F" w:rsidRDefault="002F2E5C" w:rsidP="006328B7">
            <w:pPr>
              <w:numPr>
                <w:ilvl w:val="0"/>
                <w:numId w:val="40"/>
              </w:numPr>
              <w:suppressAutoHyphens/>
              <w:jc w:val="both"/>
              <w:rPr>
                <w:szCs w:val="22"/>
              </w:rPr>
            </w:pPr>
            <w:r w:rsidRPr="00A27A1F">
              <w:rPr>
                <w:szCs w:val="22"/>
              </w:rPr>
              <w:t xml:space="preserve">Programování v asembleru, základní pravidla, tvar zdrojového řádku, překladač, direktivy. Způsoby adresování, formáty instrukcí, rozdělení instrukčního souboru. Tvorba základních programových struktur v asembleru. </w:t>
            </w:r>
          </w:p>
          <w:p w14:paraId="1DFF9BDE" w14:textId="77777777" w:rsidR="002F2E5C" w:rsidRPr="00A27A1F" w:rsidRDefault="002F2E5C" w:rsidP="006328B7">
            <w:pPr>
              <w:numPr>
                <w:ilvl w:val="0"/>
                <w:numId w:val="40"/>
              </w:numPr>
              <w:suppressAutoHyphens/>
              <w:jc w:val="both"/>
              <w:rPr>
                <w:szCs w:val="22"/>
              </w:rPr>
            </w:pPr>
            <w:r w:rsidRPr="00A27A1F">
              <w:rPr>
                <w:szCs w:val="22"/>
              </w:rPr>
              <w:t xml:space="preserve">Programování v C-jazyku. Vývojové prostředí. </w:t>
            </w:r>
          </w:p>
          <w:p w14:paraId="720B5DE6" w14:textId="77777777" w:rsidR="002F2E5C" w:rsidRPr="00A27A1F" w:rsidRDefault="002F2E5C" w:rsidP="006328B7">
            <w:pPr>
              <w:numPr>
                <w:ilvl w:val="0"/>
                <w:numId w:val="40"/>
              </w:numPr>
              <w:suppressAutoHyphens/>
              <w:jc w:val="both"/>
              <w:rPr>
                <w:szCs w:val="22"/>
              </w:rPr>
            </w:pPr>
            <w:r w:rsidRPr="00A27A1F">
              <w:rPr>
                <w:szCs w:val="22"/>
              </w:rPr>
              <w:t xml:space="preserve">Realizace jednotek pro styk s technologickým procesem. Programová obsluha analogových i diskrétních vstupů a výstupů. Decentralizované systémy řízení, komunikace mezi jednotlivými řídicími počítači v průmyslových podmínkách. </w:t>
            </w:r>
          </w:p>
          <w:p w14:paraId="391E40FC" w14:textId="77777777" w:rsidR="002F2E5C" w:rsidRPr="00A27A1F" w:rsidRDefault="002F2E5C" w:rsidP="006328B7">
            <w:pPr>
              <w:numPr>
                <w:ilvl w:val="0"/>
                <w:numId w:val="40"/>
              </w:numPr>
              <w:suppressAutoHyphens/>
              <w:jc w:val="both"/>
              <w:rPr>
                <w:szCs w:val="22"/>
              </w:rPr>
            </w:pPr>
            <w:r w:rsidRPr="00A27A1F">
              <w:rPr>
                <w:szCs w:val="22"/>
              </w:rPr>
              <w:t>Konstrukce hardwarové a softwarové struktury Embedded systémů s různými typy výpočetní techniky.</w:t>
            </w:r>
          </w:p>
          <w:p w14:paraId="58AFC3E9" w14:textId="77777777" w:rsidR="002F2E5C" w:rsidRPr="00A27A1F" w:rsidRDefault="002F2E5C" w:rsidP="006328B7">
            <w:pPr>
              <w:numPr>
                <w:ilvl w:val="0"/>
                <w:numId w:val="40"/>
              </w:numPr>
              <w:suppressAutoHyphens/>
              <w:jc w:val="both"/>
              <w:rPr>
                <w:szCs w:val="22"/>
              </w:rPr>
            </w:pPr>
            <w:r w:rsidRPr="00A27A1F">
              <w:rPr>
                <w:szCs w:val="22"/>
              </w:rPr>
              <w:t xml:space="preserve">Základní vlastnosti operačních systémů pro práci v reálném čase (RTOS), principy, obecná struktura RTOS. Obecné principy návrhu real-timové aplikace. </w:t>
            </w:r>
          </w:p>
          <w:p w14:paraId="69FB9C9B" w14:textId="77777777" w:rsidR="002F2E5C" w:rsidRPr="00A27A1F" w:rsidRDefault="002F2E5C" w:rsidP="006328B7">
            <w:pPr>
              <w:numPr>
                <w:ilvl w:val="0"/>
                <w:numId w:val="40"/>
              </w:numPr>
              <w:suppressAutoHyphens/>
              <w:jc w:val="both"/>
              <w:rPr>
                <w:szCs w:val="22"/>
              </w:rPr>
            </w:pPr>
            <w:r w:rsidRPr="00A27A1F">
              <w:rPr>
                <w:szCs w:val="22"/>
              </w:rPr>
              <w:t xml:space="preserve">Přehled operačních systémů umožňující práci v reálném čase a způsoby jejich využití. </w:t>
            </w:r>
          </w:p>
          <w:p w14:paraId="74B3D3C7" w14:textId="77777777" w:rsidR="002F2E5C" w:rsidRPr="00A27A1F" w:rsidRDefault="002F2E5C" w:rsidP="006328B7">
            <w:pPr>
              <w:numPr>
                <w:ilvl w:val="0"/>
                <w:numId w:val="40"/>
              </w:numPr>
              <w:suppressAutoHyphens/>
              <w:jc w:val="both"/>
              <w:rPr>
                <w:szCs w:val="22"/>
              </w:rPr>
            </w:pPr>
            <w:r w:rsidRPr="00A27A1F">
              <w:rPr>
                <w:szCs w:val="22"/>
              </w:rPr>
              <w:t xml:space="preserve">Struktura konkrétního RTOS. Procesy, plánování přístupu na procesor, přidělování procesoru, datový vektor procesu. </w:t>
            </w:r>
          </w:p>
          <w:p w14:paraId="31D06198" w14:textId="77777777" w:rsidR="002F2E5C" w:rsidRPr="00A27A1F" w:rsidRDefault="002F2E5C" w:rsidP="006328B7">
            <w:pPr>
              <w:numPr>
                <w:ilvl w:val="0"/>
                <w:numId w:val="40"/>
              </w:numPr>
              <w:suppressAutoHyphens/>
              <w:jc w:val="both"/>
              <w:rPr>
                <w:szCs w:val="22"/>
              </w:rPr>
            </w:pPr>
            <w:r w:rsidRPr="00A27A1F">
              <w:rPr>
                <w:szCs w:val="22"/>
              </w:rPr>
              <w:t xml:space="preserve">Předávání informací mezi procesy, zprávy, schránky, synchronizace běhu procesů, semafory. </w:t>
            </w:r>
          </w:p>
          <w:p w14:paraId="223CD811" w14:textId="77777777" w:rsidR="002F2E5C" w:rsidRPr="00A27A1F" w:rsidRDefault="002F2E5C" w:rsidP="006328B7">
            <w:pPr>
              <w:numPr>
                <w:ilvl w:val="0"/>
                <w:numId w:val="40"/>
              </w:numPr>
              <w:suppressAutoHyphens/>
              <w:jc w:val="both"/>
              <w:rPr>
                <w:szCs w:val="22"/>
              </w:rPr>
            </w:pPr>
            <w:r w:rsidRPr="00A27A1F">
              <w:rPr>
                <w:szCs w:val="22"/>
              </w:rPr>
              <w:t xml:space="preserve">Uživatelské prostředky pro využití RTOS, služby pro práci s procesy, služby pro práci se zprávami a schránkami, způsob volání služeb, příklady. </w:t>
            </w:r>
          </w:p>
          <w:p w14:paraId="198A18B4" w14:textId="77777777" w:rsidR="002F2E5C" w:rsidRDefault="002F2E5C" w:rsidP="006328B7">
            <w:pPr>
              <w:numPr>
                <w:ilvl w:val="0"/>
                <w:numId w:val="40"/>
              </w:numPr>
              <w:suppressAutoHyphens/>
              <w:jc w:val="both"/>
              <w:rPr>
                <w:ins w:id="403" w:author="Zuzka" w:date="2018-11-15T01:25:00Z"/>
                <w:szCs w:val="22"/>
              </w:rPr>
            </w:pPr>
            <w:r w:rsidRPr="00A27A1F">
              <w:rPr>
                <w:szCs w:val="22"/>
              </w:rPr>
              <w:t xml:space="preserve">Začlenění OS RTOS do uživatelského programového systému. Obecná struktura monitorovacího a řídicího systému. Příklady. </w:t>
            </w:r>
          </w:p>
          <w:p w14:paraId="1339C178" w14:textId="77777777" w:rsidR="00211C16" w:rsidRPr="00A27A1F" w:rsidRDefault="00211C16">
            <w:pPr>
              <w:suppressAutoHyphens/>
              <w:ind w:left="360"/>
              <w:jc w:val="both"/>
              <w:rPr>
                <w:szCs w:val="22"/>
              </w:rPr>
              <w:pPrChange w:id="404" w:author="Zuzka" w:date="2018-11-15T01:25:00Z">
                <w:pPr>
                  <w:numPr>
                    <w:numId w:val="40"/>
                  </w:numPr>
                  <w:tabs>
                    <w:tab w:val="num" w:pos="720"/>
                  </w:tabs>
                  <w:suppressAutoHyphens/>
                  <w:ind w:left="720" w:hanging="360"/>
                  <w:jc w:val="both"/>
                </w:pPr>
              </w:pPrChange>
            </w:pPr>
          </w:p>
        </w:tc>
      </w:tr>
      <w:tr w:rsidR="002F2E5C" w14:paraId="6005A460" w14:textId="77777777" w:rsidTr="007755BB">
        <w:trPr>
          <w:trHeight w:val="265"/>
        </w:trPr>
        <w:tc>
          <w:tcPr>
            <w:tcW w:w="3653" w:type="dxa"/>
            <w:gridSpan w:val="2"/>
            <w:tcBorders>
              <w:top w:val="nil"/>
            </w:tcBorders>
            <w:shd w:val="clear" w:color="auto" w:fill="F7CAAC"/>
          </w:tcPr>
          <w:p w14:paraId="415D39AC"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307A546D" w14:textId="77777777" w:rsidR="002F2E5C" w:rsidRDefault="002F2E5C" w:rsidP="007755BB">
            <w:pPr>
              <w:jc w:val="both"/>
            </w:pPr>
          </w:p>
        </w:tc>
      </w:tr>
      <w:tr w:rsidR="002F2E5C" w14:paraId="5AEA07EB" w14:textId="77777777" w:rsidTr="007755BB">
        <w:trPr>
          <w:trHeight w:val="1497"/>
        </w:trPr>
        <w:tc>
          <w:tcPr>
            <w:tcW w:w="9855" w:type="dxa"/>
            <w:gridSpan w:val="8"/>
            <w:tcBorders>
              <w:top w:val="nil"/>
            </w:tcBorders>
          </w:tcPr>
          <w:p w14:paraId="537FDB5A" w14:textId="77777777" w:rsidR="002F2E5C" w:rsidRPr="001C0137" w:rsidRDefault="002F2E5C" w:rsidP="007755BB">
            <w:pPr>
              <w:jc w:val="both"/>
              <w:rPr>
                <w:b/>
                <w:bCs/>
              </w:rPr>
            </w:pPr>
            <w:r w:rsidRPr="001C0137">
              <w:rPr>
                <w:b/>
                <w:bCs/>
              </w:rPr>
              <w:t>Povinná literatura:</w:t>
            </w:r>
          </w:p>
          <w:p w14:paraId="6B0EFBC9" w14:textId="77777777" w:rsidR="002F2E5C" w:rsidRDefault="002F2E5C" w:rsidP="007755BB">
            <w:pPr>
              <w:jc w:val="both"/>
            </w:pPr>
            <w:r w:rsidRPr="00C658E6">
              <w:t>VAŠEK, V</w:t>
            </w:r>
            <w:r>
              <w:t>ladimír</w:t>
            </w:r>
            <w:r w:rsidRPr="00C658E6">
              <w:t xml:space="preserve">. </w:t>
            </w:r>
            <w:r w:rsidRPr="00C658E6">
              <w:rPr>
                <w:i/>
                <w:iCs/>
              </w:rPr>
              <w:t>Elektronická pomůcka pro přednášky z předmětu Mikropočítače</w:t>
            </w:r>
            <w:r w:rsidRPr="00C658E6">
              <w:t>, int</w:t>
            </w:r>
            <w:r>
              <w:t xml:space="preserve">erní stránky FAI, UTB ve Zlíně. </w:t>
            </w:r>
          </w:p>
          <w:p w14:paraId="38DE4408" w14:textId="77777777" w:rsidR="002F2E5C" w:rsidRPr="00F71038" w:rsidRDefault="002F2E5C" w:rsidP="007755BB">
            <w:pPr>
              <w:jc w:val="both"/>
              <w:rPr>
                <w:lang w:val="en-GB"/>
              </w:rPr>
            </w:pPr>
            <w:r w:rsidRPr="00F71038">
              <w:rPr>
                <w:lang w:val="en-GB"/>
              </w:rPr>
              <w:t>VÁŇA, Vladimír. </w:t>
            </w:r>
            <w:r w:rsidRPr="00F71038">
              <w:rPr>
                <w:i/>
                <w:iCs/>
                <w:lang w:val="en-GB"/>
              </w:rPr>
              <w:t>ARM pro začátečníky</w:t>
            </w:r>
            <w:r w:rsidRPr="00F71038">
              <w:rPr>
                <w:lang w:val="en-GB"/>
              </w:rPr>
              <w:t>. Praha: BEN - technická literatura, 2009. ISBN 978-80-7300-246-6.</w:t>
            </w:r>
          </w:p>
          <w:p w14:paraId="41E4C40B" w14:textId="77777777" w:rsidR="002F2E5C" w:rsidRDefault="002F2E5C" w:rsidP="007755BB">
            <w:pPr>
              <w:jc w:val="both"/>
            </w:pPr>
            <w:r w:rsidRPr="00F71038">
              <w:t>http://www.root.cz/clanky/mikroprocesory-s-architekturou-arm/#k01</w:t>
            </w:r>
          </w:p>
          <w:p w14:paraId="0041AB5F" w14:textId="77777777" w:rsidR="002F2E5C" w:rsidRPr="00F71038" w:rsidRDefault="002F2E5C" w:rsidP="007755BB">
            <w:pPr>
              <w:jc w:val="both"/>
              <w:rPr>
                <w:lang w:val="en-GB"/>
              </w:rPr>
            </w:pPr>
            <w:r w:rsidRPr="00F71038">
              <w:rPr>
                <w:lang w:val="en-GB"/>
              </w:rPr>
              <w:t>SROVNAL, Vilém. </w:t>
            </w:r>
            <w:r w:rsidRPr="00F71038">
              <w:rPr>
                <w:i/>
                <w:iCs/>
                <w:lang w:val="en-GB"/>
              </w:rPr>
              <w:t>Operační systémy pro řízení v reálném čase</w:t>
            </w:r>
            <w:r w:rsidRPr="00F71038">
              <w:rPr>
                <w:lang w:val="en-GB"/>
              </w:rPr>
              <w:t>. Ostrava: Vysoká škola báňská - Technická univerzita, 2003. ISBN 80-248-0503-0.</w:t>
            </w:r>
          </w:p>
          <w:p w14:paraId="72581906" w14:textId="77777777" w:rsidR="002F2E5C" w:rsidRPr="00F71038" w:rsidRDefault="002F2E5C" w:rsidP="007755BB">
            <w:pPr>
              <w:jc w:val="both"/>
              <w:rPr>
                <w:lang w:val="en-GB"/>
              </w:rPr>
            </w:pPr>
            <w:r w:rsidRPr="00F71038">
              <w:rPr>
                <w:lang w:val="en-GB"/>
              </w:rPr>
              <w:t>HASKELL, Richard E. </w:t>
            </w:r>
            <w:r w:rsidRPr="00F71038">
              <w:rPr>
                <w:i/>
                <w:iCs/>
                <w:lang w:val="en-GB"/>
              </w:rPr>
              <w:t>Design of embedded systems using 68HC12/11 microcontrollers</w:t>
            </w:r>
            <w:r w:rsidRPr="00F71038">
              <w:rPr>
                <w:lang w:val="en-GB"/>
              </w:rPr>
              <w:t>. Upper Saddle River, NJ: Prentice Hall, c2000. ISBN 0-13-083208-1.</w:t>
            </w:r>
          </w:p>
          <w:p w14:paraId="38C50041" w14:textId="77777777" w:rsidR="002F2E5C" w:rsidRDefault="002F2E5C" w:rsidP="007755BB">
            <w:pPr>
              <w:jc w:val="both"/>
            </w:pPr>
            <w:r>
              <w:t>MOTOROLA Reference manual.</w:t>
            </w:r>
          </w:p>
          <w:p w14:paraId="78A79640" w14:textId="77777777" w:rsidR="002F2E5C" w:rsidRPr="005722AB" w:rsidRDefault="002F2E5C" w:rsidP="007755BB">
            <w:pPr>
              <w:jc w:val="both"/>
            </w:pPr>
            <w:r w:rsidRPr="00CC432C">
              <w:t xml:space="preserve">NXP. </w:t>
            </w:r>
            <w:r w:rsidRPr="00CC432C">
              <w:rPr>
                <w:i/>
              </w:rPr>
              <w:t>HCS08 Family Reference Manual, M68HCS08 Microcontrollers</w:t>
            </w:r>
            <w:r w:rsidRPr="00CC432C">
              <w:t>. Freescale Semiconductor, 2007. Dostupné z: http://www.nxp.com.</w:t>
            </w:r>
          </w:p>
          <w:p w14:paraId="503C10E2" w14:textId="1A947EE8" w:rsidR="002F2E5C" w:rsidRDefault="00211C16" w:rsidP="007755BB">
            <w:pPr>
              <w:jc w:val="both"/>
              <w:rPr>
                <w:ins w:id="405" w:author="Zuzka" w:date="2018-11-15T01:27:00Z"/>
              </w:rPr>
            </w:pPr>
            <w:ins w:id="406" w:author="Zuzka" w:date="2018-11-15T01:27:00Z">
              <w:r>
                <w:fldChar w:fldCharType="begin"/>
              </w:r>
              <w:r>
                <w:instrText xml:space="preserve"> HYPERLINK "</w:instrText>
              </w:r>
            </w:ins>
            <w:r>
              <w:instrText>http://www.arm.com</w:instrText>
            </w:r>
            <w:ins w:id="407" w:author="Zuzka" w:date="2018-11-15T01:27:00Z">
              <w:r>
                <w:instrText xml:space="preserve">" </w:instrText>
              </w:r>
              <w:r>
                <w:fldChar w:fldCharType="separate"/>
              </w:r>
            </w:ins>
            <w:r w:rsidRPr="007D743B">
              <w:rPr>
                <w:rStyle w:val="Hypertextovodkaz"/>
              </w:rPr>
              <w:t>http://www.arm.com</w:t>
            </w:r>
            <w:ins w:id="408" w:author="Zuzka" w:date="2018-11-15T01:27:00Z">
              <w:r>
                <w:fldChar w:fldCharType="end"/>
              </w:r>
            </w:ins>
            <w:r w:rsidR="002F2E5C">
              <w:t xml:space="preserve">. </w:t>
            </w:r>
          </w:p>
          <w:p w14:paraId="6209F308" w14:textId="77777777" w:rsidR="00211C16" w:rsidRPr="00211C16" w:rsidRDefault="00211C16" w:rsidP="00211C16">
            <w:pPr>
              <w:jc w:val="both"/>
              <w:rPr>
                <w:ins w:id="409" w:author="Zuzka" w:date="2018-11-15T01:27:00Z"/>
                <w:lang w:val="en-GB"/>
              </w:rPr>
            </w:pPr>
            <w:ins w:id="410" w:author="Zuzka" w:date="2018-11-15T01:27:00Z">
              <w:r w:rsidRPr="00211C16">
                <w:rPr>
                  <w:lang w:val="en-GB"/>
                </w:rPr>
                <w:t>BARR, Michael, Anthony J MASSA a Michael BARR. </w:t>
              </w:r>
              <w:r w:rsidRPr="00211C16">
                <w:rPr>
                  <w:i/>
                  <w:iCs/>
                  <w:lang w:val="en-GB"/>
                </w:rPr>
                <w:t>Programming embedded systems: with C and GNU development tools</w:t>
              </w:r>
              <w:r w:rsidRPr="00211C16">
                <w:rPr>
                  <w:lang w:val="en-GB"/>
                </w:rPr>
                <w:t>. 2nd ed. Sebastopol: O'Reilly, 2006. ISBN 978-0-596-00983-0.</w:t>
              </w:r>
            </w:ins>
          </w:p>
          <w:p w14:paraId="732390BD" w14:textId="77777777" w:rsidR="00211C16" w:rsidRDefault="00211C16" w:rsidP="007755BB">
            <w:pPr>
              <w:jc w:val="both"/>
            </w:pPr>
          </w:p>
          <w:p w14:paraId="2B607CDA" w14:textId="77777777" w:rsidR="002F2E5C" w:rsidRDefault="002F2E5C" w:rsidP="007755BB">
            <w:pPr>
              <w:jc w:val="both"/>
              <w:rPr>
                <w:b/>
              </w:rPr>
            </w:pPr>
          </w:p>
          <w:p w14:paraId="2FA28D5D" w14:textId="77777777" w:rsidR="002F2E5C" w:rsidRPr="00E05968" w:rsidRDefault="002F2E5C" w:rsidP="007755BB">
            <w:pPr>
              <w:jc w:val="both"/>
              <w:rPr>
                <w:b/>
              </w:rPr>
            </w:pPr>
            <w:r w:rsidRPr="00E05968">
              <w:rPr>
                <w:b/>
              </w:rPr>
              <w:t>Doporučená literatura:</w:t>
            </w:r>
          </w:p>
          <w:p w14:paraId="0A15FE48" w14:textId="77777777" w:rsidR="002F2E5C" w:rsidRPr="00F71038" w:rsidRDefault="002F2E5C" w:rsidP="007755BB">
            <w:pPr>
              <w:jc w:val="both"/>
              <w:rPr>
                <w:lang w:val="en-GB"/>
              </w:rPr>
            </w:pPr>
            <w:r w:rsidRPr="00F71038">
              <w:rPr>
                <w:lang w:val="en-GB"/>
              </w:rPr>
              <w:t>ROZEHNAL, Zdeněk. </w:t>
            </w:r>
            <w:r w:rsidRPr="00F71038">
              <w:rPr>
                <w:i/>
                <w:iCs/>
                <w:lang w:val="en-GB"/>
              </w:rPr>
              <w:t>Mikrokontroléry Motorola HC11</w:t>
            </w:r>
            <w:r w:rsidRPr="00F71038">
              <w:rPr>
                <w:lang w:val="en-GB"/>
              </w:rPr>
              <w:t>. Praha: BEN - technická literatura, 2001. ISBN 80-86056-77-5.</w:t>
            </w:r>
          </w:p>
          <w:p w14:paraId="08C8CD4D" w14:textId="77777777" w:rsidR="002F2E5C" w:rsidRPr="00F71038" w:rsidRDefault="002F2E5C" w:rsidP="007755BB">
            <w:pPr>
              <w:jc w:val="both"/>
              <w:rPr>
                <w:lang w:val="en-GB"/>
              </w:rPr>
            </w:pPr>
            <w:r w:rsidRPr="00F71038">
              <w:rPr>
                <w:lang w:val="en-GB"/>
              </w:rPr>
              <w:t>PECHAL, Stanislav. </w:t>
            </w:r>
            <w:r w:rsidRPr="00F71038">
              <w:rPr>
                <w:i/>
                <w:iCs/>
                <w:lang w:val="en-GB"/>
              </w:rPr>
              <w:t>Monolitické mikropočítače</w:t>
            </w:r>
            <w:r w:rsidRPr="00F71038">
              <w:rPr>
                <w:lang w:val="en-GB"/>
              </w:rPr>
              <w:t>. 2. aktualiz. vyd. Praha: BEN - technická literatura, 1998. ISBN 80-86056-30-9.</w:t>
            </w:r>
          </w:p>
          <w:p w14:paraId="1A78BED8" w14:textId="77777777" w:rsidR="002F2E5C" w:rsidRPr="00F71038" w:rsidRDefault="002F2E5C" w:rsidP="007755BB">
            <w:pPr>
              <w:jc w:val="both"/>
              <w:rPr>
                <w:lang w:val="en-GB"/>
              </w:rPr>
            </w:pPr>
            <w:r w:rsidRPr="00F71038">
              <w:rPr>
                <w:lang w:val="en-GB"/>
              </w:rPr>
              <w:t>VLACH, Jaroslav. </w:t>
            </w:r>
            <w:r w:rsidRPr="00F71038">
              <w:rPr>
                <w:i/>
                <w:iCs/>
                <w:lang w:val="en-GB"/>
              </w:rPr>
              <w:t>Počítačová rozhraní: přenos dat a řídicí systémy</w:t>
            </w:r>
            <w:r w:rsidRPr="00F71038">
              <w:rPr>
                <w:lang w:val="en-GB"/>
              </w:rPr>
              <w:t>. 2. rozš. vyd. Praha: BEN - technická literatura, 2000. ISBN 80-7300-010-5.</w:t>
            </w:r>
          </w:p>
          <w:p w14:paraId="1386B95C" w14:textId="77777777" w:rsidR="002F2E5C" w:rsidRDefault="002F2E5C" w:rsidP="007755BB">
            <w:pPr>
              <w:jc w:val="both"/>
              <w:rPr>
                <w:ins w:id="411" w:author="Zuzka" w:date="2018-11-15T01:27:00Z"/>
                <w:lang w:val="en-GB"/>
              </w:rPr>
            </w:pPr>
            <w:r>
              <w:t>V</w:t>
            </w:r>
            <w:r w:rsidRPr="00F71038">
              <w:rPr>
                <w:lang w:val="en-GB"/>
              </w:rPr>
              <w:t>AŠEK, V</w:t>
            </w:r>
            <w:r>
              <w:rPr>
                <w:lang w:val="en-GB"/>
              </w:rPr>
              <w:t>ladimír</w:t>
            </w:r>
            <w:r w:rsidRPr="00F71038">
              <w:rPr>
                <w:lang w:val="en-GB"/>
              </w:rPr>
              <w:t>., VAŠEK, L</w:t>
            </w:r>
            <w:r>
              <w:rPr>
                <w:lang w:val="en-GB"/>
              </w:rPr>
              <w:t>ubomír</w:t>
            </w:r>
            <w:r w:rsidRPr="00F71038">
              <w:rPr>
                <w:lang w:val="en-GB"/>
              </w:rPr>
              <w:t xml:space="preserve">. </w:t>
            </w:r>
            <w:r w:rsidRPr="00F71038">
              <w:rPr>
                <w:i/>
                <w:lang w:val="en-GB"/>
              </w:rPr>
              <w:t>Programování počítačů</w:t>
            </w:r>
            <w:r w:rsidRPr="00F71038">
              <w:rPr>
                <w:lang w:val="en-GB"/>
              </w:rPr>
              <w:t>. Praha : MON</w:t>
            </w:r>
            <w:r>
              <w:rPr>
                <w:lang w:val="en-GB"/>
              </w:rPr>
              <w:t xml:space="preserve"> - </w:t>
            </w:r>
            <w:r w:rsidRPr="00F71038">
              <w:rPr>
                <w:lang w:val="en-GB"/>
              </w:rPr>
              <w:t>Mezinárodní organizace novinářů, 1989. ISBN 80-214-0067-6.</w:t>
            </w:r>
          </w:p>
          <w:p w14:paraId="3A7CB958" w14:textId="77777777" w:rsidR="00D11890" w:rsidRPr="00D11890" w:rsidRDefault="00D11890" w:rsidP="00D11890">
            <w:pPr>
              <w:jc w:val="both"/>
              <w:rPr>
                <w:ins w:id="412" w:author="Zuzka" w:date="2018-11-15T01:28:00Z"/>
                <w:lang w:val="en-GB"/>
              </w:rPr>
            </w:pPr>
            <w:ins w:id="413" w:author="Zuzka" w:date="2018-11-15T01:28:00Z">
              <w:r w:rsidRPr="00D11890">
                <w:rPr>
                  <w:lang w:val="en-GB"/>
                </w:rPr>
                <w:t>CATSOULIS, John. </w:t>
              </w:r>
              <w:r w:rsidRPr="00D11890">
                <w:rPr>
                  <w:i/>
                  <w:iCs/>
                  <w:lang w:val="en-GB"/>
                </w:rPr>
                <w:t>Designing embedded hardware</w:t>
              </w:r>
              <w:r w:rsidRPr="00D11890">
                <w:rPr>
                  <w:lang w:val="en-GB"/>
                </w:rPr>
                <w:t>. 2nd ed. Sebastopol, CA: O'Reilly, c2005. ISBN 0596007558.</w:t>
              </w:r>
            </w:ins>
          </w:p>
          <w:p w14:paraId="780B22BE" w14:textId="77777777" w:rsidR="00D11890" w:rsidRPr="00D11890" w:rsidRDefault="00D11890" w:rsidP="00D11890">
            <w:pPr>
              <w:jc w:val="both"/>
              <w:rPr>
                <w:ins w:id="414" w:author="Zuzka" w:date="2018-11-15T01:31:00Z"/>
                <w:lang w:val="en-GB"/>
              </w:rPr>
            </w:pPr>
            <w:ins w:id="415" w:author="Zuzka" w:date="2018-11-15T01:31:00Z">
              <w:r w:rsidRPr="00D11890">
                <w:rPr>
                  <w:lang w:val="en-GB"/>
                </w:rPr>
                <w:t xml:space="preserve">DEAN, Alexander G. </w:t>
              </w:r>
              <w:r w:rsidRPr="00D11890">
                <w:rPr>
                  <w:i/>
                  <w:lang w:val="en-GB"/>
                  <w:rPrChange w:id="416" w:author="Zuzka" w:date="2018-11-15T01:31:00Z">
                    <w:rPr>
                      <w:lang w:val="en-GB"/>
                    </w:rPr>
                  </w:rPrChange>
                </w:rPr>
                <w:t>Embedded Systems Fundamentals with ARM Cortex-M based Microcontrollers: A Practical Approach</w:t>
              </w:r>
              <w:r w:rsidRPr="00D11890">
                <w:rPr>
                  <w:lang w:val="en-GB"/>
                </w:rPr>
                <w:t>, ARM Education Media UK ©2017, 2017, 316 s., ISBN 1911531034. </w:t>
              </w:r>
            </w:ins>
          </w:p>
          <w:p w14:paraId="3219E6CD" w14:textId="77777777" w:rsidR="00636D82" w:rsidRPr="00636D82" w:rsidRDefault="00636D82" w:rsidP="00636D82">
            <w:pPr>
              <w:jc w:val="both"/>
              <w:rPr>
                <w:ins w:id="417" w:author="Zuzka" w:date="2018-11-15T01:33:00Z"/>
                <w:lang w:val="en-GB"/>
              </w:rPr>
            </w:pPr>
            <w:ins w:id="418" w:author="Zuzka" w:date="2018-11-15T01:33:00Z">
              <w:r w:rsidRPr="00636D82">
                <w:rPr>
                  <w:lang w:val="en-GB"/>
                </w:rPr>
                <w:t>VALVANO, Jonathan W. </w:t>
              </w:r>
              <w:r w:rsidRPr="00636D82">
                <w:rPr>
                  <w:i/>
                  <w:iCs/>
                  <w:lang w:val="en-GB"/>
                </w:rPr>
                <w:t>Embedded systems: Introduction to the Arm Cortex(TM)-M3 microcontrollers</w:t>
              </w:r>
              <w:r w:rsidRPr="00636D82">
                <w:rPr>
                  <w:lang w:val="en-GB"/>
                </w:rPr>
                <w:t>. 2nd ed. s.l.: CreateSpace, 2012. ISBN 978-1477508992.</w:t>
              </w:r>
            </w:ins>
          </w:p>
          <w:p w14:paraId="253E1CF7" w14:textId="77777777" w:rsidR="00D11890" w:rsidRPr="00F71038" w:rsidRDefault="00D11890" w:rsidP="007755BB">
            <w:pPr>
              <w:jc w:val="both"/>
              <w:rPr>
                <w:lang w:val="en-GB"/>
              </w:rPr>
            </w:pPr>
          </w:p>
        </w:tc>
      </w:tr>
      <w:tr w:rsidR="002F2E5C" w14:paraId="0487C0EA"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F3EBA8E" w14:textId="77777777" w:rsidR="002F2E5C" w:rsidRDefault="002F2E5C" w:rsidP="007755BB">
            <w:pPr>
              <w:jc w:val="center"/>
              <w:rPr>
                <w:b/>
              </w:rPr>
            </w:pPr>
            <w:r>
              <w:rPr>
                <w:b/>
              </w:rPr>
              <w:t>Informace ke kombinované nebo distanční formě</w:t>
            </w:r>
          </w:p>
        </w:tc>
      </w:tr>
      <w:tr w:rsidR="002F2E5C" w14:paraId="7186141A" w14:textId="77777777" w:rsidTr="007755BB">
        <w:tc>
          <w:tcPr>
            <w:tcW w:w="4787" w:type="dxa"/>
            <w:gridSpan w:val="3"/>
            <w:tcBorders>
              <w:top w:val="single" w:sz="2" w:space="0" w:color="auto"/>
            </w:tcBorders>
            <w:shd w:val="clear" w:color="auto" w:fill="F7CAAC"/>
          </w:tcPr>
          <w:p w14:paraId="670096FD" w14:textId="77777777" w:rsidR="002F2E5C" w:rsidRDefault="002F2E5C" w:rsidP="007755BB">
            <w:pPr>
              <w:jc w:val="both"/>
            </w:pPr>
            <w:r>
              <w:rPr>
                <w:b/>
              </w:rPr>
              <w:t>Rozsah konzultací (soustředění)</w:t>
            </w:r>
          </w:p>
        </w:tc>
        <w:tc>
          <w:tcPr>
            <w:tcW w:w="889" w:type="dxa"/>
            <w:tcBorders>
              <w:top w:val="single" w:sz="2" w:space="0" w:color="auto"/>
            </w:tcBorders>
          </w:tcPr>
          <w:p w14:paraId="1CAD5AC7" w14:textId="77777777" w:rsidR="002F2E5C" w:rsidRDefault="002F2E5C" w:rsidP="007755BB">
            <w:pPr>
              <w:jc w:val="both"/>
            </w:pPr>
            <w:r>
              <w:t>22</w:t>
            </w:r>
          </w:p>
        </w:tc>
        <w:tc>
          <w:tcPr>
            <w:tcW w:w="4179" w:type="dxa"/>
            <w:gridSpan w:val="4"/>
            <w:tcBorders>
              <w:top w:val="single" w:sz="2" w:space="0" w:color="auto"/>
            </w:tcBorders>
            <w:shd w:val="clear" w:color="auto" w:fill="F7CAAC"/>
          </w:tcPr>
          <w:p w14:paraId="4180493A" w14:textId="77777777" w:rsidR="002F2E5C" w:rsidRDefault="002F2E5C" w:rsidP="007755BB">
            <w:pPr>
              <w:jc w:val="both"/>
              <w:rPr>
                <w:b/>
              </w:rPr>
            </w:pPr>
            <w:r>
              <w:rPr>
                <w:b/>
              </w:rPr>
              <w:t xml:space="preserve">hodin </w:t>
            </w:r>
          </w:p>
        </w:tc>
      </w:tr>
      <w:tr w:rsidR="002F2E5C" w14:paraId="7D1439D7" w14:textId="77777777" w:rsidTr="007755BB">
        <w:tc>
          <w:tcPr>
            <w:tcW w:w="9855" w:type="dxa"/>
            <w:gridSpan w:val="8"/>
            <w:shd w:val="clear" w:color="auto" w:fill="F7CAAC"/>
          </w:tcPr>
          <w:p w14:paraId="3FBE2813" w14:textId="77777777" w:rsidR="002F2E5C" w:rsidRDefault="002F2E5C" w:rsidP="007755BB">
            <w:pPr>
              <w:jc w:val="both"/>
              <w:rPr>
                <w:b/>
              </w:rPr>
            </w:pPr>
            <w:r>
              <w:rPr>
                <w:b/>
              </w:rPr>
              <w:t>Informace o způsobu kontaktu s vyučujícím</w:t>
            </w:r>
          </w:p>
        </w:tc>
      </w:tr>
      <w:tr w:rsidR="002F2E5C" w14:paraId="5889FB84" w14:textId="77777777" w:rsidTr="007755BB">
        <w:trPr>
          <w:trHeight w:val="610"/>
        </w:trPr>
        <w:tc>
          <w:tcPr>
            <w:tcW w:w="9855" w:type="dxa"/>
            <w:gridSpan w:val="8"/>
          </w:tcPr>
          <w:p w14:paraId="0BFBDE40" w14:textId="77777777" w:rsidR="002F2E5C" w:rsidRDefault="002F2E5C" w:rsidP="007755BB">
            <w:pPr>
              <w:jc w:val="both"/>
            </w:pPr>
            <w:r w:rsidRPr="00A27A1F">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A27A1F">
              <w:rPr>
                <w:sz w:val="18"/>
              </w:rPr>
              <w:t xml:space="preserve"> </w:t>
            </w:r>
          </w:p>
        </w:tc>
      </w:tr>
    </w:tbl>
    <w:p w14:paraId="4082CE9F" w14:textId="77777777" w:rsidR="002F2E5C" w:rsidRDefault="002F2E5C" w:rsidP="002F2E5C"/>
    <w:p w14:paraId="753D712A"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0785D1B0" w14:textId="77777777" w:rsidTr="007755BB">
        <w:tc>
          <w:tcPr>
            <w:tcW w:w="9855" w:type="dxa"/>
            <w:gridSpan w:val="8"/>
            <w:tcBorders>
              <w:bottom w:val="double" w:sz="4" w:space="0" w:color="auto"/>
            </w:tcBorders>
            <w:shd w:val="clear" w:color="auto" w:fill="BDD6EE"/>
          </w:tcPr>
          <w:p w14:paraId="512B5C6E" w14:textId="6B9AFAE8" w:rsidR="002F2E5C" w:rsidRDefault="002F2E5C" w:rsidP="007755BB">
            <w:pPr>
              <w:tabs>
                <w:tab w:val="right" w:pos="944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0E5B9798" w14:textId="77777777" w:rsidTr="007755BB">
        <w:tc>
          <w:tcPr>
            <w:tcW w:w="3086" w:type="dxa"/>
            <w:tcBorders>
              <w:top w:val="double" w:sz="4" w:space="0" w:color="auto"/>
            </w:tcBorders>
            <w:shd w:val="clear" w:color="auto" w:fill="F7CAAC"/>
          </w:tcPr>
          <w:p w14:paraId="33CA0BBA"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6930C0A6" w14:textId="77777777" w:rsidR="002F2E5C" w:rsidRDefault="002F2E5C" w:rsidP="007755BB">
            <w:pPr>
              <w:jc w:val="both"/>
            </w:pPr>
            <w:bookmarkStart w:id="419" w:name="FyzikalniSeminar"/>
            <w:r>
              <w:t>Fyzikální seminář</w:t>
            </w:r>
            <w:bookmarkEnd w:id="419"/>
          </w:p>
        </w:tc>
      </w:tr>
      <w:tr w:rsidR="002F2E5C" w14:paraId="416EBF45" w14:textId="77777777" w:rsidTr="007755BB">
        <w:tc>
          <w:tcPr>
            <w:tcW w:w="3086" w:type="dxa"/>
            <w:shd w:val="clear" w:color="auto" w:fill="F7CAAC"/>
          </w:tcPr>
          <w:p w14:paraId="6AD35C49" w14:textId="77777777" w:rsidR="002F2E5C" w:rsidRDefault="002F2E5C" w:rsidP="007755BB">
            <w:pPr>
              <w:jc w:val="both"/>
              <w:rPr>
                <w:b/>
              </w:rPr>
            </w:pPr>
            <w:r>
              <w:rPr>
                <w:b/>
              </w:rPr>
              <w:t>Typ předmětu</w:t>
            </w:r>
          </w:p>
        </w:tc>
        <w:tc>
          <w:tcPr>
            <w:tcW w:w="3406" w:type="dxa"/>
            <w:gridSpan w:val="4"/>
          </w:tcPr>
          <w:p w14:paraId="498853F4" w14:textId="77777777" w:rsidR="002F2E5C" w:rsidRDefault="002F2E5C" w:rsidP="007755BB">
            <w:pPr>
              <w:jc w:val="both"/>
            </w:pPr>
            <w:r>
              <w:t>Povinný</w:t>
            </w:r>
          </w:p>
        </w:tc>
        <w:tc>
          <w:tcPr>
            <w:tcW w:w="2695" w:type="dxa"/>
            <w:gridSpan w:val="2"/>
            <w:shd w:val="clear" w:color="auto" w:fill="F7CAAC"/>
          </w:tcPr>
          <w:p w14:paraId="0E09A62A" w14:textId="77777777" w:rsidR="002F2E5C" w:rsidRDefault="002F2E5C" w:rsidP="007755BB">
            <w:pPr>
              <w:jc w:val="both"/>
            </w:pPr>
            <w:r>
              <w:rPr>
                <w:b/>
              </w:rPr>
              <w:t>doporučený ročník / semestr</w:t>
            </w:r>
          </w:p>
        </w:tc>
        <w:tc>
          <w:tcPr>
            <w:tcW w:w="668" w:type="dxa"/>
          </w:tcPr>
          <w:p w14:paraId="233849AA" w14:textId="77777777" w:rsidR="002F2E5C" w:rsidRDefault="002F2E5C" w:rsidP="007755BB">
            <w:pPr>
              <w:jc w:val="both"/>
            </w:pPr>
            <w:r>
              <w:t>1/Z</w:t>
            </w:r>
          </w:p>
        </w:tc>
      </w:tr>
      <w:tr w:rsidR="002F2E5C" w14:paraId="1FACD8F3" w14:textId="77777777" w:rsidTr="007755BB">
        <w:tc>
          <w:tcPr>
            <w:tcW w:w="3086" w:type="dxa"/>
            <w:shd w:val="clear" w:color="auto" w:fill="F7CAAC"/>
          </w:tcPr>
          <w:p w14:paraId="50ACA2F7" w14:textId="77777777" w:rsidR="002F2E5C" w:rsidRDefault="002F2E5C" w:rsidP="007755BB">
            <w:pPr>
              <w:jc w:val="both"/>
              <w:rPr>
                <w:b/>
              </w:rPr>
            </w:pPr>
            <w:r>
              <w:rPr>
                <w:b/>
              </w:rPr>
              <w:t>Rozsah studijního předmětu</w:t>
            </w:r>
          </w:p>
        </w:tc>
        <w:tc>
          <w:tcPr>
            <w:tcW w:w="1701" w:type="dxa"/>
            <w:gridSpan w:val="2"/>
          </w:tcPr>
          <w:p w14:paraId="09F4C2F6" w14:textId="77777777" w:rsidR="002F2E5C" w:rsidRDefault="002F2E5C" w:rsidP="007755BB">
            <w:pPr>
              <w:jc w:val="both"/>
            </w:pPr>
            <w:r>
              <w:t>28p+28s</w:t>
            </w:r>
          </w:p>
        </w:tc>
        <w:tc>
          <w:tcPr>
            <w:tcW w:w="889" w:type="dxa"/>
            <w:shd w:val="clear" w:color="auto" w:fill="F7CAAC"/>
          </w:tcPr>
          <w:p w14:paraId="0DE81A0F" w14:textId="77777777" w:rsidR="002F2E5C" w:rsidRDefault="002F2E5C" w:rsidP="007755BB">
            <w:pPr>
              <w:jc w:val="both"/>
              <w:rPr>
                <w:b/>
              </w:rPr>
            </w:pPr>
            <w:r>
              <w:rPr>
                <w:b/>
              </w:rPr>
              <w:t xml:space="preserve">hod. </w:t>
            </w:r>
          </w:p>
        </w:tc>
        <w:tc>
          <w:tcPr>
            <w:tcW w:w="816" w:type="dxa"/>
          </w:tcPr>
          <w:p w14:paraId="1C3C57E4" w14:textId="77777777" w:rsidR="002F2E5C" w:rsidRDefault="002F2E5C" w:rsidP="007755BB">
            <w:pPr>
              <w:jc w:val="both"/>
            </w:pPr>
          </w:p>
        </w:tc>
        <w:tc>
          <w:tcPr>
            <w:tcW w:w="2156" w:type="dxa"/>
            <w:shd w:val="clear" w:color="auto" w:fill="F7CAAC"/>
          </w:tcPr>
          <w:p w14:paraId="52048045" w14:textId="77777777" w:rsidR="002F2E5C" w:rsidRDefault="002F2E5C" w:rsidP="007755BB">
            <w:pPr>
              <w:jc w:val="both"/>
              <w:rPr>
                <w:b/>
              </w:rPr>
            </w:pPr>
            <w:r>
              <w:rPr>
                <w:b/>
              </w:rPr>
              <w:t>kreditů</w:t>
            </w:r>
          </w:p>
        </w:tc>
        <w:tc>
          <w:tcPr>
            <w:tcW w:w="1207" w:type="dxa"/>
            <w:gridSpan w:val="2"/>
          </w:tcPr>
          <w:p w14:paraId="11B9CAFC" w14:textId="77777777" w:rsidR="002F2E5C" w:rsidRDefault="002F2E5C" w:rsidP="007755BB">
            <w:pPr>
              <w:jc w:val="both"/>
            </w:pPr>
            <w:r>
              <w:t>6</w:t>
            </w:r>
          </w:p>
        </w:tc>
      </w:tr>
      <w:tr w:rsidR="002F2E5C" w14:paraId="22BFD884" w14:textId="77777777" w:rsidTr="007755BB">
        <w:tc>
          <w:tcPr>
            <w:tcW w:w="3086" w:type="dxa"/>
            <w:shd w:val="clear" w:color="auto" w:fill="F7CAAC"/>
          </w:tcPr>
          <w:p w14:paraId="450BACFB" w14:textId="77777777" w:rsidR="002F2E5C" w:rsidRDefault="002F2E5C" w:rsidP="007755BB">
            <w:pPr>
              <w:jc w:val="both"/>
              <w:rPr>
                <w:b/>
                <w:sz w:val="22"/>
              </w:rPr>
            </w:pPr>
            <w:r>
              <w:rPr>
                <w:b/>
              </w:rPr>
              <w:t>Prerekvizity, korekvizity, ekvivalence</w:t>
            </w:r>
          </w:p>
        </w:tc>
        <w:tc>
          <w:tcPr>
            <w:tcW w:w="6769" w:type="dxa"/>
            <w:gridSpan w:val="7"/>
          </w:tcPr>
          <w:p w14:paraId="6BF7F6B1" w14:textId="77777777" w:rsidR="002F2E5C" w:rsidRDefault="002F2E5C" w:rsidP="007755BB">
            <w:pPr>
              <w:jc w:val="both"/>
            </w:pPr>
            <w:r>
              <w:t>nejsou</w:t>
            </w:r>
          </w:p>
        </w:tc>
      </w:tr>
      <w:tr w:rsidR="002F2E5C" w14:paraId="65FD4751" w14:textId="77777777" w:rsidTr="007755BB">
        <w:tc>
          <w:tcPr>
            <w:tcW w:w="3086" w:type="dxa"/>
            <w:shd w:val="clear" w:color="auto" w:fill="F7CAAC"/>
          </w:tcPr>
          <w:p w14:paraId="34E20F4E" w14:textId="77777777" w:rsidR="002F2E5C" w:rsidRDefault="002F2E5C" w:rsidP="007755BB">
            <w:pPr>
              <w:jc w:val="both"/>
              <w:rPr>
                <w:b/>
              </w:rPr>
            </w:pPr>
            <w:r>
              <w:rPr>
                <w:b/>
              </w:rPr>
              <w:t>Způsob ověření studijních výsledků</w:t>
            </w:r>
          </w:p>
        </w:tc>
        <w:tc>
          <w:tcPr>
            <w:tcW w:w="3406" w:type="dxa"/>
            <w:gridSpan w:val="4"/>
          </w:tcPr>
          <w:p w14:paraId="5F71E486" w14:textId="77777777" w:rsidR="002F2E5C" w:rsidRDefault="002F2E5C" w:rsidP="007755BB">
            <w:pPr>
              <w:jc w:val="both"/>
            </w:pPr>
            <w:r>
              <w:t>zápočet, zkouška</w:t>
            </w:r>
          </w:p>
        </w:tc>
        <w:tc>
          <w:tcPr>
            <w:tcW w:w="2156" w:type="dxa"/>
            <w:shd w:val="clear" w:color="auto" w:fill="F7CAAC"/>
          </w:tcPr>
          <w:p w14:paraId="2F58C392" w14:textId="77777777" w:rsidR="002F2E5C" w:rsidRDefault="002F2E5C" w:rsidP="007755BB">
            <w:pPr>
              <w:jc w:val="both"/>
              <w:rPr>
                <w:b/>
              </w:rPr>
            </w:pPr>
            <w:r>
              <w:rPr>
                <w:b/>
              </w:rPr>
              <w:t>Forma výuky</w:t>
            </w:r>
          </w:p>
        </w:tc>
        <w:tc>
          <w:tcPr>
            <w:tcW w:w="1207" w:type="dxa"/>
            <w:gridSpan w:val="2"/>
          </w:tcPr>
          <w:p w14:paraId="7B53782D" w14:textId="77777777" w:rsidR="002F2E5C" w:rsidRDefault="002F2E5C" w:rsidP="007755BB">
            <w:pPr>
              <w:jc w:val="both"/>
            </w:pPr>
            <w:r>
              <w:t>přednáška,</w:t>
            </w:r>
          </w:p>
          <w:p w14:paraId="4C3642C5" w14:textId="77777777" w:rsidR="002F2E5C" w:rsidRDefault="002F2E5C" w:rsidP="007755BB">
            <w:pPr>
              <w:jc w:val="both"/>
            </w:pPr>
            <w:r>
              <w:t>seminář</w:t>
            </w:r>
          </w:p>
          <w:p w14:paraId="58AC531C" w14:textId="77777777" w:rsidR="002F2E5C" w:rsidRDefault="002F2E5C" w:rsidP="007755BB">
            <w:pPr>
              <w:jc w:val="both"/>
            </w:pPr>
          </w:p>
        </w:tc>
      </w:tr>
      <w:tr w:rsidR="002F2E5C" w14:paraId="513B799C" w14:textId="77777777" w:rsidTr="007755BB">
        <w:tc>
          <w:tcPr>
            <w:tcW w:w="3086" w:type="dxa"/>
            <w:shd w:val="clear" w:color="auto" w:fill="F7CAAC"/>
          </w:tcPr>
          <w:p w14:paraId="40A5C8B7"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3311E99A" w14:textId="77777777" w:rsidR="002F2E5C" w:rsidRDefault="002F2E5C" w:rsidP="007755BB">
            <w:pPr>
              <w:jc w:val="both"/>
            </w:pPr>
            <w:r>
              <w:rPr>
                <w:rFonts w:eastAsia="Symbol"/>
              </w:rPr>
              <w:t xml:space="preserve">Pro získání zápočtu je nutností odevzdání protokolů z laboratorních cvičení s možností 20% omluvené neúčasti. Druhou nutnou podmínkou </w:t>
            </w:r>
            <w:r w:rsidRPr="0006274F">
              <w:rPr>
                <w:sz w:val="22"/>
                <w:szCs w:val="22"/>
              </w:rPr>
              <w:t xml:space="preserve">pro udělení zápočtu </w:t>
            </w:r>
            <w:r>
              <w:rPr>
                <w:rFonts w:eastAsia="Symbol"/>
              </w:rPr>
              <w:t xml:space="preserve">je </w:t>
            </w:r>
            <w:r>
              <w:rPr>
                <w:sz w:val="22"/>
                <w:szCs w:val="22"/>
              </w:rPr>
              <w:t>s</w:t>
            </w:r>
            <w:r w:rsidRPr="0006274F">
              <w:rPr>
                <w:sz w:val="22"/>
                <w:szCs w:val="22"/>
              </w:rPr>
              <w:t>amostatné zpracování individuálního zadání, jeho vyhodnocení a kontrola vyučujícím</w:t>
            </w:r>
            <w:r>
              <w:rPr>
                <w:sz w:val="22"/>
                <w:szCs w:val="22"/>
              </w:rPr>
              <w:t xml:space="preserve">. </w:t>
            </w:r>
            <w:r>
              <w:rPr>
                <w:rFonts w:eastAsia="Symbol"/>
              </w:rPr>
              <w:t>Zpracovaná témata se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p>
        </w:tc>
      </w:tr>
      <w:tr w:rsidR="002F2E5C" w14:paraId="4D85366D" w14:textId="77777777" w:rsidTr="007755BB">
        <w:trPr>
          <w:trHeight w:val="269"/>
        </w:trPr>
        <w:tc>
          <w:tcPr>
            <w:tcW w:w="9855" w:type="dxa"/>
            <w:gridSpan w:val="8"/>
            <w:tcBorders>
              <w:top w:val="nil"/>
            </w:tcBorders>
          </w:tcPr>
          <w:p w14:paraId="71B52624" w14:textId="77777777" w:rsidR="002F2E5C" w:rsidRDefault="002F2E5C" w:rsidP="007755BB">
            <w:pPr>
              <w:jc w:val="both"/>
            </w:pPr>
          </w:p>
        </w:tc>
      </w:tr>
      <w:tr w:rsidR="002F2E5C" w14:paraId="06FB0E6B" w14:textId="77777777" w:rsidTr="007755BB">
        <w:trPr>
          <w:trHeight w:val="197"/>
        </w:trPr>
        <w:tc>
          <w:tcPr>
            <w:tcW w:w="3086" w:type="dxa"/>
            <w:tcBorders>
              <w:top w:val="nil"/>
            </w:tcBorders>
            <w:shd w:val="clear" w:color="auto" w:fill="F7CAAC"/>
          </w:tcPr>
          <w:p w14:paraId="0A85DD7A" w14:textId="77777777" w:rsidR="002F2E5C" w:rsidRDefault="002F2E5C" w:rsidP="007755BB">
            <w:pPr>
              <w:jc w:val="both"/>
              <w:rPr>
                <w:b/>
              </w:rPr>
            </w:pPr>
            <w:r>
              <w:rPr>
                <w:b/>
              </w:rPr>
              <w:t>Garant předmětu</w:t>
            </w:r>
          </w:p>
        </w:tc>
        <w:tc>
          <w:tcPr>
            <w:tcW w:w="6769" w:type="dxa"/>
            <w:gridSpan w:val="7"/>
            <w:tcBorders>
              <w:top w:val="nil"/>
            </w:tcBorders>
          </w:tcPr>
          <w:p w14:paraId="4C8E37AF" w14:textId="77777777" w:rsidR="002F2E5C" w:rsidRDefault="002F2E5C" w:rsidP="007755BB">
            <w:pPr>
              <w:jc w:val="both"/>
            </w:pPr>
            <w:r>
              <w:rPr>
                <w:rFonts w:eastAsia="Symbol"/>
              </w:rPr>
              <w:t>doc. RNDr. Vojtěch Křesálek, CSc.</w:t>
            </w:r>
          </w:p>
        </w:tc>
      </w:tr>
      <w:tr w:rsidR="002F2E5C" w14:paraId="75B553AB" w14:textId="77777777" w:rsidTr="007755BB">
        <w:trPr>
          <w:trHeight w:val="243"/>
        </w:trPr>
        <w:tc>
          <w:tcPr>
            <w:tcW w:w="3086" w:type="dxa"/>
            <w:tcBorders>
              <w:top w:val="nil"/>
            </w:tcBorders>
            <w:shd w:val="clear" w:color="auto" w:fill="F7CAAC"/>
          </w:tcPr>
          <w:p w14:paraId="6864CA2D" w14:textId="77777777" w:rsidR="002F2E5C" w:rsidRDefault="002F2E5C" w:rsidP="007755BB">
            <w:pPr>
              <w:jc w:val="both"/>
              <w:rPr>
                <w:b/>
              </w:rPr>
            </w:pPr>
            <w:r>
              <w:rPr>
                <w:b/>
              </w:rPr>
              <w:t>Zapojení garanta do výuky předmětu</w:t>
            </w:r>
          </w:p>
        </w:tc>
        <w:tc>
          <w:tcPr>
            <w:tcW w:w="6769" w:type="dxa"/>
            <w:gridSpan w:val="7"/>
            <w:tcBorders>
              <w:top w:val="nil"/>
            </w:tcBorders>
          </w:tcPr>
          <w:p w14:paraId="7DAD2019" w14:textId="77777777" w:rsidR="002F2E5C" w:rsidRDefault="002F2E5C" w:rsidP="007755BB">
            <w:pPr>
              <w:jc w:val="both"/>
            </w:pPr>
            <w:r>
              <w:t>Metodicky, vede přednášky</w:t>
            </w:r>
          </w:p>
        </w:tc>
      </w:tr>
      <w:tr w:rsidR="002F2E5C" w14:paraId="4B227078" w14:textId="77777777" w:rsidTr="007755BB">
        <w:tc>
          <w:tcPr>
            <w:tcW w:w="3086" w:type="dxa"/>
            <w:shd w:val="clear" w:color="auto" w:fill="F7CAAC"/>
          </w:tcPr>
          <w:p w14:paraId="4857B93D" w14:textId="77777777" w:rsidR="002F2E5C" w:rsidRDefault="002F2E5C" w:rsidP="007755BB">
            <w:pPr>
              <w:jc w:val="both"/>
              <w:rPr>
                <w:b/>
              </w:rPr>
            </w:pPr>
            <w:r>
              <w:rPr>
                <w:b/>
              </w:rPr>
              <w:t>Vyučující</w:t>
            </w:r>
          </w:p>
        </w:tc>
        <w:tc>
          <w:tcPr>
            <w:tcW w:w="6769" w:type="dxa"/>
            <w:gridSpan w:val="7"/>
            <w:tcBorders>
              <w:bottom w:val="nil"/>
            </w:tcBorders>
          </w:tcPr>
          <w:p w14:paraId="4EDF14E8" w14:textId="77777777" w:rsidR="003C0A82" w:rsidRDefault="002F2E5C" w:rsidP="007755BB">
            <w:pPr>
              <w:jc w:val="both"/>
              <w:rPr>
                <w:rFonts w:eastAsia="Symbol"/>
              </w:rPr>
            </w:pPr>
            <w:r>
              <w:rPr>
                <w:rFonts w:eastAsia="Symbol"/>
              </w:rPr>
              <w:t>doc. RNDr. Vojtěch Křesálek, CSc.,</w:t>
            </w:r>
            <w:r w:rsidR="003C0A82">
              <w:rPr>
                <w:rFonts w:eastAsia="Symbol"/>
              </w:rPr>
              <w:t xml:space="preserve"> přednášky (100 %)</w:t>
            </w:r>
            <w:r>
              <w:rPr>
                <w:rFonts w:eastAsia="Symbol"/>
              </w:rPr>
              <w:t xml:space="preserve"> </w:t>
            </w:r>
          </w:p>
          <w:p w14:paraId="686A2536" w14:textId="22A198C3" w:rsidR="002F2E5C" w:rsidRDefault="002F2E5C" w:rsidP="007755BB">
            <w:pPr>
              <w:jc w:val="both"/>
            </w:pPr>
            <w:r>
              <w:t>Mgr. Hana Vašková Ph</w:t>
            </w:r>
            <w:r w:rsidR="003C0A82">
              <w:t>.</w:t>
            </w:r>
            <w:r>
              <w:t>D.</w:t>
            </w:r>
            <w:r w:rsidR="003C0A82">
              <w:t>, cvičení (100 %)</w:t>
            </w:r>
          </w:p>
        </w:tc>
      </w:tr>
      <w:tr w:rsidR="002F2E5C" w14:paraId="023E954C" w14:textId="77777777" w:rsidTr="007755BB">
        <w:trPr>
          <w:trHeight w:val="50"/>
        </w:trPr>
        <w:tc>
          <w:tcPr>
            <w:tcW w:w="9855" w:type="dxa"/>
            <w:gridSpan w:val="8"/>
            <w:tcBorders>
              <w:top w:val="nil"/>
            </w:tcBorders>
          </w:tcPr>
          <w:p w14:paraId="03417BFF" w14:textId="77777777" w:rsidR="002F2E5C" w:rsidRDefault="002F2E5C" w:rsidP="007755BB">
            <w:pPr>
              <w:jc w:val="both"/>
            </w:pPr>
          </w:p>
        </w:tc>
      </w:tr>
      <w:tr w:rsidR="002F2E5C" w14:paraId="332A311E" w14:textId="77777777" w:rsidTr="007755BB">
        <w:tc>
          <w:tcPr>
            <w:tcW w:w="3086" w:type="dxa"/>
            <w:shd w:val="clear" w:color="auto" w:fill="F7CAAC"/>
          </w:tcPr>
          <w:p w14:paraId="35F225CE" w14:textId="77777777" w:rsidR="002F2E5C" w:rsidRDefault="002F2E5C" w:rsidP="007755BB">
            <w:pPr>
              <w:jc w:val="both"/>
              <w:rPr>
                <w:b/>
              </w:rPr>
            </w:pPr>
            <w:r>
              <w:rPr>
                <w:b/>
              </w:rPr>
              <w:t>Stručná anotace předmětu</w:t>
            </w:r>
          </w:p>
        </w:tc>
        <w:tc>
          <w:tcPr>
            <w:tcW w:w="6769" w:type="dxa"/>
            <w:gridSpan w:val="7"/>
            <w:tcBorders>
              <w:bottom w:val="nil"/>
            </w:tcBorders>
          </w:tcPr>
          <w:p w14:paraId="25A12C38" w14:textId="77777777" w:rsidR="002F2E5C" w:rsidRDefault="002F2E5C" w:rsidP="007755BB">
            <w:pPr>
              <w:jc w:val="both"/>
            </w:pPr>
          </w:p>
        </w:tc>
      </w:tr>
      <w:tr w:rsidR="002F2E5C" w14:paraId="069A8E88" w14:textId="77777777" w:rsidTr="007755BB">
        <w:trPr>
          <w:trHeight w:val="3938"/>
        </w:trPr>
        <w:tc>
          <w:tcPr>
            <w:tcW w:w="9855" w:type="dxa"/>
            <w:gridSpan w:val="8"/>
            <w:tcBorders>
              <w:top w:val="nil"/>
              <w:bottom w:val="single" w:sz="12" w:space="0" w:color="auto"/>
            </w:tcBorders>
          </w:tcPr>
          <w:p w14:paraId="090223D6" w14:textId="77777777" w:rsidR="00302E19" w:rsidRDefault="002F2E5C" w:rsidP="007755BB">
            <w:pPr>
              <w:jc w:val="both"/>
              <w:rPr>
                <w:ins w:id="420" w:author="Zuzka" w:date="2018-11-15T01:34:00Z"/>
                <w:szCs w:val="22"/>
              </w:rPr>
            </w:pPr>
            <w:r w:rsidRPr="00720E94">
              <w:rPr>
                <w:szCs w:val="22"/>
              </w:rPr>
              <w:t xml:space="preserve">Cílem předmětu je zopakování středoškolské fyziky na úrovni gymnaziální a doplnění znalostí základních principů pro studenty, kteří na středních školách absolvovali fyziku v omezeném rozsahu. Náplní předmětu jsou vybrané kapitoly zahrnující principy kinematiky, dynamiky, kmitů a vlnění, elektrického a magnetického pole, termodynamiky a radioaktivity.  </w:t>
            </w:r>
          </w:p>
          <w:p w14:paraId="74AB1E64" w14:textId="322587E8" w:rsidR="002F2E5C" w:rsidRPr="00720E94" w:rsidRDefault="002F2E5C" w:rsidP="007755BB">
            <w:pPr>
              <w:jc w:val="both"/>
              <w:rPr>
                <w:szCs w:val="22"/>
              </w:rPr>
            </w:pPr>
            <w:r w:rsidRPr="00720E94">
              <w:rPr>
                <w:szCs w:val="22"/>
              </w:rPr>
              <w:t xml:space="preserve">  </w:t>
            </w:r>
          </w:p>
          <w:p w14:paraId="63B9E201" w14:textId="77777777" w:rsidR="002F2E5C" w:rsidRPr="00720E94" w:rsidRDefault="002F2E5C" w:rsidP="007755BB">
            <w:pPr>
              <w:jc w:val="both"/>
              <w:rPr>
                <w:sz w:val="18"/>
              </w:rPr>
            </w:pPr>
            <w:r w:rsidRPr="00720E94">
              <w:rPr>
                <w:szCs w:val="22"/>
              </w:rPr>
              <w:t>Témata:</w:t>
            </w:r>
          </w:p>
          <w:p w14:paraId="6D202DFB" w14:textId="77777777" w:rsidR="002F2E5C" w:rsidRPr="00720E94" w:rsidRDefault="002F2E5C" w:rsidP="006328B7">
            <w:pPr>
              <w:pStyle w:val="Odstavecseseznamem"/>
              <w:numPr>
                <w:ilvl w:val="0"/>
                <w:numId w:val="32"/>
              </w:numPr>
              <w:jc w:val="both"/>
              <w:rPr>
                <w:szCs w:val="22"/>
              </w:rPr>
            </w:pPr>
            <w:r w:rsidRPr="00720E94">
              <w:rPr>
                <w:szCs w:val="22"/>
              </w:rPr>
              <w:t>Fyzikální veličiny a jejich jednotky</w:t>
            </w:r>
          </w:p>
          <w:p w14:paraId="0690EC6D" w14:textId="77777777" w:rsidR="002F2E5C" w:rsidRPr="00720E94" w:rsidRDefault="002F2E5C" w:rsidP="006328B7">
            <w:pPr>
              <w:pStyle w:val="Odstavecseseznamem"/>
              <w:numPr>
                <w:ilvl w:val="0"/>
                <w:numId w:val="32"/>
              </w:numPr>
              <w:jc w:val="both"/>
              <w:rPr>
                <w:szCs w:val="22"/>
              </w:rPr>
            </w:pPr>
            <w:r w:rsidRPr="00720E94">
              <w:rPr>
                <w:szCs w:val="22"/>
              </w:rPr>
              <w:t>Kinematika, klasifikace pohybů</w:t>
            </w:r>
          </w:p>
          <w:p w14:paraId="00CAB6FE" w14:textId="77777777" w:rsidR="002F2E5C" w:rsidRPr="00720E94" w:rsidRDefault="002F2E5C" w:rsidP="006328B7">
            <w:pPr>
              <w:pStyle w:val="Odstavecseseznamem"/>
              <w:numPr>
                <w:ilvl w:val="0"/>
                <w:numId w:val="32"/>
              </w:numPr>
              <w:jc w:val="both"/>
              <w:rPr>
                <w:szCs w:val="22"/>
              </w:rPr>
            </w:pPr>
            <w:r w:rsidRPr="00720E94">
              <w:rPr>
                <w:szCs w:val="22"/>
              </w:rPr>
              <w:t>Newtonovy zákony</w:t>
            </w:r>
          </w:p>
          <w:p w14:paraId="7BDAD3E2" w14:textId="77777777" w:rsidR="002F2E5C" w:rsidRPr="00720E94" w:rsidRDefault="002F2E5C" w:rsidP="006328B7">
            <w:pPr>
              <w:pStyle w:val="Odstavecseseznamem"/>
              <w:numPr>
                <w:ilvl w:val="0"/>
                <w:numId w:val="32"/>
              </w:numPr>
              <w:jc w:val="both"/>
              <w:rPr>
                <w:szCs w:val="22"/>
              </w:rPr>
            </w:pPr>
            <w:r w:rsidRPr="00720E94">
              <w:rPr>
                <w:szCs w:val="22"/>
              </w:rPr>
              <w:t>Zákony zachování</w:t>
            </w:r>
          </w:p>
          <w:p w14:paraId="14FF8C5A" w14:textId="77777777" w:rsidR="002F2E5C" w:rsidRPr="00720E94" w:rsidRDefault="002F2E5C" w:rsidP="006328B7">
            <w:pPr>
              <w:pStyle w:val="Odstavecseseznamem"/>
              <w:numPr>
                <w:ilvl w:val="0"/>
                <w:numId w:val="32"/>
              </w:numPr>
              <w:jc w:val="both"/>
              <w:rPr>
                <w:szCs w:val="22"/>
              </w:rPr>
            </w:pPr>
            <w:r w:rsidRPr="00720E94">
              <w:rPr>
                <w:szCs w:val="22"/>
              </w:rPr>
              <w:t>Mechanické kmity a vlnění</w:t>
            </w:r>
          </w:p>
          <w:p w14:paraId="2AB81277" w14:textId="77777777" w:rsidR="002F2E5C" w:rsidRPr="00720E94" w:rsidRDefault="002F2E5C" w:rsidP="006328B7">
            <w:pPr>
              <w:pStyle w:val="Odstavecseseznamem"/>
              <w:numPr>
                <w:ilvl w:val="0"/>
                <w:numId w:val="32"/>
              </w:numPr>
              <w:jc w:val="both"/>
              <w:rPr>
                <w:szCs w:val="22"/>
              </w:rPr>
            </w:pPr>
            <w:r w:rsidRPr="00720E94">
              <w:rPr>
                <w:szCs w:val="22"/>
              </w:rPr>
              <w:t>Akustika</w:t>
            </w:r>
          </w:p>
          <w:p w14:paraId="72A93ACA" w14:textId="77777777" w:rsidR="002F2E5C" w:rsidRPr="00720E94" w:rsidRDefault="002F2E5C" w:rsidP="006328B7">
            <w:pPr>
              <w:pStyle w:val="Odstavecseseznamem"/>
              <w:numPr>
                <w:ilvl w:val="0"/>
                <w:numId w:val="32"/>
              </w:numPr>
              <w:jc w:val="both"/>
              <w:rPr>
                <w:szCs w:val="22"/>
              </w:rPr>
            </w:pPr>
            <w:r w:rsidRPr="00720E94">
              <w:rPr>
                <w:szCs w:val="22"/>
              </w:rPr>
              <w:t>Stavová rovnice plynu, tepelné vlastnosti látek</w:t>
            </w:r>
          </w:p>
          <w:p w14:paraId="6141563C" w14:textId="77777777" w:rsidR="002F2E5C" w:rsidRPr="00720E94" w:rsidRDefault="002F2E5C" w:rsidP="006328B7">
            <w:pPr>
              <w:pStyle w:val="Odstavecseseznamem"/>
              <w:numPr>
                <w:ilvl w:val="0"/>
                <w:numId w:val="32"/>
              </w:numPr>
              <w:jc w:val="both"/>
              <w:rPr>
                <w:szCs w:val="22"/>
              </w:rPr>
            </w:pPr>
            <w:r w:rsidRPr="00720E94">
              <w:rPr>
                <w:szCs w:val="22"/>
              </w:rPr>
              <w:t>Elektrický náboj a elektrické pole</w:t>
            </w:r>
          </w:p>
          <w:p w14:paraId="22962992" w14:textId="77777777" w:rsidR="002F2E5C" w:rsidRPr="00720E94" w:rsidRDefault="002F2E5C" w:rsidP="006328B7">
            <w:pPr>
              <w:pStyle w:val="Odstavecseseznamem"/>
              <w:numPr>
                <w:ilvl w:val="0"/>
                <w:numId w:val="32"/>
              </w:numPr>
              <w:jc w:val="both"/>
              <w:rPr>
                <w:szCs w:val="22"/>
              </w:rPr>
            </w:pPr>
            <w:r w:rsidRPr="00720E94">
              <w:rPr>
                <w:szCs w:val="22"/>
              </w:rPr>
              <w:t>Elektrický proud</w:t>
            </w:r>
          </w:p>
          <w:p w14:paraId="75C57D7C" w14:textId="77777777" w:rsidR="002F2E5C" w:rsidRPr="00720E94" w:rsidRDefault="002F2E5C" w:rsidP="006328B7">
            <w:pPr>
              <w:pStyle w:val="Odstavecseseznamem"/>
              <w:numPr>
                <w:ilvl w:val="0"/>
                <w:numId w:val="32"/>
              </w:numPr>
              <w:jc w:val="both"/>
              <w:rPr>
                <w:szCs w:val="22"/>
              </w:rPr>
            </w:pPr>
            <w:r w:rsidRPr="00720E94">
              <w:rPr>
                <w:szCs w:val="22"/>
              </w:rPr>
              <w:t>Magnetické pole a materiály</w:t>
            </w:r>
          </w:p>
          <w:p w14:paraId="346BE7C6" w14:textId="77777777" w:rsidR="002F2E5C" w:rsidRPr="00720E94" w:rsidRDefault="002F2E5C" w:rsidP="006328B7">
            <w:pPr>
              <w:pStyle w:val="Odstavecseseznamem"/>
              <w:numPr>
                <w:ilvl w:val="0"/>
                <w:numId w:val="32"/>
              </w:numPr>
              <w:jc w:val="both"/>
              <w:rPr>
                <w:szCs w:val="22"/>
              </w:rPr>
            </w:pPr>
            <w:r w:rsidRPr="00720E94">
              <w:rPr>
                <w:szCs w:val="22"/>
              </w:rPr>
              <w:t>Elektromagnetické pole</w:t>
            </w:r>
          </w:p>
          <w:p w14:paraId="2AA755CC" w14:textId="77777777" w:rsidR="002F2E5C" w:rsidRPr="00720E94" w:rsidRDefault="002F2E5C" w:rsidP="006328B7">
            <w:pPr>
              <w:pStyle w:val="Odstavecseseznamem"/>
              <w:numPr>
                <w:ilvl w:val="0"/>
                <w:numId w:val="32"/>
              </w:numPr>
              <w:jc w:val="both"/>
              <w:rPr>
                <w:szCs w:val="22"/>
              </w:rPr>
            </w:pPr>
            <w:r w:rsidRPr="00720E94">
              <w:rPr>
                <w:szCs w:val="22"/>
              </w:rPr>
              <w:t>Struktura a skupenství látek</w:t>
            </w:r>
          </w:p>
          <w:p w14:paraId="709335CB" w14:textId="77777777" w:rsidR="002F2E5C" w:rsidRPr="00720E94" w:rsidRDefault="002F2E5C" w:rsidP="006328B7">
            <w:pPr>
              <w:pStyle w:val="Odstavecseseznamem"/>
              <w:numPr>
                <w:ilvl w:val="0"/>
                <w:numId w:val="32"/>
              </w:numPr>
              <w:jc w:val="both"/>
              <w:rPr>
                <w:szCs w:val="22"/>
              </w:rPr>
            </w:pPr>
            <w:r w:rsidRPr="00720E94">
              <w:rPr>
                <w:szCs w:val="22"/>
              </w:rPr>
              <w:t>Radioaktivita</w:t>
            </w:r>
          </w:p>
          <w:p w14:paraId="194BD345" w14:textId="77777777" w:rsidR="002F2E5C" w:rsidRDefault="002F2E5C" w:rsidP="006328B7">
            <w:pPr>
              <w:pStyle w:val="Odstavecseseznamem"/>
              <w:numPr>
                <w:ilvl w:val="0"/>
                <w:numId w:val="32"/>
              </w:numPr>
              <w:jc w:val="both"/>
              <w:rPr>
                <w:ins w:id="421" w:author="Zuzka" w:date="2018-11-15T01:34:00Z"/>
                <w:szCs w:val="22"/>
              </w:rPr>
            </w:pPr>
            <w:r w:rsidRPr="00720E94">
              <w:rPr>
                <w:szCs w:val="22"/>
              </w:rPr>
              <w:t>Základní představy o světě kolem nás aneb od kosmického po subatomární měřítko</w:t>
            </w:r>
          </w:p>
          <w:p w14:paraId="5A839FE9" w14:textId="77777777" w:rsidR="00377BD6" w:rsidRPr="00377BD6" w:rsidRDefault="00377BD6">
            <w:pPr>
              <w:ind w:left="720"/>
              <w:jc w:val="both"/>
              <w:rPr>
                <w:szCs w:val="22"/>
              </w:rPr>
              <w:pPrChange w:id="422" w:author="Zuzka" w:date="2018-11-15T01:34:00Z">
                <w:pPr>
                  <w:pStyle w:val="Odstavecseseznamem"/>
                  <w:numPr>
                    <w:numId w:val="32"/>
                  </w:numPr>
                  <w:ind w:left="1080" w:hanging="360"/>
                  <w:jc w:val="both"/>
                </w:pPr>
              </w:pPrChange>
            </w:pPr>
          </w:p>
        </w:tc>
      </w:tr>
      <w:tr w:rsidR="002F2E5C" w14:paraId="62443428" w14:textId="77777777" w:rsidTr="007755BB">
        <w:trPr>
          <w:trHeight w:val="265"/>
        </w:trPr>
        <w:tc>
          <w:tcPr>
            <w:tcW w:w="3653" w:type="dxa"/>
            <w:gridSpan w:val="2"/>
            <w:tcBorders>
              <w:top w:val="nil"/>
            </w:tcBorders>
            <w:shd w:val="clear" w:color="auto" w:fill="F7CAAC"/>
          </w:tcPr>
          <w:p w14:paraId="725AA58F"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A8E5AF5" w14:textId="77777777" w:rsidR="002F2E5C" w:rsidRDefault="002F2E5C" w:rsidP="007755BB">
            <w:pPr>
              <w:jc w:val="both"/>
            </w:pPr>
          </w:p>
        </w:tc>
      </w:tr>
      <w:tr w:rsidR="002F2E5C" w14:paraId="51376B1E" w14:textId="77777777" w:rsidTr="007755BB">
        <w:trPr>
          <w:trHeight w:val="1497"/>
        </w:trPr>
        <w:tc>
          <w:tcPr>
            <w:tcW w:w="9855" w:type="dxa"/>
            <w:gridSpan w:val="8"/>
            <w:tcBorders>
              <w:top w:val="nil"/>
            </w:tcBorders>
          </w:tcPr>
          <w:p w14:paraId="6D91C37C" w14:textId="77777777" w:rsidR="002F2E5C" w:rsidRPr="002F7A36" w:rsidRDefault="002F2E5C" w:rsidP="007755BB">
            <w:pPr>
              <w:jc w:val="both"/>
              <w:rPr>
                <w:b/>
                <w:bCs/>
                <w:sz w:val="18"/>
              </w:rPr>
            </w:pPr>
            <w:r w:rsidRPr="002F7A36">
              <w:rPr>
                <w:b/>
                <w:bCs/>
                <w:sz w:val="18"/>
              </w:rPr>
              <w:t>Povinná literatura:</w:t>
            </w:r>
          </w:p>
          <w:p w14:paraId="0C056DE7" w14:textId="77777777" w:rsidR="002F2E5C" w:rsidRPr="002F7A36" w:rsidRDefault="002F2E5C" w:rsidP="007755BB">
            <w:pPr>
              <w:jc w:val="both"/>
              <w:rPr>
                <w:sz w:val="18"/>
              </w:rPr>
            </w:pPr>
            <w:r w:rsidRPr="002F7A36">
              <w:rPr>
                <w:sz w:val="18"/>
              </w:rPr>
              <w:t xml:space="preserve">SVOBODA, Emanuel. </w:t>
            </w:r>
            <w:r w:rsidRPr="002F7A36">
              <w:rPr>
                <w:i/>
                <w:iCs/>
                <w:sz w:val="18"/>
              </w:rPr>
              <w:t>Přehled středoškolské fyziky</w:t>
            </w:r>
            <w:r w:rsidRPr="002F7A36">
              <w:rPr>
                <w:sz w:val="18"/>
              </w:rPr>
              <w:t>. 4., upr. vyd. Praha: Prometheus, 2005, 531 s., ISBN 80-7196-307-0.</w:t>
            </w:r>
          </w:p>
          <w:p w14:paraId="57F86F21" w14:textId="77777777" w:rsidR="00377BD6" w:rsidRPr="00377BD6" w:rsidRDefault="00377BD6" w:rsidP="00377BD6">
            <w:pPr>
              <w:jc w:val="both"/>
              <w:rPr>
                <w:ins w:id="423" w:author="Zuzka" w:date="2018-11-15T01:35:00Z"/>
                <w:sz w:val="18"/>
                <w:lang w:val="en-GB"/>
              </w:rPr>
            </w:pPr>
            <w:ins w:id="424" w:author="Zuzka" w:date="2018-11-15T01:35:00Z">
              <w:r w:rsidRPr="00377BD6">
                <w:rPr>
                  <w:bCs/>
                  <w:sz w:val="18"/>
                  <w:lang w:val="en-GB"/>
                  <w:rPrChange w:id="425" w:author="Zuzka" w:date="2018-11-15T01:35:00Z">
                    <w:rPr>
                      <w:b/>
                      <w:bCs/>
                      <w:sz w:val="18"/>
                      <w:lang w:val="en-GB"/>
                    </w:rPr>
                  </w:rPrChange>
                </w:rPr>
                <w:t>HALLIDAY, David, Robert RESNICK a Jearl WALKER. </w:t>
              </w:r>
              <w:r w:rsidRPr="00377BD6">
                <w:rPr>
                  <w:bCs/>
                  <w:i/>
                  <w:iCs/>
                  <w:sz w:val="18"/>
                  <w:lang w:val="en-GB"/>
                  <w:rPrChange w:id="426" w:author="Zuzka" w:date="2018-11-15T01:35:00Z">
                    <w:rPr>
                      <w:b/>
                      <w:bCs/>
                      <w:i/>
                      <w:iCs/>
                      <w:sz w:val="18"/>
                      <w:lang w:val="en-GB"/>
                    </w:rPr>
                  </w:rPrChange>
                </w:rPr>
                <w:t>Fundamentals of physics</w:t>
              </w:r>
              <w:r w:rsidRPr="00377BD6">
                <w:rPr>
                  <w:bCs/>
                  <w:sz w:val="18"/>
                  <w:lang w:val="en-GB"/>
                  <w:rPrChange w:id="427" w:author="Zuzka" w:date="2018-11-15T01:35:00Z">
                    <w:rPr>
                      <w:b/>
                      <w:bCs/>
                      <w:sz w:val="18"/>
                      <w:lang w:val="en-GB"/>
                    </w:rPr>
                  </w:rPrChange>
                </w:rPr>
                <w:t>. 9th ed. Hoboken: John Wiley, c2011, xxii, 1248, [52] s. ISBN 978-0-470-46908-8.</w:t>
              </w:r>
            </w:ins>
          </w:p>
          <w:p w14:paraId="70CC26EB" w14:textId="3003693B" w:rsidR="00377BD6" w:rsidRPr="00377BD6" w:rsidRDefault="00377BD6" w:rsidP="00377BD6">
            <w:pPr>
              <w:jc w:val="both"/>
              <w:rPr>
                <w:ins w:id="428" w:author="Zuzka" w:date="2018-11-15T01:35:00Z"/>
                <w:sz w:val="18"/>
                <w:lang w:val="en-GB"/>
              </w:rPr>
            </w:pPr>
            <w:ins w:id="429" w:author="Zuzka" w:date="2018-11-15T01:35:00Z">
              <w:r w:rsidRPr="00377BD6">
                <w:rPr>
                  <w:bCs/>
                  <w:sz w:val="18"/>
                  <w:rPrChange w:id="430" w:author="Zuzka" w:date="2018-11-15T01:35:00Z">
                    <w:rPr>
                      <w:b/>
                      <w:bCs/>
                      <w:sz w:val="18"/>
                    </w:rPr>
                  </w:rPrChange>
                </w:rPr>
                <w:t>PhET. </w:t>
              </w:r>
              <w:r w:rsidRPr="00377BD6">
                <w:rPr>
                  <w:bCs/>
                  <w:i/>
                  <w:iCs/>
                  <w:sz w:val="18"/>
                  <w:rPrChange w:id="431" w:author="Zuzka" w:date="2018-11-15T01:35:00Z">
                    <w:rPr>
                      <w:b/>
                      <w:bCs/>
                      <w:i/>
                      <w:iCs/>
                      <w:sz w:val="18"/>
                    </w:rPr>
                  </w:rPrChange>
                </w:rPr>
                <w:t>Physics Education Technology</w:t>
              </w:r>
              <w:r w:rsidRPr="00377BD6">
                <w:rPr>
                  <w:bCs/>
                  <w:sz w:val="18"/>
                  <w:rPrChange w:id="432" w:author="Zuzka" w:date="2018-11-15T01:35:00Z">
                    <w:rPr>
                      <w:b/>
                      <w:bCs/>
                      <w:sz w:val="18"/>
                    </w:rPr>
                  </w:rPrChange>
                </w:rPr>
                <w:t>. University of Colorado. </w:t>
              </w:r>
              <w:r w:rsidRPr="00377BD6">
                <w:rPr>
                  <w:bCs/>
                  <w:sz w:val="18"/>
                  <w:lang w:val="en-US"/>
                  <w:rPrChange w:id="433" w:author="Zuzka" w:date="2018-11-15T01:35:00Z">
                    <w:rPr>
                      <w:b/>
                      <w:bCs/>
                      <w:sz w:val="18"/>
                      <w:lang w:val="en-US"/>
                    </w:rPr>
                  </w:rPrChange>
                </w:rPr>
                <w:t>[</w:t>
              </w:r>
              <w:r w:rsidRPr="00377BD6">
                <w:rPr>
                  <w:bCs/>
                  <w:sz w:val="18"/>
                  <w:rPrChange w:id="434" w:author="Zuzka" w:date="2018-11-15T01:35:00Z">
                    <w:rPr>
                      <w:b/>
                      <w:bCs/>
                      <w:sz w:val="18"/>
                    </w:rPr>
                  </w:rPrChange>
                </w:rPr>
                <w:t>online]. </w:t>
              </w:r>
              <w:r w:rsidRPr="00377BD6">
                <w:rPr>
                  <w:bCs/>
                  <w:sz w:val="18"/>
                  <w:u w:val="single"/>
                  <w:rPrChange w:id="435" w:author="Zuzka" w:date="2018-11-15T01:35:00Z">
                    <w:rPr>
                      <w:b/>
                      <w:bCs/>
                      <w:sz w:val="18"/>
                      <w:u w:val="single"/>
                    </w:rPr>
                  </w:rPrChange>
                </w:rPr>
                <w:t>©2018 University of Colorado</w:t>
              </w:r>
              <w:r w:rsidRPr="00377BD6">
                <w:rPr>
                  <w:bCs/>
                  <w:sz w:val="18"/>
                  <w:rPrChange w:id="436" w:author="Zuzka" w:date="2018-11-15T01:35:00Z">
                    <w:rPr>
                      <w:b/>
                      <w:bCs/>
                      <w:sz w:val="18"/>
                    </w:rPr>
                  </w:rPrChange>
                </w:rPr>
                <w:t>. [Cit. 9.7.2018]. Dostupné z:</w:t>
              </w:r>
              <w:r w:rsidRPr="002B3312">
                <w:rPr>
                  <w:bCs/>
                  <w:sz w:val="18"/>
                </w:rPr>
                <w:fldChar w:fldCharType="begin"/>
              </w:r>
              <w:r w:rsidRPr="00377BD6">
                <w:rPr>
                  <w:bCs/>
                  <w:sz w:val="18"/>
                  <w:rPrChange w:id="437" w:author="Zuzka" w:date="2018-11-15T01:35:00Z">
                    <w:rPr>
                      <w:b/>
                      <w:bCs/>
                      <w:sz w:val="18"/>
                    </w:rPr>
                  </w:rPrChange>
                </w:rPr>
                <w:instrText xml:space="preserve"> HYPERLINK "https://phet.colorado.edu/cs/" </w:instrText>
              </w:r>
              <w:r w:rsidRPr="002B3312">
                <w:rPr>
                  <w:bCs/>
                  <w:sz w:val="18"/>
                </w:rPr>
                <w:fldChar w:fldCharType="separate"/>
              </w:r>
              <w:r w:rsidRPr="00377BD6">
                <w:rPr>
                  <w:rStyle w:val="Hypertextovodkaz"/>
                  <w:bCs/>
                  <w:sz w:val="18"/>
                  <w:rPrChange w:id="438" w:author="Zuzka" w:date="2018-11-15T01:35:00Z">
                    <w:rPr>
                      <w:rStyle w:val="Hypertextovodkaz"/>
                      <w:b/>
                      <w:bCs/>
                      <w:sz w:val="18"/>
                    </w:rPr>
                  </w:rPrChange>
                </w:rPr>
                <w:t>https://phet.colorado.edu/cs/</w:t>
              </w:r>
              <w:r w:rsidRPr="002B3312">
                <w:rPr>
                  <w:sz w:val="18"/>
                </w:rPr>
                <w:fldChar w:fldCharType="end"/>
              </w:r>
            </w:ins>
          </w:p>
          <w:p w14:paraId="4755E227" w14:textId="2FEDFC65" w:rsidR="002F2E5C" w:rsidRPr="002F7A36" w:rsidRDefault="002F2E5C" w:rsidP="007755BB">
            <w:pPr>
              <w:jc w:val="both"/>
              <w:rPr>
                <w:sz w:val="18"/>
              </w:rPr>
            </w:pPr>
            <w:del w:id="439" w:author="Zuzka" w:date="2018-11-15T01:35:00Z">
              <w:r w:rsidRPr="002F7A36" w:rsidDel="00377BD6">
                <w:rPr>
                  <w:sz w:val="18"/>
                </w:rPr>
                <w:delText xml:space="preserve">PhET. </w:delText>
              </w:r>
              <w:r w:rsidRPr="002F7A36" w:rsidDel="00377BD6">
                <w:rPr>
                  <w:i/>
                  <w:sz w:val="18"/>
                </w:rPr>
                <w:delText>Physics Education Technology</w:delText>
              </w:r>
              <w:r w:rsidRPr="002F7A36" w:rsidDel="00377BD6">
                <w:rPr>
                  <w:sz w:val="18"/>
                </w:rPr>
                <w:delText>. University of Colorado. Dostupné z: http://phet.colorado.edu/</w:delText>
              </w:r>
            </w:del>
          </w:p>
          <w:p w14:paraId="3791E0A5" w14:textId="77777777" w:rsidR="00302E19" w:rsidRDefault="00302E19" w:rsidP="007755BB">
            <w:pPr>
              <w:jc w:val="both"/>
              <w:rPr>
                <w:ins w:id="440" w:author="Zuzka" w:date="2018-11-15T01:34:00Z"/>
                <w:b/>
                <w:bCs/>
                <w:sz w:val="18"/>
              </w:rPr>
            </w:pPr>
          </w:p>
          <w:p w14:paraId="44D1C497" w14:textId="77777777" w:rsidR="002F2E5C" w:rsidRPr="002F7A36" w:rsidRDefault="002F2E5C" w:rsidP="007755BB">
            <w:pPr>
              <w:jc w:val="both"/>
              <w:rPr>
                <w:b/>
                <w:bCs/>
                <w:sz w:val="18"/>
              </w:rPr>
            </w:pPr>
            <w:r w:rsidRPr="002F7A36">
              <w:rPr>
                <w:b/>
                <w:bCs/>
                <w:sz w:val="18"/>
              </w:rPr>
              <w:t>Doporučená literatura:</w:t>
            </w:r>
          </w:p>
          <w:p w14:paraId="3E6FA734" w14:textId="77777777" w:rsidR="002F2E5C" w:rsidRPr="002F7A36" w:rsidRDefault="002F2E5C" w:rsidP="007755BB">
            <w:pPr>
              <w:jc w:val="both"/>
              <w:rPr>
                <w:sz w:val="18"/>
              </w:rPr>
            </w:pPr>
            <w:r w:rsidRPr="002F7A36">
              <w:rPr>
                <w:sz w:val="18"/>
              </w:rPr>
              <w:t xml:space="preserve">SVOBODA, Emanuel, Milan BEDNAŘÍK a Miroslava ŠIROKÁ. </w:t>
            </w:r>
            <w:r w:rsidRPr="002F7A36">
              <w:rPr>
                <w:i/>
                <w:iCs/>
                <w:sz w:val="18"/>
              </w:rPr>
              <w:t xml:space="preserve">Fyzika pro gymnázia - </w:t>
            </w:r>
            <w:r w:rsidRPr="002F7A36">
              <w:rPr>
                <w:i/>
                <w:sz w:val="18"/>
              </w:rPr>
              <w:t>Mechanika</w:t>
            </w:r>
            <w:r w:rsidRPr="002F7A36">
              <w:rPr>
                <w:sz w:val="18"/>
              </w:rPr>
              <w:t>. 5., přeprac. vyd. Praha: Prometheus, 2013, 227 s. ISBN 978-80-7196-431-5.</w:t>
            </w:r>
          </w:p>
          <w:p w14:paraId="5C6E4144" w14:textId="77777777" w:rsidR="002F2E5C" w:rsidRPr="002F7A36" w:rsidRDefault="002F2E5C" w:rsidP="007755BB">
            <w:pPr>
              <w:jc w:val="both"/>
              <w:rPr>
                <w:sz w:val="18"/>
              </w:rPr>
            </w:pPr>
            <w:r w:rsidRPr="002F7A36">
              <w:rPr>
                <w:sz w:val="18"/>
              </w:rPr>
              <w:t xml:space="preserve">LEPIL, Oldřich a Přemysl ŠEDIVÝ. </w:t>
            </w:r>
            <w:r w:rsidRPr="002F7A36">
              <w:rPr>
                <w:i/>
                <w:iCs/>
                <w:sz w:val="18"/>
              </w:rPr>
              <w:t xml:space="preserve">Fyzika pro gymnázia - </w:t>
            </w:r>
            <w:r w:rsidRPr="002F7A36">
              <w:rPr>
                <w:i/>
                <w:sz w:val="18"/>
              </w:rPr>
              <w:t>Elektřina a magnetismus</w:t>
            </w:r>
            <w:r w:rsidRPr="002F7A36">
              <w:rPr>
                <w:sz w:val="18"/>
              </w:rPr>
              <w:t>. 6. vyd. Praha: Prometheus, 2010, 342 s. ISBN 978-80-7196-385-1.</w:t>
            </w:r>
          </w:p>
          <w:p w14:paraId="0CCAC392" w14:textId="77777777" w:rsidR="002F2E5C" w:rsidRPr="002F7A36" w:rsidRDefault="002F2E5C" w:rsidP="007755BB">
            <w:pPr>
              <w:jc w:val="both"/>
              <w:rPr>
                <w:sz w:val="18"/>
              </w:rPr>
            </w:pPr>
            <w:r w:rsidRPr="002F7A36">
              <w:rPr>
                <w:sz w:val="18"/>
              </w:rPr>
              <w:t xml:space="preserve">LEPIL, Oldřich. </w:t>
            </w:r>
            <w:r w:rsidRPr="002F7A36">
              <w:rPr>
                <w:i/>
                <w:iCs/>
                <w:sz w:val="18"/>
              </w:rPr>
              <w:t xml:space="preserve">Fyzika pro gymnázia - </w:t>
            </w:r>
            <w:r w:rsidRPr="002F7A36">
              <w:rPr>
                <w:i/>
                <w:sz w:val="18"/>
              </w:rPr>
              <w:t>Mechanické kmitání a vlnění</w:t>
            </w:r>
            <w:r w:rsidRPr="002F7A36">
              <w:rPr>
                <w:sz w:val="18"/>
              </w:rPr>
              <w:t>. 4. vyd. Praha: Prometheus, 2009, 129 s. ISBN 978-80-7196-387-5.</w:t>
            </w:r>
          </w:p>
          <w:p w14:paraId="16048464" w14:textId="77777777" w:rsidR="002F2E5C" w:rsidRDefault="002F2E5C" w:rsidP="007755BB">
            <w:pPr>
              <w:jc w:val="both"/>
              <w:rPr>
                <w:ins w:id="441" w:author="Zuzka" w:date="2018-11-15T01:36:00Z"/>
                <w:sz w:val="18"/>
              </w:rPr>
            </w:pPr>
            <w:r w:rsidRPr="002F7A36">
              <w:rPr>
                <w:sz w:val="18"/>
              </w:rPr>
              <w:t xml:space="preserve">HALLIDAY, David, Robert RESNICK a Jearl WALKER. </w:t>
            </w:r>
            <w:r w:rsidRPr="002F7A36">
              <w:rPr>
                <w:i/>
                <w:iCs/>
                <w:sz w:val="18"/>
              </w:rPr>
              <w:t>Fyzika: vysokoškolská učebnice obecné fyziky</w:t>
            </w:r>
            <w:r w:rsidRPr="002F7A36">
              <w:rPr>
                <w:sz w:val="18"/>
              </w:rPr>
              <w:t>. Brno: VUTIUM, 2000, ISBN 80-214-1868-0.</w:t>
            </w:r>
          </w:p>
          <w:p w14:paraId="48759D2D" w14:textId="77777777" w:rsidR="002B3312" w:rsidRPr="002B3312" w:rsidRDefault="002B3312" w:rsidP="002B3312">
            <w:pPr>
              <w:jc w:val="both"/>
              <w:rPr>
                <w:ins w:id="442" w:author="Zuzka" w:date="2018-11-15T01:37:00Z"/>
                <w:lang w:val="en-GB"/>
              </w:rPr>
            </w:pPr>
            <w:ins w:id="443" w:author="Zuzka" w:date="2018-11-15T01:37:00Z">
              <w:r w:rsidRPr="002B3312">
                <w:rPr>
                  <w:bCs/>
                  <w:lang w:val="en-GB"/>
                  <w:rPrChange w:id="444" w:author="Zuzka" w:date="2018-11-15T01:37:00Z">
                    <w:rPr>
                      <w:b/>
                      <w:bCs/>
                      <w:lang w:val="en-GB"/>
                    </w:rPr>
                  </w:rPrChange>
                </w:rPr>
                <w:t>The Pysics Classroom. [online]. © 1996-2018 The Physics Classroom. [Cit. 13.11.2018]. Dostupné z:</w:t>
              </w:r>
              <w:r w:rsidRPr="00A36A1B">
                <w:rPr>
                  <w:bCs/>
                  <w:lang w:val="en-GB"/>
                  <w:rPrChange w:id="445" w:author="Zuzka" w:date="2018-11-15T01:37:00Z">
                    <w:rPr/>
                  </w:rPrChange>
                </w:rPr>
                <w:fldChar w:fldCharType="begin"/>
              </w:r>
              <w:r w:rsidRPr="002B3312">
                <w:rPr>
                  <w:bCs/>
                  <w:lang w:val="en-GB"/>
                  <w:rPrChange w:id="446" w:author="Zuzka" w:date="2018-11-15T01:37:00Z">
                    <w:rPr>
                      <w:b/>
                      <w:bCs/>
                      <w:lang w:val="en-GB"/>
                    </w:rPr>
                  </w:rPrChange>
                </w:rPr>
                <w:instrText xml:space="preserve"> HYPERLINK "https://www.physicsclassroom.com/class" \o "https://www.physicsclassroom.com/class" </w:instrText>
              </w:r>
              <w:r w:rsidRPr="00A36A1B">
                <w:rPr>
                  <w:bCs/>
                  <w:lang w:val="en-GB"/>
                  <w:rPrChange w:id="447" w:author="Zuzka" w:date="2018-11-15T01:37:00Z">
                    <w:rPr/>
                  </w:rPrChange>
                </w:rPr>
                <w:fldChar w:fldCharType="separate"/>
              </w:r>
              <w:r w:rsidRPr="002B3312">
                <w:rPr>
                  <w:rStyle w:val="Hypertextovodkaz"/>
                  <w:bCs/>
                  <w:lang w:val="en-GB"/>
                  <w:rPrChange w:id="448" w:author="Zuzka" w:date="2018-11-15T01:37:00Z">
                    <w:rPr>
                      <w:rStyle w:val="Hypertextovodkaz"/>
                      <w:b/>
                      <w:bCs/>
                      <w:lang w:val="en-GB"/>
                    </w:rPr>
                  </w:rPrChange>
                </w:rPr>
                <w:t>https://www.physicsclassroom.com/class</w:t>
              </w:r>
              <w:r w:rsidRPr="00A36A1B">
                <w:fldChar w:fldCharType="end"/>
              </w:r>
            </w:ins>
          </w:p>
          <w:p w14:paraId="631BA53B" w14:textId="5EB86131" w:rsidR="002B3312" w:rsidRPr="00A36A1B" w:rsidRDefault="002B3312" w:rsidP="002B3312">
            <w:pPr>
              <w:jc w:val="both"/>
              <w:rPr>
                <w:ins w:id="449" w:author="Zuzka" w:date="2018-11-15T01:37:00Z"/>
                <w:lang w:val="en-GB"/>
              </w:rPr>
            </w:pPr>
            <w:ins w:id="450" w:author="Zuzka" w:date="2018-11-15T01:37:00Z">
              <w:r w:rsidRPr="00A36A1B">
                <w:rPr>
                  <w:lang w:val="en-GB"/>
                </w:rPr>
                <w:t>FEYNMAN, Richard Phillips, Robert B. LEIGHTON a Matthew SANDS. </w:t>
              </w:r>
              <w:r w:rsidRPr="00A36A1B">
                <w:rPr>
                  <w:i/>
                  <w:iCs/>
                  <w:lang w:val="en-GB"/>
                </w:rPr>
                <w:t>Feynmanovy přednášky z fyziky s řešenými příklady. </w:t>
              </w:r>
              <w:r w:rsidRPr="00A36A1B">
                <w:rPr>
                  <w:lang w:val="en-GB"/>
                </w:rPr>
                <w:t>1. vyd. Havlíčkův Brod: Fragment, 2000-2002. ISBN 80-7200-405-0.</w:t>
              </w:r>
            </w:ins>
          </w:p>
          <w:p w14:paraId="369EB920" w14:textId="1A32A009" w:rsidR="002B3312" w:rsidRPr="002B3312" w:rsidRDefault="002B3312" w:rsidP="002B3312">
            <w:pPr>
              <w:jc w:val="both"/>
              <w:rPr>
                <w:ins w:id="451" w:author="Zuzka" w:date="2018-11-15T01:37:00Z"/>
                <w:bCs/>
                <w:lang w:val="en-GB"/>
                <w:rPrChange w:id="452" w:author="Zuzka" w:date="2018-11-15T01:37:00Z">
                  <w:rPr>
                    <w:ins w:id="453" w:author="Zuzka" w:date="2018-11-15T01:37:00Z"/>
                    <w:b/>
                    <w:bCs/>
                    <w:lang w:val="en-GB"/>
                  </w:rPr>
                </w:rPrChange>
              </w:rPr>
            </w:pPr>
            <w:ins w:id="454" w:author="Zuzka" w:date="2018-11-15T01:37:00Z">
              <w:r w:rsidRPr="002B3312">
                <w:rPr>
                  <w:bCs/>
                  <w:lang w:val="en-GB"/>
                  <w:rPrChange w:id="455" w:author="Zuzka" w:date="2018-11-15T01:37:00Z">
                    <w:rPr>
                      <w:b/>
                      <w:bCs/>
                      <w:lang w:val="en-GB"/>
                    </w:rPr>
                  </w:rPrChange>
                </w:rPr>
                <w:t>FEYNMAN, Richard Phillips, Robert B. LEIGHTON a Matthew SANDS. </w:t>
              </w:r>
              <w:r w:rsidRPr="002B3312">
                <w:rPr>
                  <w:bCs/>
                  <w:i/>
                  <w:iCs/>
                  <w:lang w:val="en-GB"/>
                  <w:rPrChange w:id="456" w:author="Zuzka" w:date="2018-11-15T01:37:00Z">
                    <w:rPr>
                      <w:b/>
                      <w:bCs/>
                      <w:i/>
                      <w:iCs/>
                      <w:lang w:val="en-GB"/>
                    </w:rPr>
                  </w:rPrChange>
                </w:rPr>
                <w:t>The Feynman Lectures on Physics,</w:t>
              </w:r>
              <w:r w:rsidRPr="002B3312">
                <w:rPr>
                  <w:bCs/>
                  <w:lang w:val="en-GB"/>
                  <w:rPrChange w:id="457" w:author="Zuzka" w:date="2018-11-15T01:37:00Z">
                    <w:rPr>
                      <w:b/>
                      <w:bCs/>
                      <w:lang w:val="en-GB"/>
                    </w:rPr>
                  </w:rPrChange>
                </w:rPr>
                <w:t> Vol. I: The New Millennium Edition: Mainly Mechanics, Radiation, and Heat. 2013. ISBN 9780465025626 (dostupné online: </w:t>
              </w:r>
              <w:r w:rsidRPr="00A36A1B">
                <w:rPr>
                  <w:bCs/>
                  <w:lang w:val="en-GB"/>
                  <w:rPrChange w:id="458" w:author="Zuzka" w:date="2018-11-15T01:37:00Z">
                    <w:rPr/>
                  </w:rPrChange>
                </w:rPr>
                <w:fldChar w:fldCharType="begin"/>
              </w:r>
              <w:r w:rsidRPr="002B3312">
                <w:rPr>
                  <w:bCs/>
                  <w:lang w:val="en-GB"/>
                  <w:rPrChange w:id="459" w:author="Zuzka" w:date="2018-11-15T01:37:00Z">
                    <w:rPr>
                      <w:b/>
                      <w:bCs/>
                      <w:lang w:val="en-GB"/>
                    </w:rPr>
                  </w:rPrChange>
                </w:rPr>
                <w:instrText xml:space="preserve"> HYPERLINK "http://b-ok.xyz/book/2139627/eed0be/?_ir=1" \o "http://b-ok.xyz/book/2139627/eed0be/?_ir=1" </w:instrText>
              </w:r>
              <w:r w:rsidRPr="00A36A1B">
                <w:rPr>
                  <w:bCs/>
                  <w:lang w:val="en-GB"/>
                  <w:rPrChange w:id="460" w:author="Zuzka" w:date="2018-11-15T01:37:00Z">
                    <w:rPr/>
                  </w:rPrChange>
                </w:rPr>
                <w:fldChar w:fldCharType="separate"/>
              </w:r>
              <w:r w:rsidRPr="002B3312">
                <w:rPr>
                  <w:rStyle w:val="Hypertextovodkaz"/>
                  <w:bCs/>
                  <w:lang w:val="en-GB"/>
                  <w:rPrChange w:id="461" w:author="Zuzka" w:date="2018-11-15T01:37:00Z">
                    <w:rPr>
                      <w:rStyle w:val="Hypertextovodkaz"/>
                      <w:b/>
                      <w:bCs/>
                      <w:lang w:val="en-GB"/>
                    </w:rPr>
                  </w:rPrChange>
                </w:rPr>
                <w:t>http://b-ok.xyz/book/2139627/eed0be/?_ir=1</w:t>
              </w:r>
              <w:r w:rsidRPr="00A36A1B">
                <w:fldChar w:fldCharType="end"/>
              </w:r>
              <w:r w:rsidRPr="002B3312">
                <w:rPr>
                  <w:bCs/>
                  <w:lang w:val="en-GB"/>
                  <w:rPrChange w:id="462" w:author="Zuzka" w:date="2018-11-15T01:37:00Z">
                    <w:rPr>
                      <w:b/>
                      <w:bCs/>
                      <w:lang w:val="en-GB"/>
                    </w:rPr>
                  </w:rPrChange>
                </w:rPr>
                <w:t>)</w:t>
              </w:r>
            </w:ins>
          </w:p>
          <w:p w14:paraId="0230E1A9" w14:textId="68734503" w:rsidR="002B3312" w:rsidRPr="002B3312" w:rsidRDefault="002B3312" w:rsidP="002B3312">
            <w:pPr>
              <w:jc w:val="both"/>
              <w:rPr>
                <w:ins w:id="463" w:author="Zuzka" w:date="2018-11-15T01:37:00Z"/>
                <w:lang w:val="en-GB"/>
              </w:rPr>
            </w:pPr>
            <w:ins w:id="464" w:author="Zuzka" w:date="2018-11-15T01:37:00Z">
              <w:r w:rsidRPr="002B3312">
                <w:rPr>
                  <w:bCs/>
                  <w:lang w:val="en-GB"/>
                  <w:rPrChange w:id="465" w:author="Zuzka" w:date="2018-11-15T01:37:00Z">
                    <w:rPr>
                      <w:b/>
                      <w:bCs/>
                      <w:lang w:val="en-GB"/>
                    </w:rPr>
                  </w:rPrChange>
                </w:rPr>
                <w:t>SERWAY, Raymond A., Clement J. MOSES, and Curt A. Moyer. </w:t>
              </w:r>
              <w:r w:rsidRPr="002B3312">
                <w:rPr>
                  <w:bCs/>
                  <w:i/>
                  <w:iCs/>
                  <w:lang w:val="en-GB"/>
                  <w:rPrChange w:id="466" w:author="Zuzka" w:date="2018-11-15T01:37:00Z">
                    <w:rPr>
                      <w:b/>
                      <w:bCs/>
                      <w:i/>
                      <w:iCs/>
                      <w:lang w:val="en-GB"/>
                    </w:rPr>
                  </w:rPrChange>
                </w:rPr>
                <w:t>Modern physics</w:t>
              </w:r>
              <w:r w:rsidRPr="002B3312">
                <w:rPr>
                  <w:bCs/>
                  <w:lang w:val="en-GB"/>
                  <w:rPrChange w:id="467" w:author="Zuzka" w:date="2018-11-15T01:37:00Z">
                    <w:rPr>
                      <w:b/>
                      <w:bCs/>
                      <w:lang w:val="en-GB"/>
                    </w:rPr>
                  </w:rPrChange>
                </w:rPr>
                <w:t>. 3rd ed. Brooks/Cole, 2005. ISBN: 978-0534493394. Serway, MosesBelmont, CA: Thomson.</w:t>
              </w:r>
            </w:ins>
          </w:p>
          <w:p w14:paraId="59BD60CC" w14:textId="77777777" w:rsidR="002B3312" w:rsidRDefault="002B3312" w:rsidP="007755BB">
            <w:pPr>
              <w:jc w:val="both"/>
            </w:pPr>
          </w:p>
        </w:tc>
      </w:tr>
      <w:tr w:rsidR="002F2E5C" w14:paraId="090AA830"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154526" w14:textId="77777777" w:rsidR="002F2E5C" w:rsidRDefault="002F2E5C" w:rsidP="007755BB">
            <w:pPr>
              <w:jc w:val="center"/>
              <w:rPr>
                <w:b/>
              </w:rPr>
            </w:pPr>
            <w:r>
              <w:rPr>
                <w:b/>
              </w:rPr>
              <w:t>Informace ke kombinované nebo distanční formě</w:t>
            </w:r>
          </w:p>
        </w:tc>
      </w:tr>
      <w:tr w:rsidR="002F2E5C" w14:paraId="22E9031A" w14:textId="77777777" w:rsidTr="007755BB">
        <w:tc>
          <w:tcPr>
            <w:tcW w:w="4787" w:type="dxa"/>
            <w:gridSpan w:val="3"/>
            <w:tcBorders>
              <w:top w:val="single" w:sz="2" w:space="0" w:color="auto"/>
            </w:tcBorders>
            <w:shd w:val="clear" w:color="auto" w:fill="F7CAAC"/>
          </w:tcPr>
          <w:p w14:paraId="78E2E3B2" w14:textId="77777777" w:rsidR="002F2E5C" w:rsidRDefault="002F2E5C" w:rsidP="007755BB">
            <w:pPr>
              <w:jc w:val="both"/>
            </w:pPr>
            <w:r>
              <w:rPr>
                <w:b/>
              </w:rPr>
              <w:t>Rozsah konzultací (soustředění)</w:t>
            </w:r>
          </w:p>
        </w:tc>
        <w:tc>
          <w:tcPr>
            <w:tcW w:w="889" w:type="dxa"/>
            <w:tcBorders>
              <w:top w:val="single" w:sz="2" w:space="0" w:color="auto"/>
            </w:tcBorders>
          </w:tcPr>
          <w:p w14:paraId="33460E96" w14:textId="77777777" w:rsidR="002F2E5C" w:rsidRDefault="002F2E5C" w:rsidP="007755BB">
            <w:pPr>
              <w:jc w:val="both"/>
            </w:pPr>
            <w:r>
              <w:t>16</w:t>
            </w:r>
          </w:p>
        </w:tc>
        <w:tc>
          <w:tcPr>
            <w:tcW w:w="4179" w:type="dxa"/>
            <w:gridSpan w:val="4"/>
            <w:tcBorders>
              <w:top w:val="single" w:sz="2" w:space="0" w:color="auto"/>
            </w:tcBorders>
            <w:shd w:val="clear" w:color="auto" w:fill="F7CAAC"/>
          </w:tcPr>
          <w:p w14:paraId="21AA7220" w14:textId="77777777" w:rsidR="002F2E5C" w:rsidRDefault="002F2E5C" w:rsidP="007755BB">
            <w:pPr>
              <w:jc w:val="both"/>
              <w:rPr>
                <w:b/>
              </w:rPr>
            </w:pPr>
            <w:r>
              <w:rPr>
                <w:b/>
              </w:rPr>
              <w:t xml:space="preserve">hodin </w:t>
            </w:r>
          </w:p>
        </w:tc>
      </w:tr>
      <w:tr w:rsidR="002F2E5C" w14:paraId="18A34C5A" w14:textId="77777777" w:rsidTr="007755BB">
        <w:tc>
          <w:tcPr>
            <w:tcW w:w="9855" w:type="dxa"/>
            <w:gridSpan w:val="8"/>
            <w:shd w:val="clear" w:color="auto" w:fill="F7CAAC"/>
          </w:tcPr>
          <w:p w14:paraId="6028CF3D" w14:textId="77777777" w:rsidR="002F2E5C" w:rsidRDefault="002F2E5C" w:rsidP="007755BB">
            <w:pPr>
              <w:jc w:val="both"/>
              <w:rPr>
                <w:b/>
              </w:rPr>
            </w:pPr>
            <w:r>
              <w:rPr>
                <w:b/>
              </w:rPr>
              <w:t>Informace o způsobu kontaktu s vyučujícím</w:t>
            </w:r>
          </w:p>
        </w:tc>
      </w:tr>
      <w:tr w:rsidR="002F2E5C" w14:paraId="7287FFF7" w14:textId="77777777" w:rsidTr="007755BB">
        <w:trPr>
          <w:trHeight w:val="703"/>
        </w:trPr>
        <w:tc>
          <w:tcPr>
            <w:tcW w:w="9855" w:type="dxa"/>
            <w:gridSpan w:val="8"/>
          </w:tcPr>
          <w:p w14:paraId="4BB4CF78" w14:textId="77777777" w:rsidR="002F2E5C" w:rsidRDefault="002F2E5C" w:rsidP="007755BB">
            <w:pPr>
              <w:jc w:val="both"/>
            </w:pPr>
            <w:r w:rsidRPr="00720E94">
              <w:rPr>
                <w:szCs w:val="22"/>
              </w:rPr>
              <w:t>Vyučující na FAI mají trvale vypsány a zveřejněny konzultace minimálně 2h/týden v rámci kterých mají možnosti konzultovat podrobněji probíranou látku. Dále mohou studenti komunikovat s vyučujícím pomocí</w:t>
            </w:r>
            <w:r w:rsidRPr="00720E94">
              <w:rPr>
                <w:szCs w:val="22"/>
              </w:rPr>
              <w:br/>
              <w:t>e-mailu a LMS Moodle.</w:t>
            </w:r>
            <w:r w:rsidRPr="00720E94">
              <w:rPr>
                <w:sz w:val="18"/>
              </w:rPr>
              <w:t xml:space="preserve"> </w:t>
            </w:r>
          </w:p>
        </w:tc>
      </w:tr>
    </w:tbl>
    <w:p w14:paraId="4A1A92C8" w14:textId="77777777" w:rsidR="00354BCA" w:rsidRDefault="00354BCA">
      <w:pPr>
        <w:rPr>
          <w:ins w:id="468" w:author="Zuzka" w:date="2018-11-15T01:38:00Z"/>
        </w:rPr>
      </w:pPr>
      <w:ins w:id="469" w:author="Zuzka" w:date="2018-11-15T01:38: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79996174" w14:textId="77777777" w:rsidTr="007755BB">
        <w:tc>
          <w:tcPr>
            <w:tcW w:w="9855" w:type="dxa"/>
            <w:gridSpan w:val="8"/>
            <w:tcBorders>
              <w:bottom w:val="double" w:sz="4" w:space="0" w:color="auto"/>
            </w:tcBorders>
            <w:shd w:val="clear" w:color="auto" w:fill="BDD6EE"/>
          </w:tcPr>
          <w:p w14:paraId="66738A9C" w14:textId="450774D9" w:rsidR="002F2E5C" w:rsidRDefault="002F2E5C" w:rsidP="007755BB">
            <w:pPr>
              <w:tabs>
                <w:tab w:val="right" w:pos="947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44180F8B" w14:textId="77777777" w:rsidTr="007755BB">
        <w:tc>
          <w:tcPr>
            <w:tcW w:w="3086" w:type="dxa"/>
            <w:tcBorders>
              <w:top w:val="double" w:sz="4" w:space="0" w:color="auto"/>
            </w:tcBorders>
            <w:shd w:val="clear" w:color="auto" w:fill="F7CAAC"/>
          </w:tcPr>
          <w:p w14:paraId="0C3C96BB"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0B6F3384" w14:textId="77777777" w:rsidR="002F2E5C" w:rsidRDefault="002F2E5C" w:rsidP="007755BB">
            <w:pPr>
              <w:jc w:val="both"/>
            </w:pPr>
            <w:bookmarkStart w:id="470" w:name="Kryptologie"/>
            <w:r>
              <w:t>Kryptologie</w:t>
            </w:r>
            <w:bookmarkEnd w:id="470"/>
          </w:p>
        </w:tc>
      </w:tr>
      <w:tr w:rsidR="002F2E5C" w14:paraId="1C0AB978" w14:textId="77777777" w:rsidTr="007755BB">
        <w:tc>
          <w:tcPr>
            <w:tcW w:w="3086" w:type="dxa"/>
            <w:shd w:val="clear" w:color="auto" w:fill="F7CAAC"/>
          </w:tcPr>
          <w:p w14:paraId="6A191100" w14:textId="77777777" w:rsidR="002F2E5C" w:rsidRDefault="002F2E5C" w:rsidP="007755BB">
            <w:pPr>
              <w:jc w:val="both"/>
              <w:rPr>
                <w:b/>
              </w:rPr>
            </w:pPr>
            <w:r>
              <w:rPr>
                <w:b/>
              </w:rPr>
              <w:t>Typ předmětu</w:t>
            </w:r>
          </w:p>
        </w:tc>
        <w:tc>
          <w:tcPr>
            <w:tcW w:w="3406" w:type="dxa"/>
            <w:gridSpan w:val="4"/>
          </w:tcPr>
          <w:p w14:paraId="5EAE0E1B" w14:textId="77777777" w:rsidR="002F2E5C" w:rsidRDefault="002F2E5C" w:rsidP="007755BB">
            <w:pPr>
              <w:jc w:val="both"/>
            </w:pPr>
            <w:r>
              <w:t>Povinný „ZT“</w:t>
            </w:r>
          </w:p>
        </w:tc>
        <w:tc>
          <w:tcPr>
            <w:tcW w:w="2695" w:type="dxa"/>
            <w:gridSpan w:val="2"/>
            <w:shd w:val="clear" w:color="auto" w:fill="F7CAAC"/>
          </w:tcPr>
          <w:p w14:paraId="56600B3B" w14:textId="77777777" w:rsidR="002F2E5C" w:rsidRDefault="002F2E5C" w:rsidP="007755BB">
            <w:pPr>
              <w:jc w:val="both"/>
            </w:pPr>
            <w:r>
              <w:rPr>
                <w:b/>
              </w:rPr>
              <w:t>doporučený ročník / semestr</w:t>
            </w:r>
          </w:p>
        </w:tc>
        <w:tc>
          <w:tcPr>
            <w:tcW w:w="668" w:type="dxa"/>
          </w:tcPr>
          <w:p w14:paraId="3D9BC614" w14:textId="77777777" w:rsidR="002F2E5C" w:rsidRDefault="002F2E5C" w:rsidP="007755BB">
            <w:pPr>
              <w:jc w:val="both"/>
            </w:pPr>
            <w:r>
              <w:t>2/Z</w:t>
            </w:r>
          </w:p>
        </w:tc>
      </w:tr>
      <w:tr w:rsidR="002F2E5C" w14:paraId="0437881A" w14:textId="77777777" w:rsidTr="007755BB">
        <w:tc>
          <w:tcPr>
            <w:tcW w:w="3086" w:type="dxa"/>
            <w:shd w:val="clear" w:color="auto" w:fill="F7CAAC"/>
          </w:tcPr>
          <w:p w14:paraId="627A0004" w14:textId="77777777" w:rsidR="002F2E5C" w:rsidRDefault="002F2E5C" w:rsidP="007755BB">
            <w:pPr>
              <w:jc w:val="both"/>
              <w:rPr>
                <w:b/>
              </w:rPr>
            </w:pPr>
            <w:r>
              <w:rPr>
                <w:b/>
              </w:rPr>
              <w:t>Rozsah studijního předmětu</w:t>
            </w:r>
          </w:p>
        </w:tc>
        <w:tc>
          <w:tcPr>
            <w:tcW w:w="1701" w:type="dxa"/>
            <w:gridSpan w:val="2"/>
          </w:tcPr>
          <w:p w14:paraId="7D5F87F8" w14:textId="77777777" w:rsidR="002F2E5C" w:rsidRDefault="002F2E5C" w:rsidP="007755BB">
            <w:pPr>
              <w:jc w:val="both"/>
            </w:pPr>
            <w:r>
              <w:t>28p + 28c</w:t>
            </w:r>
          </w:p>
        </w:tc>
        <w:tc>
          <w:tcPr>
            <w:tcW w:w="889" w:type="dxa"/>
            <w:shd w:val="clear" w:color="auto" w:fill="F7CAAC"/>
          </w:tcPr>
          <w:p w14:paraId="54F03239" w14:textId="77777777" w:rsidR="002F2E5C" w:rsidRDefault="002F2E5C" w:rsidP="007755BB">
            <w:pPr>
              <w:jc w:val="both"/>
              <w:rPr>
                <w:b/>
              </w:rPr>
            </w:pPr>
            <w:r>
              <w:rPr>
                <w:b/>
              </w:rPr>
              <w:t xml:space="preserve">hod. </w:t>
            </w:r>
          </w:p>
        </w:tc>
        <w:tc>
          <w:tcPr>
            <w:tcW w:w="816" w:type="dxa"/>
          </w:tcPr>
          <w:p w14:paraId="1DC39BBC" w14:textId="77777777" w:rsidR="002F2E5C" w:rsidRDefault="002F2E5C" w:rsidP="007755BB">
            <w:pPr>
              <w:jc w:val="both"/>
            </w:pPr>
          </w:p>
        </w:tc>
        <w:tc>
          <w:tcPr>
            <w:tcW w:w="2156" w:type="dxa"/>
            <w:shd w:val="clear" w:color="auto" w:fill="F7CAAC"/>
          </w:tcPr>
          <w:p w14:paraId="743A4BC4" w14:textId="77777777" w:rsidR="002F2E5C" w:rsidRDefault="002F2E5C" w:rsidP="007755BB">
            <w:pPr>
              <w:jc w:val="both"/>
              <w:rPr>
                <w:b/>
              </w:rPr>
            </w:pPr>
            <w:r>
              <w:rPr>
                <w:b/>
              </w:rPr>
              <w:t>kreditů</w:t>
            </w:r>
          </w:p>
        </w:tc>
        <w:tc>
          <w:tcPr>
            <w:tcW w:w="1207" w:type="dxa"/>
            <w:gridSpan w:val="2"/>
          </w:tcPr>
          <w:p w14:paraId="7B79A18D" w14:textId="77777777" w:rsidR="002F2E5C" w:rsidRDefault="002F2E5C" w:rsidP="007755BB">
            <w:pPr>
              <w:jc w:val="both"/>
            </w:pPr>
            <w:r>
              <w:t>5</w:t>
            </w:r>
          </w:p>
        </w:tc>
      </w:tr>
      <w:tr w:rsidR="002F2E5C" w14:paraId="26508932" w14:textId="77777777" w:rsidTr="007755BB">
        <w:tc>
          <w:tcPr>
            <w:tcW w:w="3086" w:type="dxa"/>
            <w:shd w:val="clear" w:color="auto" w:fill="F7CAAC"/>
          </w:tcPr>
          <w:p w14:paraId="616CF3E2" w14:textId="77777777" w:rsidR="002F2E5C" w:rsidRDefault="002F2E5C" w:rsidP="007755BB">
            <w:pPr>
              <w:jc w:val="both"/>
              <w:rPr>
                <w:b/>
                <w:sz w:val="22"/>
              </w:rPr>
            </w:pPr>
            <w:r>
              <w:rPr>
                <w:b/>
              </w:rPr>
              <w:t>Prerekvizity, korekvizity, ekvivalence</w:t>
            </w:r>
          </w:p>
        </w:tc>
        <w:tc>
          <w:tcPr>
            <w:tcW w:w="6769" w:type="dxa"/>
            <w:gridSpan w:val="7"/>
          </w:tcPr>
          <w:p w14:paraId="2BD505E9" w14:textId="77777777" w:rsidR="002F2E5C" w:rsidRDefault="002F2E5C" w:rsidP="007755BB">
            <w:pPr>
              <w:jc w:val="both"/>
            </w:pPr>
            <w:r>
              <w:t>nejsou</w:t>
            </w:r>
          </w:p>
        </w:tc>
      </w:tr>
      <w:tr w:rsidR="002F2E5C" w14:paraId="0693983B" w14:textId="77777777" w:rsidTr="007755BB">
        <w:tc>
          <w:tcPr>
            <w:tcW w:w="3086" w:type="dxa"/>
            <w:shd w:val="clear" w:color="auto" w:fill="F7CAAC"/>
          </w:tcPr>
          <w:p w14:paraId="7AAC1CED" w14:textId="77777777" w:rsidR="002F2E5C" w:rsidRDefault="002F2E5C" w:rsidP="007755BB">
            <w:pPr>
              <w:jc w:val="both"/>
              <w:rPr>
                <w:b/>
              </w:rPr>
            </w:pPr>
            <w:r>
              <w:rPr>
                <w:b/>
              </w:rPr>
              <w:t>Způsob ověření studijních výsledků</w:t>
            </w:r>
          </w:p>
        </w:tc>
        <w:tc>
          <w:tcPr>
            <w:tcW w:w="3406" w:type="dxa"/>
            <w:gridSpan w:val="4"/>
          </w:tcPr>
          <w:p w14:paraId="37DEA12A" w14:textId="77777777" w:rsidR="002F2E5C" w:rsidRDefault="002F2E5C" w:rsidP="007755BB">
            <w:pPr>
              <w:jc w:val="both"/>
            </w:pPr>
            <w:r>
              <w:t>zápočet, zkouška</w:t>
            </w:r>
          </w:p>
        </w:tc>
        <w:tc>
          <w:tcPr>
            <w:tcW w:w="2156" w:type="dxa"/>
            <w:shd w:val="clear" w:color="auto" w:fill="F7CAAC"/>
          </w:tcPr>
          <w:p w14:paraId="72D9A5D7" w14:textId="77777777" w:rsidR="002F2E5C" w:rsidRDefault="002F2E5C" w:rsidP="007755BB">
            <w:pPr>
              <w:jc w:val="both"/>
              <w:rPr>
                <w:b/>
              </w:rPr>
            </w:pPr>
            <w:r>
              <w:rPr>
                <w:b/>
              </w:rPr>
              <w:t>Forma výuky</w:t>
            </w:r>
          </w:p>
        </w:tc>
        <w:tc>
          <w:tcPr>
            <w:tcW w:w="1207" w:type="dxa"/>
            <w:gridSpan w:val="2"/>
          </w:tcPr>
          <w:p w14:paraId="22BC244A" w14:textId="77777777" w:rsidR="002F2E5C" w:rsidRDefault="002F2E5C" w:rsidP="007755BB">
            <w:pPr>
              <w:jc w:val="both"/>
            </w:pPr>
            <w:r>
              <w:t>přednáška,</w:t>
            </w:r>
          </w:p>
          <w:p w14:paraId="26C8F60A" w14:textId="77777777" w:rsidR="002F2E5C" w:rsidRDefault="002F2E5C" w:rsidP="007755BB">
            <w:pPr>
              <w:jc w:val="both"/>
            </w:pPr>
            <w:r>
              <w:t>cvičení</w:t>
            </w:r>
          </w:p>
        </w:tc>
      </w:tr>
      <w:tr w:rsidR="002F2E5C" w14:paraId="1E19B084" w14:textId="77777777" w:rsidTr="007755BB">
        <w:tc>
          <w:tcPr>
            <w:tcW w:w="3086" w:type="dxa"/>
            <w:shd w:val="clear" w:color="auto" w:fill="F7CAAC"/>
          </w:tcPr>
          <w:p w14:paraId="6743C48E"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2DD87379" w14:textId="77777777" w:rsidR="002F2E5C" w:rsidRDefault="002F2E5C" w:rsidP="007755BB">
            <w:r>
              <w:t>Pro udělení</w:t>
            </w:r>
            <w:r w:rsidRPr="00EC44EC">
              <w:t xml:space="preserve"> zápočtu </w:t>
            </w:r>
            <w:r>
              <w:t xml:space="preserve">je požadováno: </w:t>
            </w:r>
          </w:p>
          <w:p w14:paraId="63D2B468" w14:textId="77777777" w:rsidR="002F2E5C" w:rsidRDefault="002F2E5C" w:rsidP="007755BB">
            <w:pPr>
              <w:pStyle w:val="Odstavecseseznamem"/>
              <w:numPr>
                <w:ilvl w:val="0"/>
                <w:numId w:val="5"/>
              </w:numPr>
            </w:pPr>
            <w:r>
              <w:t>povinná a aktivní účast na jednotlivých cvičeních (80% účast na cvičení).</w:t>
            </w:r>
          </w:p>
          <w:p w14:paraId="255FF69D" w14:textId="77777777" w:rsidR="002F2E5C" w:rsidRDefault="002F2E5C" w:rsidP="007755BB">
            <w:pPr>
              <w:pStyle w:val="Odstavecseseznamem"/>
              <w:numPr>
                <w:ilvl w:val="0"/>
                <w:numId w:val="5"/>
              </w:numPr>
            </w:pPr>
            <w:r>
              <w:t>úspěšné a samostatné vypracování všech zadaných úloh v průběhu semestru.</w:t>
            </w:r>
          </w:p>
          <w:p w14:paraId="6D84B009" w14:textId="77777777" w:rsidR="002F2E5C" w:rsidRDefault="002F2E5C" w:rsidP="007755BB">
            <w:pPr>
              <w:ind w:left="60"/>
            </w:pPr>
            <w:r>
              <w:t>Pro úspěšné absolvování zkoušky je požadováno:</w:t>
            </w:r>
          </w:p>
          <w:p w14:paraId="166242A8" w14:textId="77777777" w:rsidR="002F2E5C" w:rsidRDefault="002F2E5C" w:rsidP="007755BB">
            <w:pPr>
              <w:pStyle w:val="Odstavecseseznamem"/>
              <w:numPr>
                <w:ilvl w:val="0"/>
                <w:numId w:val="5"/>
              </w:numPr>
            </w:pPr>
            <w:r>
              <w:t>splnění požadavků zápočtu</w:t>
            </w:r>
          </w:p>
          <w:p w14:paraId="52A3E466" w14:textId="77777777" w:rsidR="002F2E5C" w:rsidRDefault="002F2E5C" w:rsidP="007755BB">
            <w:pPr>
              <w:pStyle w:val="Odstavecseseznamem"/>
              <w:numPr>
                <w:ilvl w:val="0"/>
                <w:numId w:val="5"/>
              </w:numPr>
            </w:pPr>
            <w:r>
              <w:t>teoretické a praktické zvládnutí základní problematiky a jednotlivých témat.</w:t>
            </w:r>
          </w:p>
          <w:p w14:paraId="747DEDD3" w14:textId="77777777" w:rsidR="002F2E5C" w:rsidRDefault="002F2E5C" w:rsidP="007755BB">
            <w:pPr>
              <w:pStyle w:val="Odstavecseseznamem"/>
              <w:numPr>
                <w:ilvl w:val="0"/>
                <w:numId w:val="5"/>
              </w:numPr>
            </w:pPr>
            <w:r>
              <w:t xml:space="preserve">prokázání úspěšného zvládnutí probírané tématiky při ústním a písemné zkoušce. </w:t>
            </w:r>
          </w:p>
        </w:tc>
      </w:tr>
      <w:tr w:rsidR="002F2E5C" w14:paraId="3135ED69" w14:textId="77777777" w:rsidTr="007755BB">
        <w:trPr>
          <w:trHeight w:val="554"/>
        </w:trPr>
        <w:tc>
          <w:tcPr>
            <w:tcW w:w="9855" w:type="dxa"/>
            <w:gridSpan w:val="8"/>
            <w:tcBorders>
              <w:top w:val="nil"/>
            </w:tcBorders>
          </w:tcPr>
          <w:p w14:paraId="5A956AFA" w14:textId="77777777" w:rsidR="002F2E5C" w:rsidRDefault="002F2E5C" w:rsidP="007755BB">
            <w:pPr>
              <w:jc w:val="both"/>
            </w:pPr>
          </w:p>
        </w:tc>
      </w:tr>
      <w:tr w:rsidR="002F2E5C" w14:paraId="7F85396F" w14:textId="77777777" w:rsidTr="007755BB">
        <w:trPr>
          <w:trHeight w:val="197"/>
        </w:trPr>
        <w:tc>
          <w:tcPr>
            <w:tcW w:w="3086" w:type="dxa"/>
            <w:tcBorders>
              <w:top w:val="nil"/>
            </w:tcBorders>
            <w:shd w:val="clear" w:color="auto" w:fill="F7CAAC"/>
          </w:tcPr>
          <w:p w14:paraId="7CE1A0E5" w14:textId="77777777" w:rsidR="002F2E5C" w:rsidRDefault="002F2E5C" w:rsidP="007755BB">
            <w:pPr>
              <w:jc w:val="both"/>
              <w:rPr>
                <w:b/>
              </w:rPr>
            </w:pPr>
            <w:r>
              <w:rPr>
                <w:b/>
              </w:rPr>
              <w:t>Garant předmětu</w:t>
            </w:r>
          </w:p>
        </w:tc>
        <w:tc>
          <w:tcPr>
            <w:tcW w:w="6769" w:type="dxa"/>
            <w:gridSpan w:val="7"/>
            <w:tcBorders>
              <w:top w:val="nil"/>
            </w:tcBorders>
          </w:tcPr>
          <w:p w14:paraId="76E66387" w14:textId="77777777" w:rsidR="002F2E5C" w:rsidRDefault="002F2E5C" w:rsidP="007755BB">
            <w:pPr>
              <w:jc w:val="both"/>
            </w:pPr>
            <w:r>
              <w:t>doc. Ing. Roman Šenkeřík, Ph.D.</w:t>
            </w:r>
          </w:p>
        </w:tc>
      </w:tr>
      <w:tr w:rsidR="002F2E5C" w14:paraId="6BDCCC0E" w14:textId="77777777" w:rsidTr="007755BB">
        <w:trPr>
          <w:trHeight w:val="243"/>
        </w:trPr>
        <w:tc>
          <w:tcPr>
            <w:tcW w:w="3086" w:type="dxa"/>
            <w:tcBorders>
              <w:top w:val="nil"/>
            </w:tcBorders>
            <w:shd w:val="clear" w:color="auto" w:fill="F7CAAC"/>
          </w:tcPr>
          <w:p w14:paraId="34F96038" w14:textId="77777777" w:rsidR="002F2E5C" w:rsidRDefault="002F2E5C" w:rsidP="007755BB">
            <w:pPr>
              <w:jc w:val="both"/>
              <w:rPr>
                <w:b/>
              </w:rPr>
            </w:pPr>
            <w:r>
              <w:rPr>
                <w:b/>
              </w:rPr>
              <w:t>Zapojení garanta do výuky předmětu</w:t>
            </w:r>
          </w:p>
        </w:tc>
        <w:tc>
          <w:tcPr>
            <w:tcW w:w="6769" w:type="dxa"/>
            <w:gridSpan w:val="7"/>
            <w:tcBorders>
              <w:top w:val="nil"/>
            </w:tcBorders>
          </w:tcPr>
          <w:p w14:paraId="5DED18C9" w14:textId="77777777" w:rsidR="002F2E5C" w:rsidRDefault="002F2E5C" w:rsidP="007755BB">
            <w:pPr>
              <w:jc w:val="both"/>
            </w:pPr>
            <w:r>
              <w:t>Vedení přednášek, ověření znalostí formou ústní a písemné zkoušky.</w:t>
            </w:r>
          </w:p>
        </w:tc>
      </w:tr>
      <w:tr w:rsidR="002F2E5C" w14:paraId="1E352960" w14:textId="77777777" w:rsidTr="007755BB">
        <w:tc>
          <w:tcPr>
            <w:tcW w:w="3086" w:type="dxa"/>
            <w:shd w:val="clear" w:color="auto" w:fill="F7CAAC"/>
          </w:tcPr>
          <w:p w14:paraId="108D2AA7" w14:textId="77777777" w:rsidR="002F2E5C" w:rsidRDefault="002F2E5C" w:rsidP="007755BB">
            <w:pPr>
              <w:jc w:val="both"/>
              <w:rPr>
                <w:b/>
              </w:rPr>
            </w:pPr>
            <w:r>
              <w:rPr>
                <w:b/>
              </w:rPr>
              <w:t>Vyučující</w:t>
            </w:r>
          </w:p>
        </w:tc>
        <w:tc>
          <w:tcPr>
            <w:tcW w:w="6769" w:type="dxa"/>
            <w:gridSpan w:val="7"/>
            <w:tcBorders>
              <w:bottom w:val="nil"/>
            </w:tcBorders>
          </w:tcPr>
          <w:p w14:paraId="12A9FBFF" w14:textId="28A1BC17" w:rsidR="002F2E5C" w:rsidRDefault="002F2E5C" w:rsidP="007755BB">
            <w:pPr>
              <w:jc w:val="both"/>
            </w:pPr>
            <w:r>
              <w:t>d</w:t>
            </w:r>
            <w:r w:rsidR="002F7A36">
              <w:t xml:space="preserve">oc. Ing. Roman Šenkeřík, Ph.D., </w:t>
            </w:r>
            <w:r>
              <w:t xml:space="preserve">přednášky </w:t>
            </w:r>
            <w:r w:rsidR="002F7A36">
              <w:t>(</w:t>
            </w:r>
            <w:r>
              <w:t>100 %)</w:t>
            </w:r>
          </w:p>
        </w:tc>
      </w:tr>
      <w:tr w:rsidR="002F2E5C" w14:paraId="08626FEC" w14:textId="77777777" w:rsidTr="007755BB">
        <w:trPr>
          <w:trHeight w:val="554"/>
        </w:trPr>
        <w:tc>
          <w:tcPr>
            <w:tcW w:w="9855" w:type="dxa"/>
            <w:gridSpan w:val="8"/>
            <w:tcBorders>
              <w:top w:val="nil"/>
            </w:tcBorders>
          </w:tcPr>
          <w:p w14:paraId="78810324" w14:textId="77777777" w:rsidR="002F2E5C" w:rsidRDefault="002F2E5C" w:rsidP="007755BB">
            <w:pPr>
              <w:jc w:val="both"/>
            </w:pPr>
          </w:p>
        </w:tc>
      </w:tr>
      <w:tr w:rsidR="002F2E5C" w14:paraId="7CE70B54" w14:textId="77777777" w:rsidTr="007755BB">
        <w:tc>
          <w:tcPr>
            <w:tcW w:w="3086" w:type="dxa"/>
            <w:shd w:val="clear" w:color="auto" w:fill="F7CAAC"/>
          </w:tcPr>
          <w:p w14:paraId="436C5D51" w14:textId="77777777" w:rsidR="002F2E5C" w:rsidRDefault="002F2E5C" w:rsidP="007755BB">
            <w:pPr>
              <w:jc w:val="both"/>
              <w:rPr>
                <w:b/>
              </w:rPr>
            </w:pPr>
            <w:r>
              <w:rPr>
                <w:b/>
              </w:rPr>
              <w:t>Stručná anotace předmětu</w:t>
            </w:r>
          </w:p>
        </w:tc>
        <w:tc>
          <w:tcPr>
            <w:tcW w:w="6769" w:type="dxa"/>
            <w:gridSpan w:val="7"/>
            <w:tcBorders>
              <w:bottom w:val="nil"/>
            </w:tcBorders>
          </w:tcPr>
          <w:p w14:paraId="2F44C930" w14:textId="77777777" w:rsidR="002F2E5C" w:rsidRDefault="002F2E5C" w:rsidP="007755BB">
            <w:pPr>
              <w:jc w:val="both"/>
            </w:pPr>
          </w:p>
        </w:tc>
      </w:tr>
      <w:tr w:rsidR="002F2E5C" w14:paraId="11F5B639" w14:textId="77777777" w:rsidTr="007755BB">
        <w:trPr>
          <w:trHeight w:val="3938"/>
        </w:trPr>
        <w:tc>
          <w:tcPr>
            <w:tcW w:w="9855" w:type="dxa"/>
            <w:gridSpan w:val="8"/>
            <w:tcBorders>
              <w:top w:val="nil"/>
              <w:bottom w:val="single" w:sz="12" w:space="0" w:color="auto"/>
            </w:tcBorders>
          </w:tcPr>
          <w:p w14:paraId="46AA8E00" w14:textId="77777777" w:rsidR="002F2E5C" w:rsidRPr="008C2B11" w:rsidRDefault="002F2E5C" w:rsidP="007755BB">
            <w:pPr>
              <w:jc w:val="both"/>
              <w:rPr>
                <w:noProof/>
                <w:szCs w:val="22"/>
                <w:lang w:val="en-GB"/>
              </w:rPr>
            </w:pPr>
            <w:r w:rsidRPr="008C2B11">
              <w:rPr>
                <w:noProof/>
                <w:szCs w:val="22"/>
              </w:rPr>
              <w:t>Cílem kurzu je získání matematických a praktických poznatků o základech kryptografie a steganografie, zejména o metodách šifrování, ukrývání a verifikaci dat. Student získá znalosti o principech klasických i moderních šifrovacích systémů a protokolů, o současně využívaných metodách pro zabezpečený přenos a verifikaci dat, o technikách kryptoanalýzy a principech nejběžnějších útoků na krypto-systémy.</w:t>
            </w:r>
          </w:p>
          <w:p w14:paraId="181672D7" w14:textId="77777777" w:rsidR="002F2E5C" w:rsidRPr="008C2B11" w:rsidRDefault="002F2E5C" w:rsidP="007755BB">
            <w:pPr>
              <w:jc w:val="both"/>
              <w:rPr>
                <w:noProof/>
                <w:szCs w:val="22"/>
                <w:lang w:val="en-GB"/>
              </w:rPr>
            </w:pPr>
          </w:p>
          <w:p w14:paraId="3040579B" w14:textId="77777777" w:rsidR="002F2E5C" w:rsidRPr="008C2B11" w:rsidRDefault="002F2E5C" w:rsidP="007755BB">
            <w:pPr>
              <w:rPr>
                <w:szCs w:val="22"/>
              </w:rPr>
            </w:pPr>
            <w:r w:rsidRPr="008C2B11">
              <w:rPr>
                <w:szCs w:val="22"/>
              </w:rPr>
              <w:t>Témata:</w:t>
            </w:r>
          </w:p>
          <w:p w14:paraId="2F6DA34F" w14:textId="77777777" w:rsidR="002F2E5C" w:rsidRPr="008C2B11" w:rsidRDefault="002F2E5C" w:rsidP="006328B7">
            <w:pPr>
              <w:pStyle w:val="Odstavecseseznamem"/>
              <w:numPr>
                <w:ilvl w:val="0"/>
                <w:numId w:val="31"/>
              </w:numPr>
              <w:jc w:val="both"/>
              <w:rPr>
                <w:szCs w:val="22"/>
              </w:rPr>
            </w:pPr>
            <w:r w:rsidRPr="008C2B11">
              <w:rPr>
                <w:szCs w:val="22"/>
              </w:rPr>
              <w:t xml:space="preserve">Základní pojmy z kryptologie, stručná historie, rozdělení, matematické základy, pravidla pro tvorbu a zabezpečení šifer. </w:t>
            </w:r>
          </w:p>
          <w:p w14:paraId="1C1EEAEA" w14:textId="77777777" w:rsidR="002F2E5C" w:rsidRPr="008C2B11" w:rsidRDefault="002F2E5C" w:rsidP="006328B7">
            <w:pPr>
              <w:pStyle w:val="Odstavecseseznamem"/>
              <w:numPr>
                <w:ilvl w:val="0"/>
                <w:numId w:val="31"/>
              </w:numPr>
              <w:jc w:val="both"/>
              <w:rPr>
                <w:szCs w:val="22"/>
              </w:rPr>
            </w:pPr>
            <w:r w:rsidRPr="008C2B11">
              <w:rPr>
                <w:szCs w:val="22"/>
              </w:rPr>
              <w:t xml:space="preserve">Symetrické, asymetrické a hybridní systémy - princip. </w:t>
            </w:r>
          </w:p>
          <w:p w14:paraId="6926C4FC" w14:textId="77777777" w:rsidR="002F2E5C" w:rsidRPr="008C2B11" w:rsidRDefault="002F2E5C" w:rsidP="006328B7">
            <w:pPr>
              <w:pStyle w:val="Odstavecseseznamem"/>
              <w:numPr>
                <w:ilvl w:val="0"/>
                <w:numId w:val="31"/>
              </w:numPr>
              <w:jc w:val="both"/>
              <w:rPr>
                <w:szCs w:val="22"/>
              </w:rPr>
            </w:pPr>
            <w:r w:rsidRPr="008C2B11">
              <w:rPr>
                <w:szCs w:val="22"/>
              </w:rPr>
              <w:t xml:space="preserve">Klasická kryptologie - substituční systémy (monoalfabetické, polyalfabetické a polygrafické šifry). </w:t>
            </w:r>
          </w:p>
          <w:p w14:paraId="0F5FD74F" w14:textId="77777777" w:rsidR="002F2E5C" w:rsidRPr="008C2B11" w:rsidRDefault="002F2E5C" w:rsidP="006328B7">
            <w:pPr>
              <w:pStyle w:val="Odstavecseseznamem"/>
              <w:numPr>
                <w:ilvl w:val="0"/>
                <w:numId w:val="31"/>
              </w:numPr>
              <w:jc w:val="both"/>
              <w:rPr>
                <w:szCs w:val="22"/>
              </w:rPr>
            </w:pPr>
            <w:r w:rsidRPr="008C2B11">
              <w:rPr>
                <w:szCs w:val="22"/>
              </w:rPr>
              <w:t xml:space="preserve">Klasická kryptologie - transpoziční systémy. </w:t>
            </w:r>
          </w:p>
          <w:p w14:paraId="6AD3AA6B" w14:textId="77777777" w:rsidR="002F2E5C" w:rsidRPr="008C2B11" w:rsidRDefault="002F2E5C" w:rsidP="006328B7">
            <w:pPr>
              <w:pStyle w:val="Odstavecseseznamem"/>
              <w:numPr>
                <w:ilvl w:val="0"/>
                <w:numId w:val="31"/>
              </w:numPr>
              <w:jc w:val="both"/>
              <w:rPr>
                <w:szCs w:val="22"/>
              </w:rPr>
            </w:pPr>
            <w:r w:rsidRPr="008C2B11">
              <w:rPr>
                <w:szCs w:val="22"/>
              </w:rPr>
              <w:t xml:space="preserve">Úvod do moderní kryptologie, matematické základy moderní kryptologie – komplexní modulární aritmetika, diskrétní logaritmus, faktorizace prvočísel. </w:t>
            </w:r>
          </w:p>
          <w:p w14:paraId="553DB7F7" w14:textId="77777777" w:rsidR="002F2E5C" w:rsidRPr="008C2B11" w:rsidRDefault="002F2E5C" w:rsidP="006328B7">
            <w:pPr>
              <w:pStyle w:val="Odstavecseseznamem"/>
              <w:numPr>
                <w:ilvl w:val="0"/>
                <w:numId w:val="31"/>
              </w:numPr>
              <w:jc w:val="both"/>
              <w:rPr>
                <w:szCs w:val="22"/>
              </w:rPr>
            </w:pPr>
            <w:r w:rsidRPr="008C2B11">
              <w:rPr>
                <w:szCs w:val="22"/>
              </w:rPr>
              <w:t xml:space="preserve">Jednosměrné funkce, principy a protokoly výměny klíčů (Diffie Helman). </w:t>
            </w:r>
          </w:p>
          <w:p w14:paraId="3BC76A8E" w14:textId="77777777" w:rsidR="002F2E5C" w:rsidRPr="008C2B11" w:rsidRDefault="002F2E5C" w:rsidP="006328B7">
            <w:pPr>
              <w:pStyle w:val="Odstavecseseznamem"/>
              <w:numPr>
                <w:ilvl w:val="0"/>
                <w:numId w:val="31"/>
              </w:numPr>
              <w:jc w:val="both"/>
              <w:rPr>
                <w:szCs w:val="22"/>
              </w:rPr>
            </w:pPr>
            <w:r w:rsidRPr="008C2B11">
              <w:rPr>
                <w:szCs w:val="22"/>
              </w:rPr>
              <w:t xml:space="preserve">Proudové šifry. </w:t>
            </w:r>
          </w:p>
          <w:p w14:paraId="6C4F8BAC" w14:textId="77777777" w:rsidR="002F2E5C" w:rsidRPr="008C2B11" w:rsidRDefault="002F2E5C" w:rsidP="006328B7">
            <w:pPr>
              <w:pStyle w:val="Odstavecseseznamem"/>
              <w:numPr>
                <w:ilvl w:val="0"/>
                <w:numId w:val="31"/>
              </w:numPr>
              <w:jc w:val="both"/>
              <w:rPr>
                <w:szCs w:val="22"/>
              </w:rPr>
            </w:pPr>
            <w:r w:rsidRPr="008C2B11">
              <w:rPr>
                <w:szCs w:val="22"/>
              </w:rPr>
              <w:t xml:space="preserve">Blokové šifry. </w:t>
            </w:r>
          </w:p>
          <w:p w14:paraId="42AE2744" w14:textId="77777777" w:rsidR="002F2E5C" w:rsidRPr="008C2B11" w:rsidRDefault="002F2E5C" w:rsidP="006328B7">
            <w:pPr>
              <w:pStyle w:val="Odstavecseseznamem"/>
              <w:numPr>
                <w:ilvl w:val="0"/>
                <w:numId w:val="31"/>
              </w:numPr>
              <w:jc w:val="both"/>
              <w:rPr>
                <w:szCs w:val="22"/>
              </w:rPr>
            </w:pPr>
            <w:r w:rsidRPr="008C2B11">
              <w:rPr>
                <w:szCs w:val="22"/>
              </w:rPr>
              <w:t>Asymetrické systémy s veřejným klíčem.</w:t>
            </w:r>
          </w:p>
          <w:p w14:paraId="2E253731" w14:textId="77777777" w:rsidR="002F2E5C" w:rsidRPr="008C2B11" w:rsidRDefault="002F2E5C" w:rsidP="006328B7">
            <w:pPr>
              <w:pStyle w:val="Odstavecseseznamem"/>
              <w:numPr>
                <w:ilvl w:val="0"/>
                <w:numId w:val="31"/>
              </w:numPr>
              <w:jc w:val="both"/>
              <w:rPr>
                <w:szCs w:val="22"/>
              </w:rPr>
            </w:pPr>
            <w:r w:rsidRPr="008C2B11">
              <w:rPr>
                <w:szCs w:val="22"/>
              </w:rPr>
              <w:t xml:space="preserve">Asymetrické systémy s eliptickými křivkami. </w:t>
            </w:r>
          </w:p>
          <w:p w14:paraId="64C32452" w14:textId="77777777" w:rsidR="002F2E5C" w:rsidRPr="008C2B11" w:rsidRDefault="002F2E5C" w:rsidP="006328B7">
            <w:pPr>
              <w:pStyle w:val="Odstavecseseznamem"/>
              <w:numPr>
                <w:ilvl w:val="0"/>
                <w:numId w:val="31"/>
              </w:numPr>
              <w:jc w:val="both"/>
              <w:rPr>
                <w:szCs w:val="22"/>
              </w:rPr>
            </w:pPr>
            <w:r w:rsidRPr="008C2B11">
              <w:rPr>
                <w:szCs w:val="22"/>
              </w:rPr>
              <w:t xml:space="preserve">Kryptologie založená na teorii chaosu a kvantové teorii a další netradiční moderní kryptosystémy. </w:t>
            </w:r>
          </w:p>
          <w:p w14:paraId="2D554F9B" w14:textId="77777777" w:rsidR="002F2E5C" w:rsidRPr="008C2B11" w:rsidRDefault="002F2E5C" w:rsidP="006328B7">
            <w:pPr>
              <w:pStyle w:val="Odstavecseseznamem"/>
              <w:numPr>
                <w:ilvl w:val="0"/>
                <w:numId w:val="31"/>
              </w:numPr>
              <w:jc w:val="both"/>
              <w:rPr>
                <w:szCs w:val="22"/>
              </w:rPr>
            </w:pPr>
            <w:r w:rsidRPr="008C2B11">
              <w:rPr>
                <w:szCs w:val="22"/>
              </w:rPr>
              <w:t>Steganografie.</w:t>
            </w:r>
          </w:p>
          <w:p w14:paraId="3CDBC3C7" w14:textId="77777777" w:rsidR="002F2E5C" w:rsidRPr="008C2B11" w:rsidRDefault="002F2E5C" w:rsidP="006328B7">
            <w:pPr>
              <w:pStyle w:val="Odstavecseseznamem"/>
              <w:numPr>
                <w:ilvl w:val="0"/>
                <w:numId w:val="31"/>
              </w:numPr>
              <w:jc w:val="both"/>
              <w:rPr>
                <w:szCs w:val="22"/>
              </w:rPr>
            </w:pPr>
            <w:r w:rsidRPr="008C2B11">
              <w:rPr>
                <w:szCs w:val="22"/>
              </w:rPr>
              <w:t xml:space="preserve">Základní útoky na šifrovací systémy, fyzikální a praktické předpoklady. </w:t>
            </w:r>
          </w:p>
          <w:p w14:paraId="55F2744C" w14:textId="77777777" w:rsidR="002F2E5C" w:rsidRPr="008C2B11" w:rsidRDefault="002F2E5C" w:rsidP="006328B7">
            <w:pPr>
              <w:pStyle w:val="Odstavecseseznamem"/>
              <w:numPr>
                <w:ilvl w:val="0"/>
                <w:numId w:val="31"/>
              </w:numPr>
              <w:rPr>
                <w:szCs w:val="22"/>
              </w:rPr>
            </w:pPr>
            <w:r w:rsidRPr="008C2B11">
              <w:rPr>
                <w:szCs w:val="22"/>
              </w:rPr>
              <w:t>Kryptoanalýza</w:t>
            </w:r>
          </w:p>
          <w:p w14:paraId="51645AA1" w14:textId="77777777" w:rsidR="002F2E5C" w:rsidRDefault="002F2E5C" w:rsidP="007755BB">
            <w:pPr>
              <w:jc w:val="both"/>
            </w:pPr>
          </w:p>
        </w:tc>
      </w:tr>
      <w:tr w:rsidR="002F2E5C" w14:paraId="4B309401" w14:textId="77777777" w:rsidTr="007755BB">
        <w:trPr>
          <w:trHeight w:val="265"/>
        </w:trPr>
        <w:tc>
          <w:tcPr>
            <w:tcW w:w="3653" w:type="dxa"/>
            <w:gridSpan w:val="2"/>
            <w:tcBorders>
              <w:top w:val="nil"/>
            </w:tcBorders>
            <w:shd w:val="clear" w:color="auto" w:fill="F7CAAC"/>
          </w:tcPr>
          <w:p w14:paraId="1A5C531E"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62ED7865" w14:textId="77777777" w:rsidR="002F2E5C" w:rsidRDefault="002F2E5C" w:rsidP="007755BB">
            <w:pPr>
              <w:jc w:val="both"/>
            </w:pPr>
          </w:p>
        </w:tc>
      </w:tr>
      <w:tr w:rsidR="002F2E5C" w14:paraId="11D580DC" w14:textId="77777777" w:rsidTr="007755BB">
        <w:trPr>
          <w:trHeight w:val="1497"/>
        </w:trPr>
        <w:tc>
          <w:tcPr>
            <w:tcW w:w="9855" w:type="dxa"/>
            <w:gridSpan w:val="8"/>
            <w:tcBorders>
              <w:top w:val="nil"/>
            </w:tcBorders>
          </w:tcPr>
          <w:p w14:paraId="21AAD7FC" w14:textId="77777777" w:rsidR="002F2E5C" w:rsidRPr="001C0137" w:rsidRDefault="002F2E5C" w:rsidP="007755BB">
            <w:pPr>
              <w:jc w:val="both"/>
              <w:rPr>
                <w:b/>
                <w:bCs/>
              </w:rPr>
            </w:pPr>
            <w:r w:rsidRPr="001C0137">
              <w:rPr>
                <w:b/>
                <w:bCs/>
              </w:rPr>
              <w:t>Povinná literatura:</w:t>
            </w:r>
          </w:p>
          <w:p w14:paraId="322CAE6C" w14:textId="77777777" w:rsidR="002F2E5C" w:rsidRPr="00A635B3" w:rsidRDefault="002F2E5C" w:rsidP="007755BB">
            <w:pPr>
              <w:jc w:val="both"/>
              <w:rPr>
                <w:lang w:val="en-GB"/>
              </w:rPr>
            </w:pPr>
            <w:r w:rsidRPr="00A635B3">
              <w:rPr>
                <w:lang w:val="en-GB"/>
              </w:rPr>
              <w:t>ZELENKA, Josef. </w:t>
            </w:r>
            <w:r w:rsidRPr="00A635B3">
              <w:rPr>
                <w:i/>
                <w:iCs/>
                <w:lang w:val="en-GB"/>
              </w:rPr>
              <w:t>Ochrana dat: kryptologie</w:t>
            </w:r>
            <w:r w:rsidRPr="00A635B3">
              <w:rPr>
                <w:lang w:val="en-GB"/>
              </w:rPr>
              <w:t>. Hradec Králové: Gaud</w:t>
            </w:r>
            <w:r>
              <w:rPr>
                <w:lang w:val="en-GB"/>
              </w:rPr>
              <w:t>eamus, 2003. ISBN 80-704-1737-4</w:t>
            </w:r>
            <w:r w:rsidRPr="00DA6762">
              <w:t>.</w:t>
            </w:r>
          </w:p>
          <w:p w14:paraId="772C30D5" w14:textId="77777777" w:rsidR="002F2E5C" w:rsidRPr="00A635B3" w:rsidRDefault="002F2E5C" w:rsidP="007755BB">
            <w:pPr>
              <w:rPr>
                <w:lang w:val="en-GB"/>
              </w:rPr>
            </w:pPr>
            <w:r w:rsidRPr="00A635B3">
              <w:rPr>
                <w:lang w:val="en-GB"/>
              </w:rPr>
              <w:t>BITTO, Ondřej. </w:t>
            </w:r>
            <w:r w:rsidRPr="00A635B3">
              <w:rPr>
                <w:i/>
                <w:iCs/>
                <w:lang w:val="en-GB"/>
              </w:rPr>
              <w:t>Šifrování a biometrika, aneb, Tajemné bity a dotyky</w:t>
            </w:r>
            <w:r w:rsidRPr="00A635B3">
              <w:rPr>
                <w:lang w:val="en-GB"/>
              </w:rPr>
              <w:t xml:space="preserve">. Kralice na Hané: Computer </w:t>
            </w:r>
            <w:r>
              <w:rPr>
                <w:lang w:val="en-GB"/>
              </w:rPr>
              <w:t>Media, 2005. ISBN 80-86686-48-5</w:t>
            </w:r>
            <w:r>
              <w:t>.</w:t>
            </w:r>
          </w:p>
          <w:p w14:paraId="755A6625" w14:textId="77777777" w:rsidR="002F2E5C" w:rsidRPr="00A635B3" w:rsidRDefault="002F2E5C" w:rsidP="007755BB">
            <w:pPr>
              <w:rPr>
                <w:lang w:val="en-GB"/>
              </w:rPr>
            </w:pPr>
            <w:r w:rsidRPr="00A635B3">
              <w:rPr>
                <w:lang w:val="en-GB"/>
              </w:rPr>
              <w:t>VONDRUŠKA, Pavel. </w:t>
            </w:r>
            <w:r w:rsidRPr="00A635B3">
              <w:rPr>
                <w:i/>
                <w:lang w:val="en-GB"/>
              </w:rPr>
              <w:t>Kryptologie, šifrování a tajná písma</w:t>
            </w:r>
            <w:r w:rsidRPr="00A635B3">
              <w:rPr>
                <w:lang w:val="en-GB"/>
              </w:rPr>
              <w:t>. Ilustroval Bára BUCHALOVÁ. Praha: Albatros, 2006. Oko (Albatros). ISBN 80-000-1888-8.</w:t>
            </w:r>
          </w:p>
          <w:p w14:paraId="280D8291" w14:textId="77777777" w:rsidR="002F2E5C" w:rsidRPr="00A635B3" w:rsidRDefault="002F2E5C" w:rsidP="007755BB">
            <w:pPr>
              <w:rPr>
                <w:lang w:val="en-GB"/>
              </w:rPr>
            </w:pPr>
            <w:r w:rsidRPr="00A635B3">
              <w:rPr>
                <w:lang w:val="en-GB"/>
              </w:rPr>
              <w:t>PIPER, F. C a Sean MURPHY. </w:t>
            </w:r>
            <w:r w:rsidRPr="00A635B3">
              <w:rPr>
                <w:i/>
                <w:iCs/>
                <w:lang w:val="en-GB"/>
              </w:rPr>
              <w:t>Kryptografie</w:t>
            </w:r>
            <w:r w:rsidRPr="00A635B3">
              <w:rPr>
                <w:lang w:val="en-GB"/>
              </w:rPr>
              <w:t xml:space="preserve">. Praha: Dokořán, 2006. Průvodce </w:t>
            </w:r>
            <w:r>
              <w:rPr>
                <w:lang w:val="en-GB"/>
              </w:rPr>
              <w:t>pro každého. ISBN 80-736-3074-5</w:t>
            </w:r>
            <w:r w:rsidRPr="00DA6762">
              <w:t>.</w:t>
            </w:r>
          </w:p>
          <w:p w14:paraId="2956C886" w14:textId="77777777" w:rsidR="002F2E5C" w:rsidRDefault="002F2E5C" w:rsidP="007755BB">
            <w:r w:rsidRPr="00A635B3">
              <w:rPr>
                <w:lang w:val="en-GB"/>
              </w:rPr>
              <w:t>KATZ, Jonathan a Yehuda LINDELL. </w:t>
            </w:r>
            <w:r w:rsidRPr="00A635B3">
              <w:rPr>
                <w:i/>
                <w:iCs/>
                <w:lang w:val="en-GB"/>
              </w:rPr>
              <w:t>Introduction to modern cryptography</w:t>
            </w:r>
            <w:r w:rsidRPr="00A635B3">
              <w:rPr>
                <w:lang w:val="en-GB"/>
              </w:rPr>
              <w:t>. Boca Raton: Chapman &amp; Hall/CRC</w:t>
            </w:r>
            <w:r>
              <w:rPr>
                <w:lang w:val="en-GB"/>
              </w:rPr>
              <w:t>, c2008. ISBN 978-1-58488-551-1</w:t>
            </w:r>
            <w:r w:rsidRPr="00DA6762">
              <w:t>.</w:t>
            </w:r>
          </w:p>
          <w:p w14:paraId="015779FA" w14:textId="77777777" w:rsidR="002F2E5C" w:rsidRDefault="002F2E5C" w:rsidP="007755BB">
            <w:pPr>
              <w:rPr>
                <w:lang w:val="en-US" w:eastAsia="en-US"/>
              </w:rPr>
            </w:pPr>
            <w:r w:rsidRPr="00B93352">
              <w:rPr>
                <w:lang w:val="en-US" w:eastAsia="en-US"/>
              </w:rPr>
              <w:t>OULEHLA, Milan a Roman JAŠEK. </w:t>
            </w:r>
            <w:r w:rsidRPr="008458ED">
              <w:rPr>
                <w:i/>
                <w:lang w:val="en-US" w:eastAsia="en-US"/>
              </w:rPr>
              <w:t>Moderní kryptografie</w:t>
            </w:r>
            <w:r w:rsidRPr="00B93352">
              <w:rPr>
                <w:lang w:val="en-US" w:eastAsia="en-US"/>
              </w:rPr>
              <w:t>. Praha: IFP Publishing, 2017. ISBN 978-80-87383-67-4.</w:t>
            </w:r>
          </w:p>
          <w:p w14:paraId="13EF0F44" w14:textId="77777777" w:rsidR="002F2E5C" w:rsidRPr="00A635B3" w:rsidRDefault="002F2E5C" w:rsidP="007755BB">
            <w:pPr>
              <w:rPr>
                <w:lang w:val="en-GB"/>
              </w:rPr>
            </w:pPr>
          </w:p>
          <w:p w14:paraId="552953F5" w14:textId="77777777" w:rsidR="002F2E5C" w:rsidRPr="00E05968" w:rsidRDefault="002F2E5C" w:rsidP="007755BB">
            <w:pPr>
              <w:jc w:val="both"/>
              <w:rPr>
                <w:b/>
              </w:rPr>
            </w:pPr>
            <w:r w:rsidRPr="00E05968">
              <w:rPr>
                <w:b/>
              </w:rPr>
              <w:t>Doporučená literatura:</w:t>
            </w:r>
          </w:p>
          <w:p w14:paraId="2D86C272" w14:textId="77777777" w:rsidR="002F2E5C" w:rsidRPr="00DA6762" w:rsidRDefault="002F2E5C" w:rsidP="007755BB">
            <w:pPr>
              <w:jc w:val="both"/>
            </w:pPr>
            <w:r w:rsidRPr="00DA6762">
              <w:t xml:space="preserve">SWENSON, Christopher. </w:t>
            </w:r>
            <w:r w:rsidRPr="00DA6762">
              <w:rPr>
                <w:i/>
                <w:iCs/>
              </w:rPr>
              <w:t>Modern cryptanalysis: techniques for advanced code breaking</w:t>
            </w:r>
            <w:r w:rsidRPr="00DA6762">
              <w:t xml:space="preserve">. Indianapolis: Wiley, c2008, xxviii, 236 s. ISBN 978-0-470-13593-8. </w:t>
            </w:r>
          </w:p>
          <w:p w14:paraId="25DE68E1" w14:textId="77777777" w:rsidR="002F2E5C" w:rsidRPr="00DA6762" w:rsidRDefault="002F2E5C" w:rsidP="007755BB">
            <w:pPr>
              <w:jc w:val="both"/>
            </w:pPr>
            <w:r w:rsidRPr="00DA6762">
              <w:rPr>
                <w:lang w:val="en-US"/>
              </w:rPr>
              <w:t xml:space="preserve">STAMP, M. a R. M. LOW </w:t>
            </w:r>
            <w:r w:rsidRPr="00DA6762">
              <w:rPr>
                <w:i/>
                <w:iCs/>
                <w:lang w:val="en-US"/>
              </w:rPr>
              <w:t>Applied Cryptanalysis: Breaking Ciphers in the Real World</w:t>
            </w:r>
            <w:r w:rsidRPr="00DA6762">
              <w:rPr>
                <w:lang w:val="en-US"/>
              </w:rPr>
              <w:t>. 1st Edtion.: Wiley, 2007. ISBN 9780470148761.</w:t>
            </w:r>
          </w:p>
          <w:p w14:paraId="606A54EE" w14:textId="77777777" w:rsidR="002F2E5C" w:rsidRDefault="002F2E5C" w:rsidP="007755BB">
            <w:pPr>
              <w:jc w:val="both"/>
            </w:pPr>
            <w:r w:rsidRPr="00DA6762">
              <w:rPr>
                <w:lang w:val="en-US"/>
              </w:rPr>
              <w:t xml:space="preserve">SINKOV, A. a T. FEIL </w:t>
            </w:r>
            <w:r w:rsidRPr="00DA6762">
              <w:rPr>
                <w:i/>
                <w:iCs/>
                <w:lang w:val="en-US"/>
              </w:rPr>
              <w:t>Elementary Cryptanalysis</w:t>
            </w:r>
            <w:r w:rsidRPr="00DA6762">
              <w:rPr>
                <w:lang w:val="en-US"/>
              </w:rPr>
              <w:t>. 2 nd Edtion.: Mathematical Association of America, 2009. ISBN 9780883856475.</w:t>
            </w:r>
          </w:p>
          <w:p w14:paraId="6A491C74" w14:textId="77777777" w:rsidR="002F2E5C" w:rsidRPr="00A635B3" w:rsidRDefault="002F2E5C" w:rsidP="007755BB">
            <w:pPr>
              <w:jc w:val="both"/>
              <w:rPr>
                <w:lang w:val="en-GB"/>
              </w:rPr>
            </w:pPr>
            <w:r w:rsidRPr="00A635B3">
              <w:rPr>
                <w:lang w:val="en-GB"/>
              </w:rPr>
              <w:t>TILBORG, Henk C. A. van a Henk C. A. van TILBORG. </w:t>
            </w:r>
            <w:r w:rsidRPr="00A635B3">
              <w:rPr>
                <w:i/>
                <w:iCs/>
                <w:lang w:val="en-GB"/>
              </w:rPr>
              <w:t>Fundamentals of cryptology: a professional reference and interactive tutorial</w:t>
            </w:r>
            <w:r w:rsidRPr="00A635B3">
              <w:rPr>
                <w:lang w:val="en-GB"/>
              </w:rPr>
              <w:t>. Boston: Kluwer Academic Publis</w:t>
            </w:r>
            <w:r>
              <w:rPr>
                <w:lang w:val="en-GB"/>
              </w:rPr>
              <w:t>hers, c2000. ISBN 0-7923-8675-2</w:t>
            </w:r>
            <w:r>
              <w:t>.</w:t>
            </w:r>
          </w:p>
        </w:tc>
      </w:tr>
      <w:tr w:rsidR="002F2E5C" w14:paraId="62BDD3A5"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6BD2EEB" w14:textId="77777777" w:rsidR="002F2E5C" w:rsidRDefault="002F2E5C" w:rsidP="007755BB">
            <w:pPr>
              <w:jc w:val="center"/>
              <w:rPr>
                <w:b/>
              </w:rPr>
            </w:pPr>
            <w:r>
              <w:rPr>
                <w:b/>
              </w:rPr>
              <w:t>Informace ke kombinované nebo distanční formě</w:t>
            </w:r>
          </w:p>
        </w:tc>
      </w:tr>
      <w:tr w:rsidR="002F2E5C" w14:paraId="76765309" w14:textId="77777777" w:rsidTr="007755BB">
        <w:tc>
          <w:tcPr>
            <w:tcW w:w="4787" w:type="dxa"/>
            <w:gridSpan w:val="3"/>
            <w:tcBorders>
              <w:top w:val="single" w:sz="2" w:space="0" w:color="auto"/>
            </w:tcBorders>
            <w:shd w:val="clear" w:color="auto" w:fill="F7CAAC"/>
          </w:tcPr>
          <w:p w14:paraId="276D5ED3" w14:textId="77777777" w:rsidR="002F2E5C" w:rsidRDefault="002F2E5C" w:rsidP="007755BB">
            <w:pPr>
              <w:jc w:val="both"/>
            </w:pPr>
            <w:r>
              <w:rPr>
                <w:b/>
              </w:rPr>
              <w:t>Rozsah konzultací (soustředění)</w:t>
            </w:r>
          </w:p>
        </w:tc>
        <w:tc>
          <w:tcPr>
            <w:tcW w:w="889" w:type="dxa"/>
            <w:tcBorders>
              <w:top w:val="single" w:sz="2" w:space="0" w:color="auto"/>
            </w:tcBorders>
          </w:tcPr>
          <w:p w14:paraId="29DB7E20" w14:textId="77777777" w:rsidR="002F2E5C" w:rsidRDefault="002F2E5C" w:rsidP="007755BB">
            <w:pPr>
              <w:jc w:val="both"/>
            </w:pPr>
            <w:r>
              <w:t>22</w:t>
            </w:r>
          </w:p>
        </w:tc>
        <w:tc>
          <w:tcPr>
            <w:tcW w:w="4179" w:type="dxa"/>
            <w:gridSpan w:val="4"/>
            <w:tcBorders>
              <w:top w:val="single" w:sz="2" w:space="0" w:color="auto"/>
            </w:tcBorders>
            <w:shd w:val="clear" w:color="auto" w:fill="F7CAAC"/>
          </w:tcPr>
          <w:p w14:paraId="64825150" w14:textId="77777777" w:rsidR="002F2E5C" w:rsidRDefault="002F2E5C" w:rsidP="007755BB">
            <w:pPr>
              <w:jc w:val="both"/>
              <w:rPr>
                <w:b/>
              </w:rPr>
            </w:pPr>
            <w:r>
              <w:rPr>
                <w:b/>
              </w:rPr>
              <w:t xml:space="preserve">hodin </w:t>
            </w:r>
          </w:p>
        </w:tc>
      </w:tr>
      <w:tr w:rsidR="002F2E5C" w14:paraId="58B9F628" w14:textId="77777777" w:rsidTr="007755BB">
        <w:tc>
          <w:tcPr>
            <w:tcW w:w="9855" w:type="dxa"/>
            <w:gridSpan w:val="8"/>
            <w:shd w:val="clear" w:color="auto" w:fill="F7CAAC"/>
          </w:tcPr>
          <w:p w14:paraId="345C6C78" w14:textId="77777777" w:rsidR="002F2E5C" w:rsidRDefault="002F2E5C" w:rsidP="007755BB">
            <w:pPr>
              <w:jc w:val="both"/>
              <w:rPr>
                <w:b/>
              </w:rPr>
            </w:pPr>
            <w:r>
              <w:rPr>
                <w:b/>
              </w:rPr>
              <w:t>Informace o způsobu kontaktu s vyučujícím</w:t>
            </w:r>
          </w:p>
        </w:tc>
      </w:tr>
      <w:tr w:rsidR="002F2E5C" w14:paraId="3F7D9FD3" w14:textId="77777777" w:rsidTr="007755BB">
        <w:trPr>
          <w:trHeight w:val="592"/>
        </w:trPr>
        <w:tc>
          <w:tcPr>
            <w:tcW w:w="9855" w:type="dxa"/>
            <w:gridSpan w:val="8"/>
          </w:tcPr>
          <w:p w14:paraId="71255011" w14:textId="77777777" w:rsidR="002F2E5C" w:rsidRDefault="002F2E5C" w:rsidP="007755BB">
            <w:pPr>
              <w:jc w:val="both"/>
            </w:pPr>
            <w:r w:rsidRPr="008C2B11">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8C2B11">
              <w:rPr>
                <w:sz w:val="18"/>
              </w:rPr>
              <w:t xml:space="preserve"> </w:t>
            </w:r>
          </w:p>
        </w:tc>
      </w:tr>
    </w:tbl>
    <w:p w14:paraId="51694109" w14:textId="77777777" w:rsidR="002F2E5C" w:rsidRDefault="002F2E5C" w:rsidP="002F2E5C"/>
    <w:p w14:paraId="4DF0D8E0" w14:textId="77777777" w:rsidR="002F2E5C" w:rsidRDefault="002F2E5C" w:rsidP="002F2E5C">
      <w:pPr>
        <w:spacing w:after="160" w:line="259" w:lineRule="auto"/>
      </w:pPr>
    </w:p>
    <w:p w14:paraId="2BBCE4B7"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576BD3DF" w14:textId="77777777" w:rsidTr="007755BB">
        <w:tc>
          <w:tcPr>
            <w:tcW w:w="9855" w:type="dxa"/>
            <w:gridSpan w:val="8"/>
            <w:tcBorders>
              <w:bottom w:val="double" w:sz="4" w:space="0" w:color="auto"/>
            </w:tcBorders>
            <w:shd w:val="clear" w:color="auto" w:fill="BDD6EE"/>
          </w:tcPr>
          <w:p w14:paraId="089F0412" w14:textId="6D647B62" w:rsidR="002F2E5C" w:rsidRDefault="002F2E5C" w:rsidP="007755BB">
            <w:pPr>
              <w:tabs>
                <w:tab w:val="right" w:pos="944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2075ED0E" w14:textId="77777777" w:rsidTr="007755BB">
        <w:tc>
          <w:tcPr>
            <w:tcW w:w="3086" w:type="dxa"/>
            <w:tcBorders>
              <w:top w:val="double" w:sz="4" w:space="0" w:color="auto"/>
            </w:tcBorders>
            <w:shd w:val="clear" w:color="auto" w:fill="F7CAAC"/>
          </w:tcPr>
          <w:p w14:paraId="5EABE7BA" w14:textId="77777777" w:rsidR="002F2E5C" w:rsidRDefault="002F2E5C" w:rsidP="007755BB">
            <w:pPr>
              <w:rPr>
                <w:b/>
              </w:rPr>
            </w:pPr>
            <w:r>
              <w:rPr>
                <w:b/>
              </w:rPr>
              <w:t>Název studijního předmětu</w:t>
            </w:r>
          </w:p>
        </w:tc>
        <w:tc>
          <w:tcPr>
            <w:tcW w:w="6769" w:type="dxa"/>
            <w:gridSpan w:val="7"/>
            <w:tcBorders>
              <w:top w:val="double" w:sz="4" w:space="0" w:color="auto"/>
            </w:tcBorders>
          </w:tcPr>
          <w:p w14:paraId="03E5C2FC" w14:textId="77777777" w:rsidR="002F2E5C" w:rsidRDefault="002F2E5C" w:rsidP="007755BB">
            <w:pPr>
              <w:jc w:val="both"/>
            </w:pPr>
            <w:bookmarkStart w:id="471" w:name="MatematickaAnalyza"/>
            <w:r w:rsidRPr="00300A0A">
              <w:t>Matematick</w:t>
            </w:r>
            <w:r>
              <w:t>á analýza</w:t>
            </w:r>
            <w:bookmarkEnd w:id="471"/>
          </w:p>
        </w:tc>
      </w:tr>
      <w:tr w:rsidR="002F2E5C" w14:paraId="6274BC85" w14:textId="77777777" w:rsidTr="007755BB">
        <w:tc>
          <w:tcPr>
            <w:tcW w:w="3086" w:type="dxa"/>
            <w:shd w:val="clear" w:color="auto" w:fill="F7CAAC"/>
          </w:tcPr>
          <w:p w14:paraId="6713EBB4" w14:textId="77777777" w:rsidR="002F2E5C" w:rsidRDefault="002F2E5C" w:rsidP="007755BB">
            <w:pPr>
              <w:rPr>
                <w:b/>
              </w:rPr>
            </w:pPr>
            <w:r>
              <w:rPr>
                <w:b/>
              </w:rPr>
              <w:t>Typ předmětu</w:t>
            </w:r>
          </w:p>
        </w:tc>
        <w:tc>
          <w:tcPr>
            <w:tcW w:w="3406" w:type="dxa"/>
            <w:gridSpan w:val="4"/>
          </w:tcPr>
          <w:p w14:paraId="02464C62" w14:textId="77777777" w:rsidR="002F2E5C" w:rsidRDefault="002F2E5C" w:rsidP="007755BB">
            <w:pPr>
              <w:jc w:val="both"/>
            </w:pPr>
            <w:r>
              <w:t>Povinný</w:t>
            </w:r>
          </w:p>
        </w:tc>
        <w:tc>
          <w:tcPr>
            <w:tcW w:w="2695" w:type="dxa"/>
            <w:gridSpan w:val="2"/>
            <w:shd w:val="clear" w:color="auto" w:fill="F7CAAC"/>
          </w:tcPr>
          <w:p w14:paraId="5DED05F8" w14:textId="77777777" w:rsidR="002F2E5C" w:rsidRDefault="002F2E5C" w:rsidP="007755BB">
            <w:pPr>
              <w:jc w:val="both"/>
            </w:pPr>
            <w:r>
              <w:rPr>
                <w:b/>
              </w:rPr>
              <w:t>Doporučený ročník / semestr</w:t>
            </w:r>
          </w:p>
        </w:tc>
        <w:tc>
          <w:tcPr>
            <w:tcW w:w="668" w:type="dxa"/>
          </w:tcPr>
          <w:p w14:paraId="690AE80A" w14:textId="77777777" w:rsidR="002F2E5C" w:rsidRDefault="002F2E5C" w:rsidP="007755BB">
            <w:pPr>
              <w:jc w:val="both"/>
            </w:pPr>
            <w:r>
              <w:t>1/L</w:t>
            </w:r>
          </w:p>
        </w:tc>
      </w:tr>
      <w:tr w:rsidR="002F2E5C" w14:paraId="61F09C92" w14:textId="77777777" w:rsidTr="007755BB">
        <w:tc>
          <w:tcPr>
            <w:tcW w:w="3086" w:type="dxa"/>
            <w:shd w:val="clear" w:color="auto" w:fill="F7CAAC"/>
          </w:tcPr>
          <w:p w14:paraId="337121F1" w14:textId="77777777" w:rsidR="002F2E5C" w:rsidRDefault="002F2E5C" w:rsidP="007755BB">
            <w:pPr>
              <w:rPr>
                <w:b/>
              </w:rPr>
            </w:pPr>
            <w:r>
              <w:rPr>
                <w:b/>
              </w:rPr>
              <w:t>Rozsah studijního předmětu</w:t>
            </w:r>
          </w:p>
        </w:tc>
        <w:tc>
          <w:tcPr>
            <w:tcW w:w="1701" w:type="dxa"/>
            <w:gridSpan w:val="2"/>
          </w:tcPr>
          <w:p w14:paraId="162FFC69" w14:textId="77777777" w:rsidR="002F2E5C" w:rsidRDefault="002F2E5C" w:rsidP="007755BB">
            <w:pPr>
              <w:jc w:val="both"/>
            </w:pPr>
            <w:r>
              <w:t>28</w:t>
            </w:r>
            <w:r w:rsidRPr="00300A0A">
              <w:t>p + 56s</w:t>
            </w:r>
          </w:p>
        </w:tc>
        <w:tc>
          <w:tcPr>
            <w:tcW w:w="889" w:type="dxa"/>
            <w:shd w:val="clear" w:color="auto" w:fill="F7CAAC"/>
          </w:tcPr>
          <w:p w14:paraId="49F30429" w14:textId="77777777" w:rsidR="002F2E5C" w:rsidRDefault="002F2E5C" w:rsidP="007755BB">
            <w:pPr>
              <w:jc w:val="both"/>
              <w:rPr>
                <w:b/>
              </w:rPr>
            </w:pPr>
            <w:r>
              <w:rPr>
                <w:b/>
              </w:rPr>
              <w:t xml:space="preserve">Hod. </w:t>
            </w:r>
          </w:p>
        </w:tc>
        <w:tc>
          <w:tcPr>
            <w:tcW w:w="816" w:type="dxa"/>
          </w:tcPr>
          <w:p w14:paraId="0AF385B2" w14:textId="77777777" w:rsidR="002F2E5C" w:rsidRDefault="002F2E5C" w:rsidP="007755BB">
            <w:pPr>
              <w:jc w:val="both"/>
            </w:pPr>
          </w:p>
        </w:tc>
        <w:tc>
          <w:tcPr>
            <w:tcW w:w="2156" w:type="dxa"/>
            <w:shd w:val="clear" w:color="auto" w:fill="F7CAAC"/>
          </w:tcPr>
          <w:p w14:paraId="3B5CA740" w14:textId="77777777" w:rsidR="002F2E5C" w:rsidRDefault="002F2E5C" w:rsidP="007755BB">
            <w:pPr>
              <w:jc w:val="both"/>
              <w:rPr>
                <w:b/>
              </w:rPr>
            </w:pPr>
            <w:r>
              <w:rPr>
                <w:b/>
              </w:rPr>
              <w:t>Kreditů</w:t>
            </w:r>
          </w:p>
        </w:tc>
        <w:tc>
          <w:tcPr>
            <w:tcW w:w="1207" w:type="dxa"/>
            <w:gridSpan w:val="2"/>
          </w:tcPr>
          <w:p w14:paraId="6C8914D2" w14:textId="77777777" w:rsidR="002F2E5C" w:rsidRDefault="002F2E5C" w:rsidP="007755BB">
            <w:pPr>
              <w:jc w:val="both"/>
            </w:pPr>
            <w:r>
              <w:t>5</w:t>
            </w:r>
          </w:p>
        </w:tc>
      </w:tr>
      <w:tr w:rsidR="002F2E5C" w14:paraId="08464D94" w14:textId="77777777" w:rsidTr="007755BB">
        <w:tc>
          <w:tcPr>
            <w:tcW w:w="3086" w:type="dxa"/>
            <w:shd w:val="clear" w:color="auto" w:fill="F7CAAC"/>
          </w:tcPr>
          <w:p w14:paraId="66B3769C" w14:textId="77777777" w:rsidR="002F2E5C" w:rsidRDefault="002F2E5C" w:rsidP="007755BB">
            <w:pPr>
              <w:rPr>
                <w:b/>
                <w:sz w:val="22"/>
              </w:rPr>
            </w:pPr>
            <w:r>
              <w:rPr>
                <w:b/>
              </w:rPr>
              <w:t>Prerekvizity, korekvizity, ekvivalence</w:t>
            </w:r>
          </w:p>
        </w:tc>
        <w:tc>
          <w:tcPr>
            <w:tcW w:w="6769" w:type="dxa"/>
            <w:gridSpan w:val="7"/>
          </w:tcPr>
          <w:p w14:paraId="0DDA3C41" w14:textId="77777777" w:rsidR="002F2E5C" w:rsidRDefault="002F2E5C" w:rsidP="007755BB">
            <w:r>
              <w:t>Předpokládá se znalost základního matematického aparátu získaná v předmětu Matematický seminář.</w:t>
            </w:r>
          </w:p>
        </w:tc>
      </w:tr>
      <w:tr w:rsidR="002F2E5C" w14:paraId="2FC2E6B7" w14:textId="77777777" w:rsidTr="007755BB">
        <w:tc>
          <w:tcPr>
            <w:tcW w:w="3086" w:type="dxa"/>
            <w:shd w:val="clear" w:color="auto" w:fill="F7CAAC"/>
          </w:tcPr>
          <w:p w14:paraId="0C1AD094" w14:textId="77777777" w:rsidR="002F2E5C" w:rsidRDefault="002F2E5C" w:rsidP="007755BB">
            <w:pPr>
              <w:rPr>
                <w:b/>
              </w:rPr>
            </w:pPr>
            <w:r>
              <w:rPr>
                <w:b/>
              </w:rPr>
              <w:t>Způsob ověření studijních výsledků</w:t>
            </w:r>
          </w:p>
        </w:tc>
        <w:tc>
          <w:tcPr>
            <w:tcW w:w="3406" w:type="dxa"/>
            <w:gridSpan w:val="4"/>
            <w:tcBorders>
              <w:bottom w:val="single" w:sz="4" w:space="0" w:color="auto"/>
            </w:tcBorders>
          </w:tcPr>
          <w:p w14:paraId="7BC07EE0" w14:textId="77777777" w:rsidR="002F2E5C" w:rsidRDefault="002F2E5C" w:rsidP="007755BB">
            <w:pPr>
              <w:jc w:val="both"/>
            </w:pPr>
            <w:r>
              <w:t>Zápočet, zkouška</w:t>
            </w:r>
          </w:p>
        </w:tc>
        <w:tc>
          <w:tcPr>
            <w:tcW w:w="2156" w:type="dxa"/>
            <w:tcBorders>
              <w:bottom w:val="single" w:sz="4" w:space="0" w:color="auto"/>
            </w:tcBorders>
            <w:shd w:val="clear" w:color="auto" w:fill="F7CAAC"/>
          </w:tcPr>
          <w:p w14:paraId="22D051A9" w14:textId="77777777" w:rsidR="002F2E5C" w:rsidRDefault="002F2E5C" w:rsidP="007755BB">
            <w:pPr>
              <w:jc w:val="both"/>
              <w:rPr>
                <w:b/>
              </w:rPr>
            </w:pPr>
            <w:r>
              <w:rPr>
                <w:b/>
              </w:rPr>
              <w:t>Forma výuky</w:t>
            </w:r>
          </w:p>
        </w:tc>
        <w:tc>
          <w:tcPr>
            <w:tcW w:w="1207" w:type="dxa"/>
            <w:gridSpan w:val="2"/>
            <w:tcBorders>
              <w:bottom w:val="single" w:sz="4" w:space="0" w:color="auto"/>
            </w:tcBorders>
          </w:tcPr>
          <w:p w14:paraId="2CD984A8" w14:textId="77777777" w:rsidR="002F2E5C" w:rsidRDefault="002F2E5C" w:rsidP="007755BB">
            <w:r>
              <w:t>Přednáška, seminář</w:t>
            </w:r>
          </w:p>
        </w:tc>
      </w:tr>
      <w:tr w:rsidR="002F2E5C" w14:paraId="543A8B7E" w14:textId="77777777" w:rsidTr="007755BB">
        <w:tc>
          <w:tcPr>
            <w:tcW w:w="3086" w:type="dxa"/>
            <w:shd w:val="clear" w:color="auto" w:fill="F7CAAC"/>
          </w:tcPr>
          <w:p w14:paraId="6319D178" w14:textId="77777777" w:rsidR="002F2E5C" w:rsidRDefault="002F2E5C" w:rsidP="007755BB">
            <w:pPr>
              <w:rPr>
                <w:b/>
              </w:rPr>
            </w:pPr>
            <w:r>
              <w:rPr>
                <w:b/>
              </w:rPr>
              <w:t>Forma způsobu ověření studijních výsledků a další požadavky na studenta</w:t>
            </w:r>
          </w:p>
        </w:tc>
        <w:tc>
          <w:tcPr>
            <w:tcW w:w="6769" w:type="dxa"/>
            <w:gridSpan w:val="7"/>
            <w:tcBorders>
              <w:bottom w:val="single" w:sz="4" w:space="0" w:color="auto"/>
            </w:tcBorders>
          </w:tcPr>
          <w:p w14:paraId="7085E45F" w14:textId="77777777" w:rsidR="002F2E5C" w:rsidRDefault="002F2E5C" w:rsidP="007755BB">
            <w:pPr>
              <w:jc w:val="both"/>
            </w:pPr>
            <w:r>
              <w:t xml:space="preserve">1. Povinná a aktivní účast na jednotlivých cvičeních (80% účast na cvičení).  </w:t>
            </w:r>
          </w:p>
          <w:p w14:paraId="5B971369" w14:textId="77777777" w:rsidR="002F2E5C" w:rsidRDefault="002F2E5C" w:rsidP="007755BB">
            <w:pPr>
              <w:jc w:val="both"/>
            </w:pPr>
            <w:r>
              <w:t>2. P</w:t>
            </w:r>
            <w:r w:rsidRPr="005B1B4C">
              <w:t>růběžné plně</w:t>
            </w:r>
            <w:r>
              <w:t xml:space="preserve">ní zadaných úkolů do seminářů (vypracování domácích prací a úspěšné zvládnutí zápočtové práce). </w:t>
            </w:r>
          </w:p>
          <w:p w14:paraId="4DD08992" w14:textId="77777777" w:rsidR="002F2E5C" w:rsidRDefault="002F2E5C" w:rsidP="007755BB">
            <w:pPr>
              <w:jc w:val="both"/>
            </w:pPr>
            <w:r>
              <w:t>3. Prokázání úspěšného zvládnutí probírané tématiky při závěrečné zkoušce.</w:t>
            </w:r>
          </w:p>
        </w:tc>
      </w:tr>
      <w:tr w:rsidR="002F2E5C" w14:paraId="3AAD2E96" w14:textId="77777777" w:rsidTr="007755BB">
        <w:trPr>
          <w:trHeight w:val="188"/>
        </w:trPr>
        <w:tc>
          <w:tcPr>
            <w:tcW w:w="9855" w:type="dxa"/>
            <w:gridSpan w:val="8"/>
            <w:tcBorders>
              <w:top w:val="nil"/>
            </w:tcBorders>
          </w:tcPr>
          <w:p w14:paraId="6506385D" w14:textId="77777777" w:rsidR="002F2E5C" w:rsidRDefault="002F2E5C" w:rsidP="007755BB">
            <w:pPr>
              <w:jc w:val="both"/>
            </w:pPr>
          </w:p>
        </w:tc>
      </w:tr>
      <w:tr w:rsidR="002F2E5C" w14:paraId="2F4616CE" w14:textId="77777777" w:rsidTr="007755BB">
        <w:trPr>
          <w:trHeight w:val="197"/>
        </w:trPr>
        <w:tc>
          <w:tcPr>
            <w:tcW w:w="3086" w:type="dxa"/>
            <w:tcBorders>
              <w:top w:val="nil"/>
            </w:tcBorders>
            <w:shd w:val="clear" w:color="auto" w:fill="F7CAAC"/>
          </w:tcPr>
          <w:p w14:paraId="20E1126D" w14:textId="77777777" w:rsidR="002F2E5C" w:rsidRDefault="002F2E5C" w:rsidP="007755BB">
            <w:pPr>
              <w:jc w:val="both"/>
              <w:rPr>
                <w:b/>
              </w:rPr>
            </w:pPr>
            <w:r>
              <w:rPr>
                <w:b/>
              </w:rPr>
              <w:t>Garant předmětu</w:t>
            </w:r>
          </w:p>
        </w:tc>
        <w:tc>
          <w:tcPr>
            <w:tcW w:w="6769" w:type="dxa"/>
            <w:gridSpan w:val="7"/>
            <w:tcBorders>
              <w:top w:val="nil"/>
            </w:tcBorders>
          </w:tcPr>
          <w:p w14:paraId="758CA295" w14:textId="77777777" w:rsidR="002F2E5C" w:rsidRDefault="002F2E5C" w:rsidP="007755BB">
            <w:pPr>
              <w:jc w:val="both"/>
            </w:pPr>
            <w:r>
              <w:t>Mgr. Lubomír Sedláček, Ph.D.</w:t>
            </w:r>
          </w:p>
        </w:tc>
      </w:tr>
      <w:tr w:rsidR="002F2E5C" w14:paraId="2579957C" w14:textId="77777777" w:rsidTr="007755BB">
        <w:trPr>
          <w:trHeight w:val="243"/>
        </w:trPr>
        <w:tc>
          <w:tcPr>
            <w:tcW w:w="3086" w:type="dxa"/>
            <w:tcBorders>
              <w:top w:val="nil"/>
            </w:tcBorders>
            <w:shd w:val="clear" w:color="auto" w:fill="F7CAAC"/>
          </w:tcPr>
          <w:p w14:paraId="2EE5AD3C" w14:textId="77777777" w:rsidR="002F2E5C" w:rsidRDefault="002F2E5C" w:rsidP="007755BB">
            <w:pPr>
              <w:rPr>
                <w:b/>
              </w:rPr>
            </w:pPr>
            <w:r>
              <w:rPr>
                <w:b/>
              </w:rPr>
              <w:t>Zapojení garanta do výuky předmětu</w:t>
            </w:r>
          </w:p>
        </w:tc>
        <w:tc>
          <w:tcPr>
            <w:tcW w:w="6769" w:type="dxa"/>
            <w:gridSpan w:val="7"/>
            <w:tcBorders>
              <w:top w:val="nil"/>
              <w:bottom w:val="single" w:sz="4" w:space="0" w:color="auto"/>
            </w:tcBorders>
          </w:tcPr>
          <w:p w14:paraId="3C33ACD1" w14:textId="4D8CC2EE" w:rsidR="002F2E5C" w:rsidRDefault="006E3746" w:rsidP="006E3746">
            <w:pPr>
              <w:jc w:val="both"/>
            </w:pPr>
            <w:r>
              <w:t>Metodické, vede přednášky</w:t>
            </w:r>
            <w:r w:rsidR="002F2E5C">
              <w:t xml:space="preserve"> i semináře</w:t>
            </w:r>
          </w:p>
        </w:tc>
      </w:tr>
      <w:tr w:rsidR="002F2E5C" w14:paraId="6E6E30F3" w14:textId="77777777" w:rsidTr="007755BB">
        <w:tc>
          <w:tcPr>
            <w:tcW w:w="3086" w:type="dxa"/>
            <w:shd w:val="clear" w:color="auto" w:fill="F7CAAC"/>
          </w:tcPr>
          <w:p w14:paraId="44687B6E" w14:textId="77777777" w:rsidR="002F2E5C" w:rsidRDefault="002F2E5C" w:rsidP="007755BB">
            <w:pPr>
              <w:jc w:val="both"/>
              <w:rPr>
                <w:b/>
              </w:rPr>
            </w:pPr>
            <w:r>
              <w:rPr>
                <w:b/>
              </w:rPr>
              <w:t>Vyučující</w:t>
            </w:r>
          </w:p>
        </w:tc>
        <w:tc>
          <w:tcPr>
            <w:tcW w:w="6769" w:type="dxa"/>
            <w:gridSpan w:val="7"/>
            <w:tcBorders>
              <w:bottom w:val="single" w:sz="4" w:space="0" w:color="auto"/>
            </w:tcBorders>
          </w:tcPr>
          <w:p w14:paraId="77540C71" w14:textId="41E9DC2D" w:rsidR="002F2E5C" w:rsidRDefault="002F2E5C" w:rsidP="006E3746">
            <w:pPr>
              <w:jc w:val="both"/>
            </w:pPr>
            <w:r>
              <w:t>Mgr. Lubomír Sedláček, Ph.D.</w:t>
            </w:r>
            <w:r w:rsidR="006E3746">
              <w:t>, přednášky i semináře (100 %)</w:t>
            </w:r>
          </w:p>
        </w:tc>
      </w:tr>
      <w:tr w:rsidR="002F2E5C" w14:paraId="2FF0705D" w14:textId="77777777" w:rsidTr="007755BB">
        <w:trPr>
          <w:trHeight w:val="418"/>
        </w:trPr>
        <w:tc>
          <w:tcPr>
            <w:tcW w:w="9855" w:type="dxa"/>
            <w:gridSpan w:val="8"/>
            <w:tcBorders>
              <w:top w:val="nil"/>
            </w:tcBorders>
          </w:tcPr>
          <w:p w14:paraId="1458DBAE" w14:textId="77777777" w:rsidR="002F2E5C" w:rsidRDefault="002F2E5C" w:rsidP="007755BB">
            <w:pPr>
              <w:jc w:val="both"/>
            </w:pPr>
          </w:p>
        </w:tc>
      </w:tr>
      <w:tr w:rsidR="002F2E5C" w14:paraId="7EFFF038" w14:textId="77777777" w:rsidTr="007755BB">
        <w:tc>
          <w:tcPr>
            <w:tcW w:w="3086" w:type="dxa"/>
            <w:shd w:val="clear" w:color="auto" w:fill="F7CAAC"/>
          </w:tcPr>
          <w:p w14:paraId="36136492" w14:textId="77777777" w:rsidR="002F2E5C" w:rsidRDefault="002F2E5C" w:rsidP="007755BB">
            <w:pPr>
              <w:jc w:val="both"/>
              <w:rPr>
                <w:b/>
              </w:rPr>
            </w:pPr>
            <w:r>
              <w:rPr>
                <w:b/>
              </w:rPr>
              <w:t>Stručná anotace předmětu</w:t>
            </w:r>
          </w:p>
        </w:tc>
        <w:tc>
          <w:tcPr>
            <w:tcW w:w="6769" w:type="dxa"/>
            <w:gridSpan w:val="7"/>
            <w:tcBorders>
              <w:bottom w:val="nil"/>
            </w:tcBorders>
          </w:tcPr>
          <w:p w14:paraId="21060524" w14:textId="77777777" w:rsidR="002F2E5C" w:rsidRDefault="002F2E5C" w:rsidP="007755BB">
            <w:pPr>
              <w:jc w:val="both"/>
            </w:pPr>
          </w:p>
        </w:tc>
      </w:tr>
      <w:tr w:rsidR="002F2E5C" w14:paraId="3D7921F0" w14:textId="77777777" w:rsidTr="007755BB">
        <w:trPr>
          <w:trHeight w:val="3938"/>
        </w:trPr>
        <w:tc>
          <w:tcPr>
            <w:tcW w:w="9855" w:type="dxa"/>
            <w:gridSpan w:val="8"/>
            <w:tcBorders>
              <w:top w:val="nil"/>
              <w:bottom w:val="single" w:sz="12" w:space="0" w:color="auto"/>
            </w:tcBorders>
          </w:tcPr>
          <w:p w14:paraId="3BAF92C0" w14:textId="77777777" w:rsidR="002F2E5C" w:rsidRDefault="002F2E5C" w:rsidP="007755BB">
            <w:pPr>
              <w:jc w:val="both"/>
              <w:rPr>
                <w:ins w:id="472" w:author="Zuzka" w:date="2018-11-16T00:40:00Z"/>
                <w:szCs w:val="22"/>
              </w:rPr>
            </w:pPr>
            <w:r w:rsidRPr="008C2B11">
              <w:rPr>
                <w:szCs w:val="22"/>
              </w:rPr>
              <w:t xml:space="preserve">Cílem předmětu je seznámit studenty se základními matematickými nástroji diferenciálního a integrálního počtu funkce jedné proměnné užívanými při studiu odborných předmětů. </w:t>
            </w:r>
          </w:p>
          <w:p w14:paraId="4CF2370F" w14:textId="77777777" w:rsidR="00C959E0" w:rsidRPr="008C2B11" w:rsidRDefault="00C959E0" w:rsidP="007755BB">
            <w:pPr>
              <w:jc w:val="both"/>
              <w:rPr>
                <w:szCs w:val="22"/>
              </w:rPr>
            </w:pPr>
          </w:p>
          <w:p w14:paraId="599D93B5" w14:textId="77777777" w:rsidR="002F2E5C" w:rsidRPr="008C2B11" w:rsidRDefault="002F2E5C" w:rsidP="007755BB">
            <w:pPr>
              <w:jc w:val="both"/>
              <w:rPr>
                <w:szCs w:val="22"/>
              </w:rPr>
            </w:pPr>
            <w:r w:rsidRPr="008C2B11">
              <w:rPr>
                <w:szCs w:val="22"/>
              </w:rPr>
              <w:t>Témata:</w:t>
            </w:r>
          </w:p>
          <w:p w14:paraId="0D387D4B" w14:textId="77777777" w:rsidR="002F2E5C" w:rsidRPr="008C2B11" w:rsidRDefault="002F2E5C" w:rsidP="006328B7">
            <w:pPr>
              <w:pStyle w:val="Odstavecseseznamem"/>
              <w:numPr>
                <w:ilvl w:val="0"/>
                <w:numId w:val="30"/>
              </w:numPr>
              <w:rPr>
                <w:color w:val="000000"/>
                <w:szCs w:val="22"/>
                <w:shd w:val="clear" w:color="auto" w:fill="FFFFFF"/>
              </w:rPr>
            </w:pPr>
            <w:r w:rsidRPr="008C2B11">
              <w:rPr>
                <w:color w:val="000000"/>
                <w:szCs w:val="22"/>
                <w:shd w:val="clear" w:color="auto" w:fill="FFFFFF"/>
              </w:rPr>
              <w:t>Funkce jedné reálné proměnné a její vlastnosti.</w:t>
            </w:r>
          </w:p>
          <w:p w14:paraId="4B2B675C" w14:textId="77777777" w:rsidR="002F2E5C" w:rsidRPr="008C2B11" w:rsidRDefault="002F2E5C" w:rsidP="006328B7">
            <w:pPr>
              <w:pStyle w:val="Odstavecseseznamem"/>
              <w:numPr>
                <w:ilvl w:val="0"/>
                <w:numId w:val="30"/>
              </w:numPr>
              <w:rPr>
                <w:color w:val="000000"/>
                <w:szCs w:val="22"/>
                <w:shd w:val="clear" w:color="auto" w:fill="FFFFFF"/>
              </w:rPr>
            </w:pPr>
            <w:r w:rsidRPr="008C2B11">
              <w:rPr>
                <w:color w:val="000000"/>
                <w:szCs w:val="22"/>
                <w:shd w:val="clear" w:color="auto" w:fill="FFFFFF"/>
              </w:rPr>
              <w:t>Limita a spojitost funkce. Jednostranná limita, nevlastní limita, limita v nevlastním bodě. Asymptoty grafu funkce.</w:t>
            </w:r>
          </w:p>
          <w:p w14:paraId="5B290857" w14:textId="77777777" w:rsidR="002F2E5C" w:rsidRPr="008C2B11" w:rsidRDefault="002F2E5C" w:rsidP="006328B7">
            <w:pPr>
              <w:pStyle w:val="Odstavecseseznamem"/>
              <w:numPr>
                <w:ilvl w:val="0"/>
                <w:numId w:val="30"/>
              </w:numPr>
              <w:rPr>
                <w:color w:val="000000"/>
                <w:szCs w:val="22"/>
                <w:shd w:val="clear" w:color="auto" w:fill="FFFFFF"/>
              </w:rPr>
            </w:pPr>
            <w:r w:rsidRPr="008C2B11">
              <w:rPr>
                <w:color w:val="000000"/>
                <w:szCs w:val="22"/>
                <w:shd w:val="clear" w:color="auto" w:fill="FFFFFF"/>
              </w:rPr>
              <w:t>Derivace funkce a její význam. Derivace elementárních funkcí. Derivace složené funkce.</w:t>
            </w:r>
          </w:p>
          <w:p w14:paraId="5031DC3A" w14:textId="77777777" w:rsidR="002F2E5C" w:rsidRPr="008C2B11" w:rsidRDefault="002F2E5C" w:rsidP="006328B7">
            <w:pPr>
              <w:pStyle w:val="Odstavecseseznamem"/>
              <w:numPr>
                <w:ilvl w:val="0"/>
                <w:numId w:val="30"/>
              </w:numPr>
              <w:rPr>
                <w:szCs w:val="22"/>
              </w:rPr>
            </w:pPr>
            <w:r w:rsidRPr="008C2B11">
              <w:rPr>
                <w:color w:val="000000"/>
                <w:szCs w:val="22"/>
                <w:shd w:val="clear" w:color="auto" w:fill="FFFFFF"/>
              </w:rPr>
              <w:t>Derivace vyšších řádů.  L´Hospitalovo pravidlo.</w:t>
            </w:r>
          </w:p>
          <w:p w14:paraId="23DA891E" w14:textId="77777777" w:rsidR="002F2E5C" w:rsidRPr="008C2B11" w:rsidRDefault="002F2E5C" w:rsidP="006328B7">
            <w:pPr>
              <w:pStyle w:val="Odstavecseseznamem"/>
              <w:numPr>
                <w:ilvl w:val="0"/>
                <w:numId w:val="30"/>
              </w:numPr>
              <w:rPr>
                <w:szCs w:val="22"/>
              </w:rPr>
            </w:pPr>
            <w:r w:rsidRPr="008C2B11">
              <w:rPr>
                <w:color w:val="000000"/>
                <w:szCs w:val="22"/>
                <w:shd w:val="clear" w:color="auto" w:fill="FFFFFF"/>
              </w:rPr>
              <w:t xml:space="preserve">Diferenciál funkce a jeho použití. Taylorův polynom. </w:t>
            </w:r>
          </w:p>
          <w:p w14:paraId="11CB1AE5" w14:textId="77777777" w:rsidR="002F2E5C" w:rsidRPr="008C2B11" w:rsidRDefault="002F2E5C" w:rsidP="006328B7">
            <w:pPr>
              <w:pStyle w:val="Odstavecseseznamem"/>
              <w:numPr>
                <w:ilvl w:val="0"/>
                <w:numId w:val="30"/>
              </w:numPr>
              <w:rPr>
                <w:color w:val="000000"/>
                <w:szCs w:val="22"/>
                <w:shd w:val="clear" w:color="auto" w:fill="FFFFFF"/>
              </w:rPr>
            </w:pPr>
            <w:r w:rsidRPr="008C2B11">
              <w:rPr>
                <w:color w:val="000000"/>
                <w:szCs w:val="22"/>
                <w:shd w:val="clear" w:color="auto" w:fill="FFFFFF"/>
              </w:rPr>
              <w:t>Extrémy funkce, intervaly monotónnosti, konvexnost, konkávnost, inflexní body. </w:t>
            </w:r>
          </w:p>
          <w:p w14:paraId="37D3723F" w14:textId="77777777" w:rsidR="002F2E5C" w:rsidRPr="008C2B11" w:rsidRDefault="002F2E5C" w:rsidP="006328B7">
            <w:pPr>
              <w:pStyle w:val="Odstavecseseznamem"/>
              <w:numPr>
                <w:ilvl w:val="0"/>
                <w:numId w:val="30"/>
              </w:numPr>
              <w:rPr>
                <w:color w:val="000000"/>
                <w:szCs w:val="22"/>
                <w:shd w:val="clear" w:color="auto" w:fill="FFFFFF"/>
              </w:rPr>
            </w:pPr>
            <w:r w:rsidRPr="008C2B11">
              <w:rPr>
                <w:color w:val="000000"/>
                <w:szCs w:val="22"/>
                <w:shd w:val="clear" w:color="auto" w:fill="FFFFFF"/>
              </w:rPr>
              <w:t>Průběh funkce. </w:t>
            </w:r>
          </w:p>
          <w:p w14:paraId="45D2B76C" w14:textId="77777777" w:rsidR="002F2E5C" w:rsidRPr="008C2B11" w:rsidRDefault="002F2E5C" w:rsidP="006328B7">
            <w:pPr>
              <w:pStyle w:val="Odstavecseseznamem"/>
              <w:numPr>
                <w:ilvl w:val="0"/>
                <w:numId w:val="30"/>
              </w:numPr>
              <w:rPr>
                <w:color w:val="000000"/>
                <w:szCs w:val="22"/>
                <w:shd w:val="clear" w:color="auto" w:fill="FFFFFF"/>
              </w:rPr>
            </w:pPr>
            <w:r w:rsidRPr="008C2B11">
              <w:rPr>
                <w:color w:val="000000"/>
                <w:szCs w:val="22"/>
                <w:shd w:val="clear" w:color="auto" w:fill="FFFFFF"/>
              </w:rPr>
              <w:t>Využití derivace v aplikacích. </w:t>
            </w:r>
          </w:p>
          <w:p w14:paraId="3FD39096" w14:textId="77777777" w:rsidR="002F2E5C" w:rsidRPr="008C2B11" w:rsidRDefault="002F2E5C" w:rsidP="006328B7">
            <w:pPr>
              <w:pStyle w:val="Odstavecseseznamem"/>
              <w:numPr>
                <w:ilvl w:val="0"/>
                <w:numId w:val="30"/>
              </w:numPr>
              <w:rPr>
                <w:szCs w:val="22"/>
              </w:rPr>
            </w:pPr>
            <w:r w:rsidRPr="008C2B11">
              <w:rPr>
                <w:color w:val="000000"/>
                <w:szCs w:val="22"/>
                <w:shd w:val="clear" w:color="auto" w:fill="FFFFFF"/>
              </w:rPr>
              <w:t xml:space="preserve">Primitivní funkce, neurčitý integrál. </w:t>
            </w:r>
          </w:p>
          <w:p w14:paraId="325EA8FA" w14:textId="77777777" w:rsidR="002F2E5C" w:rsidRPr="008C2B11" w:rsidRDefault="002F2E5C" w:rsidP="006328B7">
            <w:pPr>
              <w:pStyle w:val="Odstavecseseznamem"/>
              <w:numPr>
                <w:ilvl w:val="0"/>
                <w:numId w:val="30"/>
              </w:numPr>
              <w:rPr>
                <w:szCs w:val="22"/>
              </w:rPr>
            </w:pPr>
            <w:r w:rsidRPr="008C2B11">
              <w:rPr>
                <w:color w:val="000000"/>
                <w:szCs w:val="22"/>
                <w:shd w:val="clear" w:color="auto" w:fill="FFFFFF"/>
              </w:rPr>
              <w:t>Základní integrační metody. Přímá integrace, metoda per partes, substituční metoda. </w:t>
            </w:r>
          </w:p>
          <w:p w14:paraId="74855A88" w14:textId="77777777" w:rsidR="002F2E5C" w:rsidRPr="008C2B11" w:rsidRDefault="002F2E5C" w:rsidP="006328B7">
            <w:pPr>
              <w:pStyle w:val="Odstavecseseznamem"/>
              <w:numPr>
                <w:ilvl w:val="0"/>
                <w:numId w:val="30"/>
              </w:numPr>
              <w:rPr>
                <w:szCs w:val="22"/>
              </w:rPr>
            </w:pPr>
            <w:r w:rsidRPr="008C2B11">
              <w:rPr>
                <w:color w:val="000000"/>
                <w:szCs w:val="22"/>
                <w:shd w:val="clear" w:color="auto" w:fill="FFFFFF"/>
              </w:rPr>
              <w:t>Integrace racionálních funkcí, rozklad na parciální zlomky, integrace parciálních zlomků. </w:t>
            </w:r>
          </w:p>
          <w:p w14:paraId="3AEEF9D5" w14:textId="77777777" w:rsidR="002F2E5C" w:rsidRPr="008C2B11" w:rsidRDefault="002F2E5C" w:rsidP="006328B7">
            <w:pPr>
              <w:pStyle w:val="Odstavecseseznamem"/>
              <w:numPr>
                <w:ilvl w:val="0"/>
                <w:numId w:val="30"/>
              </w:numPr>
              <w:rPr>
                <w:szCs w:val="22"/>
              </w:rPr>
            </w:pPr>
            <w:r w:rsidRPr="008C2B11">
              <w:rPr>
                <w:color w:val="000000"/>
                <w:szCs w:val="22"/>
                <w:shd w:val="clear" w:color="auto" w:fill="FFFFFF"/>
              </w:rPr>
              <w:t>Určitý integrál. Integrace per partes a substituční metoda pro výpočet určitého integrálu. </w:t>
            </w:r>
          </w:p>
          <w:p w14:paraId="7CF345E7" w14:textId="77777777" w:rsidR="002F2E5C" w:rsidRPr="008C2B11" w:rsidRDefault="002F2E5C" w:rsidP="006328B7">
            <w:pPr>
              <w:pStyle w:val="Odstavecseseznamem"/>
              <w:numPr>
                <w:ilvl w:val="0"/>
                <w:numId w:val="30"/>
              </w:numPr>
              <w:rPr>
                <w:szCs w:val="22"/>
              </w:rPr>
            </w:pPr>
            <w:r w:rsidRPr="008C2B11">
              <w:rPr>
                <w:color w:val="000000"/>
                <w:szCs w:val="22"/>
                <w:shd w:val="clear" w:color="auto" w:fill="FFFFFF"/>
              </w:rPr>
              <w:t>Aplikace určitého integrálu.</w:t>
            </w:r>
          </w:p>
          <w:p w14:paraId="670617F5" w14:textId="77777777" w:rsidR="002F2E5C" w:rsidRPr="00C959E0" w:rsidRDefault="002F2E5C" w:rsidP="006328B7">
            <w:pPr>
              <w:pStyle w:val="Odstavecseseznamem"/>
              <w:numPr>
                <w:ilvl w:val="0"/>
                <w:numId w:val="30"/>
              </w:numPr>
              <w:rPr>
                <w:ins w:id="473" w:author="Zuzka" w:date="2018-11-16T00:40:00Z"/>
                <w:sz w:val="22"/>
                <w:szCs w:val="22"/>
                <w:rPrChange w:id="474" w:author="Zuzka" w:date="2018-11-16T00:40:00Z">
                  <w:rPr>
                    <w:ins w:id="475" w:author="Zuzka" w:date="2018-11-16T00:40:00Z"/>
                    <w:color w:val="000000"/>
                    <w:sz w:val="22"/>
                    <w:szCs w:val="22"/>
                    <w:shd w:val="clear" w:color="auto" w:fill="FFFFFF"/>
                  </w:rPr>
                </w:rPrChange>
              </w:rPr>
            </w:pPr>
            <w:r w:rsidRPr="008C2B11">
              <w:rPr>
                <w:color w:val="000000"/>
                <w:szCs w:val="22"/>
                <w:shd w:val="clear" w:color="auto" w:fill="FFFFFF"/>
              </w:rPr>
              <w:t>Nevlastní integrál</w:t>
            </w:r>
            <w:r w:rsidRPr="00A86A64">
              <w:rPr>
                <w:color w:val="000000"/>
                <w:sz w:val="22"/>
                <w:szCs w:val="22"/>
                <w:shd w:val="clear" w:color="auto" w:fill="FFFFFF"/>
              </w:rPr>
              <w:t>.</w:t>
            </w:r>
          </w:p>
          <w:p w14:paraId="1BCDB3D8" w14:textId="77777777" w:rsidR="00C959E0" w:rsidRPr="00C959E0" w:rsidRDefault="00C959E0">
            <w:pPr>
              <w:ind w:left="775"/>
              <w:rPr>
                <w:sz w:val="22"/>
                <w:szCs w:val="22"/>
                <w:rPrChange w:id="476" w:author="Zuzka" w:date="2018-11-16T00:40:00Z">
                  <w:rPr/>
                </w:rPrChange>
              </w:rPr>
              <w:pPrChange w:id="477" w:author="Zuzka" w:date="2018-11-16T00:40:00Z">
                <w:pPr>
                  <w:pStyle w:val="Odstavecseseznamem"/>
                  <w:numPr>
                    <w:numId w:val="30"/>
                  </w:numPr>
                  <w:ind w:left="1135" w:hanging="360"/>
                </w:pPr>
              </w:pPrChange>
            </w:pPr>
          </w:p>
        </w:tc>
      </w:tr>
      <w:tr w:rsidR="002F2E5C" w14:paraId="184360BD" w14:textId="77777777" w:rsidTr="007755BB">
        <w:trPr>
          <w:trHeight w:val="265"/>
        </w:trPr>
        <w:tc>
          <w:tcPr>
            <w:tcW w:w="3653" w:type="dxa"/>
            <w:gridSpan w:val="2"/>
            <w:tcBorders>
              <w:top w:val="nil"/>
            </w:tcBorders>
            <w:shd w:val="clear" w:color="auto" w:fill="F7CAAC"/>
          </w:tcPr>
          <w:p w14:paraId="6B17BE11"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08E36FC4" w14:textId="77777777" w:rsidR="002F2E5C" w:rsidRDefault="002F2E5C" w:rsidP="007755BB">
            <w:pPr>
              <w:jc w:val="both"/>
            </w:pPr>
          </w:p>
        </w:tc>
      </w:tr>
      <w:tr w:rsidR="002F2E5C" w14:paraId="3603A3E1" w14:textId="77777777" w:rsidTr="007755BB">
        <w:trPr>
          <w:trHeight w:val="1497"/>
        </w:trPr>
        <w:tc>
          <w:tcPr>
            <w:tcW w:w="9855" w:type="dxa"/>
            <w:gridSpan w:val="8"/>
            <w:tcBorders>
              <w:top w:val="nil"/>
            </w:tcBorders>
          </w:tcPr>
          <w:p w14:paraId="6BE2DE6A" w14:textId="77777777" w:rsidR="002F2E5C" w:rsidRPr="0095212D" w:rsidRDefault="002F2E5C" w:rsidP="007755BB">
            <w:pPr>
              <w:rPr>
                <w:b/>
              </w:rPr>
            </w:pPr>
            <w:r w:rsidRPr="0095212D">
              <w:rPr>
                <w:b/>
              </w:rPr>
              <w:t xml:space="preserve">Povinná literatura: </w:t>
            </w:r>
          </w:p>
          <w:p w14:paraId="797B8BB4" w14:textId="77777777" w:rsidR="002F2E5C" w:rsidRPr="0095212D" w:rsidRDefault="002F2E5C" w:rsidP="007755BB">
            <w:r w:rsidRPr="006A15A0">
              <w:rPr>
                <w:lang w:val="en-US"/>
                <w:rPrChange w:id="478" w:author="Zuzka" w:date="2018-11-16T00:35:00Z">
                  <w:rPr/>
                </w:rPrChange>
              </w:rPr>
              <w:t>POLÁŠEK Vladimír, SEDLÁČEK Lubomír</w:t>
            </w:r>
            <w:r w:rsidRPr="0095212D">
              <w:t xml:space="preserve">. </w:t>
            </w:r>
            <w:r w:rsidRPr="0095212D">
              <w:rPr>
                <w:i/>
                <w:iCs/>
              </w:rPr>
              <w:t>Matematický seminář</w:t>
            </w:r>
            <w:r w:rsidRPr="0095212D">
              <w:t>. Zlín, 2017. ISBN 978-80-7454-687-7.</w:t>
            </w:r>
          </w:p>
          <w:p w14:paraId="13AB7AB2" w14:textId="77777777" w:rsidR="002F2E5C" w:rsidRPr="0095212D" w:rsidRDefault="002F2E5C" w:rsidP="007755BB">
            <w:pPr>
              <w:autoSpaceDE w:val="0"/>
              <w:autoSpaceDN w:val="0"/>
              <w:adjustRightInd w:val="0"/>
              <w:rPr>
                <w:rFonts w:eastAsia="Calibri"/>
              </w:rPr>
            </w:pPr>
            <w:r w:rsidRPr="0095212D">
              <w:rPr>
                <w:rFonts w:eastAsia="Calibri"/>
              </w:rPr>
              <w:t xml:space="preserve">OSTRAVSKÝ Jan, POLÁŠEK Vladimír. </w:t>
            </w:r>
            <w:r w:rsidRPr="0095212D">
              <w:rPr>
                <w:rFonts w:eastAsia="Calibri"/>
                <w:i/>
                <w:iCs/>
              </w:rPr>
              <w:t>Diferenciální a integrální počet funkce jedné proměnné - vybrané statě</w:t>
            </w:r>
            <w:r w:rsidRPr="0095212D">
              <w:rPr>
                <w:rFonts w:eastAsia="Calibri"/>
              </w:rPr>
              <w:t>. Zlín,</w:t>
            </w:r>
          </w:p>
          <w:p w14:paraId="348EAD58" w14:textId="77777777" w:rsidR="002F2E5C" w:rsidRDefault="002F2E5C" w:rsidP="007755BB">
            <w:pPr>
              <w:rPr>
                <w:rFonts w:eastAsia="Calibri"/>
              </w:rPr>
            </w:pPr>
            <w:r w:rsidRPr="0095212D">
              <w:rPr>
                <w:rFonts w:eastAsia="Calibri"/>
              </w:rPr>
              <w:t>2011. ISBN 978-80-7454-124-7.</w:t>
            </w:r>
          </w:p>
          <w:p w14:paraId="609CE906" w14:textId="77777777" w:rsidR="002F2E5C" w:rsidRPr="0095212D" w:rsidRDefault="002F2E5C" w:rsidP="007755BB">
            <w:pPr>
              <w:rPr>
                <w:rFonts w:eastAsia="Calibri"/>
              </w:rPr>
            </w:pPr>
          </w:p>
          <w:p w14:paraId="7EA48622" w14:textId="77777777" w:rsidR="002F2E5C" w:rsidRDefault="002F2E5C" w:rsidP="007755BB">
            <w:r w:rsidRPr="0095212D">
              <w:rPr>
                <w:b/>
              </w:rPr>
              <w:t>Doporučená literatura:</w:t>
            </w:r>
            <w:r w:rsidRPr="0095212D">
              <w:rPr>
                <w:b/>
              </w:rPr>
              <w:br/>
            </w:r>
            <w:r w:rsidRPr="006A15A0">
              <w:rPr>
                <w:lang w:val="en-US"/>
                <w:rPrChange w:id="479" w:author="Zuzka" w:date="2018-11-16T00:35:00Z">
                  <w:rPr/>
                </w:rPrChange>
              </w:rPr>
              <w:t>ČERNÝ, Ilja</w:t>
            </w:r>
            <w:r w:rsidRPr="0095212D">
              <w:t xml:space="preserve">. </w:t>
            </w:r>
            <w:r w:rsidRPr="0095212D">
              <w:rPr>
                <w:i/>
                <w:iCs/>
              </w:rPr>
              <w:t>Úvod do inteligentního kalkulu: 1000 příkladů z elementární analýzy</w:t>
            </w:r>
            <w:r w:rsidRPr="0095212D">
              <w:t>. Praha: Academia, 2002. ISBN 80-200-1017-3.</w:t>
            </w:r>
          </w:p>
          <w:p w14:paraId="08BAC954" w14:textId="77777777" w:rsidR="002F2E5C" w:rsidRDefault="002F2E5C" w:rsidP="007755BB">
            <w:r w:rsidRPr="006A15A0">
              <w:rPr>
                <w:lang w:val="en-US"/>
                <w:rPrChange w:id="480" w:author="Zuzka" w:date="2018-11-16T00:35:00Z">
                  <w:rPr/>
                </w:rPrChange>
              </w:rPr>
              <w:t xml:space="preserve">DEMIDOVIČ, Boris Pavlovič. </w:t>
            </w:r>
            <w:r w:rsidRPr="0095212D">
              <w:rPr>
                <w:i/>
                <w:iCs/>
              </w:rPr>
              <w:t>Sbírka úloh a cvičení z matematické analýzy</w:t>
            </w:r>
            <w:r w:rsidRPr="0095212D">
              <w:t>. Havlíčkův</w:t>
            </w:r>
            <w:r>
              <w:t xml:space="preserve"> Brod: Fragment, 2003. ISBN </w:t>
            </w:r>
            <w:r w:rsidRPr="0095212D">
              <w:t>80-7200-587-1.</w:t>
            </w:r>
          </w:p>
          <w:p w14:paraId="00CA627A" w14:textId="77777777" w:rsidR="002F2E5C" w:rsidRPr="006A15A0" w:rsidRDefault="002F2E5C" w:rsidP="007755BB">
            <w:pPr>
              <w:rPr>
                <w:rPrChange w:id="481" w:author="Zuzka" w:date="2018-11-16T00:37:00Z">
                  <w:rPr>
                    <w:rFonts w:ascii="Open Sans" w:hAnsi="Open Sans"/>
                    <w:shd w:val="clear" w:color="auto" w:fill="FFFFFF"/>
                  </w:rPr>
                </w:rPrChange>
              </w:rPr>
            </w:pPr>
            <w:r w:rsidRPr="006A15A0">
              <w:rPr>
                <w:lang w:val="en-US"/>
                <w:rPrChange w:id="482" w:author="Zuzka" w:date="2018-11-16T00:35:00Z">
                  <w:rPr>
                    <w:rFonts w:ascii="Open Sans" w:hAnsi="Open Sans"/>
                    <w:shd w:val="clear" w:color="auto" w:fill="FFFFFF"/>
                  </w:rPr>
                </w:rPrChange>
              </w:rPr>
              <w:t>WEIR, Maurice D., Joel. HASS, George B. THOMAS a Ross L. FINNEY</w:t>
            </w:r>
            <w:r w:rsidRPr="00F660BC">
              <w:rPr>
                <w:rFonts w:ascii="Open Sans" w:hAnsi="Open Sans"/>
                <w:shd w:val="clear" w:color="auto" w:fill="FFFFFF"/>
              </w:rPr>
              <w:t>. </w:t>
            </w:r>
            <w:r w:rsidRPr="006A15A0">
              <w:rPr>
                <w:i/>
                <w:iCs/>
                <w:rPrChange w:id="483" w:author="Zuzka" w:date="2018-11-16T00:37:00Z">
                  <w:rPr>
                    <w:rFonts w:ascii="Open Sans" w:hAnsi="Open Sans"/>
                    <w:i/>
                    <w:iCs/>
                    <w:shd w:val="clear" w:color="auto" w:fill="FFFFFF"/>
                  </w:rPr>
                </w:rPrChange>
              </w:rPr>
              <w:t>Thomas' calculus.</w:t>
            </w:r>
            <w:r w:rsidRPr="00F660BC">
              <w:rPr>
                <w:rFonts w:ascii="Open Sans" w:hAnsi="Open Sans"/>
                <w:shd w:val="clear" w:color="auto" w:fill="FFFFFF"/>
              </w:rPr>
              <w:t xml:space="preserve"> </w:t>
            </w:r>
            <w:r w:rsidRPr="006A15A0">
              <w:rPr>
                <w:rPrChange w:id="484" w:author="Zuzka" w:date="2018-11-16T00:37:00Z">
                  <w:rPr>
                    <w:rFonts w:ascii="Open Sans" w:hAnsi="Open Sans"/>
                    <w:shd w:val="clear" w:color="auto" w:fill="FFFFFF"/>
                  </w:rPr>
                </w:rPrChange>
              </w:rPr>
              <w:t>11th ed., media upgrade. Boston: Pearson Addison Wesley, c2008. ISBN 9780321489876.</w:t>
            </w:r>
          </w:p>
          <w:p w14:paraId="4124D091" w14:textId="77777777" w:rsidR="002F2E5C" w:rsidRPr="006A15A0" w:rsidRDefault="002F2E5C" w:rsidP="007755BB">
            <w:pPr>
              <w:rPr>
                <w:ins w:id="485" w:author="Zuzka" w:date="2018-11-16T00:35:00Z"/>
                <w:rPrChange w:id="486" w:author="Zuzka" w:date="2018-11-16T00:37:00Z">
                  <w:rPr>
                    <w:ins w:id="487" w:author="Zuzka" w:date="2018-11-16T00:35:00Z"/>
                    <w:rFonts w:ascii="Open Sans" w:hAnsi="Open Sans"/>
                    <w:shd w:val="clear" w:color="auto" w:fill="FFFFFF"/>
                  </w:rPr>
                </w:rPrChange>
              </w:rPr>
            </w:pPr>
            <w:r w:rsidRPr="006A15A0">
              <w:rPr>
                <w:lang w:val="en-US"/>
                <w:rPrChange w:id="488" w:author="Zuzka" w:date="2018-11-16T00:35:00Z">
                  <w:rPr>
                    <w:rFonts w:ascii="Open Sans" w:hAnsi="Open Sans"/>
                    <w:shd w:val="clear" w:color="auto" w:fill="FFFFFF"/>
                  </w:rPr>
                </w:rPrChange>
              </w:rPr>
              <w:t>RILEY, K. F., M. P. HOBSON a S. J. BENCE</w:t>
            </w:r>
            <w:r w:rsidRPr="00F660BC">
              <w:rPr>
                <w:rFonts w:ascii="Open Sans" w:hAnsi="Open Sans"/>
                <w:shd w:val="clear" w:color="auto" w:fill="FFFFFF"/>
              </w:rPr>
              <w:t>. </w:t>
            </w:r>
            <w:r w:rsidRPr="006A15A0">
              <w:rPr>
                <w:i/>
                <w:iCs/>
                <w:rPrChange w:id="489" w:author="Zuzka" w:date="2018-11-16T00:37:00Z">
                  <w:rPr>
                    <w:rFonts w:ascii="Open Sans" w:hAnsi="Open Sans"/>
                    <w:i/>
                    <w:iCs/>
                    <w:shd w:val="clear" w:color="auto" w:fill="FFFFFF"/>
                  </w:rPr>
                </w:rPrChange>
              </w:rPr>
              <w:t>Mathematical methods for physics and engineering</w:t>
            </w:r>
            <w:r w:rsidRPr="00F660BC">
              <w:rPr>
                <w:rFonts w:ascii="Open Sans" w:hAnsi="Open Sans"/>
                <w:shd w:val="clear" w:color="auto" w:fill="FFFFFF"/>
              </w:rPr>
              <w:t xml:space="preserve">. </w:t>
            </w:r>
            <w:r w:rsidRPr="006A15A0">
              <w:rPr>
                <w:rPrChange w:id="490" w:author="Zuzka" w:date="2018-11-16T00:37:00Z">
                  <w:rPr>
                    <w:rFonts w:ascii="Open Sans" w:hAnsi="Open Sans"/>
                    <w:shd w:val="clear" w:color="auto" w:fill="FFFFFF"/>
                  </w:rPr>
                </w:rPrChange>
              </w:rPr>
              <w:t>3rd ed. New York: Cambridge University Press, 2006. ISBN 9780521679718.</w:t>
            </w:r>
          </w:p>
          <w:p w14:paraId="73BAA26A" w14:textId="6C76D70E" w:rsidR="006A15A0" w:rsidRDefault="006A15A0" w:rsidP="006A15A0">
            <w:pPr>
              <w:rPr>
                <w:ins w:id="491" w:author="Zuzka" w:date="2018-11-16T00:37:00Z"/>
                <w:b/>
                <w:lang w:val="en-GB"/>
              </w:rPr>
            </w:pPr>
            <w:ins w:id="492" w:author="Zuzka" w:date="2018-11-16T00:35:00Z">
              <w:r w:rsidRPr="006A15A0">
                <w:rPr>
                  <w:lang w:val="en-US"/>
                </w:rPr>
                <w:t xml:space="preserve">BOELKINS, Matt, </w:t>
              </w:r>
              <w:r w:rsidRPr="006A15A0">
                <w:rPr>
                  <w:lang w:val="en-US"/>
                  <w:rPrChange w:id="493" w:author="Zuzka" w:date="2018-11-16T00:35:00Z">
                    <w:rPr>
                      <w:b/>
                      <w:lang w:val="en-GB"/>
                    </w:rPr>
                  </w:rPrChange>
                </w:rPr>
                <w:t>David AUSTIN and  Steve SCHLICKER</w:t>
              </w:r>
              <w:r w:rsidRPr="006A15A0">
                <w:rPr>
                  <w:lang w:val="en-US"/>
                </w:rPr>
                <w:t>.</w:t>
              </w:r>
              <w:r w:rsidRPr="006A15A0">
                <w:rPr>
                  <w:b/>
                  <w:lang w:val="en-GB"/>
                </w:rPr>
                <w:t> </w:t>
              </w:r>
              <w:r w:rsidRPr="006A15A0">
                <w:rPr>
                  <w:i/>
                  <w:iCs/>
                  <w:rPrChange w:id="494" w:author="Zuzka" w:date="2018-11-16T00:37:00Z">
                    <w:rPr>
                      <w:b/>
                      <w:i/>
                      <w:iCs/>
                      <w:lang w:val="en-GB"/>
                    </w:rPr>
                  </w:rPrChange>
                </w:rPr>
                <w:t>Active Calculus 2.0.</w:t>
              </w:r>
              <w:r w:rsidRPr="006A15A0">
                <w:rPr>
                  <w:iCs/>
                  <w:rPrChange w:id="495" w:author="Zuzka" w:date="2018-11-16T00:37:00Z">
                    <w:rPr>
                      <w:b/>
                      <w:lang w:val="en-US"/>
                    </w:rPr>
                  </w:rPrChange>
                </w:rPr>
                <w:t>[</w:t>
              </w:r>
              <w:r w:rsidRPr="006A15A0">
                <w:rPr>
                  <w:rPrChange w:id="496" w:author="Zuzka" w:date="2018-11-16T00:37:00Z">
                    <w:rPr>
                      <w:b/>
                      <w:lang w:val="en-US"/>
                    </w:rPr>
                  </w:rPrChange>
                </w:rPr>
                <w:t>online].</w:t>
              </w:r>
              <w:r w:rsidRPr="006A15A0">
                <w:rPr>
                  <w:rPrChange w:id="497" w:author="Zuzka" w:date="2018-11-16T00:37:00Z">
                    <w:rPr>
                      <w:b/>
                      <w:lang w:val="en-US"/>
                    </w:rPr>
                  </w:rPrChange>
                </w:rPr>
                <w:br/>
              </w:r>
              <w:r w:rsidRPr="006A15A0">
                <w:rPr>
                  <w:rPrChange w:id="498" w:author="Zuzka" w:date="2018-11-16T00:37:00Z">
                    <w:rPr>
                      <w:b/>
                    </w:rPr>
                  </w:rPrChange>
                </w:rPr>
                <w:fldChar w:fldCharType="begin"/>
              </w:r>
              <w:r w:rsidRPr="006A15A0">
                <w:rPr>
                  <w:rPrChange w:id="499" w:author="Zuzka" w:date="2018-11-16T00:37:00Z">
                    <w:rPr>
                      <w:b/>
                      <w:lang w:val="en-GB"/>
                    </w:rPr>
                  </w:rPrChange>
                </w:rPr>
                <w:instrText xml:space="preserve"> HYPERLINK "http://scholarworks.gvsu.edu/books/15/" </w:instrText>
              </w:r>
              <w:r w:rsidRPr="006A15A0">
                <w:rPr>
                  <w:rPrChange w:id="500" w:author="Zuzka" w:date="2018-11-16T00:37:00Z">
                    <w:rPr>
                      <w:b/>
                    </w:rPr>
                  </w:rPrChange>
                </w:rPr>
                <w:fldChar w:fldCharType="separate"/>
              </w:r>
              <w:r w:rsidRPr="006A15A0">
                <w:rPr>
                  <w:rPrChange w:id="501" w:author="Zuzka" w:date="2018-11-16T00:37:00Z">
                    <w:rPr>
                      <w:rStyle w:val="Hypertextovodkaz"/>
                      <w:b/>
                      <w:lang w:val="en-GB"/>
                    </w:rPr>
                  </w:rPrChange>
                </w:rPr>
                <w:t>Grand Valley State University</w:t>
              </w:r>
              <w:r w:rsidRPr="006A15A0">
                <w:rPr>
                  <w:rPrChange w:id="502" w:author="Zuzka" w:date="2018-11-16T00:37:00Z">
                    <w:rPr>
                      <w:b/>
                    </w:rPr>
                  </w:rPrChange>
                </w:rPr>
                <w:fldChar w:fldCharType="end"/>
              </w:r>
              <w:r w:rsidRPr="006A15A0">
                <w:rPr>
                  <w:rPrChange w:id="503" w:author="Zuzka" w:date="2018-11-16T00:37:00Z">
                    <w:rPr>
                      <w:b/>
                      <w:lang w:val="en-GB"/>
                    </w:rPr>
                  </w:rPrChange>
                </w:rPr>
                <w:t>. 2017. Dostupné z: </w:t>
              </w:r>
              <w:r w:rsidRPr="006A15A0">
                <w:rPr>
                  <w:rPrChange w:id="504" w:author="Zuzka" w:date="2018-11-16T00:37:00Z">
                    <w:rPr>
                      <w:b/>
                    </w:rPr>
                  </w:rPrChange>
                </w:rPr>
                <w:fldChar w:fldCharType="begin"/>
              </w:r>
              <w:r w:rsidRPr="006A15A0">
                <w:rPr>
                  <w:rPrChange w:id="505" w:author="Zuzka" w:date="2018-11-16T00:37:00Z">
                    <w:rPr>
                      <w:b/>
                      <w:lang w:val="en-GB"/>
                    </w:rPr>
                  </w:rPrChange>
                </w:rPr>
                <w:instrText xml:space="preserve"> HYPERLINK "https://scholarworks.gvsu.edu/books/15/" </w:instrText>
              </w:r>
              <w:r w:rsidRPr="006A15A0">
                <w:rPr>
                  <w:rPrChange w:id="506" w:author="Zuzka" w:date="2018-11-16T00:37:00Z">
                    <w:rPr>
                      <w:b/>
                    </w:rPr>
                  </w:rPrChange>
                </w:rPr>
                <w:fldChar w:fldCharType="separate"/>
              </w:r>
              <w:r w:rsidRPr="006A15A0">
                <w:rPr>
                  <w:rPrChange w:id="507" w:author="Zuzka" w:date="2018-11-16T00:37:00Z">
                    <w:rPr>
                      <w:rStyle w:val="Hypertextovodkaz"/>
                      <w:b/>
                      <w:lang w:val="en-GB"/>
                    </w:rPr>
                  </w:rPrChange>
                </w:rPr>
                <w:t>https://scholarworks.gvsu.edu/books/15/</w:t>
              </w:r>
              <w:r w:rsidRPr="006A15A0">
                <w:rPr>
                  <w:rPrChange w:id="508" w:author="Zuzka" w:date="2018-11-16T00:37:00Z">
                    <w:rPr>
                      <w:b/>
                    </w:rPr>
                  </w:rPrChange>
                </w:rPr>
                <w:fldChar w:fldCharType="end"/>
              </w:r>
              <w:r w:rsidRPr="006A15A0">
                <w:rPr>
                  <w:rPrChange w:id="509" w:author="Zuzka" w:date="2018-11-16T00:37:00Z">
                    <w:rPr>
                      <w:b/>
                      <w:lang w:val="en-GB"/>
                    </w:rPr>
                  </w:rPrChange>
                </w:rPr>
                <w:t>. ISBN 978-1974206841</w:t>
              </w:r>
              <w:r w:rsidRPr="006A15A0">
                <w:rPr>
                  <w:b/>
                  <w:lang w:val="en-GB"/>
                </w:rPr>
                <w:t>.</w:t>
              </w:r>
            </w:ins>
          </w:p>
          <w:p w14:paraId="58321516" w14:textId="77777777" w:rsidR="006A15A0" w:rsidRPr="006A15A0" w:rsidRDefault="006A15A0" w:rsidP="006A15A0">
            <w:pPr>
              <w:rPr>
                <w:ins w:id="510" w:author="Zuzka" w:date="2018-11-16T00:38:00Z"/>
                <w:lang w:val="en-GB"/>
                <w:rPrChange w:id="511" w:author="Zuzka" w:date="2018-11-16T00:39:00Z">
                  <w:rPr>
                    <w:ins w:id="512" w:author="Zuzka" w:date="2018-11-16T00:38:00Z"/>
                    <w:b/>
                    <w:lang w:val="en-GB"/>
                  </w:rPr>
                </w:rPrChange>
              </w:rPr>
            </w:pPr>
            <w:ins w:id="513" w:author="Zuzka" w:date="2018-11-16T00:38:00Z">
              <w:r w:rsidRPr="006A15A0">
                <w:rPr>
                  <w:lang w:val="en-GB"/>
                  <w:rPrChange w:id="514" w:author="Zuzka" w:date="2018-11-16T00:39:00Z">
                    <w:rPr>
                      <w:b/>
                      <w:lang w:val="en-GB"/>
                    </w:rPr>
                  </w:rPrChange>
                </w:rPr>
                <w:t>BEAR, H. S. </w:t>
              </w:r>
              <w:r w:rsidRPr="006A15A0">
                <w:rPr>
                  <w:i/>
                  <w:iCs/>
                  <w:lang w:val="en-GB"/>
                  <w:rPrChange w:id="515" w:author="Zuzka" w:date="2018-11-16T00:39:00Z">
                    <w:rPr>
                      <w:b/>
                      <w:i/>
                      <w:iCs/>
                      <w:lang w:val="en-GB"/>
                    </w:rPr>
                  </w:rPrChange>
                </w:rPr>
                <w:t>Understanding calculus</w:t>
              </w:r>
              <w:r w:rsidRPr="006A15A0">
                <w:rPr>
                  <w:lang w:val="en-GB"/>
                  <w:rPrChange w:id="516" w:author="Zuzka" w:date="2018-11-16T00:39:00Z">
                    <w:rPr>
                      <w:b/>
                      <w:lang w:val="en-GB"/>
                    </w:rPr>
                  </w:rPrChange>
                </w:rPr>
                <w:t>. 2nd ed. Hoboken, N.J.: Wiley-Interscience, c2003. ISBN 0471433071.</w:t>
              </w:r>
            </w:ins>
          </w:p>
          <w:p w14:paraId="6B6FF200" w14:textId="77777777" w:rsidR="006A15A0" w:rsidRPr="006A15A0" w:rsidRDefault="006A15A0" w:rsidP="006A15A0">
            <w:pPr>
              <w:rPr>
                <w:ins w:id="517" w:author="Zuzka" w:date="2018-11-16T00:39:00Z"/>
                <w:lang w:val="en-GB"/>
                <w:rPrChange w:id="518" w:author="Zuzka" w:date="2018-11-16T00:39:00Z">
                  <w:rPr>
                    <w:ins w:id="519" w:author="Zuzka" w:date="2018-11-16T00:39:00Z"/>
                    <w:b/>
                    <w:lang w:val="en-GB"/>
                  </w:rPr>
                </w:rPrChange>
              </w:rPr>
            </w:pPr>
            <w:ins w:id="520" w:author="Zuzka" w:date="2018-11-16T00:39:00Z">
              <w:r w:rsidRPr="006A15A0">
                <w:rPr>
                  <w:lang w:val="en-GB"/>
                  <w:rPrChange w:id="521" w:author="Zuzka" w:date="2018-11-16T00:39:00Z">
                    <w:rPr>
                      <w:b/>
                      <w:lang w:val="en-GB"/>
                    </w:rPr>
                  </w:rPrChange>
                </w:rPr>
                <w:t>KREML, Pavel. </w:t>
              </w:r>
              <w:r w:rsidRPr="006A15A0">
                <w:rPr>
                  <w:i/>
                  <w:iCs/>
                  <w:lang w:val="en-GB"/>
                  <w:rPrChange w:id="522" w:author="Zuzka" w:date="2018-11-16T00:39:00Z">
                    <w:rPr>
                      <w:b/>
                      <w:i/>
                      <w:iCs/>
                      <w:lang w:val="en-GB"/>
                    </w:rPr>
                  </w:rPrChange>
                </w:rPr>
                <w:t>Mathematics II</w:t>
              </w:r>
              <w:r w:rsidRPr="006A15A0">
                <w:rPr>
                  <w:lang w:val="en-GB"/>
                  <w:rPrChange w:id="523" w:author="Zuzka" w:date="2018-11-16T00:39:00Z">
                    <w:rPr>
                      <w:b/>
                      <w:lang w:val="en-GB"/>
                    </w:rPr>
                  </w:rPrChange>
                </w:rPr>
                <w:t>. Ostrava: VŠB - Technical University of Ostrava, 2005. ISBN 802480798x.</w:t>
              </w:r>
            </w:ins>
          </w:p>
          <w:p w14:paraId="6F309651" w14:textId="77777777" w:rsidR="006A15A0" w:rsidRPr="00902ED7" w:rsidRDefault="006A15A0" w:rsidP="007755BB">
            <w:pPr>
              <w:rPr>
                <w:b/>
              </w:rPr>
            </w:pPr>
          </w:p>
        </w:tc>
      </w:tr>
      <w:tr w:rsidR="002F2E5C" w14:paraId="171F45F6"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B2B6E5" w14:textId="77777777" w:rsidR="002F2E5C" w:rsidRDefault="002F2E5C" w:rsidP="007755BB">
            <w:pPr>
              <w:jc w:val="center"/>
              <w:rPr>
                <w:b/>
              </w:rPr>
            </w:pPr>
            <w:r>
              <w:rPr>
                <w:b/>
              </w:rPr>
              <w:t>Informace ke kombinované nebo distanční formě</w:t>
            </w:r>
          </w:p>
        </w:tc>
      </w:tr>
      <w:tr w:rsidR="002F2E5C" w14:paraId="6C7EA819" w14:textId="77777777" w:rsidTr="007755BB">
        <w:tc>
          <w:tcPr>
            <w:tcW w:w="4787" w:type="dxa"/>
            <w:gridSpan w:val="3"/>
            <w:tcBorders>
              <w:top w:val="single" w:sz="2" w:space="0" w:color="auto"/>
            </w:tcBorders>
            <w:shd w:val="clear" w:color="auto" w:fill="F7CAAC"/>
          </w:tcPr>
          <w:p w14:paraId="25CBAEE2" w14:textId="77777777" w:rsidR="002F2E5C" w:rsidRDefault="002F2E5C" w:rsidP="007755BB">
            <w:pPr>
              <w:jc w:val="both"/>
            </w:pPr>
            <w:r>
              <w:rPr>
                <w:b/>
              </w:rPr>
              <w:t>Rozsah konzultací (soustředění)</w:t>
            </w:r>
          </w:p>
        </w:tc>
        <w:tc>
          <w:tcPr>
            <w:tcW w:w="889" w:type="dxa"/>
            <w:tcBorders>
              <w:top w:val="single" w:sz="2" w:space="0" w:color="auto"/>
            </w:tcBorders>
          </w:tcPr>
          <w:p w14:paraId="1200D6A4" w14:textId="77777777" w:rsidR="002F2E5C" w:rsidRDefault="002F2E5C" w:rsidP="007755BB">
            <w:pPr>
              <w:jc w:val="both"/>
            </w:pPr>
            <w:r>
              <w:t>20</w:t>
            </w:r>
          </w:p>
        </w:tc>
        <w:tc>
          <w:tcPr>
            <w:tcW w:w="4179" w:type="dxa"/>
            <w:gridSpan w:val="4"/>
            <w:tcBorders>
              <w:top w:val="single" w:sz="2" w:space="0" w:color="auto"/>
            </w:tcBorders>
            <w:shd w:val="clear" w:color="auto" w:fill="F7CAAC"/>
          </w:tcPr>
          <w:p w14:paraId="45371071" w14:textId="77777777" w:rsidR="002F2E5C" w:rsidRDefault="002F2E5C" w:rsidP="007755BB">
            <w:pPr>
              <w:jc w:val="both"/>
              <w:rPr>
                <w:b/>
              </w:rPr>
            </w:pPr>
            <w:r>
              <w:rPr>
                <w:b/>
              </w:rPr>
              <w:t xml:space="preserve">Hodin </w:t>
            </w:r>
          </w:p>
        </w:tc>
      </w:tr>
      <w:tr w:rsidR="002F2E5C" w14:paraId="740CE3C4" w14:textId="77777777" w:rsidTr="007755BB">
        <w:tc>
          <w:tcPr>
            <w:tcW w:w="9855" w:type="dxa"/>
            <w:gridSpan w:val="8"/>
            <w:shd w:val="clear" w:color="auto" w:fill="F7CAAC"/>
          </w:tcPr>
          <w:p w14:paraId="5203BA3F" w14:textId="77777777" w:rsidR="002F2E5C" w:rsidRDefault="002F2E5C" w:rsidP="007755BB">
            <w:pPr>
              <w:jc w:val="both"/>
              <w:rPr>
                <w:b/>
              </w:rPr>
            </w:pPr>
            <w:r>
              <w:rPr>
                <w:b/>
              </w:rPr>
              <w:t>Informace o způsobu kontaktu s vyučujícím</w:t>
            </w:r>
          </w:p>
        </w:tc>
      </w:tr>
      <w:tr w:rsidR="002F2E5C" w14:paraId="41840EA3" w14:textId="77777777" w:rsidTr="007755BB">
        <w:trPr>
          <w:trHeight w:val="934"/>
        </w:trPr>
        <w:tc>
          <w:tcPr>
            <w:tcW w:w="9855" w:type="dxa"/>
            <w:gridSpan w:val="8"/>
          </w:tcPr>
          <w:p w14:paraId="2D8AD116" w14:textId="77777777" w:rsidR="002F2E5C" w:rsidRDefault="002F2E5C" w:rsidP="007755BB">
            <w:pPr>
              <w:jc w:val="both"/>
            </w:pPr>
            <w:r w:rsidRPr="00A862A8">
              <w:t xml:space="preserve">Vyučující na FAI mají trvale vypsány a zveřejněny konzultace minimálně 2h/týden v rámci kterých mají možnost studenti konzultovat podrobněji probíranou látku. Dále mohou studenti komunikovat s vyučujícím pomocí e-mailu a LMS Moodle. </w:t>
            </w:r>
            <w:r>
              <w:t xml:space="preserve">Mohou </w:t>
            </w:r>
            <w:r w:rsidRPr="00A862A8">
              <w:t xml:space="preserve">také </w:t>
            </w:r>
            <w:r>
              <w:t>využít</w:t>
            </w:r>
            <w:r w:rsidRPr="00A862A8">
              <w:t xml:space="preserve"> </w:t>
            </w:r>
            <w:r>
              <w:t xml:space="preserve">pravidelných </w:t>
            </w:r>
            <w:r w:rsidRPr="00A862A8">
              <w:t xml:space="preserve">konzultací v Maths Support Centre, které </w:t>
            </w:r>
            <w:r>
              <w:t>organizuje Ústav matematiky FAI.</w:t>
            </w:r>
          </w:p>
        </w:tc>
      </w:tr>
    </w:tbl>
    <w:p w14:paraId="02324E4C" w14:textId="77777777" w:rsidR="002F2E5C" w:rsidRDefault="002F2E5C" w:rsidP="002F2E5C">
      <w:pPr>
        <w:spacing w:after="160" w:line="259" w:lineRule="auto"/>
      </w:pPr>
    </w:p>
    <w:p w14:paraId="5EF26D3C"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0AAC5BEF" w14:textId="77777777" w:rsidTr="007755BB">
        <w:tc>
          <w:tcPr>
            <w:tcW w:w="9855" w:type="dxa"/>
            <w:gridSpan w:val="8"/>
            <w:tcBorders>
              <w:bottom w:val="double" w:sz="4" w:space="0" w:color="auto"/>
            </w:tcBorders>
            <w:shd w:val="clear" w:color="auto" w:fill="BDD6EE"/>
          </w:tcPr>
          <w:p w14:paraId="15557669" w14:textId="5C633818"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0C2BCE70" w14:textId="77777777" w:rsidTr="007755BB">
        <w:tc>
          <w:tcPr>
            <w:tcW w:w="3086" w:type="dxa"/>
            <w:tcBorders>
              <w:top w:val="double" w:sz="4" w:space="0" w:color="auto"/>
            </w:tcBorders>
            <w:shd w:val="clear" w:color="auto" w:fill="F7CAAC"/>
          </w:tcPr>
          <w:p w14:paraId="114FA5BC"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795E2D5" w14:textId="77777777" w:rsidR="002F2E5C" w:rsidRDefault="002F2E5C" w:rsidP="007755BB">
            <w:pPr>
              <w:jc w:val="both"/>
            </w:pPr>
            <w:bookmarkStart w:id="524" w:name="MatematickySeminar"/>
            <w:r w:rsidRPr="00300A0A">
              <w:t>Matematický seminář</w:t>
            </w:r>
            <w:bookmarkEnd w:id="524"/>
          </w:p>
        </w:tc>
      </w:tr>
      <w:tr w:rsidR="002F2E5C" w14:paraId="707C30CE" w14:textId="77777777" w:rsidTr="007755BB">
        <w:tc>
          <w:tcPr>
            <w:tcW w:w="3086" w:type="dxa"/>
            <w:shd w:val="clear" w:color="auto" w:fill="F7CAAC"/>
          </w:tcPr>
          <w:p w14:paraId="079B55FD" w14:textId="77777777" w:rsidR="002F2E5C" w:rsidRDefault="002F2E5C" w:rsidP="007755BB">
            <w:pPr>
              <w:jc w:val="both"/>
              <w:rPr>
                <w:b/>
              </w:rPr>
            </w:pPr>
            <w:r>
              <w:rPr>
                <w:b/>
              </w:rPr>
              <w:t>Typ předmětu</w:t>
            </w:r>
          </w:p>
        </w:tc>
        <w:tc>
          <w:tcPr>
            <w:tcW w:w="3406" w:type="dxa"/>
            <w:gridSpan w:val="4"/>
          </w:tcPr>
          <w:p w14:paraId="6D3E8055" w14:textId="77777777" w:rsidR="002F2E5C" w:rsidRDefault="002F2E5C" w:rsidP="007755BB">
            <w:pPr>
              <w:jc w:val="both"/>
            </w:pPr>
            <w:r>
              <w:t>Povinný</w:t>
            </w:r>
          </w:p>
        </w:tc>
        <w:tc>
          <w:tcPr>
            <w:tcW w:w="2695" w:type="dxa"/>
            <w:gridSpan w:val="2"/>
            <w:shd w:val="clear" w:color="auto" w:fill="F7CAAC"/>
          </w:tcPr>
          <w:p w14:paraId="11CE2A47" w14:textId="77777777" w:rsidR="002F2E5C" w:rsidRDefault="002F2E5C" w:rsidP="007755BB">
            <w:pPr>
              <w:jc w:val="both"/>
            </w:pPr>
            <w:r>
              <w:rPr>
                <w:b/>
              </w:rPr>
              <w:t>Doporučený ročník / semestr</w:t>
            </w:r>
          </w:p>
        </w:tc>
        <w:tc>
          <w:tcPr>
            <w:tcW w:w="668" w:type="dxa"/>
          </w:tcPr>
          <w:p w14:paraId="2D38A0C3" w14:textId="77777777" w:rsidR="002F2E5C" w:rsidRDefault="002F2E5C" w:rsidP="007755BB">
            <w:pPr>
              <w:jc w:val="both"/>
            </w:pPr>
            <w:r w:rsidRPr="00300A0A">
              <w:t>1</w:t>
            </w:r>
            <w:r>
              <w:t>/Z</w:t>
            </w:r>
          </w:p>
        </w:tc>
      </w:tr>
      <w:tr w:rsidR="002F2E5C" w14:paraId="10A26783" w14:textId="77777777" w:rsidTr="007755BB">
        <w:tc>
          <w:tcPr>
            <w:tcW w:w="3086" w:type="dxa"/>
            <w:shd w:val="clear" w:color="auto" w:fill="F7CAAC"/>
          </w:tcPr>
          <w:p w14:paraId="6769321D" w14:textId="77777777" w:rsidR="002F2E5C" w:rsidRDefault="002F2E5C" w:rsidP="007755BB">
            <w:pPr>
              <w:jc w:val="both"/>
              <w:rPr>
                <w:b/>
              </w:rPr>
            </w:pPr>
            <w:r>
              <w:rPr>
                <w:b/>
              </w:rPr>
              <w:t>Rozsah studijního předmětu</w:t>
            </w:r>
          </w:p>
        </w:tc>
        <w:tc>
          <w:tcPr>
            <w:tcW w:w="1701" w:type="dxa"/>
            <w:gridSpan w:val="2"/>
          </w:tcPr>
          <w:p w14:paraId="49B4764D" w14:textId="77777777" w:rsidR="002F2E5C" w:rsidRDefault="002F2E5C" w:rsidP="007755BB">
            <w:pPr>
              <w:jc w:val="both"/>
            </w:pPr>
            <w:r w:rsidRPr="00300A0A">
              <w:t>14p + 56s</w:t>
            </w:r>
          </w:p>
        </w:tc>
        <w:tc>
          <w:tcPr>
            <w:tcW w:w="889" w:type="dxa"/>
            <w:shd w:val="clear" w:color="auto" w:fill="F7CAAC"/>
          </w:tcPr>
          <w:p w14:paraId="2B2B33CD" w14:textId="77777777" w:rsidR="002F2E5C" w:rsidRDefault="002F2E5C" w:rsidP="007755BB">
            <w:pPr>
              <w:jc w:val="both"/>
              <w:rPr>
                <w:b/>
              </w:rPr>
            </w:pPr>
            <w:r>
              <w:rPr>
                <w:b/>
              </w:rPr>
              <w:t xml:space="preserve">Hod. </w:t>
            </w:r>
          </w:p>
        </w:tc>
        <w:tc>
          <w:tcPr>
            <w:tcW w:w="816" w:type="dxa"/>
          </w:tcPr>
          <w:p w14:paraId="336F126B" w14:textId="77777777" w:rsidR="002F2E5C" w:rsidRDefault="002F2E5C" w:rsidP="007755BB">
            <w:pPr>
              <w:jc w:val="both"/>
            </w:pPr>
          </w:p>
        </w:tc>
        <w:tc>
          <w:tcPr>
            <w:tcW w:w="2156" w:type="dxa"/>
            <w:shd w:val="clear" w:color="auto" w:fill="F7CAAC"/>
          </w:tcPr>
          <w:p w14:paraId="47226FA2" w14:textId="77777777" w:rsidR="002F2E5C" w:rsidRDefault="002F2E5C" w:rsidP="007755BB">
            <w:pPr>
              <w:jc w:val="both"/>
              <w:rPr>
                <w:b/>
              </w:rPr>
            </w:pPr>
            <w:r>
              <w:rPr>
                <w:b/>
              </w:rPr>
              <w:t>Kreditů</w:t>
            </w:r>
          </w:p>
        </w:tc>
        <w:tc>
          <w:tcPr>
            <w:tcW w:w="1207" w:type="dxa"/>
            <w:gridSpan w:val="2"/>
          </w:tcPr>
          <w:p w14:paraId="0F216EC0" w14:textId="77777777" w:rsidR="002F2E5C" w:rsidRDefault="002F2E5C" w:rsidP="007755BB">
            <w:pPr>
              <w:jc w:val="both"/>
            </w:pPr>
            <w:r>
              <w:t>6</w:t>
            </w:r>
          </w:p>
        </w:tc>
      </w:tr>
      <w:tr w:rsidR="002F2E5C" w14:paraId="215872DA" w14:textId="77777777" w:rsidTr="007755BB">
        <w:tc>
          <w:tcPr>
            <w:tcW w:w="3086" w:type="dxa"/>
            <w:shd w:val="clear" w:color="auto" w:fill="F7CAAC"/>
          </w:tcPr>
          <w:p w14:paraId="4169C310" w14:textId="77777777" w:rsidR="002F2E5C" w:rsidRDefault="002F2E5C" w:rsidP="007755BB">
            <w:pPr>
              <w:rPr>
                <w:b/>
                <w:sz w:val="22"/>
              </w:rPr>
            </w:pPr>
            <w:r>
              <w:rPr>
                <w:b/>
              </w:rPr>
              <w:t>Prerekvizity, korekvizity, ekvivalence</w:t>
            </w:r>
          </w:p>
        </w:tc>
        <w:tc>
          <w:tcPr>
            <w:tcW w:w="6769" w:type="dxa"/>
            <w:gridSpan w:val="7"/>
          </w:tcPr>
          <w:p w14:paraId="116D18AE" w14:textId="77777777" w:rsidR="002F2E5C" w:rsidRDefault="002F2E5C" w:rsidP="007755BB">
            <w:pPr>
              <w:jc w:val="both"/>
            </w:pPr>
            <w:r>
              <w:t xml:space="preserve">Předpokládají se standardní znalosti a </w:t>
            </w:r>
            <w:r w:rsidRPr="00F51C5C">
              <w:t>dovednosti z</w:t>
            </w:r>
            <w:r>
              <w:t>e</w:t>
            </w:r>
            <w:r w:rsidRPr="00F51C5C">
              <w:t xml:space="preserve"> </w:t>
            </w:r>
            <w:r>
              <w:t>středoškolské matematiky.</w:t>
            </w:r>
          </w:p>
        </w:tc>
      </w:tr>
      <w:tr w:rsidR="002F2E5C" w14:paraId="55D532B9" w14:textId="77777777" w:rsidTr="007755BB">
        <w:tc>
          <w:tcPr>
            <w:tcW w:w="3086" w:type="dxa"/>
            <w:shd w:val="clear" w:color="auto" w:fill="F7CAAC"/>
          </w:tcPr>
          <w:p w14:paraId="593ACC0B" w14:textId="77777777" w:rsidR="002F2E5C" w:rsidRDefault="002F2E5C" w:rsidP="007755BB">
            <w:pPr>
              <w:rPr>
                <w:b/>
              </w:rPr>
            </w:pPr>
            <w:r>
              <w:rPr>
                <w:b/>
              </w:rPr>
              <w:t>Způsob ověření studijních výsledků</w:t>
            </w:r>
          </w:p>
        </w:tc>
        <w:tc>
          <w:tcPr>
            <w:tcW w:w="3406" w:type="dxa"/>
            <w:gridSpan w:val="4"/>
            <w:tcBorders>
              <w:bottom w:val="single" w:sz="4" w:space="0" w:color="auto"/>
            </w:tcBorders>
          </w:tcPr>
          <w:p w14:paraId="3FB29A56" w14:textId="77777777" w:rsidR="002F2E5C" w:rsidRDefault="002F2E5C" w:rsidP="007755BB">
            <w:pPr>
              <w:jc w:val="both"/>
            </w:pPr>
            <w:r>
              <w:t>Zápočet, zkouška</w:t>
            </w:r>
          </w:p>
        </w:tc>
        <w:tc>
          <w:tcPr>
            <w:tcW w:w="2156" w:type="dxa"/>
            <w:tcBorders>
              <w:bottom w:val="single" w:sz="4" w:space="0" w:color="auto"/>
            </w:tcBorders>
            <w:shd w:val="clear" w:color="auto" w:fill="F7CAAC"/>
          </w:tcPr>
          <w:p w14:paraId="41D7B500" w14:textId="77777777" w:rsidR="002F2E5C" w:rsidRDefault="002F2E5C" w:rsidP="007755BB">
            <w:pPr>
              <w:jc w:val="both"/>
              <w:rPr>
                <w:b/>
              </w:rPr>
            </w:pPr>
            <w:r>
              <w:rPr>
                <w:b/>
              </w:rPr>
              <w:t>Forma výuky</w:t>
            </w:r>
          </w:p>
        </w:tc>
        <w:tc>
          <w:tcPr>
            <w:tcW w:w="1207" w:type="dxa"/>
            <w:gridSpan w:val="2"/>
            <w:tcBorders>
              <w:bottom w:val="single" w:sz="4" w:space="0" w:color="auto"/>
            </w:tcBorders>
          </w:tcPr>
          <w:p w14:paraId="0B47A016" w14:textId="77777777" w:rsidR="002F2E5C" w:rsidRDefault="002F2E5C" w:rsidP="007755BB">
            <w:r>
              <w:t>Přednáška, seminář</w:t>
            </w:r>
          </w:p>
        </w:tc>
      </w:tr>
      <w:tr w:rsidR="002F2E5C" w14:paraId="3D8C35D6" w14:textId="77777777" w:rsidTr="007755BB">
        <w:tc>
          <w:tcPr>
            <w:tcW w:w="3086" w:type="dxa"/>
            <w:shd w:val="clear" w:color="auto" w:fill="F7CAAC"/>
          </w:tcPr>
          <w:p w14:paraId="6F07CF07"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single" w:sz="4" w:space="0" w:color="auto"/>
            </w:tcBorders>
          </w:tcPr>
          <w:p w14:paraId="199E27FF" w14:textId="77777777" w:rsidR="002F2E5C" w:rsidRDefault="002F2E5C" w:rsidP="007755BB">
            <w:pPr>
              <w:jc w:val="both"/>
            </w:pPr>
            <w:r>
              <w:t xml:space="preserve">1. Povinná a aktivní účast na jednotlivých cvičeních (80% účast na cvičení).  </w:t>
            </w:r>
          </w:p>
          <w:p w14:paraId="63711D34" w14:textId="77777777" w:rsidR="002F2E5C" w:rsidRDefault="002F2E5C" w:rsidP="007755BB">
            <w:pPr>
              <w:jc w:val="both"/>
            </w:pPr>
            <w:r>
              <w:t>2. P</w:t>
            </w:r>
            <w:r w:rsidRPr="005B1B4C">
              <w:t>růběžné plně</w:t>
            </w:r>
            <w:r>
              <w:t xml:space="preserve">ní zadaných úkolů do seminářů (vypracování domácích prací a úspěšné zvládnutí zápočtové práce). </w:t>
            </w:r>
          </w:p>
          <w:p w14:paraId="057A3D3E" w14:textId="77777777" w:rsidR="002F2E5C" w:rsidRDefault="002F2E5C" w:rsidP="007755BB">
            <w:pPr>
              <w:jc w:val="both"/>
            </w:pPr>
            <w:r>
              <w:t>3. Prokázání úspěšného zvládnutí probírané tématiky při závěrečné zkoušce.</w:t>
            </w:r>
          </w:p>
        </w:tc>
      </w:tr>
      <w:tr w:rsidR="002F2E5C" w14:paraId="0520123B" w14:textId="77777777" w:rsidTr="007755BB">
        <w:trPr>
          <w:trHeight w:val="188"/>
        </w:trPr>
        <w:tc>
          <w:tcPr>
            <w:tcW w:w="9855" w:type="dxa"/>
            <w:gridSpan w:val="8"/>
            <w:tcBorders>
              <w:top w:val="nil"/>
            </w:tcBorders>
          </w:tcPr>
          <w:p w14:paraId="46FA2311" w14:textId="77777777" w:rsidR="002F2E5C" w:rsidRDefault="002F2E5C" w:rsidP="007755BB">
            <w:pPr>
              <w:jc w:val="both"/>
            </w:pPr>
          </w:p>
        </w:tc>
      </w:tr>
      <w:tr w:rsidR="002F2E5C" w14:paraId="45D7CF7B" w14:textId="77777777" w:rsidTr="007755BB">
        <w:trPr>
          <w:trHeight w:val="197"/>
        </w:trPr>
        <w:tc>
          <w:tcPr>
            <w:tcW w:w="3086" w:type="dxa"/>
            <w:tcBorders>
              <w:top w:val="nil"/>
            </w:tcBorders>
            <w:shd w:val="clear" w:color="auto" w:fill="F7CAAC"/>
          </w:tcPr>
          <w:p w14:paraId="3A6806C0" w14:textId="77777777" w:rsidR="002F2E5C" w:rsidRDefault="002F2E5C" w:rsidP="007755BB">
            <w:pPr>
              <w:jc w:val="both"/>
              <w:rPr>
                <w:b/>
              </w:rPr>
            </w:pPr>
            <w:r>
              <w:rPr>
                <w:b/>
              </w:rPr>
              <w:t>Garant předmětu</w:t>
            </w:r>
          </w:p>
        </w:tc>
        <w:tc>
          <w:tcPr>
            <w:tcW w:w="6769" w:type="dxa"/>
            <w:gridSpan w:val="7"/>
            <w:tcBorders>
              <w:top w:val="nil"/>
            </w:tcBorders>
          </w:tcPr>
          <w:p w14:paraId="43D7B8C2" w14:textId="77777777" w:rsidR="002F2E5C" w:rsidRDefault="002F2E5C" w:rsidP="007755BB">
            <w:pPr>
              <w:jc w:val="both"/>
            </w:pPr>
            <w:r>
              <w:t>Mgr. Lubomír Sedláček, Ph.D.</w:t>
            </w:r>
          </w:p>
        </w:tc>
      </w:tr>
      <w:tr w:rsidR="002F2E5C" w14:paraId="4AF10765" w14:textId="77777777" w:rsidTr="007755BB">
        <w:trPr>
          <w:trHeight w:val="243"/>
        </w:trPr>
        <w:tc>
          <w:tcPr>
            <w:tcW w:w="3086" w:type="dxa"/>
            <w:tcBorders>
              <w:top w:val="nil"/>
            </w:tcBorders>
            <w:shd w:val="clear" w:color="auto" w:fill="F7CAAC"/>
          </w:tcPr>
          <w:p w14:paraId="033F75D5" w14:textId="77777777" w:rsidR="002F2E5C" w:rsidRDefault="002F2E5C" w:rsidP="007755BB">
            <w:pPr>
              <w:jc w:val="both"/>
              <w:rPr>
                <w:b/>
              </w:rPr>
            </w:pPr>
            <w:r>
              <w:rPr>
                <w:b/>
              </w:rPr>
              <w:t>Zapojení garanta do výuky předmětu</w:t>
            </w:r>
          </w:p>
        </w:tc>
        <w:tc>
          <w:tcPr>
            <w:tcW w:w="6769" w:type="dxa"/>
            <w:gridSpan w:val="7"/>
            <w:tcBorders>
              <w:top w:val="nil"/>
              <w:bottom w:val="single" w:sz="4" w:space="0" w:color="auto"/>
            </w:tcBorders>
          </w:tcPr>
          <w:p w14:paraId="34981F2E" w14:textId="7B6B2C33" w:rsidR="002F2E5C" w:rsidRDefault="006E3746" w:rsidP="006E3746">
            <w:pPr>
              <w:jc w:val="both"/>
            </w:pPr>
            <w:r>
              <w:t>Metodické, vede přednášky</w:t>
            </w:r>
            <w:r w:rsidR="002F2E5C">
              <w:t xml:space="preserve"> i semináře</w:t>
            </w:r>
          </w:p>
        </w:tc>
      </w:tr>
      <w:tr w:rsidR="002F2E5C" w14:paraId="3900D79B" w14:textId="77777777" w:rsidTr="007755BB">
        <w:tc>
          <w:tcPr>
            <w:tcW w:w="3086" w:type="dxa"/>
            <w:shd w:val="clear" w:color="auto" w:fill="F7CAAC"/>
          </w:tcPr>
          <w:p w14:paraId="1BB59CD0" w14:textId="77777777" w:rsidR="002F2E5C" w:rsidRDefault="002F2E5C" w:rsidP="007755BB">
            <w:pPr>
              <w:jc w:val="both"/>
              <w:rPr>
                <w:b/>
              </w:rPr>
            </w:pPr>
            <w:r>
              <w:rPr>
                <w:b/>
              </w:rPr>
              <w:t>Vyučující</w:t>
            </w:r>
          </w:p>
        </w:tc>
        <w:tc>
          <w:tcPr>
            <w:tcW w:w="6769" w:type="dxa"/>
            <w:gridSpan w:val="7"/>
            <w:tcBorders>
              <w:bottom w:val="single" w:sz="4" w:space="0" w:color="auto"/>
            </w:tcBorders>
          </w:tcPr>
          <w:p w14:paraId="214D995A" w14:textId="0C81BA34" w:rsidR="002F2E5C" w:rsidRDefault="002F2E5C" w:rsidP="007755BB">
            <w:pPr>
              <w:jc w:val="both"/>
            </w:pPr>
            <w:r>
              <w:t>Mgr. Lubomír Sedláček, Ph.D.</w:t>
            </w:r>
            <w:r w:rsidR="006E3746">
              <w:t>, přednášky (100 %)</w:t>
            </w:r>
          </w:p>
        </w:tc>
      </w:tr>
      <w:tr w:rsidR="002F2E5C" w14:paraId="187E9987" w14:textId="77777777" w:rsidTr="007755BB">
        <w:trPr>
          <w:trHeight w:val="134"/>
        </w:trPr>
        <w:tc>
          <w:tcPr>
            <w:tcW w:w="9855" w:type="dxa"/>
            <w:gridSpan w:val="8"/>
            <w:tcBorders>
              <w:top w:val="nil"/>
            </w:tcBorders>
          </w:tcPr>
          <w:p w14:paraId="705C1AD7" w14:textId="77777777" w:rsidR="002F2E5C" w:rsidRDefault="002F2E5C" w:rsidP="007755BB">
            <w:pPr>
              <w:jc w:val="both"/>
            </w:pPr>
          </w:p>
        </w:tc>
      </w:tr>
      <w:tr w:rsidR="002F2E5C" w14:paraId="6451839D" w14:textId="77777777" w:rsidTr="007755BB">
        <w:tc>
          <w:tcPr>
            <w:tcW w:w="3086" w:type="dxa"/>
            <w:shd w:val="clear" w:color="auto" w:fill="F7CAAC"/>
          </w:tcPr>
          <w:p w14:paraId="4BD4876A" w14:textId="77777777" w:rsidR="002F2E5C" w:rsidRDefault="002F2E5C" w:rsidP="007755BB">
            <w:pPr>
              <w:jc w:val="both"/>
              <w:rPr>
                <w:b/>
              </w:rPr>
            </w:pPr>
            <w:r>
              <w:rPr>
                <w:b/>
              </w:rPr>
              <w:t>Stručná anotace předmětu</w:t>
            </w:r>
          </w:p>
        </w:tc>
        <w:tc>
          <w:tcPr>
            <w:tcW w:w="6769" w:type="dxa"/>
            <w:gridSpan w:val="7"/>
            <w:tcBorders>
              <w:bottom w:val="nil"/>
            </w:tcBorders>
          </w:tcPr>
          <w:p w14:paraId="335BD044" w14:textId="77777777" w:rsidR="002F2E5C" w:rsidRDefault="002F2E5C" w:rsidP="007755BB">
            <w:pPr>
              <w:jc w:val="both"/>
            </w:pPr>
          </w:p>
        </w:tc>
      </w:tr>
      <w:tr w:rsidR="002F2E5C" w14:paraId="05800F4E" w14:textId="77777777" w:rsidTr="007755BB">
        <w:trPr>
          <w:trHeight w:val="3938"/>
        </w:trPr>
        <w:tc>
          <w:tcPr>
            <w:tcW w:w="9855" w:type="dxa"/>
            <w:gridSpan w:val="8"/>
            <w:tcBorders>
              <w:top w:val="nil"/>
              <w:bottom w:val="single" w:sz="12" w:space="0" w:color="auto"/>
            </w:tcBorders>
          </w:tcPr>
          <w:p w14:paraId="2632FFBE" w14:textId="77777777" w:rsidR="002F2E5C" w:rsidRDefault="002F2E5C" w:rsidP="007755BB">
            <w:pPr>
              <w:rPr>
                <w:szCs w:val="22"/>
              </w:rPr>
            </w:pPr>
            <w:r w:rsidRPr="008C2B11">
              <w:rPr>
                <w:color w:val="000000"/>
                <w:szCs w:val="22"/>
                <w:shd w:val="clear" w:color="auto" w:fill="FFFFFF"/>
              </w:rPr>
              <w:t>Cílem předmětu je zopakovat, případně doplnit, chybějící znalosti středoškolské matematiky potřebné k dalšímu studiu a</w:t>
            </w:r>
            <w:r w:rsidRPr="008C2B11">
              <w:rPr>
                <w:szCs w:val="22"/>
              </w:rPr>
              <w:t xml:space="preserve"> vybavit studenty základními matematickými vědomostmi a dovednostmi v oblastech l</w:t>
            </w:r>
            <w:r>
              <w:rPr>
                <w:szCs w:val="22"/>
              </w:rPr>
              <w:t>ineární algebry.</w:t>
            </w:r>
          </w:p>
          <w:p w14:paraId="0D89F079" w14:textId="77777777" w:rsidR="002F2E5C" w:rsidRPr="008C2B11" w:rsidRDefault="002F2E5C" w:rsidP="007755BB">
            <w:pPr>
              <w:rPr>
                <w:szCs w:val="22"/>
              </w:rPr>
            </w:pPr>
          </w:p>
          <w:p w14:paraId="7FDAFA44" w14:textId="77777777" w:rsidR="002F2E5C" w:rsidRPr="008C2B11" w:rsidRDefault="002F2E5C" w:rsidP="007755BB">
            <w:pPr>
              <w:rPr>
                <w:szCs w:val="22"/>
              </w:rPr>
            </w:pPr>
            <w:r w:rsidRPr="008C2B11">
              <w:rPr>
                <w:szCs w:val="22"/>
              </w:rPr>
              <w:t>Témata:</w:t>
            </w:r>
          </w:p>
          <w:p w14:paraId="0EBFF845"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Úvod do výrokové logiky. Výrok, operace s výroky, výroková formule, tautologie, výroková forma, kvantifikátory.</w:t>
            </w:r>
          </w:p>
          <w:p w14:paraId="75A42264"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Základní množinové pojmy.  Množinové vztahy, operace s množinami, číselné množiny, intervaly. </w:t>
            </w:r>
            <w:r w:rsidRPr="008C2B11">
              <w:rPr>
                <w:color w:val="000000"/>
                <w:szCs w:val="22"/>
              </w:rPr>
              <w:br/>
            </w:r>
            <w:r w:rsidRPr="008C2B11">
              <w:rPr>
                <w:color w:val="000000"/>
                <w:szCs w:val="22"/>
                <w:shd w:val="clear" w:color="auto" w:fill="FFFFFF"/>
              </w:rPr>
              <w:t>Kartézský součin, relace, zobrazení.</w:t>
            </w:r>
          </w:p>
          <w:p w14:paraId="34C8406D" w14:textId="77777777" w:rsidR="002F2E5C" w:rsidRPr="008C2B11" w:rsidRDefault="002F2E5C" w:rsidP="006328B7">
            <w:pPr>
              <w:pStyle w:val="Odstavecseseznamem"/>
              <w:numPr>
                <w:ilvl w:val="0"/>
                <w:numId w:val="29"/>
              </w:numPr>
              <w:rPr>
                <w:szCs w:val="22"/>
              </w:rPr>
            </w:pPr>
            <w:r w:rsidRPr="008C2B11">
              <w:rPr>
                <w:szCs w:val="22"/>
              </w:rPr>
              <w:t>Elementární funkce a jejich vlastnosti. Funkce lineární, kvadratické, mocninné, exponenciální, logaritmické, goniometrické, cyklometrické.</w:t>
            </w:r>
          </w:p>
          <w:p w14:paraId="015C773C"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Polynomy a jejich vlastnosti. Metody hledání kořenů. Hornerovo schéma.</w:t>
            </w:r>
          </w:p>
          <w:p w14:paraId="5356DFE9"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 xml:space="preserve">Výrazy, rovnice, nerovnice. Úpravy algebraických výrazů. </w:t>
            </w:r>
          </w:p>
          <w:p w14:paraId="46D8C071"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Řešení l</w:t>
            </w:r>
            <w:r w:rsidRPr="008C2B11">
              <w:rPr>
                <w:szCs w:val="22"/>
              </w:rPr>
              <w:t>ineárních, kvadratických, exponenciálních, logaritmických, goniometrických a cyklometrických rovnic a nerovnic.</w:t>
            </w:r>
          </w:p>
          <w:p w14:paraId="045B8958" w14:textId="77777777" w:rsidR="002F2E5C" w:rsidRPr="008C2B11" w:rsidRDefault="002F2E5C" w:rsidP="006328B7">
            <w:pPr>
              <w:pStyle w:val="Odstavecseseznamem"/>
              <w:numPr>
                <w:ilvl w:val="0"/>
                <w:numId w:val="29"/>
              </w:numPr>
              <w:rPr>
                <w:szCs w:val="22"/>
              </w:rPr>
            </w:pPr>
            <w:r w:rsidRPr="008C2B11">
              <w:rPr>
                <w:szCs w:val="22"/>
              </w:rPr>
              <w:t>Posloupnosti a řady. Aritmetická a geometrická posloupnost. Geometrická řada.</w:t>
            </w:r>
          </w:p>
          <w:p w14:paraId="46B0A3B9" w14:textId="77777777" w:rsidR="002F2E5C" w:rsidRPr="008C2B11" w:rsidRDefault="002F2E5C" w:rsidP="006328B7">
            <w:pPr>
              <w:pStyle w:val="Odstavecseseznamem"/>
              <w:numPr>
                <w:ilvl w:val="0"/>
                <w:numId w:val="29"/>
              </w:numPr>
              <w:rPr>
                <w:szCs w:val="22"/>
              </w:rPr>
            </w:pPr>
            <w:r w:rsidRPr="008C2B11">
              <w:rPr>
                <w:szCs w:val="22"/>
              </w:rPr>
              <w:t xml:space="preserve">Analytická geometrie. Přímka v rovině a prostoru. Rovnice roviny. </w:t>
            </w:r>
          </w:p>
          <w:p w14:paraId="0185D73D" w14:textId="77777777" w:rsidR="002F2E5C" w:rsidRPr="008C2B11" w:rsidRDefault="002F2E5C" w:rsidP="006328B7">
            <w:pPr>
              <w:pStyle w:val="Odstavecseseznamem"/>
              <w:numPr>
                <w:ilvl w:val="0"/>
                <w:numId w:val="29"/>
              </w:numPr>
              <w:rPr>
                <w:szCs w:val="22"/>
              </w:rPr>
            </w:pPr>
            <w:r w:rsidRPr="008C2B11">
              <w:rPr>
                <w:szCs w:val="22"/>
              </w:rPr>
              <w:t>Kuželosečky.</w:t>
            </w:r>
          </w:p>
          <w:p w14:paraId="069EE946"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Vektory, operace s vektory. Lineární závislost a nezávislost vektorů. Vektorový prostor. Skalární a vektorový součin vektorů. </w:t>
            </w:r>
          </w:p>
          <w:p w14:paraId="1967D90E"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Matice, základní pojmy a vlastnosti. Operace s maticemi. Hodnost matice. </w:t>
            </w:r>
          </w:p>
          <w:p w14:paraId="3FFEBD05"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Determinant matice. Výpočet inverzní matice. </w:t>
            </w:r>
          </w:p>
          <w:p w14:paraId="2AA6359A" w14:textId="77777777" w:rsidR="002F2E5C" w:rsidRPr="008C2B11" w:rsidRDefault="002F2E5C" w:rsidP="006328B7">
            <w:pPr>
              <w:pStyle w:val="Odstavecseseznamem"/>
              <w:numPr>
                <w:ilvl w:val="0"/>
                <w:numId w:val="29"/>
              </w:numPr>
              <w:rPr>
                <w:szCs w:val="22"/>
              </w:rPr>
            </w:pPr>
            <w:r w:rsidRPr="008C2B11">
              <w:rPr>
                <w:color w:val="000000"/>
                <w:szCs w:val="22"/>
                <w:shd w:val="clear" w:color="auto" w:fill="FFFFFF"/>
              </w:rPr>
              <w:t>Řešení soustav lineárních rovnic Gaussovou eliminací. Cramerovo pravidlo</w:t>
            </w:r>
          </w:p>
          <w:p w14:paraId="29BC8BC6" w14:textId="77777777" w:rsidR="002F2E5C" w:rsidRPr="001B3847" w:rsidRDefault="002F2E5C" w:rsidP="006328B7">
            <w:pPr>
              <w:pStyle w:val="Odstavecseseznamem"/>
              <w:numPr>
                <w:ilvl w:val="0"/>
                <w:numId w:val="29"/>
              </w:numPr>
              <w:rPr>
                <w:ins w:id="525" w:author="Zuzka" w:date="2018-11-16T00:40:00Z"/>
                <w:rPrChange w:id="526" w:author="Zuzka" w:date="2018-11-16T00:40:00Z">
                  <w:rPr>
                    <w:ins w:id="527" w:author="Zuzka" w:date="2018-11-16T00:40:00Z"/>
                    <w:color w:val="000000"/>
                    <w:szCs w:val="22"/>
                    <w:shd w:val="clear" w:color="auto" w:fill="FFFFFF"/>
                  </w:rPr>
                </w:rPrChange>
              </w:rPr>
            </w:pPr>
            <w:r w:rsidRPr="008C2B11">
              <w:rPr>
                <w:color w:val="000000"/>
                <w:szCs w:val="22"/>
                <w:shd w:val="clear" w:color="auto" w:fill="FFFFFF"/>
              </w:rPr>
              <w:t>Komplexní čísla. Tvary komplexního čísla. Moivreova věta.</w:t>
            </w:r>
          </w:p>
          <w:p w14:paraId="45631742" w14:textId="77777777" w:rsidR="001B3847" w:rsidRDefault="001B3847">
            <w:pPr>
              <w:ind w:left="720"/>
              <w:pPrChange w:id="528" w:author="Zuzka" w:date="2018-11-16T00:40:00Z">
                <w:pPr>
                  <w:pStyle w:val="Odstavecseseznamem"/>
                  <w:numPr>
                    <w:numId w:val="29"/>
                  </w:numPr>
                  <w:ind w:left="1080" w:hanging="360"/>
                </w:pPr>
              </w:pPrChange>
            </w:pPr>
          </w:p>
        </w:tc>
      </w:tr>
      <w:tr w:rsidR="002F2E5C" w14:paraId="227835EF" w14:textId="77777777" w:rsidTr="007755BB">
        <w:trPr>
          <w:trHeight w:val="265"/>
        </w:trPr>
        <w:tc>
          <w:tcPr>
            <w:tcW w:w="3653" w:type="dxa"/>
            <w:gridSpan w:val="2"/>
            <w:tcBorders>
              <w:top w:val="nil"/>
            </w:tcBorders>
            <w:shd w:val="clear" w:color="auto" w:fill="F7CAAC"/>
          </w:tcPr>
          <w:p w14:paraId="1CD7CC06"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DBACDDC" w14:textId="77777777" w:rsidR="002F2E5C" w:rsidRDefault="002F2E5C" w:rsidP="007755BB">
            <w:pPr>
              <w:jc w:val="both"/>
            </w:pPr>
          </w:p>
        </w:tc>
      </w:tr>
      <w:tr w:rsidR="002F2E5C" w14:paraId="07C48ECE" w14:textId="77777777" w:rsidTr="007755BB">
        <w:trPr>
          <w:trHeight w:val="1497"/>
        </w:trPr>
        <w:tc>
          <w:tcPr>
            <w:tcW w:w="9855" w:type="dxa"/>
            <w:gridSpan w:val="8"/>
            <w:tcBorders>
              <w:top w:val="nil"/>
            </w:tcBorders>
          </w:tcPr>
          <w:p w14:paraId="78B9D076" w14:textId="77777777" w:rsidR="002F2E5C" w:rsidRPr="00522A3E" w:rsidRDefault="002F2E5C" w:rsidP="007755BB">
            <w:pPr>
              <w:jc w:val="both"/>
              <w:rPr>
                <w:b/>
              </w:rPr>
            </w:pPr>
            <w:r>
              <w:rPr>
                <w:b/>
              </w:rPr>
              <w:t>Povinná</w:t>
            </w:r>
            <w:r w:rsidRPr="00522A3E">
              <w:rPr>
                <w:b/>
              </w:rPr>
              <w:t xml:space="preserve"> literatura: </w:t>
            </w:r>
          </w:p>
          <w:p w14:paraId="0B7F3961" w14:textId="77777777" w:rsidR="002F2E5C" w:rsidRPr="001278CB" w:rsidRDefault="002F2E5C" w:rsidP="007755BB">
            <w:r w:rsidRPr="001278CB">
              <w:t xml:space="preserve">POLÁŠEK Vladimír, SEDLÁČEK Lubomír. </w:t>
            </w:r>
            <w:r w:rsidRPr="001278CB">
              <w:rPr>
                <w:i/>
                <w:iCs/>
              </w:rPr>
              <w:t>Matematický seminář</w:t>
            </w:r>
            <w:r w:rsidRPr="001278CB">
              <w:t>. Zlín, 2017. ISBN 978-80-7454-687-7.</w:t>
            </w:r>
          </w:p>
          <w:p w14:paraId="2AC8F11E" w14:textId="77777777" w:rsidR="002F2E5C" w:rsidRPr="001278CB" w:rsidRDefault="002F2E5C" w:rsidP="007755BB">
            <w:r w:rsidRPr="001278CB">
              <w:t xml:space="preserve">TURZÍK, Daniel, Miroslava DUBCOVÁ a Pavla PAVLÍKOVÁ. </w:t>
            </w:r>
            <w:r w:rsidRPr="001278CB">
              <w:rPr>
                <w:i/>
                <w:iCs/>
              </w:rPr>
              <w:t>Základy matematiky pro bakaláře</w:t>
            </w:r>
            <w:r w:rsidRPr="001278CB">
              <w:t>. Praha: Vysoká škola chemicko-technologická v Praze, 2011. ISBN 978-80-7080-787-3.</w:t>
            </w:r>
          </w:p>
          <w:p w14:paraId="79D6CC2F" w14:textId="77777777" w:rsidR="002F2E5C" w:rsidRPr="00003993" w:rsidRDefault="002F2E5C" w:rsidP="007755BB"/>
          <w:p w14:paraId="4064216F" w14:textId="77777777" w:rsidR="002F2E5C" w:rsidRDefault="002F2E5C" w:rsidP="007755BB">
            <w:pPr>
              <w:jc w:val="both"/>
              <w:rPr>
                <w:b/>
              </w:rPr>
            </w:pPr>
            <w:r w:rsidRPr="00522A3E">
              <w:rPr>
                <w:b/>
              </w:rPr>
              <w:t>Doporučená literatura:</w:t>
            </w:r>
          </w:p>
          <w:p w14:paraId="5C636AA0" w14:textId="77777777" w:rsidR="002F2E5C" w:rsidRPr="001278CB" w:rsidRDefault="002F2E5C" w:rsidP="007755BB">
            <w:pPr>
              <w:jc w:val="both"/>
            </w:pPr>
            <w:r w:rsidRPr="001278CB">
              <w:t xml:space="preserve">MATEJDES, Milan. </w:t>
            </w:r>
            <w:r w:rsidRPr="001278CB">
              <w:rPr>
                <w:i/>
                <w:iCs/>
              </w:rPr>
              <w:t>Aplikovaná matematika</w:t>
            </w:r>
            <w:r w:rsidRPr="001278CB">
              <w:t>. Matcentrum-Zvolen, 2005. ISBN 80-89077-01-3</w:t>
            </w:r>
          </w:p>
          <w:p w14:paraId="6CFE6B04" w14:textId="77777777" w:rsidR="002F2E5C" w:rsidRPr="001278CB" w:rsidRDefault="002F2E5C" w:rsidP="007755BB">
            <w:pPr>
              <w:jc w:val="both"/>
              <w:rPr>
                <w:b/>
              </w:rPr>
            </w:pPr>
            <w:r w:rsidRPr="001278CB">
              <w:t xml:space="preserve">PETÁKOVÁ, Jindra. </w:t>
            </w:r>
            <w:r w:rsidRPr="001278CB">
              <w:rPr>
                <w:i/>
                <w:iCs/>
              </w:rPr>
              <w:t>Matematika - příprava k maturitě a k přijímacím zkouškám na vysoké školy</w:t>
            </w:r>
            <w:r w:rsidRPr="001278CB">
              <w:t>. Praha: Prometheus, 1998. Učebnice pro střední školy. ISBN 80-7196-099-3.</w:t>
            </w:r>
          </w:p>
          <w:p w14:paraId="775C720F" w14:textId="77777777" w:rsidR="002F2E5C" w:rsidRPr="001278CB" w:rsidRDefault="002F2E5C" w:rsidP="007755BB">
            <w:pPr>
              <w:jc w:val="both"/>
              <w:rPr>
                <w:b/>
              </w:rPr>
            </w:pPr>
            <w:r w:rsidRPr="001278CB">
              <w:t xml:space="preserve">POLÁK, Josef. </w:t>
            </w:r>
            <w:r w:rsidRPr="001278CB">
              <w:rPr>
                <w:i/>
                <w:iCs/>
              </w:rPr>
              <w:t>Přehled středoškolské matematiky</w:t>
            </w:r>
            <w:r w:rsidRPr="001278CB">
              <w:t>. 10. vydání. Praha: Prometheus, 2015. ISBN 978-80-7196-458-2.</w:t>
            </w:r>
          </w:p>
          <w:p w14:paraId="3090A229" w14:textId="77777777" w:rsidR="002F2E5C" w:rsidRPr="001278CB" w:rsidRDefault="002F2E5C" w:rsidP="007755BB">
            <w:pPr>
              <w:rPr>
                <w:shd w:val="clear" w:color="auto" w:fill="FFFFFF"/>
              </w:rPr>
            </w:pPr>
            <w:r w:rsidRPr="001278CB">
              <w:rPr>
                <w:shd w:val="clear" w:color="auto" w:fill="FFFFFF"/>
              </w:rPr>
              <w:t>LIAL, Margaret L., Thomas W. HUNGERFORD a John P. HOLCOMB. </w:t>
            </w:r>
            <w:r w:rsidRPr="001278CB">
              <w:rPr>
                <w:i/>
                <w:iCs/>
                <w:shd w:val="clear" w:color="auto" w:fill="FFFFFF"/>
              </w:rPr>
              <w:t>Finite mathematics with applications: in the management, natural, and social sciences</w:t>
            </w:r>
            <w:r w:rsidRPr="001278CB">
              <w:rPr>
                <w:shd w:val="clear" w:color="auto" w:fill="FFFFFF"/>
              </w:rPr>
              <w:t>. 9th ed. Boston: Pearson/Addison Wesley, c2007. ISBN 0321386728.</w:t>
            </w:r>
          </w:p>
          <w:p w14:paraId="639378E4" w14:textId="77777777" w:rsidR="002F2E5C" w:rsidRDefault="002F2E5C" w:rsidP="007755BB">
            <w:pPr>
              <w:jc w:val="both"/>
              <w:rPr>
                <w:ins w:id="529" w:author="Zuzka" w:date="2018-11-16T00:40:00Z"/>
                <w:shd w:val="clear" w:color="auto" w:fill="FFFFFF"/>
              </w:rPr>
            </w:pPr>
            <w:r w:rsidRPr="001278CB">
              <w:rPr>
                <w:shd w:val="clear" w:color="auto" w:fill="FFFFFF"/>
              </w:rPr>
              <w:t>BARNETT, Raymond A. </w:t>
            </w:r>
            <w:r w:rsidRPr="001278CB">
              <w:rPr>
                <w:i/>
                <w:iCs/>
                <w:shd w:val="clear" w:color="auto" w:fill="FFFFFF"/>
              </w:rPr>
              <w:t>Intermediate algebra</w:t>
            </w:r>
            <w:r w:rsidRPr="001278CB">
              <w:rPr>
                <w:shd w:val="clear" w:color="auto" w:fill="FFFFFF"/>
              </w:rPr>
              <w:t>. 4 ed. New York: McGraw-Hill Book Company, 1990. ISBN 0070039461</w:t>
            </w:r>
          </w:p>
          <w:p w14:paraId="5F6BC993" w14:textId="77777777" w:rsidR="007B77E0" w:rsidRDefault="007B77E0" w:rsidP="007B77E0">
            <w:pPr>
              <w:jc w:val="both"/>
              <w:rPr>
                <w:ins w:id="530" w:author="Zuzka" w:date="2018-11-16T00:41:00Z"/>
                <w:lang w:val="en-GB"/>
              </w:rPr>
            </w:pPr>
            <w:ins w:id="531" w:author="Zuzka" w:date="2018-11-16T00:41:00Z">
              <w:r w:rsidRPr="007B77E0">
                <w:rPr>
                  <w:lang w:val="en-GB"/>
                  <w:rPrChange w:id="532" w:author="Zuzka" w:date="2018-11-16T00:41:00Z">
                    <w:rPr>
                      <w:b/>
                      <w:lang w:val="en-GB"/>
                    </w:rPr>
                  </w:rPrChange>
                </w:rPr>
                <w:t>GILBERT, William J a W. Keith NICHOLSON. </w:t>
              </w:r>
              <w:r w:rsidRPr="007B77E0">
                <w:rPr>
                  <w:i/>
                  <w:iCs/>
                  <w:lang w:val="en-GB"/>
                  <w:rPrChange w:id="533" w:author="Zuzka" w:date="2018-11-16T00:41:00Z">
                    <w:rPr>
                      <w:b/>
                      <w:i/>
                      <w:iCs/>
                      <w:lang w:val="en-GB"/>
                    </w:rPr>
                  </w:rPrChange>
                </w:rPr>
                <w:t>Modern algebra with applications</w:t>
              </w:r>
              <w:r w:rsidRPr="007B77E0">
                <w:rPr>
                  <w:lang w:val="en-GB"/>
                  <w:rPrChange w:id="534" w:author="Zuzka" w:date="2018-11-16T00:41:00Z">
                    <w:rPr>
                      <w:b/>
                      <w:lang w:val="en-GB"/>
                    </w:rPr>
                  </w:rPrChange>
                </w:rPr>
                <w:t>. 2nd ed. Hoboken, N.J.: Wiley-Interscience, c2004. Pure and applied mathematics (John Wiley &amp; Sons: Unnumbered). ISBN 0471414514.</w:t>
              </w:r>
            </w:ins>
          </w:p>
          <w:p w14:paraId="25E20A59" w14:textId="4648B954" w:rsidR="007B77E0" w:rsidRDefault="007B77E0" w:rsidP="007B77E0">
            <w:pPr>
              <w:jc w:val="both"/>
              <w:rPr>
                <w:ins w:id="535" w:author="Zuzka" w:date="2018-11-16T00:41:00Z"/>
                <w:lang w:val="en-GB"/>
              </w:rPr>
            </w:pPr>
            <w:ins w:id="536" w:author="Zuzka" w:date="2018-11-16T00:41:00Z">
              <w:r w:rsidRPr="007B77E0">
                <w:rPr>
                  <w:lang w:val="en-GB"/>
                </w:rPr>
                <w:t>OpenStax College, </w:t>
              </w:r>
              <w:r w:rsidRPr="007B77E0">
                <w:rPr>
                  <w:i/>
                  <w:iCs/>
                  <w:lang w:val="en-GB"/>
                </w:rPr>
                <w:t>Precalculus</w:t>
              </w:r>
              <w:r w:rsidRPr="007B77E0">
                <w:rPr>
                  <w:lang w:val="en-GB"/>
                </w:rPr>
                <w:t>. </w:t>
              </w:r>
              <w:r w:rsidRPr="007B77E0">
                <w:rPr>
                  <w:lang w:val="en-US"/>
                </w:rPr>
                <w:t>[online]. </w:t>
              </w:r>
              <w:r w:rsidRPr="007B77E0">
                <w:rPr>
                  <w:lang w:val="en-GB"/>
                </w:rPr>
                <w:t>OpenStax CNX. 31. 7. 2018. Dostupné z: </w:t>
              </w:r>
              <w:r w:rsidRPr="007B77E0">
                <w:rPr>
                  <w:lang w:val="en-GB"/>
                </w:rPr>
                <w:fldChar w:fldCharType="begin"/>
              </w:r>
              <w:r w:rsidRPr="007B77E0">
                <w:rPr>
                  <w:lang w:val="en-GB"/>
                </w:rPr>
                <w:instrText xml:space="preserve"> HYPERLINK "http://cnx.org/contents/fd53eae1-fa23-47c7-bb1b-972349835c3c@8.1" </w:instrText>
              </w:r>
              <w:r w:rsidRPr="007B77E0">
                <w:rPr>
                  <w:lang w:val="en-GB"/>
                </w:rPr>
                <w:fldChar w:fldCharType="separate"/>
              </w:r>
              <w:r w:rsidRPr="007B77E0">
                <w:rPr>
                  <w:rStyle w:val="Hypertextovodkaz"/>
                  <w:lang w:val="en-GB"/>
                </w:rPr>
                <w:t>http://cnx.org/contents/fd53eae1-fa23-47c7-bb1b-972349835c3c@8.1</w:t>
              </w:r>
              <w:r w:rsidRPr="007B77E0">
                <w:rPr>
                  <w:lang w:val="en-GB"/>
                </w:rPr>
                <w:fldChar w:fldCharType="end"/>
              </w:r>
            </w:ins>
          </w:p>
          <w:p w14:paraId="2D3381D1" w14:textId="77777777" w:rsidR="007B77E0" w:rsidRPr="007B77E0" w:rsidRDefault="007B77E0" w:rsidP="007B77E0">
            <w:pPr>
              <w:jc w:val="both"/>
              <w:rPr>
                <w:ins w:id="537" w:author="Zuzka" w:date="2018-11-16T00:43:00Z"/>
                <w:lang w:val="en-GB"/>
              </w:rPr>
            </w:pPr>
            <w:ins w:id="538" w:author="Zuzka" w:date="2018-11-16T00:43:00Z">
              <w:r w:rsidRPr="007B77E0">
                <w:rPr>
                  <w:lang w:val="en-GB"/>
                </w:rPr>
                <w:t>DOLEŽALOVÁ, Jarmila. </w:t>
              </w:r>
              <w:r w:rsidRPr="007B77E0">
                <w:rPr>
                  <w:i/>
                  <w:iCs/>
                  <w:lang w:val="en-GB"/>
                </w:rPr>
                <w:t>Mathematics I</w:t>
              </w:r>
              <w:r w:rsidRPr="007B77E0">
                <w:rPr>
                  <w:lang w:val="en-GB"/>
                </w:rPr>
                <w:t>. Ostrava: VŠB - Technical University of Ostrava, 2005. ISBN 8024807963.</w:t>
              </w:r>
            </w:ins>
          </w:p>
          <w:p w14:paraId="25662F24" w14:textId="77777777" w:rsidR="007B77E0" w:rsidRDefault="007B77E0" w:rsidP="007755BB">
            <w:pPr>
              <w:jc w:val="both"/>
              <w:rPr>
                <w:ins w:id="539" w:author="Zuzka" w:date="2018-11-16T00:43:00Z"/>
                <w:b/>
              </w:rPr>
            </w:pPr>
          </w:p>
          <w:p w14:paraId="37A9CA59" w14:textId="77777777" w:rsidR="007B77E0" w:rsidRPr="003F3C01" w:rsidRDefault="007B77E0" w:rsidP="007755BB">
            <w:pPr>
              <w:jc w:val="both"/>
              <w:rPr>
                <w:b/>
              </w:rPr>
            </w:pPr>
          </w:p>
        </w:tc>
      </w:tr>
      <w:tr w:rsidR="002F2E5C" w14:paraId="17893058"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A7197A" w14:textId="77777777" w:rsidR="002F2E5C" w:rsidRDefault="002F2E5C" w:rsidP="007755BB">
            <w:pPr>
              <w:jc w:val="center"/>
              <w:rPr>
                <w:b/>
              </w:rPr>
            </w:pPr>
            <w:r>
              <w:rPr>
                <w:b/>
              </w:rPr>
              <w:t>Informace ke kombinované nebo distanční formě</w:t>
            </w:r>
          </w:p>
        </w:tc>
      </w:tr>
      <w:tr w:rsidR="002F2E5C" w14:paraId="02FF4799" w14:textId="77777777" w:rsidTr="007755BB">
        <w:tc>
          <w:tcPr>
            <w:tcW w:w="4787" w:type="dxa"/>
            <w:gridSpan w:val="3"/>
            <w:tcBorders>
              <w:top w:val="single" w:sz="2" w:space="0" w:color="auto"/>
            </w:tcBorders>
            <w:shd w:val="clear" w:color="auto" w:fill="F7CAAC"/>
          </w:tcPr>
          <w:p w14:paraId="05105D57" w14:textId="77777777" w:rsidR="002F2E5C" w:rsidRDefault="002F2E5C" w:rsidP="007755BB">
            <w:pPr>
              <w:jc w:val="both"/>
            </w:pPr>
            <w:r>
              <w:rPr>
                <w:b/>
              </w:rPr>
              <w:t>Rozsah konzultací (soustředění)</w:t>
            </w:r>
          </w:p>
        </w:tc>
        <w:tc>
          <w:tcPr>
            <w:tcW w:w="889" w:type="dxa"/>
            <w:tcBorders>
              <w:top w:val="single" w:sz="2" w:space="0" w:color="auto"/>
            </w:tcBorders>
          </w:tcPr>
          <w:p w14:paraId="5FD97D03" w14:textId="77777777" w:rsidR="002F2E5C" w:rsidRDefault="002F2E5C" w:rsidP="007755BB">
            <w:pPr>
              <w:jc w:val="both"/>
            </w:pPr>
            <w:r>
              <w:t>20</w:t>
            </w:r>
          </w:p>
        </w:tc>
        <w:tc>
          <w:tcPr>
            <w:tcW w:w="4179" w:type="dxa"/>
            <w:gridSpan w:val="4"/>
            <w:tcBorders>
              <w:top w:val="single" w:sz="2" w:space="0" w:color="auto"/>
            </w:tcBorders>
            <w:shd w:val="clear" w:color="auto" w:fill="F7CAAC"/>
          </w:tcPr>
          <w:p w14:paraId="359DD4F3" w14:textId="77777777" w:rsidR="002F2E5C" w:rsidRDefault="002F2E5C" w:rsidP="007755BB">
            <w:pPr>
              <w:jc w:val="both"/>
              <w:rPr>
                <w:b/>
              </w:rPr>
            </w:pPr>
            <w:r>
              <w:rPr>
                <w:b/>
              </w:rPr>
              <w:t xml:space="preserve">Hodin </w:t>
            </w:r>
          </w:p>
        </w:tc>
      </w:tr>
      <w:tr w:rsidR="002F2E5C" w14:paraId="08F76D33" w14:textId="77777777" w:rsidTr="007755BB">
        <w:tc>
          <w:tcPr>
            <w:tcW w:w="9855" w:type="dxa"/>
            <w:gridSpan w:val="8"/>
            <w:shd w:val="clear" w:color="auto" w:fill="F7CAAC"/>
          </w:tcPr>
          <w:p w14:paraId="166A597A" w14:textId="77777777" w:rsidR="002F2E5C" w:rsidRDefault="002F2E5C" w:rsidP="007755BB">
            <w:pPr>
              <w:jc w:val="both"/>
              <w:rPr>
                <w:b/>
              </w:rPr>
            </w:pPr>
            <w:r>
              <w:rPr>
                <w:b/>
              </w:rPr>
              <w:t>Informace o způsobu kontaktu s vyučujícím</w:t>
            </w:r>
          </w:p>
        </w:tc>
      </w:tr>
      <w:tr w:rsidR="002F2E5C" w14:paraId="008ED5E8" w14:textId="77777777" w:rsidTr="007755BB">
        <w:trPr>
          <w:trHeight w:val="703"/>
        </w:trPr>
        <w:tc>
          <w:tcPr>
            <w:tcW w:w="9855" w:type="dxa"/>
            <w:gridSpan w:val="8"/>
          </w:tcPr>
          <w:p w14:paraId="1724F9C6" w14:textId="77777777" w:rsidR="002F2E5C" w:rsidRDefault="002F2E5C" w:rsidP="007755BB">
            <w:pPr>
              <w:jc w:val="both"/>
            </w:pPr>
            <w:r w:rsidRPr="00A862A8">
              <w:t>Vyučující na FAI mají trvale vypsány a zveřejněny konzultace minimálně 2h/týden</w:t>
            </w:r>
            <w:r>
              <w:t>,</w:t>
            </w:r>
            <w:r w:rsidRPr="00A862A8">
              <w:t xml:space="preserve"> v rámci kterých mají možnost studenti konzultovat podrobněji probíranou látku. Dále mohou studenti komunikovat s vyučujícím pomocí e-mailu a LMS Moodle. </w:t>
            </w:r>
            <w:r>
              <w:t xml:space="preserve">Mohou </w:t>
            </w:r>
            <w:r w:rsidRPr="00A862A8">
              <w:t xml:space="preserve">také </w:t>
            </w:r>
            <w:r>
              <w:t>využít</w:t>
            </w:r>
            <w:r w:rsidRPr="00A862A8">
              <w:t xml:space="preserve"> </w:t>
            </w:r>
            <w:r>
              <w:t xml:space="preserve">pravidelných </w:t>
            </w:r>
            <w:r w:rsidRPr="00A862A8">
              <w:t xml:space="preserve">konzultací v Maths Support Centre, které </w:t>
            </w:r>
            <w:r>
              <w:t>organizuje Ústav matematiky FAI.</w:t>
            </w:r>
          </w:p>
        </w:tc>
      </w:tr>
    </w:tbl>
    <w:p w14:paraId="02B0E8DF" w14:textId="3FD1C731" w:rsidR="00AE4F06" w:rsidRDefault="00AE4F06" w:rsidP="002F2E5C">
      <w:pPr>
        <w:spacing w:after="160" w:line="259" w:lineRule="auto"/>
        <w:rPr>
          <w:ins w:id="540" w:author="Zuzka" w:date="2018-11-16T00:43:00Z"/>
        </w:rPr>
      </w:pPr>
    </w:p>
    <w:p w14:paraId="6DD3670F" w14:textId="77777777" w:rsidR="00AE4F06" w:rsidRDefault="00AE4F06">
      <w:pPr>
        <w:rPr>
          <w:ins w:id="541" w:author="Zuzka" w:date="2018-11-16T00:43:00Z"/>
        </w:rPr>
      </w:pPr>
      <w:ins w:id="542" w:author="Zuzka" w:date="2018-11-16T00:43:00Z">
        <w:r>
          <w:br w:type="page"/>
        </w:r>
      </w:ins>
    </w:p>
    <w:p w14:paraId="39D87373" w14:textId="154CBF87" w:rsidR="002F2E5C" w:rsidDel="00AE4F06" w:rsidRDefault="002F2E5C" w:rsidP="002F2E5C">
      <w:pPr>
        <w:spacing w:after="160" w:line="259" w:lineRule="auto"/>
        <w:rPr>
          <w:del w:id="543" w:author="Zuzka" w:date="2018-11-16T00:43: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544">
          <w:tblGrid>
            <w:gridCol w:w="76"/>
            <w:gridCol w:w="3010"/>
            <w:gridCol w:w="567"/>
            <w:gridCol w:w="1134"/>
            <w:gridCol w:w="889"/>
            <w:gridCol w:w="816"/>
            <w:gridCol w:w="2156"/>
            <w:gridCol w:w="539"/>
            <w:gridCol w:w="668"/>
            <w:gridCol w:w="76"/>
          </w:tblGrid>
        </w:tblGridChange>
      </w:tblGrid>
      <w:tr w:rsidR="002F2E5C" w:rsidRPr="00F734F5" w14:paraId="2296F130" w14:textId="77777777" w:rsidTr="007755BB">
        <w:tc>
          <w:tcPr>
            <w:tcW w:w="9855" w:type="dxa"/>
            <w:gridSpan w:val="8"/>
            <w:tcBorders>
              <w:bottom w:val="double" w:sz="4" w:space="0" w:color="auto"/>
            </w:tcBorders>
            <w:shd w:val="clear" w:color="auto" w:fill="BDD6EE"/>
          </w:tcPr>
          <w:p w14:paraId="57E26058" w14:textId="3D0B2899" w:rsidR="002F2E5C" w:rsidRPr="00F734F5" w:rsidRDefault="002F2E5C" w:rsidP="007755BB">
            <w:pPr>
              <w:tabs>
                <w:tab w:val="right" w:pos="9460"/>
              </w:tabs>
              <w:jc w:val="both"/>
              <w:rPr>
                <w:b/>
                <w:sz w:val="28"/>
              </w:rPr>
            </w:pPr>
            <w:r w:rsidRPr="00F734F5">
              <w:br w:type="page"/>
            </w:r>
            <w:r w:rsidRPr="00F734F5">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rsidRPr="00F734F5" w14:paraId="50F59920" w14:textId="77777777" w:rsidTr="007755BB">
        <w:tc>
          <w:tcPr>
            <w:tcW w:w="3086" w:type="dxa"/>
            <w:tcBorders>
              <w:top w:val="double" w:sz="4" w:space="0" w:color="auto"/>
            </w:tcBorders>
            <w:shd w:val="clear" w:color="auto" w:fill="F7CAAC"/>
          </w:tcPr>
          <w:p w14:paraId="13AF882C" w14:textId="77777777" w:rsidR="002F2E5C" w:rsidRPr="00F734F5" w:rsidRDefault="002F2E5C" w:rsidP="007755BB">
            <w:pPr>
              <w:jc w:val="both"/>
              <w:rPr>
                <w:b/>
              </w:rPr>
            </w:pPr>
            <w:r w:rsidRPr="00F734F5">
              <w:rPr>
                <w:b/>
              </w:rPr>
              <w:t>Název studijního předmětu</w:t>
            </w:r>
          </w:p>
        </w:tc>
        <w:tc>
          <w:tcPr>
            <w:tcW w:w="6769" w:type="dxa"/>
            <w:gridSpan w:val="7"/>
            <w:tcBorders>
              <w:top w:val="double" w:sz="4" w:space="0" w:color="auto"/>
            </w:tcBorders>
          </w:tcPr>
          <w:p w14:paraId="5007A945" w14:textId="77777777" w:rsidR="002F2E5C" w:rsidRPr="00F734F5" w:rsidRDefault="002F2E5C" w:rsidP="007755BB">
            <w:pPr>
              <w:jc w:val="both"/>
            </w:pPr>
            <w:bookmarkStart w:id="545" w:name="ModerniPocitacovaGrafika"/>
            <w:r w:rsidRPr="00F734F5">
              <w:t>Moderní počítačová grafika</w:t>
            </w:r>
            <w:bookmarkEnd w:id="545"/>
          </w:p>
        </w:tc>
      </w:tr>
      <w:tr w:rsidR="002F2E5C" w:rsidRPr="00F734F5" w14:paraId="1FAB59C4" w14:textId="77777777" w:rsidTr="007755BB">
        <w:tc>
          <w:tcPr>
            <w:tcW w:w="3086" w:type="dxa"/>
            <w:shd w:val="clear" w:color="auto" w:fill="F7CAAC"/>
          </w:tcPr>
          <w:p w14:paraId="79005164" w14:textId="77777777" w:rsidR="002F2E5C" w:rsidRPr="00F734F5" w:rsidRDefault="002F2E5C" w:rsidP="007755BB">
            <w:pPr>
              <w:jc w:val="both"/>
              <w:rPr>
                <w:b/>
              </w:rPr>
            </w:pPr>
            <w:r w:rsidRPr="00F734F5">
              <w:rPr>
                <w:b/>
              </w:rPr>
              <w:t>Typ předmětu</w:t>
            </w:r>
          </w:p>
        </w:tc>
        <w:tc>
          <w:tcPr>
            <w:tcW w:w="3406" w:type="dxa"/>
            <w:gridSpan w:val="4"/>
          </w:tcPr>
          <w:p w14:paraId="1C3F5155" w14:textId="77777777" w:rsidR="002F2E5C" w:rsidRPr="00F734F5" w:rsidRDefault="002F2E5C" w:rsidP="007755BB">
            <w:pPr>
              <w:jc w:val="both"/>
            </w:pPr>
            <w:r w:rsidRPr="00F734F5">
              <w:t xml:space="preserve">Povinný </w:t>
            </w:r>
            <w:r>
              <w:t>„</w:t>
            </w:r>
            <w:r w:rsidRPr="00F734F5">
              <w:t>PZ</w:t>
            </w:r>
            <w:r>
              <w:t>“</w:t>
            </w:r>
          </w:p>
        </w:tc>
        <w:tc>
          <w:tcPr>
            <w:tcW w:w="2695" w:type="dxa"/>
            <w:gridSpan w:val="2"/>
            <w:shd w:val="clear" w:color="auto" w:fill="F7CAAC"/>
          </w:tcPr>
          <w:p w14:paraId="441FE1DA" w14:textId="77777777" w:rsidR="002F2E5C" w:rsidRPr="00F734F5" w:rsidRDefault="002F2E5C" w:rsidP="007755BB">
            <w:pPr>
              <w:jc w:val="both"/>
            </w:pPr>
            <w:r w:rsidRPr="00F734F5">
              <w:rPr>
                <w:b/>
              </w:rPr>
              <w:t>doporučený ročník / semestr</w:t>
            </w:r>
          </w:p>
        </w:tc>
        <w:tc>
          <w:tcPr>
            <w:tcW w:w="668" w:type="dxa"/>
          </w:tcPr>
          <w:p w14:paraId="162835F9" w14:textId="77777777" w:rsidR="002F2E5C" w:rsidRPr="00F734F5" w:rsidRDefault="002F2E5C" w:rsidP="007755BB">
            <w:pPr>
              <w:jc w:val="both"/>
            </w:pPr>
            <w:r w:rsidRPr="00F734F5">
              <w:t>1/L</w:t>
            </w:r>
          </w:p>
        </w:tc>
      </w:tr>
      <w:tr w:rsidR="002F2E5C" w:rsidRPr="00F734F5" w14:paraId="1560FF0B" w14:textId="77777777" w:rsidTr="007755BB">
        <w:tc>
          <w:tcPr>
            <w:tcW w:w="3086" w:type="dxa"/>
            <w:shd w:val="clear" w:color="auto" w:fill="F7CAAC"/>
          </w:tcPr>
          <w:p w14:paraId="0B9F728C" w14:textId="77777777" w:rsidR="002F2E5C" w:rsidRPr="00F734F5" w:rsidRDefault="002F2E5C" w:rsidP="007755BB">
            <w:pPr>
              <w:jc w:val="both"/>
              <w:rPr>
                <w:b/>
              </w:rPr>
            </w:pPr>
            <w:r w:rsidRPr="00F734F5">
              <w:rPr>
                <w:b/>
              </w:rPr>
              <w:t>Rozsah studijního předmětu</w:t>
            </w:r>
          </w:p>
        </w:tc>
        <w:tc>
          <w:tcPr>
            <w:tcW w:w="1701" w:type="dxa"/>
            <w:gridSpan w:val="2"/>
          </w:tcPr>
          <w:p w14:paraId="7EFA1D21" w14:textId="77777777" w:rsidR="002F2E5C" w:rsidRPr="00F734F5" w:rsidRDefault="002F2E5C" w:rsidP="007755BB">
            <w:pPr>
              <w:jc w:val="both"/>
            </w:pPr>
            <w:r w:rsidRPr="00F734F5">
              <w:t>14p + 42c</w:t>
            </w:r>
          </w:p>
        </w:tc>
        <w:tc>
          <w:tcPr>
            <w:tcW w:w="889" w:type="dxa"/>
            <w:shd w:val="clear" w:color="auto" w:fill="F7CAAC"/>
          </w:tcPr>
          <w:p w14:paraId="5C3C64A3" w14:textId="77777777" w:rsidR="002F2E5C" w:rsidRPr="00F734F5" w:rsidRDefault="002F2E5C" w:rsidP="007755BB">
            <w:pPr>
              <w:jc w:val="both"/>
              <w:rPr>
                <w:b/>
              </w:rPr>
            </w:pPr>
            <w:r w:rsidRPr="00F734F5">
              <w:rPr>
                <w:b/>
              </w:rPr>
              <w:t xml:space="preserve">hod. </w:t>
            </w:r>
          </w:p>
        </w:tc>
        <w:tc>
          <w:tcPr>
            <w:tcW w:w="816" w:type="dxa"/>
          </w:tcPr>
          <w:p w14:paraId="13ED9F8D" w14:textId="77777777" w:rsidR="002F2E5C" w:rsidRPr="00F734F5" w:rsidRDefault="002F2E5C" w:rsidP="007755BB">
            <w:pPr>
              <w:jc w:val="both"/>
            </w:pPr>
          </w:p>
        </w:tc>
        <w:tc>
          <w:tcPr>
            <w:tcW w:w="2156" w:type="dxa"/>
            <w:shd w:val="clear" w:color="auto" w:fill="F7CAAC"/>
          </w:tcPr>
          <w:p w14:paraId="1E0EB200" w14:textId="77777777" w:rsidR="002F2E5C" w:rsidRPr="00F734F5" w:rsidRDefault="002F2E5C" w:rsidP="007755BB">
            <w:pPr>
              <w:jc w:val="both"/>
              <w:rPr>
                <w:b/>
              </w:rPr>
            </w:pPr>
            <w:r w:rsidRPr="00F734F5">
              <w:rPr>
                <w:b/>
              </w:rPr>
              <w:t>kreditů</w:t>
            </w:r>
          </w:p>
        </w:tc>
        <w:tc>
          <w:tcPr>
            <w:tcW w:w="1207" w:type="dxa"/>
            <w:gridSpan w:val="2"/>
          </w:tcPr>
          <w:p w14:paraId="34CF724F" w14:textId="77777777" w:rsidR="002F2E5C" w:rsidRPr="00F734F5" w:rsidRDefault="002F2E5C" w:rsidP="007755BB">
            <w:pPr>
              <w:jc w:val="both"/>
            </w:pPr>
            <w:r>
              <w:t>4</w:t>
            </w:r>
          </w:p>
        </w:tc>
      </w:tr>
      <w:tr w:rsidR="002F2E5C" w:rsidRPr="00F734F5" w14:paraId="3B2595E1" w14:textId="77777777" w:rsidTr="007755BB">
        <w:tc>
          <w:tcPr>
            <w:tcW w:w="3086" w:type="dxa"/>
            <w:shd w:val="clear" w:color="auto" w:fill="F7CAAC"/>
          </w:tcPr>
          <w:p w14:paraId="45250144" w14:textId="77777777" w:rsidR="002F2E5C" w:rsidRPr="00F734F5" w:rsidRDefault="002F2E5C" w:rsidP="007755BB">
            <w:pPr>
              <w:jc w:val="both"/>
              <w:rPr>
                <w:b/>
                <w:sz w:val="22"/>
              </w:rPr>
            </w:pPr>
            <w:r w:rsidRPr="00F734F5">
              <w:rPr>
                <w:b/>
              </w:rPr>
              <w:t>Prerekvizity, korekvizity, ekvivalence</w:t>
            </w:r>
          </w:p>
        </w:tc>
        <w:tc>
          <w:tcPr>
            <w:tcW w:w="6769" w:type="dxa"/>
            <w:gridSpan w:val="7"/>
          </w:tcPr>
          <w:p w14:paraId="37AE775A" w14:textId="77777777" w:rsidR="002F2E5C" w:rsidRPr="00F734F5" w:rsidRDefault="002F2E5C" w:rsidP="007755BB">
            <w:pPr>
              <w:jc w:val="both"/>
            </w:pPr>
            <w:r w:rsidRPr="00F734F5">
              <w:t>nejsou</w:t>
            </w:r>
          </w:p>
        </w:tc>
      </w:tr>
      <w:tr w:rsidR="002F2E5C" w:rsidRPr="00F734F5" w14:paraId="23A0F775" w14:textId="77777777" w:rsidTr="007755BB">
        <w:tc>
          <w:tcPr>
            <w:tcW w:w="3086" w:type="dxa"/>
            <w:shd w:val="clear" w:color="auto" w:fill="F7CAAC"/>
          </w:tcPr>
          <w:p w14:paraId="2BF3BEF1" w14:textId="77777777" w:rsidR="002F2E5C" w:rsidRPr="00F734F5" w:rsidRDefault="002F2E5C" w:rsidP="007755BB">
            <w:pPr>
              <w:jc w:val="both"/>
              <w:rPr>
                <w:b/>
              </w:rPr>
            </w:pPr>
            <w:r w:rsidRPr="00F734F5">
              <w:rPr>
                <w:b/>
              </w:rPr>
              <w:t>Způsob ověření studijních výsledků</w:t>
            </w:r>
          </w:p>
        </w:tc>
        <w:tc>
          <w:tcPr>
            <w:tcW w:w="3406" w:type="dxa"/>
            <w:gridSpan w:val="4"/>
          </w:tcPr>
          <w:p w14:paraId="40F0F419" w14:textId="77777777" w:rsidR="002F2E5C" w:rsidRPr="00F734F5" w:rsidRDefault="002F2E5C" w:rsidP="007755BB">
            <w:pPr>
              <w:jc w:val="both"/>
            </w:pPr>
            <w:r w:rsidRPr="00F734F5">
              <w:t>klasifikovaný zápočet</w:t>
            </w:r>
          </w:p>
        </w:tc>
        <w:tc>
          <w:tcPr>
            <w:tcW w:w="2156" w:type="dxa"/>
            <w:shd w:val="clear" w:color="auto" w:fill="F7CAAC"/>
          </w:tcPr>
          <w:p w14:paraId="76D14709" w14:textId="77777777" w:rsidR="002F2E5C" w:rsidRPr="00F734F5" w:rsidRDefault="002F2E5C" w:rsidP="007755BB">
            <w:pPr>
              <w:jc w:val="both"/>
              <w:rPr>
                <w:b/>
              </w:rPr>
            </w:pPr>
            <w:r w:rsidRPr="00F734F5">
              <w:rPr>
                <w:b/>
              </w:rPr>
              <w:t>Forma výuky</w:t>
            </w:r>
          </w:p>
        </w:tc>
        <w:tc>
          <w:tcPr>
            <w:tcW w:w="1207" w:type="dxa"/>
            <w:gridSpan w:val="2"/>
          </w:tcPr>
          <w:p w14:paraId="559F09F2" w14:textId="77777777" w:rsidR="002F2E5C" w:rsidRPr="00F734F5" w:rsidRDefault="002F2E5C" w:rsidP="007755BB">
            <w:pPr>
              <w:jc w:val="both"/>
            </w:pPr>
            <w:r w:rsidRPr="00F734F5">
              <w:t>přednáška,</w:t>
            </w:r>
          </w:p>
          <w:p w14:paraId="514D757C" w14:textId="77777777" w:rsidR="002F2E5C" w:rsidRPr="00F734F5" w:rsidRDefault="002F2E5C" w:rsidP="007755BB">
            <w:pPr>
              <w:jc w:val="both"/>
            </w:pPr>
            <w:r w:rsidRPr="00F734F5">
              <w:t>cvičení</w:t>
            </w:r>
          </w:p>
        </w:tc>
      </w:tr>
      <w:tr w:rsidR="002F2E5C" w:rsidRPr="00F734F5" w14:paraId="379FF9FC" w14:textId="77777777" w:rsidTr="007755BB">
        <w:tc>
          <w:tcPr>
            <w:tcW w:w="3086" w:type="dxa"/>
            <w:shd w:val="clear" w:color="auto" w:fill="F7CAAC"/>
          </w:tcPr>
          <w:p w14:paraId="7141FC12" w14:textId="77777777" w:rsidR="002F2E5C" w:rsidRPr="00F734F5" w:rsidRDefault="002F2E5C" w:rsidP="007755BB">
            <w:pPr>
              <w:jc w:val="both"/>
              <w:rPr>
                <w:b/>
              </w:rPr>
            </w:pPr>
            <w:r w:rsidRPr="00F734F5">
              <w:rPr>
                <w:b/>
              </w:rPr>
              <w:t>Forma způsobu ověření studijních výsledků a další požadavky na studenta</w:t>
            </w:r>
          </w:p>
        </w:tc>
        <w:tc>
          <w:tcPr>
            <w:tcW w:w="6769" w:type="dxa"/>
            <w:gridSpan w:val="7"/>
            <w:tcBorders>
              <w:bottom w:val="nil"/>
            </w:tcBorders>
          </w:tcPr>
          <w:p w14:paraId="0B704411" w14:textId="77777777" w:rsidR="002F2E5C" w:rsidRPr="00F734F5" w:rsidRDefault="002F2E5C" w:rsidP="007755BB">
            <w:pPr>
              <w:jc w:val="both"/>
            </w:pPr>
            <w:r w:rsidRPr="00F734F5">
              <w:t>Písemná i ústní forma</w:t>
            </w:r>
          </w:p>
          <w:p w14:paraId="6CEFE7A9" w14:textId="77777777" w:rsidR="002F2E5C" w:rsidRPr="00F734F5" w:rsidRDefault="002F2E5C" w:rsidP="007755BB">
            <w:pPr>
              <w:jc w:val="both"/>
            </w:pPr>
            <w:r w:rsidRPr="00F734F5">
              <w:t xml:space="preserve">1. Povinná a aktivní účast na jednotlivých cvičeních (80% účast na cvičení). </w:t>
            </w:r>
          </w:p>
          <w:p w14:paraId="4A973408" w14:textId="77777777" w:rsidR="002F2E5C" w:rsidRPr="00F734F5" w:rsidRDefault="002F2E5C" w:rsidP="007755BB">
            <w:pPr>
              <w:jc w:val="both"/>
            </w:pPr>
            <w:r w:rsidRPr="00F734F5">
              <w:t xml:space="preserve">2. Teoretické a praktické zvládnutí základní problematiky a jednotlivých témat. </w:t>
            </w:r>
          </w:p>
          <w:p w14:paraId="25B3F7A4" w14:textId="77777777" w:rsidR="002F2E5C" w:rsidRPr="00F734F5" w:rsidRDefault="002F2E5C" w:rsidP="007755BB">
            <w:pPr>
              <w:jc w:val="both"/>
            </w:pPr>
            <w:r w:rsidRPr="00F734F5">
              <w:t>3. Úspěšné a samostatné vypracování všech zadaných úloh v průběhu semestru ve cvičeních.</w:t>
            </w:r>
          </w:p>
          <w:p w14:paraId="0430152A" w14:textId="77777777" w:rsidR="002F2E5C" w:rsidRPr="00F734F5" w:rsidRDefault="002F2E5C" w:rsidP="007755BB">
            <w:pPr>
              <w:jc w:val="both"/>
            </w:pPr>
            <w:r w:rsidRPr="00F734F5">
              <w:t>4. Prokázání úspěšného zvládnutí probírané tématiky obsahu přednášek formou písemné práce na konci semestru.</w:t>
            </w:r>
          </w:p>
          <w:p w14:paraId="43A8A3C8" w14:textId="77777777" w:rsidR="002F2E5C" w:rsidRPr="00F734F5" w:rsidRDefault="002F2E5C" w:rsidP="007755BB">
            <w:pPr>
              <w:jc w:val="both"/>
            </w:pPr>
          </w:p>
        </w:tc>
      </w:tr>
      <w:tr w:rsidR="002F2E5C" w:rsidRPr="00F734F5" w14:paraId="0F50253A" w14:textId="77777777" w:rsidTr="007755BB">
        <w:trPr>
          <w:trHeight w:val="233"/>
        </w:trPr>
        <w:tc>
          <w:tcPr>
            <w:tcW w:w="9855" w:type="dxa"/>
            <w:gridSpan w:val="8"/>
            <w:tcBorders>
              <w:top w:val="nil"/>
            </w:tcBorders>
          </w:tcPr>
          <w:p w14:paraId="0F461995" w14:textId="77777777" w:rsidR="002F2E5C" w:rsidRPr="00F734F5" w:rsidRDefault="002F2E5C" w:rsidP="007755BB">
            <w:pPr>
              <w:jc w:val="both"/>
            </w:pPr>
          </w:p>
        </w:tc>
      </w:tr>
      <w:tr w:rsidR="002F2E5C" w:rsidRPr="00F734F5" w14:paraId="0C1FE9F3" w14:textId="77777777" w:rsidTr="007755BB">
        <w:trPr>
          <w:trHeight w:val="197"/>
        </w:trPr>
        <w:tc>
          <w:tcPr>
            <w:tcW w:w="3086" w:type="dxa"/>
            <w:tcBorders>
              <w:top w:val="nil"/>
            </w:tcBorders>
            <w:shd w:val="clear" w:color="auto" w:fill="F7CAAC"/>
          </w:tcPr>
          <w:p w14:paraId="10B0C91C" w14:textId="77777777" w:rsidR="002F2E5C" w:rsidRPr="00F734F5" w:rsidRDefault="002F2E5C" w:rsidP="007755BB">
            <w:pPr>
              <w:jc w:val="both"/>
              <w:rPr>
                <w:b/>
              </w:rPr>
            </w:pPr>
            <w:r w:rsidRPr="00F734F5">
              <w:rPr>
                <w:b/>
              </w:rPr>
              <w:t>Garant předmětu</w:t>
            </w:r>
          </w:p>
        </w:tc>
        <w:tc>
          <w:tcPr>
            <w:tcW w:w="6769" w:type="dxa"/>
            <w:gridSpan w:val="7"/>
            <w:tcBorders>
              <w:top w:val="nil"/>
            </w:tcBorders>
          </w:tcPr>
          <w:p w14:paraId="692002FF" w14:textId="77777777" w:rsidR="002F2E5C" w:rsidRPr="00F734F5" w:rsidRDefault="002F2E5C" w:rsidP="007755BB">
            <w:pPr>
              <w:jc w:val="both"/>
            </w:pPr>
            <w:r w:rsidRPr="00F734F5">
              <w:t>Ing. Pavel Pokorný, Ph.D.</w:t>
            </w:r>
          </w:p>
        </w:tc>
      </w:tr>
      <w:tr w:rsidR="002F2E5C" w:rsidRPr="00F734F5" w14:paraId="6CBD1524" w14:textId="77777777" w:rsidTr="007755BB">
        <w:trPr>
          <w:trHeight w:val="243"/>
        </w:trPr>
        <w:tc>
          <w:tcPr>
            <w:tcW w:w="3086" w:type="dxa"/>
            <w:tcBorders>
              <w:top w:val="nil"/>
            </w:tcBorders>
            <w:shd w:val="clear" w:color="auto" w:fill="F7CAAC"/>
          </w:tcPr>
          <w:p w14:paraId="3F5EC5AD" w14:textId="77777777" w:rsidR="002F2E5C" w:rsidRPr="00F734F5" w:rsidRDefault="002F2E5C" w:rsidP="007755BB">
            <w:pPr>
              <w:jc w:val="both"/>
              <w:rPr>
                <w:b/>
              </w:rPr>
            </w:pPr>
            <w:r w:rsidRPr="00F734F5">
              <w:rPr>
                <w:b/>
              </w:rPr>
              <w:t>Zapojení garanta do výuky předmětu</w:t>
            </w:r>
          </w:p>
        </w:tc>
        <w:tc>
          <w:tcPr>
            <w:tcW w:w="6769" w:type="dxa"/>
            <w:gridSpan w:val="7"/>
            <w:tcBorders>
              <w:top w:val="nil"/>
            </w:tcBorders>
          </w:tcPr>
          <w:p w14:paraId="31D252BE" w14:textId="5A7BFD40" w:rsidR="002F2E5C" w:rsidRPr="00BC1693" w:rsidRDefault="002F2E5C" w:rsidP="007755BB">
            <w:pPr>
              <w:jc w:val="both"/>
              <w:rPr>
                <w:lang w:val="en-US"/>
              </w:rPr>
            </w:pPr>
            <w:r>
              <w:t>Metodické, vede přednášky</w:t>
            </w:r>
            <w:r w:rsidRPr="00F734F5">
              <w:t xml:space="preserve"> a cvičení</w:t>
            </w:r>
          </w:p>
        </w:tc>
      </w:tr>
      <w:tr w:rsidR="002F2E5C" w:rsidRPr="00F734F5" w14:paraId="06E10EE8" w14:textId="77777777" w:rsidTr="007755BB">
        <w:tc>
          <w:tcPr>
            <w:tcW w:w="3086" w:type="dxa"/>
            <w:shd w:val="clear" w:color="auto" w:fill="F7CAAC"/>
          </w:tcPr>
          <w:p w14:paraId="2CE10947" w14:textId="77777777" w:rsidR="002F2E5C" w:rsidRPr="00F734F5" w:rsidRDefault="002F2E5C" w:rsidP="007755BB">
            <w:pPr>
              <w:jc w:val="both"/>
              <w:rPr>
                <w:b/>
              </w:rPr>
            </w:pPr>
            <w:r w:rsidRPr="00F734F5">
              <w:rPr>
                <w:b/>
              </w:rPr>
              <w:t>Vyučující</w:t>
            </w:r>
          </w:p>
        </w:tc>
        <w:tc>
          <w:tcPr>
            <w:tcW w:w="6769" w:type="dxa"/>
            <w:gridSpan w:val="7"/>
            <w:tcBorders>
              <w:bottom w:val="nil"/>
            </w:tcBorders>
          </w:tcPr>
          <w:p w14:paraId="502DC4BB" w14:textId="0A8F9EAF" w:rsidR="002F2E5C" w:rsidRPr="00F734F5" w:rsidRDefault="002F2E5C" w:rsidP="008E6BF6">
            <w:pPr>
              <w:jc w:val="both"/>
            </w:pPr>
            <w:r w:rsidRPr="00F734F5">
              <w:t>Ing. Pavel Pokorný, Ph.D.</w:t>
            </w:r>
            <w:r w:rsidR="006E3746">
              <w:t>, přednášky (100 %)</w:t>
            </w:r>
          </w:p>
        </w:tc>
      </w:tr>
      <w:tr w:rsidR="002F2E5C" w:rsidRPr="00F734F5" w14:paraId="06FF5E72" w14:textId="77777777" w:rsidTr="007755BB">
        <w:trPr>
          <w:trHeight w:val="142"/>
        </w:trPr>
        <w:tc>
          <w:tcPr>
            <w:tcW w:w="9855" w:type="dxa"/>
            <w:gridSpan w:val="8"/>
            <w:tcBorders>
              <w:top w:val="nil"/>
            </w:tcBorders>
          </w:tcPr>
          <w:p w14:paraId="03058D03" w14:textId="77777777" w:rsidR="002F2E5C" w:rsidRPr="00F734F5" w:rsidRDefault="002F2E5C" w:rsidP="007755BB">
            <w:pPr>
              <w:jc w:val="both"/>
            </w:pPr>
          </w:p>
        </w:tc>
      </w:tr>
      <w:tr w:rsidR="002F2E5C" w:rsidRPr="00F734F5" w14:paraId="5E4FCAB6" w14:textId="77777777" w:rsidTr="007755BB">
        <w:tc>
          <w:tcPr>
            <w:tcW w:w="3086" w:type="dxa"/>
            <w:shd w:val="clear" w:color="auto" w:fill="F7CAAC"/>
          </w:tcPr>
          <w:p w14:paraId="0DD6F14B" w14:textId="77777777" w:rsidR="002F2E5C" w:rsidRPr="00F734F5" w:rsidRDefault="002F2E5C" w:rsidP="007755BB">
            <w:pPr>
              <w:jc w:val="both"/>
              <w:rPr>
                <w:b/>
              </w:rPr>
            </w:pPr>
            <w:r w:rsidRPr="00F734F5">
              <w:rPr>
                <w:b/>
              </w:rPr>
              <w:t>Stručná anotace předmětu</w:t>
            </w:r>
          </w:p>
        </w:tc>
        <w:tc>
          <w:tcPr>
            <w:tcW w:w="6769" w:type="dxa"/>
            <w:gridSpan w:val="7"/>
            <w:tcBorders>
              <w:bottom w:val="nil"/>
            </w:tcBorders>
          </w:tcPr>
          <w:p w14:paraId="09F3855C" w14:textId="77777777" w:rsidR="002F2E5C" w:rsidRPr="00F734F5" w:rsidRDefault="002F2E5C" w:rsidP="007755BB">
            <w:pPr>
              <w:jc w:val="both"/>
            </w:pPr>
          </w:p>
        </w:tc>
      </w:tr>
      <w:tr w:rsidR="002F2E5C" w:rsidRPr="00F734F5" w14:paraId="564794AB" w14:textId="77777777" w:rsidTr="007755BB">
        <w:trPr>
          <w:trHeight w:val="1828"/>
        </w:trPr>
        <w:tc>
          <w:tcPr>
            <w:tcW w:w="9855" w:type="dxa"/>
            <w:gridSpan w:val="8"/>
            <w:tcBorders>
              <w:top w:val="nil"/>
              <w:bottom w:val="single" w:sz="12" w:space="0" w:color="auto"/>
            </w:tcBorders>
          </w:tcPr>
          <w:p w14:paraId="362097B9" w14:textId="77777777" w:rsidR="002F2E5C" w:rsidRDefault="002F2E5C" w:rsidP="007755BB">
            <w:pPr>
              <w:jc w:val="both"/>
              <w:rPr>
                <w:ins w:id="546" w:author="Zuzka" w:date="2018-11-16T00:45:00Z"/>
                <w:noProof/>
                <w:szCs w:val="22"/>
              </w:rPr>
            </w:pPr>
            <w:r w:rsidRPr="008C2B11">
              <w:rPr>
                <w:noProof/>
                <w:szCs w:val="22"/>
              </w:rPr>
              <w:t>Cílem předmětu je sjednocení znalosti studentů ze středních škol v oblasti rovinné a prostorové počítačové grafiky. V rámci přednášek si studenti osvojí teoretické principy nejběžnějších 2D a 3D grafických algoritmů a technologií, barevných modelů, reprezentací a nejčastěji používaných grafických formátů. Ve cvičení se seznámí s obecně používaný</w:t>
            </w:r>
            <w:r>
              <w:rPr>
                <w:noProof/>
                <w:szCs w:val="22"/>
              </w:rPr>
              <w:t>mi grafickými 2D a 3D programy.</w:t>
            </w:r>
          </w:p>
          <w:p w14:paraId="04427624" w14:textId="77777777" w:rsidR="0079788A" w:rsidRPr="008C2B11" w:rsidRDefault="0079788A" w:rsidP="007755BB">
            <w:pPr>
              <w:jc w:val="both"/>
              <w:rPr>
                <w:noProof/>
                <w:szCs w:val="22"/>
              </w:rPr>
            </w:pPr>
          </w:p>
          <w:p w14:paraId="1B697012" w14:textId="77777777" w:rsidR="002F2E5C" w:rsidRPr="008C2B11" w:rsidRDefault="002F2E5C" w:rsidP="007755BB">
            <w:pPr>
              <w:jc w:val="both"/>
              <w:rPr>
                <w:noProof/>
                <w:szCs w:val="22"/>
              </w:rPr>
            </w:pPr>
            <w:r w:rsidRPr="008C2B11">
              <w:rPr>
                <w:noProof/>
                <w:szCs w:val="22"/>
              </w:rPr>
              <w:t>Témata:</w:t>
            </w:r>
          </w:p>
          <w:p w14:paraId="36FD308A" w14:textId="77777777" w:rsidR="002F2E5C" w:rsidRPr="008C2B11" w:rsidRDefault="002F2E5C" w:rsidP="006328B7">
            <w:pPr>
              <w:pStyle w:val="Odstavecseseznamem"/>
              <w:numPr>
                <w:ilvl w:val="0"/>
                <w:numId w:val="28"/>
              </w:numPr>
              <w:jc w:val="both"/>
              <w:rPr>
                <w:noProof/>
                <w:szCs w:val="22"/>
              </w:rPr>
            </w:pPr>
            <w:r w:rsidRPr="008C2B11">
              <w:rPr>
                <w:noProof/>
                <w:szCs w:val="22"/>
              </w:rPr>
              <w:t>Úvodní informace o přednáškách - přehled výuky, požadavky k zápočtu a doporučená literatura.</w:t>
            </w:r>
          </w:p>
          <w:p w14:paraId="2A3BFB58" w14:textId="77777777" w:rsidR="002F2E5C" w:rsidRPr="008C2B11" w:rsidRDefault="002F2E5C" w:rsidP="006328B7">
            <w:pPr>
              <w:pStyle w:val="Odstavecseseznamem"/>
              <w:numPr>
                <w:ilvl w:val="0"/>
                <w:numId w:val="28"/>
              </w:numPr>
              <w:jc w:val="both"/>
              <w:rPr>
                <w:noProof/>
                <w:szCs w:val="22"/>
              </w:rPr>
            </w:pPr>
            <w:r w:rsidRPr="008C2B11">
              <w:rPr>
                <w:noProof/>
                <w:szCs w:val="22"/>
              </w:rPr>
              <w:t>Barvy a barevné modely.</w:t>
            </w:r>
          </w:p>
          <w:p w14:paraId="5A26374F" w14:textId="77777777" w:rsidR="002F2E5C" w:rsidRPr="008C2B11" w:rsidRDefault="002F2E5C" w:rsidP="006328B7">
            <w:pPr>
              <w:pStyle w:val="Odstavecseseznamem"/>
              <w:numPr>
                <w:ilvl w:val="0"/>
                <w:numId w:val="28"/>
              </w:numPr>
              <w:jc w:val="both"/>
              <w:rPr>
                <w:noProof/>
                <w:szCs w:val="22"/>
              </w:rPr>
            </w:pPr>
            <w:r w:rsidRPr="008C2B11">
              <w:rPr>
                <w:noProof/>
                <w:szCs w:val="22"/>
              </w:rPr>
              <w:t>Digitalizace obrazu. Alias a jeho odstraňování.</w:t>
            </w:r>
          </w:p>
          <w:p w14:paraId="0724B176" w14:textId="77777777" w:rsidR="002F2E5C" w:rsidRPr="008C2B11" w:rsidRDefault="002F2E5C" w:rsidP="006328B7">
            <w:pPr>
              <w:pStyle w:val="Odstavecseseznamem"/>
              <w:numPr>
                <w:ilvl w:val="0"/>
                <w:numId w:val="28"/>
              </w:numPr>
              <w:jc w:val="both"/>
              <w:rPr>
                <w:noProof/>
                <w:szCs w:val="22"/>
              </w:rPr>
            </w:pPr>
            <w:r w:rsidRPr="008C2B11">
              <w:rPr>
                <w:noProof/>
                <w:szCs w:val="22"/>
              </w:rPr>
              <w:t>Neztrátové kompresní algoritmy v rastrovém obrazu.</w:t>
            </w:r>
          </w:p>
          <w:p w14:paraId="25B8B497" w14:textId="77777777" w:rsidR="002F2E5C" w:rsidRPr="008C2B11" w:rsidRDefault="002F2E5C" w:rsidP="006328B7">
            <w:pPr>
              <w:pStyle w:val="Odstavecseseznamem"/>
              <w:numPr>
                <w:ilvl w:val="0"/>
                <w:numId w:val="28"/>
              </w:numPr>
              <w:jc w:val="both"/>
              <w:rPr>
                <w:noProof/>
                <w:szCs w:val="22"/>
              </w:rPr>
            </w:pPr>
            <w:r w:rsidRPr="008C2B11">
              <w:rPr>
                <w:noProof/>
                <w:szCs w:val="22"/>
              </w:rPr>
              <w:t>Ztrátové kompresní algoritmy v rastrovém obrazu.</w:t>
            </w:r>
          </w:p>
          <w:p w14:paraId="39F4CB97" w14:textId="77777777" w:rsidR="002F2E5C" w:rsidRPr="008C2B11" w:rsidRDefault="002F2E5C" w:rsidP="006328B7">
            <w:pPr>
              <w:pStyle w:val="Odstavecseseznamem"/>
              <w:numPr>
                <w:ilvl w:val="0"/>
                <w:numId w:val="28"/>
              </w:numPr>
              <w:jc w:val="both"/>
              <w:rPr>
                <w:noProof/>
                <w:szCs w:val="22"/>
              </w:rPr>
            </w:pPr>
            <w:r w:rsidRPr="008C2B11">
              <w:rPr>
                <w:noProof/>
                <w:szCs w:val="22"/>
              </w:rPr>
              <w:t>Rastrové grafické formáty.</w:t>
            </w:r>
          </w:p>
          <w:p w14:paraId="7F33254F" w14:textId="77777777" w:rsidR="002F2E5C" w:rsidRPr="008C2B11" w:rsidRDefault="002F2E5C" w:rsidP="006328B7">
            <w:pPr>
              <w:pStyle w:val="Odstavecseseznamem"/>
              <w:numPr>
                <w:ilvl w:val="0"/>
                <w:numId w:val="28"/>
              </w:numPr>
              <w:jc w:val="both"/>
              <w:rPr>
                <w:noProof/>
                <w:szCs w:val="22"/>
              </w:rPr>
            </w:pPr>
            <w:r w:rsidRPr="008C2B11">
              <w:rPr>
                <w:noProof/>
                <w:szCs w:val="22"/>
              </w:rPr>
              <w:t>Vektorové grafické formáty a formáty pro uložení počítačových animací.</w:t>
            </w:r>
          </w:p>
          <w:p w14:paraId="682B5683" w14:textId="77777777" w:rsidR="002F2E5C" w:rsidRPr="008C2B11" w:rsidRDefault="002F2E5C" w:rsidP="006328B7">
            <w:pPr>
              <w:pStyle w:val="Odstavecseseznamem"/>
              <w:numPr>
                <w:ilvl w:val="0"/>
                <w:numId w:val="28"/>
              </w:numPr>
              <w:jc w:val="both"/>
              <w:rPr>
                <w:noProof/>
                <w:szCs w:val="22"/>
              </w:rPr>
            </w:pPr>
            <w:r w:rsidRPr="008C2B11">
              <w:rPr>
                <w:noProof/>
                <w:szCs w:val="22"/>
              </w:rPr>
              <w:t>Zpracování rastrového obrazu – základní pojmy a charakteristiky.</w:t>
            </w:r>
          </w:p>
          <w:p w14:paraId="61A2C185" w14:textId="77777777" w:rsidR="002F2E5C" w:rsidRPr="008C2B11" w:rsidRDefault="002F2E5C" w:rsidP="006328B7">
            <w:pPr>
              <w:pStyle w:val="Odstavecseseznamem"/>
              <w:numPr>
                <w:ilvl w:val="0"/>
                <w:numId w:val="28"/>
              </w:numPr>
              <w:jc w:val="both"/>
              <w:rPr>
                <w:noProof/>
                <w:szCs w:val="22"/>
              </w:rPr>
            </w:pPr>
            <w:r w:rsidRPr="008C2B11">
              <w:rPr>
                <w:noProof/>
                <w:szCs w:val="22"/>
              </w:rPr>
              <w:t>Geometrické  a barevné tranformace rastrového obrazu</w:t>
            </w:r>
          </w:p>
          <w:p w14:paraId="3BE6F4AB" w14:textId="77777777" w:rsidR="002F2E5C" w:rsidRPr="008C2B11" w:rsidRDefault="002F2E5C" w:rsidP="006328B7">
            <w:pPr>
              <w:pStyle w:val="Odstavecseseznamem"/>
              <w:numPr>
                <w:ilvl w:val="0"/>
                <w:numId w:val="28"/>
              </w:numPr>
              <w:jc w:val="both"/>
              <w:rPr>
                <w:noProof/>
                <w:szCs w:val="22"/>
              </w:rPr>
            </w:pPr>
            <w:r w:rsidRPr="008C2B11">
              <w:rPr>
                <w:noProof/>
                <w:szCs w:val="22"/>
              </w:rPr>
              <w:t>Základy 3D grafiky – renderovací řetězec.</w:t>
            </w:r>
          </w:p>
          <w:p w14:paraId="2645066F" w14:textId="77777777" w:rsidR="002F2E5C" w:rsidRPr="008C2B11" w:rsidRDefault="002F2E5C" w:rsidP="006328B7">
            <w:pPr>
              <w:pStyle w:val="Odstavecseseznamem"/>
              <w:numPr>
                <w:ilvl w:val="0"/>
                <w:numId w:val="28"/>
              </w:numPr>
              <w:jc w:val="both"/>
              <w:rPr>
                <w:noProof/>
                <w:szCs w:val="22"/>
              </w:rPr>
            </w:pPr>
            <w:r w:rsidRPr="008C2B11">
              <w:rPr>
                <w:noProof/>
                <w:szCs w:val="22"/>
              </w:rPr>
              <w:t>Reprezentace 3D objektů.</w:t>
            </w:r>
          </w:p>
          <w:p w14:paraId="4114A0A6" w14:textId="77777777" w:rsidR="002F2E5C" w:rsidRPr="008C2B11" w:rsidRDefault="002F2E5C" w:rsidP="006328B7">
            <w:pPr>
              <w:pStyle w:val="Odstavecseseznamem"/>
              <w:numPr>
                <w:ilvl w:val="0"/>
                <w:numId w:val="28"/>
              </w:numPr>
              <w:jc w:val="both"/>
              <w:rPr>
                <w:noProof/>
                <w:szCs w:val="22"/>
              </w:rPr>
            </w:pPr>
            <w:r w:rsidRPr="008C2B11">
              <w:rPr>
                <w:noProof/>
                <w:szCs w:val="22"/>
              </w:rPr>
              <w:t>Promítání a světla ve 3D scéně.</w:t>
            </w:r>
          </w:p>
          <w:p w14:paraId="4F63CF5A" w14:textId="77777777" w:rsidR="002F2E5C" w:rsidRPr="008C2B11" w:rsidRDefault="002F2E5C" w:rsidP="006328B7">
            <w:pPr>
              <w:pStyle w:val="Odstavecseseznamem"/>
              <w:numPr>
                <w:ilvl w:val="0"/>
                <w:numId w:val="28"/>
              </w:numPr>
              <w:jc w:val="both"/>
              <w:rPr>
                <w:noProof/>
                <w:szCs w:val="22"/>
              </w:rPr>
            </w:pPr>
            <w:r w:rsidRPr="008C2B11">
              <w:rPr>
                <w:noProof/>
                <w:szCs w:val="22"/>
              </w:rPr>
              <w:t>Materiálové a texturové vlastnosti 3D objektů.</w:t>
            </w:r>
          </w:p>
          <w:p w14:paraId="02CC5C84" w14:textId="77777777" w:rsidR="002F2E5C" w:rsidRPr="0079788A" w:rsidRDefault="002F2E5C" w:rsidP="006328B7">
            <w:pPr>
              <w:pStyle w:val="Odstavecseseznamem"/>
              <w:numPr>
                <w:ilvl w:val="0"/>
                <w:numId w:val="28"/>
              </w:numPr>
              <w:jc w:val="both"/>
              <w:rPr>
                <w:ins w:id="547" w:author="Zuzka" w:date="2018-11-16T00:45:00Z"/>
                <w:noProof/>
                <w:sz w:val="22"/>
                <w:szCs w:val="22"/>
                <w:rPrChange w:id="548" w:author="Zuzka" w:date="2018-11-16T00:45:00Z">
                  <w:rPr>
                    <w:ins w:id="549" w:author="Zuzka" w:date="2018-11-16T00:45:00Z"/>
                    <w:noProof/>
                    <w:szCs w:val="22"/>
                  </w:rPr>
                </w:rPrChange>
              </w:rPr>
            </w:pPr>
            <w:r w:rsidRPr="008C2B11">
              <w:rPr>
                <w:noProof/>
                <w:szCs w:val="22"/>
              </w:rPr>
              <w:t>Zápočtový týden – písemná práce.</w:t>
            </w:r>
          </w:p>
          <w:p w14:paraId="4316A1BC" w14:textId="77777777" w:rsidR="0079788A" w:rsidRPr="0079788A" w:rsidRDefault="0079788A">
            <w:pPr>
              <w:ind w:left="360"/>
              <w:jc w:val="both"/>
              <w:rPr>
                <w:noProof/>
                <w:sz w:val="22"/>
                <w:szCs w:val="22"/>
                <w:rPrChange w:id="550" w:author="Zuzka" w:date="2018-11-16T00:45:00Z">
                  <w:rPr>
                    <w:noProof/>
                  </w:rPr>
                </w:rPrChange>
              </w:rPr>
              <w:pPrChange w:id="551" w:author="Zuzka" w:date="2018-11-16T00:45:00Z">
                <w:pPr>
                  <w:pStyle w:val="Odstavecseseznamem"/>
                  <w:numPr>
                    <w:numId w:val="28"/>
                  </w:numPr>
                  <w:ind w:hanging="360"/>
                  <w:jc w:val="both"/>
                </w:pPr>
              </w:pPrChange>
            </w:pPr>
          </w:p>
        </w:tc>
      </w:tr>
      <w:tr w:rsidR="002F2E5C" w:rsidRPr="00F734F5" w14:paraId="21A072BC" w14:textId="77777777" w:rsidTr="007755BB">
        <w:trPr>
          <w:trHeight w:val="265"/>
        </w:trPr>
        <w:tc>
          <w:tcPr>
            <w:tcW w:w="3653" w:type="dxa"/>
            <w:gridSpan w:val="2"/>
            <w:tcBorders>
              <w:top w:val="nil"/>
            </w:tcBorders>
            <w:shd w:val="clear" w:color="auto" w:fill="F7CAAC"/>
          </w:tcPr>
          <w:p w14:paraId="131F4921" w14:textId="77777777" w:rsidR="002F2E5C" w:rsidRPr="00F734F5" w:rsidRDefault="002F2E5C" w:rsidP="007755BB">
            <w:pPr>
              <w:jc w:val="both"/>
            </w:pPr>
            <w:r w:rsidRPr="00F734F5">
              <w:rPr>
                <w:b/>
              </w:rPr>
              <w:t>Studijní literatura a studijní pomůcky</w:t>
            </w:r>
          </w:p>
        </w:tc>
        <w:tc>
          <w:tcPr>
            <w:tcW w:w="6202" w:type="dxa"/>
            <w:gridSpan w:val="6"/>
            <w:tcBorders>
              <w:top w:val="nil"/>
              <w:bottom w:val="nil"/>
            </w:tcBorders>
          </w:tcPr>
          <w:p w14:paraId="324524C5" w14:textId="77777777" w:rsidR="002F2E5C" w:rsidRPr="00F734F5" w:rsidRDefault="002F2E5C" w:rsidP="007755BB">
            <w:pPr>
              <w:jc w:val="both"/>
            </w:pPr>
          </w:p>
        </w:tc>
      </w:tr>
      <w:tr w:rsidR="002F2E5C" w:rsidRPr="00F734F5" w14:paraId="729B4A72" w14:textId="77777777" w:rsidTr="00052E2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2" w:author="Zuzka" w:date="2018-11-16T00:4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50"/>
          <w:trPrChange w:id="553" w:author="Zuzka" w:date="2018-11-16T00:48:00Z">
            <w:trPr>
              <w:gridBefore w:val="1"/>
              <w:trHeight w:val="1497"/>
            </w:trPr>
          </w:trPrChange>
        </w:trPr>
        <w:tc>
          <w:tcPr>
            <w:tcW w:w="9855" w:type="dxa"/>
            <w:gridSpan w:val="8"/>
            <w:tcBorders>
              <w:top w:val="nil"/>
            </w:tcBorders>
            <w:tcPrChange w:id="554" w:author="Zuzka" w:date="2018-11-16T00:48:00Z">
              <w:tcPr>
                <w:tcW w:w="9855" w:type="dxa"/>
                <w:gridSpan w:val="9"/>
                <w:tcBorders>
                  <w:top w:val="nil"/>
                </w:tcBorders>
              </w:tcPr>
            </w:tcPrChange>
          </w:tcPr>
          <w:p w14:paraId="235E4F9E" w14:textId="77777777" w:rsidR="002F2E5C" w:rsidRPr="008C2B11" w:rsidRDefault="002F2E5C" w:rsidP="007755BB">
            <w:pPr>
              <w:jc w:val="both"/>
              <w:rPr>
                <w:b/>
                <w:shd w:val="clear" w:color="auto" w:fill="FFFFFF"/>
              </w:rPr>
            </w:pPr>
            <w:r w:rsidRPr="008C2B11">
              <w:rPr>
                <w:b/>
                <w:shd w:val="clear" w:color="auto" w:fill="FFFFFF"/>
              </w:rPr>
              <w:t>Povinná literatura:</w:t>
            </w:r>
          </w:p>
          <w:p w14:paraId="74213883" w14:textId="77777777" w:rsidR="002F2E5C" w:rsidRPr="008C2B11" w:rsidRDefault="002F2E5C" w:rsidP="007755BB">
            <w:pPr>
              <w:jc w:val="both"/>
              <w:rPr>
                <w:shd w:val="clear" w:color="auto" w:fill="FFFFFF"/>
              </w:rPr>
            </w:pPr>
            <w:r w:rsidRPr="008C2B11">
              <w:rPr>
                <w:shd w:val="clear" w:color="auto" w:fill="FFFFFF"/>
              </w:rPr>
              <w:t>ŽÁRA, Jiří, BENEŠ Bedřich, SOCHOR Jiří a FELKEL Petr.</w:t>
            </w:r>
            <w:r w:rsidRPr="008C2B11">
              <w:rPr>
                <w:rStyle w:val="apple-converted-space"/>
                <w:shd w:val="clear" w:color="auto" w:fill="FFFFFF"/>
              </w:rPr>
              <w:t> </w:t>
            </w:r>
            <w:r w:rsidRPr="008C2B11">
              <w:rPr>
                <w:i/>
                <w:iCs/>
                <w:shd w:val="clear" w:color="auto" w:fill="FFFFFF"/>
              </w:rPr>
              <w:t>Moderní počítačová grafika</w:t>
            </w:r>
            <w:r w:rsidRPr="008C2B11">
              <w:rPr>
                <w:shd w:val="clear" w:color="auto" w:fill="FFFFFF"/>
              </w:rPr>
              <w:t>. 2. přepr. a rozš. vyd. Brno: Computer Press, 2010, 609 s. ISBN 80-251-0454-0.</w:t>
            </w:r>
          </w:p>
          <w:p w14:paraId="3981EACF" w14:textId="77777777" w:rsidR="002F2E5C" w:rsidRPr="008C2B11" w:rsidRDefault="002F2E5C" w:rsidP="007755BB">
            <w:pPr>
              <w:jc w:val="both"/>
              <w:rPr>
                <w:highlight w:val="yellow"/>
              </w:rPr>
            </w:pPr>
            <w:r w:rsidRPr="008C2B11">
              <w:rPr>
                <w:shd w:val="clear" w:color="auto" w:fill="FFFFFF"/>
              </w:rPr>
              <w:t>ŠIMČÍK, Petr.</w:t>
            </w:r>
            <w:r w:rsidRPr="008C2B11">
              <w:rPr>
                <w:rStyle w:val="apple-converted-space"/>
                <w:shd w:val="clear" w:color="auto" w:fill="FFFFFF"/>
              </w:rPr>
              <w:t> </w:t>
            </w:r>
            <w:r w:rsidRPr="008C2B11">
              <w:rPr>
                <w:i/>
                <w:iCs/>
                <w:shd w:val="clear" w:color="auto" w:fill="FFFFFF"/>
              </w:rPr>
              <w:t>Inkscape: Praktický průvodce tvorbou vektorové grafiky</w:t>
            </w:r>
            <w:r w:rsidRPr="008C2B11">
              <w:rPr>
                <w:shd w:val="clear" w:color="auto" w:fill="FFFFFF"/>
              </w:rPr>
              <w:t>. Brno: Computer Press, 2013. ISBN 978-80-251-3813-7.</w:t>
            </w:r>
          </w:p>
          <w:p w14:paraId="4819CC5C" w14:textId="77777777" w:rsidR="002F2E5C" w:rsidRDefault="002F2E5C" w:rsidP="007755BB">
            <w:pPr>
              <w:jc w:val="both"/>
              <w:rPr>
                <w:ins w:id="555" w:author="Zuzka" w:date="2018-11-16T00:45:00Z"/>
                <w:shd w:val="clear" w:color="auto" w:fill="FFFFFF"/>
              </w:rPr>
            </w:pPr>
            <w:r w:rsidRPr="008C2B11">
              <w:rPr>
                <w:shd w:val="clear" w:color="auto" w:fill="FFFFFF"/>
              </w:rPr>
              <w:t>NĚMEC, Petr. </w:t>
            </w:r>
            <w:r w:rsidRPr="008C2B11">
              <w:rPr>
                <w:i/>
                <w:iCs/>
                <w:shd w:val="clear" w:color="auto" w:fill="FFFFFF"/>
              </w:rPr>
              <w:t>GIMP 2.8: uživatelská příručka pro začínající grafiky</w:t>
            </w:r>
            <w:r w:rsidRPr="008C2B11">
              <w:rPr>
                <w:shd w:val="clear" w:color="auto" w:fill="FFFFFF"/>
              </w:rPr>
              <w:t>. Brno: Computer P</w:t>
            </w:r>
            <w:r>
              <w:rPr>
                <w:shd w:val="clear" w:color="auto" w:fill="FFFFFF"/>
              </w:rPr>
              <w:t>ress, 2013. ISBN 9788025138151.</w:t>
            </w:r>
          </w:p>
          <w:p w14:paraId="6228E332" w14:textId="77777777" w:rsidR="0079788A" w:rsidRPr="008C2B11" w:rsidRDefault="0079788A" w:rsidP="007755BB">
            <w:pPr>
              <w:jc w:val="both"/>
              <w:rPr>
                <w:shd w:val="clear" w:color="auto" w:fill="FFFFFF"/>
              </w:rPr>
            </w:pPr>
          </w:p>
          <w:p w14:paraId="20C1B200" w14:textId="77777777" w:rsidR="002F2E5C" w:rsidRPr="008C2B11" w:rsidRDefault="002F2E5C" w:rsidP="007755BB">
            <w:pPr>
              <w:jc w:val="both"/>
              <w:rPr>
                <w:b/>
                <w:shd w:val="clear" w:color="auto" w:fill="FFFFFF"/>
              </w:rPr>
            </w:pPr>
            <w:r w:rsidRPr="008C2B11">
              <w:rPr>
                <w:b/>
                <w:shd w:val="clear" w:color="auto" w:fill="FFFFFF"/>
              </w:rPr>
              <w:t>Doporučená literatura:</w:t>
            </w:r>
          </w:p>
          <w:p w14:paraId="41D675E7" w14:textId="77777777" w:rsidR="002F2E5C" w:rsidRDefault="002F2E5C" w:rsidP="007755BB">
            <w:pPr>
              <w:jc w:val="both"/>
              <w:rPr>
                <w:ins w:id="556" w:author="Zuzka" w:date="2018-11-16T00:45:00Z"/>
                <w:shd w:val="clear" w:color="auto" w:fill="FFFFFF"/>
              </w:rPr>
            </w:pPr>
            <w:r w:rsidRPr="008C2B11">
              <w:rPr>
                <w:shd w:val="clear" w:color="auto" w:fill="FFFFFF"/>
              </w:rPr>
              <w:t>HUGHES, John F. </w:t>
            </w:r>
            <w:r w:rsidRPr="008C2B11">
              <w:rPr>
                <w:i/>
                <w:iCs/>
                <w:shd w:val="clear" w:color="auto" w:fill="FFFFFF"/>
              </w:rPr>
              <w:t>Computer graphics: principles and practice</w:t>
            </w:r>
            <w:r w:rsidRPr="008C2B11">
              <w:rPr>
                <w:shd w:val="clear" w:color="auto" w:fill="FFFFFF"/>
              </w:rPr>
              <w:t>. Third edition. Upper Saddle River, New Jersey: Addison-Wesley, 2014. ISBN 0321399528.</w:t>
            </w:r>
          </w:p>
          <w:p w14:paraId="6AC122C2" w14:textId="7E66D690" w:rsidR="00052E2A" w:rsidRPr="008C2B11" w:rsidDel="00052E2A" w:rsidRDefault="00052E2A" w:rsidP="007755BB">
            <w:pPr>
              <w:jc w:val="both"/>
              <w:rPr>
                <w:del w:id="557" w:author="Zuzka" w:date="2018-11-16T00:46:00Z"/>
                <w:shd w:val="clear" w:color="auto" w:fill="FFFFFF"/>
              </w:rPr>
            </w:pPr>
          </w:p>
          <w:p w14:paraId="5B75F8D5" w14:textId="77777777" w:rsidR="002F2E5C" w:rsidRPr="008C2B11" w:rsidRDefault="002F2E5C" w:rsidP="007755BB">
            <w:pPr>
              <w:jc w:val="both"/>
              <w:rPr>
                <w:shd w:val="clear" w:color="auto" w:fill="FFFFFF"/>
              </w:rPr>
            </w:pPr>
            <w:r w:rsidRPr="008C2B11">
              <w:rPr>
                <w:shd w:val="clear" w:color="auto" w:fill="FFFFFF"/>
              </w:rPr>
              <w:t>GLITSCHKA, Von. </w:t>
            </w:r>
            <w:r w:rsidRPr="008C2B11">
              <w:rPr>
                <w:i/>
                <w:iCs/>
                <w:shd w:val="clear" w:color="auto" w:fill="FFFFFF"/>
              </w:rPr>
              <w:t>Vektory: základní výcvik</w:t>
            </w:r>
            <w:r w:rsidRPr="008C2B11">
              <w:rPr>
                <w:shd w:val="clear" w:color="auto" w:fill="FFFFFF"/>
              </w:rPr>
              <w:t>. Brno: Computer Press, 2013. ISBN 9788025141298.</w:t>
            </w:r>
          </w:p>
          <w:p w14:paraId="57D7DC05" w14:textId="77777777" w:rsidR="002F2E5C" w:rsidRPr="008C2B11" w:rsidRDefault="002F2E5C" w:rsidP="007755BB">
            <w:pPr>
              <w:jc w:val="both"/>
              <w:rPr>
                <w:highlight w:val="yellow"/>
              </w:rPr>
            </w:pPr>
            <w:r w:rsidRPr="008C2B11">
              <w:t xml:space="preserve">BLAIN, John M. </w:t>
            </w:r>
            <w:r w:rsidRPr="008C2B11">
              <w:rPr>
                <w:i/>
              </w:rPr>
              <w:t>The complete guide to Blender graphics: computer modeling &amp; animation</w:t>
            </w:r>
            <w:r w:rsidRPr="008C2B11">
              <w:t>. Fourth edition. Boca Raton: Taylor &amp; Francis, a CRC title, part of the Taylor &amp; Francis imprint, a member of the Taylor &amp; Francis Group, the academic division of T&amp;F Informa, 2018. ISBN 9781138081918.</w:t>
            </w:r>
          </w:p>
          <w:p w14:paraId="0F208117" w14:textId="098B3254" w:rsidR="002F2E5C" w:rsidRPr="008C2B11" w:rsidDel="00052E2A" w:rsidRDefault="002F2E5C" w:rsidP="007755BB">
            <w:pPr>
              <w:jc w:val="both"/>
              <w:rPr>
                <w:del w:id="558" w:author="Zuzka" w:date="2018-11-16T00:47:00Z"/>
              </w:rPr>
            </w:pPr>
            <w:del w:id="559" w:author="Zuzka" w:date="2018-11-16T00:47:00Z">
              <w:r w:rsidRPr="008C2B11" w:rsidDel="00052E2A">
                <w:delText xml:space="preserve">Blender contributorsl. </w:delText>
              </w:r>
              <w:r w:rsidRPr="008C2B11" w:rsidDel="00052E2A">
                <w:rPr>
                  <w:i/>
                </w:rPr>
                <w:delText>Blender</w:delText>
              </w:r>
              <w:r w:rsidRPr="008C2B11" w:rsidDel="00052E2A">
                <w:delText xml:space="preserve"> [online]. 2018 [cit. 2018-07-04]. Dostupné z: https://docs.blender.org/manual/en/dev/</w:delText>
              </w:r>
            </w:del>
          </w:p>
          <w:p w14:paraId="355F34FB" w14:textId="77777777" w:rsidR="002F2E5C" w:rsidRDefault="002F2E5C" w:rsidP="007755BB">
            <w:pPr>
              <w:jc w:val="both"/>
              <w:rPr>
                <w:ins w:id="560" w:author="Zuzka" w:date="2018-11-16T00:47:00Z"/>
              </w:rPr>
            </w:pPr>
            <w:r w:rsidRPr="008C2B11">
              <w:t xml:space="preserve">POKORNÝ Pavel. </w:t>
            </w:r>
            <w:r w:rsidRPr="008C2B11">
              <w:rPr>
                <w:i/>
              </w:rPr>
              <w:t>Blender - naučte se 3D grafiku</w:t>
            </w:r>
            <w:r>
              <w:t>. 2.vydání, Praha BEN-technická literatura, 2009.</w:t>
            </w:r>
            <w:r w:rsidRPr="008C2B11">
              <w:t>ISBN 80-7300-244-2.</w:t>
            </w:r>
          </w:p>
          <w:p w14:paraId="1E315EDE" w14:textId="7EA527F7" w:rsidR="00052E2A" w:rsidRDefault="00052E2A" w:rsidP="007755BB">
            <w:pPr>
              <w:jc w:val="both"/>
              <w:rPr>
                <w:ins w:id="561" w:author="Zuzka" w:date="2018-11-16T00:46:00Z"/>
              </w:rPr>
            </w:pPr>
            <w:ins w:id="562" w:author="Zuzka" w:date="2018-11-16T00:47:00Z">
              <w:r w:rsidRPr="00052E2A">
                <w:t>LECARME, Olivier. a Karine. DELVARE. </w:t>
              </w:r>
              <w:r w:rsidRPr="00052E2A">
                <w:rPr>
                  <w:i/>
                  <w:iCs/>
                </w:rPr>
                <w:t>The book of GIMP: a complete guide to nearly everything</w:t>
              </w:r>
              <w:r w:rsidRPr="00052E2A">
                <w:t>. San Francisco: No Starch Press, [2013]. ISBN 9781593273835.</w:t>
              </w:r>
            </w:ins>
          </w:p>
          <w:p w14:paraId="656120F4" w14:textId="77777777" w:rsidR="00052E2A" w:rsidRDefault="00052E2A" w:rsidP="00052E2A">
            <w:pPr>
              <w:jc w:val="both"/>
              <w:rPr>
                <w:ins w:id="563" w:author="Zuzka" w:date="2018-11-16T00:46:00Z"/>
                <w:shd w:val="clear" w:color="auto" w:fill="FFFFFF"/>
              </w:rPr>
            </w:pPr>
            <w:ins w:id="564" w:author="Zuzka" w:date="2018-11-16T00:46:00Z">
              <w:r w:rsidRPr="002855B2">
                <w:rPr>
                  <w:shd w:val="clear" w:color="auto" w:fill="FFFFFF"/>
                </w:rPr>
                <w:t xml:space="preserve">BAH, Tavmjong. </w:t>
              </w:r>
              <w:r w:rsidRPr="002855B2">
                <w:rPr>
                  <w:i/>
                  <w:shd w:val="clear" w:color="auto" w:fill="FFFFFF"/>
                </w:rPr>
                <w:t>Inkscape: Guide to a Vector Drawing Program</w:t>
              </w:r>
              <w:r w:rsidRPr="002855B2">
                <w:rPr>
                  <w:shd w:val="clear" w:color="auto" w:fill="FFFFFF"/>
                </w:rPr>
                <w:t xml:space="preserve"> [online]. 2017 [cit. 2018-07-04]. Available: </w:t>
              </w:r>
              <w:r>
                <w:rPr>
                  <w:shd w:val="clear" w:color="auto" w:fill="FFFFFF"/>
                </w:rPr>
                <w:fldChar w:fldCharType="begin"/>
              </w:r>
              <w:r>
                <w:rPr>
                  <w:shd w:val="clear" w:color="auto" w:fill="FFFFFF"/>
                </w:rPr>
                <w:instrText xml:space="preserve"> HYPERLINK "</w:instrText>
              </w:r>
              <w:r w:rsidRPr="002855B2">
                <w:rPr>
                  <w:shd w:val="clear" w:color="auto" w:fill="FFFFFF"/>
                </w:rPr>
                <w:instrText>http://tavmjong.free.fr/INKSCAPE/MANUAL/html/</w:instrText>
              </w:r>
              <w:r>
                <w:rPr>
                  <w:shd w:val="clear" w:color="auto" w:fill="FFFFFF"/>
                </w:rPr>
                <w:instrText xml:space="preserve">" </w:instrText>
              </w:r>
              <w:r>
                <w:rPr>
                  <w:shd w:val="clear" w:color="auto" w:fill="FFFFFF"/>
                </w:rPr>
                <w:fldChar w:fldCharType="separate"/>
              </w:r>
              <w:r w:rsidRPr="007D743B">
                <w:rPr>
                  <w:rStyle w:val="Hypertextovodkaz"/>
                  <w:shd w:val="clear" w:color="auto" w:fill="FFFFFF"/>
                </w:rPr>
                <w:t>http://tavmjong.free.fr/INKSCAPE/MANUAL/html/</w:t>
              </w:r>
              <w:r>
                <w:rPr>
                  <w:shd w:val="clear" w:color="auto" w:fill="FFFFFF"/>
                </w:rPr>
                <w:fldChar w:fldCharType="end"/>
              </w:r>
            </w:ins>
          </w:p>
          <w:p w14:paraId="5A3A1EDC" w14:textId="77777777" w:rsidR="00052E2A" w:rsidRDefault="00052E2A" w:rsidP="00052E2A">
            <w:pPr>
              <w:jc w:val="both"/>
              <w:rPr>
                <w:ins w:id="565" w:author="Zuzka" w:date="2018-11-16T00:46:00Z"/>
                <w:shd w:val="clear" w:color="auto" w:fill="FFFFFF"/>
              </w:rPr>
            </w:pPr>
            <w:ins w:id="566" w:author="Zuzka" w:date="2018-11-16T00:46:00Z">
              <w:r w:rsidRPr="00052E2A">
                <w:rPr>
                  <w:shd w:val="clear" w:color="auto" w:fill="FFFFFF"/>
                </w:rPr>
                <w:t xml:space="preserve">GIMP contributors. GIMP User Manual [online]. 2018 [cit. 2018-07-04]. Available: </w:t>
              </w:r>
              <w:r>
                <w:rPr>
                  <w:shd w:val="clear" w:color="auto" w:fill="FFFFFF"/>
                </w:rPr>
                <w:fldChar w:fldCharType="begin"/>
              </w:r>
              <w:r>
                <w:rPr>
                  <w:shd w:val="clear" w:color="auto" w:fill="FFFFFF"/>
                </w:rPr>
                <w:instrText xml:space="preserve"> HYPERLINK "</w:instrText>
              </w:r>
              <w:r w:rsidRPr="00052E2A">
                <w:rPr>
                  <w:shd w:val="clear" w:color="auto" w:fill="FFFFFF"/>
                </w:rPr>
                <w:instrText>https://www.gimp.org/docs/</w:instrText>
              </w:r>
              <w:r>
                <w:rPr>
                  <w:shd w:val="clear" w:color="auto" w:fill="FFFFFF"/>
                </w:rPr>
                <w:instrText xml:space="preserve">" </w:instrText>
              </w:r>
              <w:r>
                <w:rPr>
                  <w:shd w:val="clear" w:color="auto" w:fill="FFFFFF"/>
                </w:rPr>
                <w:fldChar w:fldCharType="separate"/>
              </w:r>
              <w:r w:rsidRPr="007D743B">
                <w:rPr>
                  <w:rStyle w:val="Hypertextovodkaz"/>
                  <w:shd w:val="clear" w:color="auto" w:fill="FFFFFF"/>
                </w:rPr>
                <w:t>https://www.gimp.org/docs/</w:t>
              </w:r>
              <w:r>
                <w:rPr>
                  <w:shd w:val="clear" w:color="auto" w:fill="FFFFFF"/>
                </w:rPr>
                <w:fldChar w:fldCharType="end"/>
              </w:r>
            </w:ins>
          </w:p>
          <w:p w14:paraId="02BEBF2F" w14:textId="77777777" w:rsidR="00052E2A" w:rsidRPr="008C2B11" w:rsidRDefault="00052E2A" w:rsidP="00052E2A">
            <w:pPr>
              <w:jc w:val="both"/>
              <w:rPr>
                <w:ins w:id="567" w:author="Zuzka" w:date="2018-11-16T00:46:00Z"/>
                <w:shd w:val="clear" w:color="auto" w:fill="FFFFFF"/>
              </w:rPr>
            </w:pPr>
            <w:ins w:id="568" w:author="Zuzka" w:date="2018-11-16T00:46:00Z">
              <w:r w:rsidRPr="00052E2A">
                <w:rPr>
                  <w:shd w:val="clear" w:color="auto" w:fill="FFFFFF"/>
                </w:rPr>
                <w:t xml:space="preserve">Blender contributors. </w:t>
              </w:r>
              <w:r w:rsidRPr="00052E2A">
                <w:rPr>
                  <w:i/>
                  <w:shd w:val="clear" w:color="auto" w:fill="FFFFFF"/>
                </w:rPr>
                <w:t>Blender</w:t>
              </w:r>
              <w:r w:rsidRPr="00052E2A">
                <w:rPr>
                  <w:shd w:val="clear" w:color="auto" w:fill="FFFFFF"/>
                </w:rPr>
                <w:t xml:space="preserve"> [online]. 2018 [cit. 2018-07-04]. Available: https://docs.blender.org/manual/en/dev/</w:t>
              </w:r>
            </w:ins>
          </w:p>
          <w:p w14:paraId="6D04F797" w14:textId="77777777" w:rsidR="00052E2A" w:rsidRPr="00F734F5" w:rsidRDefault="00052E2A" w:rsidP="007755BB">
            <w:pPr>
              <w:jc w:val="both"/>
              <w:rPr>
                <w:b/>
                <w:color w:val="000000"/>
                <w:sz w:val="22"/>
                <w:szCs w:val="22"/>
                <w:shd w:val="clear" w:color="auto" w:fill="FFFFFF"/>
              </w:rPr>
            </w:pPr>
          </w:p>
        </w:tc>
      </w:tr>
      <w:tr w:rsidR="002F2E5C" w:rsidRPr="00F734F5" w14:paraId="4454B36C"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A83FB83" w14:textId="77777777" w:rsidR="002F2E5C" w:rsidRPr="00F734F5" w:rsidRDefault="002F2E5C" w:rsidP="007755BB">
            <w:pPr>
              <w:jc w:val="center"/>
              <w:rPr>
                <w:b/>
              </w:rPr>
            </w:pPr>
            <w:r w:rsidRPr="00F734F5">
              <w:rPr>
                <w:b/>
              </w:rPr>
              <w:t>Informace ke kombinované nebo distanční formě</w:t>
            </w:r>
          </w:p>
        </w:tc>
      </w:tr>
      <w:tr w:rsidR="002F2E5C" w:rsidRPr="00F734F5" w14:paraId="6A2AB452" w14:textId="77777777" w:rsidTr="007755BB">
        <w:tc>
          <w:tcPr>
            <w:tcW w:w="4787" w:type="dxa"/>
            <w:gridSpan w:val="3"/>
            <w:tcBorders>
              <w:top w:val="single" w:sz="2" w:space="0" w:color="auto"/>
            </w:tcBorders>
            <w:shd w:val="clear" w:color="auto" w:fill="F7CAAC"/>
          </w:tcPr>
          <w:p w14:paraId="0074001E" w14:textId="77777777" w:rsidR="002F2E5C" w:rsidRPr="00F734F5" w:rsidRDefault="002F2E5C" w:rsidP="007755BB">
            <w:pPr>
              <w:jc w:val="both"/>
            </w:pPr>
            <w:r w:rsidRPr="00F734F5">
              <w:rPr>
                <w:b/>
              </w:rPr>
              <w:t>Rozsah konzultací (soustředění)</w:t>
            </w:r>
          </w:p>
        </w:tc>
        <w:tc>
          <w:tcPr>
            <w:tcW w:w="889" w:type="dxa"/>
            <w:tcBorders>
              <w:top w:val="single" w:sz="2" w:space="0" w:color="auto"/>
            </w:tcBorders>
          </w:tcPr>
          <w:p w14:paraId="7D35361E" w14:textId="77777777" w:rsidR="002F2E5C" w:rsidRPr="00F734F5" w:rsidRDefault="002F2E5C" w:rsidP="007755BB">
            <w:pPr>
              <w:jc w:val="both"/>
            </w:pPr>
            <w:r w:rsidRPr="00F734F5">
              <w:t>15</w:t>
            </w:r>
          </w:p>
        </w:tc>
        <w:tc>
          <w:tcPr>
            <w:tcW w:w="4179" w:type="dxa"/>
            <w:gridSpan w:val="4"/>
            <w:tcBorders>
              <w:top w:val="single" w:sz="2" w:space="0" w:color="auto"/>
            </w:tcBorders>
            <w:shd w:val="clear" w:color="auto" w:fill="F7CAAC"/>
          </w:tcPr>
          <w:p w14:paraId="7D6A1814" w14:textId="77777777" w:rsidR="002F2E5C" w:rsidRPr="00F734F5" w:rsidRDefault="002F2E5C" w:rsidP="007755BB">
            <w:pPr>
              <w:jc w:val="both"/>
              <w:rPr>
                <w:b/>
              </w:rPr>
            </w:pPr>
            <w:r w:rsidRPr="00F734F5">
              <w:rPr>
                <w:b/>
              </w:rPr>
              <w:t xml:space="preserve">hodin </w:t>
            </w:r>
          </w:p>
        </w:tc>
      </w:tr>
      <w:tr w:rsidR="002F2E5C" w:rsidRPr="00F734F5" w14:paraId="5DCFB28E" w14:textId="77777777" w:rsidTr="007755BB">
        <w:tc>
          <w:tcPr>
            <w:tcW w:w="9855" w:type="dxa"/>
            <w:gridSpan w:val="8"/>
            <w:shd w:val="clear" w:color="auto" w:fill="F7CAAC"/>
          </w:tcPr>
          <w:p w14:paraId="03548DC7" w14:textId="77777777" w:rsidR="002F2E5C" w:rsidRPr="00F734F5" w:rsidRDefault="002F2E5C" w:rsidP="007755BB">
            <w:pPr>
              <w:jc w:val="both"/>
              <w:rPr>
                <w:b/>
              </w:rPr>
            </w:pPr>
            <w:r w:rsidRPr="00F734F5">
              <w:rPr>
                <w:b/>
              </w:rPr>
              <w:t>Informace o způsobu kontaktu s vyučujícím</w:t>
            </w:r>
          </w:p>
        </w:tc>
      </w:tr>
      <w:tr w:rsidR="002F2E5C" w:rsidRPr="00F734F5" w14:paraId="54EE7160" w14:textId="77777777" w:rsidTr="007755BB">
        <w:trPr>
          <w:trHeight w:val="562"/>
        </w:trPr>
        <w:tc>
          <w:tcPr>
            <w:tcW w:w="9855" w:type="dxa"/>
            <w:gridSpan w:val="8"/>
          </w:tcPr>
          <w:p w14:paraId="0401D253" w14:textId="77777777" w:rsidR="002F2E5C" w:rsidRPr="00F734F5" w:rsidRDefault="002F2E5C" w:rsidP="007755BB">
            <w:pPr>
              <w:jc w:val="both"/>
            </w:pPr>
            <w:r w:rsidRPr="008C2B11">
              <w:rPr>
                <w:szCs w:val="22"/>
              </w:rPr>
              <w:t>Vyučující na FAI mají trvale vypsány a zveřejněny konzultace minimálně 2h/týden v rámci kterých mají možnosti podrobněji konzultovat probíranou látku. Dále mohou studenti komunikovat s vyučujícím pomocí e-mailu a LMS Moodle.</w:t>
            </w:r>
          </w:p>
        </w:tc>
      </w:tr>
    </w:tbl>
    <w:p w14:paraId="0CF1FE65" w14:textId="77777777" w:rsidR="00052E2A" w:rsidRDefault="00052E2A">
      <w:pPr>
        <w:rPr>
          <w:ins w:id="569" w:author="Zuzka" w:date="2018-11-16T00:48:00Z"/>
        </w:rPr>
      </w:pPr>
      <w:ins w:id="570" w:author="Zuzka" w:date="2018-11-16T00:48: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571">
          <w:tblGrid>
            <w:gridCol w:w="76"/>
            <w:gridCol w:w="3010"/>
            <w:gridCol w:w="567"/>
            <w:gridCol w:w="1134"/>
            <w:gridCol w:w="889"/>
            <w:gridCol w:w="816"/>
            <w:gridCol w:w="2156"/>
            <w:gridCol w:w="539"/>
            <w:gridCol w:w="668"/>
            <w:gridCol w:w="76"/>
          </w:tblGrid>
        </w:tblGridChange>
      </w:tblGrid>
      <w:tr w:rsidR="002F2E5C" w14:paraId="05D82BD2" w14:textId="77777777" w:rsidTr="007755BB">
        <w:tc>
          <w:tcPr>
            <w:tcW w:w="9855" w:type="dxa"/>
            <w:gridSpan w:val="8"/>
            <w:tcBorders>
              <w:bottom w:val="double" w:sz="4" w:space="0" w:color="auto"/>
            </w:tcBorders>
            <w:shd w:val="clear" w:color="auto" w:fill="BDD6EE"/>
          </w:tcPr>
          <w:p w14:paraId="5A8044B1" w14:textId="4DD55A32" w:rsidR="002F2E5C" w:rsidRDefault="002F2E5C" w:rsidP="007755BB">
            <w:pPr>
              <w:tabs>
                <w:tab w:val="right" w:pos="942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1F00C061" w14:textId="77777777" w:rsidTr="007755BB">
        <w:tc>
          <w:tcPr>
            <w:tcW w:w="3086" w:type="dxa"/>
            <w:tcBorders>
              <w:top w:val="double" w:sz="4" w:space="0" w:color="auto"/>
            </w:tcBorders>
            <w:shd w:val="clear" w:color="auto" w:fill="F7CAAC"/>
          </w:tcPr>
          <w:p w14:paraId="5115D1E2"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4D21A697" w14:textId="77777777" w:rsidR="002F2E5C" w:rsidRDefault="002F2E5C" w:rsidP="007755BB">
            <w:pPr>
              <w:jc w:val="both"/>
            </w:pPr>
            <w:bookmarkStart w:id="572" w:name="NastrojeProVyvojSWprojektu"/>
            <w:r>
              <w:t>Nástroje pro vývoj softwarových projektů</w:t>
            </w:r>
            <w:bookmarkEnd w:id="572"/>
          </w:p>
        </w:tc>
      </w:tr>
      <w:tr w:rsidR="002F2E5C" w14:paraId="37AA4AF6" w14:textId="77777777" w:rsidTr="007755BB">
        <w:tc>
          <w:tcPr>
            <w:tcW w:w="3086" w:type="dxa"/>
            <w:shd w:val="clear" w:color="auto" w:fill="F7CAAC"/>
          </w:tcPr>
          <w:p w14:paraId="7AE114B0" w14:textId="77777777" w:rsidR="002F2E5C" w:rsidRDefault="002F2E5C" w:rsidP="007755BB">
            <w:pPr>
              <w:jc w:val="both"/>
              <w:rPr>
                <w:b/>
              </w:rPr>
            </w:pPr>
            <w:r>
              <w:rPr>
                <w:b/>
              </w:rPr>
              <w:t>Typ předmětu</w:t>
            </w:r>
          </w:p>
        </w:tc>
        <w:tc>
          <w:tcPr>
            <w:tcW w:w="3406" w:type="dxa"/>
            <w:gridSpan w:val="4"/>
          </w:tcPr>
          <w:p w14:paraId="27E3A0C5" w14:textId="77777777" w:rsidR="002F2E5C" w:rsidRDefault="002F2E5C" w:rsidP="007755BB">
            <w:pPr>
              <w:jc w:val="both"/>
            </w:pPr>
            <w:r>
              <w:t>Povinný</w:t>
            </w:r>
            <w:del w:id="573" w:author="Zuzka" w:date="2018-11-12T23:59:00Z">
              <w:r w:rsidDel="007F7802">
                <w:delText xml:space="preserve"> „PZ“</w:delText>
              </w:r>
            </w:del>
          </w:p>
        </w:tc>
        <w:tc>
          <w:tcPr>
            <w:tcW w:w="2695" w:type="dxa"/>
            <w:gridSpan w:val="2"/>
            <w:shd w:val="clear" w:color="auto" w:fill="F7CAAC"/>
          </w:tcPr>
          <w:p w14:paraId="629B70B8" w14:textId="77777777" w:rsidR="002F2E5C" w:rsidRDefault="002F2E5C" w:rsidP="007755BB">
            <w:pPr>
              <w:jc w:val="both"/>
            </w:pPr>
            <w:r>
              <w:rPr>
                <w:b/>
              </w:rPr>
              <w:t>doporučený ročník / semestr</w:t>
            </w:r>
          </w:p>
        </w:tc>
        <w:tc>
          <w:tcPr>
            <w:tcW w:w="668" w:type="dxa"/>
          </w:tcPr>
          <w:p w14:paraId="004023CE" w14:textId="77777777" w:rsidR="002F2E5C" w:rsidRDefault="002F2E5C" w:rsidP="007755BB">
            <w:pPr>
              <w:jc w:val="both"/>
            </w:pPr>
            <w:r>
              <w:t>1/Z</w:t>
            </w:r>
          </w:p>
        </w:tc>
      </w:tr>
      <w:tr w:rsidR="002F2E5C" w14:paraId="2471F59D" w14:textId="77777777" w:rsidTr="007755BB">
        <w:tc>
          <w:tcPr>
            <w:tcW w:w="3086" w:type="dxa"/>
            <w:shd w:val="clear" w:color="auto" w:fill="F7CAAC"/>
          </w:tcPr>
          <w:p w14:paraId="1B0A90E5" w14:textId="77777777" w:rsidR="002F2E5C" w:rsidRDefault="002F2E5C" w:rsidP="007755BB">
            <w:pPr>
              <w:jc w:val="both"/>
              <w:rPr>
                <w:b/>
              </w:rPr>
            </w:pPr>
            <w:r>
              <w:rPr>
                <w:b/>
              </w:rPr>
              <w:t>Rozsah studijního předmětu</w:t>
            </w:r>
          </w:p>
        </w:tc>
        <w:tc>
          <w:tcPr>
            <w:tcW w:w="1701" w:type="dxa"/>
            <w:gridSpan w:val="2"/>
          </w:tcPr>
          <w:p w14:paraId="7F6554AA" w14:textId="77777777" w:rsidR="002F2E5C" w:rsidRDefault="002F2E5C" w:rsidP="007755BB">
            <w:pPr>
              <w:jc w:val="both"/>
            </w:pPr>
            <w:r>
              <w:t>14p+28c</w:t>
            </w:r>
          </w:p>
        </w:tc>
        <w:tc>
          <w:tcPr>
            <w:tcW w:w="889" w:type="dxa"/>
            <w:shd w:val="clear" w:color="auto" w:fill="F7CAAC"/>
          </w:tcPr>
          <w:p w14:paraId="6D6DF5CA" w14:textId="77777777" w:rsidR="002F2E5C" w:rsidRDefault="002F2E5C" w:rsidP="007755BB">
            <w:pPr>
              <w:jc w:val="both"/>
              <w:rPr>
                <w:b/>
              </w:rPr>
            </w:pPr>
            <w:r>
              <w:rPr>
                <w:b/>
              </w:rPr>
              <w:t xml:space="preserve">hod. </w:t>
            </w:r>
          </w:p>
        </w:tc>
        <w:tc>
          <w:tcPr>
            <w:tcW w:w="816" w:type="dxa"/>
          </w:tcPr>
          <w:p w14:paraId="2E7B4649" w14:textId="77777777" w:rsidR="002F2E5C" w:rsidRDefault="002F2E5C" w:rsidP="007755BB">
            <w:pPr>
              <w:jc w:val="both"/>
            </w:pPr>
          </w:p>
        </w:tc>
        <w:tc>
          <w:tcPr>
            <w:tcW w:w="2156" w:type="dxa"/>
            <w:shd w:val="clear" w:color="auto" w:fill="F7CAAC"/>
          </w:tcPr>
          <w:p w14:paraId="4A443AC2" w14:textId="77777777" w:rsidR="002F2E5C" w:rsidRDefault="002F2E5C" w:rsidP="007755BB">
            <w:pPr>
              <w:jc w:val="both"/>
              <w:rPr>
                <w:b/>
              </w:rPr>
            </w:pPr>
            <w:r>
              <w:rPr>
                <w:b/>
              </w:rPr>
              <w:t>kreditů</w:t>
            </w:r>
          </w:p>
        </w:tc>
        <w:tc>
          <w:tcPr>
            <w:tcW w:w="1207" w:type="dxa"/>
            <w:gridSpan w:val="2"/>
          </w:tcPr>
          <w:p w14:paraId="368EEEF5" w14:textId="77777777" w:rsidR="002F2E5C" w:rsidRDefault="002F2E5C" w:rsidP="007755BB">
            <w:pPr>
              <w:jc w:val="both"/>
            </w:pPr>
            <w:r>
              <w:t>3</w:t>
            </w:r>
          </w:p>
        </w:tc>
      </w:tr>
      <w:tr w:rsidR="002F2E5C" w14:paraId="6F380F2E" w14:textId="77777777" w:rsidTr="007755BB">
        <w:tc>
          <w:tcPr>
            <w:tcW w:w="3086" w:type="dxa"/>
            <w:shd w:val="clear" w:color="auto" w:fill="F7CAAC"/>
          </w:tcPr>
          <w:p w14:paraId="42E83BE3" w14:textId="77777777" w:rsidR="002F2E5C" w:rsidRDefault="002F2E5C" w:rsidP="007755BB">
            <w:pPr>
              <w:jc w:val="both"/>
              <w:rPr>
                <w:b/>
                <w:sz w:val="22"/>
              </w:rPr>
            </w:pPr>
            <w:r>
              <w:rPr>
                <w:b/>
              </w:rPr>
              <w:t>Prerekvizity, korekvizity, ekvivalence</w:t>
            </w:r>
          </w:p>
        </w:tc>
        <w:tc>
          <w:tcPr>
            <w:tcW w:w="6769" w:type="dxa"/>
            <w:gridSpan w:val="7"/>
          </w:tcPr>
          <w:p w14:paraId="624E419D" w14:textId="77777777" w:rsidR="002F2E5C" w:rsidRDefault="002F2E5C" w:rsidP="007755BB">
            <w:pPr>
              <w:jc w:val="both"/>
            </w:pPr>
            <w:r>
              <w:t>nejsou</w:t>
            </w:r>
          </w:p>
        </w:tc>
      </w:tr>
      <w:tr w:rsidR="002F2E5C" w14:paraId="38752D0C" w14:textId="77777777" w:rsidTr="007755BB">
        <w:tc>
          <w:tcPr>
            <w:tcW w:w="3086" w:type="dxa"/>
            <w:shd w:val="clear" w:color="auto" w:fill="F7CAAC"/>
          </w:tcPr>
          <w:p w14:paraId="54AB4E2C" w14:textId="77777777" w:rsidR="002F2E5C" w:rsidRDefault="002F2E5C" w:rsidP="007755BB">
            <w:pPr>
              <w:jc w:val="both"/>
              <w:rPr>
                <w:b/>
              </w:rPr>
            </w:pPr>
            <w:r>
              <w:rPr>
                <w:b/>
              </w:rPr>
              <w:t>Způsob ověření studijních výsledků</w:t>
            </w:r>
          </w:p>
        </w:tc>
        <w:tc>
          <w:tcPr>
            <w:tcW w:w="3406" w:type="dxa"/>
            <w:gridSpan w:val="4"/>
          </w:tcPr>
          <w:p w14:paraId="4AE2CE91" w14:textId="77777777" w:rsidR="002F2E5C" w:rsidRDefault="002F2E5C" w:rsidP="007755BB">
            <w:pPr>
              <w:jc w:val="both"/>
            </w:pPr>
            <w:r>
              <w:t>Zápočet</w:t>
            </w:r>
          </w:p>
        </w:tc>
        <w:tc>
          <w:tcPr>
            <w:tcW w:w="2156" w:type="dxa"/>
            <w:shd w:val="clear" w:color="auto" w:fill="F7CAAC"/>
          </w:tcPr>
          <w:p w14:paraId="7A1B6FAE" w14:textId="77777777" w:rsidR="002F2E5C" w:rsidRDefault="002F2E5C" w:rsidP="007755BB">
            <w:pPr>
              <w:jc w:val="both"/>
              <w:rPr>
                <w:b/>
              </w:rPr>
            </w:pPr>
            <w:r>
              <w:rPr>
                <w:b/>
              </w:rPr>
              <w:t>Forma výuky</w:t>
            </w:r>
          </w:p>
        </w:tc>
        <w:tc>
          <w:tcPr>
            <w:tcW w:w="1207" w:type="dxa"/>
            <w:gridSpan w:val="2"/>
          </w:tcPr>
          <w:p w14:paraId="099872B5" w14:textId="77777777" w:rsidR="002F2E5C" w:rsidRDefault="002F2E5C" w:rsidP="007755BB">
            <w:pPr>
              <w:jc w:val="both"/>
            </w:pPr>
            <w:r>
              <w:t>Přednáška, cvičení</w:t>
            </w:r>
          </w:p>
        </w:tc>
      </w:tr>
      <w:tr w:rsidR="002F2E5C" w14:paraId="38E88A05" w14:textId="77777777" w:rsidTr="007755BB">
        <w:tc>
          <w:tcPr>
            <w:tcW w:w="3086" w:type="dxa"/>
            <w:shd w:val="clear" w:color="auto" w:fill="F7CAAC"/>
          </w:tcPr>
          <w:p w14:paraId="024DEE0B"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02B1D6D2" w14:textId="77777777" w:rsidR="002F2E5C" w:rsidRDefault="002F2E5C" w:rsidP="007755BB">
            <w:pPr>
              <w:jc w:val="both"/>
            </w:pPr>
            <w:r>
              <w:t>Pásemná i ústní forma</w:t>
            </w:r>
          </w:p>
          <w:p w14:paraId="7B8AD9F4" w14:textId="77777777" w:rsidR="002F2E5C" w:rsidRDefault="002F2E5C" w:rsidP="007755BB">
            <w:pPr>
              <w:jc w:val="both"/>
            </w:pPr>
            <w:r>
              <w:t xml:space="preserve">1. Povinná a aktivní účast na jednotlivých cvičeních (80% účast na cvičení). </w:t>
            </w:r>
          </w:p>
          <w:p w14:paraId="18D8682A" w14:textId="77777777" w:rsidR="002F2E5C" w:rsidRDefault="002F2E5C" w:rsidP="007755BB">
            <w:pPr>
              <w:jc w:val="both"/>
            </w:pPr>
            <w:r>
              <w:t xml:space="preserve">2. Teoretické a praktické zvládnutí základní problematiky a jednotlivých témat. </w:t>
            </w:r>
          </w:p>
          <w:p w14:paraId="4120CF47" w14:textId="77777777" w:rsidR="002F2E5C" w:rsidRDefault="002F2E5C" w:rsidP="007755BB">
            <w:pPr>
              <w:jc w:val="both"/>
            </w:pPr>
            <w:r>
              <w:t xml:space="preserve">3. Úspěšné a samostatné vypracování všech zadaných úloh v průběhu semestru. </w:t>
            </w:r>
          </w:p>
          <w:p w14:paraId="22BC9D3A" w14:textId="77777777" w:rsidR="002F2E5C" w:rsidRDefault="002F2E5C" w:rsidP="007755BB">
            <w:pPr>
              <w:jc w:val="both"/>
            </w:pPr>
            <w:r>
              <w:t>4. Prokázání úspěšného zvládnutí probírané tématiky na základě závěrečného projektu nebo závěrečného přezkoušení.</w:t>
            </w:r>
          </w:p>
        </w:tc>
      </w:tr>
      <w:tr w:rsidR="002F2E5C" w14:paraId="452C1A3F" w14:textId="77777777" w:rsidTr="007755BB">
        <w:trPr>
          <w:trHeight w:val="127"/>
        </w:trPr>
        <w:tc>
          <w:tcPr>
            <w:tcW w:w="9855" w:type="dxa"/>
            <w:gridSpan w:val="8"/>
            <w:tcBorders>
              <w:top w:val="nil"/>
            </w:tcBorders>
          </w:tcPr>
          <w:p w14:paraId="4C03B463" w14:textId="77777777" w:rsidR="002F2E5C" w:rsidRDefault="002F2E5C" w:rsidP="007755BB">
            <w:pPr>
              <w:jc w:val="both"/>
            </w:pPr>
          </w:p>
        </w:tc>
      </w:tr>
      <w:tr w:rsidR="002F2E5C" w14:paraId="35EF8010" w14:textId="77777777" w:rsidTr="007755BB">
        <w:trPr>
          <w:trHeight w:val="197"/>
        </w:trPr>
        <w:tc>
          <w:tcPr>
            <w:tcW w:w="3086" w:type="dxa"/>
            <w:tcBorders>
              <w:top w:val="nil"/>
            </w:tcBorders>
            <w:shd w:val="clear" w:color="auto" w:fill="F7CAAC"/>
          </w:tcPr>
          <w:p w14:paraId="47F7CC63" w14:textId="77777777" w:rsidR="002F2E5C" w:rsidRDefault="002F2E5C" w:rsidP="007755BB">
            <w:pPr>
              <w:jc w:val="both"/>
              <w:rPr>
                <w:b/>
              </w:rPr>
            </w:pPr>
            <w:r>
              <w:rPr>
                <w:b/>
              </w:rPr>
              <w:t>Garant předmětu</w:t>
            </w:r>
          </w:p>
        </w:tc>
        <w:tc>
          <w:tcPr>
            <w:tcW w:w="6769" w:type="dxa"/>
            <w:gridSpan w:val="7"/>
            <w:tcBorders>
              <w:top w:val="nil"/>
            </w:tcBorders>
          </w:tcPr>
          <w:p w14:paraId="0868C237" w14:textId="77777777" w:rsidR="002F2E5C" w:rsidRDefault="002F2E5C" w:rsidP="007755BB">
            <w:pPr>
              <w:jc w:val="both"/>
            </w:pPr>
            <w:r>
              <w:t>Ing. Peter Janků</w:t>
            </w:r>
          </w:p>
        </w:tc>
      </w:tr>
      <w:tr w:rsidR="002F2E5C" w14:paraId="0836E4A6" w14:textId="77777777" w:rsidTr="007755BB">
        <w:trPr>
          <w:trHeight w:val="243"/>
        </w:trPr>
        <w:tc>
          <w:tcPr>
            <w:tcW w:w="3086" w:type="dxa"/>
            <w:tcBorders>
              <w:top w:val="nil"/>
            </w:tcBorders>
            <w:shd w:val="clear" w:color="auto" w:fill="F7CAAC"/>
          </w:tcPr>
          <w:p w14:paraId="4010B59D" w14:textId="77777777" w:rsidR="002F2E5C" w:rsidRDefault="002F2E5C" w:rsidP="007755BB">
            <w:pPr>
              <w:jc w:val="both"/>
              <w:rPr>
                <w:b/>
              </w:rPr>
            </w:pPr>
            <w:r>
              <w:rPr>
                <w:b/>
              </w:rPr>
              <w:t>Zapojení garanta do výuky předmětu</w:t>
            </w:r>
          </w:p>
        </w:tc>
        <w:tc>
          <w:tcPr>
            <w:tcW w:w="6769" w:type="dxa"/>
            <w:gridSpan w:val="7"/>
            <w:tcBorders>
              <w:top w:val="nil"/>
            </w:tcBorders>
          </w:tcPr>
          <w:p w14:paraId="5C140CAB" w14:textId="77777777" w:rsidR="002F2E5C" w:rsidRDefault="002F2E5C" w:rsidP="007755BB">
            <w:pPr>
              <w:jc w:val="both"/>
            </w:pPr>
            <w:r>
              <w:t>Metodicky, vede přednášky a cvičení</w:t>
            </w:r>
          </w:p>
        </w:tc>
      </w:tr>
      <w:tr w:rsidR="002F2E5C" w14:paraId="3E970126" w14:textId="77777777" w:rsidTr="007755BB">
        <w:tc>
          <w:tcPr>
            <w:tcW w:w="3086" w:type="dxa"/>
            <w:shd w:val="clear" w:color="auto" w:fill="F7CAAC"/>
          </w:tcPr>
          <w:p w14:paraId="3CEE76B1" w14:textId="77777777" w:rsidR="002F2E5C" w:rsidRDefault="002F2E5C" w:rsidP="007755BB">
            <w:pPr>
              <w:jc w:val="both"/>
              <w:rPr>
                <w:b/>
              </w:rPr>
            </w:pPr>
            <w:r>
              <w:rPr>
                <w:b/>
              </w:rPr>
              <w:t>Vyučující</w:t>
            </w:r>
          </w:p>
        </w:tc>
        <w:tc>
          <w:tcPr>
            <w:tcW w:w="6769" w:type="dxa"/>
            <w:gridSpan w:val="7"/>
            <w:tcBorders>
              <w:bottom w:val="nil"/>
            </w:tcBorders>
          </w:tcPr>
          <w:p w14:paraId="234C3B98" w14:textId="57AF76FA" w:rsidR="002F2E5C" w:rsidRDefault="002F2E5C" w:rsidP="007755BB">
            <w:pPr>
              <w:jc w:val="both"/>
            </w:pPr>
            <w:r>
              <w:t>Ing. Peter Janků</w:t>
            </w:r>
            <w:r w:rsidR="001B180F">
              <w:t>, přednášky (100 %)</w:t>
            </w:r>
          </w:p>
        </w:tc>
      </w:tr>
      <w:tr w:rsidR="002F2E5C" w14:paraId="0EBFEB6A" w14:textId="77777777" w:rsidTr="00AC4579">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74" w:author="Zuzka" w:date="2018-11-16T00:5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75"/>
          <w:trPrChange w:id="575" w:author="Zuzka" w:date="2018-11-16T00:53:00Z">
            <w:trPr>
              <w:gridBefore w:val="1"/>
              <w:trHeight w:val="554"/>
            </w:trPr>
          </w:trPrChange>
        </w:trPr>
        <w:tc>
          <w:tcPr>
            <w:tcW w:w="9855" w:type="dxa"/>
            <w:gridSpan w:val="8"/>
            <w:tcBorders>
              <w:top w:val="nil"/>
            </w:tcBorders>
            <w:tcPrChange w:id="576" w:author="Zuzka" w:date="2018-11-16T00:53:00Z">
              <w:tcPr>
                <w:tcW w:w="9855" w:type="dxa"/>
                <w:gridSpan w:val="9"/>
                <w:tcBorders>
                  <w:top w:val="nil"/>
                </w:tcBorders>
              </w:tcPr>
            </w:tcPrChange>
          </w:tcPr>
          <w:p w14:paraId="4213DADB" w14:textId="77777777" w:rsidR="002F2E5C" w:rsidRDefault="002F2E5C" w:rsidP="007755BB">
            <w:pPr>
              <w:jc w:val="both"/>
            </w:pPr>
          </w:p>
        </w:tc>
      </w:tr>
      <w:tr w:rsidR="002F2E5C" w14:paraId="30B4D483" w14:textId="77777777" w:rsidTr="007755BB">
        <w:tc>
          <w:tcPr>
            <w:tcW w:w="3086" w:type="dxa"/>
            <w:shd w:val="clear" w:color="auto" w:fill="F7CAAC"/>
          </w:tcPr>
          <w:p w14:paraId="73B6EB8A" w14:textId="77777777" w:rsidR="002F2E5C" w:rsidRDefault="002F2E5C" w:rsidP="007755BB">
            <w:pPr>
              <w:jc w:val="both"/>
              <w:rPr>
                <w:b/>
              </w:rPr>
            </w:pPr>
            <w:r>
              <w:rPr>
                <w:b/>
              </w:rPr>
              <w:t>Stručná anotace předmětu</w:t>
            </w:r>
          </w:p>
        </w:tc>
        <w:tc>
          <w:tcPr>
            <w:tcW w:w="6769" w:type="dxa"/>
            <w:gridSpan w:val="7"/>
            <w:tcBorders>
              <w:bottom w:val="nil"/>
            </w:tcBorders>
          </w:tcPr>
          <w:p w14:paraId="4B770983" w14:textId="77777777" w:rsidR="002F2E5C" w:rsidRDefault="002F2E5C" w:rsidP="007755BB">
            <w:pPr>
              <w:jc w:val="both"/>
            </w:pPr>
          </w:p>
        </w:tc>
      </w:tr>
      <w:tr w:rsidR="002F2E5C" w14:paraId="5A3F154A" w14:textId="77777777" w:rsidTr="007755BB">
        <w:trPr>
          <w:trHeight w:val="3938"/>
        </w:trPr>
        <w:tc>
          <w:tcPr>
            <w:tcW w:w="9855" w:type="dxa"/>
            <w:gridSpan w:val="8"/>
            <w:tcBorders>
              <w:top w:val="nil"/>
              <w:bottom w:val="single" w:sz="12" w:space="0" w:color="auto"/>
            </w:tcBorders>
          </w:tcPr>
          <w:p w14:paraId="1BE1C3A9" w14:textId="05E8A6ED" w:rsidR="009B52FE" w:rsidRDefault="002F2E5C" w:rsidP="007755BB">
            <w:pPr>
              <w:jc w:val="both"/>
              <w:rPr>
                <w:ins w:id="577" w:author="Zuzka" w:date="2018-11-16T00:52:00Z"/>
                <w:noProof/>
                <w:szCs w:val="22"/>
              </w:rPr>
            </w:pPr>
            <w:r w:rsidRPr="00572F77">
              <w:rPr>
                <w:noProof/>
                <w:szCs w:val="22"/>
              </w:rPr>
              <w:t xml:space="preserve">Cílem předmětu je seznámit studenty s prací v projektovém týmu se zaměřením na SW nástroje, které práci v týmu usnadňují  a podporují. V průběhu výuky bude student seznámen se sadou SW nástrojů a postupů, které je možné používat při práci na softwarových a jiných projektech, jak samostatně, tak v týmovém prostředí. </w:t>
            </w:r>
          </w:p>
          <w:p w14:paraId="4D1AFEA9" w14:textId="77777777" w:rsidR="00AC4579" w:rsidRPr="00572F77" w:rsidRDefault="00AC4579" w:rsidP="007755BB">
            <w:pPr>
              <w:jc w:val="both"/>
              <w:rPr>
                <w:noProof/>
                <w:szCs w:val="22"/>
              </w:rPr>
            </w:pPr>
          </w:p>
          <w:p w14:paraId="2F99B3F1" w14:textId="77777777" w:rsidR="002F2E5C" w:rsidRPr="00572F77" w:rsidRDefault="002F2E5C" w:rsidP="007755BB">
            <w:pPr>
              <w:jc w:val="both"/>
              <w:rPr>
                <w:noProof/>
                <w:szCs w:val="22"/>
              </w:rPr>
            </w:pPr>
            <w:r w:rsidRPr="00572F77">
              <w:rPr>
                <w:noProof/>
                <w:szCs w:val="22"/>
              </w:rPr>
              <w:t>Témata:</w:t>
            </w:r>
          </w:p>
          <w:p w14:paraId="3698E417" w14:textId="77777777" w:rsidR="002F2E5C" w:rsidRPr="00572F77" w:rsidRDefault="002F2E5C" w:rsidP="007755BB">
            <w:pPr>
              <w:pStyle w:val="Odstavecseseznamem"/>
              <w:numPr>
                <w:ilvl w:val="0"/>
                <w:numId w:val="11"/>
              </w:numPr>
              <w:jc w:val="both"/>
              <w:rPr>
                <w:noProof/>
                <w:szCs w:val="22"/>
              </w:rPr>
            </w:pPr>
            <w:r w:rsidRPr="00572F77">
              <w:rPr>
                <w:noProof/>
                <w:szCs w:val="22"/>
              </w:rPr>
              <w:t>Integrovaná vývojová prostředí (IDE) a funkce pro podporou práce v týmu.</w:t>
            </w:r>
          </w:p>
          <w:p w14:paraId="22732165" w14:textId="77777777" w:rsidR="002F2E5C" w:rsidRPr="00572F77" w:rsidRDefault="002F2E5C" w:rsidP="007755BB">
            <w:pPr>
              <w:pStyle w:val="Odstavecseseznamem"/>
              <w:numPr>
                <w:ilvl w:val="0"/>
                <w:numId w:val="11"/>
              </w:numPr>
              <w:jc w:val="both"/>
              <w:rPr>
                <w:noProof/>
                <w:szCs w:val="22"/>
              </w:rPr>
            </w:pPr>
            <w:r w:rsidRPr="00572F77">
              <w:rPr>
                <w:noProof/>
                <w:szCs w:val="22"/>
              </w:rPr>
              <w:t>Metodiky vývoje SW a jejich podpora ve vývojových prostředích.</w:t>
            </w:r>
          </w:p>
          <w:p w14:paraId="35D4EDC5" w14:textId="77777777" w:rsidR="002F2E5C" w:rsidRPr="00572F77" w:rsidRDefault="002F2E5C" w:rsidP="007755BB">
            <w:pPr>
              <w:pStyle w:val="Odstavecseseznamem"/>
              <w:numPr>
                <w:ilvl w:val="0"/>
                <w:numId w:val="11"/>
              </w:numPr>
              <w:jc w:val="both"/>
              <w:rPr>
                <w:noProof/>
                <w:szCs w:val="22"/>
              </w:rPr>
            </w:pPr>
            <w:r w:rsidRPr="00572F77">
              <w:rPr>
                <w:noProof/>
                <w:szCs w:val="22"/>
              </w:rPr>
              <w:t>Dokumentační systémy – javadoc, doxygen aj.</w:t>
            </w:r>
          </w:p>
          <w:p w14:paraId="44B25C62" w14:textId="77777777" w:rsidR="002F2E5C" w:rsidRPr="00572F77" w:rsidRDefault="002F2E5C" w:rsidP="007755BB">
            <w:pPr>
              <w:pStyle w:val="Odstavecseseznamem"/>
              <w:numPr>
                <w:ilvl w:val="0"/>
                <w:numId w:val="11"/>
              </w:numPr>
              <w:jc w:val="both"/>
              <w:rPr>
                <w:noProof/>
                <w:szCs w:val="22"/>
              </w:rPr>
            </w:pPr>
            <w:r w:rsidRPr="00572F77">
              <w:rPr>
                <w:noProof/>
                <w:szCs w:val="22"/>
              </w:rPr>
              <w:t>Centralizované systémy pro správu verzí – CVS, subversion.</w:t>
            </w:r>
          </w:p>
          <w:p w14:paraId="098EEFD3" w14:textId="77777777" w:rsidR="002F2E5C" w:rsidRPr="00572F77" w:rsidRDefault="002F2E5C" w:rsidP="007755BB">
            <w:pPr>
              <w:pStyle w:val="Odstavecseseznamem"/>
              <w:numPr>
                <w:ilvl w:val="0"/>
                <w:numId w:val="11"/>
              </w:numPr>
              <w:jc w:val="both"/>
              <w:rPr>
                <w:noProof/>
                <w:szCs w:val="22"/>
              </w:rPr>
            </w:pPr>
            <w:r w:rsidRPr="00572F77">
              <w:rPr>
                <w:noProof/>
                <w:szCs w:val="22"/>
              </w:rPr>
              <w:t>Distribuované systémy pro správy verzí – git, mercurial.</w:t>
            </w:r>
          </w:p>
          <w:p w14:paraId="4B932B6C" w14:textId="77777777" w:rsidR="002F2E5C" w:rsidRPr="00572F77" w:rsidRDefault="002F2E5C" w:rsidP="007755BB">
            <w:pPr>
              <w:pStyle w:val="Odstavecseseznamem"/>
              <w:numPr>
                <w:ilvl w:val="0"/>
                <w:numId w:val="11"/>
              </w:numPr>
              <w:jc w:val="both"/>
              <w:rPr>
                <w:noProof/>
                <w:szCs w:val="22"/>
              </w:rPr>
            </w:pPr>
            <w:r w:rsidRPr="00572F77">
              <w:rPr>
                <w:noProof/>
                <w:szCs w:val="22"/>
              </w:rPr>
              <w:t>Scénáře použití nástrojů pro správu verzí v rámci vývojových cyklů.</w:t>
            </w:r>
          </w:p>
          <w:p w14:paraId="67F5A9CB" w14:textId="77777777" w:rsidR="002F2E5C" w:rsidRPr="00572F77" w:rsidRDefault="002F2E5C" w:rsidP="007755BB">
            <w:pPr>
              <w:pStyle w:val="Odstavecseseznamem"/>
              <w:numPr>
                <w:ilvl w:val="0"/>
                <w:numId w:val="11"/>
              </w:numPr>
              <w:jc w:val="both"/>
              <w:rPr>
                <w:noProof/>
                <w:szCs w:val="22"/>
              </w:rPr>
            </w:pPr>
            <w:r w:rsidRPr="00572F77">
              <w:rPr>
                <w:noProof/>
                <w:szCs w:val="22"/>
              </w:rPr>
              <w:t xml:space="preserve">Nástroje pro automatické sestavení – cmake, nmake, qmake aj. </w:t>
            </w:r>
          </w:p>
          <w:p w14:paraId="567FCF99" w14:textId="77777777" w:rsidR="002F2E5C" w:rsidRPr="00572F77" w:rsidRDefault="002F2E5C" w:rsidP="007755BB">
            <w:pPr>
              <w:pStyle w:val="Odstavecseseznamem"/>
              <w:numPr>
                <w:ilvl w:val="0"/>
                <w:numId w:val="11"/>
              </w:numPr>
              <w:jc w:val="both"/>
              <w:rPr>
                <w:noProof/>
                <w:szCs w:val="22"/>
              </w:rPr>
            </w:pPr>
            <w:r w:rsidRPr="00572F77">
              <w:rPr>
                <w:noProof/>
                <w:szCs w:val="22"/>
              </w:rPr>
              <w:t>Správa závislostí a sestavení pro technologie Java: maven, ant.</w:t>
            </w:r>
          </w:p>
          <w:p w14:paraId="004C0E48" w14:textId="77777777" w:rsidR="002F2E5C" w:rsidRPr="00572F77" w:rsidRDefault="002F2E5C" w:rsidP="007755BB">
            <w:pPr>
              <w:pStyle w:val="Odstavecseseznamem"/>
              <w:numPr>
                <w:ilvl w:val="0"/>
                <w:numId w:val="11"/>
              </w:numPr>
              <w:jc w:val="both"/>
              <w:rPr>
                <w:noProof/>
                <w:szCs w:val="22"/>
              </w:rPr>
            </w:pPr>
            <w:r w:rsidRPr="00572F77">
              <w:rPr>
                <w:noProof/>
                <w:szCs w:val="22"/>
              </w:rPr>
              <w:t>Online repozitáře – web aplikace pro management SVC systémů.</w:t>
            </w:r>
          </w:p>
          <w:p w14:paraId="00CC90A4" w14:textId="77777777" w:rsidR="002F2E5C" w:rsidRPr="00572F77" w:rsidRDefault="002F2E5C" w:rsidP="007755BB">
            <w:pPr>
              <w:pStyle w:val="Odstavecseseznamem"/>
              <w:numPr>
                <w:ilvl w:val="0"/>
                <w:numId w:val="11"/>
              </w:numPr>
              <w:jc w:val="both"/>
              <w:rPr>
                <w:noProof/>
                <w:szCs w:val="22"/>
              </w:rPr>
            </w:pPr>
            <w:r w:rsidRPr="00572F77">
              <w:rPr>
                <w:noProof/>
                <w:szCs w:val="22"/>
              </w:rPr>
              <w:t>Project management systémy.</w:t>
            </w:r>
          </w:p>
          <w:p w14:paraId="42D584B3" w14:textId="77777777" w:rsidR="002F2E5C" w:rsidRPr="00572F77" w:rsidRDefault="002F2E5C" w:rsidP="007755BB">
            <w:pPr>
              <w:pStyle w:val="Odstavecseseznamem"/>
              <w:numPr>
                <w:ilvl w:val="0"/>
                <w:numId w:val="11"/>
              </w:numPr>
              <w:jc w:val="both"/>
              <w:rPr>
                <w:noProof/>
                <w:szCs w:val="22"/>
              </w:rPr>
            </w:pPr>
            <w:r w:rsidRPr="00572F77">
              <w:rPr>
                <w:noProof/>
                <w:szCs w:val="22"/>
              </w:rPr>
              <w:t>Testování software – dynamická analýza, unit testy, valgrind, aj.</w:t>
            </w:r>
          </w:p>
          <w:p w14:paraId="145093D2" w14:textId="77777777" w:rsidR="002F2E5C" w:rsidRPr="00572F77" w:rsidRDefault="002F2E5C" w:rsidP="007755BB">
            <w:pPr>
              <w:pStyle w:val="Odstavecseseznamem"/>
              <w:numPr>
                <w:ilvl w:val="0"/>
                <w:numId w:val="11"/>
              </w:numPr>
              <w:jc w:val="both"/>
              <w:rPr>
                <w:noProof/>
                <w:szCs w:val="22"/>
              </w:rPr>
            </w:pPr>
            <w:r w:rsidRPr="00572F77">
              <w:rPr>
                <w:noProof/>
                <w:szCs w:val="22"/>
              </w:rPr>
              <w:t>Násroje pro automatizované testování UI aplikací – Selenium, TestComplete, aj.</w:t>
            </w:r>
          </w:p>
          <w:p w14:paraId="72438E57" w14:textId="77777777" w:rsidR="002F2E5C" w:rsidRPr="00572F77" w:rsidRDefault="002F2E5C" w:rsidP="007755BB">
            <w:pPr>
              <w:pStyle w:val="Odstavecseseznamem"/>
              <w:numPr>
                <w:ilvl w:val="0"/>
                <w:numId w:val="11"/>
              </w:numPr>
              <w:jc w:val="both"/>
              <w:rPr>
                <w:noProof/>
                <w:szCs w:val="22"/>
              </w:rPr>
            </w:pPr>
            <w:r w:rsidRPr="00572F77">
              <w:rPr>
                <w:noProof/>
                <w:szCs w:val="22"/>
              </w:rPr>
              <w:t>Kontinuální integrace</w:t>
            </w:r>
          </w:p>
          <w:p w14:paraId="4217FFB0" w14:textId="77777777" w:rsidR="002F2E5C" w:rsidRDefault="002F2E5C" w:rsidP="007755BB">
            <w:pPr>
              <w:pStyle w:val="Odstavecseseznamem"/>
              <w:numPr>
                <w:ilvl w:val="0"/>
                <w:numId w:val="11"/>
              </w:numPr>
              <w:jc w:val="both"/>
              <w:rPr>
                <w:ins w:id="578" w:author="Zuzka" w:date="2018-11-16T00:51:00Z"/>
                <w:noProof/>
                <w:szCs w:val="22"/>
              </w:rPr>
            </w:pPr>
            <w:r w:rsidRPr="00572F77">
              <w:rPr>
                <w:noProof/>
                <w:szCs w:val="22"/>
              </w:rPr>
              <w:t>Nástroje pro sledování času vývojářů, výkazy práce a jejich sledování.</w:t>
            </w:r>
          </w:p>
          <w:p w14:paraId="24B8A282" w14:textId="77777777" w:rsidR="009B52FE" w:rsidRPr="009B52FE" w:rsidRDefault="009B52FE">
            <w:pPr>
              <w:ind w:left="720"/>
              <w:jc w:val="both"/>
              <w:rPr>
                <w:noProof/>
                <w:szCs w:val="22"/>
              </w:rPr>
              <w:pPrChange w:id="579" w:author="Zuzka" w:date="2018-11-16T00:51:00Z">
                <w:pPr>
                  <w:pStyle w:val="Odstavecseseznamem"/>
                  <w:numPr>
                    <w:numId w:val="11"/>
                  </w:numPr>
                  <w:ind w:left="1080" w:hanging="360"/>
                  <w:jc w:val="both"/>
                </w:pPr>
              </w:pPrChange>
            </w:pPr>
          </w:p>
        </w:tc>
      </w:tr>
      <w:tr w:rsidR="002F2E5C" w14:paraId="1EA5A92F" w14:textId="77777777" w:rsidTr="007755BB">
        <w:trPr>
          <w:trHeight w:val="265"/>
        </w:trPr>
        <w:tc>
          <w:tcPr>
            <w:tcW w:w="3653" w:type="dxa"/>
            <w:gridSpan w:val="2"/>
            <w:tcBorders>
              <w:top w:val="nil"/>
            </w:tcBorders>
            <w:shd w:val="clear" w:color="auto" w:fill="F7CAAC"/>
          </w:tcPr>
          <w:p w14:paraId="41209D56"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B40C3D6" w14:textId="77777777" w:rsidR="002F2E5C" w:rsidRDefault="002F2E5C" w:rsidP="007755BB">
            <w:pPr>
              <w:jc w:val="both"/>
            </w:pPr>
          </w:p>
        </w:tc>
      </w:tr>
      <w:tr w:rsidR="002F2E5C" w14:paraId="0DAE0A45" w14:textId="77777777" w:rsidTr="007755BB">
        <w:trPr>
          <w:trHeight w:val="1497"/>
        </w:trPr>
        <w:tc>
          <w:tcPr>
            <w:tcW w:w="9855" w:type="dxa"/>
            <w:gridSpan w:val="8"/>
            <w:tcBorders>
              <w:top w:val="nil"/>
            </w:tcBorders>
          </w:tcPr>
          <w:p w14:paraId="54582BA4" w14:textId="77777777" w:rsidR="002F2E5C" w:rsidRPr="00E05968" w:rsidRDefault="002F2E5C" w:rsidP="007755BB">
            <w:pPr>
              <w:jc w:val="both"/>
              <w:rPr>
                <w:b/>
              </w:rPr>
            </w:pPr>
            <w:r>
              <w:rPr>
                <w:b/>
              </w:rPr>
              <w:t>Povinná</w:t>
            </w:r>
            <w:r w:rsidRPr="00E05968">
              <w:rPr>
                <w:b/>
              </w:rPr>
              <w:t xml:space="preserve"> literatura:</w:t>
            </w:r>
          </w:p>
          <w:p w14:paraId="558F1BED" w14:textId="77777777" w:rsidR="002F2E5C" w:rsidRDefault="002F2E5C" w:rsidP="007755BB">
            <w:pPr>
              <w:rPr>
                <w:ins w:id="580" w:author="Zuzka" w:date="2018-11-16T00:52:00Z"/>
              </w:rPr>
            </w:pPr>
            <w:r w:rsidRPr="001F596C">
              <w:t xml:space="preserve">WYSOCKI, Robert K. </w:t>
            </w:r>
            <w:r w:rsidRPr="001F596C">
              <w:rPr>
                <w:i/>
              </w:rPr>
              <w:t>Effective project management: traditional, agile, extreme. 6th ed.</w:t>
            </w:r>
            <w:r w:rsidRPr="001F596C">
              <w:t xml:space="preserve"> Indianapolis, IN: Wiley Publishing, 2012, xlii, 774 s. ISBN 978-1-118-01619-0.</w:t>
            </w:r>
          </w:p>
          <w:p w14:paraId="329A5787" w14:textId="77777777" w:rsidR="009B52FE" w:rsidRPr="001F596C" w:rsidRDefault="009B52FE" w:rsidP="009B52FE">
            <w:pPr>
              <w:rPr>
                <w:ins w:id="581" w:author="Zuzka" w:date="2018-11-16T00:52:00Z"/>
              </w:rPr>
            </w:pPr>
            <w:ins w:id="582" w:author="Zuzka" w:date="2018-11-16T00:52:00Z">
              <w:r w:rsidRPr="001F596C">
                <w:t>PUGH, Kenneth. </w:t>
              </w:r>
              <w:r w:rsidRPr="001F596C">
                <w:rPr>
                  <w:i/>
                </w:rPr>
                <w:t>Lean-agile acceptance test-driven development: better software through collaboratio</w:t>
              </w:r>
              <w:r w:rsidRPr="001F596C">
                <w:t>n. Upper Saddle River, NJ: Addison-Wesley, c2011. ISBN 0321714083.</w:t>
              </w:r>
            </w:ins>
          </w:p>
          <w:p w14:paraId="667DF47B" w14:textId="77777777" w:rsidR="009B52FE" w:rsidRDefault="009B52FE" w:rsidP="007755BB"/>
          <w:p w14:paraId="6E2F3BC5" w14:textId="77777777" w:rsidR="002F2E5C" w:rsidRPr="00E05968" w:rsidRDefault="002F2E5C" w:rsidP="007755BB">
            <w:pPr>
              <w:jc w:val="both"/>
              <w:rPr>
                <w:b/>
              </w:rPr>
            </w:pPr>
            <w:r w:rsidRPr="00E05968">
              <w:rPr>
                <w:b/>
              </w:rPr>
              <w:t>Doporučená literatura:</w:t>
            </w:r>
          </w:p>
          <w:p w14:paraId="2514EB41" w14:textId="4580C502" w:rsidR="002F2E5C" w:rsidRPr="001F596C" w:rsidDel="009B52FE" w:rsidRDefault="002F2E5C" w:rsidP="007755BB">
            <w:pPr>
              <w:rPr>
                <w:del w:id="583" w:author="Zuzka" w:date="2018-11-16T00:52:00Z"/>
              </w:rPr>
            </w:pPr>
            <w:del w:id="584" w:author="Zuzka" w:date="2018-11-16T00:52:00Z">
              <w:r w:rsidRPr="001F596C" w:rsidDel="009B52FE">
                <w:delText>PUGH, Kenneth. </w:delText>
              </w:r>
              <w:r w:rsidRPr="001F596C" w:rsidDel="009B52FE">
                <w:rPr>
                  <w:i/>
                </w:rPr>
                <w:delText>Lean-agile acceptance test-driven development: better software through collaboratio</w:delText>
              </w:r>
              <w:r w:rsidRPr="001F596C" w:rsidDel="009B52FE">
                <w:delText>n. Upper Saddle River, NJ: Addison-Wesley, c2011. ISBN 0321714083.</w:delText>
              </w:r>
            </w:del>
          </w:p>
          <w:p w14:paraId="2E91EBAA" w14:textId="77777777" w:rsidR="002F2E5C" w:rsidRDefault="002F2E5C" w:rsidP="007755BB">
            <w:r>
              <w:t xml:space="preserve">ROEBUCK, Kevin. </w:t>
            </w:r>
            <w:r w:rsidRPr="001F596C">
              <w:rPr>
                <w:i/>
              </w:rPr>
              <w:t>Release Management High-impact Strategies – What You Need to Know: Defnitions, Adoptions, Impact, Benefts, Maturity, Vendors.</w:t>
            </w:r>
            <w:r>
              <w:t xml:space="preserve"> Dayboro: Emereo Publishing, 2012. ISBN 9781743332856.</w:t>
            </w:r>
          </w:p>
          <w:p w14:paraId="2F0AA470" w14:textId="77777777" w:rsidR="002F2E5C" w:rsidRDefault="002F2E5C" w:rsidP="007755BB">
            <w:r>
              <w:t xml:space="preserve">SCHWABER, Ken a Jeffrey Victor SUTHERLAND. </w:t>
            </w:r>
            <w:r w:rsidRPr="001F596C">
              <w:rPr>
                <w:i/>
              </w:rPr>
              <w:t>Software in 30 days: how Agile managers beat the odds, delight their customers, and leave competitors in the dust.</w:t>
            </w:r>
            <w:r>
              <w:t xml:space="preserve"> Hoboken, N.J.: John Wiley &amp; Sons, Inc., 2012, xvi, 194 p. 4 </w:t>
            </w:r>
          </w:p>
          <w:p w14:paraId="465321B2" w14:textId="77777777" w:rsidR="002F2E5C" w:rsidRPr="00572F77" w:rsidRDefault="002F2E5C" w:rsidP="007755BB">
            <w:pPr>
              <w:rPr>
                <w:lang w:val="en-GB"/>
              </w:rPr>
            </w:pPr>
            <w:r>
              <w:t>K</w:t>
            </w:r>
            <w:r w:rsidRPr="001F596C">
              <w:rPr>
                <w:lang w:val="en-GB"/>
              </w:rPr>
              <w:t>ANER, Cem, Jack L FALK a Hung Quoc NGUYEN. </w:t>
            </w:r>
            <w:r w:rsidRPr="001F596C">
              <w:rPr>
                <w:i/>
                <w:iCs/>
                <w:lang w:val="en-GB"/>
              </w:rPr>
              <w:t>Testing computer software</w:t>
            </w:r>
            <w:r w:rsidRPr="001F596C">
              <w:rPr>
                <w:lang w:val="en-GB"/>
              </w:rPr>
              <w:t>. 2nd ed. New York: John W</w:t>
            </w:r>
            <w:r>
              <w:rPr>
                <w:lang w:val="en-GB"/>
              </w:rPr>
              <w:t>iley, 1999. ISBN 9780471358466.</w:t>
            </w:r>
          </w:p>
          <w:p w14:paraId="7E408EAA" w14:textId="77777777" w:rsidR="002F2E5C" w:rsidRDefault="002F2E5C" w:rsidP="007755BB">
            <w:pPr>
              <w:jc w:val="both"/>
            </w:pPr>
            <w:r>
              <w:t xml:space="preserve">CHACON, Scott. </w:t>
            </w:r>
            <w:r w:rsidRPr="001F596C">
              <w:rPr>
                <w:i/>
              </w:rPr>
              <w:t>Pro Git</w:t>
            </w:r>
            <w:r>
              <w:t>. Praha: CZ.NIC, c2009, 263 s. CZ.NIC. ISBN 978-80-904248-1-4</w:t>
            </w:r>
          </w:p>
        </w:tc>
      </w:tr>
      <w:tr w:rsidR="002F2E5C" w14:paraId="0EED2335"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8CCABF1" w14:textId="77777777" w:rsidR="002F2E5C" w:rsidRDefault="002F2E5C" w:rsidP="007755BB">
            <w:pPr>
              <w:jc w:val="center"/>
              <w:rPr>
                <w:b/>
              </w:rPr>
            </w:pPr>
            <w:r>
              <w:rPr>
                <w:b/>
              </w:rPr>
              <w:t>Informace ke kombinované nebo distanční formě</w:t>
            </w:r>
          </w:p>
        </w:tc>
      </w:tr>
      <w:tr w:rsidR="002F2E5C" w14:paraId="7FD5AE6F" w14:textId="77777777" w:rsidTr="007755BB">
        <w:tc>
          <w:tcPr>
            <w:tcW w:w="4787" w:type="dxa"/>
            <w:gridSpan w:val="3"/>
            <w:tcBorders>
              <w:top w:val="single" w:sz="2" w:space="0" w:color="auto"/>
            </w:tcBorders>
            <w:shd w:val="clear" w:color="auto" w:fill="F7CAAC"/>
          </w:tcPr>
          <w:p w14:paraId="3A6C55E3" w14:textId="77777777" w:rsidR="002F2E5C" w:rsidRDefault="002F2E5C" w:rsidP="007755BB">
            <w:pPr>
              <w:jc w:val="both"/>
            </w:pPr>
            <w:r>
              <w:rPr>
                <w:b/>
              </w:rPr>
              <w:t>Rozsah konzultací (soustředění)</w:t>
            </w:r>
          </w:p>
        </w:tc>
        <w:tc>
          <w:tcPr>
            <w:tcW w:w="889" w:type="dxa"/>
            <w:tcBorders>
              <w:top w:val="single" w:sz="2" w:space="0" w:color="auto"/>
            </w:tcBorders>
          </w:tcPr>
          <w:p w14:paraId="6927B0B1" w14:textId="77777777" w:rsidR="002F2E5C" w:rsidRDefault="002F2E5C" w:rsidP="007755BB">
            <w:pPr>
              <w:jc w:val="both"/>
            </w:pPr>
            <w:r>
              <w:t>15</w:t>
            </w:r>
          </w:p>
        </w:tc>
        <w:tc>
          <w:tcPr>
            <w:tcW w:w="4179" w:type="dxa"/>
            <w:gridSpan w:val="4"/>
            <w:tcBorders>
              <w:top w:val="single" w:sz="2" w:space="0" w:color="auto"/>
            </w:tcBorders>
            <w:shd w:val="clear" w:color="auto" w:fill="F7CAAC"/>
          </w:tcPr>
          <w:p w14:paraId="32B25E3A" w14:textId="77777777" w:rsidR="002F2E5C" w:rsidRDefault="002F2E5C" w:rsidP="007755BB">
            <w:pPr>
              <w:jc w:val="both"/>
              <w:rPr>
                <w:b/>
              </w:rPr>
            </w:pPr>
            <w:r>
              <w:rPr>
                <w:b/>
              </w:rPr>
              <w:t xml:space="preserve">hodin </w:t>
            </w:r>
          </w:p>
        </w:tc>
      </w:tr>
      <w:tr w:rsidR="002F2E5C" w14:paraId="4BFBD27F" w14:textId="77777777" w:rsidTr="007755BB">
        <w:tc>
          <w:tcPr>
            <w:tcW w:w="9855" w:type="dxa"/>
            <w:gridSpan w:val="8"/>
            <w:shd w:val="clear" w:color="auto" w:fill="F7CAAC"/>
          </w:tcPr>
          <w:p w14:paraId="4391D096" w14:textId="33AF059E" w:rsidR="002F2E5C" w:rsidRDefault="002F2E5C" w:rsidP="007755BB">
            <w:pPr>
              <w:jc w:val="both"/>
              <w:rPr>
                <w:b/>
              </w:rPr>
            </w:pPr>
            <w:r>
              <w:rPr>
                <w:b/>
              </w:rPr>
              <w:t>Informace o způsobu kontaktu s vyučujícím</w:t>
            </w:r>
          </w:p>
        </w:tc>
      </w:tr>
      <w:tr w:rsidR="002F2E5C" w14:paraId="752222A2" w14:textId="77777777" w:rsidTr="007755BB">
        <w:trPr>
          <w:trHeight w:val="740"/>
        </w:trPr>
        <w:tc>
          <w:tcPr>
            <w:tcW w:w="9855" w:type="dxa"/>
            <w:gridSpan w:val="8"/>
          </w:tcPr>
          <w:p w14:paraId="16C74155" w14:textId="77777777" w:rsidR="002F2E5C" w:rsidRDefault="002F2E5C" w:rsidP="007755BB">
            <w:pPr>
              <w:jc w:val="both"/>
            </w:pPr>
            <w:r w:rsidRPr="00572F77">
              <w:rPr>
                <w:szCs w:val="22"/>
              </w:rPr>
              <w:t>Vyučující na FAI mají trvale vypsány a zveřejněny konzultace minimálně 2h/týden v rámci kterých mají možnosti konzultovat podrobněji probíranou látku. Dále mohou studenti komunikovat s vyučujícím pomocí e-mailu a LMS Moodle</w:t>
            </w:r>
            <w:r>
              <w:rPr>
                <w:sz w:val="22"/>
                <w:szCs w:val="22"/>
              </w:rPr>
              <w:t>.</w:t>
            </w:r>
            <w:r>
              <w:t xml:space="preserve"> </w:t>
            </w:r>
          </w:p>
        </w:tc>
      </w:tr>
    </w:tbl>
    <w:p w14:paraId="39978901" w14:textId="023C42B7" w:rsidR="002F2E5C" w:rsidDel="00AC4579" w:rsidRDefault="002F2E5C" w:rsidP="002F2E5C">
      <w:pPr>
        <w:rPr>
          <w:del w:id="585" w:author="Zuzka" w:date="2018-11-16T00:52:00Z"/>
        </w:rPr>
      </w:pPr>
    </w:p>
    <w:p w14:paraId="056FB16D" w14:textId="54F6FCB9" w:rsidR="002F2E5C" w:rsidRDefault="002F2E5C" w:rsidP="002F2E5C">
      <w:del w:id="586" w:author="Zuzka" w:date="2018-11-16T00:53:00Z">
        <w:r w:rsidDel="00AC4579">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0C5C9392" w14:textId="77777777" w:rsidTr="007755BB">
        <w:tc>
          <w:tcPr>
            <w:tcW w:w="9855" w:type="dxa"/>
            <w:gridSpan w:val="8"/>
            <w:tcBorders>
              <w:bottom w:val="double" w:sz="4" w:space="0" w:color="auto"/>
            </w:tcBorders>
            <w:shd w:val="clear" w:color="auto" w:fill="BDD6EE"/>
          </w:tcPr>
          <w:p w14:paraId="28F64FB5" w14:textId="2F221D75"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0E8AB6D9" w14:textId="77777777" w:rsidTr="007755BB">
        <w:tc>
          <w:tcPr>
            <w:tcW w:w="3086" w:type="dxa"/>
            <w:tcBorders>
              <w:top w:val="double" w:sz="4" w:space="0" w:color="auto"/>
            </w:tcBorders>
            <w:shd w:val="clear" w:color="auto" w:fill="F7CAAC"/>
          </w:tcPr>
          <w:p w14:paraId="56960016"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538E20BC" w14:textId="77777777" w:rsidR="002F2E5C" w:rsidRDefault="002F2E5C" w:rsidP="007755BB">
            <w:pPr>
              <w:jc w:val="both"/>
            </w:pPr>
            <w:bookmarkStart w:id="587" w:name="nemcina1"/>
            <w:r>
              <w:t>Němčina 1</w:t>
            </w:r>
            <w:bookmarkEnd w:id="587"/>
          </w:p>
        </w:tc>
      </w:tr>
      <w:tr w:rsidR="002F2E5C" w14:paraId="0597BF8C" w14:textId="77777777" w:rsidTr="007755BB">
        <w:tc>
          <w:tcPr>
            <w:tcW w:w="3086" w:type="dxa"/>
            <w:shd w:val="clear" w:color="auto" w:fill="F7CAAC"/>
          </w:tcPr>
          <w:p w14:paraId="7A95618B" w14:textId="77777777" w:rsidR="002F2E5C" w:rsidRDefault="002F2E5C" w:rsidP="007755BB">
            <w:pPr>
              <w:jc w:val="both"/>
              <w:rPr>
                <w:b/>
              </w:rPr>
            </w:pPr>
            <w:r>
              <w:rPr>
                <w:b/>
              </w:rPr>
              <w:t>Typ předmětu</w:t>
            </w:r>
          </w:p>
        </w:tc>
        <w:tc>
          <w:tcPr>
            <w:tcW w:w="3406" w:type="dxa"/>
            <w:gridSpan w:val="4"/>
          </w:tcPr>
          <w:p w14:paraId="4FCC12F9" w14:textId="77777777" w:rsidR="002F2E5C" w:rsidRDefault="002F2E5C" w:rsidP="007755BB">
            <w:pPr>
              <w:jc w:val="both"/>
            </w:pPr>
            <w:r>
              <w:t>Povinně volitelný</w:t>
            </w:r>
          </w:p>
        </w:tc>
        <w:tc>
          <w:tcPr>
            <w:tcW w:w="2695" w:type="dxa"/>
            <w:gridSpan w:val="2"/>
            <w:shd w:val="clear" w:color="auto" w:fill="F7CAAC"/>
          </w:tcPr>
          <w:p w14:paraId="6300AF80" w14:textId="77777777" w:rsidR="002F2E5C" w:rsidRDefault="002F2E5C" w:rsidP="007755BB">
            <w:pPr>
              <w:jc w:val="both"/>
            </w:pPr>
            <w:r>
              <w:rPr>
                <w:b/>
              </w:rPr>
              <w:t>doporučený ročník / semestr</w:t>
            </w:r>
          </w:p>
        </w:tc>
        <w:tc>
          <w:tcPr>
            <w:tcW w:w="668" w:type="dxa"/>
          </w:tcPr>
          <w:p w14:paraId="2C59A18F" w14:textId="77777777" w:rsidR="002F2E5C" w:rsidRDefault="002F2E5C" w:rsidP="007755BB">
            <w:pPr>
              <w:jc w:val="both"/>
            </w:pPr>
            <w:r>
              <w:t>1/L</w:t>
            </w:r>
          </w:p>
        </w:tc>
      </w:tr>
      <w:tr w:rsidR="002F2E5C" w14:paraId="5DD45F5B" w14:textId="77777777" w:rsidTr="007755BB">
        <w:tc>
          <w:tcPr>
            <w:tcW w:w="3086" w:type="dxa"/>
            <w:shd w:val="clear" w:color="auto" w:fill="F7CAAC"/>
          </w:tcPr>
          <w:p w14:paraId="299C141C" w14:textId="77777777" w:rsidR="002F2E5C" w:rsidRDefault="002F2E5C" w:rsidP="007755BB">
            <w:pPr>
              <w:jc w:val="both"/>
              <w:rPr>
                <w:b/>
              </w:rPr>
            </w:pPr>
            <w:r>
              <w:rPr>
                <w:b/>
              </w:rPr>
              <w:t>Rozsah studijního předmětu</w:t>
            </w:r>
          </w:p>
        </w:tc>
        <w:tc>
          <w:tcPr>
            <w:tcW w:w="1701" w:type="dxa"/>
            <w:gridSpan w:val="2"/>
          </w:tcPr>
          <w:p w14:paraId="63BC3D21" w14:textId="77777777" w:rsidR="002F2E5C" w:rsidRDefault="002F2E5C" w:rsidP="007755BB">
            <w:pPr>
              <w:jc w:val="both"/>
            </w:pPr>
          </w:p>
        </w:tc>
        <w:tc>
          <w:tcPr>
            <w:tcW w:w="889" w:type="dxa"/>
            <w:shd w:val="clear" w:color="auto" w:fill="F7CAAC"/>
          </w:tcPr>
          <w:p w14:paraId="4781F55A" w14:textId="77777777" w:rsidR="002F2E5C" w:rsidRDefault="002F2E5C" w:rsidP="007755BB">
            <w:pPr>
              <w:jc w:val="both"/>
              <w:rPr>
                <w:b/>
              </w:rPr>
            </w:pPr>
            <w:r>
              <w:rPr>
                <w:b/>
              </w:rPr>
              <w:t xml:space="preserve">hod. </w:t>
            </w:r>
          </w:p>
        </w:tc>
        <w:tc>
          <w:tcPr>
            <w:tcW w:w="816" w:type="dxa"/>
          </w:tcPr>
          <w:p w14:paraId="5FAE59C8" w14:textId="77777777" w:rsidR="002F2E5C" w:rsidRDefault="002F2E5C" w:rsidP="007755BB">
            <w:pPr>
              <w:jc w:val="both"/>
            </w:pPr>
          </w:p>
        </w:tc>
        <w:tc>
          <w:tcPr>
            <w:tcW w:w="2156" w:type="dxa"/>
            <w:shd w:val="clear" w:color="auto" w:fill="F7CAAC"/>
          </w:tcPr>
          <w:p w14:paraId="3EB73090" w14:textId="77777777" w:rsidR="002F2E5C" w:rsidRDefault="002F2E5C" w:rsidP="007755BB">
            <w:pPr>
              <w:jc w:val="both"/>
              <w:rPr>
                <w:b/>
              </w:rPr>
            </w:pPr>
            <w:r>
              <w:rPr>
                <w:b/>
              </w:rPr>
              <w:t>kreditů</w:t>
            </w:r>
          </w:p>
        </w:tc>
        <w:tc>
          <w:tcPr>
            <w:tcW w:w="1207" w:type="dxa"/>
            <w:gridSpan w:val="2"/>
          </w:tcPr>
          <w:p w14:paraId="14CED52A" w14:textId="77777777" w:rsidR="002F2E5C" w:rsidRDefault="002F2E5C" w:rsidP="007755BB">
            <w:pPr>
              <w:jc w:val="both"/>
            </w:pPr>
            <w:r>
              <w:t>2</w:t>
            </w:r>
          </w:p>
        </w:tc>
      </w:tr>
      <w:tr w:rsidR="002F2E5C" w14:paraId="3D946942" w14:textId="77777777" w:rsidTr="007755BB">
        <w:tc>
          <w:tcPr>
            <w:tcW w:w="3086" w:type="dxa"/>
            <w:shd w:val="clear" w:color="auto" w:fill="F7CAAC"/>
          </w:tcPr>
          <w:p w14:paraId="375B219E" w14:textId="77777777" w:rsidR="002F2E5C" w:rsidRDefault="002F2E5C" w:rsidP="007755BB">
            <w:pPr>
              <w:jc w:val="both"/>
              <w:rPr>
                <w:b/>
                <w:sz w:val="22"/>
              </w:rPr>
            </w:pPr>
            <w:r>
              <w:rPr>
                <w:b/>
              </w:rPr>
              <w:t>Prerekvizity, korekvizity, ekvivalence</w:t>
            </w:r>
          </w:p>
        </w:tc>
        <w:tc>
          <w:tcPr>
            <w:tcW w:w="6769" w:type="dxa"/>
            <w:gridSpan w:val="7"/>
          </w:tcPr>
          <w:p w14:paraId="3E257208" w14:textId="77777777" w:rsidR="002F2E5C" w:rsidRDefault="002F2E5C" w:rsidP="007755BB">
            <w:pPr>
              <w:jc w:val="both"/>
            </w:pPr>
            <w:r>
              <w:t>nejsou</w:t>
            </w:r>
          </w:p>
        </w:tc>
      </w:tr>
      <w:tr w:rsidR="002F2E5C" w14:paraId="35A658D2" w14:textId="77777777" w:rsidTr="007755BB">
        <w:tc>
          <w:tcPr>
            <w:tcW w:w="3086" w:type="dxa"/>
            <w:shd w:val="clear" w:color="auto" w:fill="F7CAAC"/>
          </w:tcPr>
          <w:p w14:paraId="0196E657" w14:textId="77777777" w:rsidR="002F2E5C" w:rsidRDefault="002F2E5C" w:rsidP="007755BB">
            <w:pPr>
              <w:jc w:val="both"/>
              <w:rPr>
                <w:b/>
              </w:rPr>
            </w:pPr>
            <w:r>
              <w:rPr>
                <w:b/>
              </w:rPr>
              <w:t>Způsob ověření studijních výsledků</w:t>
            </w:r>
          </w:p>
        </w:tc>
        <w:tc>
          <w:tcPr>
            <w:tcW w:w="3406" w:type="dxa"/>
            <w:gridSpan w:val="4"/>
          </w:tcPr>
          <w:p w14:paraId="150F5786" w14:textId="77777777" w:rsidR="002F2E5C" w:rsidRDefault="002F2E5C" w:rsidP="007755BB">
            <w:pPr>
              <w:jc w:val="both"/>
            </w:pPr>
            <w:r>
              <w:t>Klasifikovaný zápočet</w:t>
            </w:r>
          </w:p>
        </w:tc>
        <w:tc>
          <w:tcPr>
            <w:tcW w:w="2156" w:type="dxa"/>
            <w:shd w:val="clear" w:color="auto" w:fill="F7CAAC"/>
          </w:tcPr>
          <w:p w14:paraId="089D60D6" w14:textId="77777777" w:rsidR="002F2E5C" w:rsidRDefault="002F2E5C" w:rsidP="007755BB">
            <w:pPr>
              <w:jc w:val="both"/>
              <w:rPr>
                <w:b/>
              </w:rPr>
            </w:pPr>
            <w:r>
              <w:rPr>
                <w:b/>
              </w:rPr>
              <w:t>Forma výuky</w:t>
            </w:r>
          </w:p>
        </w:tc>
        <w:tc>
          <w:tcPr>
            <w:tcW w:w="1207" w:type="dxa"/>
            <w:gridSpan w:val="2"/>
          </w:tcPr>
          <w:p w14:paraId="1898B6B7" w14:textId="77777777" w:rsidR="002F2E5C" w:rsidRDefault="002F2E5C" w:rsidP="007755BB">
            <w:pPr>
              <w:jc w:val="both"/>
            </w:pPr>
            <w:r>
              <w:t>seminář</w:t>
            </w:r>
          </w:p>
        </w:tc>
      </w:tr>
      <w:tr w:rsidR="002F2E5C" w14:paraId="478EA83B" w14:textId="77777777" w:rsidTr="007755BB">
        <w:tc>
          <w:tcPr>
            <w:tcW w:w="3086" w:type="dxa"/>
            <w:shd w:val="clear" w:color="auto" w:fill="F7CAAC"/>
          </w:tcPr>
          <w:p w14:paraId="49AA335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217F5D14" w14:textId="77777777" w:rsidR="002F2E5C" w:rsidRDefault="002F2E5C" w:rsidP="006328B7">
            <w:pPr>
              <w:pStyle w:val="Odstavecseseznamem"/>
              <w:numPr>
                <w:ilvl w:val="0"/>
                <w:numId w:val="44"/>
              </w:numPr>
              <w:jc w:val="both"/>
            </w:pPr>
            <w:r>
              <w:t>Aktivní účast v semináři</w:t>
            </w:r>
          </w:p>
          <w:p w14:paraId="2E229A04" w14:textId="77777777" w:rsidR="002F2E5C" w:rsidRDefault="002F2E5C" w:rsidP="006328B7">
            <w:pPr>
              <w:pStyle w:val="Odstavecseseznamem"/>
              <w:numPr>
                <w:ilvl w:val="0"/>
                <w:numId w:val="44"/>
              </w:numPr>
              <w:jc w:val="both"/>
            </w:pPr>
            <w:r>
              <w:t>Poctivé vypracovávání písemných domácích úkolů</w:t>
            </w:r>
          </w:p>
          <w:p w14:paraId="007B4574" w14:textId="77777777" w:rsidR="002F2E5C" w:rsidRDefault="002F2E5C" w:rsidP="006328B7">
            <w:pPr>
              <w:pStyle w:val="Odstavecseseznamem"/>
              <w:numPr>
                <w:ilvl w:val="0"/>
                <w:numId w:val="44"/>
              </w:numPr>
              <w:jc w:val="both"/>
            </w:pPr>
            <w:r>
              <w:t>Zvládnutí průběžných testů</w:t>
            </w:r>
          </w:p>
          <w:p w14:paraId="142416E2" w14:textId="77777777" w:rsidR="002F2E5C" w:rsidRDefault="002F2E5C" w:rsidP="006328B7">
            <w:pPr>
              <w:numPr>
                <w:ilvl w:val="0"/>
                <w:numId w:val="44"/>
              </w:numPr>
              <w:jc w:val="both"/>
            </w:pPr>
            <w:r>
              <w:t>Absolvování zápočtového testu s minimální úspěšností 60%</w:t>
            </w:r>
          </w:p>
        </w:tc>
      </w:tr>
      <w:tr w:rsidR="002F2E5C" w14:paraId="0266DE4C" w14:textId="77777777" w:rsidTr="007755BB">
        <w:trPr>
          <w:trHeight w:val="64"/>
        </w:trPr>
        <w:tc>
          <w:tcPr>
            <w:tcW w:w="9855" w:type="dxa"/>
            <w:gridSpan w:val="8"/>
            <w:tcBorders>
              <w:top w:val="nil"/>
            </w:tcBorders>
          </w:tcPr>
          <w:p w14:paraId="46D8B364" w14:textId="77777777" w:rsidR="002F2E5C" w:rsidRDefault="002F2E5C" w:rsidP="007755BB">
            <w:pPr>
              <w:jc w:val="both"/>
            </w:pPr>
          </w:p>
        </w:tc>
      </w:tr>
      <w:tr w:rsidR="002F2E5C" w14:paraId="3EE2EF7C" w14:textId="77777777" w:rsidTr="007755BB">
        <w:trPr>
          <w:trHeight w:val="197"/>
        </w:trPr>
        <w:tc>
          <w:tcPr>
            <w:tcW w:w="3086" w:type="dxa"/>
            <w:tcBorders>
              <w:top w:val="nil"/>
            </w:tcBorders>
            <w:shd w:val="clear" w:color="auto" w:fill="F7CAAC"/>
          </w:tcPr>
          <w:p w14:paraId="3F6AAA5A" w14:textId="77777777" w:rsidR="002F2E5C" w:rsidRDefault="002F2E5C" w:rsidP="007755BB">
            <w:pPr>
              <w:jc w:val="both"/>
              <w:rPr>
                <w:b/>
              </w:rPr>
            </w:pPr>
            <w:r>
              <w:rPr>
                <w:b/>
              </w:rPr>
              <w:t>Garant předmětu</w:t>
            </w:r>
          </w:p>
        </w:tc>
        <w:tc>
          <w:tcPr>
            <w:tcW w:w="6769" w:type="dxa"/>
            <w:gridSpan w:val="7"/>
            <w:tcBorders>
              <w:top w:val="nil"/>
            </w:tcBorders>
          </w:tcPr>
          <w:p w14:paraId="7A1626FF" w14:textId="77777777" w:rsidR="002F2E5C" w:rsidRDefault="002F2E5C" w:rsidP="007755BB">
            <w:pPr>
              <w:jc w:val="both"/>
            </w:pPr>
          </w:p>
        </w:tc>
      </w:tr>
      <w:tr w:rsidR="002F2E5C" w14:paraId="2E30D5CB" w14:textId="77777777" w:rsidTr="007755BB">
        <w:trPr>
          <w:trHeight w:val="243"/>
        </w:trPr>
        <w:tc>
          <w:tcPr>
            <w:tcW w:w="3086" w:type="dxa"/>
            <w:tcBorders>
              <w:top w:val="nil"/>
            </w:tcBorders>
            <w:shd w:val="clear" w:color="auto" w:fill="F7CAAC"/>
          </w:tcPr>
          <w:p w14:paraId="230A42CA" w14:textId="77777777" w:rsidR="002F2E5C" w:rsidRDefault="002F2E5C" w:rsidP="007755BB">
            <w:pPr>
              <w:jc w:val="both"/>
              <w:rPr>
                <w:b/>
              </w:rPr>
            </w:pPr>
            <w:r>
              <w:rPr>
                <w:b/>
              </w:rPr>
              <w:t>Zapojení garanta do výuky předmětu</w:t>
            </w:r>
          </w:p>
        </w:tc>
        <w:tc>
          <w:tcPr>
            <w:tcW w:w="6769" w:type="dxa"/>
            <w:gridSpan w:val="7"/>
            <w:tcBorders>
              <w:top w:val="nil"/>
            </w:tcBorders>
          </w:tcPr>
          <w:p w14:paraId="5BB0F195" w14:textId="77777777" w:rsidR="002F2E5C" w:rsidRDefault="002F2E5C" w:rsidP="007755BB">
            <w:pPr>
              <w:jc w:val="both"/>
            </w:pPr>
          </w:p>
        </w:tc>
      </w:tr>
      <w:tr w:rsidR="002F2E5C" w14:paraId="2652CB09" w14:textId="77777777" w:rsidTr="007755BB">
        <w:tc>
          <w:tcPr>
            <w:tcW w:w="3086" w:type="dxa"/>
            <w:shd w:val="clear" w:color="auto" w:fill="F7CAAC"/>
          </w:tcPr>
          <w:p w14:paraId="22869F78" w14:textId="77777777" w:rsidR="002F2E5C" w:rsidRDefault="002F2E5C" w:rsidP="007755BB">
            <w:pPr>
              <w:jc w:val="both"/>
              <w:rPr>
                <w:b/>
              </w:rPr>
            </w:pPr>
            <w:r>
              <w:rPr>
                <w:b/>
              </w:rPr>
              <w:t>Vyučující</w:t>
            </w:r>
          </w:p>
        </w:tc>
        <w:tc>
          <w:tcPr>
            <w:tcW w:w="6769" w:type="dxa"/>
            <w:gridSpan w:val="7"/>
            <w:tcBorders>
              <w:bottom w:val="nil"/>
            </w:tcBorders>
          </w:tcPr>
          <w:p w14:paraId="21A08674" w14:textId="77777777" w:rsidR="002F2E5C" w:rsidRDefault="002F2E5C" w:rsidP="007755BB">
            <w:pPr>
              <w:jc w:val="both"/>
            </w:pPr>
            <w:r>
              <w:rPr>
                <w:i/>
                <w:iCs/>
              </w:rPr>
              <w:t>Předmět má pro zaměření SP doplňující charakter</w:t>
            </w:r>
          </w:p>
        </w:tc>
      </w:tr>
      <w:tr w:rsidR="002F2E5C" w14:paraId="3558BD1B" w14:textId="77777777" w:rsidTr="007755BB">
        <w:trPr>
          <w:trHeight w:val="78"/>
        </w:trPr>
        <w:tc>
          <w:tcPr>
            <w:tcW w:w="9855" w:type="dxa"/>
            <w:gridSpan w:val="8"/>
            <w:tcBorders>
              <w:top w:val="nil"/>
            </w:tcBorders>
          </w:tcPr>
          <w:p w14:paraId="5143E944" w14:textId="77777777" w:rsidR="002F2E5C" w:rsidRDefault="002F2E5C" w:rsidP="007755BB">
            <w:pPr>
              <w:jc w:val="both"/>
            </w:pPr>
          </w:p>
        </w:tc>
      </w:tr>
      <w:tr w:rsidR="002F2E5C" w14:paraId="3292F604" w14:textId="77777777" w:rsidTr="007755BB">
        <w:tc>
          <w:tcPr>
            <w:tcW w:w="3086" w:type="dxa"/>
            <w:shd w:val="clear" w:color="auto" w:fill="F7CAAC"/>
          </w:tcPr>
          <w:p w14:paraId="285B81C3" w14:textId="77777777" w:rsidR="002F2E5C" w:rsidRDefault="002F2E5C" w:rsidP="007755BB">
            <w:pPr>
              <w:jc w:val="both"/>
              <w:rPr>
                <w:b/>
              </w:rPr>
            </w:pPr>
            <w:r>
              <w:rPr>
                <w:b/>
              </w:rPr>
              <w:t>Stručná anotace předmětu</w:t>
            </w:r>
          </w:p>
        </w:tc>
        <w:tc>
          <w:tcPr>
            <w:tcW w:w="6769" w:type="dxa"/>
            <w:gridSpan w:val="7"/>
            <w:tcBorders>
              <w:bottom w:val="nil"/>
            </w:tcBorders>
          </w:tcPr>
          <w:p w14:paraId="598DDE38" w14:textId="77777777" w:rsidR="002F2E5C" w:rsidRDefault="002F2E5C" w:rsidP="007755BB">
            <w:pPr>
              <w:jc w:val="both"/>
            </w:pPr>
          </w:p>
        </w:tc>
      </w:tr>
      <w:tr w:rsidR="002F2E5C" w14:paraId="016A9096" w14:textId="77777777" w:rsidTr="007755BB">
        <w:trPr>
          <w:trHeight w:val="850"/>
        </w:trPr>
        <w:tc>
          <w:tcPr>
            <w:tcW w:w="9855" w:type="dxa"/>
            <w:gridSpan w:val="8"/>
            <w:tcBorders>
              <w:top w:val="nil"/>
              <w:bottom w:val="single" w:sz="12" w:space="0" w:color="auto"/>
            </w:tcBorders>
          </w:tcPr>
          <w:p w14:paraId="4AF4D1F7" w14:textId="77777777" w:rsidR="002F2E5C" w:rsidRDefault="002F2E5C" w:rsidP="007755BB">
            <w:pPr>
              <w:jc w:val="both"/>
              <w:rPr>
                <w:ins w:id="588" w:author="Zuzka" w:date="2018-11-16T00:54:00Z"/>
                <w:color w:val="000000"/>
                <w:shd w:val="clear" w:color="auto" w:fill="FFFFFF"/>
              </w:rPr>
            </w:pPr>
            <w:r>
              <w:rPr>
                <w:color w:val="000000"/>
                <w:shd w:val="clear" w:color="auto" w:fill="FFFFFF"/>
              </w:rPr>
              <w:t>Předmět je nabízen pouze studentům kombinovaného studia.</w:t>
            </w:r>
          </w:p>
          <w:p w14:paraId="1831609E" w14:textId="77777777" w:rsidR="00AC4579" w:rsidRPr="00E73BC3" w:rsidRDefault="00AC4579" w:rsidP="007755BB">
            <w:pPr>
              <w:jc w:val="both"/>
              <w:rPr>
                <w:color w:val="000000"/>
                <w:shd w:val="clear" w:color="auto" w:fill="FFFFFF"/>
              </w:rPr>
            </w:pPr>
          </w:p>
          <w:p w14:paraId="2D27DAC1" w14:textId="77777777" w:rsidR="002F2E5C" w:rsidRPr="00AC4579" w:rsidRDefault="002F2E5C" w:rsidP="007755BB">
            <w:pPr>
              <w:jc w:val="both"/>
              <w:rPr>
                <w:color w:val="000000"/>
                <w:shd w:val="clear" w:color="auto" w:fill="FFFFFF"/>
                <w:rPrChange w:id="589" w:author="Zuzka" w:date="2018-11-16T00:55:00Z">
                  <w:rPr>
                    <w:b/>
                    <w:color w:val="000000"/>
                    <w:shd w:val="clear" w:color="auto" w:fill="FFFFFF"/>
                  </w:rPr>
                </w:rPrChange>
              </w:rPr>
            </w:pPr>
            <w:r w:rsidRPr="00AC4579">
              <w:rPr>
                <w:color w:val="000000"/>
                <w:shd w:val="clear" w:color="auto" w:fill="FFFFFF"/>
                <w:rPrChange w:id="590" w:author="Zuzka" w:date="2018-11-16T00:55:00Z">
                  <w:rPr>
                    <w:b/>
                    <w:color w:val="000000"/>
                    <w:shd w:val="clear" w:color="auto" w:fill="FFFFFF"/>
                  </w:rPr>
                </w:rPrChange>
              </w:rPr>
              <w:t>Témata:</w:t>
            </w:r>
          </w:p>
          <w:p w14:paraId="0B0271DC" w14:textId="0383F1B2" w:rsidR="00544E17" w:rsidRDefault="002F2E5C" w:rsidP="006328B7">
            <w:pPr>
              <w:pStyle w:val="Odstavecseseznamem"/>
              <w:numPr>
                <w:ilvl w:val="1"/>
                <w:numId w:val="42"/>
              </w:numPr>
              <w:ind w:left="673"/>
              <w:jc w:val="both"/>
            </w:pPr>
            <w:r>
              <w:t>Naše rodina</w:t>
            </w:r>
          </w:p>
          <w:p w14:paraId="6CFFF8C6" w14:textId="77DBF23B" w:rsidR="002F2E5C" w:rsidRDefault="002F2E5C" w:rsidP="006328B7">
            <w:pPr>
              <w:pStyle w:val="Odstavecseseznamem"/>
              <w:numPr>
                <w:ilvl w:val="1"/>
                <w:numId w:val="42"/>
              </w:numPr>
              <w:ind w:left="673"/>
              <w:jc w:val="both"/>
            </w:pPr>
            <w:r>
              <w:t>Na návštěvě</w:t>
            </w:r>
          </w:p>
          <w:p w14:paraId="32F7BBE4" w14:textId="77777777" w:rsidR="002F2E5C" w:rsidRDefault="002F2E5C" w:rsidP="006328B7">
            <w:pPr>
              <w:pStyle w:val="Odstavecseseznamem"/>
              <w:numPr>
                <w:ilvl w:val="1"/>
                <w:numId w:val="42"/>
              </w:numPr>
              <w:ind w:left="673"/>
              <w:jc w:val="both"/>
            </w:pPr>
            <w:r>
              <w:t>Naše hodina němčiny</w:t>
            </w:r>
          </w:p>
          <w:p w14:paraId="64EFEC52" w14:textId="77777777" w:rsidR="002F2E5C" w:rsidRDefault="002F2E5C" w:rsidP="006328B7">
            <w:pPr>
              <w:pStyle w:val="Odstavecseseznamem"/>
              <w:numPr>
                <w:ilvl w:val="1"/>
                <w:numId w:val="42"/>
              </w:numPr>
              <w:ind w:left="673"/>
              <w:jc w:val="both"/>
            </w:pPr>
            <w:r>
              <w:t>Jídlo</w:t>
            </w:r>
          </w:p>
          <w:p w14:paraId="634A0577" w14:textId="77777777" w:rsidR="002F2E5C" w:rsidRDefault="002F2E5C" w:rsidP="006328B7">
            <w:pPr>
              <w:pStyle w:val="Odstavecseseznamem"/>
              <w:numPr>
                <w:ilvl w:val="1"/>
                <w:numId w:val="42"/>
              </w:numPr>
              <w:ind w:left="673"/>
              <w:jc w:val="both"/>
            </w:pPr>
            <w:r>
              <w:t>Stěhování</w:t>
            </w:r>
          </w:p>
          <w:p w14:paraId="29C093DA" w14:textId="77777777" w:rsidR="002F2E5C" w:rsidRDefault="002F2E5C" w:rsidP="006328B7">
            <w:pPr>
              <w:pStyle w:val="Odstavecseseznamem"/>
              <w:numPr>
                <w:ilvl w:val="1"/>
                <w:numId w:val="42"/>
              </w:numPr>
              <w:ind w:left="673"/>
              <w:jc w:val="both"/>
            </w:pPr>
            <w:r>
              <w:t>Časování sloves v přítomném čase</w:t>
            </w:r>
          </w:p>
          <w:p w14:paraId="5BF4E211" w14:textId="77777777" w:rsidR="002F2E5C" w:rsidRDefault="002F2E5C" w:rsidP="006328B7">
            <w:pPr>
              <w:pStyle w:val="Odstavecseseznamem"/>
              <w:numPr>
                <w:ilvl w:val="1"/>
                <w:numId w:val="42"/>
              </w:numPr>
              <w:ind w:left="673"/>
              <w:jc w:val="both"/>
            </w:pPr>
            <w:r>
              <w:t>Stavba německé věty</w:t>
            </w:r>
          </w:p>
          <w:p w14:paraId="5C919824" w14:textId="77777777" w:rsidR="002F2E5C" w:rsidRDefault="002F2E5C" w:rsidP="006328B7">
            <w:pPr>
              <w:pStyle w:val="Odstavecseseznamem"/>
              <w:numPr>
                <w:ilvl w:val="1"/>
                <w:numId w:val="42"/>
              </w:numPr>
              <w:ind w:left="673"/>
              <w:jc w:val="both"/>
            </w:pPr>
            <w:r>
              <w:t>Postavení dalších větných členů</w:t>
            </w:r>
          </w:p>
          <w:p w14:paraId="5886817B" w14:textId="77777777" w:rsidR="002F2E5C" w:rsidRDefault="002F2E5C" w:rsidP="006328B7">
            <w:pPr>
              <w:pStyle w:val="Odstavecseseznamem"/>
              <w:numPr>
                <w:ilvl w:val="1"/>
                <w:numId w:val="42"/>
              </w:numPr>
              <w:ind w:left="673"/>
              <w:jc w:val="both"/>
            </w:pPr>
            <w:r>
              <w:t>Skloňování zájmen</w:t>
            </w:r>
          </w:p>
          <w:p w14:paraId="3B2234CF" w14:textId="77777777" w:rsidR="002F2E5C" w:rsidRDefault="002F2E5C" w:rsidP="006328B7">
            <w:pPr>
              <w:pStyle w:val="Odstavecseseznamem"/>
              <w:numPr>
                <w:ilvl w:val="1"/>
                <w:numId w:val="42"/>
              </w:numPr>
              <w:ind w:left="673"/>
              <w:jc w:val="both"/>
            </w:pPr>
            <w:r>
              <w:t>Předložky s 3 a 4.p.</w:t>
            </w:r>
          </w:p>
          <w:p w14:paraId="2A50BCF8" w14:textId="77777777" w:rsidR="002F2E5C" w:rsidRDefault="002F2E5C" w:rsidP="006328B7">
            <w:pPr>
              <w:pStyle w:val="Odstavecseseznamem"/>
              <w:numPr>
                <w:ilvl w:val="1"/>
                <w:numId w:val="42"/>
              </w:numPr>
              <w:ind w:left="673"/>
              <w:jc w:val="both"/>
            </w:pPr>
            <w:r>
              <w:t>Modální slovesa</w:t>
            </w:r>
          </w:p>
          <w:p w14:paraId="09B05E7D" w14:textId="77777777" w:rsidR="002F2E5C" w:rsidRDefault="002F2E5C" w:rsidP="006328B7">
            <w:pPr>
              <w:pStyle w:val="Odstavecseseznamem"/>
              <w:numPr>
                <w:ilvl w:val="1"/>
                <w:numId w:val="42"/>
              </w:numPr>
              <w:ind w:left="673"/>
              <w:jc w:val="both"/>
              <w:rPr>
                <w:ins w:id="591" w:author="Zuzka" w:date="2018-11-16T00:54:00Z"/>
              </w:rPr>
            </w:pPr>
            <w:r>
              <w:t>Test</w:t>
            </w:r>
          </w:p>
          <w:p w14:paraId="766E52C7" w14:textId="77777777" w:rsidR="00AC4579" w:rsidRDefault="00AC4579">
            <w:pPr>
              <w:ind w:left="313"/>
              <w:jc w:val="both"/>
              <w:pPrChange w:id="592" w:author="Zuzka" w:date="2018-11-16T00:54:00Z">
                <w:pPr>
                  <w:pStyle w:val="Odstavecseseznamem"/>
                  <w:numPr>
                    <w:ilvl w:val="1"/>
                    <w:numId w:val="42"/>
                  </w:numPr>
                  <w:ind w:left="673" w:hanging="360"/>
                  <w:jc w:val="both"/>
                </w:pPr>
              </w:pPrChange>
            </w:pPr>
          </w:p>
        </w:tc>
      </w:tr>
      <w:tr w:rsidR="002F2E5C" w14:paraId="0BCCBD62" w14:textId="77777777" w:rsidTr="007755BB">
        <w:trPr>
          <w:trHeight w:val="265"/>
        </w:trPr>
        <w:tc>
          <w:tcPr>
            <w:tcW w:w="3653" w:type="dxa"/>
            <w:gridSpan w:val="2"/>
            <w:tcBorders>
              <w:top w:val="nil"/>
            </w:tcBorders>
            <w:shd w:val="clear" w:color="auto" w:fill="F7CAAC"/>
          </w:tcPr>
          <w:p w14:paraId="70397A5E"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68186AF9" w14:textId="77777777" w:rsidR="002F2E5C" w:rsidRDefault="002F2E5C" w:rsidP="007755BB">
            <w:pPr>
              <w:jc w:val="both"/>
            </w:pPr>
          </w:p>
        </w:tc>
      </w:tr>
      <w:tr w:rsidR="002F2E5C" w14:paraId="5B9DFA12" w14:textId="77777777" w:rsidTr="007755BB">
        <w:trPr>
          <w:trHeight w:val="1263"/>
        </w:trPr>
        <w:tc>
          <w:tcPr>
            <w:tcW w:w="9855" w:type="dxa"/>
            <w:gridSpan w:val="8"/>
            <w:tcBorders>
              <w:top w:val="nil"/>
            </w:tcBorders>
          </w:tcPr>
          <w:p w14:paraId="488A13CB" w14:textId="77777777" w:rsidR="002F2E5C" w:rsidRDefault="002F2E5C" w:rsidP="007755BB">
            <w:pPr>
              <w:jc w:val="both"/>
              <w:rPr>
                <w:b/>
                <w:bCs/>
              </w:rPr>
            </w:pPr>
            <w:r w:rsidRPr="00A804ED">
              <w:rPr>
                <w:b/>
                <w:bCs/>
              </w:rPr>
              <w:t>Povinná literatura:</w:t>
            </w:r>
          </w:p>
          <w:p w14:paraId="74263F9D" w14:textId="79E07993" w:rsidR="002F2E5C" w:rsidRDefault="00525A9D" w:rsidP="007755BB">
            <w:pPr>
              <w:jc w:val="both"/>
              <w:rPr>
                <w:ins w:id="593" w:author="Zuzka" w:date="2018-11-16T00:54:00Z"/>
                <w:bCs/>
              </w:rPr>
            </w:pPr>
            <w:r>
              <w:rPr>
                <w:bCs/>
              </w:rPr>
              <w:t>DRMLOVÁ, D.</w:t>
            </w:r>
            <w:r w:rsidRPr="00525A9D">
              <w:rPr>
                <w:bCs/>
              </w:rPr>
              <w:t xml:space="preserve"> a kol. </w:t>
            </w:r>
            <w:r w:rsidRPr="00D94B10">
              <w:rPr>
                <w:bCs/>
                <w:i/>
              </w:rPr>
              <w:t>Německy s úsměvem : upraveno podle nových pravidel pravopisu</w:t>
            </w:r>
            <w:r w:rsidRPr="00525A9D">
              <w:rPr>
                <w:bCs/>
              </w:rPr>
              <w:t>. Praha : Knihcentrum, 2000. ISBN 80-86054-81-0.</w:t>
            </w:r>
            <w:r w:rsidR="002F2E5C" w:rsidRPr="00922C4E">
              <w:rPr>
                <w:bCs/>
              </w:rPr>
              <w:t xml:space="preserve"> </w:t>
            </w:r>
          </w:p>
          <w:p w14:paraId="1FF022BD" w14:textId="77777777" w:rsidR="00AC4579" w:rsidRPr="00922C4E" w:rsidRDefault="00AC4579" w:rsidP="007755BB">
            <w:pPr>
              <w:jc w:val="both"/>
              <w:rPr>
                <w:bCs/>
              </w:rPr>
            </w:pPr>
          </w:p>
          <w:p w14:paraId="7A636750" w14:textId="77777777" w:rsidR="002F2E5C" w:rsidRPr="00922C4E" w:rsidRDefault="002F2E5C" w:rsidP="007755BB">
            <w:pPr>
              <w:jc w:val="both"/>
              <w:rPr>
                <w:b/>
                <w:bCs/>
              </w:rPr>
            </w:pPr>
            <w:r w:rsidRPr="000A4CB0">
              <w:rPr>
                <w:b/>
                <w:bCs/>
              </w:rPr>
              <w:t>Doporučená literatura:</w:t>
            </w:r>
            <w:r w:rsidRPr="00922C4E">
              <w:rPr>
                <w:bCs/>
              </w:rPr>
              <w:t xml:space="preserve"> </w:t>
            </w:r>
          </w:p>
          <w:p w14:paraId="7EC607F5" w14:textId="5E60C4A5" w:rsidR="00D94B10" w:rsidRPr="00D94B10" w:rsidRDefault="00D94B10" w:rsidP="00D94B10">
            <w:pPr>
              <w:jc w:val="both"/>
              <w:rPr>
                <w:bCs/>
              </w:rPr>
            </w:pPr>
            <w:r>
              <w:rPr>
                <w:bCs/>
              </w:rPr>
              <w:t>DUSILOVÁ, D</w:t>
            </w:r>
            <w:r w:rsidRPr="00D94B10">
              <w:rPr>
                <w:bCs/>
              </w:rPr>
              <w:t xml:space="preserve">. </w:t>
            </w:r>
            <w:r>
              <w:rPr>
                <w:bCs/>
                <w:i/>
              </w:rPr>
              <w:t>Cvičebnice německé gramatiky : př</w:t>
            </w:r>
            <w:r w:rsidRPr="00D94B10">
              <w:rPr>
                <w:bCs/>
                <w:i/>
              </w:rPr>
              <w:t>íkl</w:t>
            </w:r>
            <w:r>
              <w:rPr>
                <w:bCs/>
                <w:i/>
              </w:rPr>
              <w:t>ady k základním gramatickým jevům s ř</w:t>
            </w:r>
            <w:r w:rsidRPr="00D94B10">
              <w:rPr>
                <w:bCs/>
                <w:i/>
              </w:rPr>
              <w:t>ešením</w:t>
            </w:r>
            <w:r w:rsidRPr="00D94B10">
              <w:rPr>
                <w:bCs/>
              </w:rPr>
              <w:t>. 2. rozš.vyd. Praha</w:t>
            </w:r>
            <w:del w:id="594" w:author="Zuzka" w:date="2018-11-19T10:18:00Z">
              <w:r w:rsidRPr="00D94B10" w:rsidDel="002D3614">
                <w:rPr>
                  <w:bCs/>
                </w:rPr>
                <w:delText xml:space="preserve"> </w:delText>
              </w:r>
            </w:del>
            <w:r w:rsidRPr="00D94B10">
              <w:rPr>
                <w:bCs/>
              </w:rPr>
              <w:t xml:space="preserve">: Polyglott, 1998. ISBN 8090198821. </w:t>
            </w:r>
          </w:p>
          <w:p w14:paraId="0E2C4BE0" w14:textId="3A6C4B95" w:rsidR="00D94B10" w:rsidRPr="00D94B10" w:rsidRDefault="00D94B10" w:rsidP="00D94B10">
            <w:pPr>
              <w:jc w:val="both"/>
              <w:rPr>
                <w:bCs/>
              </w:rPr>
            </w:pPr>
            <w:r w:rsidRPr="00D94B10">
              <w:rPr>
                <w:bCs/>
              </w:rPr>
              <w:t xml:space="preserve">HÖPPNEROVÁ, V. </w:t>
            </w:r>
            <w:r w:rsidRPr="00D94B10">
              <w:rPr>
                <w:bCs/>
                <w:i/>
              </w:rPr>
              <w:t>Deutsch im Gespräch</w:t>
            </w:r>
            <w:r w:rsidRPr="00D94B10">
              <w:rPr>
                <w:bCs/>
              </w:rPr>
              <w:t xml:space="preserve">. Praha : Scientia, 2001. ISBN 80-7183-213-8. </w:t>
            </w:r>
          </w:p>
          <w:p w14:paraId="54678C3E" w14:textId="5BB278CC" w:rsidR="00D94B10" w:rsidRPr="00D94B10" w:rsidRDefault="00D94B10" w:rsidP="00D94B10">
            <w:pPr>
              <w:jc w:val="both"/>
              <w:rPr>
                <w:bCs/>
              </w:rPr>
            </w:pPr>
            <w:r w:rsidRPr="00D94B10">
              <w:rPr>
                <w:bCs/>
              </w:rPr>
              <w:t xml:space="preserve">ORTH-CHAMBAH, J. Tangram : </w:t>
            </w:r>
            <w:r w:rsidRPr="00D94B10">
              <w:rPr>
                <w:bCs/>
                <w:i/>
              </w:rPr>
              <w:t>Deutsch als Fremdsprache : 1A, 1B</w:t>
            </w:r>
            <w:r w:rsidRPr="00D94B10">
              <w:rPr>
                <w:bCs/>
              </w:rPr>
              <w:t xml:space="preserve">. Ismaning: Max Hueber, 2001. </w:t>
            </w:r>
          </w:p>
          <w:p w14:paraId="0163207C" w14:textId="77777777" w:rsidR="002F2E5C" w:rsidRDefault="00D94B10" w:rsidP="00D94B10">
            <w:pPr>
              <w:jc w:val="both"/>
              <w:rPr>
                <w:ins w:id="595" w:author="Zuzka" w:date="2018-11-16T00:56:00Z"/>
                <w:bCs/>
              </w:rPr>
            </w:pPr>
            <w:r w:rsidRPr="00D94B10">
              <w:rPr>
                <w:bCs/>
              </w:rPr>
              <w:t xml:space="preserve">KLIPP und KLAR. </w:t>
            </w:r>
            <w:r w:rsidRPr="00D94B10">
              <w:rPr>
                <w:bCs/>
                <w:i/>
              </w:rPr>
              <w:t>Übungsgrammatik</w:t>
            </w:r>
            <w:r w:rsidRPr="00D94B10">
              <w:rPr>
                <w:bCs/>
              </w:rPr>
              <w:t>.</w:t>
            </w:r>
          </w:p>
          <w:p w14:paraId="15223027" w14:textId="6B56ED98" w:rsidR="00AC4579" w:rsidRPr="00922C4E" w:rsidRDefault="00AC4579" w:rsidP="00D94B10">
            <w:pPr>
              <w:jc w:val="both"/>
              <w:rPr>
                <w:bCs/>
              </w:rPr>
            </w:pPr>
          </w:p>
        </w:tc>
      </w:tr>
      <w:tr w:rsidR="002F2E5C" w14:paraId="54FC42B8"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8F5D54" w14:textId="77777777" w:rsidR="002F2E5C" w:rsidRDefault="002F2E5C" w:rsidP="007755BB">
            <w:pPr>
              <w:jc w:val="center"/>
              <w:rPr>
                <w:b/>
              </w:rPr>
            </w:pPr>
            <w:r>
              <w:rPr>
                <w:b/>
              </w:rPr>
              <w:t>Informace ke kombinované nebo distanční formě</w:t>
            </w:r>
          </w:p>
        </w:tc>
      </w:tr>
      <w:tr w:rsidR="002F2E5C" w14:paraId="1AC1A7DC" w14:textId="77777777" w:rsidTr="007755BB">
        <w:tc>
          <w:tcPr>
            <w:tcW w:w="4787" w:type="dxa"/>
            <w:gridSpan w:val="3"/>
            <w:tcBorders>
              <w:top w:val="single" w:sz="2" w:space="0" w:color="auto"/>
            </w:tcBorders>
            <w:shd w:val="clear" w:color="auto" w:fill="F7CAAC"/>
          </w:tcPr>
          <w:p w14:paraId="6C987990" w14:textId="77777777" w:rsidR="002F2E5C" w:rsidRDefault="002F2E5C" w:rsidP="007755BB">
            <w:pPr>
              <w:jc w:val="both"/>
            </w:pPr>
            <w:r>
              <w:rPr>
                <w:b/>
              </w:rPr>
              <w:t>Rozsah konzultací (soustředění)</w:t>
            </w:r>
          </w:p>
        </w:tc>
        <w:tc>
          <w:tcPr>
            <w:tcW w:w="889" w:type="dxa"/>
            <w:tcBorders>
              <w:top w:val="single" w:sz="2" w:space="0" w:color="auto"/>
            </w:tcBorders>
          </w:tcPr>
          <w:p w14:paraId="307C78A8" w14:textId="77777777" w:rsidR="002F2E5C" w:rsidRDefault="002F2E5C" w:rsidP="007755BB">
            <w:pPr>
              <w:jc w:val="both"/>
            </w:pPr>
            <w:r>
              <w:t>6</w:t>
            </w:r>
          </w:p>
        </w:tc>
        <w:tc>
          <w:tcPr>
            <w:tcW w:w="4179" w:type="dxa"/>
            <w:gridSpan w:val="4"/>
            <w:tcBorders>
              <w:top w:val="single" w:sz="2" w:space="0" w:color="auto"/>
            </w:tcBorders>
            <w:shd w:val="clear" w:color="auto" w:fill="F7CAAC"/>
          </w:tcPr>
          <w:p w14:paraId="322D9BE0" w14:textId="77777777" w:rsidR="002F2E5C" w:rsidRDefault="002F2E5C" w:rsidP="007755BB">
            <w:pPr>
              <w:jc w:val="both"/>
              <w:rPr>
                <w:b/>
              </w:rPr>
            </w:pPr>
            <w:r>
              <w:rPr>
                <w:b/>
              </w:rPr>
              <w:t xml:space="preserve">hodin </w:t>
            </w:r>
          </w:p>
        </w:tc>
      </w:tr>
      <w:tr w:rsidR="002F2E5C" w14:paraId="571005D8" w14:textId="77777777" w:rsidTr="007755BB">
        <w:tc>
          <w:tcPr>
            <w:tcW w:w="9855" w:type="dxa"/>
            <w:gridSpan w:val="8"/>
            <w:shd w:val="clear" w:color="auto" w:fill="F7CAAC"/>
          </w:tcPr>
          <w:p w14:paraId="12516157" w14:textId="77777777" w:rsidR="002F2E5C" w:rsidRDefault="002F2E5C" w:rsidP="007755BB">
            <w:pPr>
              <w:jc w:val="both"/>
              <w:rPr>
                <w:b/>
              </w:rPr>
            </w:pPr>
            <w:r>
              <w:rPr>
                <w:b/>
              </w:rPr>
              <w:t>Informace o způsobu kontaktu s vyučujícím</w:t>
            </w:r>
          </w:p>
        </w:tc>
      </w:tr>
      <w:tr w:rsidR="002F2E5C" w14:paraId="1CDB5933" w14:textId="77777777" w:rsidTr="007755BB">
        <w:trPr>
          <w:trHeight w:val="425"/>
        </w:trPr>
        <w:tc>
          <w:tcPr>
            <w:tcW w:w="9855" w:type="dxa"/>
            <w:gridSpan w:val="8"/>
          </w:tcPr>
          <w:p w14:paraId="1CBD1500" w14:textId="77777777" w:rsidR="002F2E5C" w:rsidRPr="0032011A" w:rsidRDefault="002F2E5C" w:rsidP="007755BB">
            <w:pPr>
              <w:jc w:val="both"/>
            </w:pPr>
            <w:r w:rsidRPr="0032011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25F9B5D9" w14:textId="77777777" w:rsidR="002F2E5C" w:rsidRDefault="002F2E5C" w:rsidP="002F2E5C">
      <w:pPr>
        <w:spacing w:after="160" w:line="259" w:lineRule="auto"/>
      </w:pPr>
    </w:p>
    <w:p w14:paraId="77C201C6"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4C365C9F" w14:textId="77777777" w:rsidTr="007755BB">
        <w:tc>
          <w:tcPr>
            <w:tcW w:w="9855" w:type="dxa"/>
            <w:gridSpan w:val="8"/>
            <w:tcBorders>
              <w:bottom w:val="double" w:sz="4" w:space="0" w:color="auto"/>
            </w:tcBorders>
            <w:shd w:val="clear" w:color="auto" w:fill="BDD6EE"/>
          </w:tcPr>
          <w:p w14:paraId="68CAEEC1" w14:textId="2C6EB646"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2A279FC6" w14:textId="77777777" w:rsidTr="007755BB">
        <w:tc>
          <w:tcPr>
            <w:tcW w:w="3086" w:type="dxa"/>
            <w:tcBorders>
              <w:top w:val="double" w:sz="4" w:space="0" w:color="auto"/>
            </w:tcBorders>
            <w:shd w:val="clear" w:color="auto" w:fill="F7CAAC"/>
          </w:tcPr>
          <w:p w14:paraId="5C8C18ED"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05A51BC9" w14:textId="77777777" w:rsidR="002F2E5C" w:rsidRDefault="002F2E5C" w:rsidP="007755BB">
            <w:pPr>
              <w:jc w:val="both"/>
            </w:pPr>
            <w:bookmarkStart w:id="596" w:name="nemcina2"/>
            <w:r>
              <w:t>Němčina 2</w:t>
            </w:r>
            <w:bookmarkEnd w:id="596"/>
          </w:p>
        </w:tc>
      </w:tr>
      <w:tr w:rsidR="002F2E5C" w14:paraId="00C7B8BC" w14:textId="77777777" w:rsidTr="007755BB">
        <w:tc>
          <w:tcPr>
            <w:tcW w:w="3086" w:type="dxa"/>
            <w:shd w:val="clear" w:color="auto" w:fill="F7CAAC"/>
          </w:tcPr>
          <w:p w14:paraId="4D2939C8" w14:textId="77777777" w:rsidR="002F2E5C" w:rsidRDefault="002F2E5C" w:rsidP="007755BB">
            <w:pPr>
              <w:jc w:val="both"/>
              <w:rPr>
                <w:b/>
              </w:rPr>
            </w:pPr>
            <w:r>
              <w:rPr>
                <w:b/>
              </w:rPr>
              <w:t>Typ předmětu</w:t>
            </w:r>
          </w:p>
        </w:tc>
        <w:tc>
          <w:tcPr>
            <w:tcW w:w="3406" w:type="dxa"/>
            <w:gridSpan w:val="4"/>
          </w:tcPr>
          <w:p w14:paraId="419A991B" w14:textId="77777777" w:rsidR="002F2E5C" w:rsidRDefault="002F2E5C" w:rsidP="007755BB">
            <w:pPr>
              <w:jc w:val="both"/>
            </w:pPr>
            <w:r>
              <w:t>Povinně volitelný</w:t>
            </w:r>
          </w:p>
        </w:tc>
        <w:tc>
          <w:tcPr>
            <w:tcW w:w="2695" w:type="dxa"/>
            <w:gridSpan w:val="2"/>
            <w:shd w:val="clear" w:color="auto" w:fill="F7CAAC"/>
          </w:tcPr>
          <w:p w14:paraId="62F0666A" w14:textId="77777777" w:rsidR="002F2E5C" w:rsidRDefault="002F2E5C" w:rsidP="007755BB">
            <w:pPr>
              <w:jc w:val="both"/>
            </w:pPr>
            <w:r>
              <w:rPr>
                <w:b/>
              </w:rPr>
              <w:t>doporučený ročník / semestr</w:t>
            </w:r>
          </w:p>
        </w:tc>
        <w:tc>
          <w:tcPr>
            <w:tcW w:w="668" w:type="dxa"/>
          </w:tcPr>
          <w:p w14:paraId="3B95E6E5" w14:textId="77777777" w:rsidR="002F2E5C" w:rsidRDefault="002F2E5C" w:rsidP="007755BB">
            <w:pPr>
              <w:jc w:val="both"/>
            </w:pPr>
            <w:r>
              <w:t>2/Z</w:t>
            </w:r>
          </w:p>
        </w:tc>
      </w:tr>
      <w:tr w:rsidR="002F2E5C" w14:paraId="63FAFA47" w14:textId="77777777" w:rsidTr="007755BB">
        <w:tc>
          <w:tcPr>
            <w:tcW w:w="3086" w:type="dxa"/>
            <w:shd w:val="clear" w:color="auto" w:fill="F7CAAC"/>
          </w:tcPr>
          <w:p w14:paraId="0906BA19" w14:textId="77777777" w:rsidR="002F2E5C" w:rsidRDefault="002F2E5C" w:rsidP="007755BB">
            <w:pPr>
              <w:jc w:val="both"/>
              <w:rPr>
                <w:b/>
              </w:rPr>
            </w:pPr>
            <w:r>
              <w:rPr>
                <w:b/>
              </w:rPr>
              <w:t>Rozsah studijního předmětu</w:t>
            </w:r>
          </w:p>
        </w:tc>
        <w:tc>
          <w:tcPr>
            <w:tcW w:w="1701" w:type="dxa"/>
            <w:gridSpan w:val="2"/>
          </w:tcPr>
          <w:p w14:paraId="621E1498" w14:textId="77777777" w:rsidR="002F2E5C" w:rsidRDefault="002F2E5C" w:rsidP="007755BB">
            <w:pPr>
              <w:jc w:val="both"/>
            </w:pPr>
          </w:p>
        </w:tc>
        <w:tc>
          <w:tcPr>
            <w:tcW w:w="889" w:type="dxa"/>
            <w:shd w:val="clear" w:color="auto" w:fill="F7CAAC"/>
          </w:tcPr>
          <w:p w14:paraId="3708E373" w14:textId="77777777" w:rsidR="002F2E5C" w:rsidRDefault="002F2E5C" w:rsidP="007755BB">
            <w:pPr>
              <w:jc w:val="both"/>
              <w:rPr>
                <w:b/>
              </w:rPr>
            </w:pPr>
            <w:r>
              <w:rPr>
                <w:b/>
              </w:rPr>
              <w:t xml:space="preserve">hod. </w:t>
            </w:r>
          </w:p>
        </w:tc>
        <w:tc>
          <w:tcPr>
            <w:tcW w:w="816" w:type="dxa"/>
          </w:tcPr>
          <w:p w14:paraId="6B0A74DD" w14:textId="77777777" w:rsidR="002F2E5C" w:rsidRDefault="002F2E5C" w:rsidP="007755BB">
            <w:pPr>
              <w:jc w:val="both"/>
            </w:pPr>
          </w:p>
        </w:tc>
        <w:tc>
          <w:tcPr>
            <w:tcW w:w="2156" w:type="dxa"/>
            <w:shd w:val="clear" w:color="auto" w:fill="F7CAAC"/>
          </w:tcPr>
          <w:p w14:paraId="0B322412" w14:textId="77777777" w:rsidR="002F2E5C" w:rsidRDefault="002F2E5C" w:rsidP="007755BB">
            <w:pPr>
              <w:jc w:val="both"/>
              <w:rPr>
                <w:b/>
              </w:rPr>
            </w:pPr>
            <w:r>
              <w:rPr>
                <w:b/>
              </w:rPr>
              <w:t>kreditů</w:t>
            </w:r>
          </w:p>
        </w:tc>
        <w:tc>
          <w:tcPr>
            <w:tcW w:w="1207" w:type="dxa"/>
            <w:gridSpan w:val="2"/>
          </w:tcPr>
          <w:p w14:paraId="1D9E7BAA" w14:textId="77777777" w:rsidR="002F2E5C" w:rsidRDefault="002F2E5C" w:rsidP="007755BB">
            <w:pPr>
              <w:jc w:val="both"/>
            </w:pPr>
            <w:r>
              <w:t>2</w:t>
            </w:r>
          </w:p>
        </w:tc>
      </w:tr>
      <w:tr w:rsidR="002F2E5C" w14:paraId="46200A15" w14:textId="77777777" w:rsidTr="007755BB">
        <w:tc>
          <w:tcPr>
            <w:tcW w:w="3086" w:type="dxa"/>
            <w:shd w:val="clear" w:color="auto" w:fill="F7CAAC"/>
          </w:tcPr>
          <w:p w14:paraId="2E60679C" w14:textId="77777777" w:rsidR="002F2E5C" w:rsidRDefault="002F2E5C" w:rsidP="007755BB">
            <w:pPr>
              <w:jc w:val="both"/>
              <w:rPr>
                <w:b/>
                <w:sz w:val="22"/>
              </w:rPr>
            </w:pPr>
            <w:r>
              <w:rPr>
                <w:b/>
              </w:rPr>
              <w:t>Prerekvizity, korekvizity, ekvivalence</w:t>
            </w:r>
          </w:p>
        </w:tc>
        <w:tc>
          <w:tcPr>
            <w:tcW w:w="6769" w:type="dxa"/>
            <w:gridSpan w:val="7"/>
          </w:tcPr>
          <w:p w14:paraId="4373A224" w14:textId="77777777" w:rsidR="002F2E5C" w:rsidRDefault="002F2E5C" w:rsidP="007755BB">
            <w:pPr>
              <w:jc w:val="both"/>
            </w:pPr>
            <w:r>
              <w:t>nejsou</w:t>
            </w:r>
          </w:p>
        </w:tc>
      </w:tr>
      <w:tr w:rsidR="002F2E5C" w14:paraId="77079AD4" w14:textId="77777777" w:rsidTr="007755BB">
        <w:tc>
          <w:tcPr>
            <w:tcW w:w="3086" w:type="dxa"/>
            <w:shd w:val="clear" w:color="auto" w:fill="F7CAAC"/>
          </w:tcPr>
          <w:p w14:paraId="562F9AA6" w14:textId="77777777" w:rsidR="002F2E5C" w:rsidRDefault="002F2E5C" w:rsidP="007755BB">
            <w:pPr>
              <w:jc w:val="both"/>
              <w:rPr>
                <w:b/>
              </w:rPr>
            </w:pPr>
            <w:r>
              <w:rPr>
                <w:b/>
              </w:rPr>
              <w:t>Způsob ověření studijních výsledků</w:t>
            </w:r>
          </w:p>
        </w:tc>
        <w:tc>
          <w:tcPr>
            <w:tcW w:w="3406" w:type="dxa"/>
            <w:gridSpan w:val="4"/>
          </w:tcPr>
          <w:p w14:paraId="7B4CB608" w14:textId="77777777" w:rsidR="002F2E5C" w:rsidRDefault="002F2E5C" w:rsidP="007755BB">
            <w:pPr>
              <w:jc w:val="both"/>
            </w:pPr>
            <w:r>
              <w:t>Zkouška</w:t>
            </w:r>
          </w:p>
        </w:tc>
        <w:tc>
          <w:tcPr>
            <w:tcW w:w="2156" w:type="dxa"/>
            <w:shd w:val="clear" w:color="auto" w:fill="F7CAAC"/>
          </w:tcPr>
          <w:p w14:paraId="48F0480B" w14:textId="77777777" w:rsidR="002F2E5C" w:rsidRDefault="002F2E5C" w:rsidP="007755BB">
            <w:pPr>
              <w:jc w:val="both"/>
              <w:rPr>
                <w:b/>
              </w:rPr>
            </w:pPr>
            <w:r>
              <w:rPr>
                <w:b/>
              </w:rPr>
              <w:t>Forma výuky</w:t>
            </w:r>
          </w:p>
        </w:tc>
        <w:tc>
          <w:tcPr>
            <w:tcW w:w="1207" w:type="dxa"/>
            <w:gridSpan w:val="2"/>
          </w:tcPr>
          <w:p w14:paraId="4508A0A4" w14:textId="77777777" w:rsidR="002F2E5C" w:rsidRDefault="002F2E5C" w:rsidP="007755BB">
            <w:pPr>
              <w:jc w:val="both"/>
            </w:pPr>
            <w:r>
              <w:t>seminář</w:t>
            </w:r>
          </w:p>
        </w:tc>
      </w:tr>
      <w:tr w:rsidR="002F2E5C" w14:paraId="447D4AEA" w14:textId="77777777" w:rsidTr="007755BB">
        <w:tc>
          <w:tcPr>
            <w:tcW w:w="3086" w:type="dxa"/>
            <w:shd w:val="clear" w:color="auto" w:fill="F7CAAC"/>
          </w:tcPr>
          <w:p w14:paraId="79CB9C64"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33B9F64" w14:textId="77777777" w:rsidR="002F2E5C" w:rsidRDefault="002F2E5C" w:rsidP="007755BB">
            <w:pPr>
              <w:jc w:val="both"/>
            </w:pPr>
            <w:r>
              <w:t>Písemná a ústní forma</w:t>
            </w:r>
          </w:p>
          <w:p w14:paraId="715E8AEE" w14:textId="77777777" w:rsidR="002F2E5C" w:rsidRDefault="002F2E5C" w:rsidP="007755BB">
            <w:pPr>
              <w:jc w:val="both"/>
            </w:pPr>
            <w:r>
              <w:t xml:space="preserve">1. Teoretické a praktické zvládnutí základní problematiky a jednotlivých témat. </w:t>
            </w:r>
          </w:p>
          <w:p w14:paraId="5304B0DD" w14:textId="77777777" w:rsidR="002F2E5C" w:rsidRDefault="002F2E5C" w:rsidP="007755BB">
            <w:pPr>
              <w:jc w:val="both"/>
            </w:pPr>
            <w:r>
              <w:t xml:space="preserve">2. Úspěšné a samostatné vypracování všech zadaných úloh. </w:t>
            </w:r>
          </w:p>
          <w:p w14:paraId="7601F768" w14:textId="77777777" w:rsidR="002F2E5C" w:rsidRDefault="002F2E5C" w:rsidP="007755BB">
            <w:pPr>
              <w:jc w:val="both"/>
            </w:pPr>
            <w:r>
              <w:t>4. Prokázání úspěšného zvládnutí probírané tématiky při závěrečném testu včetně ústní části.</w:t>
            </w:r>
          </w:p>
        </w:tc>
      </w:tr>
      <w:tr w:rsidR="002F2E5C" w14:paraId="14C56D55" w14:textId="77777777" w:rsidTr="007755BB">
        <w:trPr>
          <w:trHeight w:val="146"/>
        </w:trPr>
        <w:tc>
          <w:tcPr>
            <w:tcW w:w="9855" w:type="dxa"/>
            <w:gridSpan w:val="8"/>
            <w:tcBorders>
              <w:top w:val="nil"/>
            </w:tcBorders>
          </w:tcPr>
          <w:p w14:paraId="15AFCFD9" w14:textId="77777777" w:rsidR="002F2E5C" w:rsidRDefault="002F2E5C" w:rsidP="007755BB">
            <w:pPr>
              <w:jc w:val="both"/>
            </w:pPr>
          </w:p>
        </w:tc>
      </w:tr>
      <w:tr w:rsidR="002F2E5C" w14:paraId="7907819D" w14:textId="77777777" w:rsidTr="007755BB">
        <w:trPr>
          <w:trHeight w:val="197"/>
        </w:trPr>
        <w:tc>
          <w:tcPr>
            <w:tcW w:w="3086" w:type="dxa"/>
            <w:tcBorders>
              <w:top w:val="nil"/>
            </w:tcBorders>
            <w:shd w:val="clear" w:color="auto" w:fill="F7CAAC"/>
          </w:tcPr>
          <w:p w14:paraId="750023E0" w14:textId="77777777" w:rsidR="002F2E5C" w:rsidRDefault="002F2E5C" w:rsidP="007755BB">
            <w:pPr>
              <w:jc w:val="both"/>
              <w:rPr>
                <w:b/>
              </w:rPr>
            </w:pPr>
            <w:r>
              <w:rPr>
                <w:b/>
              </w:rPr>
              <w:t>Garant předmětu</w:t>
            </w:r>
          </w:p>
        </w:tc>
        <w:tc>
          <w:tcPr>
            <w:tcW w:w="6769" w:type="dxa"/>
            <w:gridSpan w:val="7"/>
            <w:tcBorders>
              <w:top w:val="nil"/>
            </w:tcBorders>
          </w:tcPr>
          <w:p w14:paraId="216D4BF4" w14:textId="77777777" w:rsidR="002F2E5C" w:rsidRDefault="002F2E5C" w:rsidP="007755BB">
            <w:pPr>
              <w:jc w:val="both"/>
            </w:pPr>
          </w:p>
        </w:tc>
      </w:tr>
      <w:tr w:rsidR="002F2E5C" w14:paraId="498BB6DF" w14:textId="77777777" w:rsidTr="007755BB">
        <w:trPr>
          <w:trHeight w:val="243"/>
        </w:trPr>
        <w:tc>
          <w:tcPr>
            <w:tcW w:w="3086" w:type="dxa"/>
            <w:tcBorders>
              <w:top w:val="nil"/>
            </w:tcBorders>
            <w:shd w:val="clear" w:color="auto" w:fill="F7CAAC"/>
          </w:tcPr>
          <w:p w14:paraId="30046A28" w14:textId="77777777" w:rsidR="002F2E5C" w:rsidRDefault="002F2E5C" w:rsidP="007755BB">
            <w:pPr>
              <w:jc w:val="both"/>
              <w:rPr>
                <w:b/>
              </w:rPr>
            </w:pPr>
            <w:r>
              <w:rPr>
                <w:b/>
              </w:rPr>
              <w:t>Zapojení garanta do výuky předmětu</w:t>
            </w:r>
          </w:p>
        </w:tc>
        <w:tc>
          <w:tcPr>
            <w:tcW w:w="6769" w:type="dxa"/>
            <w:gridSpan w:val="7"/>
            <w:tcBorders>
              <w:top w:val="nil"/>
            </w:tcBorders>
          </w:tcPr>
          <w:p w14:paraId="34695FC4" w14:textId="77777777" w:rsidR="002F2E5C" w:rsidRDefault="002F2E5C" w:rsidP="007755BB">
            <w:pPr>
              <w:jc w:val="both"/>
            </w:pPr>
          </w:p>
        </w:tc>
      </w:tr>
      <w:tr w:rsidR="002F2E5C" w14:paraId="0E4FE1D4" w14:textId="77777777" w:rsidTr="007755BB">
        <w:tc>
          <w:tcPr>
            <w:tcW w:w="3086" w:type="dxa"/>
            <w:shd w:val="clear" w:color="auto" w:fill="F7CAAC"/>
          </w:tcPr>
          <w:p w14:paraId="0FF36C98" w14:textId="77777777" w:rsidR="002F2E5C" w:rsidRDefault="002F2E5C" w:rsidP="007755BB">
            <w:pPr>
              <w:jc w:val="both"/>
              <w:rPr>
                <w:b/>
              </w:rPr>
            </w:pPr>
            <w:r>
              <w:rPr>
                <w:b/>
              </w:rPr>
              <w:t>Vyučující</w:t>
            </w:r>
          </w:p>
        </w:tc>
        <w:tc>
          <w:tcPr>
            <w:tcW w:w="6769" w:type="dxa"/>
            <w:gridSpan w:val="7"/>
            <w:tcBorders>
              <w:bottom w:val="nil"/>
            </w:tcBorders>
          </w:tcPr>
          <w:p w14:paraId="0899C60F" w14:textId="77777777" w:rsidR="002F2E5C" w:rsidRDefault="002F2E5C" w:rsidP="007755BB">
            <w:pPr>
              <w:jc w:val="both"/>
            </w:pPr>
            <w:r>
              <w:rPr>
                <w:i/>
                <w:iCs/>
              </w:rPr>
              <w:t>Předmět má pro zaměření SP doplňující charakter</w:t>
            </w:r>
          </w:p>
        </w:tc>
      </w:tr>
      <w:tr w:rsidR="002F2E5C" w14:paraId="28BB16A5" w14:textId="77777777" w:rsidTr="007755BB">
        <w:trPr>
          <w:trHeight w:val="78"/>
        </w:trPr>
        <w:tc>
          <w:tcPr>
            <w:tcW w:w="9855" w:type="dxa"/>
            <w:gridSpan w:val="8"/>
            <w:tcBorders>
              <w:top w:val="nil"/>
            </w:tcBorders>
          </w:tcPr>
          <w:p w14:paraId="29973438" w14:textId="77777777" w:rsidR="002F2E5C" w:rsidRDefault="002F2E5C" w:rsidP="007755BB">
            <w:pPr>
              <w:jc w:val="both"/>
            </w:pPr>
          </w:p>
        </w:tc>
      </w:tr>
      <w:tr w:rsidR="002F2E5C" w14:paraId="395E5F4B" w14:textId="77777777" w:rsidTr="007755BB">
        <w:tc>
          <w:tcPr>
            <w:tcW w:w="3086" w:type="dxa"/>
            <w:shd w:val="clear" w:color="auto" w:fill="F7CAAC"/>
          </w:tcPr>
          <w:p w14:paraId="2C608AAA" w14:textId="77777777" w:rsidR="002F2E5C" w:rsidRDefault="002F2E5C" w:rsidP="007755BB">
            <w:pPr>
              <w:jc w:val="both"/>
              <w:rPr>
                <w:b/>
              </w:rPr>
            </w:pPr>
            <w:r>
              <w:rPr>
                <w:b/>
              </w:rPr>
              <w:t>Stručná anotace předmětu</w:t>
            </w:r>
          </w:p>
        </w:tc>
        <w:tc>
          <w:tcPr>
            <w:tcW w:w="6769" w:type="dxa"/>
            <w:gridSpan w:val="7"/>
            <w:tcBorders>
              <w:bottom w:val="nil"/>
            </w:tcBorders>
          </w:tcPr>
          <w:p w14:paraId="0EB4639E" w14:textId="77777777" w:rsidR="002F2E5C" w:rsidRDefault="002F2E5C" w:rsidP="007755BB">
            <w:pPr>
              <w:jc w:val="both"/>
            </w:pPr>
          </w:p>
        </w:tc>
      </w:tr>
      <w:tr w:rsidR="002F2E5C" w14:paraId="2CC61485" w14:textId="77777777" w:rsidTr="007755BB">
        <w:trPr>
          <w:trHeight w:val="708"/>
        </w:trPr>
        <w:tc>
          <w:tcPr>
            <w:tcW w:w="9855" w:type="dxa"/>
            <w:gridSpan w:val="8"/>
            <w:tcBorders>
              <w:top w:val="nil"/>
              <w:bottom w:val="single" w:sz="12" w:space="0" w:color="auto"/>
            </w:tcBorders>
          </w:tcPr>
          <w:p w14:paraId="747A913E" w14:textId="77777777" w:rsidR="002F2E5C" w:rsidRDefault="002F2E5C" w:rsidP="007755BB">
            <w:pPr>
              <w:jc w:val="both"/>
              <w:rPr>
                <w:ins w:id="597" w:author="Zuzka" w:date="2018-11-16T00:55:00Z"/>
                <w:color w:val="000000"/>
                <w:shd w:val="clear" w:color="auto" w:fill="FFFFFF"/>
              </w:rPr>
            </w:pPr>
            <w:r>
              <w:rPr>
                <w:color w:val="000000"/>
                <w:shd w:val="clear" w:color="auto" w:fill="FFFFFF"/>
              </w:rPr>
              <w:t>Předmět je nabízen pouze studentům kombinovaného studia.</w:t>
            </w:r>
          </w:p>
          <w:p w14:paraId="339898AC" w14:textId="77777777" w:rsidR="00AC4579" w:rsidRPr="00E73BC3" w:rsidRDefault="00AC4579" w:rsidP="007755BB">
            <w:pPr>
              <w:jc w:val="both"/>
              <w:rPr>
                <w:color w:val="000000"/>
                <w:shd w:val="clear" w:color="auto" w:fill="FFFFFF"/>
              </w:rPr>
            </w:pPr>
          </w:p>
          <w:p w14:paraId="1D22DEED" w14:textId="77777777" w:rsidR="002F2E5C" w:rsidRPr="009D07DE" w:rsidRDefault="002F2E5C" w:rsidP="007755BB">
            <w:pPr>
              <w:jc w:val="both"/>
              <w:rPr>
                <w:b/>
                <w:color w:val="000000"/>
                <w:shd w:val="clear" w:color="auto" w:fill="FFFFFF"/>
              </w:rPr>
            </w:pPr>
            <w:r w:rsidRPr="00AC4579">
              <w:rPr>
                <w:color w:val="000000"/>
                <w:shd w:val="clear" w:color="auto" w:fill="FFFFFF"/>
                <w:rPrChange w:id="598" w:author="Zuzka" w:date="2018-11-16T00:55:00Z">
                  <w:rPr>
                    <w:b/>
                    <w:color w:val="000000"/>
                    <w:shd w:val="clear" w:color="auto" w:fill="FFFFFF"/>
                  </w:rPr>
                </w:rPrChange>
              </w:rPr>
              <w:t>Témata:</w:t>
            </w:r>
          </w:p>
          <w:p w14:paraId="0899AA0D" w14:textId="7A9B3B33" w:rsidR="0072093D" w:rsidRPr="00F66AF5" w:rsidRDefault="0072093D" w:rsidP="00F66AF5">
            <w:pPr>
              <w:pStyle w:val="Odstavecseseznamem"/>
              <w:numPr>
                <w:ilvl w:val="0"/>
                <w:numId w:val="55"/>
              </w:numPr>
            </w:pPr>
            <w:r w:rsidRPr="00F66AF5">
              <w:t xml:space="preserve">Informace o své osobě </w:t>
            </w:r>
          </w:p>
          <w:p w14:paraId="0A1D73AB" w14:textId="373C3EC5" w:rsidR="0072093D" w:rsidRPr="00F66AF5" w:rsidRDefault="0072093D" w:rsidP="00F66AF5">
            <w:pPr>
              <w:pStyle w:val="Odstavecseseznamem"/>
              <w:numPr>
                <w:ilvl w:val="0"/>
                <w:numId w:val="55"/>
              </w:numPr>
            </w:pPr>
            <w:r w:rsidRPr="00F66AF5">
              <w:t xml:space="preserve">Informace o vzdělání a práci </w:t>
            </w:r>
          </w:p>
          <w:p w14:paraId="26EB0A6A" w14:textId="51B6B4E7" w:rsidR="0072093D" w:rsidRPr="00F66AF5" w:rsidRDefault="0072093D" w:rsidP="00F66AF5">
            <w:pPr>
              <w:pStyle w:val="Odstavecseseznamem"/>
              <w:numPr>
                <w:ilvl w:val="0"/>
                <w:numId w:val="55"/>
              </w:numPr>
            </w:pPr>
            <w:r w:rsidRPr="00F66AF5">
              <w:t xml:space="preserve">Schopnost reagovat na dotazy </w:t>
            </w:r>
          </w:p>
          <w:p w14:paraId="21FB4D31" w14:textId="7381599B" w:rsidR="0072093D" w:rsidRPr="00F66AF5" w:rsidRDefault="0072093D" w:rsidP="00F66AF5">
            <w:pPr>
              <w:pStyle w:val="Odstavecseseznamem"/>
              <w:numPr>
                <w:ilvl w:val="0"/>
                <w:numId w:val="55"/>
              </w:numPr>
            </w:pPr>
            <w:r w:rsidRPr="00F66AF5">
              <w:t xml:space="preserve">Schopnost tvořit otázky a vést jednoduchou konverzaci </w:t>
            </w:r>
          </w:p>
          <w:p w14:paraId="40CD0B9F" w14:textId="48CF4C4A" w:rsidR="0072093D" w:rsidRPr="00F66AF5" w:rsidRDefault="0072093D" w:rsidP="00F66AF5">
            <w:pPr>
              <w:pStyle w:val="Odstavecseseznamem"/>
              <w:numPr>
                <w:ilvl w:val="0"/>
                <w:numId w:val="55"/>
              </w:numPr>
            </w:pPr>
            <w:r w:rsidRPr="00F66AF5">
              <w:t xml:space="preserve">Systém minulých časů </w:t>
            </w:r>
          </w:p>
          <w:p w14:paraId="15439CCB" w14:textId="1CF91366" w:rsidR="0072093D" w:rsidRPr="00F66AF5" w:rsidRDefault="0072093D" w:rsidP="00F66AF5">
            <w:pPr>
              <w:pStyle w:val="Odstavecseseznamem"/>
              <w:numPr>
                <w:ilvl w:val="0"/>
                <w:numId w:val="55"/>
              </w:numPr>
            </w:pPr>
            <w:r w:rsidRPr="00F66AF5">
              <w:t xml:space="preserve">Rozkazovací způsob </w:t>
            </w:r>
          </w:p>
          <w:p w14:paraId="5DE2DCE7" w14:textId="17B444CD" w:rsidR="0072093D" w:rsidRPr="00F66AF5" w:rsidRDefault="0072093D" w:rsidP="00F66AF5">
            <w:pPr>
              <w:pStyle w:val="Odstavecseseznamem"/>
              <w:numPr>
                <w:ilvl w:val="0"/>
                <w:numId w:val="55"/>
              </w:numPr>
            </w:pPr>
            <w:r w:rsidRPr="00F66AF5">
              <w:t xml:space="preserve">Vedlejší věty </w:t>
            </w:r>
          </w:p>
          <w:p w14:paraId="63417CDB" w14:textId="1DF7C966" w:rsidR="0072093D" w:rsidRPr="00F66AF5" w:rsidRDefault="0072093D" w:rsidP="00F66AF5">
            <w:pPr>
              <w:pStyle w:val="Odstavecseseznamem"/>
              <w:numPr>
                <w:ilvl w:val="0"/>
                <w:numId w:val="55"/>
              </w:numPr>
            </w:pPr>
            <w:r w:rsidRPr="00F66AF5">
              <w:t xml:space="preserve">Předložky a předložkové vazby </w:t>
            </w:r>
          </w:p>
          <w:p w14:paraId="09435321" w14:textId="77777777" w:rsidR="002F2E5C" w:rsidRDefault="0072093D" w:rsidP="00F66AF5">
            <w:pPr>
              <w:pStyle w:val="Odstavecseseznamem"/>
              <w:numPr>
                <w:ilvl w:val="0"/>
                <w:numId w:val="55"/>
              </w:numPr>
              <w:rPr>
                <w:ins w:id="599" w:author="Zuzka" w:date="2018-11-16T00:55:00Z"/>
              </w:rPr>
            </w:pPr>
            <w:r w:rsidRPr="00F66AF5">
              <w:t>Spojky a jejich užití</w:t>
            </w:r>
          </w:p>
          <w:p w14:paraId="6656D8BF" w14:textId="40517B64" w:rsidR="00AC4579" w:rsidRDefault="00AC4579">
            <w:pPr>
              <w:ind w:left="360"/>
              <w:pPrChange w:id="600" w:author="Zuzka" w:date="2018-11-16T00:55:00Z">
                <w:pPr>
                  <w:pStyle w:val="Odstavecseseznamem"/>
                  <w:numPr>
                    <w:numId w:val="55"/>
                  </w:numPr>
                  <w:ind w:hanging="360"/>
                </w:pPr>
              </w:pPrChange>
            </w:pPr>
          </w:p>
        </w:tc>
      </w:tr>
      <w:tr w:rsidR="002F2E5C" w14:paraId="76B5D13C" w14:textId="77777777" w:rsidTr="007755BB">
        <w:trPr>
          <w:trHeight w:val="265"/>
        </w:trPr>
        <w:tc>
          <w:tcPr>
            <w:tcW w:w="3653" w:type="dxa"/>
            <w:gridSpan w:val="2"/>
            <w:tcBorders>
              <w:top w:val="nil"/>
            </w:tcBorders>
            <w:shd w:val="clear" w:color="auto" w:fill="F7CAAC"/>
          </w:tcPr>
          <w:p w14:paraId="460DF2D4"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02997EB" w14:textId="77777777" w:rsidR="002F2E5C" w:rsidRDefault="002F2E5C" w:rsidP="007755BB">
            <w:pPr>
              <w:jc w:val="both"/>
            </w:pPr>
          </w:p>
        </w:tc>
      </w:tr>
      <w:tr w:rsidR="002F2E5C" w14:paraId="4BA470A7" w14:textId="77777777" w:rsidTr="007755BB">
        <w:trPr>
          <w:trHeight w:val="1251"/>
        </w:trPr>
        <w:tc>
          <w:tcPr>
            <w:tcW w:w="9855" w:type="dxa"/>
            <w:gridSpan w:val="8"/>
            <w:tcBorders>
              <w:top w:val="nil"/>
            </w:tcBorders>
          </w:tcPr>
          <w:p w14:paraId="3828D3D9" w14:textId="14AAE14B" w:rsidR="002F2E5C" w:rsidRDefault="002F2E5C" w:rsidP="007755BB">
            <w:pPr>
              <w:jc w:val="both"/>
              <w:rPr>
                <w:b/>
                <w:bCs/>
              </w:rPr>
            </w:pPr>
            <w:r w:rsidRPr="00A804ED">
              <w:rPr>
                <w:b/>
                <w:bCs/>
              </w:rPr>
              <w:t>Povinná literatura:</w:t>
            </w:r>
          </w:p>
          <w:p w14:paraId="1153F8C9" w14:textId="748AA80C" w:rsidR="002F2E5C" w:rsidRDefault="00F66AF5" w:rsidP="007755BB">
            <w:pPr>
              <w:jc w:val="both"/>
              <w:rPr>
                <w:ins w:id="601" w:author="Zuzka" w:date="2018-11-16T00:55:00Z"/>
                <w:color w:val="000000"/>
                <w:shd w:val="clear" w:color="auto" w:fill="FFFFFF"/>
              </w:rPr>
            </w:pPr>
            <w:r w:rsidRPr="00F66AF5">
              <w:rPr>
                <w:bCs/>
              </w:rPr>
              <w:t xml:space="preserve">KRENN, W., PUCHTE, H. </w:t>
            </w:r>
            <w:r w:rsidRPr="00F66AF5">
              <w:rPr>
                <w:bCs/>
                <w:i/>
              </w:rPr>
              <w:t>Motive A1-B1</w:t>
            </w:r>
            <w:r w:rsidRPr="00F66AF5">
              <w:rPr>
                <w:bCs/>
              </w:rPr>
              <w:t>. Hueber Verlag, München, 2016. ISBN 978-3-19-001878-9.</w:t>
            </w:r>
            <w:r w:rsidR="002F2E5C" w:rsidRPr="00A804ED">
              <w:rPr>
                <w:color w:val="000000"/>
                <w:shd w:val="clear" w:color="auto" w:fill="FFFFFF"/>
              </w:rPr>
              <w:t> </w:t>
            </w:r>
          </w:p>
          <w:p w14:paraId="74DF241B" w14:textId="77777777" w:rsidR="00AC4579" w:rsidRPr="00F66AF5" w:rsidRDefault="00AC4579" w:rsidP="007755BB">
            <w:pPr>
              <w:jc w:val="both"/>
              <w:rPr>
                <w:bCs/>
              </w:rPr>
            </w:pPr>
          </w:p>
          <w:p w14:paraId="5D7BFF66" w14:textId="3A71DA3C" w:rsidR="002F2E5C" w:rsidRDefault="002F2E5C" w:rsidP="007755BB">
            <w:pPr>
              <w:jc w:val="both"/>
              <w:rPr>
                <w:b/>
              </w:rPr>
            </w:pPr>
            <w:r w:rsidRPr="00A804ED">
              <w:rPr>
                <w:b/>
              </w:rPr>
              <w:t>Doporučená literatura:</w:t>
            </w:r>
          </w:p>
          <w:p w14:paraId="23726B58" w14:textId="0EAA39E5" w:rsidR="00F66AF5" w:rsidRPr="00F66AF5" w:rsidRDefault="00F66AF5" w:rsidP="00F66AF5">
            <w:pPr>
              <w:jc w:val="both"/>
            </w:pPr>
            <w:r w:rsidRPr="00F66AF5">
              <w:t>HÖPPNEROVÁ</w:t>
            </w:r>
            <w:r>
              <w:t>, V</w:t>
            </w:r>
            <w:r w:rsidRPr="00F66AF5">
              <w:t xml:space="preserve">. </w:t>
            </w:r>
            <w:r w:rsidRPr="00F66AF5">
              <w:rPr>
                <w:i/>
              </w:rPr>
              <w:t>Němčina pro jazykové školy 1 nově</w:t>
            </w:r>
            <w:r w:rsidRPr="00F66AF5">
              <w:t xml:space="preserve">. Plzeň, Fraus, 2011. ISBN 978-80-7238-958-2. </w:t>
            </w:r>
          </w:p>
          <w:p w14:paraId="778CE13D" w14:textId="642FBD9A" w:rsidR="00F66AF5" w:rsidRPr="00F66AF5" w:rsidRDefault="00F66AF5" w:rsidP="00F66AF5">
            <w:pPr>
              <w:jc w:val="both"/>
            </w:pPr>
            <w:r w:rsidRPr="00F66AF5">
              <w:t>HÖPPNEROVÁ</w:t>
            </w:r>
            <w:r>
              <w:t>, V</w:t>
            </w:r>
            <w:r w:rsidRPr="00F66AF5">
              <w:t xml:space="preserve">. </w:t>
            </w:r>
            <w:r w:rsidRPr="00F66AF5">
              <w:rPr>
                <w:i/>
              </w:rPr>
              <w:t>Němčina pro jazykové školy 2 nově</w:t>
            </w:r>
            <w:r w:rsidRPr="00F66AF5">
              <w:t xml:space="preserve">. Plzeň, Fraus, 2010. ISBN 978-80-7238-912-4. </w:t>
            </w:r>
          </w:p>
          <w:p w14:paraId="72A9CBEE" w14:textId="2D329300" w:rsidR="00F66AF5" w:rsidRPr="00F66AF5" w:rsidRDefault="00F66AF5" w:rsidP="00F66AF5">
            <w:pPr>
              <w:jc w:val="both"/>
            </w:pPr>
            <w:r w:rsidRPr="00F66AF5">
              <w:t>KEPRTOVÁ</w:t>
            </w:r>
            <w:r>
              <w:t>, M</w:t>
            </w:r>
            <w:r w:rsidRPr="00F66AF5">
              <w:t xml:space="preserve">. </w:t>
            </w:r>
            <w:r w:rsidRPr="00F66AF5">
              <w:rPr>
                <w:i/>
              </w:rPr>
              <w:t>Německo-česká konverzace I/II</w:t>
            </w:r>
            <w:r w:rsidRPr="00F66AF5">
              <w:t xml:space="preserve">. </w:t>
            </w:r>
          </w:p>
          <w:p w14:paraId="3CCE0B49" w14:textId="7C6E3A49" w:rsidR="00F66AF5" w:rsidRPr="00F66AF5" w:rsidRDefault="00F66AF5" w:rsidP="00F66AF5">
            <w:pPr>
              <w:jc w:val="both"/>
            </w:pPr>
            <w:r w:rsidRPr="00F66AF5">
              <w:t>DRMLOVÁ</w:t>
            </w:r>
            <w:r>
              <w:t>, D.</w:t>
            </w:r>
            <w:r w:rsidRPr="00F66AF5">
              <w:t xml:space="preserve"> a kol. </w:t>
            </w:r>
            <w:r w:rsidRPr="00F66AF5">
              <w:rPr>
                <w:i/>
              </w:rPr>
              <w:t>Německy s úsměvem nově</w:t>
            </w:r>
            <w:r w:rsidRPr="00F66AF5">
              <w:t>. Plzeň, Fraus, 2009. ISBN 978-80-7238-891-2.</w:t>
            </w:r>
          </w:p>
          <w:p w14:paraId="56BDD515" w14:textId="1751268B" w:rsidR="002F2E5C" w:rsidRPr="007F4755" w:rsidRDefault="002F2E5C" w:rsidP="007755BB">
            <w:pPr>
              <w:jc w:val="both"/>
            </w:pPr>
          </w:p>
        </w:tc>
      </w:tr>
      <w:tr w:rsidR="002F2E5C" w14:paraId="720E3B79"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E829154" w14:textId="77777777" w:rsidR="002F2E5C" w:rsidRDefault="002F2E5C" w:rsidP="007755BB">
            <w:pPr>
              <w:jc w:val="center"/>
              <w:rPr>
                <w:b/>
              </w:rPr>
            </w:pPr>
            <w:r>
              <w:rPr>
                <w:b/>
              </w:rPr>
              <w:t>Informace ke kombinované nebo distanční formě</w:t>
            </w:r>
          </w:p>
        </w:tc>
      </w:tr>
      <w:tr w:rsidR="002F2E5C" w14:paraId="26AECF6C" w14:textId="77777777" w:rsidTr="007755BB">
        <w:tc>
          <w:tcPr>
            <w:tcW w:w="4787" w:type="dxa"/>
            <w:gridSpan w:val="3"/>
            <w:tcBorders>
              <w:top w:val="single" w:sz="2" w:space="0" w:color="auto"/>
            </w:tcBorders>
            <w:shd w:val="clear" w:color="auto" w:fill="F7CAAC"/>
          </w:tcPr>
          <w:p w14:paraId="270C89D1" w14:textId="77777777" w:rsidR="002F2E5C" w:rsidRDefault="002F2E5C" w:rsidP="007755BB">
            <w:pPr>
              <w:jc w:val="both"/>
            </w:pPr>
            <w:r>
              <w:rPr>
                <w:b/>
              </w:rPr>
              <w:t>Rozsah konzultací (soustředění)</w:t>
            </w:r>
          </w:p>
        </w:tc>
        <w:tc>
          <w:tcPr>
            <w:tcW w:w="889" w:type="dxa"/>
            <w:tcBorders>
              <w:top w:val="single" w:sz="2" w:space="0" w:color="auto"/>
            </w:tcBorders>
          </w:tcPr>
          <w:p w14:paraId="270FF051" w14:textId="77777777" w:rsidR="002F2E5C" w:rsidRDefault="002F2E5C" w:rsidP="007755BB">
            <w:pPr>
              <w:jc w:val="both"/>
            </w:pPr>
            <w:r>
              <w:t>6</w:t>
            </w:r>
          </w:p>
        </w:tc>
        <w:tc>
          <w:tcPr>
            <w:tcW w:w="4179" w:type="dxa"/>
            <w:gridSpan w:val="4"/>
            <w:tcBorders>
              <w:top w:val="single" w:sz="2" w:space="0" w:color="auto"/>
            </w:tcBorders>
            <w:shd w:val="clear" w:color="auto" w:fill="F7CAAC"/>
          </w:tcPr>
          <w:p w14:paraId="298321A7" w14:textId="77777777" w:rsidR="002F2E5C" w:rsidRDefault="002F2E5C" w:rsidP="007755BB">
            <w:pPr>
              <w:jc w:val="both"/>
              <w:rPr>
                <w:b/>
              </w:rPr>
            </w:pPr>
            <w:r>
              <w:rPr>
                <w:b/>
              </w:rPr>
              <w:t xml:space="preserve">hodin </w:t>
            </w:r>
          </w:p>
        </w:tc>
      </w:tr>
      <w:tr w:rsidR="002F2E5C" w14:paraId="20F1AE80" w14:textId="77777777" w:rsidTr="007755BB">
        <w:tc>
          <w:tcPr>
            <w:tcW w:w="9855" w:type="dxa"/>
            <w:gridSpan w:val="8"/>
            <w:shd w:val="clear" w:color="auto" w:fill="F7CAAC"/>
          </w:tcPr>
          <w:p w14:paraId="1B582E37" w14:textId="77777777" w:rsidR="002F2E5C" w:rsidRDefault="002F2E5C" w:rsidP="007755BB">
            <w:pPr>
              <w:jc w:val="both"/>
              <w:rPr>
                <w:b/>
              </w:rPr>
            </w:pPr>
            <w:r>
              <w:rPr>
                <w:b/>
              </w:rPr>
              <w:t>Informace o způsobu kontaktu s vyučujícím</w:t>
            </w:r>
          </w:p>
        </w:tc>
      </w:tr>
      <w:tr w:rsidR="002F2E5C" w14:paraId="53584A75" w14:textId="77777777" w:rsidTr="007755BB">
        <w:trPr>
          <w:trHeight w:val="528"/>
        </w:trPr>
        <w:tc>
          <w:tcPr>
            <w:tcW w:w="9855" w:type="dxa"/>
            <w:gridSpan w:val="8"/>
          </w:tcPr>
          <w:p w14:paraId="72C03904" w14:textId="77777777" w:rsidR="002F2E5C" w:rsidRPr="00230FFA" w:rsidRDefault="002F2E5C" w:rsidP="007755BB">
            <w:pPr>
              <w:jc w:val="both"/>
            </w:pPr>
            <w:r w:rsidRPr="00230FF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7D2D5C04" w14:textId="77777777" w:rsidR="002F2E5C" w:rsidRDefault="002F2E5C" w:rsidP="002F2E5C"/>
    <w:p w14:paraId="50300CC6"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2C351123" w14:textId="77777777" w:rsidTr="007755BB">
        <w:tc>
          <w:tcPr>
            <w:tcW w:w="9855" w:type="dxa"/>
            <w:gridSpan w:val="8"/>
            <w:tcBorders>
              <w:bottom w:val="double" w:sz="4" w:space="0" w:color="auto"/>
            </w:tcBorders>
            <w:shd w:val="clear" w:color="auto" w:fill="BDD6EE"/>
          </w:tcPr>
          <w:p w14:paraId="5E66E391" w14:textId="00F6F129"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495D1463" w14:textId="77777777" w:rsidTr="007755BB">
        <w:tc>
          <w:tcPr>
            <w:tcW w:w="3086" w:type="dxa"/>
            <w:tcBorders>
              <w:top w:val="double" w:sz="4" w:space="0" w:color="auto"/>
            </w:tcBorders>
            <w:shd w:val="clear" w:color="auto" w:fill="F7CAAC"/>
          </w:tcPr>
          <w:p w14:paraId="0ADF2EEE"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2F181151" w14:textId="77777777" w:rsidR="002F2E5C" w:rsidRDefault="002F2E5C" w:rsidP="007755BB">
            <w:pPr>
              <w:jc w:val="both"/>
            </w:pPr>
            <w:bookmarkStart w:id="602" w:name="nemcina3"/>
            <w:r>
              <w:t>Němčina 3</w:t>
            </w:r>
            <w:bookmarkEnd w:id="602"/>
          </w:p>
        </w:tc>
      </w:tr>
      <w:tr w:rsidR="002F2E5C" w14:paraId="1D39B548" w14:textId="77777777" w:rsidTr="007755BB">
        <w:tc>
          <w:tcPr>
            <w:tcW w:w="3086" w:type="dxa"/>
            <w:shd w:val="clear" w:color="auto" w:fill="F7CAAC"/>
          </w:tcPr>
          <w:p w14:paraId="12E3EA24" w14:textId="77777777" w:rsidR="002F2E5C" w:rsidRDefault="002F2E5C" w:rsidP="007755BB">
            <w:pPr>
              <w:jc w:val="both"/>
              <w:rPr>
                <w:b/>
              </w:rPr>
            </w:pPr>
            <w:r>
              <w:rPr>
                <w:b/>
              </w:rPr>
              <w:t>Typ předmětu</w:t>
            </w:r>
          </w:p>
        </w:tc>
        <w:tc>
          <w:tcPr>
            <w:tcW w:w="3406" w:type="dxa"/>
            <w:gridSpan w:val="4"/>
          </w:tcPr>
          <w:p w14:paraId="4C9A2831" w14:textId="77777777" w:rsidR="002F2E5C" w:rsidRDefault="002F2E5C" w:rsidP="007755BB">
            <w:pPr>
              <w:jc w:val="both"/>
            </w:pPr>
            <w:r>
              <w:t>Povinně volitelný</w:t>
            </w:r>
          </w:p>
        </w:tc>
        <w:tc>
          <w:tcPr>
            <w:tcW w:w="2695" w:type="dxa"/>
            <w:gridSpan w:val="2"/>
            <w:shd w:val="clear" w:color="auto" w:fill="F7CAAC"/>
          </w:tcPr>
          <w:p w14:paraId="5104B3B8" w14:textId="77777777" w:rsidR="002F2E5C" w:rsidRDefault="002F2E5C" w:rsidP="007755BB">
            <w:pPr>
              <w:jc w:val="both"/>
            </w:pPr>
            <w:r>
              <w:rPr>
                <w:b/>
              </w:rPr>
              <w:t>doporučený ročník / semestr</w:t>
            </w:r>
          </w:p>
        </w:tc>
        <w:tc>
          <w:tcPr>
            <w:tcW w:w="668" w:type="dxa"/>
          </w:tcPr>
          <w:p w14:paraId="3C6F8478" w14:textId="77777777" w:rsidR="002F2E5C" w:rsidRDefault="002F2E5C" w:rsidP="007755BB">
            <w:pPr>
              <w:jc w:val="both"/>
            </w:pPr>
            <w:r>
              <w:t>2/L</w:t>
            </w:r>
          </w:p>
        </w:tc>
      </w:tr>
      <w:tr w:rsidR="002F2E5C" w14:paraId="33DE4033" w14:textId="77777777" w:rsidTr="007755BB">
        <w:tc>
          <w:tcPr>
            <w:tcW w:w="3086" w:type="dxa"/>
            <w:shd w:val="clear" w:color="auto" w:fill="F7CAAC"/>
          </w:tcPr>
          <w:p w14:paraId="49EC3BC9" w14:textId="77777777" w:rsidR="002F2E5C" w:rsidRDefault="002F2E5C" w:rsidP="007755BB">
            <w:pPr>
              <w:jc w:val="both"/>
              <w:rPr>
                <w:b/>
              </w:rPr>
            </w:pPr>
            <w:r>
              <w:rPr>
                <w:b/>
              </w:rPr>
              <w:t>Rozsah studijního předmětu</w:t>
            </w:r>
          </w:p>
        </w:tc>
        <w:tc>
          <w:tcPr>
            <w:tcW w:w="1701" w:type="dxa"/>
            <w:gridSpan w:val="2"/>
          </w:tcPr>
          <w:p w14:paraId="06BE6371" w14:textId="77777777" w:rsidR="002F2E5C" w:rsidRDefault="002F2E5C" w:rsidP="007755BB">
            <w:pPr>
              <w:jc w:val="both"/>
            </w:pPr>
          </w:p>
        </w:tc>
        <w:tc>
          <w:tcPr>
            <w:tcW w:w="889" w:type="dxa"/>
            <w:shd w:val="clear" w:color="auto" w:fill="F7CAAC"/>
          </w:tcPr>
          <w:p w14:paraId="50F99C39" w14:textId="77777777" w:rsidR="002F2E5C" w:rsidRDefault="002F2E5C" w:rsidP="007755BB">
            <w:pPr>
              <w:jc w:val="both"/>
              <w:rPr>
                <w:b/>
              </w:rPr>
            </w:pPr>
            <w:r>
              <w:rPr>
                <w:b/>
              </w:rPr>
              <w:t xml:space="preserve">hod. </w:t>
            </w:r>
          </w:p>
        </w:tc>
        <w:tc>
          <w:tcPr>
            <w:tcW w:w="816" w:type="dxa"/>
          </w:tcPr>
          <w:p w14:paraId="12EB1D10" w14:textId="77777777" w:rsidR="002F2E5C" w:rsidRDefault="002F2E5C" w:rsidP="007755BB">
            <w:pPr>
              <w:jc w:val="both"/>
            </w:pPr>
          </w:p>
        </w:tc>
        <w:tc>
          <w:tcPr>
            <w:tcW w:w="2156" w:type="dxa"/>
            <w:shd w:val="clear" w:color="auto" w:fill="F7CAAC"/>
          </w:tcPr>
          <w:p w14:paraId="60C6A6EF" w14:textId="77777777" w:rsidR="002F2E5C" w:rsidRDefault="002F2E5C" w:rsidP="007755BB">
            <w:pPr>
              <w:jc w:val="both"/>
              <w:rPr>
                <w:b/>
              </w:rPr>
            </w:pPr>
            <w:r>
              <w:rPr>
                <w:b/>
              </w:rPr>
              <w:t>kreditů</w:t>
            </w:r>
          </w:p>
        </w:tc>
        <w:tc>
          <w:tcPr>
            <w:tcW w:w="1207" w:type="dxa"/>
            <w:gridSpan w:val="2"/>
          </w:tcPr>
          <w:p w14:paraId="3FFEFA89" w14:textId="77777777" w:rsidR="002F2E5C" w:rsidRDefault="002F2E5C" w:rsidP="007755BB">
            <w:pPr>
              <w:jc w:val="both"/>
            </w:pPr>
            <w:r>
              <w:t>3</w:t>
            </w:r>
          </w:p>
        </w:tc>
      </w:tr>
      <w:tr w:rsidR="002F2E5C" w14:paraId="757EBFC9" w14:textId="77777777" w:rsidTr="007755BB">
        <w:tc>
          <w:tcPr>
            <w:tcW w:w="3086" w:type="dxa"/>
            <w:shd w:val="clear" w:color="auto" w:fill="F7CAAC"/>
          </w:tcPr>
          <w:p w14:paraId="7051A39D" w14:textId="77777777" w:rsidR="002F2E5C" w:rsidRDefault="002F2E5C" w:rsidP="007755BB">
            <w:pPr>
              <w:jc w:val="both"/>
              <w:rPr>
                <w:b/>
                <w:sz w:val="22"/>
              </w:rPr>
            </w:pPr>
            <w:r>
              <w:rPr>
                <w:b/>
              </w:rPr>
              <w:t>Prerekvizity, korekvizity, ekvivalence</w:t>
            </w:r>
          </w:p>
        </w:tc>
        <w:tc>
          <w:tcPr>
            <w:tcW w:w="6769" w:type="dxa"/>
            <w:gridSpan w:val="7"/>
          </w:tcPr>
          <w:p w14:paraId="06FEBBFE" w14:textId="77777777" w:rsidR="002F2E5C" w:rsidRDefault="002F2E5C" w:rsidP="007755BB">
            <w:pPr>
              <w:jc w:val="both"/>
            </w:pPr>
            <w:r>
              <w:t>Nejsou</w:t>
            </w:r>
          </w:p>
        </w:tc>
      </w:tr>
      <w:tr w:rsidR="002F2E5C" w14:paraId="22EDEA7A" w14:textId="77777777" w:rsidTr="007755BB">
        <w:tc>
          <w:tcPr>
            <w:tcW w:w="3086" w:type="dxa"/>
            <w:shd w:val="clear" w:color="auto" w:fill="F7CAAC"/>
          </w:tcPr>
          <w:p w14:paraId="1A906AEC" w14:textId="77777777" w:rsidR="002F2E5C" w:rsidRDefault="002F2E5C" w:rsidP="007755BB">
            <w:pPr>
              <w:jc w:val="both"/>
              <w:rPr>
                <w:b/>
              </w:rPr>
            </w:pPr>
            <w:r>
              <w:rPr>
                <w:b/>
              </w:rPr>
              <w:t>Způsob ověření studijních výsledků</w:t>
            </w:r>
          </w:p>
        </w:tc>
        <w:tc>
          <w:tcPr>
            <w:tcW w:w="3406" w:type="dxa"/>
            <w:gridSpan w:val="4"/>
          </w:tcPr>
          <w:p w14:paraId="31629E9A" w14:textId="77777777" w:rsidR="002F2E5C" w:rsidRDefault="002F2E5C" w:rsidP="007755BB">
            <w:pPr>
              <w:jc w:val="both"/>
            </w:pPr>
            <w:r>
              <w:t>Klasifikovaný zápočet</w:t>
            </w:r>
          </w:p>
        </w:tc>
        <w:tc>
          <w:tcPr>
            <w:tcW w:w="2156" w:type="dxa"/>
            <w:shd w:val="clear" w:color="auto" w:fill="F7CAAC"/>
          </w:tcPr>
          <w:p w14:paraId="2F6B3CA2" w14:textId="77777777" w:rsidR="002F2E5C" w:rsidRDefault="002F2E5C" w:rsidP="007755BB">
            <w:pPr>
              <w:jc w:val="both"/>
              <w:rPr>
                <w:b/>
              </w:rPr>
            </w:pPr>
            <w:r>
              <w:rPr>
                <w:b/>
              </w:rPr>
              <w:t>Forma výuky</w:t>
            </w:r>
          </w:p>
        </w:tc>
        <w:tc>
          <w:tcPr>
            <w:tcW w:w="1207" w:type="dxa"/>
            <w:gridSpan w:val="2"/>
          </w:tcPr>
          <w:p w14:paraId="4001DFA7" w14:textId="77777777" w:rsidR="002F2E5C" w:rsidRDefault="002F2E5C" w:rsidP="007755BB">
            <w:pPr>
              <w:jc w:val="both"/>
            </w:pPr>
            <w:r>
              <w:t>seminář</w:t>
            </w:r>
          </w:p>
        </w:tc>
      </w:tr>
      <w:tr w:rsidR="002F2E5C" w14:paraId="5EFBAE4E" w14:textId="77777777" w:rsidTr="007755BB">
        <w:tc>
          <w:tcPr>
            <w:tcW w:w="3086" w:type="dxa"/>
            <w:shd w:val="clear" w:color="auto" w:fill="F7CAAC"/>
          </w:tcPr>
          <w:p w14:paraId="1C4917E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3B259FC7" w14:textId="77777777" w:rsidR="002F2E5C" w:rsidRDefault="002F2E5C" w:rsidP="007755BB">
            <w:pPr>
              <w:jc w:val="both"/>
            </w:pPr>
            <w:r>
              <w:t>Písemná forma</w:t>
            </w:r>
          </w:p>
          <w:p w14:paraId="2D6F5FFF" w14:textId="77777777" w:rsidR="002F2E5C" w:rsidRDefault="002F2E5C" w:rsidP="007755BB">
            <w:pPr>
              <w:jc w:val="both"/>
            </w:pPr>
            <w:r>
              <w:t xml:space="preserve">1. Teoretické a praktické zvládnutí základní problematiky a jednotlivých témat. </w:t>
            </w:r>
          </w:p>
          <w:p w14:paraId="24C29726" w14:textId="77777777" w:rsidR="002F2E5C" w:rsidRDefault="002F2E5C" w:rsidP="007755BB">
            <w:pPr>
              <w:jc w:val="both"/>
            </w:pPr>
            <w:r>
              <w:t xml:space="preserve">2. Úspěšné a samostatné vypracování všech zadaných úloh v průběhu semestru. </w:t>
            </w:r>
          </w:p>
          <w:p w14:paraId="582D5AA7" w14:textId="77777777" w:rsidR="002F2E5C" w:rsidRDefault="002F2E5C" w:rsidP="007755BB">
            <w:pPr>
              <w:jc w:val="both"/>
            </w:pPr>
            <w:r>
              <w:t>3. Prokázání úspěšného zvládnutí probírané tématiky při závěrečném testu.</w:t>
            </w:r>
          </w:p>
        </w:tc>
      </w:tr>
      <w:tr w:rsidR="002F2E5C" w14:paraId="4D8E0461" w14:textId="77777777" w:rsidTr="007755BB">
        <w:trPr>
          <w:trHeight w:val="146"/>
        </w:trPr>
        <w:tc>
          <w:tcPr>
            <w:tcW w:w="9855" w:type="dxa"/>
            <w:gridSpan w:val="8"/>
            <w:tcBorders>
              <w:top w:val="nil"/>
            </w:tcBorders>
          </w:tcPr>
          <w:p w14:paraId="785AC6EA" w14:textId="77777777" w:rsidR="002F2E5C" w:rsidRDefault="002F2E5C" w:rsidP="007755BB">
            <w:pPr>
              <w:jc w:val="both"/>
            </w:pPr>
          </w:p>
        </w:tc>
      </w:tr>
      <w:tr w:rsidR="002F2E5C" w14:paraId="0E6905A6" w14:textId="77777777" w:rsidTr="007755BB">
        <w:trPr>
          <w:trHeight w:val="197"/>
        </w:trPr>
        <w:tc>
          <w:tcPr>
            <w:tcW w:w="3086" w:type="dxa"/>
            <w:tcBorders>
              <w:top w:val="nil"/>
            </w:tcBorders>
            <w:shd w:val="clear" w:color="auto" w:fill="F7CAAC"/>
          </w:tcPr>
          <w:p w14:paraId="5C4AE35D" w14:textId="77777777" w:rsidR="002F2E5C" w:rsidRDefault="002F2E5C" w:rsidP="007755BB">
            <w:pPr>
              <w:jc w:val="both"/>
              <w:rPr>
                <w:b/>
              </w:rPr>
            </w:pPr>
            <w:r>
              <w:rPr>
                <w:b/>
              </w:rPr>
              <w:t>Garant předmětu</w:t>
            </w:r>
          </w:p>
        </w:tc>
        <w:tc>
          <w:tcPr>
            <w:tcW w:w="6769" w:type="dxa"/>
            <w:gridSpan w:val="7"/>
            <w:tcBorders>
              <w:top w:val="nil"/>
            </w:tcBorders>
          </w:tcPr>
          <w:p w14:paraId="400156BA" w14:textId="77777777" w:rsidR="002F2E5C" w:rsidRDefault="002F2E5C" w:rsidP="007755BB">
            <w:pPr>
              <w:jc w:val="both"/>
            </w:pPr>
          </w:p>
        </w:tc>
      </w:tr>
      <w:tr w:rsidR="002F2E5C" w14:paraId="69B29F40" w14:textId="77777777" w:rsidTr="007755BB">
        <w:trPr>
          <w:trHeight w:val="243"/>
        </w:trPr>
        <w:tc>
          <w:tcPr>
            <w:tcW w:w="3086" w:type="dxa"/>
            <w:tcBorders>
              <w:top w:val="nil"/>
            </w:tcBorders>
            <w:shd w:val="clear" w:color="auto" w:fill="F7CAAC"/>
          </w:tcPr>
          <w:p w14:paraId="6E0A703E" w14:textId="77777777" w:rsidR="002F2E5C" w:rsidRDefault="002F2E5C" w:rsidP="007755BB">
            <w:pPr>
              <w:jc w:val="both"/>
              <w:rPr>
                <w:b/>
              </w:rPr>
            </w:pPr>
            <w:r>
              <w:rPr>
                <w:b/>
              </w:rPr>
              <w:t>Zapojení garanta do výuky předmětu</w:t>
            </w:r>
          </w:p>
        </w:tc>
        <w:tc>
          <w:tcPr>
            <w:tcW w:w="6769" w:type="dxa"/>
            <w:gridSpan w:val="7"/>
            <w:tcBorders>
              <w:top w:val="nil"/>
            </w:tcBorders>
          </w:tcPr>
          <w:p w14:paraId="2180EA8B" w14:textId="77777777" w:rsidR="002F2E5C" w:rsidRDefault="002F2E5C" w:rsidP="007755BB">
            <w:pPr>
              <w:jc w:val="both"/>
            </w:pPr>
          </w:p>
        </w:tc>
      </w:tr>
      <w:tr w:rsidR="002F2E5C" w14:paraId="6F586F0C" w14:textId="77777777" w:rsidTr="007755BB">
        <w:tc>
          <w:tcPr>
            <w:tcW w:w="3086" w:type="dxa"/>
            <w:shd w:val="clear" w:color="auto" w:fill="F7CAAC"/>
          </w:tcPr>
          <w:p w14:paraId="04944267" w14:textId="77777777" w:rsidR="002F2E5C" w:rsidRDefault="002F2E5C" w:rsidP="007755BB">
            <w:pPr>
              <w:jc w:val="both"/>
              <w:rPr>
                <w:b/>
              </w:rPr>
            </w:pPr>
            <w:r>
              <w:rPr>
                <w:b/>
              </w:rPr>
              <w:t>Vyučující</w:t>
            </w:r>
          </w:p>
        </w:tc>
        <w:tc>
          <w:tcPr>
            <w:tcW w:w="6769" w:type="dxa"/>
            <w:gridSpan w:val="7"/>
            <w:tcBorders>
              <w:bottom w:val="nil"/>
            </w:tcBorders>
          </w:tcPr>
          <w:p w14:paraId="46C42F53" w14:textId="77777777" w:rsidR="002F2E5C" w:rsidRDefault="002F2E5C" w:rsidP="007755BB">
            <w:pPr>
              <w:jc w:val="both"/>
            </w:pPr>
            <w:r>
              <w:rPr>
                <w:i/>
                <w:iCs/>
              </w:rPr>
              <w:t>Předmět má pro zaměření SP doplňující charakter</w:t>
            </w:r>
          </w:p>
        </w:tc>
      </w:tr>
      <w:tr w:rsidR="002F2E5C" w14:paraId="26A8C608" w14:textId="77777777" w:rsidTr="007755BB">
        <w:trPr>
          <w:trHeight w:val="78"/>
        </w:trPr>
        <w:tc>
          <w:tcPr>
            <w:tcW w:w="9855" w:type="dxa"/>
            <w:gridSpan w:val="8"/>
            <w:tcBorders>
              <w:top w:val="nil"/>
            </w:tcBorders>
          </w:tcPr>
          <w:p w14:paraId="2EA90EC7" w14:textId="77777777" w:rsidR="002F2E5C" w:rsidRDefault="002F2E5C" w:rsidP="007755BB">
            <w:pPr>
              <w:jc w:val="both"/>
            </w:pPr>
          </w:p>
        </w:tc>
      </w:tr>
      <w:tr w:rsidR="002F2E5C" w14:paraId="34A9E0CF" w14:textId="77777777" w:rsidTr="007755BB">
        <w:tc>
          <w:tcPr>
            <w:tcW w:w="3086" w:type="dxa"/>
            <w:shd w:val="clear" w:color="auto" w:fill="F7CAAC"/>
          </w:tcPr>
          <w:p w14:paraId="33C1DD4D" w14:textId="77777777" w:rsidR="002F2E5C" w:rsidRDefault="002F2E5C" w:rsidP="007755BB">
            <w:pPr>
              <w:jc w:val="both"/>
              <w:rPr>
                <w:b/>
              </w:rPr>
            </w:pPr>
            <w:r>
              <w:rPr>
                <w:b/>
              </w:rPr>
              <w:t>Stručná anotace předmětu</w:t>
            </w:r>
          </w:p>
        </w:tc>
        <w:tc>
          <w:tcPr>
            <w:tcW w:w="6769" w:type="dxa"/>
            <w:gridSpan w:val="7"/>
            <w:tcBorders>
              <w:bottom w:val="nil"/>
            </w:tcBorders>
          </w:tcPr>
          <w:p w14:paraId="2F5395E3" w14:textId="77777777" w:rsidR="002F2E5C" w:rsidRDefault="002F2E5C" w:rsidP="007755BB">
            <w:pPr>
              <w:jc w:val="both"/>
            </w:pPr>
          </w:p>
        </w:tc>
      </w:tr>
      <w:tr w:rsidR="002F2E5C" w14:paraId="40DF9CEF" w14:textId="77777777" w:rsidTr="007755BB">
        <w:trPr>
          <w:trHeight w:val="566"/>
        </w:trPr>
        <w:tc>
          <w:tcPr>
            <w:tcW w:w="9855" w:type="dxa"/>
            <w:gridSpan w:val="8"/>
            <w:tcBorders>
              <w:top w:val="nil"/>
              <w:bottom w:val="single" w:sz="12" w:space="0" w:color="auto"/>
            </w:tcBorders>
          </w:tcPr>
          <w:p w14:paraId="742239A4" w14:textId="77777777" w:rsidR="002F2E5C" w:rsidRDefault="002F2E5C" w:rsidP="007755BB">
            <w:pPr>
              <w:jc w:val="both"/>
              <w:rPr>
                <w:ins w:id="603" w:author="Zuzka" w:date="2018-11-16T00:55:00Z"/>
                <w:color w:val="000000"/>
                <w:shd w:val="clear" w:color="auto" w:fill="FFFFFF"/>
              </w:rPr>
            </w:pPr>
            <w:r>
              <w:rPr>
                <w:color w:val="000000"/>
                <w:shd w:val="clear" w:color="auto" w:fill="FFFFFF"/>
              </w:rPr>
              <w:t>Předmět je nabízen pouze studentům kombinovaného studia. Pr</w:t>
            </w:r>
            <w:r w:rsidRPr="001C3BCC">
              <w:rPr>
                <w:color w:val="000000"/>
                <w:shd w:val="clear" w:color="auto" w:fill="FFFFFF"/>
              </w:rPr>
              <w:t xml:space="preserve">o udělení zkoušky musí student prokázat znalost německého jazyka na úrovni středně pokročilý (Mittelstufe) a obecné základy technického jazyka svého oboru. Součástí zkoušky je přednesení prezentace na technické téma. </w:t>
            </w:r>
          </w:p>
          <w:p w14:paraId="079FDDE4" w14:textId="77777777" w:rsidR="00AC4579" w:rsidRPr="001C3BCC" w:rsidRDefault="00AC4579" w:rsidP="007755BB">
            <w:pPr>
              <w:jc w:val="both"/>
              <w:rPr>
                <w:color w:val="000000"/>
                <w:shd w:val="clear" w:color="auto" w:fill="FFFFFF"/>
              </w:rPr>
            </w:pPr>
          </w:p>
          <w:p w14:paraId="600A3D9D" w14:textId="77777777" w:rsidR="002F2E5C" w:rsidRPr="001C3BCC" w:rsidRDefault="002F2E5C" w:rsidP="007755BB">
            <w:pPr>
              <w:jc w:val="both"/>
              <w:rPr>
                <w:color w:val="000000"/>
                <w:shd w:val="clear" w:color="auto" w:fill="FFFFFF"/>
              </w:rPr>
            </w:pPr>
            <w:r>
              <w:rPr>
                <w:color w:val="000000"/>
                <w:shd w:val="clear" w:color="auto" w:fill="FFFFFF"/>
              </w:rPr>
              <w:t>Témata</w:t>
            </w:r>
            <w:r w:rsidRPr="001C3BCC">
              <w:rPr>
                <w:color w:val="000000"/>
                <w:shd w:val="clear" w:color="auto" w:fill="FFFFFF"/>
              </w:rPr>
              <w:t>:</w:t>
            </w:r>
          </w:p>
          <w:p w14:paraId="03EAA5C0"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Kommunikation per Computernetz</w:t>
            </w:r>
          </w:p>
          <w:p w14:paraId="5BE577F0"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Computergraphik</w:t>
            </w:r>
          </w:p>
          <w:p w14:paraId="0D370D14"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Fremdsprachen mit Hilfe von Computern erlernen? Vor- und Nachteile.</w:t>
            </w:r>
          </w:p>
          <w:p w14:paraId="13FD7868"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CAD</w:t>
            </w:r>
          </w:p>
          <w:p w14:paraId="7E00F3D6"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Computerkriminalität</w:t>
            </w:r>
          </w:p>
          <w:p w14:paraId="05975294"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Computer und Industrie - verschiedene Möglichkeiten der Anwendung von Computern</w:t>
            </w:r>
          </w:p>
          <w:p w14:paraId="1947B8BB"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Automatische Kontrollsysteme von Technologieverfahren</w:t>
            </w:r>
          </w:p>
          <w:p w14:paraId="6F86A3EA"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Mikrocomputer und ihre Anwendung</w:t>
            </w:r>
          </w:p>
          <w:p w14:paraId="1B4B3AE0"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Mikroelektronik und unsere Welt</w:t>
            </w:r>
          </w:p>
          <w:p w14:paraId="301E6863"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Computeranwendung in der Sicherheitsdienstsphäre</w:t>
            </w:r>
          </w:p>
          <w:p w14:paraId="19975C9C"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Industrie heute: neue Entwicklungen im Bereich der Technologie und Materialien</w:t>
            </w:r>
          </w:p>
          <w:p w14:paraId="5EC87A74"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Wiederverwertung von Kunststoffen</w:t>
            </w:r>
          </w:p>
          <w:p w14:paraId="4C0E8D4E" w14:textId="77777777" w:rsidR="002F2E5C" w:rsidRPr="001C3BCC" w:rsidRDefault="002F2E5C" w:rsidP="006328B7">
            <w:pPr>
              <w:pStyle w:val="Odstavecseseznamem"/>
              <w:numPr>
                <w:ilvl w:val="0"/>
                <w:numId w:val="45"/>
              </w:numPr>
              <w:jc w:val="both"/>
              <w:rPr>
                <w:color w:val="000000"/>
                <w:shd w:val="clear" w:color="auto" w:fill="FFFFFF"/>
              </w:rPr>
            </w:pPr>
            <w:r w:rsidRPr="001C3BCC">
              <w:rPr>
                <w:color w:val="000000"/>
                <w:shd w:val="clear" w:color="auto" w:fill="FFFFFF"/>
              </w:rPr>
              <w:t>Wie beeinflusst die Industrie unseren Lebensraum?</w:t>
            </w:r>
          </w:p>
          <w:p w14:paraId="7EC001E6" w14:textId="77777777" w:rsidR="002F2E5C" w:rsidRDefault="002F2E5C" w:rsidP="006328B7">
            <w:pPr>
              <w:pStyle w:val="Odstavecseseznamem"/>
              <w:numPr>
                <w:ilvl w:val="0"/>
                <w:numId w:val="45"/>
              </w:numPr>
              <w:jc w:val="both"/>
              <w:rPr>
                <w:ins w:id="604" w:author="Zuzka" w:date="2018-11-16T00:55:00Z"/>
                <w:color w:val="000000"/>
                <w:shd w:val="clear" w:color="auto" w:fill="FFFFFF"/>
              </w:rPr>
            </w:pPr>
            <w:r w:rsidRPr="001C3BCC">
              <w:rPr>
                <w:color w:val="000000"/>
                <w:shd w:val="clear" w:color="auto" w:fill="FFFFFF"/>
              </w:rPr>
              <w:t>Traditionelle oder synthetische Materialien? Vor- und Nachteile.</w:t>
            </w:r>
          </w:p>
          <w:p w14:paraId="654FC904" w14:textId="77777777" w:rsidR="00AC4579" w:rsidRPr="00AC4579" w:rsidRDefault="00AC4579">
            <w:pPr>
              <w:ind w:left="360"/>
              <w:jc w:val="both"/>
              <w:rPr>
                <w:color w:val="000000"/>
                <w:shd w:val="clear" w:color="auto" w:fill="FFFFFF"/>
                <w:rPrChange w:id="605" w:author="Zuzka" w:date="2018-11-16T00:55:00Z">
                  <w:rPr>
                    <w:shd w:val="clear" w:color="auto" w:fill="FFFFFF"/>
                  </w:rPr>
                </w:rPrChange>
              </w:rPr>
              <w:pPrChange w:id="606" w:author="Zuzka" w:date="2018-11-16T00:55:00Z">
                <w:pPr>
                  <w:pStyle w:val="Odstavecseseznamem"/>
                  <w:numPr>
                    <w:numId w:val="45"/>
                  </w:numPr>
                  <w:ind w:hanging="360"/>
                  <w:jc w:val="both"/>
                </w:pPr>
              </w:pPrChange>
            </w:pPr>
          </w:p>
        </w:tc>
      </w:tr>
      <w:tr w:rsidR="002F2E5C" w14:paraId="271B6038" w14:textId="77777777" w:rsidTr="007755BB">
        <w:trPr>
          <w:trHeight w:val="265"/>
        </w:trPr>
        <w:tc>
          <w:tcPr>
            <w:tcW w:w="3653" w:type="dxa"/>
            <w:gridSpan w:val="2"/>
            <w:tcBorders>
              <w:top w:val="nil"/>
            </w:tcBorders>
            <w:shd w:val="clear" w:color="auto" w:fill="F7CAAC"/>
          </w:tcPr>
          <w:p w14:paraId="5D9447AD"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C8EA34C" w14:textId="77777777" w:rsidR="002F2E5C" w:rsidRDefault="002F2E5C" w:rsidP="007755BB">
            <w:pPr>
              <w:jc w:val="both"/>
            </w:pPr>
          </w:p>
        </w:tc>
      </w:tr>
      <w:tr w:rsidR="002F2E5C" w14:paraId="3AAAA7FD" w14:textId="77777777" w:rsidTr="007755BB">
        <w:trPr>
          <w:trHeight w:val="1288"/>
        </w:trPr>
        <w:tc>
          <w:tcPr>
            <w:tcW w:w="9855" w:type="dxa"/>
            <w:gridSpan w:val="8"/>
            <w:tcBorders>
              <w:top w:val="nil"/>
            </w:tcBorders>
          </w:tcPr>
          <w:p w14:paraId="6047145E" w14:textId="77777777" w:rsidR="002F2E5C" w:rsidRDefault="002F2E5C" w:rsidP="007755BB">
            <w:pPr>
              <w:jc w:val="both"/>
              <w:rPr>
                <w:b/>
                <w:bCs/>
              </w:rPr>
            </w:pPr>
            <w:r w:rsidRPr="00A804ED">
              <w:rPr>
                <w:b/>
                <w:bCs/>
              </w:rPr>
              <w:t>Povinná literatura:</w:t>
            </w:r>
          </w:p>
          <w:p w14:paraId="21E533B1" w14:textId="77777777" w:rsidR="002F2E5C" w:rsidRDefault="002F2E5C" w:rsidP="007755BB">
            <w:pPr>
              <w:jc w:val="both"/>
              <w:rPr>
                <w:ins w:id="607" w:author="Zuzka" w:date="2018-11-16T00:55:00Z"/>
                <w:bCs/>
              </w:rPr>
            </w:pPr>
            <w:r w:rsidRPr="001C3BCC">
              <w:rPr>
                <w:bCs/>
              </w:rPr>
              <w:t>DUSILOVÁ</w:t>
            </w:r>
            <w:r>
              <w:rPr>
                <w:bCs/>
              </w:rPr>
              <w:t xml:space="preserve">, Doris. </w:t>
            </w:r>
            <w:r w:rsidRPr="002D43DE">
              <w:rPr>
                <w:bCs/>
                <w:i/>
              </w:rPr>
              <w:t>Cvičebnice německé gramatiky : příklady k základním gramatickým jevům s ověřením</w:t>
            </w:r>
            <w:r w:rsidRPr="001C3BCC">
              <w:rPr>
                <w:bCs/>
              </w:rPr>
              <w:t xml:space="preserve">. 2. rozš.vyd. Praha : Polyglott, 1998. ISBN 8090198821. </w:t>
            </w:r>
          </w:p>
          <w:p w14:paraId="4E34ABFD" w14:textId="77777777" w:rsidR="00AC4579" w:rsidRPr="001C3BCC" w:rsidRDefault="00AC4579" w:rsidP="007755BB">
            <w:pPr>
              <w:jc w:val="both"/>
              <w:rPr>
                <w:bCs/>
              </w:rPr>
            </w:pPr>
          </w:p>
          <w:p w14:paraId="70FCC319" w14:textId="77777777" w:rsidR="002F2E5C" w:rsidRPr="002D43DE" w:rsidRDefault="002F2E5C" w:rsidP="007755BB">
            <w:pPr>
              <w:jc w:val="both"/>
              <w:rPr>
                <w:b/>
                <w:bCs/>
              </w:rPr>
            </w:pPr>
            <w:r w:rsidRPr="002D43DE">
              <w:rPr>
                <w:b/>
                <w:bCs/>
              </w:rPr>
              <w:t>Doporučená literatura:</w:t>
            </w:r>
          </w:p>
          <w:p w14:paraId="2BD57FF5" w14:textId="77777777" w:rsidR="002F2E5C" w:rsidRPr="001C3BCC" w:rsidRDefault="002F2E5C" w:rsidP="007755BB">
            <w:pPr>
              <w:jc w:val="both"/>
              <w:rPr>
                <w:bCs/>
              </w:rPr>
            </w:pPr>
            <w:r w:rsidRPr="001C3BCC">
              <w:rPr>
                <w:bCs/>
              </w:rPr>
              <w:t xml:space="preserve">BECKER, Norbert. </w:t>
            </w:r>
            <w:r w:rsidRPr="002D43DE">
              <w:rPr>
                <w:bCs/>
                <w:i/>
              </w:rPr>
              <w:t>Dialog Beruf 1 : Deutsch als Fremdsprache für die Grundstuffe</w:t>
            </w:r>
            <w:r w:rsidRPr="001C3BCC">
              <w:rPr>
                <w:bCs/>
              </w:rPr>
              <w:t xml:space="preserve">. 1. Aufl. Ismaning : Max Hueber, 1997. ISBN 3190015902. </w:t>
            </w:r>
          </w:p>
          <w:p w14:paraId="389AA6CE" w14:textId="77777777" w:rsidR="002F2E5C" w:rsidRPr="001C3BCC" w:rsidRDefault="002F2E5C" w:rsidP="007755BB">
            <w:pPr>
              <w:jc w:val="both"/>
              <w:rPr>
                <w:bCs/>
              </w:rPr>
            </w:pPr>
            <w:r w:rsidRPr="001C3BCC">
              <w:rPr>
                <w:bCs/>
              </w:rPr>
              <w:t xml:space="preserve">DREYER, Hilke. </w:t>
            </w:r>
            <w:r w:rsidRPr="002D43DE">
              <w:rPr>
                <w:bCs/>
                <w:i/>
              </w:rPr>
              <w:t>Lehr- und Übungsbuch der deutschen Grammatik : neubearbeitung</w:t>
            </w:r>
            <w:r w:rsidRPr="001C3BCC">
              <w:rPr>
                <w:bCs/>
              </w:rPr>
              <w:t xml:space="preserve">. 1. Aufl. Ismaning : Max Hueber, 2000. ISBN 3-19-007255-8. </w:t>
            </w:r>
          </w:p>
          <w:p w14:paraId="1FFE0DA5" w14:textId="77777777" w:rsidR="002F2E5C" w:rsidRPr="001C3BCC" w:rsidRDefault="002F2E5C" w:rsidP="007755BB">
            <w:pPr>
              <w:jc w:val="both"/>
              <w:rPr>
                <w:bCs/>
              </w:rPr>
            </w:pPr>
            <w:r w:rsidRPr="001C3BCC">
              <w:rPr>
                <w:bCs/>
              </w:rPr>
              <w:t xml:space="preserve">BAUMBACH, Rudolf. </w:t>
            </w:r>
            <w:r w:rsidRPr="002D43DE">
              <w:rPr>
                <w:bCs/>
                <w:i/>
              </w:rPr>
              <w:t>Mluvnice němčiny : včetně kapitoly o nové úpravě německého pravopisu</w:t>
            </w:r>
            <w:r w:rsidRPr="001C3BCC">
              <w:rPr>
                <w:bCs/>
              </w:rPr>
              <w:t xml:space="preserve">. 1. vyd. Olomouc : FIN Publishing, 1997. ISBN 8086002136. </w:t>
            </w:r>
          </w:p>
          <w:p w14:paraId="705E407D" w14:textId="77777777" w:rsidR="002F2E5C" w:rsidRPr="001C3BCC" w:rsidRDefault="002F2E5C" w:rsidP="007755BB">
            <w:pPr>
              <w:jc w:val="both"/>
              <w:rPr>
                <w:bCs/>
              </w:rPr>
            </w:pPr>
            <w:r w:rsidRPr="001C3BCC">
              <w:rPr>
                <w:bCs/>
              </w:rPr>
              <w:t xml:space="preserve">HÖPPNEROVÁ. </w:t>
            </w:r>
            <w:r w:rsidRPr="002D43DE">
              <w:rPr>
                <w:bCs/>
                <w:i/>
              </w:rPr>
              <w:t>Němčina pro jazykové školy I/II/III</w:t>
            </w:r>
            <w:r w:rsidRPr="001C3BCC">
              <w:rPr>
                <w:bCs/>
              </w:rPr>
              <w:t xml:space="preserve">. </w:t>
            </w:r>
          </w:p>
          <w:p w14:paraId="290AB53F" w14:textId="77777777" w:rsidR="002F2E5C" w:rsidRDefault="002F2E5C" w:rsidP="007755BB">
            <w:pPr>
              <w:jc w:val="both"/>
              <w:rPr>
                <w:ins w:id="608" w:author="Zuzka" w:date="2018-11-16T00:55:00Z"/>
                <w:bCs/>
                <w:i/>
              </w:rPr>
            </w:pPr>
            <w:r w:rsidRPr="001C3BCC">
              <w:rPr>
                <w:bCs/>
              </w:rPr>
              <w:t xml:space="preserve">KEPRTOVÁ, M. </w:t>
            </w:r>
            <w:r w:rsidRPr="002D43DE">
              <w:rPr>
                <w:bCs/>
                <w:i/>
              </w:rPr>
              <w:t>Německo-česká konverzace I/II.</w:t>
            </w:r>
          </w:p>
          <w:p w14:paraId="6ADCFB89" w14:textId="77777777" w:rsidR="00AC4579" w:rsidRPr="0076789C" w:rsidRDefault="00AC4579" w:rsidP="007755BB">
            <w:pPr>
              <w:jc w:val="both"/>
              <w:rPr>
                <w:bCs/>
              </w:rPr>
            </w:pPr>
          </w:p>
        </w:tc>
      </w:tr>
      <w:tr w:rsidR="002F2E5C" w14:paraId="28BB311E"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FB5A12" w14:textId="77777777" w:rsidR="002F2E5C" w:rsidRDefault="002F2E5C" w:rsidP="007755BB">
            <w:pPr>
              <w:jc w:val="center"/>
              <w:rPr>
                <w:b/>
              </w:rPr>
            </w:pPr>
            <w:r>
              <w:rPr>
                <w:b/>
              </w:rPr>
              <w:t>Informace ke kombinované nebo distanční formě</w:t>
            </w:r>
          </w:p>
        </w:tc>
      </w:tr>
      <w:tr w:rsidR="002F2E5C" w14:paraId="36B65A94" w14:textId="77777777" w:rsidTr="007755BB">
        <w:tc>
          <w:tcPr>
            <w:tcW w:w="4787" w:type="dxa"/>
            <w:gridSpan w:val="3"/>
            <w:tcBorders>
              <w:top w:val="single" w:sz="2" w:space="0" w:color="auto"/>
            </w:tcBorders>
            <w:shd w:val="clear" w:color="auto" w:fill="F7CAAC"/>
          </w:tcPr>
          <w:p w14:paraId="305817CD" w14:textId="77777777" w:rsidR="002F2E5C" w:rsidRDefault="002F2E5C" w:rsidP="007755BB">
            <w:pPr>
              <w:jc w:val="both"/>
            </w:pPr>
            <w:r>
              <w:rPr>
                <w:b/>
              </w:rPr>
              <w:t>Rozsah konzultací (soustředění)</w:t>
            </w:r>
          </w:p>
        </w:tc>
        <w:tc>
          <w:tcPr>
            <w:tcW w:w="889" w:type="dxa"/>
            <w:tcBorders>
              <w:top w:val="single" w:sz="2" w:space="0" w:color="auto"/>
            </w:tcBorders>
          </w:tcPr>
          <w:p w14:paraId="3E95ED63" w14:textId="77777777" w:rsidR="002F2E5C" w:rsidRDefault="002F2E5C" w:rsidP="007755BB">
            <w:pPr>
              <w:jc w:val="both"/>
            </w:pPr>
            <w:r>
              <w:t>6</w:t>
            </w:r>
          </w:p>
        </w:tc>
        <w:tc>
          <w:tcPr>
            <w:tcW w:w="4179" w:type="dxa"/>
            <w:gridSpan w:val="4"/>
            <w:tcBorders>
              <w:top w:val="single" w:sz="2" w:space="0" w:color="auto"/>
            </w:tcBorders>
            <w:shd w:val="clear" w:color="auto" w:fill="F7CAAC"/>
          </w:tcPr>
          <w:p w14:paraId="18C0C79C" w14:textId="77777777" w:rsidR="002F2E5C" w:rsidRDefault="002F2E5C" w:rsidP="007755BB">
            <w:pPr>
              <w:jc w:val="both"/>
              <w:rPr>
                <w:b/>
              </w:rPr>
            </w:pPr>
            <w:r>
              <w:rPr>
                <w:b/>
              </w:rPr>
              <w:t xml:space="preserve">hodin </w:t>
            </w:r>
          </w:p>
        </w:tc>
      </w:tr>
      <w:tr w:rsidR="002F2E5C" w14:paraId="63D71461" w14:textId="77777777" w:rsidTr="007755BB">
        <w:tc>
          <w:tcPr>
            <w:tcW w:w="9855" w:type="dxa"/>
            <w:gridSpan w:val="8"/>
            <w:shd w:val="clear" w:color="auto" w:fill="F7CAAC"/>
          </w:tcPr>
          <w:p w14:paraId="0CBDAE5E" w14:textId="77777777" w:rsidR="002F2E5C" w:rsidRDefault="002F2E5C" w:rsidP="007755BB">
            <w:pPr>
              <w:jc w:val="both"/>
              <w:rPr>
                <w:b/>
              </w:rPr>
            </w:pPr>
            <w:r>
              <w:rPr>
                <w:b/>
              </w:rPr>
              <w:t>Informace o způsobu kontaktu s vyučujícím</w:t>
            </w:r>
          </w:p>
        </w:tc>
      </w:tr>
      <w:tr w:rsidR="002F2E5C" w14:paraId="1EECF537" w14:textId="77777777" w:rsidTr="007755BB">
        <w:trPr>
          <w:trHeight w:val="425"/>
        </w:trPr>
        <w:tc>
          <w:tcPr>
            <w:tcW w:w="9855" w:type="dxa"/>
            <w:gridSpan w:val="8"/>
          </w:tcPr>
          <w:p w14:paraId="4D35AAF9" w14:textId="77777777" w:rsidR="002F2E5C" w:rsidRPr="00542871" w:rsidRDefault="002F2E5C" w:rsidP="007755BB">
            <w:pPr>
              <w:jc w:val="both"/>
            </w:pPr>
            <w:r w:rsidRPr="00542871">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038801E5" w14:textId="77777777" w:rsidR="002F2E5C" w:rsidRDefault="002F2E5C" w:rsidP="002F2E5C"/>
    <w:p w14:paraId="13BD698A"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1717E9A8" w14:textId="77777777" w:rsidTr="007755BB">
        <w:tc>
          <w:tcPr>
            <w:tcW w:w="9855" w:type="dxa"/>
            <w:gridSpan w:val="8"/>
            <w:tcBorders>
              <w:bottom w:val="double" w:sz="4" w:space="0" w:color="auto"/>
            </w:tcBorders>
            <w:shd w:val="clear" w:color="auto" w:fill="BDD6EE"/>
          </w:tcPr>
          <w:p w14:paraId="64868136" w14:textId="7D190889"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3694657E" w14:textId="77777777" w:rsidTr="007755BB">
        <w:tc>
          <w:tcPr>
            <w:tcW w:w="3086" w:type="dxa"/>
            <w:tcBorders>
              <w:top w:val="double" w:sz="4" w:space="0" w:color="auto"/>
            </w:tcBorders>
            <w:shd w:val="clear" w:color="auto" w:fill="F7CAAC"/>
          </w:tcPr>
          <w:p w14:paraId="0B6BA13C"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B152E0C" w14:textId="77777777" w:rsidR="002F2E5C" w:rsidRDefault="002F2E5C" w:rsidP="007755BB">
            <w:pPr>
              <w:jc w:val="both"/>
            </w:pPr>
            <w:bookmarkStart w:id="609" w:name="nemcina4"/>
            <w:r>
              <w:t>Němčina 4</w:t>
            </w:r>
            <w:bookmarkEnd w:id="609"/>
          </w:p>
        </w:tc>
      </w:tr>
      <w:tr w:rsidR="002F2E5C" w14:paraId="25584679" w14:textId="77777777" w:rsidTr="007755BB">
        <w:tc>
          <w:tcPr>
            <w:tcW w:w="3086" w:type="dxa"/>
            <w:shd w:val="clear" w:color="auto" w:fill="F7CAAC"/>
          </w:tcPr>
          <w:p w14:paraId="76065229" w14:textId="77777777" w:rsidR="002F2E5C" w:rsidRDefault="002F2E5C" w:rsidP="007755BB">
            <w:pPr>
              <w:jc w:val="both"/>
              <w:rPr>
                <w:b/>
              </w:rPr>
            </w:pPr>
            <w:r>
              <w:rPr>
                <w:b/>
              </w:rPr>
              <w:t>Typ předmětu</w:t>
            </w:r>
          </w:p>
        </w:tc>
        <w:tc>
          <w:tcPr>
            <w:tcW w:w="3406" w:type="dxa"/>
            <w:gridSpan w:val="4"/>
          </w:tcPr>
          <w:p w14:paraId="6B8AE25B" w14:textId="77777777" w:rsidR="002F2E5C" w:rsidRDefault="002F2E5C" w:rsidP="007755BB">
            <w:pPr>
              <w:jc w:val="both"/>
            </w:pPr>
            <w:r>
              <w:t>Povinně volitelný</w:t>
            </w:r>
          </w:p>
          <w:p w14:paraId="4A1AB9D0" w14:textId="77777777" w:rsidR="002F2E5C" w:rsidRDefault="002F2E5C" w:rsidP="007755BB">
            <w:pPr>
              <w:jc w:val="both"/>
            </w:pPr>
          </w:p>
        </w:tc>
        <w:tc>
          <w:tcPr>
            <w:tcW w:w="2695" w:type="dxa"/>
            <w:gridSpan w:val="2"/>
            <w:shd w:val="clear" w:color="auto" w:fill="F7CAAC"/>
          </w:tcPr>
          <w:p w14:paraId="7E574B08" w14:textId="77777777" w:rsidR="002F2E5C" w:rsidRDefault="002F2E5C" w:rsidP="007755BB">
            <w:pPr>
              <w:jc w:val="both"/>
            </w:pPr>
            <w:r>
              <w:rPr>
                <w:b/>
              </w:rPr>
              <w:t>doporučený ročník / semestr</w:t>
            </w:r>
          </w:p>
        </w:tc>
        <w:tc>
          <w:tcPr>
            <w:tcW w:w="668" w:type="dxa"/>
          </w:tcPr>
          <w:p w14:paraId="75E67660" w14:textId="77777777" w:rsidR="002F2E5C" w:rsidRDefault="002F2E5C" w:rsidP="007755BB">
            <w:pPr>
              <w:jc w:val="both"/>
            </w:pPr>
            <w:r>
              <w:t>3/Z</w:t>
            </w:r>
          </w:p>
        </w:tc>
      </w:tr>
      <w:tr w:rsidR="002F2E5C" w14:paraId="7BC012D0" w14:textId="77777777" w:rsidTr="007755BB">
        <w:tc>
          <w:tcPr>
            <w:tcW w:w="3086" w:type="dxa"/>
            <w:shd w:val="clear" w:color="auto" w:fill="F7CAAC"/>
          </w:tcPr>
          <w:p w14:paraId="469464B3" w14:textId="77777777" w:rsidR="002F2E5C" w:rsidRDefault="002F2E5C" w:rsidP="007755BB">
            <w:pPr>
              <w:jc w:val="both"/>
              <w:rPr>
                <w:b/>
              </w:rPr>
            </w:pPr>
            <w:r>
              <w:rPr>
                <w:b/>
              </w:rPr>
              <w:t>Rozsah studijního předmětu</w:t>
            </w:r>
          </w:p>
        </w:tc>
        <w:tc>
          <w:tcPr>
            <w:tcW w:w="1701" w:type="dxa"/>
            <w:gridSpan w:val="2"/>
          </w:tcPr>
          <w:p w14:paraId="45E81193" w14:textId="77777777" w:rsidR="002F2E5C" w:rsidRDefault="002F2E5C" w:rsidP="007755BB">
            <w:pPr>
              <w:jc w:val="both"/>
            </w:pPr>
          </w:p>
        </w:tc>
        <w:tc>
          <w:tcPr>
            <w:tcW w:w="889" w:type="dxa"/>
            <w:shd w:val="clear" w:color="auto" w:fill="F7CAAC"/>
          </w:tcPr>
          <w:p w14:paraId="72F7197A" w14:textId="77777777" w:rsidR="002F2E5C" w:rsidRDefault="002F2E5C" w:rsidP="007755BB">
            <w:pPr>
              <w:jc w:val="both"/>
              <w:rPr>
                <w:b/>
              </w:rPr>
            </w:pPr>
            <w:r>
              <w:rPr>
                <w:b/>
              </w:rPr>
              <w:t xml:space="preserve">hod. </w:t>
            </w:r>
          </w:p>
        </w:tc>
        <w:tc>
          <w:tcPr>
            <w:tcW w:w="816" w:type="dxa"/>
          </w:tcPr>
          <w:p w14:paraId="0C995ECD" w14:textId="77777777" w:rsidR="002F2E5C" w:rsidRDefault="002F2E5C" w:rsidP="007755BB">
            <w:pPr>
              <w:jc w:val="both"/>
            </w:pPr>
          </w:p>
        </w:tc>
        <w:tc>
          <w:tcPr>
            <w:tcW w:w="2156" w:type="dxa"/>
            <w:shd w:val="clear" w:color="auto" w:fill="F7CAAC"/>
          </w:tcPr>
          <w:p w14:paraId="72D68D26" w14:textId="77777777" w:rsidR="002F2E5C" w:rsidRDefault="002F2E5C" w:rsidP="007755BB">
            <w:pPr>
              <w:jc w:val="both"/>
              <w:rPr>
                <w:b/>
              </w:rPr>
            </w:pPr>
            <w:r>
              <w:rPr>
                <w:b/>
              </w:rPr>
              <w:t>kreditů</w:t>
            </w:r>
          </w:p>
        </w:tc>
        <w:tc>
          <w:tcPr>
            <w:tcW w:w="1207" w:type="dxa"/>
            <w:gridSpan w:val="2"/>
          </w:tcPr>
          <w:p w14:paraId="2BF1F13A" w14:textId="77777777" w:rsidR="002F2E5C" w:rsidRDefault="002F2E5C" w:rsidP="007755BB">
            <w:pPr>
              <w:jc w:val="both"/>
            </w:pPr>
            <w:r>
              <w:t>4</w:t>
            </w:r>
          </w:p>
        </w:tc>
      </w:tr>
      <w:tr w:rsidR="002F2E5C" w14:paraId="14672D1B" w14:textId="77777777" w:rsidTr="007755BB">
        <w:tc>
          <w:tcPr>
            <w:tcW w:w="3086" w:type="dxa"/>
            <w:shd w:val="clear" w:color="auto" w:fill="F7CAAC"/>
          </w:tcPr>
          <w:p w14:paraId="129EA01D" w14:textId="77777777" w:rsidR="002F2E5C" w:rsidRDefault="002F2E5C" w:rsidP="007755BB">
            <w:pPr>
              <w:jc w:val="both"/>
              <w:rPr>
                <w:b/>
                <w:sz w:val="22"/>
              </w:rPr>
            </w:pPr>
            <w:r>
              <w:rPr>
                <w:b/>
              </w:rPr>
              <w:t>Prerekvizity, korekvizity, ekvivalence</w:t>
            </w:r>
          </w:p>
        </w:tc>
        <w:tc>
          <w:tcPr>
            <w:tcW w:w="6769" w:type="dxa"/>
            <w:gridSpan w:val="7"/>
          </w:tcPr>
          <w:p w14:paraId="6A713766" w14:textId="77777777" w:rsidR="002F2E5C" w:rsidRDefault="002F2E5C" w:rsidP="007755BB">
            <w:pPr>
              <w:jc w:val="both"/>
            </w:pPr>
            <w:r>
              <w:t>nejsou</w:t>
            </w:r>
          </w:p>
        </w:tc>
      </w:tr>
      <w:tr w:rsidR="002F2E5C" w14:paraId="5A83DC04" w14:textId="77777777" w:rsidTr="007755BB">
        <w:tc>
          <w:tcPr>
            <w:tcW w:w="3086" w:type="dxa"/>
            <w:shd w:val="clear" w:color="auto" w:fill="F7CAAC"/>
          </w:tcPr>
          <w:p w14:paraId="553A319C" w14:textId="77777777" w:rsidR="002F2E5C" w:rsidRDefault="002F2E5C" w:rsidP="007755BB">
            <w:pPr>
              <w:jc w:val="both"/>
              <w:rPr>
                <w:b/>
              </w:rPr>
            </w:pPr>
            <w:r>
              <w:rPr>
                <w:b/>
              </w:rPr>
              <w:t>Způsob ověření studijních výsledků</w:t>
            </w:r>
          </w:p>
        </w:tc>
        <w:tc>
          <w:tcPr>
            <w:tcW w:w="3406" w:type="dxa"/>
            <w:gridSpan w:val="4"/>
          </w:tcPr>
          <w:p w14:paraId="348E0E7B" w14:textId="77777777" w:rsidR="002F2E5C" w:rsidRDefault="002F2E5C" w:rsidP="007755BB">
            <w:pPr>
              <w:jc w:val="both"/>
            </w:pPr>
            <w:r>
              <w:t>zkouška</w:t>
            </w:r>
          </w:p>
        </w:tc>
        <w:tc>
          <w:tcPr>
            <w:tcW w:w="2156" w:type="dxa"/>
            <w:shd w:val="clear" w:color="auto" w:fill="F7CAAC"/>
          </w:tcPr>
          <w:p w14:paraId="48CE523C" w14:textId="77777777" w:rsidR="002F2E5C" w:rsidRDefault="002F2E5C" w:rsidP="007755BB">
            <w:pPr>
              <w:jc w:val="both"/>
              <w:rPr>
                <w:b/>
              </w:rPr>
            </w:pPr>
            <w:r>
              <w:rPr>
                <w:b/>
              </w:rPr>
              <w:t>Forma výuky</w:t>
            </w:r>
          </w:p>
        </w:tc>
        <w:tc>
          <w:tcPr>
            <w:tcW w:w="1207" w:type="dxa"/>
            <w:gridSpan w:val="2"/>
          </w:tcPr>
          <w:p w14:paraId="2E35A190" w14:textId="77777777" w:rsidR="002F2E5C" w:rsidRDefault="002F2E5C" w:rsidP="007755BB">
            <w:pPr>
              <w:jc w:val="both"/>
            </w:pPr>
            <w:r>
              <w:t>seminář</w:t>
            </w:r>
          </w:p>
        </w:tc>
      </w:tr>
      <w:tr w:rsidR="002F2E5C" w14:paraId="2F34E3C9" w14:textId="77777777" w:rsidTr="007755BB">
        <w:tc>
          <w:tcPr>
            <w:tcW w:w="3086" w:type="dxa"/>
            <w:shd w:val="clear" w:color="auto" w:fill="F7CAAC"/>
          </w:tcPr>
          <w:p w14:paraId="0F9C62F8"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7D8D6B94" w14:textId="77777777" w:rsidR="002F2E5C" w:rsidRDefault="002F2E5C" w:rsidP="006328B7">
            <w:pPr>
              <w:pStyle w:val="Odstavecseseznamem"/>
              <w:numPr>
                <w:ilvl w:val="0"/>
                <w:numId w:val="46"/>
              </w:numPr>
              <w:ind w:left="424"/>
              <w:jc w:val="both"/>
            </w:pPr>
            <w:r>
              <w:t xml:space="preserve">Aktivní účast na seminářích. </w:t>
            </w:r>
          </w:p>
          <w:p w14:paraId="35650267" w14:textId="77777777" w:rsidR="002F2E5C" w:rsidRDefault="002F2E5C" w:rsidP="006328B7">
            <w:pPr>
              <w:pStyle w:val="Odstavecseseznamem"/>
              <w:numPr>
                <w:ilvl w:val="0"/>
                <w:numId w:val="46"/>
              </w:numPr>
              <w:ind w:left="424"/>
              <w:jc w:val="both"/>
            </w:pPr>
            <w:r>
              <w:t xml:space="preserve">Úspěšné absolvování zápočtového testu (minimum 60 % úspěšnost). </w:t>
            </w:r>
          </w:p>
          <w:p w14:paraId="7F1A0A26" w14:textId="77777777" w:rsidR="002F2E5C" w:rsidRDefault="002F2E5C" w:rsidP="007755BB">
            <w:pPr>
              <w:jc w:val="both"/>
            </w:pPr>
            <w:r>
              <w:t xml:space="preserve">Požadavky ke zkoušce: </w:t>
            </w:r>
          </w:p>
          <w:p w14:paraId="250440C1" w14:textId="77777777" w:rsidR="002F2E5C" w:rsidRDefault="002F2E5C" w:rsidP="007755BB">
            <w:pPr>
              <w:jc w:val="both"/>
            </w:pPr>
            <w:r>
              <w:t>Prezentace zaměřená na studovaný obor</w:t>
            </w:r>
          </w:p>
        </w:tc>
      </w:tr>
      <w:tr w:rsidR="002F2E5C" w14:paraId="537ABF4F" w14:textId="77777777" w:rsidTr="007755BB">
        <w:trPr>
          <w:trHeight w:val="146"/>
        </w:trPr>
        <w:tc>
          <w:tcPr>
            <w:tcW w:w="9855" w:type="dxa"/>
            <w:gridSpan w:val="8"/>
            <w:tcBorders>
              <w:top w:val="nil"/>
            </w:tcBorders>
          </w:tcPr>
          <w:p w14:paraId="1B136E4A" w14:textId="77777777" w:rsidR="002F2E5C" w:rsidRDefault="002F2E5C" w:rsidP="007755BB">
            <w:pPr>
              <w:jc w:val="both"/>
            </w:pPr>
          </w:p>
        </w:tc>
      </w:tr>
      <w:tr w:rsidR="002F2E5C" w14:paraId="0B827A90" w14:textId="77777777" w:rsidTr="007755BB">
        <w:trPr>
          <w:trHeight w:val="197"/>
        </w:trPr>
        <w:tc>
          <w:tcPr>
            <w:tcW w:w="3086" w:type="dxa"/>
            <w:tcBorders>
              <w:top w:val="nil"/>
            </w:tcBorders>
            <w:shd w:val="clear" w:color="auto" w:fill="F7CAAC"/>
          </w:tcPr>
          <w:p w14:paraId="270A1CE8" w14:textId="77777777" w:rsidR="002F2E5C" w:rsidRDefault="002F2E5C" w:rsidP="007755BB">
            <w:pPr>
              <w:jc w:val="both"/>
              <w:rPr>
                <w:b/>
              </w:rPr>
            </w:pPr>
            <w:r>
              <w:rPr>
                <w:b/>
              </w:rPr>
              <w:t>Garant předmětu</w:t>
            </w:r>
          </w:p>
        </w:tc>
        <w:tc>
          <w:tcPr>
            <w:tcW w:w="6769" w:type="dxa"/>
            <w:gridSpan w:val="7"/>
            <w:tcBorders>
              <w:top w:val="nil"/>
            </w:tcBorders>
          </w:tcPr>
          <w:p w14:paraId="4A03B6A3" w14:textId="77777777" w:rsidR="002F2E5C" w:rsidRDefault="002F2E5C" w:rsidP="007755BB">
            <w:pPr>
              <w:jc w:val="both"/>
            </w:pPr>
          </w:p>
        </w:tc>
      </w:tr>
      <w:tr w:rsidR="002F2E5C" w14:paraId="13C40F12" w14:textId="77777777" w:rsidTr="007755BB">
        <w:trPr>
          <w:trHeight w:val="243"/>
        </w:trPr>
        <w:tc>
          <w:tcPr>
            <w:tcW w:w="3086" w:type="dxa"/>
            <w:tcBorders>
              <w:top w:val="nil"/>
            </w:tcBorders>
            <w:shd w:val="clear" w:color="auto" w:fill="F7CAAC"/>
          </w:tcPr>
          <w:p w14:paraId="27A496A5" w14:textId="77777777" w:rsidR="002F2E5C" w:rsidRDefault="002F2E5C" w:rsidP="007755BB">
            <w:pPr>
              <w:jc w:val="both"/>
              <w:rPr>
                <w:b/>
              </w:rPr>
            </w:pPr>
            <w:r>
              <w:rPr>
                <w:b/>
              </w:rPr>
              <w:t>Zapojení garanta do výuky předmětu</w:t>
            </w:r>
          </w:p>
        </w:tc>
        <w:tc>
          <w:tcPr>
            <w:tcW w:w="6769" w:type="dxa"/>
            <w:gridSpan w:val="7"/>
            <w:tcBorders>
              <w:top w:val="nil"/>
            </w:tcBorders>
          </w:tcPr>
          <w:p w14:paraId="7033F17C" w14:textId="77777777" w:rsidR="002F2E5C" w:rsidRDefault="002F2E5C" w:rsidP="007755BB">
            <w:pPr>
              <w:jc w:val="both"/>
            </w:pPr>
          </w:p>
        </w:tc>
      </w:tr>
      <w:tr w:rsidR="002F2E5C" w14:paraId="507A1CD5" w14:textId="77777777" w:rsidTr="007755BB">
        <w:tc>
          <w:tcPr>
            <w:tcW w:w="3086" w:type="dxa"/>
            <w:shd w:val="clear" w:color="auto" w:fill="F7CAAC"/>
          </w:tcPr>
          <w:p w14:paraId="6382E41A" w14:textId="77777777" w:rsidR="002F2E5C" w:rsidRDefault="002F2E5C" w:rsidP="007755BB">
            <w:pPr>
              <w:jc w:val="both"/>
              <w:rPr>
                <w:b/>
              </w:rPr>
            </w:pPr>
            <w:r>
              <w:rPr>
                <w:b/>
              </w:rPr>
              <w:t>Vyučující</w:t>
            </w:r>
          </w:p>
        </w:tc>
        <w:tc>
          <w:tcPr>
            <w:tcW w:w="6769" w:type="dxa"/>
            <w:gridSpan w:val="7"/>
            <w:tcBorders>
              <w:bottom w:val="nil"/>
            </w:tcBorders>
          </w:tcPr>
          <w:p w14:paraId="2F75ACFC" w14:textId="77777777" w:rsidR="002F2E5C" w:rsidRDefault="002F2E5C" w:rsidP="007755BB">
            <w:pPr>
              <w:jc w:val="both"/>
            </w:pPr>
            <w:r>
              <w:rPr>
                <w:i/>
                <w:iCs/>
              </w:rPr>
              <w:t>Předmět má pro zaměření SP doplňující charakter</w:t>
            </w:r>
          </w:p>
        </w:tc>
      </w:tr>
      <w:tr w:rsidR="002F2E5C" w14:paraId="5AF49993" w14:textId="77777777" w:rsidTr="007755BB">
        <w:trPr>
          <w:trHeight w:val="125"/>
        </w:trPr>
        <w:tc>
          <w:tcPr>
            <w:tcW w:w="9855" w:type="dxa"/>
            <w:gridSpan w:val="8"/>
            <w:tcBorders>
              <w:top w:val="nil"/>
            </w:tcBorders>
          </w:tcPr>
          <w:p w14:paraId="77B0F6AF" w14:textId="77777777" w:rsidR="002F2E5C" w:rsidRDefault="002F2E5C" w:rsidP="007755BB">
            <w:pPr>
              <w:jc w:val="both"/>
            </w:pPr>
          </w:p>
        </w:tc>
      </w:tr>
      <w:tr w:rsidR="002F2E5C" w14:paraId="5DFA9964" w14:textId="77777777" w:rsidTr="007755BB">
        <w:tc>
          <w:tcPr>
            <w:tcW w:w="3086" w:type="dxa"/>
            <w:shd w:val="clear" w:color="auto" w:fill="F7CAAC"/>
          </w:tcPr>
          <w:p w14:paraId="74B47BEF" w14:textId="77777777" w:rsidR="002F2E5C" w:rsidRDefault="002F2E5C" w:rsidP="007755BB">
            <w:pPr>
              <w:jc w:val="both"/>
              <w:rPr>
                <w:b/>
              </w:rPr>
            </w:pPr>
            <w:r>
              <w:rPr>
                <w:b/>
              </w:rPr>
              <w:t>Stručná anotace předmětu</w:t>
            </w:r>
          </w:p>
        </w:tc>
        <w:tc>
          <w:tcPr>
            <w:tcW w:w="6769" w:type="dxa"/>
            <w:gridSpan w:val="7"/>
            <w:tcBorders>
              <w:bottom w:val="nil"/>
            </w:tcBorders>
          </w:tcPr>
          <w:p w14:paraId="4B03705E" w14:textId="77777777" w:rsidR="002F2E5C" w:rsidRDefault="002F2E5C" w:rsidP="007755BB">
            <w:pPr>
              <w:jc w:val="both"/>
            </w:pPr>
          </w:p>
        </w:tc>
      </w:tr>
      <w:tr w:rsidR="002F2E5C" w14:paraId="7D3D68E5" w14:textId="77777777" w:rsidTr="007755BB">
        <w:trPr>
          <w:trHeight w:val="708"/>
        </w:trPr>
        <w:tc>
          <w:tcPr>
            <w:tcW w:w="9855" w:type="dxa"/>
            <w:gridSpan w:val="8"/>
            <w:tcBorders>
              <w:top w:val="nil"/>
              <w:bottom w:val="single" w:sz="12" w:space="0" w:color="auto"/>
            </w:tcBorders>
          </w:tcPr>
          <w:p w14:paraId="71DB89F6" w14:textId="77777777" w:rsidR="002F2E5C" w:rsidRDefault="002F2E5C" w:rsidP="007755BB">
            <w:pPr>
              <w:jc w:val="both"/>
              <w:rPr>
                <w:ins w:id="610" w:author="Zuzka" w:date="2018-11-16T00:56:00Z"/>
                <w:color w:val="000000"/>
                <w:shd w:val="clear" w:color="auto" w:fill="FFFFFF"/>
              </w:rPr>
            </w:pPr>
            <w:r>
              <w:rPr>
                <w:color w:val="000000"/>
                <w:shd w:val="clear" w:color="auto" w:fill="FFFFFF"/>
              </w:rPr>
              <w:t>Předmět je nabízen pouze studentům kombinovaného studia.</w:t>
            </w:r>
          </w:p>
          <w:p w14:paraId="43B3B5F2" w14:textId="77777777" w:rsidR="00E4598F" w:rsidRPr="00E73BC3" w:rsidRDefault="00E4598F" w:rsidP="007755BB">
            <w:pPr>
              <w:jc w:val="both"/>
              <w:rPr>
                <w:color w:val="000000"/>
                <w:shd w:val="clear" w:color="auto" w:fill="FFFFFF"/>
              </w:rPr>
            </w:pPr>
          </w:p>
          <w:p w14:paraId="0E488D25" w14:textId="77777777" w:rsidR="002F2E5C" w:rsidRPr="00E4598F" w:rsidRDefault="002F2E5C" w:rsidP="007755BB">
            <w:pPr>
              <w:jc w:val="both"/>
              <w:rPr>
                <w:color w:val="000000"/>
                <w:shd w:val="clear" w:color="auto" w:fill="FFFFFF"/>
                <w:rPrChange w:id="611" w:author="Zuzka" w:date="2018-11-16T00:56:00Z">
                  <w:rPr>
                    <w:b/>
                    <w:color w:val="000000"/>
                    <w:shd w:val="clear" w:color="auto" w:fill="FFFFFF"/>
                  </w:rPr>
                </w:rPrChange>
              </w:rPr>
            </w:pPr>
            <w:r w:rsidRPr="00E4598F">
              <w:rPr>
                <w:color w:val="000000"/>
                <w:shd w:val="clear" w:color="auto" w:fill="FFFFFF"/>
                <w:rPrChange w:id="612" w:author="Zuzka" w:date="2018-11-16T00:56:00Z">
                  <w:rPr>
                    <w:b/>
                    <w:color w:val="000000"/>
                    <w:shd w:val="clear" w:color="auto" w:fill="FFFFFF"/>
                  </w:rPr>
                </w:rPrChange>
              </w:rPr>
              <w:t>Témata:</w:t>
            </w:r>
          </w:p>
          <w:p w14:paraId="105B71C7" w14:textId="77777777" w:rsidR="002F2E5C" w:rsidRPr="001F11D8" w:rsidRDefault="002F2E5C" w:rsidP="006328B7">
            <w:pPr>
              <w:pStyle w:val="Odstavecseseznamem"/>
              <w:numPr>
                <w:ilvl w:val="0"/>
                <w:numId w:val="47"/>
              </w:numPr>
              <w:jc w:val="both"/>
              <w:rPr>
                <w:color w:val="000000"/>
                <w:shd w:val="clear" w:color="auto" w:fill="FFFFFF"/>
              </w:rPr>
            </w:pPr>
            <w:r w:rsidRPr="001F11D8">
              <w:rPr>
                <w:color w:val="000000"/>
                <w:shd w:val="clear" w:color="auto" w:fill="FFFFFF"/>
              </w:rPr>
              <w:t xml:space="preserve">Schopnost představit sebe a své kolegy </w:t>
            </w:r>
          </w:p>
          <w:p w14:paraId="1F288EA6" w14:textId="77777777" w:rsidR="002F2E5C" w:rsidRPr="001F11D8" w:rsidRDefault="002F2E5C" w:rsidP="006328B7">
            <w:pPr>
              <w:pStyle w:val="Odstavecseseznamem"/>
              <w:numPr>
                <w:ilvl w:val="0"/>
                <w:numId w:val="47"/>
              </w:numPr>
              <w:jc w:val="both"/>
              <w:rPr>
                <w:color w:val="000000"/>
                <w:shd w:val="clear" w:color="auto" w:fill="FFFFFF"/>
              </w:rPr>
            </w:pPr>
            <w:r w:rsidRPr="001F11D8">
              <w:rPr>
                <w:color w:val="000000"/>
                <w:shd w:val="clear" w:color="auto" w:fill="FFFFFF"/>
              </w:rPr>
              <w:t xml:space="preserve">Informace o své profesi </w:t>
            </w:r>
          </w:p>
          <w:p w14:paraId="71F54859" w14:textId="77777777" w:rsidR="002F2E5C" w:rsidRPr="001F11D8" w:rsidRDefault="002F2E5C" w:rsidP="006328B7">
            <w:pPr>
              <w:pStyle w:val="Odstavecseseznamem"/>
              <w:numPr>
                <w:ilvl w:val="0"/>
                <w:numId w:val="47"/>
              </w:numPr>
              <w:jc w:val="both"/>
              <w:rPr>
                <w:color w:val="000000"/>
                <w:shd w:val="clear" w:color="auto" w:fill="FFFFFF"/>
              </w:rPr>
            </w:pPr>
            <w:r w:rsidRPr="001F11D8">
              <w:rPr>
                <w:color w:val="000000"/>
                <w:shd w:val="clear" w:color="auto" w:fill="FFFFFF"/>
              </w:rPr>
              <w:t xml:space="preserve">Popis pracovní činnosti, pracoviště </w:t>
            </w:r>
          </w:p>
          <w:p w14:paraId="69E57A90" w14:textId="77777777" w:rsidR="002F2E5C" w:rsidRPr="001F11D8" w:rsidRDefault="002F2E5C" w:rsidP="006328B7">
            <w:pPr>
              <w:pStyle w:val="Odstavecseseznamem"/>
              <w:numPr>
                <w:ilvl w:val="0"/>
                <w:numId w:val="47"/>
              </w:numPr>
              <w:jc w:val="both"/>
              <w:rPr>
                <w:color w:val="000000"/>
                <w:shd w:val="clear" w:color="auto" w:fill="FFFFFF"/>
              </w:rPr>
            </w:pPr>
            <w:r>
              <w:rPr>
                <w:color w:val="000000"/>
                <w:shd w:val="clear" w:color="auto" w:fill="FFFFFF"/>
              </w:rPr>
              <w:t>I</w:t>
            </w:r>
            <w:r w:rsidRPr="001F11D8">
              <w:rPr>
                <w:color w:val="000000"/>
                <w:shd w:val="clear" w:color="auto" w:fill="FFFFFF"/>
              </w:rPr>
              <w:t xml:space="preserve">nformace o studiu, odborné zaměření </w:t>
            </w:r>
          </w:p>
          <w:p w14:paraId="239BC673" w14:textId="77777777" w:rsidR="002F2E5C" w:rsidRPr="001F11D8" w:rsidRDefault="002F2E5C" w:rsidP="006328B7">
            <w:pPr>
              <w:pStyle w:val="Odstavecseseznamem"/>
              <w:numPr>
                <w:ilvl w:val="0"/>
                <w:numId w:val="47"/>
              </w:numPr>
              <w:jc w:val="both"/>
              <w:rPr>
                <w:color w:val="000000"/>
                <w:shd w:val="clear" w:color="auto" w:fill="FFFFFF"/>
              </w:rPr>
            </w:pPr>
            <w:r w:rsidRPr="001F11D8">
              <w:rPr>
                <w:color w:val="000000"/>
                <w:shd w:val="clear" w:color="auto" w:fill="FFFFFF"/>
              </w:rPr>
              <w:t xml:space="preserve">Co je pro mě důležité, jaké problémy řeším </w:t>
            </w:r>
          </w:p>
          <w:p w14:paraId="2A18DEFA" w14:textId="77777777" w:rsidR="002F2E5C" w:rsidRPr="001F11D8" w:rsidRDefault="002F2E5C" w:rsidP="006328B7">
            <w:pPr>
              <w:pStyle w:val="Odstavecseseznamem"/>
              <w:numPr>
                <w:ilvl w:val="0"/>
                <w:numId w:val="47"/>
              </w:numPr>
              <w:jc w:val="both"/>
              <w:rPr>
                <w:color w:val="000000"/>
                <w:shd w:val="clear" w:color="auto" w:fill="FFFFFF"/>
              </w:rPr>
            </w:pPr>
            <w:r w:rsidRPr="001F11D8">
              <w:rPr>
                <w:color w:val="000000"/>
                <w:shd w:val="clear" w:color="auto" w:fill="FFFFFF"/>
              </w:rPr>
              <w:t xml:space="preserve">Systém minulých časů </w:t>
            </w:r>
          </w:p>
          <w:p w14:paraId="172EF550" w14:textId="77777777" w:rsidR="002F2E5C" w:rsidRPr="001F11D8" w:rsidRDefault="002F2E5C" w:rsidP="006328B7">
            <w:pPr>
              <w:pStyle w:val="Odstavecseseznamem"/>
              <w:numPr>
                <w:ilvl w:val="0"/>
                <w:numId w:val="47"/>
              </w:numPr>
              <w:jc w:val="both"/>
              <w:rPr>
                <w:color w:val="000000"/>
                <w:shd w:val="clear" w:color="auto" w:fill="FFFFFF"/>
              </w:rPr>
            </w:pPr>
            <w:r w:rsidRPr="001F11D8">
              <w:rPr>
                <w:color w:val="000000"/>
                <w:shd w:val="clear" w:color="auto" w:fill="FFFFFF"/>
              </w:rPr>
              <w:t xml:space="preserve">Předložky </w:t>
            </w:r>
          </w:p>
          <w:p w14:paraId="7F85C564" w14:textId="77777777" w:rsidR="002F2E5C" w:rsidRPr="001F11D8" w:rsidRDefault="002F2E5C" w:rsidP="006328B7">
            <w:pPr>
              <w:pStyle w:val="Odstavecseseznamem"/>
              <w:numPr>
                <w:ilvl w:val="0"/>
                <w:numId w:val="47"/>
              </w:numPr>
              <w:jc w:val="both"/>
              <w:rPr>
                <w:color w:val="000000"/>
                <w:shd w:val="clear" w:color="auto" w:fill="FFFFFF"/>
              </w:rPr>
            </w:pPr>
            <w:r w:rsidRPr="001F11D8">
              <w:rPr>
                <w:color w:val="000000"/>
                <w:shd w:val="clear" w:color="auto" w:fill="FFFFFF"/>
              </w:rPr>
              <w:t xml:space="preserve">Předložkové vazby </w:t>
            </w:r>
          </w:p>
          <w:p w14:paraId="49F28A88" w14:textId="77777777" w:rsidR="002F2E5C" w:rsidRPr="009D07DE" w:rsidRDefault="002F2E5C" w:rsidP="006328B7">
            <w:pPr>
              <w:pStyle w:val="Odstavecseseznamem"/>
              <w:numPr>
                <w:ilvl w:val="0"/>
                <w:numId w:val="47"/>
              </w:numPr>
              <w:jc w:val="both"/>
              <w:rPr>
                <w:color w:val="000000"/>
                <w:shd w:val="clear" w:color="auto" w:fill="FFFFFF"/>
              </w:rPr>
            </w:pPr>
            <w:r w:rsidRPr="001F11D8">
              <w:rPr>
                <w:color w:val="000000"/>
                <w:shd w:val="clear" w:color="auto" w:fill="FFFFFF"/>
              </w:rPr>
              <w:t>Vedlejší věty</w:t>
            </w:r>
            <w:r w:rsidRPr="009D07DE">
              <w:rPr>
                <w:color w:val="000000"/>
                <w:shd w:val="clear" w:color="auto" w:fill="FFFFFF"/>
              </w:rPr>
              <w:t> </w:t>
            </w:r>
          </w:p>
          <w:p w14:paraId="78B97153" w14:textId="77777777" w:rsidR="002F2E5C" w:rsidRDefault="002F2E5C" w:rsidP="007755BB">
            <w:pPr>
              <w:jc w:val="both"/>
            </w:pPr>
          </w:p>
        </w:tc>
      </w:tr>
      <w:tr w:rsidR="002F2E5C" w14:paraId="407EF2AD" w14:textId="77777777" w:rsidTr="007755BB">
        <w:trPr>
          <w:trHeight w:val="265"/>
        </w:trPr>
        <w:tc>
          <w:tcPr>
            <w:tcW w:w="3653" w:type="dxa"/>
            <w:gridSpan w:val="2"/>
            <w:tcBorders>
              <w:top w:val="nil"/>
            </w:tcBorders>
            <w:shd w:val="clear" w:color="auto" w:fill="F7CAAC"/>
          </w:tcPr>
          <w:p w14:paraId="37EE2130"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457BFBFD" w14:textId="77777777" w:rsidR="002F2E5C" w:rsidRDefault="002F2E5C" w:rsidP="007755BB">
            <w:pPr>
              <w:jc w:val="both"/>
            </w:pPr>
          </w:p>
        </w:tc>
      </w:tr>
      <w:tr w:rsidR="002F2E5C" w14:paraId="27168961" w14:textId="77777777" w:rsidTr="007755BB">
        <w:trPr>
          <w:trHeight w:val="1296"/>
        </w:trPr>
        <w:tc>
          <w:tcPr>
            <w:tcW w:w="9855" w:type="dxa"/>
            <w:gridSpan w:val="8"/>
            <w:tcBorders>
              <w:top w:val="nil"/>
            </w:tcBorders>
          </w:tcPr>
          <w:p w14:paraId="6130A18D" w14:textId="77777777" w:rsidR="002F2E5C" w:rsidRDefault="002F2E5C" w:rsidP="007755BB">
            <w:pPr>
              <w:jc w:val="both"/>
              <w:rPr>
                <w:b/>
                <w:bCs/>
              </w:rPr>
            </w:pPr>
            <w:r w:rsidRPr="00A804ED">
              <w:rPr>
                <w:b/>
                <w:bCs/>
              </w:rPr>
              <w:t>Povinná literatura:</w:t>
            </w:r>
          </w:p>
          <w:p w14:paraId="21B27BBC" w14:textId="77777777" w:rsidR="002F2E5C" w:rsidRPr="002060D9" w:rsidRDefault="002F2E5C" w:rsidP="007755BB">
            <w:pPr>
              <w:jc w:val="both"/>
              <w:rPr>
                <w:bCs/>
              </w:rPr>
            </w:pPr>
            <w:r w:rsidRPr="002060D9">
              <w:rPr>
                <w:bCs/>
              </w:rPr>
              <w:t xml:space="preserve">KRENN, W., PUCHTE, H. </w:t>
            </w:r>
            <w:r w:rsidRPr="002060D9">
              <w:rPr>
                <w:bCs/>
                <w:i/>
              </w:rPr>
              <w:t>Motive A1-B1</w:t>
            </w:r>
            <w:r w:rsidRPr="002060D9">
              <w:rPr>
                <w:bCs/>
              </w:rPr>
              <w:t xml:space="preserve">. Hueber Verlag, München, 2016. ISBN 978-3-19-001878-9. </w:t>
            </w:r>
          </w:p>
          <w:p w14:paraId="5741A925" w14:textId="77777777" w:rsidR="002F2E5C" w:rsidRPr="002060D9" w:rsidRDefault="002F2E5C" w:rsidP="007755BB">
            <w:pPr>
              <w:jc w:val="both"/>
              <w:rPr>
                <w:bCs/>
              </w:rPr>
            </w:pPr>
            <w:r w:rsidRPr="002060D9">
              <w:rPr>
                <w:bCs/>
              </w:rPr>
              <w:t xml:space="preserve">HÖPPNEROVÁ, Věra. </w:t>
            </w:r>
            <w:r w:rsidRPr="002060D9">
              <w:rPr>
                <w:bCs/>
                <w:i/>
              </w:rPr>
              <w:t>Němčina pro jazykové školy 1</w:t>
            </w:r>
            <w:r w:rsidRPr="002060D9">
              <w:rPr>
                <w:bCs/>
              </w:rPr>
              <w:t xml:space="preserve">. Plzeň, Fraus, 2010. ISBN 978-80-7238-912-4. </w:t>
            </w:r>
          </w:p>
          <w:p w14:paraId="0D02E615" w14:textId="77777777" w:rsidR="002F2E5C" w:rsidRDefault="002F2E5C" w:rsidP="007755BB">
            <w:pPr>
              <w:jc w:val="both"/>
              <w:rPr>
                <w:ins w:id="613" w:author="Zuzka" w:date="2018-11-16T00:56:00Z"/>
                <w:bCs/>
              </w:rPr>
            </w:pPr>
            <w:r w:rsidRPr="002060D9">
              <w:rPr>
                <w:bCs/>
              </w:rPr>
              <w:t xml:space="preserve">HÖPPNEROVÁ, Věra. </w:t>
            </w:r>
            <w:r w:rsidRPr="002060D9">
              <w:rPr>
                <w:bCs/>
                <w:i/>
              </w:rPr>
              <w:t>Němčina pro jazykové školy 2.</w:t>
            </w:r>
            <w:r w:rsidRPr="002060D9">
              <w:rPr>
                <w:bCs/>
              </w:rPr>
              <w:t xml:space="preserve"> Plzeň, Fraus, 2011. ISBN 978-80-7238-958-2. </w:t>
            </w:r>
          </w:p>
          <w:p w14:paraId="2317BAB1" w14:textId="77777777" w:rsidR="00E4598F" w:rsidRDefault="00E4598F" w:rsidP="007755BB">
            <w:pPr>
              <w:jc w:val="both"/>
              <w:rPr>
                <w:bCs/>
              </w:rPr>
            </w:pPr>
          </w:p>
          <w:p w14:paraId="43416DD9" w14:textId="77777777" w:rsidR="002F2E5C" w:rsidRPr="002060D9" w:rsidRDefault="002F2E5C" w:rsidP="007755BB">
            <w:pPr>
              <w:jc w:val="both"/>
              <w:rPr>
                <w:b/>
                <w:bCs/>
              </w:rPr>
            </w:pPr>
            <w:r w:rsidRPr="002060D9">
              <w:rPr>
                <w:b/>
                <w:bCs/>
              </w:rPr>
              <w:t>Doporučená literatura:</w:t>
            </w:r>
          </w:p>
          <w:p w14:paraId="401FFCD7" w14:textId="77777777" w:rsidR="002F2E5C" w:rsidRPr="002060D9" w:rsidRDefault="002F2E5C" w:rsidP="007755BB">
            <w:pPr>
              <w:jc w:val="both"/>
              <w:rPr>
                <w:bCs/>
              </w:rPr>
            </w:pPr>
            <w:r w:rsidRPr="002060D9">
              <w:rPr>
                <w:bCs/>
              </w:rPr>
              <w:t xml:space="preserve">KEPRTOVÁ Margot. </w:t>
            </w:r>
            <w:r w:rsidRPr="002060D9">
              <w:rPr>
                <w:bCs/>
                <w:i/>
              </w:rPr>
              <w:t>Německo-česká konverzace I/II</w:t>
            </w:r>
            <w:r w:rsidRPr="002060D9">
              <w:rPr>
                <w:bCs/>
              </w:rPr>
              <w:t xml:space="preserve">. </w:t>
            </w:r>
          </w:p>
          <w:p w14:paraId="427C21FF" w14:textId="77777777" w:rsidR="002F2E5C" w:rsidRDefault="002F2E5C" w:rsidP="007755BB">
            <w:pPr>
              <w:jc w:val="both"/>
              <w:rPr>
                <w:ins w:id="614" w:author="Zuzka" w:date="2018-11-16T00:56:00Z"/>
                <w:bCs/>
              </w:rPr>
            </w:pPr>
            <w:r w:rsidRPr="002060D9">
              <w:rPr>
                <w:bCs/>
              </w:rPr>
              <w:t xml:space="preserve">DRMLOVÁ, Dana a kol. </w:t>
            </w:r>
            <w:r w:rsidRPr="002060D9">
              <w:rPr>
                <w:bCs/>
                <w:i/>
              </w:rPr>
              <w:t>Německy s úsměvem nově</w:t>
            </w:r>
            <w:r w:rsidRPr="002060D9">
              <w:rPr>
                <w:bCs/>
              </w:rPr>
              <w:t>. Plzeň, Fraus, 2009. ISBN 978-80-7238-891-2.</w:t>
            </w:r>
          </w:p>
          <w:p w14:paraId="2633AA3C" w14:textId="77777777" w:rsidR="00E4598F" w:rsidRPr="002060D9" w:rsidRDefault="00E4598F" w:rsidP="007755BB">
            <w:pPr>
              <w:jc w:val="both"/>
              <w:rPr>
                <w:bCs/>
              </w:rPr>
            </w:pPr>
          </w:p>
        </w:tc>
      </w:tr>
      <w:tr w:rsidR="002F2E5C" w14:paraId="0BEDC295"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6A10FF4" w14:textId="77777777" w:rsidR="002F2E5C" w:rsidRDefault="002F2E5C" w:rsidP="007755BB">
            <w:pPr>
              <w:jc w:val="center"/>
              <w:rPr>
                <w:b/>
              </w:rPr>
            </w:pPr>
            <w:r>
              <w:rPr>
                <w:b/>
              </w:rPr>
              <w:t>Informace ke kombinované nebo distanční formě</w:t>
            </w:r>
          </w:p>
        </w:tc>
      </w:tr>
      <w:tr w:rsidR="002F2E5C" w14:paraId="3AF497A6" w14:textId="77777777" w:rsidTr="007755BB">
        <w:tc>
          <w:tcPr>
            <w:tcW w:w="4787" w:type="dxa"/>
            <w:gridSpan w:val="3"/>
            <w:tcBorders>
              <w:top w:val="single" w:sz="2" w:space="0" w:color="auto"/>
            </w:tcBorders>
            <w:shd w:val="clear" w:color="auto" w:fill="F7CAAC"/>
          </w:tcPr>
          <w:p w14:paraId="3B4E97C9" w14:textId="77777777" w:rsidR="002F2E5C" w:rsidRDefault="002F2E5C" w:rsidP="007755BB">
            <w:pPr>
              <w:jc w:val="both"/>
            </w:pPr>
            <w:r>
              <w:rPr>
                <w:b/>
              </w:rPr>
              <w:t>Rozsah konzultací (soustředění)</w:t>
            </w:r>
          </w:p>
        </w:tc>
        <w:tc>
          <w:tcPr>
            <w:tcW w:w="889" w:type="dxa"/>
            <w:tcBorders>
              <w:top w:val="single" w:sz="2" w:space="0" w:color="auto"/>
            </w:tcBorders>
          </w:tcPr>
          <w:p w14:paraId="5121C2B3" w14:textId="77777777" w:rsidR="002F2E5C" w:rsidRDefault="002F2E5C" w:rsidP="007755BB">
            <w:pPr>
              <w:jc w:val="both"/>
            </w:pPr>
            <w:r>
              <w:t>6</w:t>
            </w:r>
          </w:p>
        </w:tc>
        <w:tc>
          <w:tcPr>
            <w:tcW w:w="4179" w:type="dxa"/>
            <w:gridSpan w:val="4"/>
            <w:tcBorders>
              <w:top w:val="single" w:sz="2" w:space="0" w:color="auto"/>
            </w:tcBorders>
            <w:shd w:val="clear" w:color="auto" w:fill="F7CAAC"/>
          </w:tcPr>
          <w:p w14:paraId="17372E36" w14:textId="77777777" w:rsidR="002F2E5C" w:rsidRDefault="002F2E5C" w:rsidP="007755BB">
            <w:pPr>
              <w:jc w:val="both"/>
              <w:rPr>
                <w:b/>
              </w:rPr>
            </w:pPr>
            <w:r>
              <w:rPr>
                <w:b/>
              </w:rPr>
              <w:t xml:space="preserve">hodin </w:t>
            </w:r>
          </w:p>
        </w:tc>
      </w:tr>
      <w:tr w:rsidR="002F2E5C" w14:paraId="14CF21CF" w14:textId="77777777" w:rsidTr="007755BB">
        <w:tc>
          <w:tcPr>
            <w:tcW w:w="9855" w:type="dxa"/>
            <w:gridSpan w:val="8"/>
            <w:shd w:val="clear" w:color="auto" w:fill="F7CAAC"/>
          </w:tcPr>
          <w:p w14:paraId="546A8076" w14:textId="77777777" w:rsidR="002F2E5C" w:rsidRDefault="002F2E5C" w:rsidP="007755BB">
            <w:pPr>
              <w:jc w:val="both"/>
              <w:rPr>
                <w:b/>
              </w:rPr>
            </w:pPr>
            <w:r>
              <w:rPr>
                <w:b/>
              </w:rPr>
              <w:t>Informace o způsobu kontaktu s vyučujícím</w:t>
            </w:r>
          </w:p>
        </w:tc>
      </w:tr>
      <w:tr w:rsidR="002F2E5C" w14:paraId="5BFF955C" w14:textId="77777777" w:rsidTr="007755BB">
        <w:trPr>
          <w:trHeight w:val="495"/>
        </w:trPr>
        <w:tc>
          <w:tcPr>
            <w:tcW w:w="9855" w:type="dxa"/>
            <w:gridSpan w:val="8"/>
          </w:tcPr>
          <w:p w14:paraId="6950CE19" w14:textId="77777777" w:rsidR="002F2E5C" w:rsidRPr="0061728F" w:rsidRDefault="002F2E5C" w:rsidP="007755BB">
            <w:pPr>
              <w:jc w:val="both"/>
            </w:pPr>
            <w:r w:rsidRPr="0061728F">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7711C30F" w14:textId="77777777" w:rsidR="002F2E5C" w:rsidRDefault="002F2E5C" w:rsidP="002F2E5C">
      <w:pPr>
        <w:spacing w:after="160" w:line="259" w:lineRule="auto"/>
      </w:pPr>
    </w:p>
    <w:p w14:paraId="7F751214" w14:textId="77777777" w:rsidR="002F2E5C" w:rsidRDefault="002F2E5C" w:rsidP="002F2E5C">
      <w:r>
        <w:br w:type="page"/>
      </w:r>
    </w:p>
    <w:p w14:paraId="49437E61" w14:textId="77777777" w:rsidR="002F2E5C" w:rsidRDefault="002F2E5C" w:rsidP="002F2E5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15">
          <w:tblGrid>
            <w:gridCol w:w="76"/>
            <w:gridCol w:w="3010"/>
            <w:gridCol w:w="567"/>
            <w:gridCol w:w="1134"/>
            <w:gridCol w:w="889"/>
            <w:gridCol w:w="816"/>
            <w:gridCol w:w="2156"/>
            <w:gridCol w:w="539"/>
            <w:gridCol w:w="668"/>
            <w:gridCol w:w="76"/>
          </w:tblGrid>
        </w:tblGridChange>
      </w:tblGrid>
      <w:tr w:rsidR="002F2E5C" w14:paraId="602EBC25" w14:textId="77777777" w:rsidTr="007755BB">
        <w:tc>
          <w:tcPr>
            <w:tcW w:w="9855" w:type="dxa"/>
            <w:gridSpan w:val="8"/>
            <w:tcBorders>
              <w:bottom w:val="double" w:sz="4" w:space="0" w:color="auto"/>
            </w:tcBorders>
            <w:shd w:val="clear" w:color="auto" w:fill="BDD6EE"/>
          </w:tcPr>
          <w:p w14:paraId="3D54257B" w14:textId="4FA6F079" w:rsidR="002F2E5C" w:rsidRDefault="002F2E5C" w:rsidP="007755BB">
            <w:pPr>
              <w:tabs>
                <w:tab w:val="right" w:pos="954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5CE88250" w14:textId="77777777" w:rsidTr="007755BB">
        <w:tc>
          <w:tcPr>
            <w:tcW w:w="3086" w:type="dxa"/>
            <w:tcBorders>
              <w:top w:val="double" w:sz="4" w:space="0" w:color="auto"/>
            </w:tcBorders>
            <w:shd w:val="clear" w:color="auto" w:fill="F7CAAC"/>
          </w:tcPr>
          <w:p w14:paraId="7BF4B6D2"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76169F41" w14:textId="77777777" w:rsidR="002F2E5C" w:rsidRDefault="002F2E5C" w:rsidP="007755BB">
            <w:pPr>
              <w:jc w:val="both"/>
            </w:pPr>
            <w:bookmarkStart w:id="616" w:name="ObjektoveProgramova"/>
            <w:r>
              <w:t>Objektové programování a návrhové vzory</w:t>
            </w:r>
            <w:bookmarkEnd w:id="616"/>
          </w:p>
        </w:tc>
      </w:tr>
      <w:tr w:rsidR="002F2E5C" w14:paraId="6CE0C3FD" w14:textId="77777777" w:rsidTr="007755BB">
        <w:tc>
          <w:tcPr>
            <w:tcW w:w="3086" w:type="dxa"/>
            <w:shd w:val="clear" w:color="auto" w:fill="F7CAAC"/>
          </w:tcPr>
          <w:p w14:paraId="5EDC2116" w14:textId="77777777" w:rsidR="002F2E5C" w:rsidRDefault="002F2E5C" w:rsidP="007755BB">
            <w:pPr>
              <w:jc w:val="both"/>
              <w:rPr>
                <w:b/>
              </w:rPr>
            </w:pPr>
            <w:r>
              <w:rPr>
                <w:b/>
              </w:rPr>
              <w:t>Typ předmětu</w:t>
            </w:r>
          </w:p>
        </w:tc>
        <w:tc>
          <w:tcPr>
            <w:tcW w:w="3406" w:type="dxa"/>
            <w:gridSpan w:val="4"/>
          </w:tcPr>
          <w:p w14:paraId="3DEE23A8" w14:textId="77777777" w:rsidR="002F2E5C" w:rsidRDefault="002F2E5C" w:rsidP="007755BB">
            <w:pPr>
              <w:jc w:val="both"/>
            </w:pPr>
            <w:r>
              <w:t>Povinný „PZ“</w:t>
            </w:r>
          </w:p>
        </w:tc>
        <w:tc>
          <w:tcPr>
            <w:tcW w:w="2695" w:type="dxa"/>
            <w:gridSpan w:val="2"/>
            <w:shd w:val="clear" w:color="auto" w:fill="F7CAAC"/>
          </w:tcPr>
          <w:p w14:paraId="73DAB5A0" w14:textId="77777777" w:rsidR="002F2E5C" w:rsidRDefault="002F2E5C" w:rsidP="007755BB">
            <w:pPr>
              <w:jc w:val="both"/>
            </w:pPr>
            <w:r>
              <w:rPr>
                <w:b/>
              </w:rPr>
              <w:t>doporučený ročník / semestr</w:t>
            </w:r>
          </w:p>
        </w:tc>
        <w:tc>
          <w:tcPr>
            <w:tcW w:w="668" w:type="dxa"/>
          </w:tcPr>
          <w:p w14:paraId="2876B3E9" w14:textId="77777777" w:rsidR="002F2E5C" w:rsidRDefault="002F2E5C" w:rsidP="007755BB">
            <w:pPr>
              <w:jc w:val="both"/>
            </w:pPr>
            <w:r>
              <w:t>1/L</w:t>
            </w:r>
          </w:p>
        </w:tc>
      </w:tr>
      <w:tr w:rsidR="002F2E5C" w14:paraId="0671BC7D" w14:textId="77777777" w:rsidTr="007755BB">
        <w:tc>
          <w:tcPr>
            <w:tcW w:w="3086" w:type="dxa"/>
            <w:shd w:val="clear" w:color="auto" w:fill="F7CAAC"/>
          </w:tcPr>
          <w:p w14:paraId="05CBB2A8" w14:textId="77777777" w:rsidR="002F2E5C" w:rsidRDefault="002F2E5C" w:rsidP="007755BB">
            <w:pPr>
              <w:jc w:val="both"/>
              <w:rPr>
                <w:b/>
              </w:rPr>
            </w:pPr>
            <w:r>
              <w:rPr>
                <w:b/>
              </w:rPr>
              <w:t>Rozsah studijního předmětu</w:t>
            </w:r>
          </w:p>
        </w:tc>
        <w:tc>
          <w:tcPr>
            <w:tcW w:w="1701" w:type="dxa"/>
            <w:gridSpan w:val="2"/>
          </w:tcPr>
          <w:p w14:paraId="72918050" w14:textId="77777777" w:rsidR="002F2E5C" w:rsidRDefault="002F2E5C" w:rsidP="007755BB">
            <w:pPr>
              <w:jc w:val="both"/>
            </w:pPr>
            <w:r>
              <w:t>14p + 28c</w:t>
            </w:r>
          </w:p>
        </w:tc>
        <w:tc>
          <w:tcPr>
            <w:tcW w:w="889" w:type="dxa"/>
            <w:shd w:val="clear" w:color="auto" w:fill="F7CAAC"/>
          </w:tcPr>
          <w:p w14:paraId="52F4807C" w14:textId="77777777" w:rsidR="002F2E5C" w:rsidRDefault="002F2E5C" w:rsidP="007755BB">
            <w:pPr>
              <w:jc w:val="both"/>
              <w:rPr>
                <w:b/>
              </w:rPr>
            </w:pPr>
            <w:r>
              <w:rPr>
                <w:b/>
              </w:rPr>
              <w:t xml:space="preserve">hod. </w:t>
            </w:r>
          </w:p>
        </w:tc>
        <w:tc>
          <w:tcPr>
            <w:tcW w:w="816" w:type="dxa"/>
          </w:tcPr>
          <w:p w14:paraId="08F205F8" w14:textId="77777777" w:rsidR="002F2E5C" w:rsidRDefault="002F2E5C" w:rsidP="007755BB">
            <w:pPr>
              <w:jc w:val="both"/>
            </w:pPr>
          </w:p>
        </w:tc>
        <w:tc>
          <w:tcPr>
            <w:tcW w:w="2156" w:type="dxa"/>
            <w:shd w:val="clear" w:color="auto" w:fill="F7CAAC"/>
          </w:tcPr>
          <w:p w14:paraId="47DBA44E" w14:textId="77777777" w:rsidR="002F2E5C" w:rsidRDefault="002F2E5C" w:rsidP="007755BB">
            <w:pPr>
              <w:jc w:val="both"/>
              <w:rPr>
                <w:b/>
              </w:rPr>
            </w:pPr>
            <w:r>
              <w:rPr>
                <w:b/>
              </w:rPr>
              <w:t>kreditů</w:t>
            </w:r>
          </w:p>
        </w:tc>
        <w:tc>
          <w:tcPr>
            <w:tcW w:w="1207" w:type="dxa"/>
            <w:gridSpan w:val="2"/>
          </w:tcPr>
          <w:p w14:paraId="503B1A6E" w14:textId="77777777" w:rsidR="002F2E5C" w:rsidRDefault="002F2E5C" w:rsidP="007755BB">
            <w:pPr>
              <w:jc w:val="both"/>
            </w:pPr>
            <w:r>
              <w:t>5</w:t>
            </w:r>
          </w:p>
        </w:tc>
      </w:tr>
      <w:tr w:rsidR="002F2E5C" w14:paraId="3271FBFD" w14:textId="77777777" w:rsidTr="007755BB">
        <w:tc>
          <w:tcPr>
            <w:tcW w:w="3086" w:type="dxa"/>
            <w:shd w:val="clear" w:color="auto" w:fill="F7CAAC"/>
          </w:tcPr>
          <w:p w14:paraId="5458C8AC" w14:textId="77777777" w:rsidR="002F2E5C" w:rsidRDefault="002F2E5C" w:rsidP="007755BB">
            <w:pPr>
              <w:jc w:val="both"/>
              <w:rPr>
                <w:b/>
                <w:sz w:val="22"/>
              </w:rPr>
            </w:pPr>
            <w:r>
              <w:rPr>
                <w:b/>
              </w:rPr>
              <w:t>Prerekvizity, korekvizity, ekvivalence</w:t>
            </w:r>
          </w:p>
        </w:tc>
        <w:tc>
          <w:tcPr>
            <w:tcW w:w="6769" w:type="dxa"/>
            <w:gridSpan w:val="7"/>
          </w:tcPr>
          <w:p w14:paraId="6D175057" w14:textId="77777777" w:rsidR="002F2E5C" w:rsidRDefault="002F2E5C" w:rsidP="007755BB">
            <w:pPr>
              <w:jc w:val="both"/>
            </w:pPr>
            <w:r>
              <w:t>Prerekvizity: Programování a algoritmizace</w:t>
            </w:r>
          </w:p>
        </w:tc>
      </w:tr>
      <w:tr w:rsidR="002F2E5C" w14:paraId="6D48B03F" w14:textId="77777777" w:rsidTr="007755BB">
        <w:tc>
          <w:tcPr>
            <w:tcW w:w="3086" w:type="dxa"/>
            <w:shd w:val="clear" w:color="auto" w:fill="F7CAAC"/>
          </w:tcPr>
          <w:p w14:paraId="59DCDF6B" w14:textId="77777777" w:rsidR="002F2E5C" w:rsidRDefault="002F2E5C" w:rsidP="007755BB">
            <w:pPr>
              <w:jc w:val="both"/>
              <w:rPr>
                <w:b/>
              </w:rPr>
            </w:pPr>
            <w:r>
              <w:rPr>
                <w:b/>
              </w:rPr>
              <w:t>Způsob ověření studijních výsledků</w:t>
            </w:r>
          </w:p>
        </w:tc>
        <w:tc>
          <w:tcPr>
            <w:tcW w:w="3406" w:type="dxa"/>
            <w:gridSpan w:val="4"/>
          </w:tcPr>
          <w:p w14:paraId="0973E2CB" w14:textId="77777777" w:rsidR="002F2E5C" w:rsidRDefault="002F2E5C" w:rsidP="007755BB">
            <w:pPr>
              <w:jc w:val="both"/>
            </w:pPr>
            <w:r>
              <w:t>Klasifikovaný zápočet</w:t>
            </w:r>
          </w:p>
        </w:tc>
        <w:tc>
          <w:tcPr>
            <w:tcW w:w="2156" w:type="dxa"/>
            <w:shd w:val="clear" w:color="auto" w:fill="F7CAAC"/>
          </w:tcPr>
          <w:p w14:paraId="3DD02DD5" w14:textId="77777777" w:rsidR="002F2E5C" w:rsidRDefault="002F2E5C" w:rsidP="007755BB">
            <w:pPr>
              <w:jc w:val="both"/>
              <w:rPr>
                <w:b/>
              </w:rPr>
            </w:pPr>
            <w:r>
              <w:rPr>
                <w:b/>
              </w:rPr>
              <w:t>Forma výuky</w:t>
            </w:r>
          </w:p>
        </w:tc>
        <w:tc>
          <w:tcPr>
            <w:tcW w:w="1207" w:type="dxa"/>
            <w:gridSpan w:val="2"/>
          </w:tcPr>
          <w:p w14:paraId="767B2509" w14:textId="77777777" w:rsidR="002F2E5C" w:rsidRDefault="002F2E5C" w:rsidP="007755BB">
            <w:pPr>
              <w:jc w:val="both"/>
            </w:pPr>
            <w:r>
              <w:t>Přednáška, cvičení</w:t>
            </w:r>
          </w:p>
        </w:tc>
      </w:tr>
      <w:tr w:rsidR="002F2E5C" w14:paraId="08F0B84F" w14:textId="77777777" w:rsidTr="007755BB">
        <w:tc>
          <w:tcPr>
            <w:tcW w:w="3086" w:type="dxa"/>
            <w:shd w:val="clear" w:color="auto" w:fill="F7CAAC"/>
          </w:tcPr>
          <w:p w14:paraId="189E42F8"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0A7BF518" w14:textId="77777777" w:rsidR="002F2E5C" w:rsidRDefault="002F2E5C" w:rsidP="007755BB">
            <w:pPr>
              <w:jc w:val="both"/>
            </w:pPr>
            <w:r>
              <w:t>Písemná i ústní forma</w:t>
            </w:r>
          </w:p>
          <w:p w14:paraId="50765AC1" w14:textId="77777777" w:rsidR="002F2E5C" w:rsidRDefault="002F2E5C" w:rsidP="007755BB">
            <w:pPr>
              <w:jc w:val="both"/>
            </w:pPr>
            <w:r>
              <w:t xml:space="preserve">1. Povinná a aktivní účast na jednotlivých cvičeních (80% účast na cvičení). </w:t>
            </w:r>
          </w:p>
          <w:p w14:paraId="6784916D" w14:textId="77777777" w:rsidR="002F2E5C" w:rsidRDefault="002F2E5C" w:rsidP="007755BB">
            <w:pPr>
              <w:jc w:val="both"/>
            </w:pPr>
            <w:r>
              <w:t xml:space="preserve">2. Teoretické a praktické zvládnutí základní problematiky a jednotlivých témat. </w:t>
            </w:r>
          </w:p>
          <w:p w14:paraId="63CBF157" w14:textId="77777777" w:rsidR="002F2E5C" w:rsidRDefault="002F2E5C" w:rsidP="007755BB">
            <w:pPr>
              <w:jc w:val="both"/>
            </w:pPr>
            <w:r>
              <w:t xml:space="preserve">3. Úspěšné a samostatné vypracování všech zadaných úloh v průběhu semestru. </w:t>
            </w:r>
          </w:p>
          <w:p w14:paraId="21F68248" w14:textId="77777777" w:rsidR="002F2E5C" w:rsidRDefault="002F2E5C" w:rsidP="007755BB">
            <w:pPr>
              <w:jc w:val="both"/>
            </w:pPr>
            <w:r>
              <w:t>4. Prokázání úspěšného zvládnutí probírané tématiky při písemném testu a ústním pohovoru s vyučujícím.</w:t>
            </w:r>
          </w:p>
        </w:tc>
      </w:tr>
      <w:tr w:rsidR="002F2E5C" w14:paraId="1EBF0E16" w14:textId="77777777" w:rsidTr="00E90051">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7" w:author="Zuzka" w:date="2018-11-16T00:5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618" w:author="Zuzka" w:date="2018-11-16T00:56:00Z">
            <w:trPr>
              <w:gridBefore w:val="1"/>
              <w:trHeight w:val="554"/>
            </w:trPr>
          </w:trPrChange>
        </w:trPr>
        <w:tc>
          <w:tcPr>
            <w:tcW w:w="9855" w:type="dxa"/>
            <w:gridSpan w:val="8"/>
            <w:tcBorders>
              <w:top w:val="nil"/>
            </w:tcBorders>
            <w:tcPrChange w:id="619" w:author="Zuzka" w:date="2018-11-16T00:56:00Z">
              <w:tcPr>
                <w:tcW w:w="9855" w:type="dxa"/>
                <w:gridSpan w:val="9"/>
                <w:tcBorders>
                  <w:top w:val="nil"/>
                </w:tcBorders>
              </w:tcPr>
            </w:tcPrChange>
          </w:tcPr>
          <w:p w14:paraId="15DB725D" w14:textId="77777777" w:rsidR="002F2E5C" w:rsidRDefault="002F2E5C" w:rsidP="007755BB">
            <w:pPr>
              <w:jc w:val="both"/>
            </w:pPr>
          </w:p>
        </w:tc>
      </w:tr>
      <w:tr w:rsidR="002F2E5C" w14:paraId="68C54823" w14:textId="77777777" w:rsidTr="007755BB">
        <w:trPr>
          <w:trHeight w:val="197"/>
        </w:trPr>
        <w:tc>
          <w:tcPr>
            <w:tcW w:w="3086" w:type="dxa"/>
            <w:tcBorders>
              <w:top w:val="nil"/>
            </w:tcBorders>
            <w:shd w:val="clear" w:color="auto" w:fill="F7CAAC"/>
          </w:tcPr>
          <w:p w14:paraId="228C3397" w14:textId="77777777" w:rsidR="002F2E5C" w:rsidRDefault="002F2E5C" w:rsidP="007755BB">
            <w:pPr>
              <w:jc w:val="both"/>
              <w:rPr>
                <w:b/>
              </w:rPr>
            </w:pPr>
            <w:r>
              <w:rPr>
                <w:b/>
              </w:rPr>
              <w:t>Garant předmětu</w:t>
            </w:r>
          </w:p>
        </w:tc>
        <w:tc>
          <w:tcPr>
            <w:tcW w:w="6769" w:type="dxa"/>
            <w:gridSpan w:val="7"/>
            <w:tcBorders>
              <w:top w:val="nil"/>
            </w:tcBorders>
          </w:tcPr>
          <w:p w14:paraId="77A3FA46" w14:textId="77777777" w:rsidR="002F2E5C" w:rsidRDefault="002F2E5C" w:rsidP="007755BB">
            <w:pPr>
              <w:jc w:val="both"/>
            </w:pPr>
            <w:r w:rsidRPr="00A93895">
              <w:t>Ing. et Ing. Erik Král, Ph.D.</w:t>
            </w:r>
          </w:p>
        </w:tc>
      </w:tr>
      <w:tr w:rsidR="002F2E5C" w14:paraId="673B6F87" w14:textId="77777777" w:rsidTr="007755BB">
        <w:trPr>
          <w:trHeight w:val="243"/>
        </w:trPr>
        <w:tc>
          <w:tcPr>
            <w:tcW w:w="3086" w:type="dxa"/>
            <w:tcBorders>
              <w:top w:val="nil"/>
            </w:tcBorders>
            <w:shd w:val="clear" w:color="auto" w:fill="F7CAAC"/>
          </w:tcPr>
          <w:p w14:paraId="736D5887" w14:textId="77777777" w:rsidR="002F2E5C" w:rsidRDefault="002F2E5C" w:rsidP="007755BB">
            <w:pPr>
              <w:jc w:val="both"/>
              <w:rPr>
                <w:b/>
              </w:rPr>
            </w:pPr>
            <w:r>
              <w:rPr>
                <w:b/>
              </w:rPr>
              <w:t>Zapojení garanta do výuky předmětu</w:t>
            </w:r>
          </w:p>
        </w:tc>
        <w:tc>
          <w:tcPr>
            <w:tcW w:w="6769" w:type="dxa"/>
            <w:gridSpan w:val="7"/>
            <w:tcBorders>
              <w:top w:val="nil"/>
            </w:tcBorders>
          </w:tcPr>
          <w:p w14:paraId="44EA2FE0" w14:textId="77777777" w:rsidR="002F2E5C" w:rsidRDefault="002F2E5C" w:rsidP="007755BB">
            <w:pPr>
              <w:jc w:val="both"/>
            </w:pPr>
            <w:r>
              <w:t>Metodicky, vede přednášky a cvičení</w:t>
            </w:r>
          </w:p>
        </w:tc>
      </w:tr>
      <w:tr w:rsidR="002F2E5C" w14:paraId="69D94301" w14:textId="77777777" w:rsidTr="007755BB">
        <w:tc>
          <w:tcPr>
            <w:tcW w:w="3086" w:type="dxa"/>
            <w:shd w:val="clear" w:color="auto" w:fill="F7CAAC"/>
          </w:tcPr>
          <w:p w14:paraId="6E326EFF" w14:textId="77777777" w:rsidR="002F2E5C" w:rsidRDefault="002F2E5C" w:rsidP="007755BB">
            <w:pPr>
              <w:jc w:val="both"/>
              <w:rPr>
                <w:b/>
              </w:rPr>
            </w:pPr>
            <w:r>
              <w:rPr>
                <w:b/>
              </w:rPr>
              <w:t>Vyučující</w:t>
            </w:r>
          </w:p>
        </w:tc>
        <w:tc>
          <w:tcPr>
            <w:tcW w:w="6769" w:type="dxa"/>
            <w:gridSpan w:val="7"/>
            <w:tcBorders>
              <w:bottom w:val="nil"/>
            </w:tcBorders>
          </w:tcPr>
          <w:p w14:paraId="1FD92E7D" w14:textId="72013256" w:rsidR="002F2E5C" w:rsidRDefault="002F2E5C" w:rsidP="008E6BF6">
            <w:pPr>
              <w:jc w:val="both"/>
            </w:pPr>
            <w:r w:rsidRPr="00A93895">
              <w:t>Ing. et Ing. Erik Král, Ph.D.</w:t>
            </w:r>
            <w:r w:rsidR="001B180F">
              <w:t>, přednášky (100 %)</w:t>
            </w:r>
          </w:p>
        </w:tc>
      </w:tr>
      <w:tr w:rsidR="002F2E5C" w14:paraId="607D6226" w14:textId="77777777" w:rsidTr="00E90051">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0" w:author="Zuzka" w:date="2018-11-16T00:5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621" w:author="Zuzka" w:date="2018-11-16T00:57:00Z">
            <w:trPr>
              <w:gridBefore w:val="1"/>
              <w:trHeight w:val="554"/>
            </w:trPr>
          </w:trPrChange>
        </w:trPr>
        <w:tc>
          <w:tcPr>
            <w:tcW w:w="9855" w:type="dxa"/>
            <w:gridSpan w:val="8"/>
            <w:tcBorders>
              <w:top w:val="nil"/>
            </w:tcBorders>
            <w:tcPrChange w:id="622" w:author="Zuzka" w:date="2018-11-16T00:57:00Z">
              <w:tcPr>
                <w:tcW w:w="9855" w:type="dxa"/>
                <w:gridSpan w:val="9"/>
                <w:tcBorders>
                  <w:top w:val="nil"/>
                </w:tcBorders>
              </w:tcPr>
            </w:tcPrChange>
          </w:tcPr>
          <w:p w14:paraId="4EEC7626" w14:textId="77777777" w:rsidR="002F2E5C" w:rsidRDefault="002F2E5C" w:rsidP="007755BB">
            <w:pPr>
              <w:jc w:val="both"/>
            </w:pPr>
          </w:p>
        </w:tc>
      </w:tr>
      <w:tr w:rsidR="002F2E5C" w14:paraId="3858DF8C" w14:textId="77777777" w:rsidTr="007755BB">
        <w:tc>
          <w:tcPr>
            <w:tcW w:w="3086" w:type="dxa"/>
            <w:shd w:val="clear" w:color="auto" w:fill="F7CAAC"/>
          </w:tcPr>
          <w:p w14:paraId="452B3D8C" w14:textId="77777777" w:rsidR="002F2E5C" w:rsidRDefault="002F2E5C" w:rsidP="007755BB">
            <w:pPr>
              <w:jc w:val="both"/>
              <w:rPr>
                <w:b/>
              </w:rPr>
            </w:pPr>
            <w:r>
              <w:rPr>
                <w:b/>
              </w:rPr>
              <w:t>Stručná anotace předmětu</w:t>
            </w:r>
          </w:p>
        </w:tc>
        <w:tc>
          <w:tcPr>
            <w:tcW w:w="6769" w:type="dxa"/>
            <w:gridSpan w:val="7"/>
            <w:tcBorders>
              <w:bottom w:val="nil"/>
            </w:tcBorders>
          </w:tcPr>
          <w:p w14:paraId="26E4F35C" w14:textId="77777777" w:rsidR="002F2E5C" w:rsidRDefault="002F2E5C" w:rsidP="007755BB">
            <w:pPr>
              <w:jc w:val="both"/>
            </w:pPr>
          </w:p>
        </w:tc>
      </w:tr>
      <w:tr w:rsidR="002F2E5C" w14:paraId="27DC1A20" w14:textId="77777777" w:rsidTr="007755BB">
        <w:trPr>
          <w:trHeight w:val="3938"/>
        </w:trPr>
        <w:tc>
          <w:tcPr>
            <w:tcW w:w="9855" w:type="dxa"/>
            <w:gridSpan w:val="8"/>
            <w:tcBorders>
              <w:top w:val="nil"/>
              <w:bottom w:val="single" w:sz="12" w:space="0" w:color="auto"/>
            </w:tcBorders>
          </w:tcPr>
          <w:p w14:paraId="4484D081" w14:textId="77777777" w:rsidR="002F2E5C" w:rsidRPr="00776621" w:rsidDel="00DD7F3B" w:rsidRDefault="002F2E5C" w:rsidP="007755BB">
            <w:pPr>
              <w:jc w:val="both"/>
              <w:rPr>
                <w:del w:id="623" w:author="Zuzka" w:date="2018-11-16T01:01:00Z"/>
                <w:noProof/>
                <w:szCs w:val="22"/>
              </w:rPr>
            </w:pPr>
            <w:r w:rsidRPr="00776621">
              <w:rPr>
                <w:noProof/>
                <w:szCs w:val="22"/>
              </w:rPr>
              <w:t>Cílem tohoto předmětu je naučit studenty analyzovat vybrané problémy a stanovit objektový návrh k jejich řešení. Studenti se seznámí s hlavními principy a vlastnostmi objektového programování.</w:t>
            </w:r>
          </w:p>
          <w:p w14:paraId="363FCC1E" w14:textId="77777777" w:rsidR="002F2E5C" w:rsidRPr="00776621" w:rsidRDefault="002F2E5C" w:rsidP="007755BB">
            <w:pPr>
              <w:jc w:val="both"/>
              <w:rPr>
                <w:noProof/>
                <w:szCs w:val="22"/>
              </w:rPr>
            </w:pPr>
          </w:p>
          <w:p w14:paraId="488659EA" w14:textId="77777777" w:rsidR="002F2E5C" w:rsidRPr="00776621" w:rsidRDefault="002F2E5C" w:rsidP="007755BB">
            <w:pPr>
              <w:jc w:val="both"/>
              <w:rPr>
                <w:color w:val="000000"/>
                <w:sz w:val="18"/>
              </w:rPr>
            </w:pPr>
            <w:r w:rsidRPr="00776621">
              <w:rPr>
                <w:noProof/>
                <w:szCs w:val="22"/>
              </w:rPr>
              <w:t>Témata:</w:t>
            </w:r>
          </w:p>
          <w:p w14:paraId="653436A1" w14:textId="77777777" w:rsidR="002F2E5C" w:rsidRPr="00776621" w:rsidRDefault="002F2E5C" w:rsidP="007755BB">
            <w:pPr>
              <w:pStyle w:val="Odstavecseseznamem"/>
              <w:numPr>
                <w:ilvl w:val="0"/>
                <w:numId w:val="27"/>
              </w:numPr>
              <w:jc w:val="both"/>
              <w:rPr>
                <w:noProof/>
                <w:szCs w:val="22"/>
              </w:rPr>
            </w:pPr>
            <w:r w:rsidRPr="00776621">
              <w:rPr>
                <w:noProof/>
                <w:szCs w:val="22"/>
              </w:rPr>
              <w:t xml:space="preserve">Základní OOP terminologie, UML diagramy tříd a sekvenční diagramy. </w:t>
            </w:r>
          </w:p>
          <w:p w14:paraId="1F20A96A" w14:textId="77777777" w:rsidR="002F2E5C" w:rsidRPr="00776621" w:rsidRDefault="002F2E5C" w:rsidP="007755BB">
            <w:pPr>
              <w:pStyle w:val="Odstavecseseznamem"/>
              <w:numPr>
                <w:ilvl w:val="0"/>
                <w:numId w:val="27"/>
              </w:numPr>
              <w:jc w:val="both"/>
              <w:rPr>
                <w:noProof/>
                <w:szCs w:val="22"/>
              </w:rPr>
            </w:pPr>
            <w:r w:rsidRPr="00776621">
              <w:rPr>
                <w:noProof/>
                <w:szCs w:val="22"/>
              </w:rPr>
              <w:t xml:space="preserve">Popis objektu pomocí třídy, atributy, metody, zapouzdření. Konstruktory a destruktory. Přetěžování metod (Method Overloading). </w:t>
            </w:r>
          </w:p>
          <w:p w14:paraId="431002B4" w14:textId="77777777" w:rsidR="002F2E5C" w:rsidRPr="00776621" w:rsidRDefault="002F2E5C" w:rsidP="007755BB">
            <w:pPr>
              <w:pStyle w:val="Odstavecseseznamem"/>
              <w:numPr>
                <w:ilvl w:val="0"/>
                <w:numId w:val="27"/>
              </w:numPr>
              <w:jc w:val="both"/>
              <w:rPr>
                <w:noProof/>
                <w:szCs w:val="22"/>
              </w:rPr>
            </w:pPr>
            <w:r w:rsidRPr="00776621">
              <w:rPr>
                <w:noProof/>
                <w:szCs w:val="22"/>
              </w:rPr>
              <w:t>Životní cyklus objektu a správa paměti. Statické atributy a metody. Výhody a nevýhody manuální a automatické správy paměti a rozdíl mezi deterministickou a nedeterministická destrukcí objektu.</w:t>
            </w:r>
          </w:p>
          <w:p w14:paraId="584479E6" w14:textId="77777777" w:rsidR="002F2E5C" w:rsidRPr="00776621" w:rsidRDefault="002F2E5C" w:rsidP="007755BB">
            <w:pPr>
              <w:pStyle w:val="Odstavecseseznamem"/>
              <w:numPr>
                <w:ilvl w:val="0"/>
                <w:numId w:val="27"/>
              </w:numPr>
              <w:jc w:val="both"/>
              <w:rPr>
                <w:noProof/>
                <w:szCs w:val="22"/>
              </w:rPr>
            </w:pPr>
            <w:r w:rsidRPr="00776621">
              <w:rPr>
                <w:noProof/>
                <w:szCs w:val="22"/>
              </w:rPr>
              <w:t xml:space="preserve">Vztahy mezi objekty (asociace, agregace a kompozice), skládání objektů. </w:t>
            </w:r>
          </w:p>
          <w:p w14:paraId="56054378" w14:textId="77777777" w:rsidR="002F2E5C" w:rsidRPr="00776621" w:rsidRDefault="002F2E5C" w:rsidP="007755BB">
            <w:pPr>
              <w:pStyle w:val="Odstavecseseznamem"/>
              <w:numPr>
                <w:ilvl w:val="0"/>
                <w:numId w:val="27"/>
              </w:numPr>
              <w:jc w:val="both"/>
              <w:rPr>
                <w:noProof/>
                <w:szCs w:val="22"/>
              </w:rPr>
            </w:pPr>
            <w:r w:rsidRPr="00776621">
              <w:rPr>
                <w:noProof/>
                <w:szCs w:val="22"/>
              </w:rPr>
              <w:t>Dědičnost kódu, výhody a nevýhody ve srovnání se skládáním objektů.</w:t>
            </w:r>
          </w:p>
          <w:p w14:paraId="22FA4769" w14:textId="77777777" w:rsidR="002F2E5C" w:rsidRPr="00776621" w:rsidRDefault="002F2E5C" w:rsidP="007755BB">
            <w:pPr>
              <w:pStyle w:val="Odstavecseseznamem"/>
              <w:numPr>
                <w:ilvl w:val="0"/>
                <w:numId w:val="27"/>
              </w:numPr>
              <w:jc w:val="both"/>
              <w:rPr>
                <w:noProof/>
                <w:szCs w:val="22"/>
              </w:rPr>
            </w:pPr>
            <w:r w:rsidRPr="00776621">
              <w:rPr>
                <w:noProof/>
                <w:szCs w:val="22"/>
              </w:rPr>
              <w:t>Kopírování objektů, hluboká a mělká kopie objektu. Kopírovací konstruktor.</w:t>
            </w:r>
          </w:p>
          <w:p w14:paraId="76924170" w14:textId="77777777" w:rsidR="002F2E5C" w:rsidRPr="00776621" w:rsidRDefault="002F2E5C" w:rsidP="007755BB">
            <w:pPr>
              <w:pStyle w:val="Odstavecseseznamem"/>
              <w:numPr>
                <w:ilvl w:val="0"/>
                <w:numId w:val="27"/>
              </w:numPr>
              <w:jc w:val="both"/>
              <w:rPr>
                <w:noProof/>
                <w:szCs w:val="22"/>
              </w:rPr>
            </w:pPr>
            <w:r w:rsidRPr="00776621">
              <w:rPr>
                <w:noProof/>
                <w:szCs w:val="22"/>
              </w:rPr>
              <w:t>Polymorfismus. Překrývání metod (Method Overriding), virtuální a abstraktní metody. Abstraktní třídy.</w:t>
            </w:r>
          </w:p>
          <w:p w14:paraId="63E54BAA" w14:textId="77777777" w:rsidR="002F2E5C" w:rsidRPr="00776621" w:rsidRDefault="002F2E5C" w:rsidP="007755BB">
            <w:pPr>
              <w:pStyle w:val="Odstavecseseznamem"/>
              <w:numPr>
                <w:ilvl w:val="0"/>
                <w:numId w:val="27"/>
              </w:numPr>
              <w:jc w:val="both"/>
              <w:rPr>
                <w:noProof/>
                <w:szCs w:val="22"/>
              </w:rPr>
            </w:pPr>
            <w:r w:rsidRPr="00776621">
              <w:rPr>
                <w:noProof/>
                <w:szCs w:val="22"/>
              </w:rPr>
              <w:t xml:space="preserve">Dědičnost rozhraní (Interface) </w:t>
            </w:r>
          </w:p>
          <w:p w14:paraId="6E949AD6" w14:textId="77777777" w:rsidR="002F2E5C" w:rsidRPr="00776621" w:rsidRDefault="002F2E5C" w:rsidP="007755BB">
            <w:pPr>
              <w:pStyle w:val="Odstavecseseznamem"/>
              <w:numPr>
                <w:ilvl w:val="0"/>
                <w:numId w:val="27"/>
              </w:numPr>
              <w:jc w:val="both"/>
              <w:rPr>
                <w:noProof/>
                <w:szCs w:val="22"/>
              </w:rPr>
            </w:pPr>
            <w:r w:rsidRPr="00776621">
              <w:rPr>
                <w:noProof/>
                <w:szCs w:val="22"/>
              </w:rPr>
              <w:t>Šablony a generické programování. Generické datové typy a kolekce.</w:t>
            </w:r>
          </w:p>
          <w:p w14:paraId="5604FB07" w14:textId="77777777" w:rsidR="002F2E5C" w:rsidRPr="00776621" w:rsidRDefault="002F2E5C" w:rsidP="007755BB">
            <w:pPr>
              <w:pStyle w:val="Odstavecseseznamem"/>
              <w:numPr>
                <w:ilvl w:val="0"/>
                <w:numId w:val="27"/>
              </w:numPr>
              <w:jc w:val="both"/>
              <w:rPr>
                <w:noProof/>
                <w:szCs w:val="22"/>
              </w:rPr>
            </w:pPr>
            <w:r w:rsidRPr="00776621">
              <w:rPr>
                <w:noProof/>
                <w:szCs w:val="22"/>
              </w:rPr>
              <w:t xml:space="preserve">Základní návrhové vzory. Singleton, Factory a další klasické návrhové vzory. </w:t>
            </w:r>
          </w:p>
          <w:p w14:paraId="181F1BFA" w14:textId="77777777" w:rsidR="002F2E5C" w:rsidRPr="00776621" w:rsidRDefault="002F2E5C" w:rsidP="007755BB">
            <w:pPr>
              <w:pStyle w:val="Odstavecseseznamem"/>
              <w:numPr>
                <w:ilvl w:val="0"/>
                <w:numId w:val="27"/>
              </w:numPr>
              <w:jc w:val="both"/>
              <w:rPr>
                <w:noProof/>
                <w:szCs w:val="22"/>
              </w:rPr>
            </w:pPr>
            <w:r w:rsidRPr="00776621">
              <w:rPr>
                <w:noProof/>
                <w:szCs w:val="22"/>
              </w:rPr>
              <w:t>Separace závislostí pomocí vzoru Dependency injection.</w:t>
            </w:r>
          </w:p>
          <w:p w14:paraId="7C8116E4" w14:textId="77777777" w:rsidR="002F2E5C" w:rsidRPr="00776621" w:rsidRDefault="002F2E5C" w:rsidP="007755BB">
            <w:pPr>
              <w:pStyle w:val="Odstavecseseznamem"/>
              <w:numPr>
                <w:ilvl w:val="0"/>
                <w:numId w:val="27"/>
              </w:numPr>
              <w:jc w:val="both"/>
              <w:rPr>
                <w:noProof/>
                <w:szCs w:val="22"/>
              </w:rPr>
            </w:pPr>
            <w:r w:rsidRPr="00776621">
              <w:rPr>
                <w:noProof/>
                <w:szCs w:val="22"/>
              </w:rPr>
              <w:t xml:space="preserve">Vzor Observer a jeho využití při komunikaci objektů. </w:t>
            </w:r>
          </w:p>
          <w:p w14:paraId="7F581732" w14:textId="77777777" w:rsidR="002F2E5C" w:rsidRPr="00776621" w:rsidRDefault="002F2E5C" w:rsidP="007755BB">
            <w:pPr>
              <w:pStyle w:val="Odstavecseseznamem"/>
              <w:numPr>
                <w:ilvl w:val="0"/>
                <w:numId w:val="27"/>
              </w:numPr>
              <w:jc w:val="both"/>
              <w:rPr>
                <w:noProof/>
                <w:szCs w:val="22"/>
              </w:rPr>
            </w:pPr>
            <w:r w:rsidRPr="00776621">
              <w:rPr>
                <w:noProof/>
                <w:szCs w:val="22"/>
              </w:rPr>
              <w:t>Asynchronní zpracování dat, paralelní přístup k objektům.</w:t>
            </w:r>
          </w:p>
          <w:p w14:paraId="717EC86E" w14:textId="1076988A" w:rsidR="00E90051" w:rsidRPr="00DD7F3B" w:rsidRDefault="002F2E5C" w:rsidP="00DD7F3B">
            <w:pPr>
              <w:pStyle w:val="Odstavecseseznamem"/>
              <w:numPr>
                <w:ilvl w:val="0"/>
                <w:numId w:val="27"/>
              </w:numPr>
              <w:jc w:val="both"/>
              <w:rPr>
                <w:sz w:val="22"/>
                <w:szCs w:val="22"/>
                <w:rPrChange w:id="624" w:author="Zuzka" w:date="2018-11-16T01:01:00Z">
                  <w:rPr/>
                </w:rPrChange>
              </w:rPr>
            </w:pPr>
            <w:r w:rsidRPr="00776621">
              <w:rPr>
                <w:noProof/>
                <w:szCs w:val="22"/>
              </w:rPr>
              <w:t>Případová studie.</w:t>
            </w:r>
            <w:r w:rsidRPr="00776621">
              <w:rPr>
                <w:noProof/>
                <w:szCs w:val="22"/>
              </w:rPr>
              <w:tab/>
            </w:r>
          </w:p>
        </w:tc>
      </w:tr>
      <w:tr w:rsidR="002F2E5C" w14:paraId="14AD2F25" w14:textId="77777777" w:rsidTr="007755BB">
        <w:trPr>
          <w:trHeight w:val="265"/>
        </w:trPr>
        <w:tc>
          <w:tcPr>
            <w:tcW w:w="3653" w:type="dxa"/>
            <w:gridSpan w:val="2"/>
            <w:tcBorders>
              <w:top w:val="nil"/>
            </w:tcBorders>
            <w:shd w:val="clear" w:color="auto" w:fill="F7CAAC"/>
          </w:tcPr>
          <w:p w14:paraId="41E30256"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3CDD665F" w14:textId="77777777" w:rsidR="002F2E5C" w:rsidRDefault="002F2E5C" w:rsidP="007755BB">
            <w:pPr>
              <w:jc w:val="both"/>
            </w:pPr>
          </w:p>
        </w:tc>
      </w:tr>
      <w:tr w:rsidR="002F2E5C" w14:paraId="4328B3C9" w14:textId="77777777" w:rsidTr="007755BB">
        <w:trPr>
          <w:trHeight w:val="885"/>
        </w:trPr>
        <w:tc>
          <w:tcPr>
            <w:tcW w:w="9855" w:type="dxa"/>
            <w:gridSpan w:val="8"/>
            <w:tcBorders>
              <w:top w:val="nil"/>
            </w:tcBorders>
          </w:tcPr>
          <w:p w14:paraId="52F64FBE" w14:textId="77777777" w:rsidR="002F2E5C" w:rsidRPr="001C0137" w:rsidRDefault="002F2E5C" w:rsidP="007755BB">
            <w:pPr>
              <w:jc w:val="both"/>
              <w:rPr>
                <w:b/>
                <w:bCs/>
              </w:rPr>
            </w:pPr>
            <w:r w:rsidRPr="001C0137">
              <w:rPr>
                <w:b/>
                <w:bCs/>
              </w:rPr>
              <w:t>Povinná literatura:</w:t>
            </w:r>
          </w:p>
          <w:p w14:paraId="4E5E19CB" w14:textId="77777777" w:rsidR="002F2E5C" w:rsidRPr="00CE46CF" w:rsidRDefault="002F2E5C" w:rsidP="007755BB">
            <w:pPr>
              <w:rPr>
                <w:shd w:val="clear" w:color="auto" w:fill="FFFFFF"/>
                <w:lang w:val="en-GB"/>
              </w:rPr>
            </w:pPr>
            <w:r w:rsidRPr="00CE46CF">
              <w:rPr>
                <w:shd w:val="clear" w:color="auto" w:fill="FFFFFF"/>
                <w:lang w:val="en-GB"/>
              </w:rPr>
              <w:t>KEOGH, James Edward a Mario GIANNINI. </w:t>
            </w:r>
            <w:r w:rsidRPr="00CE46CF">
              <w:rPr>
                <w:i/>
                <w:iCs/>
                <w:shd w:val="clear" w:color="auto" w:fill="FFFFFF"/>
                <w:lang w:val="en-GB"/>
              </w:rPr>
              <w:t>OOP bez předchozích znalostí: průvodce pro samouky</w:t>
            </w:r>
            <w:r w:rsidRPr="00CE46CF">
              <w:rPr>
                <w:shd w:val="clear" w:color="auto" w:fill="FFFFFF"/>
                <w:lang w:val="en-GB"/>
              </w:rPr>
              <w:t>. Brno: Computer Press, 2006. ISBN 8025109739.</w:t>
            </w:r>
          </w:p>
          <w:p w14:paraId="0B105E8F" w14:textId="77777777" w:rsidR="002F2E5C" w:rsidRPr="00CE46CF" w:rsidRDefault="002F2E5C" w:rsidP="007755BB">
            <w:pPr>
              <w:rPr>
                <w:shd w:val="clear" w:color="auto" w:fill="FFFFFF"/>
                <w:lang w:val="en-GB"/>
              </w:rPr>
            </w:pPr>
            <w:r w:rsidRPr="00CE46CF">
              <w:rPr>
                <w:shd w:val="clear" w:color="auto" w:fill="FFFFFF"/>
                <w:lang w:val="en-GB"/>
              </w:rPr>
              <w:t>GAMMA, Erich. </w:t>
            </w:r>
            <w:r w:rsidRPr="00CE46CF">
              <w:rPr>
                <w:i/>
                <w:iCs/>
                <w:shd w:val="clear" w:color="auto" w:fill="FFFFFF"/>
                <w:lang w:val="en-GB"/>
              </w:rPr>
              <w:t>Design patterns: elements of reusable object-oriented software</w:t>
            </w:r>
            <w:r w:rsidRPr="00CE46CF">
              <w:rPr>
                <w:shd w:val="clear" w:color="auto" w:fill="FFFFFF"/>
                <w:lang w:val="en-GB"/>
              </w:rPr>
              <w:t>. Reading, Mass.: Addison-Wesley, c1995. ISBN 0-201-63361-2.</w:t>
            </w:r>
          </w:p>
          <w:p w14:paraId="0E085750" w14:textId="77777777" w:rsidR="002F2E5C" w:rsidRDefault="002F2E5C" w:rsidP="007755BB">
            <w:pPr>
              <w:rPr>
                <w:ins w:id="625" w:author="Zuzka" w:date="2018-11-16T00:57:00Z"/>
                <w:shd w:val="clear" w:color="auto" w:fill="FFFFFF"/>
                <w:lang w:val="en-GB"/>
              </w:rPr>
            </w:pPr>
            <w:r w:rsidRPr="00CE46CF">
              <w:rPr>
                <w:shd w:val="clear" w:color="auto" w:fill="FFFFFF"/>
                <w:lang w:val="en-GB"/>
              </w:rPr>
              <w:t>PECINOVSKÝ, Rudolf. </w:t>
            </w:r>
            <w:r w:rsidRPr="00CE46CF">
              <w:rPr>
                <w:i/>
                <w:iCs/>
                <w:shd w:val="clear" w:color="auto" w:fill="FFFFFF"/>
                <w:lang w:val="en-GB"/>
              </w:rPr>
              <w:t>OOP - learn object oriented thinking and programming</w:t>
            </w:r>
            <w:r w:rsidRPr="00CE46CF">
              <w:rPr>
                <w:shd w:val="clear" w:color="auto" w:fill="FFFFFF"/>
                <w:lang w:val="en-GB"/>
              </w:rPr>
              <w:t xml:space="preserve">. Řepín: Tomáš Bruckner, 2013. Academic </w:t>
            </w:r>
            <w:r>
              <w:rPr>
                <w:shd w:val="clear" w:color="auto" w:fill="FFFFFF"/>
                <w:lang w:val="en-GB"/>
              </w:rPr>
              <w:t>series. ISBN 978-80-904661-8-0.</w:t>
            </w:r>
          </w:p>
          <w:p w14:paraId="07EAD1A4" w14:textId="77777777" w:rsidR="005341E4" w:rsidRPr="00776621" w:rsidRDefault="005341E4" w:rsidP="007755BB">
            <w:pPr>
              <w:rPr>
                <w:shd w:val="clear" w:color="auto" w:fill="FFFFFF"/>
                <w:lang w:val="en-GB"/>
              </w:rPr>
            </w:pPr>
          </w:p>
          <w:p w14:paraId="710A56DA" w14:textId="77777777" w:rsidR="002F2E5C" w:rsidRPr="00E05968" w:rsidRDefault="002F2E5C" w:rsidP="007755BB">
            <w:pPr>
              <w:jc w:val="both"/>
              <w:rPr>
                <w:b/>
              </w:rPr>
            </w:pPr>
            <w:r w:rsidRPr="00E05968">
              <w:rPr>
                <w:b/>
              </w:rPr>
              <w:t>Doporučená literatura:</w:t>
            </w:r>
          </w:p>
          <w:p w14:paraId="34B2CB47" w14:textId="77777777" w:rsidR="002F2E5C" w:rsidRPr="00776621" w:rsidRDefault="002F2E5C" w:rsidP="007755BB">
            <w:pPr>
              <w:rPr>
                <w:shd w:val="clear" w:color="auto" w:fill="FFFFFF"/>
                <w:lang w:val="en-GB"/>
              </w:rPr>
            </w:pPr>
            <w:r w:rsidRPr="00CE46CF">
              <w:rPr>
                <w:shd w:val="clear" w:color="auto" w:fill="FFFFFF"/>
                <w:lang w:val="en-GB"/>
              </w:rPr>
              <w:t>FOWLER, Martin. </w:t>
            </w:r>
            <w:r w:rsidRPr="00CE46CF">
              <w:rPr>
                <w:i/>
                <w:shd w:val="clear" w:color="auto" w:fill="FFFFFF"/>
                <w:lang w:val="en-GB"/>
              </w:rPr>
              <w:t>Destilované UML</w:t>
            </w:r>
            <w:r w:rsidRPr="00CE46CF">
              <w:rPr>
                <w:shd w:val="clear" w:color="auto" w:fill="FFFFFF"/>
                <w:lang w:val="en-GB"/>
              </w:rPr>
              <w:t>. Praha: Grada, 2009. Knihovna programátora (Grada). ISBN 978-80-247-20</w:t>
            </w:r>
            <w:r>
              <w:rPr>
                <w:shd w:val="clear" w:color="auto" w:fill="FFFFFF"/>
                <w:lang w:val="en-GB"/>
              </w:rPr>
              <w:t>62-3.</w:t>
            </w:r>
          </w:p>
          <w:p w14:paraId="5CF9781D" w14:textId="77777777" w:rsidR="002F2E5C" w:rsidRDefault="002F2E5C" w:rsidP="007755BB">
            <w:pPr>
              <w:jc w:val="both"/>
              <w:rPr>
                <w:ins w:id="626" w:author="Zuzka" w:date="2018-11-15T01:05:00Z"/>
                <w:shd w:val="clear" w:color="auto" w:fill="FFFFFF"/>
                <w:lang w:val="en-GB"/>
              </w:rPr>
            </w:pPr>
            <w:r w:rsidRPr="00CE46CF">
              <w:rPr>
                <w:shd w:val="clear" w:color="auto" w:fill="FFFFFF"/>
                <w:lang w:val="en-GB"/>
              </w:rPr>
              <w:t>FOWLER, Martin. </w:t>
            </w:r>
            <w:r w:rsidRPr="00CE46CF">
              <w:rPr>
                <w:i/>
                <w:iCs/>
                <w:shd w:val="clear" w:color="auto" w:fill="FFFFFF"/>
                <w:lang w:val="en-GB"/>
              </w:rPr>
              <w:t>Patterns of enterprise application architecture</w:t>
            </w:r>
            <w:r w:rsidRPr="00CE46CF">
              <w:rPr>
                <w:shd w:val="clear" w:color="auto" w:fill="FFFFFF"/>
                <w:lang w:val="en-GB"/>
              </w:rPr>
              <w:t>. Boston: Addison-Wesley, c2003. ISBN 978-0-321-12742-6.</w:t>
            </w:r>
          </w:p>
          <w:p w14:paraId="67146510" w14:textId="77777777" w:rsidR="00384F4C" w:rsidRPr="00384F4C" w:rsidRDefault="00384F4C" w:rsidP="00384F4C">
            <w:pPr>
              <w:jc w:val="both"/>
              <w:rPr>
                <w:ins w:id="627" w:author="Zuzka" w:date="2018-11-15T01:05:00Z"/>
                <w:shd w:val="clear" w:color="auto" w:fill="FFFFFF"/>
                <w:lang w:val="en-GB"/>
              </w:rPr>
            </w:pPr>
            <w:ins w:id="628" w:author="Zuzka" w:date="2018-11-15T01:05:00Z">
              <w:r w:rsidRPr="00384F4C">
                <w:rPr>
                  <w:shd w:val="clear" w:color="auto" w:fill="FFFFFF"/>
                  <w:lang w:val="en-GB"/>
                </w:rPr>
                <w:t>STROUSTRUP, Bjarne. </w:t>
              </w:r>
              <w:r w:rsidRPr="00384F4C">
                <w:rPr>
                  <w:i/>
                  <w:iCs/>
                  <w:shd w:val="clear" w:color="auto" w:fill="FFFFFF"/>
                  <w:lang w:val="en-GB"/>
                </w:rPr>
                <w:t>A tour of c++</w:t>
              </w:r>
              <w:r w:rsidRPr="00384F4C">
                <w:rPr>
                  <w:shd w:val="clear" w:color="auto" w:fill="FFFFFF"/>
                  <w:lang w:val="en-GB"/>
                </w:rPr>
                <w:t>. 2nd edition. Boston, MA: Addison-Wesley, 2018. ISBN 978-0-13-499783-4.</w:t>
              </w:r>
            </w:ins>
          </w:p>
          <w:p w14:paraId="31A3C22E" w14:textId="57953322" w:rsidR="00384F4C" w:rsidRDefault="00DD7F3B" w:rsidP="007755BB">
            <w:pPr>
              <w:jc w:val="both"/>
              <w:rPr>
                <w:ins w:id="629" w:author="Zuzka" w:date="2018-11-16T00:59:00Z"/>
                <w:shd w:val="clear" w:color="auto" w:fill="FFFFFF"/>
                <w:lang w:val="en-GB"/>
              </w:rPr>
            </w:pPr>
            <w:ins w:id="630" w:author="Zuzka" w:date="2018-11-16T00:59:00Z">
              <w:r w:rsidRPr="00DD7F3B">
                <w:rPr>
                  <w:shd w:val="clear" w:color="auto" w:fill="FFFFFF"/>
                  <w:lang w:val="en-GB"/>
                </w:rPr>
                <w:t>MEYERS, Scott. </w:t>
              </w:r>
              <w:r w:rsidRPr="00DD7F3B">
                <w:rPr>
                  <w:i/>
                  <w:iCs/>
                  <w:shd w:val="clear" w:color="auto" w:fill="FFFFFF"/>
                  <w:lang w:val="en-GB"/>
                </w:rPr>
                <w:t>Effective C++: 55 specific ways to improve your programs and designs</w:t>
              </w:r>
              <w:r w:rsidRPr="00DD7F3B">
                <w:rPr>
                  <w:shd w:val="clear" w:color="auto" w:fill="FFFFFF"/>
                  <w:lang w:val="en-GB"/>
                </w:rPr>
                <w:t>. 3rd ed. Upper Saddle River, NJ: Addison-Wesley, c2005. ISBN 978-0321334879.</w:t>
              </w:r>
            </w:ins>
          </w:p>
          <w:p w14:paraId="4A2D33CA" w14:textId="77777777" w:rsidR="00DD7F3B" w:rsidRPr="00CE46CF" w:rsidRDefault="00DD7F3B" w:rsidP="007755BB">
            <w:pPr>
              <w:jc w:val="both"/>
              <w:rPr>
                <w:shd w:val="clear" w:color="auto" w:fill="FFFFFF"/>
                <w:lang w:val="en-GB"/>
              </w:rPr>
            </w:pPr>
          </w:p>
        </w:tc>
      </w:tr>
      <w:tr w:rsidR="002F2E5C" w14:paraId="2CC702D7"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85F2F9" w14:textId="77777777" w:rsidR="002F2E5C" w:rsidRDefault="002F2E5C" w:rsidP="007755BB">
            <w:pPr>
              <w:jc w:val="center"/>
              <w:rPr>
                <w:b/>
              </w:rPr>
            </w:pPr>
            <w:r>
              <w:rPr>
                <w:b/>
              </w:rPr>
              <w:t>Informace ke kombinované nebo distanční formě</w:t>
            </w:r>
          </w:p>
        </w:tc>
      </w:tr>
      <w:tr w:rsidR="002F2E5C" w14:paraId="0F226FC6" w14:textId="77777777" w:rsidTr="007755BB">
        <w:tc>
          <w:tcPr>
            <w:tcW w:w="4787" w:type="dxa"/>
            <w:gridSpan w:val="3"/>
            <w:tcBorders>
              <w:top w:val="single" w:sz="2" w:space="0" w:color="auto"/>
            </w:tcBorders>
            <w:shd w:val="clear" w:color="auto" w:fill="F7CAAC"/>
          </w:tcPr>
          <w:p w14:paraId="69C4B769" w14:textId="77777777" w:rsidR="002F2E5C" w:rsidRDefault="002F2E5C" w:rsidP="007755BB">
            <w:pPr>
              <w:jc w:val="both"/>
            </w:pPr>
            <w:r>
              <w:rPr>
                <w:b/>
              </w:rPr>
              <w:t>Rozsah konzultací (soustředění)</w:t>
            </w:r>
          </w:p>
        </w:tc>
        <w:tc>
          <w:tcPr>
            <w:tcW w:w="889" w:type="dxa"/>
            <w:tcBorders>
              <w:top w:val="single" w:sz="2" w:space="0" w:color="auto"/>
            </w:tcBorders>
          </w:tcPr>
          <w:p w14:paraId="3ABD3806" w14:textId="77777777" w:rsidR="002F2E5C" w:rsidRDefault="002F2E5C" w:rsidP="007755BB">
            <w:pPr>
              <w:jc w:val="both"/>
            </w:pPr>
            <w:r>
              <w:t>17</w:t>
            </w:r>
          </w:p>
        </w:tc>
        <w:tc>
          <w:tcPr>
            <w:tcW w:w="4179" w:type="dxa"/>
            <w:gridSpan w:val="4"/>
            <w:tcBorders>
              <w:top w:val="single" w:sz="2" w:space="0" w:color="auto"/>
            </w:tcBorders>
            <w:shd w:val="clear" w:color="auto" w:fill="F7CAAC"/>
          </w:tcPr>
          <w:p w14:paraId="081B01D8" w14:textId="77777777" w:rsidR="002F2E5C" w:rsidRDefault="002F2E5C" w:rsidP="007755BB">
            <w:pPr>
              <w:jc w:val="both"/>
              <w:rPr>
                <w:b/>
              </w:rPr>
            </w:pPr>
            <w:r>
              <w:rPr>
                <w:b/>
              </w:rPr>
              <w:t xml:space="preserve">hodin </w:t>
            </w:r>
          </w:p>
        </w:tc>
      </w:tr>
      <w:tr w:rsidR="002F2E5C" w14:paraId="615ADFAD" w14:textId="77777777" w:rsidTr="007755BB">
        <w:tc>
          <w:tcPr>
            <w:tcW w:w="9855" w:type="dxa"/>
            <w:gridSpan w:val="8"/>
            <w:shd w:val="clear" w:color="auto" w:fill="F7CAAC"/>
          </w:tcPr>
          <w:p w14:paraId="3726AA2A" w14:textId="77777777" w:rsidR="002F2E5C" w:rsidRDefault="002F2E5C" w:rsidP="007755BB">
            <w:pPr>
              <w:jc w:val="both"/>
              <w:rPr>
                <w:b/>
              </w:rPr>
            </w:pPr>
            <w:r>
              <w:rPr>
                <w:b/>
              </w:rPr>
              <w:t>Informace o způsobu kontaktu s vyučujícím</w:t>
            </w:r>
          </w:p>
        </w:tc>
      </w:tr>
      <w:tr w:rsidR="002F2E5C" w14:paraId="263D8154" w14:textId="77777777" w:rsidTr="007755BB">
        <w:trPr>
          <w:trHeight w:val="562"/>
        </w:trPr>
        <w:tc>
          <w:tcPr>
            <w:tcW w:w="9855" w:type="dxa"/>
            <w:gridSpan w:val="8"/>
          </w:tcPr>
          <w:p w14:paraId="7643E88E" w14:textId="77777777" w:rsidR="002F2E5C" w:rsidRDefault="002F2E5C" w:rsidP="007755BB">
            <w:pPr>
              <w:jc w:val="both"/>
            </w:pPr>
            <w:r w:rsidRPr="00497858">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497858">
              <w:rPr>
                <w:sz w:val="18"/>
              </w:rPr>
              <w:t xml:space="preserve"> </w:t>
            </w:r>
          </w:p>
        </w:tc>
      </w:tr>
    </w:tbl>
    <w:p w14:paraId="4BAA38FA" w14:textId="27F223D3" w:rsidR="002F2E5C" w:rsidDel="00DD7F3B" w:rsidRDefault="002F2E5C" w:rsidP="002F2E5C">
      <w:pPr>
        <w:rPr>
          <w:del w:id="631" w:author="Zuzka" w:date="2018-11-16T01:00: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32">
          <w:tblGrid>
            <w:gridCol w:w="76"/>
            <w:gridCol w:w="3010"/>
            <w:gridCol w:w="567"/>
            <w:gridCol w:w="1134"/>
            <w:gridCol w:w="889"/>
            <w:gridCol w:w="816"/>
            <w:gridCol w:w="2156"/>
            <w:gridCol w:w="539"/>
            <w:gridCol w:w="668"/>
            <w:gridCol w:w="76"/>
          </w:tblGrid>
        </w:tblGridChange>
      </w:tblGrid>
      <w:tr w:rsidR="002F2E5C" w14:paraId="09393732" w14:textId="77777777" w:rsidTr="007755BB">
        <w:tc>
          <w:tcPr>
            <w:tcW w:w="9855" w:type="dxa"/>
            <w:gridSpan w:val="8"/>
            <w:tcBorders>
              <w:bottom w:val="double" w:sz="4" w:space="0" w:color="auto"/>
            </w:tcBorders>
            <w:shd w:val="clear" w:color="auto" w:fill="BDD6EE"/>
          </w:tcPr>
          <w:p w14:paraId="65F87F51" w14:textId="3D228C77" w:rsidR="002F2E5C" w:rsidRDefault="002F2E5C" w:rsidP="007755BB">
            <w:pPr>
              <w:tabs>
                <w:tab w:val="right" w:pos="947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5EC3DB0C" w14:textId="77777777" w:rsidTr="007755BB">
        <w:tc>
          <w:tcPr>
            <w:tcW w:w="3086" w:type="dxa"/>
            <w:tcBorders>
              <w:top w:val="double" w:sz="4" w:space="0" w:color="auto"/>
            </w:tcBorders>
            <w:shd w:val="clear" w:color="auto" w:fill="F7CAAC"/>
          </w:tcPr>
          <w:p w14:paraId="73073ACC"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7767A8CE" w14:textId="77777777" w:rsidR="002F2E5C" w:rsidRDefault="002F2E5C" w:rsidP="007755BB">
            <w:pPr>
              <w:jc w:val="both"/>
            </w:pPr>
            <w:bookmarkStart w:id="633" w:name="OperacniSystemy"/>
            <w:r>
              <w:t>Operační systémy</w:t>
            </w:r>
            <w:bookmarkEnd w:id="633"/>
          </w:p>
        </w:tc>
      </w:tr>
      <w:tr w:rsidR="002F2E5C" w14:paraId="4FE7379A" w14:textId="77777777" w:rsidTr="007755BB">
        <w:tc>
          <w:tcPr>
            <w:tcW w:w="3086" w:type="dxa"/>
            <w:shd w:val="clear" w:color="auto" w:fill="F7CAAC"/>
          </w:tcPr>
          <w:p w14:paraId="1AB75113" w14:textId="77777777" w:rsidR="002F2E5C" w:rsidRDefault="002F2E5C" w:rsidP="007755BB">
            <w:pPr>
              <w:jc w:val="both"/>
              <w:rPr>
                <w:b/>
              </w:rPr>
            </w:pPr>
            <w:r>
              <w:rPr>
                <w:b/>
              </w:rPr>
              <w:t>Typ předmětu</w:t>
            </w:r>
          </w:p>
        </w:tc>
        <w:tc>
          <w:tcPr>
            <w:tcW w:w="3406" w:type="dxa"/>
            <w:gridSpan w:val="4"/>
          </w:tcPr>
          <w:p w14:paraId="05AE0718" w14:textId="77777777" w:rsidR="002F2E5C" w:rsidRDefault="002F2E5C" w:rsidP="007755BB">
            <w:pPr>
              <w:jc w:val="both"/>
            </w:pPr>
            <w:r>
              <w:t>Povinný „PZ“</w:t>
            </w:r>
          </w:p>
        </w:tc>
        <w:tc>
          <w:tcPr>
            <w:tcW w:w="2695" w:type="dxa"/>
            <w:gridSpan w:val="2"/>
            <w:shd w:val="clear" w:color="auto" w:fill="F7CAAC"/>
          </w:tcPr>
          <w:p w14:paraId="0052D83F" w14:textId="77777777" w:rsidR="002F2E5C" w:rsidRDefault="002F2E5C" w:rsidP="007755BB">
            <w:pPr>
              <w:jc w:val="both"/>
            </w:pPr>
            <w:r>
              <w:rPr>
                <w:b/>
              </w:rPr>
              <w:t>doporučený ročník / semestr</w:t>
            </w:r>
          </w:p>
        </w:tc>
        <w:tc>
          <w:tcPr>
            <w:tcW w:w="668" w:type="dxa"/>
          </w:tcPr>
          <w:p w14:paraId="053EA907" w14:textId="77777777" w:rsidR="002F2E5C" w:rsidRDefault="002F2E5C" w:rsidP="007755BB">
            <w:pPr>
              <w:jc w:val="both"/>
            </w:pPr>
            <w:r>
              <w:t>2/Z</w:t>
            </w:r>
          </w:p>
        </w:tc>
      </w:tr>
      <w:tr w:rsidR="002F2E5C" w14:paraId="6B2B3DA4" w14:textId="77777777" w:rsidTr="007755BB">
        <w:tc>
          <w:tcPr>
            <w:tcW w:w="3086" w:type="dxa"/>
            <w:shd w:val="clear" w:color="auto" w:fill="F7CAAC"/>
          </w:tcPr>
          <w:p w14:paraId="744CF0C9" w14:textId="77777777" w:rsidR="002F2E5C" w:rsidRDefault="002F2E5C" w:rsidP="007755BB">
            <w:pPr>
              <w:jc w:val="both"/>
              <w:rPr>
                <w:b/>
              </w:rPr>
            </w:pPr>
            <w:r>
              <w:rPr>
                <w:b/>
              </w:rPr>
              <w:t>Rozsah studijního předmětu</w:t>
            </w:r>
          </w:p>
        </w:tc>
        <w:tc>
          <w:tcPr>
            <w:tcW w:w="1701" w:type="dxa"/>
            <w:gridSpan w:val="2"/>
          </w:tcPr>
          <w:p w14:paraId="46BE40E9" w14:textId="77777777" w:rsidR="002F2E5C" w:rsidRDefault="002F2E5C" w:rsidP="007755BB">
            <w:pPr>
              <w:jc w:val="both"/>
            </w:pPr>
            <w:r>
              <w:t>28p + 28c</w:t>
            </w:r>
          </w:p>
        </w:tc>
        <w:tc>
          <w:tcPr>
            <w:tcW w:w="889" w:type="dxa"/>
            <w:shd w:val="clear" w:color="auto" w:fill="F7CAAC"/>
          </w:tcPr>
          <w:p w14:paraId="0BCD0815" w14:textId="77777777" w:rsidR="002F2E5C" w:rsidRDefault="002F2E5C" w:rsidP="007755BB">
            <w:pPr>
              <w:jc w:val="both"/>
              <w:rPr>
                <w:b/>
              </w:rPr>
            </w:pPr>
            <w:r>
              <w:rPr>
                <w:b/>
              </w:rPr>
              <w:t xml:space="preserve">hod. </w:t>
            </w:r>
          </w:p>
        </w:tc>
        <w:tc>
          <w:tcPr>
            <w:tcW w:w="816" w:type="dxa"/>
          </w:tcPr>
          <w:p w14:paraId="53BBD483" w14:textId="77777777" w:rsidR="002F2E5C" w:rsidRDefault="002F2E5C" w:rsidP="007755BB">
            <w:pPr>
              <w:jc w:val="both"/>
            </w:pPr>
          </w:p>
        </w:tc>
        <w:tc>
          <w:tcPr>
            <w:tcW w:w="2156" w:type="dxa"/>
            <w:shd w:val="clear" w:color="auto" w:fill="F7CAAC"/>
          </w:tcPr>
          <w:p w14:paraId="67D478FC" w14:textId="77777777" w:rsidR="002F2E5C" w:rsidRDefault="002F2E5C" w:rsidP="007755BB">
            <w:pPr>
              <w:jc w:val="both"/>
              <w:rPr>
                <w:b/>
              </w:rPr>
            </w:pPr>
            <w:r>
              <w:rPr>
                <w:b/>
              </w:rPr>
              <w:t>kreditů</w:t>
            </w:r>
          </w:p>
        </w:tc>
        <w:tc>
          <w:tcPr>
            <w:tcW w:w="1207" w:type="dxa"/>
            <w:gridSpan w:val="2"/>
          </w:tcPr>
          <w:p w14:paraId="5D323BC1" w14:textId="77777777" w:rsidR="002F2E5C" w:rsidRDefault="002F2E5C" w:rsidP="007755BB">
            <w:pPr>
              <w:jc w:val="both"/>
            </w:pPr>
            <w:r>
              <w:t>5</w:t>
            </w:r>
          </w:p>
        </w:tc>
      </w:tr>
      <w:tr w:rsidR="002F2E5C" w14:paraId="4319FBB4" w14:textId="77777777" w:rsidTr="007755BB">
        <w:tc>
          <w:tcPr>
            <w:tcW w:w="3086" w:type="dxa"/>
            <w:shd w:val="clear" w:color="auto" w:fill="F7CAAC"/>
          </w:tcPr>
          <w:p w14:paraId="74E8B74F" w14:textId="77777777" w:rsidR="002F2E5C" w:rsidRDefault="002F2E5C" w:rsidP="007755BB">
            <w:pPr>
              <w:jc w:val="both"/>
              <w:rPr>
                <w:b/>
                <w:sz w:val="22"/>
              </w:rPr>
            </w:pPr>
            <w:r>
              <w:rPr>
                <w:b/>
              </w:rPr>
              <w:t>Prerekvizity, korekvizity, ekvivalence</w:t>
            </w:r>
          </w:p>
        </w:tc>
        <w:tc>
          <w:tcPr>
            <w:tcW w:w="6769" w:type="dxa"/>
            <w:gridSpan w:val="7"/>
          </w:tcPr>
          <w:p w14:paraId="1ECD3FEC" w14:textId="77777777" w:rsidR="002F2E5C" w:rsidRDefault="002F2E5C" w:rsidP="007755BB">
            <w:pPr>
              <w:jc w:val="both"/>
            </w:pPr>
          </w:p>
        </w:tc>
      </w:tr>
      <w:tr w:rsidR="002F2E5C" w14:paraId="0660D5A5" w14:textId="77777777" w:rsidTr="007755BB">
        <w:tc>
          <w:tcPr>
            <w:tcW w:w="3086" w:type="dxa"/>
            <w:shd w:val="clear" w:color="auto" w:fill="F7CAAC"/>
          </w:tcPr>
          <w:p w14:paraId="56DA005B" w14:textId="77777777" w:rsidR="002F2E5C" w:rsidRDefault="002F2E5C" w:rsidP="007755BB">
            <w:pPr>
              <w:jc w:val="both"/>
              <w:rPr>
                <w:b/>
              </w:rPr>
            </w:pPr>
            <w:r>
              <w:rPr>
                <w:b/>
              </w:rPr>
              <w:t>Způsob ověření studijních výsledků</w:t>
            </w:r>
          </w:p>
        </w:tc>
        <w:tc>
          <w:tcPr>
            <w:tcW w:w="3406" w:type="dxa"/>
            <w:gridSpan w:val="4"/>
          </w:tcPr>
          <w:p w14:paraId="044C8658" w14:textId="77777777" w:rsidR="002F2E5C" w:rsidRDefault="002F2E5C" w:rsidP="007755BB">
            <w:pPr>
              <w:jc w:val="both"/>
            </w:pPr>
            <w:r>
              <w:t>Zápočet, zkouška</w:t>
            </w:r>
          </w:p>
        </w:tc>
        <w:tc>
          <w:tcPr>
            <w:tcW w:w="2156" w:type="dxa"/>
            <w:shd w:val="clear" w:color="auto" w:fill="F7CAAC"/>
          </w:tcPr>
          <w:p w14:paraId="06CA84EF" w14:textId="77777777" w:rsidR="002F2E5C" w:rsidRDefault="002F2E5C" w:rsidP="007755BB">
            <w:pPr>
              <w:jc w:val="both"/>
              <w:rPr>
                <w:b/>
              </w:rPr>
            </w:pPr>
            <w:r>
              <w:rPr>
                <w:b/>
              </w:rPr>
              <w:t>Forma výuky</w:t>
            </w:r>
          </w:p>
        </w:tc>
        <w:tc>
          <w:tcPr>
            <w:tcW w:w="1207" w:type="dxa"/>
            <w:gridSpan w:val="2"/>
          </w:tcPr>
          <w:p w14:paraId="225A89AF" w14:textId="77777777" w:rsidR="002F2E5C" w:rsidRDefault="002F2E5C" w:rsidP="007755BB">
            <w:pPr>
              <w:jc w:val="both"/>
            </w:pPr>
            <w:r>
              <w:t>Přednášky, cvičení</w:t>
            </w:r>
          </w:p>
        </w:tc>
      </w:tr>
      <w:tr w:rsidR="002F2E5C" w14:paraId="09F96031" w14:textId="77777777" w:rsidTr="007755BB">
        <w:tc>
          <w:tcPr>
            <w:tcW w:w="3086" w:type="dxa"/>
            <w:shd w:val="clear" w:color="auto" w:fill="F7CAAC"/>
          </w:tcPr>
          <w:p w14:paraId="4BF0D0F7"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708D6C25" w14:textId="77777777" w:rsidR="002F2E5C" w:rsidRDefault="002F2E5C" w:rsidP="007755BB">
            <w:pPr>
              <w:jc w:val="both"/>
            </w:pPr>
            <w:r>
              <w:t>Písemná i ústní forma</w:t>
            </w:r>
          </w:p>
          <w:p w14:paraId="7C7AAE2A" w14:textId="77777777" w:rsidR="002F2E5C" w:rsidRDefault="002F2E5C" w:rsidP="007755BB">
            <w:pPr>
              <w:jc w:val="both"/>
            </w:pPr>
            <w:r>
              <w:t xml:space="preserve">1. Povinná a aktivní účast na jednotlivých cvičeních (80% účast na cvičení). </w:t>
            </w:r>
          </w:p>
          <w:p w14:paraId="097882AA" w14:textId="77777777" w:rsidR="002F2E5C" w:rsidRDefault="002F2E5C" w:rsidP="007755BB">
            <w:pPr>
              <w:jc w:val="both"/>
            </w:pPr>
            <w:r>
              <w:t>2. Úspěšné a samostatné vypracování všech zadaných úloh v průběhu semestru.</w:t>
            </w:r>
          </w:p>
          <w:p w14:paraId="6F395B8B" w14:textId="77777777" w:rsidR="002F2E5C" w:rsidRDefault="002F2E5C" w:rsidP="007755BB">
            <w:pPr>
              <w:jc w:val="both"/>
            </w:pPr>
            <w:r>
              <w:t xml:space="preserve">3. Úspěšné absolvování všech průběžných testů. </w:t>
            </w:r>
          </w:p>
          <w:p w14:paraId="0679CEA6" w14:textId="77777777" w:rsidR="002F2E5C" w:rsidRDefault="002F2E5C" w:rsidP="007755BB">
            <w:pPr>
              <w:jc w:val="both"/>
            </w:pPr>
            <w:r>
              <w:t>4. Prokázání teoretického a praktického zvládnutí základní problematiky a jednotlivých témat u zkoušky</w:t>
            </w:r>
          </w:p>
        </w:tc>
      </w:tr>
      <w:tr w:rsidR="002F2E5C" w14:paraId="7EC450E6" w14:textId="77777777" w:rsidTr="007755BB">
        <w:trPr>
          <w:trHeight w:val="554"/>
        </w:trPr>
        <w:tc>
          <w:tcPr>
            <w:tcW w:w="9855" w:type="dxa"/>
            <w:gridSpan w:val="8"/>
            <w:tcBorders>
              <w:top w:val="nil"/>
            </w:tcBorders>
          </w:tcPr>
          <w:p w14:paraId="3EEBFFE2" w14:textId="77777777" w:rsidR="002F2E5C" w:rsidRDefault="002F2E5C" w:rsidP="007755BB">
            <w:pPr>
              <w:jc w:val="both"/>
            </w:pPr>
          </w:p>
        </w:tc>
      </w:tr>
      <w:tr w:rsidR="002F2E5C" w14:paraId="3DC04F23" w14:textId="77777777" w:rsidTr="007755BB">
        <w:trPr>
          <w:trHeight w:val="197"/>
        </w:trPr>
        <w:tc>
          <w:tcPr>
            <w:tcW w:w="3086" w:type="dxa"/>
            <w:tcBorders>
              <w:top w:val="nil"/>
            </w:tcBorders>
            <w:shd w:val="clear" w:color="auto" w:fill="F7CAAC"/>
          </w:tcPr>
          <w:p w14:paraId="4C60728D" w14:textId="77777777" w:rsidR="002F2E5C" w:rsidRDefault="002F2E5C" w:rsidP="007755BB">
            <w:pPr>
              <w:jc w:val="both"/>
              <w:rPr>
                <w:b/>
              </w:rPr>
            </w:pPr>
            <w:r>
              <w:rPr>
                <w:b/>
              </w:rPr>
              <w:t>Garant předmětu</w:t>
            </w:r>
          </w:p>
        </w:tc>
        <w:tc>
          <w:tcPr>
            <w:tcW w:w="6769" w:type="dxa"/>
            <w:gridSpan w:val="7"/>
            <w:tcBorders>
              <w:top w:val="nil"/>
            </w:tcBorders>
          </w:tcPr>
          <w:p w14:paraId="2B1773C0" w14:textId="77777777" w:rsidR="002F2E5C" w:rsidRDefault="002F2E5C" w:rsidP="007755BB">
            <w:pPr>
              <w:jc w:val="both"/>
            </w:pPr>
            <w:r>
              <w:t>doc. Ing. Martin Sysel, Ph.D.</w:t>
            </w:r>
          </w:p>
        </w:tc>
      </w:tr>
      <w:tr w:rsidR="002F2E5C" w14:paraId="753C2515" w14:textId="77777777" w:rsidTr="007755BB">
        <w:trPr>
          <w:trHeight w:val="243"/>
        </w:trPr>
        <w:tc>
          <w:tcPr>
            <w:tcW w:w="3086" w:type="dxa"/>
            <w:tcBorders>
              <w:top w:val="nil"/>
            </w:tcBorders>
            <w:shd w:val="clear" w:color="auto" w:fill="F7CAAC"/>
          </w:tcPr>
          <w:p w14:paraId="15A8C902" w14:textId="77777777" w:rsidR="002F2E5C" w:rsidRDefault="002F2E5C" w:rsidP="007755BB">
            <w:pPr>
              <w:jc w:val="both"/>
              <w:rPr>
                <w:b/>
              </w:rPr>
            </w:pPr>
            <w:r>
              <w:rPr>
                <w:b/>
              </w:rPr>
              <w:t>Zapojení garanta do výuky předmětu</w:t>
            </w:r>
          </w:p>
        </w:tc>
        <w:tc>
          <w:tcPr>
            <w:tcW w:w="6769" w:type="dxa"/>
            <w:gridSpan w:val="7"/>
            <w:tcBorders>
              <w:top w:val="nil"/>
            </w:tcBorders>
          </w:tcPr>
          <w:p w14:paraId="07341CA9" w14:textId="77777777" w:rsidR="002F2E5C" w:rsidRDefault="002F2E5C" w:rsidP="007755BB">
            <w:pPr>
              <w:jc w:val="both"/>
            </w:pPr>
            <w:r>
              <w:t>Metodicky, vede přednášky (100%)</w:t>
            </w:r>
          </w:p>
        </w:tc>
      </w:tr>
      <w:tr w:rsidR="002F2E5C" w14:paraId="5B4397A4" w14:textId="77777777" w:rsidTr="007755BB">
        <w:tc>
          <w:tcPr>
            <w:tcW w:w="3086" w:type="dxa"/>
            <w:shd w:val="clear" w:color="auto" w:fill="F7CAAC"/>
          </w:tcPr>
          <w:p w14:paraId="1F677E7B" w14:textId="77777777" w:rsidR="002F2E5C" w:rsidRDefault="002F2E5C" w:rsidP="007755BB">
            <w:pPr>
              <w:jc w:val="both"/>
              <w:rPr>
                <w:b/>
              </w:rPr>
            </w:pPr>
            <w:r>
              <w:rPr>
                <w:b/>
              </w:rPr>
              <w:t>Vyučující</w:t>
            </w:r>
          </w:p>
        </w:tc>
        <w:tc>
          <w:tcPr>
            <w:tcW w:w="6769" w:type="dxa"/>
            <w:gridSpan w:val="7"/>
            <w:tcBorders>
              <w:bottom w:val="nil"/>
            </w:tcBorders>
          </w:tcPr>
          <w:p w14:paraId="606C053B" w14:textId="5A333E81" w:rsidR="002F2E5C" w:rsidRDefault="001B180F" w:rsidP="007755BB">
            <w:pPr>
              <w:jc w:val="both"/>
            </w:pPr>
            <w:r>
              <w:t>doc. Ing. Martin Sysel, Ph.D., přednášky (100 %)</w:t>
            </w:r>
          </w:p>
          <w:p w14:paraId="2B118C64" w14:textId="4743C945" w:rsidR="002F2E5C" w:rsidRDefault="002F2E5C" w:rsidP="007755BB">
            <w:pPr>
              <w:jc w:val="both"/>
            </w:pPr>
            <w:r>
              <w:t>doc. Ing. Jiří Vojtěšek, Ph.D.</w:t>
            </w:r>
            <w:r w:rsidR="001B180F">
              <w:t>, cvičení (100 %)</w:t>
            </w:r>
          </w:p>
        </w:tc>
      </w:tr>
      <w:tr w:rsidR="002F2E5C" w14:paraId="403BC257" w14:textId="77777777" w:rsidTr="007755BB">
        <w:trPr>
          <w:trHeight w:val="554"/>
        </w:trPr>
        <w:tc>
          <w:tcPr>
            <w:tcW w:w="9855" w:type="dxa"/>
            <w:gridSpan w:val="8"/>
            <w:tcBorders>
              <w:top w:val="nil"/>
            </w:tcBorders>
          </w:tcPr>
          <w:p w14:paraId="4B1D5B13" w14:textId="77777777" w:rsidR="002F2E5C" w:rsidRDefault="002F2E5C" w:rsidP="007755BB">
            <w:pPr>
              <w:jc w:val="both"/>
            </w:pPr>
          </w:p>
        </w:tc>
      </w:tr>
      <w:tr w:rsidR="002F2E5C" w14:paraId="78B0F5EE" w14:textId="77777777" w:rsidTr="007755BB">
        <w:tc>
          <w:tcPr>
            <w:tcW w:w="3086" w:type="dxa"/>
            <w:shd w:val="clear" w:color="auto" w:fill="F7CAAC"/>
          </w:tcPr>
          <w:p w14:paraId="4F9B66A9" w14:textId="77777777" w:rsidR="002F2E5C" w:rsidRDefault="002F2E5C" w:rsidP="007755BB">
            <w:pPr>
              <w:jc w:val="both"/>
              <w:rPr>
                <w:b/>
              </w:rPr>
            </w:pPr>
            <w:r>
              <w:rPr>
                <w:b/>
              </w:rPr>
              <w:t>Stručná anotace předmětu</w:t>
            </w:r>
          </w:p>
        </w:tc>
        <w:tc>
          <w:tcPr>
            <w:tcW w:w="6769" w:type="dxa"/>
            <w:gridSpan w:val="7"/>
            <w:tcBorders>
              <w:bottom w:val="nil"/>
            </w:tcBorders>
          </w:tcPr>
          <w:p w14:paraId="17BE402E" w14:textId="77777777" w:rsidR="002F2E5C" w:rsidRDefault="002F2E5C" w:rsidP="007755BB">
            <w:pPr>
              <w:jc w:val="both"/>
            </w:pPr>
          </w:p>
        </w:tc>
      </w:tr>
      <w:tr w:rsidR="002F2E5C" w14:paraId="3DD947FE" w14:textId="77777777" w:rsidTr="007755BB">
        <w:trPr>
          <w:trHeight w:val="3938"/>
        </w:trPr>
        <w:tc>
          <w:tcPr>
            <w:tcW w:w="9855" w:type="dxa"/>
            <w:gridSpan w:val="8"/>
            <w:tcBorders>
              <w:top w:val="nil"/>
              <w:bottom w:val="single" w:sz="12" w:space="0" w:color="auto"/>
            </w:tcBorders>
          </w:tcPr>
          <w:p w14:paraId="37D7A7C5" w14:textId="77777777" w:rsidR="002F2E5C" w:rsidRPr="00261592" w:rsidRDefault="002F2E5C" w:rsidP="007755BB">
            <w:pPr>
              <w:jc w:val="both"/>
              <w:rPr>
                <w:szCs w:val="22"/>
              </w:rPr>
            </w:pPr>
            <w:r w:rsidRPr="00261592">
              <w:rPr>
                <w:szCs w:val="22"/>
              </w:rPr>
              <w:t>Cílem předmětu je seznámit studenty s principy funkce operačních systémů. Přednášena je teorie operačních systémů, podrobně jsou vysvětlovány jednotlivé subsystémy. Část předmětu se věnuje také operačnímu systému Linux a jeho administraci.</w:t>
            </w:r>
          </w:p>
          <w:p w14:paraId="674BF13A" w14:textId="77777777" w:rsidR="002F2E5C" w:rsidRPr="00261592" w:rsidRDefault="002F2E5C" w:rsidP="007755BB">
            <w:pPr>
              <w:jc w:val="both"/>
              <w:rPr>
                <w:szCs w:val="22"/>
              </w:rPr>
            </w:pPr>
          </w:p>
          <w:p w14:paraId="677234E8" w14:textId="77777777" w:rsidR="002F2E5C" w:rsidRPr="00261592" w:rsidRDefault="002F2E5C" w:rsidP="007755BB">
            <w:pPr>
              <w:jc w:val="both"/>
              <w:rPr>
                <w:szCs w:val="22"/>
              </w:rPr>
            </w:pPr>
            <w:r w:rsidRPr="00261592">
              <w:rPr>
                <w:szCs w:val="22"/>
              </w:rPr>
              <w:t>Témata:</w:t>
            </w:r>
          </w:p>
          <w:p w14:paraId="23648545" w14:textId="77777777" w:rsidR="002F2E5C" w:rsidRPr="00261592" w:rsidRDefault="002F2E5C" w:rsidP="007755BB">
            <w:pPr>
              <w:pStyle w:val="Odstavecseseznamem"/>
              <w:numPr>
                <w:ilvl w:val="0"/>
                <w:numId w:val="26"/>
              </w:numPr>
              <w:jc w:val="both"/>
              <w:rPr>
                <w:szCs w:val="22"/>
              </w:rPr>
            </w:pPr>
            <w:r w:rsidRPr="00261592">
              <w:rPr>
                <w:szCs w:val="22"/>
              </w:rPr>
              <w:t>Úvod do operačních systémů (základní pojmy, historie, cíle, požadavky na OS, architektura).</w:t>
            </w:r>
          </w:p>
          <w:p w14:paraId="62596B80" w14:textId="77777777" w:rsidR="002F2E5C" w:rsidRPr="00261592" w:rsidRDefault="002F2E5C" w:rsidP="007755BB">
            <w:pPr>
              <w:pStyle w:val="Odstavecseseznamem"/>
              <w:numPr>
                <w:ilvl w:val="0"/>
                <w:numId w:val="26"/>
              </w:numPr>
              <w:jc w:val="both"/>
              <w:rPr>
                <w:szCs w:val="22"/>
              </w:rPr>
            </w:pPr>
            <w:r w:rsidRPr="00261592">
              <w:rPr>
                <w:szCs w:val="22"/>
              </w:rPr>
              <w:t>Základy a správa MS Windows (zavedení systému, registry, administrace).</w:t>
            </w:r>
          </w:p>
          <w:p w14:paraId="1B7DF9A0" w14:textId="77777777" w:rsidR="002F2E5C" w:rsidRPr="00261592" w:rsidRDefault="002F2E5C" w:rsidP="007755BB">
            <w:pPr>
              <w:pStyle w:val="Odstavecseseznamem"/>
              <w:numPr>
                <w:ilvl w:val="0"/>
                <w:numId w:val="26"/>
              </w:numPr>
              <w:jc w:val="both"/>
              <w:rPr>
                <w:szCs w:val="22"/>
              </w:rPr>
            </w:pPr>
            <w:r w:rsidRPr="00261592">
              <w:rPr>
                <w:szCs w:val="22"/>
              </w:rPr>
              <w:t>Základy OS Linux, zavedení systému.</w:t>
            </w:r>
          </w:p>
          <w:p w14:paraId="4ADE26B9" w14:textId="77777777" w:rsidR="002F2E5C" w:rsidRPr="00261592" w:rsidRDefault="002F2E5C" w:rsidP="007755BB">
            <w:pPr>
              <w:pStyle w:val="Odstavecseseznamem"/>
              <w:numPr>
                <w:ilvl w:val="0"/>
                <w:numId w:val="26"/>
              </w:numPr>
              <w:jc w:val="both"/>
              <w:rPr>
                <w:szCs w:val="22"/>
              </w:rPr>
            </w:pPr>
            <w:r w:rsidRPr="00261592">
              <w:rPr>
                <w:szCs w:val="22"/>
              </w:rPr>
              <w:t>Struktura adresářů, oprávnění v OS Linux.</w:t>
            </w:r>
          </w:p>
          <w:p w14:paraId="47805881" w14:textId="77777777" w:rsidR="002F2E5C" w:rsidRPr="00261592" w:rsidRDefault="002F2E5C" w:rsidP="007755BB">
            <w:pPr>
              <w:pStyle w:val="Odstavecseseznamem"/>
              <w:numPr>
                <w:ilvl w:val="0"/>
                <w:numId w:val="26"/>
              </w:numPr>
              <w:jc w:val="both"/>
              <w:rPr>
                <w:szCs w:val="22"/>
              </w:rPr>
            </w:pPr>
            <w:r w:rsidRPr="00261592">
              <w:rPr>
                <w:szCs w:val="22"/>
              </w:rPr>
              <w:t>Administrace a správa uživatelů v OS Linux.</w:t>
            </w:r>
          </w:p>
          <w:p w14:paraId="21D029C7" w14:textId="77777777" w:rsidR="002F2E5C" w:rsidRPr="00261592" w:rsidRDefault="002F2E5C" w:rsidP="007755BB">
            <w:pPr>
              <w:pStyle w:val="Odstavecseseznamem"/>
              <w:numPr>
                <w:ilvl w:val="0"/>
                <w:numId w:val="26"/>
              </w:numPr>
              <w:jc w:val="both"/>
              <w:rPr>
                <w:szCs w:val="22"/>
              </w:rPr>
            </w:pPr>
            <w:r w:rsidRPr="00261592">
              <w:rPr>
                <w:szCs w:val="22"/>
              </w:rPr>
              <w:t>Skriptování v Bash Shell Interpretru.</w:t>
            </w:r>
          </w:p>
          <w:p w14:paraId="49DF73C3" w14:textId="77777777" w:rsidR="002F2E5C" w:rsidRPr="00261592" w:rsidRDefault="002F2E5C" w:rsidP="007755BB">
            <w:pPr>
              <w:pStyle w:val="Odstavecseseznamem"/>
              <w:numPr>
                <w:ilvl w:val="0"/>
                <w:numId w:val="26"/>
              </w:numPr>
              <w:jc w:val="both"/>
              <w:rPr>
                <w:szCs w:val="22"/>
              </w:rPr>
            </w:pPr>
            <w:r w:rsidRPr="00261592">
              <w:rPr>
                <w:szCs w:val="22"/>
              </w:rPr>
              <w:t>GUI, X Window Systém, Wayland. Wine.</w:t>
            </w:r>
          </w:p>
          <w:p w14:paraId="1C68C9B9" w14:textId="77777777" w:rsidR="002F2E5C" w:rsidRPr="00261592" w:rsidRDefault="002F2E5C" w:rsidP="007755BB">
            <w:pPr>
              <w:pStyle w:val="Odstavecseseznamem"/>
              <w:numPr>
                <w:ilvl w:val="0"/>
                <w:numId w:val="26"/>
              </w:numPr>
              <w:jc w:val="both"/>
              <w:rPr>
                <w:szCs w:val="22"/>
              </w:rPr>
            </w:pPr>
            <w:r w:rsidRPr="00261592">
              <w:rPr>
                <w:szCs w:val="22"/>
              </w:rPr>
              <w:t>Správa procesů.</w:t>
            </w:r>
          </w:p>
          <w:p w14:paraId="7B0F756D" w14:textId="77777777" w:rsidR="002F2E5C" w:rsidRPr="00261592" w:rsidRDefault="002F2E5C" w:rsidP="007755BB">
            <w:pPr>
              <w:pStyle w:val="Odstavecseseznamem"/>
              <w:numPr>
                <w:ilvl w:val="0"/>
                <w:numId w:val="26"/>
              </w:numPr>
              <w:jc w:val="both"/>
              <w:rPr>
                <w:szCs w:val="22"/>
              </w:rPr>
            </w:pPr>
            <w:r w:rsidRPr="00261592">
              <w:rPr>
                <w:szCs w:val="22"/>
              </w:rPr>
              <w:t>Vlákna (Threads).</w:t>
            </w:r>
          </w:p>
          <w:p w14:paraId="1B18D1C8" w14:textId="77777777" w:rsidR="002F2E5C" w:rsidRPr="00261592" w:rsidRDefault="002F2E5C" w:rsidP="007755BB">
            <w:pPr>
              <w:pStyle w:val="Odstavecseseznamem"/>
              <w:numPr>
                <w:ilvl w:val="0"/>
                <w:numId w:val="26"/>
              </w:numPr>
              <w:jc w:val="both"/>
              <w:rPr>
                <w:szCs w:val="22"/>
              </w:rPr>
            </w:pPr>
            <w:r w:rsidRPr="00261592">
              <w:rPr>
                <w:szCs w:val="22"/>
              </w:rPr>
              <w:t>Souběh (race conditions), uváznutí (deadlock).</w:t>
            </w:r>
          </w:p>
          <w:p w14:paraId="2234B0D0" w14:textId="77777777" w:rsidR="002F2E5C" w:rsidRPr="00261592" w:rsidRDefault="002F2E5C" w:rsidP="007755BB">
            <w:pPr>
              <w:pStyle w:val="Odstavecseseznamem"/>
              <w:numPr>
                <w:ilvl w:val="0"/>
                <w:numId w:val="26"/>
              </w:numPr>
              <w:jc w:val="both"/>
              <w:rPr>
                <w:szCs w:val="22"/>
              </w:rPr>
            </w:pPr>
            <w:r w:rsidRPr="00261592">
              <w:rPr>
                <w:szCs w:val="22"/>
              </w:rPr>
              <w:t>Správa paměti.</w:t>
            </w:r>
          </w:p>
          <w:p w14:paraId="5A6FD628" w14:textId="77777777" w:rsidR="002F2E5C" w:rsidRPr="00261592" w:rsidRDefault="002F2E5C" w:rsidP="007755BB">
            <w:pPr>
              <w:pStyle w:val="Odstavecseseznamem"/>
              <w:numPr>
                <w:ilvl w:val="0"/>
                <w:numId w:val="26"/>
              </w:numPr>
              <w:jc w:val="both"/>
              <w:rPr>
                <w:szCs w:val="22"/>
              </w:rPr>
            </w:pPr>
            <w:r w:rsidRPr="00261592">
              <w:rPr>
                <w:szCs w:val="22"/>
              </w:rPr>
              <w:t>I/O subsystém.</w:t>
            </w:r>
          </w:p>
          <w:p w14:paraId="0F779806" w14:textId="77777777" w:rsidR="002F2E5C" w:rsidRPr="00261592" w:rsidRDefault="002F2E5C" w:rsidP="007755BB">
            <w:pPr>
              <w:pStyle w:val="Odstavecseseznamem"/>
              <w:numPr>
                <w:ilvl w:val="0"/>
                <w:numId w:val="26"/>
              </w:numPr>
              <w:jc w:val="both"/>
              <w:rPr>
                <w:szCs w:val="22"/>
              </w:rPr>
            </w:pPr>
            <w:r w:rsidRPr="00261592">
              <w:rPr>
                <w:szCs w:val="22"/>
              </w:rPr>
              <w:t>Souborové systémy.</w:t>
            </w:r>
          </w:p>
          <w:p w14:paraId="7A0FC956" w14:textId="77777777" w:rsidR="002F2E5C" w:rsidRPr="00261592" w:rsidRDefault="002F2E5C" w:rsidP="007755BB">
            <w:pPr>
              <w:pStyle w:val="Odstavecseseznamem"/>
              <w:numPr>
                <w:ilvl w:val="0"/>
                <w:numId w:val="26"/>
              </w:numPr>
              <w:jc w:val="both"/>
              <w:rPr>
                <w:szCs w:val="22"/>
              </w:rPr>
            </w:pPr>
            <w:r w:rsidRPr="00261592">
              <w:rPr>
                <w:szCs w:val="22"/>
              </w:rPr>
              <w:t>Úvod do bezpečnosti OS.</w:t>
            </w:r>
          </w:p>
          <w:p w14:paraId="4AABDA0F" w14:textId="77777777" w:rsidR="002F2E5C" w:rsidRDefault="002F2E5C" w:rsidP="007755BB">
            <w:pPr>
              <w:jc w:val="both"/>
            </w:pPr>
          </w:p>
        </w:tc>
      </w:tr>
      <w:tr w:rsidR="002F2E5C" w14:paraId="431DBB20" w14:textId="77777777" w:rsidTr="007755BB">
        <w:trPr>
          <w:trHeight w:val="265"/>
        </w:trPr>
        <w:tc>
          <w:tcPr>
            <w:tcW w:w="3653" w:type="dxa"/>
            <w:gridSpan w:val="2"/>
            <w:tcBorders>
              <w:top w:val="nil"/>
            </w:tcBorders>
            <w:shd w:val="clear" w:color="auto" w:fill="F7CAAC"/>
          </w:tcPr>
          <w:p w14:paraId="53ABAD3E"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7C2218C8" w14:textId="77777777" w:rsidR="002F2E5C" w:rsidRDefault="002F2E5C" w:rsidP="007755BB">
            <w:pPr>
              <w:jc w:val="both"/>
            </w:pPr>
          </w:p>
        </w:tc>
      </w:tr>
      <w:tr w:rsidR="002F2E5C" w14:paraId="7D2E1617" w14:textId="77777777" w:rsidTr="007755BB">
        <w:trPr>
          <w:trHeight w:val="1497"/>
        </w:trPr>
        <w:tc>
          <w:tcPr>
            <w:tcW w:w="9855" w:type="dxa"/>
            <w:gridSpan w:val="8"/>
            <w:tcBorders>
              <w:top w:val="nil"/>
            </w:tcBorders>
          </w:tcPr>
          <w:p w14:paraId="66A087E0" w14:textId="77777777" w:rsidR="002F2E5C" w:rsidRDefault="002F2E5C" w:rsidP="007755BB">
            <w:pPr>
              <w:jc w:val="both"/>
            </w:pPr>
            <w:r>
              <w:rPr>
                <w:b/>
              </w:rPr>
              <w:t>Povinná literatura</w:t>
            </w:r>
            <w:r>
              <w:t>:</w:t>
            </w:r>
          </w:p>
          <w:p w14:paraId="716068ED" w14:textId="78FFB0D9" w:rsidR="008541B8" w:rsidRPr="00A9100E" w:rsidRDefault="008541B8" w:rsidP="007755BB">
            <w:pPr>
              <w:jc w:val="both"/>
              <w:rPr>
                <w:ins w:id="634" w:author="Zuzka" w:date="2018-11-16T01:03:00Z"/>
                <w:lang w:val="en-GB"/>
              </w:rPr>
            </w:pPr>
            <w:ins w:id="635" w:author="Zuzka" w:date="2018-11-16T01:03:00Z">
              <w:r w:rsidRPr="00521832">
                <w:rPr>
                  <w:lang w:val="en-GB"/>
                </w:rPr>
                <w:t>DEITEL, Harvey M, Paul J DEITEL, David R CHOFFNES a Harvey M DEITEL. </w:t>
              </w:r>
              <w:r w:rsidRPr="00521832">
                <w:rPr>
                  <w:i/>
                  <w:iCs/>
                  <w:lang w:val="en-GB"/>
                </w:rPr>
                <w:t>Operating systems</w:t>
              </w:r>
              <w:r w:rsidRPr="00521832">
                <w:rPr>
                  <w:lang w:val="en-GB"/>
                </w:rPr>
                <w:t>. 3rd ed. Upper Saddle River, NJ: Pearson/Prentice Ha</w:t>
              </w:r>
              <w:r>
                <w:rPr>
                  <w:lang w:val="en-GB"/>
                </w:rPr>
                <w:t>ll, c2004. ISBN 978-0131828278.</w:t>
              </w:r>
            </w:ins>
          </w:p>
          <w:p w14:paraId="378980A1" w14:textId="50837116" w:rsidR="002F2E5C" w:rsidDel="008541B8" w:rsidRDefault="002F2E5C" w:rsidP="007755BB">
            <w:pPr>
              <w:jc w:val="both"/>
              <w:rPr>
                <w:del w:id="636" w:author="Zuzka" w:date="2018-11-16T01:03:00Z"/>
              </w:rPr>
            </w:pPr>
            <w:del w:id="637" w:author="Zuzka" w:date="2018-11-16T01:03:00Z">
              <w:r w:rsidDel="008541B8">
                <w:delText xml:space="preserve">DEITEL, Harvey. M. </w:delText>
              </w:r>
              <w:r w:rsidRPr="0074054D" w:rsidDel="008541B8">
                <w:rPr>
                  <w:i/>
                </w:rPr>
                <w:delText>Operating Systems</w:delText>
              </w:r>
              <w:r w:rsidDel="008541B8">
                <w:delText>. Prentice Hall, 2004.</w:delText>
              </w:r>
            </w:del>
          </w:p>
          <w:p w14:paraId="31187BAD" w14:textId="77777777" w:rsidR="002F2E5C" w:rsidRPr="0074054D" w:rsidRDefault="002F2E5C" w:rsidP="007755BB">
            <w:pPr>
              <w:jc w:val="both"/>
              <w:rPr>
                <w:lang w:val="en-GB"/>
              </w:rPr>
            </w:pPr>
            <w:r w:rsidRPr="0074054D">
              <w:rPr>
                <w:lang w:val="en-GB"/>
              </w:rPr>
              <w:t>TANENBAUM, Andrew S. </w:t>
            </w:r>
            <w:r w:rsidRPr="0074054D">
              <w:rPr>
                <w:i/>
                <w:iCs/>
                <w:lang w:val="en-GB"/>
              </w:rPr>
              <w:t>Modern operating systems</w:t>
            </w:r>
            <w:r w:rsidRPr="0074054D">
              <w:rPr>
                <w:lang w:val="en-GB"/>
              </w:rPr>
              <w:t>. Fourth edition. Boston: Pearson, [2015]. ISBN 978-0133591620.</w:t>
            </w:r>
          </w:p>
          <w:p w14:paraId="134D77DD" w14:textId="77777777" w:rsidR="002F2E5C" w:rsidRPr="0074054D" w:rsidRDefault="002F2E5C" w:rsidP="007755BB">
            <w:pPr>
              <w:jc w:val="both"/>
              <w:rPr>
                <w:lang w:val="en-GB"/>
              </w:rPr>
            </w:pPr>
            <w:r w:rsidRPr="0074054D">
              <w:rPr>
                <w:lang w:val="en-GB"/>
              </w:rPr>
              <w:t>SYSEL, Martin. </w:t>
            </w:r>
            <w:r w:rsidRPr="0074054D">
              <w:rPr>
                <w:i/>
                <w:iCs/>
                <w:lang w:val="en-GB"/>
              </w:rPr>
              <w:t>Operační systémy - GNU/Linux</w:t>
            </w:r>
            <w:r w:rsidRPr="0074054D">
              <w:rPr>
                <w:lang w:val="en-GB"/>
              </w:rPr>
              <w:t>. Ve Zlíně: Univerzita Tomáše Bati, 2006. ISBN 80-7318-489-3.</w:t>
            </w:r>
          </w:p>
          <w:p w14:paraId="1DFC0EDC" w14:textId="77777777" w:rsidR="002F2E5C" w:rsidRDefault="002F2E5C" w:rsidP="007755BB">
            <w:pPr>
              <w:jc w:val="both"/>
              <w:rPr>
                <w:ins w:id="638" w:author="Zuzka" w:date="2018-11-16T01:04:00Z"/>
              </w:rPr>
            </w:pPr>
            <w:r>
              <w:t xml:space="preserve">SYSEL, Martin. </w:t>
            </w:r>
            <w:r w:rsidRPr="0074054D">
              <w:rPr>
                <w:i/>
              </w:rPr>
              <w:t>Materiály a přednášky zveřejněné v LMS Moodle</w:t>
            </w:r>
            <w:r>
              <w:t>.</w:t>
            </w:r>
          </w:p>
          <w:p w14:paraId="503F2FB1" w14:textId="77777777" w:rsidR="008541B8" w:rsidRPr="008541B8" w:rsidRDefault="008541B8" w:rsidP="008541B8">
            <w:pPr>
              <w:jc w:val="both"/>
              <w:rPr>
                <w:ins w:id="639" w:author="Zuzka" w:date="2018-11-16T01:04:00Z"/>
                <w:lang w:val="en-GB"/>
              </w:rPr>
            </w:pPr>
            <w:ins w:id="640" w:author="Zuzka" w:date="2018-11-16T01:04:00Z">
              <w:r w:rsidRPr="008541B8">
                <w:rPr>
                  <w:lang w:val="en-GB"/>
                </w:rPr>
                <w:t>SILBERSCHATZ, Abraham, Peter B GALVIN a Greg GAGNE. </w:t>
              </w:r>
              <w:r w:rsidRPr="008541B8">
                <w:rPr>
                  <w:i/>
                  <w:iCs/>
                  <w:lang w:val="en-GB"/>
                </w:rPr>
                <w:t>Operating system concepts</w:t>
              </w:r>
              <w:r w:rsidRPr="008541B8">
                <w:rPr>
                  <w:lang w:val="en-GB"/>
                </w:rPr>
                <w:t>. Ninth edition. Hoboken, NJ: Wiley, 2013]. ISBN 978-1-118-06333-0.</w:t>
              </w:r>
            </w:ins>
          </w:p>
          <w:p w14:paraId="33206A49" w14:textId="77777777" w:rsidR="00373239" w:rsidDel="008541B8" w:rsidRDefault="00373239" w:rsidP="007755BB">
            <w:pPr>
              <w:jc w:val="both"/>
              <w:rPr>
                <w:del w:id="641" w:author="Zuzka" w:date="2018-11-16T01:04:00Z"/>
              </w:rPr>
            </w:pPr>
          </w:p>
          <w:p w14:paraId="69D2E2E3" w14:textId="77777777" w:rsidR="002F2E5C" w:rsidRDefault="002F2E5C" w:rsidP="007755BB">
            <w:pPr>
              <w:jc w:val="both"/>
            </w:pPr>
          </w:p>
          <w:p w14:paraId="5A571DEB" w14:textId="77777777" w:rsidR="002F2E5C" w:rsidRDefault="002F2E5C" w:rsidP="007755BB">
            <w:pPr>
              <w:jc w:val="both"/>
            </w:pPr>
            <w:r w:rsidRPr="00191DC8">
              <w:rPr>
                <w:b/>
              </w:rPr>
              <w:t>Doporučená</w:t>
            </w:r>
            <w:r>
              <w:rPr>
                <w:b/>
              </w:rPr>
              <w:t xml:space="preserve"> literatura</w:t>
            </w:r>
            <w:r>
              <w:t xml:space="preserve">: </w:t>
            </w:r>
          </w:p>
          <w:p w14:paraId="5B239916" w14:textId="77777777" w:rsidR="002F2E5C" w:rsidRPr="0074054D" w:rsidRDefault="002F2E5C" w:rsidP="007755BB">
            <w:pPr>
              <w:jc w:val="both"/>
              <w:rPr>
                <w:lang w:val="en-GB"/>
              </w:rPr>
            </w:pPr>
            <w:r w:rsidRPr="0074054D">
              <w:rPr>
                <w:lang w:val="en-GB"/>
              </w:rPr>
              <w:t>KLIMEŠ, Cyril. </w:t>
            </w:r>
            <w:r w:rsidRPr="0074054D">
              <w:rPr>
                <w:i/>
                <w:iCs/>
                <w:lang w:val="en-GB"/>
              </w:rPr>
              <w:t>Operační systémy 1b: [studijní materiály pro distanční kurz ...]</w:t>
            </w:r>
            <w:r w:rsidRPr="0074054D">
              <w:rPr>
                <w:lang w:val="en-GB"/>
              </w:rPr>
              <w:t>. Ostrava: Ostravská univerzita, 2003. Systém celoživotního vzdělávání Moravskoslezska. ISBN 80-7042-951-8.</w:t>
            </w:r>
          </w:p>
          <w:p w14:paraId="7FB4BD3A" w14:textId="77777777" w:rsidR="002F2E5C" w:rsidRDefault="002F2E5C" w:rsidP="007755BB">
            <w:pPr>
              <w:jc w:val="both"/>
            </w:pPr>
            <w:r>
              <w:t>KOLÁŘ, Petr. Operační systémy. TU Liberec.</w:t>
            </w:r>
          </w:p>
          <w:p w14:paraId="53CC4AE9" w14:textId="77777777" w:rsidR="002F2E5C" w:rsidRPr="0074054D" w:rsidRDefault="002F2E5C" w:rsidP="007755BB">
            <w:pPr>
              <w:jc w:val="both"/>
              <w:rPr>
                <w:lang w:val="en-GB"/>
              </w:rPr>
            </w:pPr>
            <w:r w:rsidRPr="0074054D">
              <w:rPr>
                <w:lang w:val="en-GB"/>
              </w:rPr>
              <w:t>JELÍNEK, Lukáš. </w:t>
            </w:r>
            <w:r w:rsidRPr="0074054D">
              <w:rPr>
                <w:i/>
                <w:iCs/>
                <w:lang w:val="en-GB"/>
              </w:rPr>
              <w:t>Jádro systému Linux: kompletní průvodce programátora</w:t>
            </w:r>
            <w:r w:rsidRPr="0074054D">
              <w:rPr>
                <w:lang w:val="en-GB"/>
              </w:rPr>
              <w:t>. Brno: Computer Press, 2008. Programování (Computer</w:t>
            </w:r>
            <w:r>
              <w:rPr>
                <w:lang w:val="en-GB"/>
              </w:rPr>
              <w:t xml:space="preserve"> Press). ISBN 978-80-251-2084-2</w:t>
            </w:r>
            <w:r>
              <w:t>.</w:t>
            </w:r>
          </w:p>
          <w:p w14:paraId="5F62BBC3" w14:textId="77777777" w:rsidR="002F2E5C" w:rsidRDefault="002F2E5C" w:rsidP="007755BB">
            <w:pPr>
              <w:jc w:val="both"/>
            </w:pPr>
            <w:r>
              <w:t xml:space="preserve">Kolektiv autorů. </w:t>
            </w:r>
            <w:r w:rsidRPr="0074054D">
              <w:rPr>
                <w:i/>
              </w:rPr>
              <w:t>Linux - dokumentační projekt</w:t>
            </w:r>
            <w:r>
              <w:t>. Praha : Computer Press, 2009.</w:t>
            </w:r>
          </w:p>
          <w:p w14:paraId="69CA0FFD" w14:textId="77777777" w:rsidR="002F2E5C" w:rsidRPr="0074054D" w:rsidRDefault="002F2E5C" w:rsidP="007755BB">
            <w:pPr>
              <w:jc w:val="both"/>
              <w:rPr>
                <w:lang w:val="en-GB"/>
              </w:rPr>
            </w:pPr>
            <w:r w:rsidRPr="0074054D">
              <w:rPr>
                <w:lang w:val="en-GB"/>
              </w:rPr>
              <w:t>NEMETH, Evi, Garth SNYDER a Trent R HEIN. </w:t>
            </w:r>
            <w:r w:rsidRPr="0074054D">
              <w:rPr>
                <w:i/>
                <w:iCs/>
                <w:lang w:val="en-GB"/>
              </w:rPr>
              <w:t>Linux: kompletní příručka administrátora</w:t>
            </w:r>
            <w:r w:rsidRPr="0074054D">
              <w:rPr>
                <w:lang w:val="en-GB"/>
              </w:rPr>
              <w:t>. Brno: Computer Press, 2004. Administrace (C</w:t>
            </w:r>
            <w:r>
              <w:rPr>
                <w:lang w:val="en-GB"/>
              </w:rPr>
              <w:t>omputer Press). ISBN 8072269194</w:t>
            </w:r>
            <w:r>
              <w:t>.</w:t>
            </w:r>
          </w:p>
          <w:p w14:paraId="07D4492F" w14:textId="77777777" w:rsidR="002F2E5C" w:rsidRPr="0074054D" w:rsidRDefault="002F2E5C" w:rsidP="007755BB">
            <w:pPr>
              <w:jc w:val="both"/>
              <w:rPr>
                <w:lang w:val="en-GB"/>
              </w:rPr>
            </w:pPr>
            <w:r w:rsidRPr="0074054D">
              <w:rPr>
                <w:lang w:val="en-GB"/>
              </w:rPr>
              <w:t>DRÁB, Martin. </w:t>
            </w:r>
            <w:r w:rsidRPr="0074054D">
              <w:rPr>
                <w:i/>
                <w:iCs/>
                <w:lang w:val="en-GB"/>
              </w:rPr>
              <w:t>Jádro systému Windows: kompletní průvodce programátora</w:t>
            </w:r>
            <w:r w:rsidRPr="0074054D">
              <w:rPr>
                <w:lang w:val="en-GB"/>
              </w:rPr>
              <w:t>. Brno: Computer Press, 2011. Programování (Comp</w:t>
            </w:r>
            <w:r>
              <w:rPr>
                <w:lang w:val="en-GB"/>
              </w:rPr>
              <w:t>uter Press). ISBN 9788025127315</w:t>
            </w:r>
            <w:r>
              <w:t>.</w:t>
            </w:r>
          </w:p>
          <w:p w14:paraId="7608559B" w14:textId="77777777" w:rsidR="002F2E5C" w:rsidRPr="0074054D" w:rsidRDefault="002F2E5C" w:rsidP="007755BB">
            <w:pPr>
              <w:jc w:val="both"/>
              <w:rPr>
                <w:lang w:val="en-GB"/>
              </w:rPr>
            </w:pPr>
            <w:r w:rsidRPr="0074054D">
              <w:rPr>
                <w:lang w:val="en-GB"/>
              </w:rPr>
              <w:t>BOTT, Ed, Carl SIECHERT a Craig STINSON. </w:t>
            </w:r>
            <w:r w:rsidRPr="0074054D">
              <w:rPr>
                <w:i/>
                <w:iCs/>
                <w:lang w:val="en-GB"/>
              </w:rPr>
              <w:t>Mistrovství Microsoft Windows 10</w:t>
            </w:r>
            <w:r w:rsidRPr="0074054D">
              <w:rPr>
                <w:lang w:val="en-GB"/>
              </w:rPr>
              <w:t>. Přeložil Jakub GONER. Brno: Computer Pres</w:t>
            </w:r>
            <w:r>
              <w:rPr>
                <w:lang w:val="en-GB"/>
              </w:rPr>
              <w:t>s, 2017. ISBN 978-80-251-4869-3</w:t>
            </w:r>
            <w:r>
              <w:t>.</w:t>
            </w:r>
          </w:p>
          <w:p w14:paraId="38C90ABA" w14:textId="77777777" w:rsidR="002F2E5C" w:rsidRPr="0074054D" w:rsidRDefault="002F2E5C" w:rsidP="007755BB">
            <w:pPr>
              <w:jc w:val="both"/>
              <w:rPr>
                <w:lang w:val="en-GB"/>
              </w:rPr>
            </w:pPr>
            <w:r w:rsidRPr="0074054D">
              <w:rPr>
                <w:lang w:val="en-GB"/>
              </w:rPr>
              <w:t>KOKOREVA, Olga. </w:t>
            </w:r>
            <w:r w:rsidRPr="0074054D">
              <w:rPr>
                <w:i/>
                <w:iCs/>
                <w:lang w:val="en-GB"/>
              </w:rPr>
              <w:t>Registr Microsoft Windows XP: kompletní průvodce přizpůsobením a optimalizací operačního systému</w:t>
            </w:r>
            <w:r w:rsidRPr="0074054D">
              <w:rPr>
                <w:lang w:val="en-GB"/>
              </w:rPr>
              <w:t xml:space="preserve">. Praha: Computer </w:t>
            </w:r>
            <w:r>
              <w:rPr>
                <w:lang w:val="en-GB"/>
              </w:rPr>
              <w:t>Press, 2002. ISBN 80-7226-783-3</w:t>
            </w:r>
            <w:r>
              <w:t>.</w:t>
            </w:r>
          </w:p>
          <w:p w14:paraId="3E4305C7" w14:textId="77777777" w:rsidR="002F2E5C" w:rsidRDefault="002F2E5C" w:rsidP="007755BB">
            <w:pPr>
              <w:jc w:val="both"/>
              <w:rPr>
                <w:ins w:id="642" w:author="Zuzka" w:date="2018-11-16T01:05:00Z"/>
              </w:rPr>
            </w:pPr>
            <w:r w:rsidRPr="0074054D">
              <w:rPr>
                <w:lang w:val="en-GB"/>
              </w:rPr>
              <w:t>SOLOMON, David A. </w:t>
            </w:r>
            <w:r w:rsidRPr="0074054D">
              <w:rPr>
                <w:i/>
                <w:iCs/>
                <w:lang w:val="en-GB"/>
              </w:rPr>
              <w:t>Windows NT: pro administrátory a vývojáře : oficiální průvodce architekturou a jádrem operačního systému</w:t>
            </w:r>
            <w:r w:rsidRPr="0074054D">
              <w:rPr>
                <w:lang w:val="en-GB"/>
              </w:rPr>
              <w:t>. Praha: Computer Press, 1999. Operační systémy. ISBN</w:t>
            </w:r>
            <w:r>
              <w:rPr>
                <w:lang w:val="en-GB"/>
              </w:rPr>
              <w:t xml:space="preserve"> 8072261479</w:t>
            </w:r>
            <w:r>
              <w:t>.</w:t>
            </w:r>
          </w:p>
          <w:p w14:paraId="01194DFC" w14:textId="77777777" w:rsidR="008541B8" w:rsidRPr="008541B8" w:rsidRDefault="008541B8" w:rsidP="008541B8">
            <w:pPr>
              <w:jc w:val="both"/>
              <w:rPr>
                <w:ins w:id="643" w:author="Zuzka" w:date="2018-11-16T01:05:00Z"/>
                <w:lang w:val="en-GB"/>
              </w:rPr>
            </w:pPr>
            <w:ins w:id="644" w:author="Zuzka" w:date="2018-11-16T01:05:00Z">
              <w:r w:rsidRPr="008541B8">
                <w:rPr>
                  <w:lang w:val="en-GB"/>
                </w:rPr>
                <w:t>NEMETH, Evi. </w:t>
              </w:r>
              <w:r w:rsidRPr="008541B8">
                <w:rPr>
                  <w:i/>
                  <w:iCs/>
                  <w:lang w:val="en-GB"/>
                </w:rPr>
                <w:t>Unix and linux system administration handbook</w:t>
              </w:r>
              <w:r w:rsidRPr="008541B8">
                <w:rPr>
                  <w:lang w:val="en-GB"/>
                </w:rPr>
                <w:t>. 5th edition. Boston, MA: Addison-Wesley, 2017. ISBN 978-0134277554.</w:t>
              </w:r>
            </w:ins>
          </w:p>
          <w:p w14:paraId="2F3A8D5E" w14:textId="77777777" w:rsidR="008541B8" w:rsidRPr="008541B8" w:rsidRDefault="008541B8" w:rsidP="008541B8">
            <w:pPr>
              <w:jc w:val="both"/>
              <w:rPr>
                <w:ins w:id="645" w:author="Zuzka" w:date="2018-11-16T01:07:00Z"/>
                <w:lang w:val="en-GB"/>
              </w:rPr>
            </w:pPr>
            <w:ins w:id="646" w:author="Zuzka" w:date="2018-11-16T01:07:00Z">
              <w:r w:rsidRPr="008541B8">
                <w:rPr>
                  <w:lang w:val="en-GB"/>
                </w:rPr>
                <w:t>KROAH-HARTMAN, Greg. </w:t>
              </w:r>
              <w:r w:rsidRPr="008541B8">
                <w:rPr>
                  <w:i/>
                  <w:iCs/>
                  <w:lang w:val="en-GB"/>
                </w:rPr>
                <w:t>Linux kernel in a nutshell</w:t>
              </w:r>
              <w:r w:rsidRPr="008541B8">
                <w:rPr>
                  <w:lang w:val="en-GB"/>
                </w:rPr>
                <w:t>. Sebastopol, Calif: O'Reilly, 2007. ISBN 978-0596100797.</w:t>
              </w:r>
            </w:ins>
          </w:p>
          <w:p w14:paraId="23DEC955" w14:textId="77777777" w:rsidR="001367BC" w:rsidRPr="001367BC" w:rsidRDefault="001367BC" w:rsidP="001367BC">
            <w:pPr>
              <w:jc w:val="both"/>
              <w:rPr>
                <w:ins w:id="647" w:author="Zuzka" w:date="2018-11-16T01:07:00Z"/>
                <w:lang w:val="en-GB"/>
              </w:rPr>
            </w:pPr>
            <w:ins w:id="648" w:author="Zuzka" w:date="2018-11-16T01:07:00Z">
              <w:r w:rsidRPr="001367BC">
                <w:rPr>
                  <w:lang w:val="en-GB"/>
                </w:rPr>
                <w:t>BOTT, Ed, Carl SIECHERT a Craig STINSON. </w:t>
              </w:r>
              <w:r w:rsidRPr="001367BC">
                <w:rPr>
                  <w:i/>
                  <w:iCs/>
                  <w:lang w:val="en-GB"/>
                </w:rPr>
                <w:t>Windows 10 inside out</w:t>
              </w:r>
              <w:r w:rsidRPr="001367BC">
                <w:rPr>
                  <w:lang w:val="en-GB"/>
                </w:rPr>
                <w:t>. Redmond, Washington: Microsoft Press, a division of Microsoft Corporation, [2015]. Inside out (Redmond, Wash.). ISBN 978-0735697966.</w:t>
              </w:r>
            </w:ins>
          </w:p>
          <w:p w14:paraId="5359831F" w14:textId="270CC724" w:rsidR="008541B8" w:rsidRDefault="001367BC" w:rsidP="007755BB">
            <w:pPr>
              <w:jc w:val="both"/>
              <w:rPr>
                <w:ins w:id="649" w:author="Zuzka" w:date="2018-11-16T01:07:00Z"/>
                <w:lang w:val="en-GB"/>
              </w:rPr>
            </w:pPr>
            <w:ins w:id="650" w:author="Zuzka" w:date="2018-11-16T01:08:00Z">
              <w:r w:rsidRPr="001367BC">
                <w:rPr>
                  <w:lang w:val="en-GB"/>
                </w:rPr>
                <w:t>CATLIN, Brian, Jamie E HANRAHAN, Mark E RUSSINOVICH, David A SOLOMON a Alex IONESCU. </w:t>
              </w:r>
              <w:r w:rsidRPr="001367BC">
                <w:rPr>
                  <w:i/>
                  <w:iCs/>
                  <w:lang w:val="en-GB"/>
                </w:rPr>
                <w:t>System architecture, processes, threads, memory management, and more</w:t>
              </w:r>
              <w:r w:rsidRPr="001367BC">
                <w:rPr>
                  <w:lang w:val="en-GB"/>
                </w:rPr>
                <w:t>. Seventh edition. Redmond: Microsoft, [2017]. ISBN 978-0735684188.</w:t>
              </w:r>
            </w:ins>
          </w:p>
          <w:p w14:paraId="13AD5F4F" w14:textId="77777777" w:rsidR="001367BC" w:rsidRPr="0074054D" w:rsidRDefault="001367BC" w:rsidP="007755BB">
            <w:pPr>
              <w:jc w:val="both"/>
              <w:rPr>
                <w:lang w:val="en-GB"/>
              </w:rPr>
            </w:pPr>
          </w:p>
        </w:tc>
      </w:tr>
      <w:tr w:rsidR="002F2E5C" w14:paraId="17055746"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1259A1" w14:textId="77777777" w:rsidR="002F2E5C" w:rsidRDefault="002F2E5C" w:rsidP="007755BB">
            <w:pPr>
              <w:jc w:val="center"/>
              <w:rPr>
                <w:b/>
              </w:rPr>
            </w:pPr>
            <w:r>
              <w:rPr>
                <w:b/>
              </w:rPr>
              <w:t>Informace ke kombinované nebo distanční formě</w:t>
            </w:r>
          </w:p>
        </w:tc>
      </w:tr>
      <w:tr w:rsidR="002F2E5C" w14:paraId="44FA5B98" w14:textId="77777777" w:rsidTr="007755BB">
        <w:tc>
          <w:tcPr>
            <w:tcW w:w="4787" w:type="dxa"/>
            <w:gridSpan w:val="3"/>
            <w:tcBorders>
              <w:top w:val="single" w:sz="2" w:space="0" w:color="auto"/>
            </w:tcBorders>
            <w:shd w:val="clear" w:color="auto" w:fill="F7CAAC"/>
          </w:tcPr>
          <w:p w14:paraId="42F1CD8E" w14:textId="77777777" w:rsidR="002F2E5C" w:rsidRDefault="002F2E5C" w:rsidP="007755BB">
            <w:pPr>
              <w:jc w:val="both"/>
            </w:pPr>
            <w:r>
              <w:rPr>
                <w:b/>
              </w:rPr>
              <w:t>Rozsah konzultací (soustředění)</w:t>
            </w:r>
          </w:p>
        </w:tc>
        <w:tc>
          <w:tcPr>
            <w:tcW w:w="889" w:type="dxa"/>
            <w:tcBorders>
              <w:top w:val="single" w:sz="2" w:space="0" w:color="auto"/>
            </w:tcBorders>
          </w:tcPr>
          <w:p w14:paraId="5167921B" w14:textId="77777777" w:rsidR="002F2E5C" w:rsidRDefault="002F2E5C" w:rsidP="007755BB">
            <w:pPr>
              <w:jc w:val="both"/>
            </w:pPr>
            <w:r>
              <w:t>22</w:t>
            </w:r>
          </w:p>
        </w:tc>
        <w:tc>
          <w:tcPr>
            <w:tcW w:w="4179" w:type="dxa"/>
            <w:gridSpan w:val="4"/>
            <w:tcBorders>
              <w:top w:val="single" w:sz="2" w:space="0" w:color="auto"/>
            </w:tcBorders>
            <w:shd w:val="clear" w:color="auto" w:fill="F7CAAC"/>
          </w:tcPr>
          <w:p w14:paraId="0D5D07A1" w14:textId="77777777" w:rsidR="002F2E5C" w:rsidRDefault="002F2E5C" w:rsidP="007755BB">
            <w:pPr>
              <w:jc w:val="both"/>
              <w:rPr>
                <w:b/>
              </w:rPr>
            </w:pPr>
            <w:r>
              <w:rPr>
                <w:b/>
              </w:rPr>
              <w:t xml:space="preserve">hodin </w:t>
            </w:r>
          </w:p>
        </w:tc>
      </w:tr>
      <w:tr w:rsidR="002F2E5C" w14:paraId="216DDABB" w14:textId="77777777" w:rsidTr="007755BB">
        <w:tc>
          <w:tcPr>
            <w:tcW w:w="9855" w:type="dxa"/>
            <w:gridSpan w:val="8"/>
            <w:shd w:val="clear" w:color="auto" w:fill="F7CAAC"/>
          </w:tcPr>
          <w:p w14:paraId="5398A139" w14:textId="77777777" w:rsidR="002F2E5C" w:rsidRDefault="002F2E5C" w:rsidP="007755BB">
            <w:pPr>
              <w:jc w:val="both"/>
              <w:rPr>
                <w:b/>
              </w:rPr>
            </w:pPr>
            <w:r>
              <w:rPr>
                <w:b/>
              </w:rPr>
              <w:t>Informace o způsobu kontaktu s vyučujícím</w:t>
            </w:r>
          </w:p>
        </w:tc>
      </w:tr>
      <w:tr w:rsidR="002F2E5C" w14:paraId="050B5BC0" w14:textId="77777777" w:rsidTr="00D630CC">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1" w:author="Zuzka" w:date="2018-11-16T01: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78"/>
          <w:trPrChange w:id="652" w:author="Zuzka" w:date="2018-11-16T01:08:00Z">
            <w:trPr>
              <w:gridBefore w:val="1"/>
              <w:trHeight w:val="1373"/>
            </w:trPr>
          </w:trPrChange>
        </w:trPr>
        <w:tc>
          <w:tcPr>
            <w:tcW w:w="9855" w:type="dxa"/>
            <w:gridSpan w:val="8"/>
            <w:tcPrChange w:id="653" w:author="Zuzka" w:date="2018-11-16T01:08:00Z">
              <w:tcPr>
                <w:tcW w:w="9855" w:type="dxa"/>
                <w:gridSpan w:val="9"/>
              </w:tcPr>
            </w:tcPrChange>
          </w:tcPr>
          <w:p w14:paraId="0E6CF54E" w14:textId="77777777" w:rsidR="002F2E5C" w:rsidRDefault="002F2E5C" w:rsidP="007755BB">
            <w:pPr>
              <w:jc w:val="both"/>
            </w:pPr>
            <w:r w:rsidRPr="007E1930">
              <w:t>Vyučující na FAI mají trvale vypsány a zveřejněny konzultace minimálně 2h/týden v rámci kterých mají možnosti konzultovat podrobněji probíranou látku. Dále mohou studenti komunikovat s vyučujícím pomocí e-mailu a LMS Moodle.</w:t>
            </w:r>
          </w:p>
        </w:tc>
      </w:tr>
    </w:tbl>
    <w:p w14:paraId="1FCB80E3" w14:textId="77777777" w:rsidR="002F2E5C" w:rsidRDefault="002F2E5C" w:rsidP="002F2E5C">
      <w:pPr>
        <w:spacing w:after="160" w:line="259" w:lineRule="auto"/>
      </w:pPr>
    </w:p>
    <w:p w14:paraId="5D1C376A"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54">
          <w:tblGrid>
            <w:gridCol w:w="76"/>
            <w:gridCol w:w="3010"/>
            <w:gridCol w:w="567"/>
            <w:gridCol w:w="1134"/>
            <w:gridCol w:w="889"/>
            <w:gridCol w:w="816"/>
            <w:gridCol w:w="2156"/>
            <w:gridCol w:w="539"/>
            <w:gridCol w:w="668"/>
            <w:gridCol w:w="76"/>
          </w:tblGrid>
        </w:tblGridChange>
      </w:tblGrid>
      <w:tr w:rsidR="002F2E5C" w14:paraId="342B80DD" w14:textId="77777777" w:rsidTr="007755BB">
        <w:tc>
          <w:tcPr>
            <w:tcW w:w="9855" w:type="dxa"/>
            <w:gridSpan w:val="8"/>
            <w:tcBorders>
              <w:bottom w:val="double" w:sz="4" w:space="0" w:color="auto"/>
            </w:tcBorders>
            <w:shd w:val="clear" w:color="auto" w:fill="BDD6EE"/>
          </w:tcPr>
          <w:p w14:paraId="1E86CB21" w14:textId="18752FDC"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0592E6C7" w14:textId="77777777" w:rsidTr="007755BB">
        <w:tc>
          <w:tcPr>
            <w:tcW w:w="3086" w:type="dxa"/>
            <w:tcBorders>
              <w:top w:val="double" w:sz="4" w:space="0" w:color="auto"/>
            </w:tcBorders>
            <w:shd w:val="clear" w:color="auto" w:fill="F7CAAC"/>
          </w:tcPr>
          <w:p w14:paraId="03FB69E4"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5F1A0DDE" w14:textId="77777777" w:rsidR="002F2E5C" w:rsidRDefault="002F2E5C" w:rsidP="007755BB">
            <w:pPr>
              <w:jc w:val="both"/>
            </w:pPr>
            <w:bookmarkStart w:id="655" w:name="OptimalizacniMetody"/>
            <w:r>
              <w:t>Optimalizační metody</w:t>
            </w:r>
            <w:bookmarkEnd w:id="655"/>
          </w:p>
        </w:tc>
      </w:tr>
      <w:tr w:rsidR="002F2E5C" w14:paraId="3046FA88" w14:textId="77777777" w:rsidTr="007755BB">
        <w:tc>
          <w:tcPr>
            <w:tcW w:w="3086" w:type="dxa"/>
            <w:shd w:val="clear" w:color="auto" w:fill="F7CAAC"/>
          </w:tcPr>
          <w:p w14:paraId="6FAC0DB2" w14:textId="77777777" w:rsidR="002F2E5C" w:rsidRDefault="002F2E5C" w:rsidP="007755BB">
            <w:pPr>
              <w:jc w:val="both"/>
              <w:rPr>
                <w:b/>
              </w:rPr>
            </w:pPr>
            <w:r>
              <w:rPr>
                <w:b/>
              </w:rPr>
              <w:t>Typ předmětu</w:t>
            </w:r>
          </w:p>
        </w:tc>
        <w:tc>
          <w:tcPr>
            <w:tcW w:w="3406" w:type="dxa"/>
            <w:gridSpan w:val="4"/>
          </w:tcPr>
          <w:p w14:paraId="369668B7" w14:textId="77777777" w:rsidR="002F2E5C" w:rsidRDefault="002F2E5C" w:rsidP="007755BB">
            <w:pPr>
              <w:jc w:val="both"/>
            </w:pPr>
            <w:r>
              <w:t>Povinný</w:t>
            </w:r>
          </w:p>
        </w:tc>
        <w:tc>
          <w:tcPr>
            <w:tcW w:w="2695" w:type="dxa"/>
            <w:gridSpan w:val="2"/>
            <w:shd w:val="clear" w:color="auto" w:fill="F7CAAC"/>
          </w:tcPr>
          <w:p w14:paraId="433C027B" w14:textId="77777777" w:rsidR="002F2E5C" w:rsidRDefault="002F2E5C" w:rsidP="007755BB">
            <w:pPr>
              <w:jc w:val="both"/>
            </w:pPr>
            <w:r>
              <w:rPr>
                <w:b/>
              </w:rPr>
              <w:t>doporučený ročník / semestr</w:t>
            </w:r>
          </w:p>
        </w:tc>
        <w:tc>
          <w:tcPr>
            <w:tcW w:w="668" w:type="dxa"/>
          </w:tcPr>
          <w:p w14:paraId="703805E4" w14:textId="77777777" w:rsidR="002F2E5C" w:rsidRDefault="002F2E5C" w:rsidP="007755BB">
            <w:pPr>
              <w:jc w:val="both"/>
            </w:pPr>
            <w:r>
              <w:t>2/L</w:t>
            </w:r>
          </w:p>
        </w:tc>
      </w:tr>
      <w:tr w:rsidR="002F2E5C" w14:paraId="21648FC2" w14:textId="77777777" w:rsidTr="007755BB">
        <w:tc>
          <w:tcPr>
            <w:tcW w:w="3086" w:type="dxa"/>
            <w:shd w:val="clear" w:color="auto" w:fill="F7CAAC"/>
          </w:tcPr>
          <w:p w14:paraId="2E06133E" w14:textId="77777777" w:rsidR="002F2E5C" w:rsidRDefault="002F2E5C" w:rsidP="007755BB">
            <w:pPr>
              <w:jc w:val="both"/>
              <w:rPr>
                <w:b/>
              </w:rPr>
            </w:pPr>
            <w:r>
              <w:rPr>
                <w:b/>
              </w:rPr>
              <w:t>Rozsah studijního předmětu</w:t>
            </w:r>
          </w:p>
        </w:tc>
        <w:tc>
          <w:tcPr>
            <w:tcW w:w="1701" w:type="dxa"/>
            <w:gridSpan w:val="2"/>
          </w:tcPr>
          <w:p w14:paraId="3A1CF137" w14:textId="77777777" w:rsidR="002F2E5C" w:rsidRDefault="002F2E5C" w:rsidP="007755BB">
            <w:pPr>
              <w:jc w:val="both"/>
            </w:pPr>
            <w:r>
              <w:t>28p + 28s</w:t>
            </w:r>
          </w:p>
        </w:tc>
        <w:tc>
          <w:tcPr>
            <w:tcW w:w="889" w:type="dxa"/>
            <w:shd w:val="clear" w:color="auto" w:fill="F7CAAC"/>
          </w:tcPr>
          <w:p w14:paraId="035E8D99" w14:textId="77777777" w:rsidR="002F2E5C" w:rsidRDefault="002F2E5C" w:rsidP="007755BB">
            <w:pPr>
              <w:jc w:val="both"/>
              <w:rPr>
                <w:b/>
              </w:rPr>
            </w:pPr>
            <w:r>
              <w:rPr>
                <w:b/>
              </w:rPr>
              <w:t xml:space="preserve">hod. </w:t>
            </w:r>
          </w:p>
        </w:tc>
        <w:tc>
          <w:tcPr>
            <w:tcW w:w="816" w:type="dxa"/>
          </w:tcPr>
          <w:p w14:paraId="5D6AC60D" w14:textId="77777777" w:rsidR="002F2E5C" w:rsidRDefault="002F2E5C" w:rsidP="007755BB">
            <w:pPr>
              <w:jc w:val="both"/>
            </w:pPr>
          </w:p>
        </w:tc>
        <w:tc>
          <w:tcPr>
            <w:tcW w:w="2156" w:type="dxa"/>
            <w:shd w:val="clear" w:color="auto" w:fill="F7CAAC"/>
          </w:tcPr>
          <w:p w14:paraId="643CC5A6" w14:textId="77777777" w:rsidR="002F2E5C" w:rsidRDefault="002F2E5C" w:rsidP="007755BB">
            <w:pPr>
              <w:jc w:val="both"/>
              <w:rPr>
                <w:b/>
              </w:rPr>
            </w:pPr>
            <w:r>
              <w:rPr>
                <w:b/>
              </w:rPr>
              <w:t>kreditů</w:t>
            </w:r>
          </w:p>
        </w:tc>
        <w:tc>
          <w:tcPr>
            <w:tcW w:w="1207" w:type="dxa"/>
            <w:gridSpan w:val="2"/>
          </w:tcPr>
          <w:p w14:paraId="0A7764D9" w14:textId="77777777" w:rsidR="002F2E5C" w:rsidRDefault="002F2E5C" w:rsidP="007755BB">
            <w:pPr>
              <w:jc w:val="both"/>
            </w:pPr>
            <w:r>
              <w:t>5</w:t>
            </w:r>
          </w:p>
        </w:tc>
      </w:tr>
      <w:tr w:rsidR="002F2E5C" w14:paraId="7B951A78" w14:textId="77777777" w:rsidTr="007755BB">
        <w:tc>
          <w:tcPr>
            <w:tcW w:w="3086" w:type="dxa"/>
            <w:shd w:val="clear" w:color="auto" w:fill="F7CAAC"/>
          </w:tcPr>
          <w:p w14:paraId="29EBBE6C" w14:textId="77777777" w:rsidR="002F2E5C" w:rsidRDefault="002F2E5C" w:rsidP="007755BB">
            <w:pPr>
              <w:jc w:val="both"/>
              <w:rPr>
                <w:b/>
                <w:sz w:val="22"/>
              </w:rPr>
            </w:pPr>
            <w:r>
              <w:rPr>
                <w:b/>
              </w:rPr>
              <w:t>Prerekvizity, korekvizity, ekvivalence</w:t>
            </w:r>
          </w:p>
        </w:tc>
        <w:tc>
          <w:tcPr>
            <w:tcW w:w="6769" w:type="dxa"/>
            <w:gridSpan w:val="7"/>
          </w:tcPr>
          <w:p w14:paraId="53F510DF" w14:textId="77777777" w:rsidR="002F2E5C" w:rsidRDefault="002F2E5C" w:rsidP="007755BB">
            <w:pPr>
              <w:jc w:val="both"/>
            </w:pPr>
            <w:r>
              <w:t>Předpokládá se znalost základního matematického aparátu získaná v předmětech  Matematický seminář a Matematická analýza (základní znalosti z lineární algebry a matematické analýzy, diferenciální počet).</w:t>
            </w:r>
          </w:p>
        </w:tc>
      </w:tr>
      <w:tr w:rsidR="002F2E5C" w14:paraId="011E4504" w14:textId="77777777" w:rsidTr="007755BB">
        <w:tc>
          <w:tcPr>
            <w:tcW w:w="3086" w:type="dxa"/>
            <w:shd w:val="clear" w:color="auto" w:fill="F7CAAC"/>
          </w:tcPr>
          <w:p w14:paraId="2225572B" w14:textId="77777777" w:rsidR="002F2E5C" w:rsidRDefault="002F2E5C" w:rsidP="007755BB">
            <w:pPr>
              <w:jc w:val="both"/>
              <w:rPr>
                <w:b/>
              </w:rPr>
            </w:pPr>
            <w:r>
              <w:rPr>
                <w:b/>
              </w:rPr>
              <w:t>Způsob ověření studijních výsledků</w:t>
            </w:r>
          </w:p>
        </w:tc>
        <w:tc>
          <w:tcPr>
            <w:tcW w:w="3406" w:type="dxa"/>
            <w:gridSpan w:val="4"/>
          </w:tcPr>
          <w:p w14:paraId="0D8DE3EA" w14:textId="77777777" w:rsidR="002F2E5C" w:rsidRDefault="002F2E5C" w:rsidP="007755BB">
            <w:pPr>
              <w:jc w:val="both"/>
            </w:pPr>
            <w:r>
              <w:t>Zápočet, zkouška</w:t>
            </w:r>
          </w:p>
        </w:tc>
        <w:tc>
          <w:tcPr>
            <w:tcW w:w="2156" w:type="dxa"/>
            <w:shd w:val="clear" w:color="auto" w:fill="F7CAAC"/>
          </w:tcPr>
          <w:p w14:paraId="176D52F0" w14:textId="77777777" w:rsidR="002F2E5C" w:rsidRDefault="002F2E5C" w:rsidP="007755BB">
            <w:pPr>
              <w:jc w:val="both"/>
              <w:rPr>
                <w:b/>
              </w:rPr>
            </w:pPr>
            <w:r>
              <w:rPr>
                <w:b/>
              </w:rPr>
              <w:t>Forma výuky</w:t>
            </w:r>
          </w:p>
        </w:tc>
        <w:tc>
          <w:tcPr>
            <w:tcW w:w="1207" w:type="dxa"/>
            <w:gridSpan w:val="2"/>
          </w:tcPr>
          <w:p w14:paraId="58138D3D" w14:textId="77777777" w:rsidR="002F2E5C" w:rsidRDefault="002F2E5C" w:rsidP="007755BB">
            <w:pPr>
              <w:jc w:val="both"/>
            </w:pPr>
            <w:r>
              <w:t>Přednáška, seminář</w:t>
            </w:r>
          </w:p>
        </w:tc>
      </w:tr>
      <w:tr w:rsidR="002F2E5C" w14:paraId="4B6FDEDB" w14:textId="77777777" w:rsidTr="007755BB">
        <w:tc>
          <w:tcPr>
            <w:tcW w:w="3086" w:type="dxa"/>
            <w:shd w:val="clear" w:color="auto" w:fill="F7CAAC"/>
          </w:tcPr>
          <w:p w14:paraId="014A547E"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B98156E" w14:textId="77777777" w:rsidR="002F2E5C" w:rsidRDefault="002F2E5C" w:rsidP="007755BB">
            <w:pPr>
              <w:jc w:val="both"/>
            </w:pPr>
            <w:r>
              <w:t>Způsob zakončení předmětu – zápočet a zkouška.</w:t>
            </w:r>
          </w:p>
          <w:p w14:paraId="347AF005" w14:textId="77777777" w:rsidR="002F2E5C" w:rsidRDefault="002F2E5C" w:rsidP="007755BB">
            <w:pPr>
              <w:jc w:val="both"/>
            </w:pPr>
            <w:r>
              <w:t xml:space="preserve">1. Povinná a aktivní účast na jednotlivých cvičeních (80% účast na cvičení).  </w:t>
            </w:r>
          </w:p>
          <w:p w14:paraId="6B56ACD8" w14:textId="77777777" w:rsidR="002F2E5C" w:rsidRDefault="002F2E5C" w:rsidP="007755BB">
            <w:pPr>
              <w:jc w:val="both"/>
            </w:pPr>
            <w:r>
              <w:t>2. P</w:t>
            </w:r>
            <w:r w:rsidRPr="005B1B4C">
              <w:t>růběžné plně</w:t>
            </w:r>
            <w:r>
              <w:t xml:space="preserve">ní zadaných úkolů do seminářů (vypracování domácích prací a zvládnutí zápočtové práce). </w:t>
            </w:r>
          </w:p>
          <w:p w14:paraId="7731C56D" w14:textId="77777777" w:rsidR="002F2E5C" w:rsidRDefault="002F2E5C" w:rsidP="007755BB">
            <w:pPr>
              <w:jc w:val="both"/>
            </w:pPr>
            <w:r>
              <w:t>3. Prokázání úspěšného zvládnutí probírané tématiky při závěrečné zkoušce.</w:t>
            </w:r>
          </w:p>
        </w:tc>
      </w:tr>
      <w:tr w:rsidR="002F2E5C" w14:paraId="38E4244B" w14:textId="77777777" w:rsidTr="007755BB">
        <w:trPr>
          <w:trHeight w:val="554"/>
        </w:trPr>
        <w:tc>
          <w:tcPr>
            <w:tcW w:w="9855" w:type="dxa"/>
            <w:gridSpan w:val="8"/>
            <w:tcBorders>
              <w:top w:val="nil"/>
            </w:tcBorders>
          </w:tcPr>
          <w:p w14:paraId="1DC565EE" w14:textId="77777777" w:rsidR="002F2E5C" w:rsidRDefault="002F2E5C" w:rsidP="007755BB">
            <w:pPr>
              <w:jc w:val="both"/>
            </w:pPr>
          </w:p>
        </w:tc>
      </w:tr>
      <w:tr w:rsidR="002F2E5C" w14:paraId="5A125013" w14:textId="77777777" w:rsidTr="007755BB">
        <w:trPr>
          <w:trHeight w:val="197"/>
        </w:trPr>
        <w:tc>
          <w:tcPr>
            <w:tcW w:w="3086" w:type="dxa"/>
            <w:tcBorders>
              <w:top w:val="nil"/>
            </w:tcBorders>
            <w:shd w:val="clear" w:color="auto" w:fill="F7CAAC"/>
          </w:tcPr>
          <w:p w14:paraId="23511A01" w14:textId="77777777" w:rsidR="002F2E5C" w:rsidRDefault="002F2E5C" w:rsidP="007755BB">
            <w:pPr>
              <w:jc w:val="both"/>
              <w:rPr>
                <w:b/>
              </w:rPr>
            </w:pPr>
            <w:r>
              <w:rPr>
                <w:b/>
              </w:rPr>
              <w:t>Garant předmětu</w:t>
            </w:r>
          </w:p>
        </w:tc>
        <w:tc>
          <w:tcPr>
            <w:tcW w:w="6769" w:type="dxa"/>
            <w:gridSpan w:val="7"/>
            <w:tcBorders>
              <w:top w:val="nil"/>
            </w:tcBorders>
          </w:tcPr>
          <w:p w14:paraId="795F5A26" w14:textId="77777777" w:rsidR="002F2E5C" w:rsidRDefault="002F2E5C" w:rsidP="007755BB">
            <w:pPr>
              <w:jc w:val="both"/>
            </w:pPr>
            <w:r>
              <w:t>Ing. Dušan Hrabec, Ph.D.</w:t>
            </w:r>
          </w:p>
        </w:tc>
      </w:tr>
      <w:tr w:rsidR="002F2E5C" w14:paraId="7D4BD397" w14:textId="77777777" w:rsidTr="007755BB">
        <w:trPr>
          <w:trHeight w:val="243"/>
        </w:trPr>
        <w:tc>
          <w:tcPr>
            <w:tcW w:w="3086" w:type="dxa"/>
            <w:tcBorders>
              <w:top w:val="nil"/>
            </w:tcBorders>
            <w:shd w:val="clear" w:color="auto" w:fill="F7CAAC"/>
          </w:tcPr>
          <w:p w14:paraId="0B96D4E1" w14:textId="77777777" w:rsidR="002F2E5C" w:rsidRDefault="002F2E5C" w:rsidP="007755BB">
            <w:pPr>
              <w:jc w:val="both"/>
              <w:rPr>
                <w:b/>
              </w:rPr>
            </w:pPr>
            <w:r>
              <w:rPr>
                <w:b/>
              </w:rPr>
              <w:t>Zapojení garanta do výuky předmětu</w:t>
            </w:r>
          </w:p>
        </w:tc>
        <w:tc>
          <w:tcPr>
            <w:tcW w:w="6769" w:type="dxa"/>
            <w:gridSpan w:val="7"/>
            <w:tcBorders>
              <w:top w:val="nil"/>
            </w:tcBorders>
          </w:tcPr>
          <w:p w14:paraId="34716566" w14:textId="77777777" w:rsidR="002F2E5C" w:rsidRDefault="002F2E5C" w:rsidP="007755BB">
            <w:pPr>
              <w:jc w:val="both"/>
            </w:pPr>
            <w:r>
              <w:t>Metodicky, vede přednášky a semináře</w:t>
            </w:r>
          </w:p>
        </w:tc>
      </w:tr>
      <w:tr w:rsidR="002F2E5C" w14:paraId="5AC6C600" w14:textId="77777777" w:rsidTr="007755BB">
        <w:tc>
          <w:tcPr>
            <w:tcW w:w="3086" w:type="dxa"/>
            <w:shd w:val="clear" w:color="auto" w:fill="F7CAAC"/>
          </w:tcPr>
          <w:p w14:paraId="61014A61" w14:textId="77777777" w:rsidR="002F2E5C" w:rsidRDefault="002F2E5C" w:rsidP="007755BB">
            <w:pPr>
              <w:jc w:val="both"/>
              <w:rPr>
                <w:b/>
              </w:rPr>
            </w:pPr>
            <w:r>
              <w:rPr>
                <w:b/>
              </w:rPr>
              <w:t>Vyučující</w:t>
            </w:r>
          </w:p>
        </w:tc>
        <w:tc>
          <w:tcPr>
            <w:tcW w:w="6769" w:type="dxa"/>
            <w:gridSpan w:val="7"/>
            <w:tcBorders>
              <w:bottom w:val="nil"/>
            </w:tcBorders>
          </w:tcPr>
          <w:p w14:paraId="098F5544" w14:textId="6B61723B" w:rsidR="002F2E5C" w:rsidRDefault="002F2E5C" w:rsidP="008E6BF6">
            <w:pPr>
              <w:jc w:val="both"/>
            </w:pPr>
            <w:r>
              <w:t>Ing. Dušan Hrabec, Ph.D.</w:t>
            </w:r>
            <w:r w:rsidR="001B180F">
              <w:t>, přednášky (100 %)</w:t>
            </w:r>
          </w:p>
        </w:tc>
      </w:tr>
      <w:tr w:rsidR="002F2E5C" w14:paraId="1BD0E0CA" w14:textId="77777777" w:rsidTr="007755BB">
        <w:trPr>
          <w:trHeight w:val="554"/>
        </w:trPr>
        <w:tc>
          <w:tcPr>
            <w:tcW w:w="9855" w:type="dxa"/>
            <w:gridSpan w:val="8"/>
            <w:tcBorders>
              <w:top w:val="nil"/>
            </w:tcBorders>
          </w:tcPr>
          <w:p w14:paraId="16A6E5F7" w14:textId="77777777" w:rsidR="002F2E5C" w:rsidRDefault="002F2E5C" w:rsidP="007755BB">
            <w:pPr>
              <w:jc w:val="both"/>
            </w:pPr>
          </w:p>
        </w:tc>
      </w:tr>
      <w:tr w:rsidR="002F2E5C" w14:paraId="2FD72890" w14:textId="77777777" w:rsidTr="007755BB">
        <w:tc>
          <w:tcPr>
            <w:tcW w:w="3086" w:type="dxa"/>
            <w:shd w:val="clear" w:color="auto" w:fill="F7CAAC"/>
          </w:tcPr>
          <w:p w14:paraId="374C77BB" w14:textId="77777777" w:rsidR="002F2E5C" w:rsidRDefault="002F2E5C" w:rsidP="007755BB">
            <w:pPr>
              <w:jc w:val="both"/>
              <w:rPr>
                <w:b/>
              </w:rPr>
            </w:pPr>
            <w:r>
              <w:rPr>
                <w:b/>
              </w:rPr>
              <w:t>Stručná anotace předmětu</w:t>
            </w:r>
          </w:p>
        </w:tc>
        <w:tc>
          <w:tcPr>
            <w:tcW w:w="6769" w:type="dxa"/>
            <w:gridSpan w:val="7"/>
            <w:tcBorders>
              <w:bottom w:val="nil"/>
            </w:tcBorders>
          </w:tcPr>
          <w:p w14:paraId="0B9A0C51" w14:textId="77777777" w:rsidR="002F2E5C" w:rsidRDefault="002F2E5C" w:rsidP="007755BB">
            <w:pPr>
              <w:jc w:val="both"/>
            </w:pPr>
          </w:p>
        </w:tc>
      </w:tr>
      <w:tr w:rsidR="002F2E5C" w14:paraId="32D4B4D1" w14:textId="77777777" w:rsidTr="007755BB">
        <w:trPr>
          <w:trHeight w:val="3938"/>
        </w:trPr>
        <w:tc>
          <w:tcPr>
            <w:tcW w:w="9855" w:type="dxa"/>
            <w:gridSpan w:val="8"/>
            <w:tcBorders>
              <w:top w:val="nil"/>
              <w:bottom w:val="single" w:sz="12" w:space="0" w:color="auto"/>
            </w:tcBorders>
          </w:tcPr>
          <w:p w14:paraId="6C3BEB6F" w14:textId="77777777" w:rsidR="002F2E5C" w:rsidRDefault="002F2E5C" w:rsidP="007755BB">
            <w:pPr>
              <w:jc w:val="both"/>
              <w:rPr>
                <w:ins w:id="656" w:author="Zuzka" w:date="2018-11-16T01:09:00Z"/>
                <w:noProof/>
                <w:szCs w:val="22"/>
              </w:rPr>
            </w:pPr>
            <w:r w:rsidRPr="00261592">
              <w:rPr>
                <w:noProof/>
                <w:szCs w:val="22"/>
              </w:rPr>
              <w:t>Cílem předmětu je seznámit studenty s teorií funkce více proměnných, diferenciálního počtu a matematické optimalizace. Studenti se naučí využívat matematické meotdy, modelování, algoritmické postupy a software pro řešení úloh, které se vyskytují při hledání optimálních řešení v praktických problémech (např. síťových, manažerských, rozhodovacích a logistických). Student získá znalosti pro analýzu problému, schopnost problém formulovat matematickým jazykem, vybrat metody a postupy pro jeho řešení. Během semestru budou studenti pracovat se základním programovým vybavením pro řešení formulovaných optimalizačních úloh.</w:t>
            </w:r>
          </w:p>
          <w:p w14:paraId="0FCBE95B" w14:textId="77777777" w:rsidR="000D0DC9" w:rsidRPr="00261592" w:rsidRDefault="000D0DC9" w:rsidP="007755BB">
            <w:pPr>
              <w:jc w:val="both"/>
              <w:rPr>
                <w:noProof/>
                <w:szCs w:val="22"/>
              </w:rPr>
            </w:pPr>
          </w:p>
          <w:p w14:paraId="51C3FA55" w14:textId="77777777" w:rsidR="002F2E5C" w:rsidRPr="00261592" w:rsidRDefault="002F2E5C" w:rsidP="007755BB">
            <w:pPr>
              <w:jc w:val="both"/>
              <w:rPr>
                <w:noProof/>
                <w:szCs w:val="22"/>
              </w:rPr>
            </w:pPr>
            <w:r w:rsidRPr="00261592">
              <w:rPr>
                <w:noProof/>
                <w:szCs w:val="22"/>
              </w:rPr>
              <w:t>Témata:</w:t>
            </w:r>
          </w:p>
          <w:p w14:paraId="66677634" w14:textId="77777777" w:rsidR="002F2E5C" w:rsidRPr="00261592" w:rsidRDefault="002F2E5C" w:rsidP="007755BB">
            <w:pPr>
              <w:pStyle w:val="Odstavecseseznamem"/>
              <w:numPr>
                <w:ilvl w:val="0"/>
                <w:numId w:val="25"/>
              </w:numPr>
              <w:jc w:val="both"/>
              <w:rPr>
                <w:noProof/>
                <w:szCs w:val="22"/>
              </w:rPr>
            </w:pPr>
            <w:r w:rsidRPr="00261592">
              <w:rPr>
                <w:noProof/>
                <w:szCs w:val="22"/>
              </w:rPr>
              <w:t>Funkce více proměnných a její vlastnosti.</w:t>
            </w:r>
          </w:p>
          <w:p w14:paraId="2A2E953D" w14:textId="77777777" w:rsidR="002F2E5C" w:rsidRPr="00261592" w:rsidRDefault="002F2E5C" w:rsidP="007755BB">
            <w:pPr>
              <w:pStyle w:val="Odstavecseseznamem"/>
              <w:numPr>
                <w:ilvl w:val="0"/>
                <w:numId w:val="25"/>
              </w:numPr>
              <w:jc w:val="both"/>
              <w:rPr>
                <w:noProof/>
                <w:szCs w:val="22"/>
              </w:rPr>
            </w:pPr>
            <w:r w:rsidRPr="00261592">
              <w:rPr>
                <w:noProof/>
                <w:szCs w:val="22"/>
              </w:rPr>
              <w:t>Parciální derivace funkce více proměnných, gradient funkce.</w:t>
            </w:r>
          </w:p>
          <w:p w14:paraId="582011A9" w14:textId="77777777" w:rsidR="002F2E5C" w:rsidRPr="00261592" w:rsidRDefault="002F2E5C" w:rsidP="007755BB">
            <w:pPr>
              <w:pStyle w:val="Odstavecseseznamem"/>
              <w:numPr>
                <w:ilvl w:val="0"/>
                <w:numId w:val="25"/>
              </w:numPr>
              <w:jc w:val="both"/>
              <w:rPr>
                <w:noProof/>
                <w:szCs w:val="22"/>
              </w:rPr>
            </w:pPr>
            <w:r w:rsidRPr="00261592">
              <w:rPr>
                <w:noProof/>
                <w:szCs w:val="22"/>
              </w:rPr>
              <w:t>Přibližné vyjádření funkce více proměnných, tečná rovina a normála ke grafu, diferenciál, Taylorův polynom.</w:t>
            </w:r>
          </w:p>
          <w:p w14:paraId="61526BB1" w14:textId="77777777" w:rsidR="002F2E5C" w:rsidRPr="00261592" w:rsidRDefault="002F2E5C" w:rsidP="007755BB">
            <w:pPr>
              <w:pStyle w:val="Odstavecseseznamem"/>
              <w:numPr>
                <w:ilvl w:val="0"/>
                <w:numId w:val="25"/>
              </w:numPr>
              <w:jc w:val="both"/>
              <w:rPr>
                <w:noProof/>
                <w:szCs w:val="22"/>
              </w:rPr>
            </w:pPr>
            <w:r w:rsidRPr="00261592">
              <w:rPr>
                <w:noProof/>
                <w:szCs w:val="22"/>
              </w:rPr>
              <w:t>Lokální extrémy funkce více proměnných.</w:t>
            </w:r>
          </w:p>
          <w:p w14:paraId="31FA4356" w14:textId="77777777" w:rsidR="002F2E5C" w:rsidRPr="00261592" w:rsidRDefault="002F2E5C" w:rsidP="007755BB">
            <w:pPr>
              <w:pStyle w:val="Odstavecseseznamem"/>
              <w:numPr>
                <w:ilvl w:val="0"/>
                <w:numId w:val="25"/>
              </w:numPr>
              <w:jc w:val="both"/>
              <w:rPr>
                <w:noProof/>
                <w:szCs w:val="22"/>
              </w:rPr>
            </w:pPr>
            <w:r w:rsidRPr="00261592">
              <w:rPr>
                <w:noProof/>
                <w:szCs w:val="22"/>
              </w:rPr>
              <w:t xml:space="preserve">Vázané extrémy funkce více proměnných. </w:t>
            </w:r>
          </w:p>
          <w:p w14:paraId="68F61281" w14:textId="77777777" w:rsidR="002F2E5C" w:rsidRPr="00261592" w:rsidRDefault="002F2E5C" w:rsidP="007755BB">
            <w:pPr>
              <w:pStyle w:val="Odstavecseseznamem"/>
              <w:numPr>
                <w:ilvl w:val="0"/>
                <w:numId w:val="25"/>
              </w:numPr>
              <w:jc w:val="both"/>
              <w:rPr>
                <w:noProof/>
                <w:szCs w:val="22"/>
              </w:rPr>
            </w:pPr>
            <w:r w:rsidRPr="00261592">
              <w:rPr>
                <w:noProof/>
                <w:szCs w:val="22"/>
              </w:rPr>
              <w:t>Implicitní funkce dvou proměnných. Derivace funkce dvou proměnných dané implicitně.</w:t>
            </w:r>
          </w:p>
          <w:p w14:paraId="4330DE04" w14:textId="77777777" w:rsidR="002F2E5C" w:rsidRPr="00261592" w:rsidRDefault="002F2E5C" w:rsidP="007755BB">
            <w:pPr>
              <w:pStyle w:val="Odstavecseseznamem"/>
              <w:numPr>
                <w:ilvl w:val="0"/>
                <w:numId w:val="25"/>
              </w:numPr>
              <w:jc w:val="both"/>
              <w:rPr>
                <w:noProof/>
                <w:szCs w:val="22"/>
              </w:rPr>
            </w:pPr>
            <w:r w:rsidRPr="00261592">
              <w:rPr>
                <w:noProof/>
                <w:szCs w:val="22"/>
              </w:rPr>
              <w:t>Lineární programování: klasifikace a formulace úloh, typy úloh.</w:t>
            </w:r>
          </w:p>
          <w:p w14:paraId="44C222A9" w14:textId="77777777" w:rsidR="002F2E5C" w:rsidRPr="00261592" w:rsidRDefault="002F2E5C" w:rsidP="007755BB">
            <w:pPr>
              <w:pStyle w:val="Odstavecseseznamem"/>
              <w:numPr>
                <w:ilvl w:val="0"/>
                <w:numId w:val="25"/>
              </w:numPr>
              <w:jc w:val="both"/>
              <w:rPr>
                <w:noProof/>
                <w:szCs w:val="22"/>
              </w:rPr>
            </w:pPr>
            <w:r w:rsidRPr="00261592">
              <w:rPr>
                <w:noProof/>
                <w:szCs w:val="22"/>
              </w:rPr>
              <w:t xml:space="preserve">Simplexová metoda. </w:t>
            </w:r>
          </w:p>
          <w:p w14:paraId="66B873C0" w14:textId="77777777" w:rsidR="002F2E5C" w:rsidRPr="00261592" w:rsidRDefault="002F2E5C" w:rsidP="007755BB">
            <w:pPr>
              <w:pStyle w:val="Odstavecseseznamem"/>
              <w:numPr>
                <w:ilvl w:val="0"/>
                <w:numId w:val="25"/>
              </w:numPr>
              <w:jc w:val="both"/>
              <w:rPr>
                <w:noProof/>
                <w:szCs w:val="22"/>
              </w:rPr>
            </w:pPr>
            <w:r w:rsidRPr="00261592">
              <w:rPr>
                <w:noProof/>
                <w:szCs w:val="22"/>
              </w:rPr>
              <w:t>Primární a duální úloha. Vlastnosti duálních úloh.</w:t>
            </w:r>
          </w:p>
          <w:p w14:paraId="4D3D7C18" w14:textId="77777777" w:rsidR="002F2E5C" w:rsidRPr="00261592" w:rsidRDefault="002F2E5C" w:rsidP="007755BB">
            <w:pPr>
              <w:pStyle w:val="Odstavecseseznamem"/>
              <w:numPr>
                <w:ilvl w:val="0"/>
                <w:numId w:val="25"/>
              </w:numPr>
              <w:jc w:val="both"/>
              <w:rPr>
                <w:noProof/>
                <w:szCs w:val="22"/>
              </w:rPr>
            </w:pPr>
            <w:r w:rsidRPr="00261592">
              <w:rPr>
                <w:noProof/>
                <w:szCs w:val="22"/>
              </w:rPr>
              <w:t>Celočíselné programování: metoda sečných nadrovin, metoda větví a mezí.</w:t>
            </w:r>
          </w:p>
          <w:p w14:paraId="4ACE7B69" w14:textId="77777777" w:rsidR="002F2E5C" w:rsidRPr="00261592" w:rsidRDefault="002F2E5C" w:rsidP="007755BB">
            <w:pPr>
              <w:pStyle w:val="Odstavecseseznamem"/>
              <w:numPr>
                <w:ilvl w:val="0"/>
                <w:numId w:val="25"/>
              </w:numPr>
              <w:jc w:val="both"/>
              <w:rPr>
                <w:noProof/>
                <w:szCs w:val="22"/>
              </w:rPr>
            </w:pPr>
            <w:r w:rsidRPr="00261592">
              <w:rPr>
                <w:noProof/>
                <w:szCs w:val="22"/>
              </w:rPr>
              <w:t>Úlohy celočíselného programování.</w:t>
            </w:r>
          </w:p>
          <w:p w14:paraId="6E614B0D" w14:textId="77777777" w:rsidR="002F2E5C" w:rsidRPr="00261592" w:rsidRDefault="002F2E5C" w:rsidP="007755BB">
            <w:pPr>
              <w:pStyle w:val="Odstavecseseznamem"/>
              <w:numPr>
                <w:ilvl w:val="0"/>
                <w:numId w:val="25"/>
              </w:numPr>
              <w:jc w:val="both"/>
              <w:rPr>
                <w:noProof/>
                <w:szCs w:val="22"/>
              </w:rPr>
            </w:pPr>
            <w:r w:rsidRPr="00261592">
              <w:rPr>
                <w:noProof/>
                <w:szCs w:val="22"/>
              </w:rPr>
              <w:t>Dynamické programování: Bellmanův princip. Dijkstrův algoritmus.</w:t>
            </w:r>
          </w:p>
          <w:p w14:paraId="25891EBF" w14:textId="77777777" w:rsidR="002F2E5C" w:rsidRPr="00261592" w:rsidRDefault="002F2E5C" w:rsidP="007755BB">
            <w:pPr>
              <w:pStyle w:val="Odstavecseseznamem"/>
              <w:numPr>
                <w:ilvl w:val="0"/>
                <w:numId w:val="25"/>
              </w:numPr>
              <w:jc w:val="both"/>
              <w:rPr>
                <w:noProof/>
                <w:szCs w:val="22"/>
              </w:rPr>
            </w:pPr>
            <w:r w:rsidRPr="00261592">
              <w:rPr>
                <w:noProof/>
                <w:szCs w:val="22"/>
              </w:rPr>
              <w:t>Úlohy dynamického programování.</w:t>
            </w:r>
          </w:p>
          <w:p w14:paraId="590E852F" w14:textId="77777777" w:rsidR="002F2E5C" w:rsidRDefault="002F2E5C" w:rsidP="007755BB">
            <w:pPr>
              <w:pStyle w:val="Odstavecseseznamem"/>
              <w:numPr>
                <w:ilvl w:val="0"/>
                <w:numId w:val="25"/>
              </w:numPr>
              <w:jc w:val="both"/>
              <w:rPr>
                <w:ins w:id="657" w:author="Zuzka" w:date="2018-11-16T01:09:00Z"/>
                <w:noProof/>
                <w:szCs w:val="22"/>
              </w:rPr>
            </w:pPr>
            <w:r w:rsidRPr="00261592">
              <w:rPr>
                <w:noProof/>
                <w:szCs w:val="22"/>
              </w:rPr>
              <w:t>Ukázky aplikací a dalších aplikačních softwarů (GAMS, AMPL, Wolfram Mathematica, Matlab).</w:t>
            </w:r>
          </w:p>
          <w:p w14:paraId="186D43F4" w14:textId="77777777" w:rsidR="000D0DC9" w:rsidRPr="000D0DC9" w:rsidRDefault="000D0DC9">
            <w:pPr>
              <w:ind w:left="360"/>
              <w:jc w:val="both"/>
              <w:rPr>
                <w:noProof/>
                <w:szCs w:val="22"/>
              </w:rPr>
              <w:pPrChange w:id="658" w:author="Zuzka" w:date="2018-11-16T01:09:00Z">
                <w:pPr>
                  <w:pStyle w:val="Odstavecseseznamem"/>
                  <w:numPr>
                    <w:numId w:val="25"/>
                  </w:numPr>
                  <w:ind w:hanging="360"/>
                  <w:jc w:val="both"/>
                </w:pPr>
              </w:pPrChange>
            </w:pPr>
          </w:p>
        </w:tc>
      </w:tr>
      <w:tr w:rsidR="002F2E5C" w14:paraId="1A7D28BD" w14:textId="77777777" w:rsidTr="007755BB">
        <w:trPr>
          <w:trHeight w:val="265"/>
        </w:trPr>
        <w:tc>
          <w:tcPr>
            <w:tcW w:w="3653" w:type="dxa"/>
            <w:gridSpan w:val="2"/>
            <w:tcBorders>
              <w:top w:val="nil"/>
            </w:tcBorders>
            <w:shd w:val="clear" w:color="auto" w:fill="F7CAAC"/>
          </w:tcPr>
          <w:p w14:paraId="25299337"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47015DED" w14:textId="77777777" w:rsidR="002F2E5C" w:rsidRDefault="002F2E5C" w:rsidP="007755BB">
            <w:pPr>
              <w:jc w:val="both"/>
            </w:pPr>
          </w:p>
        </w:tc>
      </w:tr>
      <w:tr w:rsidR="002F2E5C" w14:paraId="5650747B" w14:textId="77777777" w:rsidTr="000D0DC9">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9" w:author="Zuzka" w:date="2018-11-16T01:1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081"/>
          <w:trPrChange w:id="660" w:author="Zuzka" w:date="2018-11-16T01:11:00Z">
            <w:trPr>
              <w:gridBefore w:val="1"/>
              <w:trHeight w:val="1497"/>
            </w:trPr>
          </w:trPrChange>
        </w:trPr>
        <w:tc>
          <w:tcPr>
            <w:tcW w:w="9855" w:type="dxa"/>
            <w:gridSpan w:val="8"/>
            <w:tcBorders>
              <w:top w:val="nil"/>
            </w:tcBorders>
            <w:tcPrChange w:id="661" w:author="Zuzka" w:date="2018-11-16T01:11:00Z">
              <w:tcPr>
                <w:tcW w:w="9855" w:type="dxa"/>
                <w:gridSpan w:val="9"/>
                <w:tcBorders>
                  <w:top w:val="nil"/>
                </w:tcBorders>
              </w:tcPr>
            </w:tcPrChange>
          </w:tcPr>
          <w:p w14:paraId="4E9093C1" w14:textId="77777777" w:rsidR="002F2E5C" w:rsidRDefault="002F2E5C" w:rsidP="007755BB">
            <w:pPr>
              <w:jc w:val="both"/>
              <w:rPr>
                <w:b/>
                <w:bCs/>
              </w:rPr>
            </w:pPr>
            <w:r w:rsidRPr="001C0137">
              <w:rPr>
                <w:b/>
                <w:bCs/>
              </w:rPr>
              <w:t>Povinná literatura:</w:t>
            </w:r>
          </w:p>
          <w:p w14:paraId="1B813CB1" w14:textId="77777777" w:rsidR="002F2E5C" w:rsidRPr="00D13C61" w:rsidRDefault="002F2E5C" w:rsidP="007755BB">
            <w:pPr>
              <w:jc w:val="both"/>
              <w:rPr>
                <w:bCs/>
              </w:rPr>
            </w:pPr>
            <w:r>
              <w:rPr>
                <w:bCs/>
              </w:rPr>
              <w:t>OSTRAVSKÝ, J</w:t>
            </w:r>
            <w:r w:rsidRPr="00D13C61">
              <w:rPr>
                <w:bCs/>
              </w:rPr>
              <w:t xml:space="preserve">. </w:t>
            </w:r>
            <w:r>
              <w:rPr>
                <w:bCs/>
                <w:i/>
              </w:rPr>
              <w:t>Diferenciální počet funkce více proměnných. Nekonečné číselné řady</w:t>
            </w:r>
            <w:r w:rsidRPr="00D13C61">
              <w:rPr>
                <w:bCs/>
              </w:rPr>
              <w:t>. Zlín,</w:t>
            </w:r>
            <w:r>
              <w:rPr>
                <w:bCs/>
              </w:rPr>
              <w:t>2004, ISBN 80-7318-203-3</w:t>
            </w:r>
            <w:r w:rsidRPr="00D13C61">
              <w:rPr>
                <w:bCs/>
              </w:rPr>
              <w:t>.</w:t>
            </w:r>
          </w:p>
          <w:p w14:paraId="48020327" w14:textId="77777777" w:rsidR="002F2E5C" w:rsidRPr="00D13C61" w:rsidRDefault="002F2E5C" w:rsidP="007755BB">
            <w:pPr>
              <w:jc w:val="both"/>
              <w:rPr>
                <w:bCs/>
              </w:rPr>
            </w:pPr>
            <w:r w:rsidRPr="00D13C61">
              <w:rPr>
                <w:bCs/>
              </w:rPr>
              <w:t xml:space="preserve">PEKAŘ, L. </w:t>
            </w:r>
            <w:r w:rsidRPr="00D13C61">
              <w:rPr>
                <w:bCs/>
                <w:i/>
              </w:rPr>
              <w:t>Optimalizace, studijní materiály, přednášky</w:t>
            </w:r>
            <w:r w:rsidRPr="00D13C61">
              <w:rPr>
                <w:bCs/>
              </w:rPr>
              <w:t>. Zlín, 2013.</w:t>
            </w:r>
          </w:p>
          <w:p w14:paraId="103FD97F" w14:textId="77777777" w:rsidR="002F2E5C" w:rsidRDefault="002F2E5C" w:rsidP="007755BB">
            <w:pPr>
              <w:jc w:val="both"/>
              <w:rPr>
                <w:bCs/>
              </w:rPr>
            </w:pPr>
            <w:r w:rsidRPr="00D13C61">
              <w:rPr>
                <w:bCs/>
              </w:rPr>
              <w:t xml:space="preserve">DUPAČOVÁ, J. a LACHOUT, P. </w:t>
            </w:r>
            <w:r w:rsidRPr="00D13C61">
              <w:rPr>
                <w:bCs/>
                <w:i/>
              </w:rPr>
              <w:t>Úvod do optimalizace</w:t>
            </w:r>
            <w:r w:rsidRPr="00D13C61">
              <w:rPr>
                <w:bCs/>
              </w:rPr>
              <w:t>. MFF UK v Praze, 2011, ISBN 978-80-7378-176-7</w:t>
            </w:r>
            <w:r>
              <w:rPr>
                <w:bCs/>
              </w:rPr>
              <w:t>.</w:t>
            </w:r>
          </w:p>
          <w:p w14:paraId="7C8786F1" w14:textId="77777777" w:rsidR="002F2E5C" w:rsidRDefault="002F2E5C" w:rsidP="007755BB">
            <w:pPr>
              <w:jc w:val="both"/>
              <w:rPr>
                <w:bCs/>
              </w:rPr>
            </w:pPr>
            <w:r>
              <w:rPr>
                <w:bCs/>
              </w:rPr>
              <w:t xml:space="preserve">KLAPKA, J., DVOŘÁK, J. a POPELA, P. </w:t>
            </w:r>
            <w:r w:rsidRPr="00A320FC">
              <w:rPr>
                <w:bCs/>
                <w:i/>
              </w:rPr>
              <w:t>Metody operačního výzkumu</w:t>
            </w:r>
            <w:r>
              <w:rPr>
                <w:bCs/>
              </w:rPr>
              <w:t>. VUT v Brně, 2001, ISBN 80-214-1839-7.</w:t>
            </w:r>
          </w:p>
          <w:p w14:paraId="7650D963" w14:textId="77777777" w:rsidR="002F2E5C" w:rsidRDefault="002F2E5C" w:rsidP="007755BB">
            <w:pPr>
              <w:jc w:val="both"/>
              <w:rPr>
                <w:bCs/>
              </w:rPr>
            </w:pPr>
            <w:r>
              <w:rPr>
                <w:bCs/>
              </w:rPr>
              <w:t xml:space="preserve">MATOUŠEK, J. a GARTNER B. </w:t>
            </w:r>
            <w:r w:rsidRPr="00A320FC">
              <w:rPr>
                <w:bCs/>
                <w:i/>
              </w:rPr>
              <w:t>Understanding and using Linear Programming</w:t>
            </w:r>
            <w:r>
              <w:rPr>
                <w:bCs/>
              </w:rPr>
              <w:t xml:space="preserve">. Springer Berlin Heidelberg New York, ISBN </w:t>
            </w:r>
            <w:r w:rsidRPr="00A320FC">
              <w:rPr>
                <w:bCs/>
              </w:rPr>
              <w:t>78-3-540-30697-9</w:t>
            </w:r>
            <w:r>
              <w:rPr>
                <w:bCs/>
              </w:rPr>
              <w:t>.</w:t>
            </w:r>
          </w:p>
          <w:p w14:paraId="16B0A553" w14:textId="77777777" w:rsidR="002F2E5C" w:rsidRDefault="002F2E5C" w:rsidP="007755BB">
            <w:pPr>
              <w:jc w:val="both"/>
              <w:rPr>
                <w:ins w:id="662" w:author="Zuzka" w:date="2018-11-16T01:09:00Z"/>
                <w:bCs/>
              </w:rPr>
            </w:pPr>
            <w:r>
              <w:rPr>
                <w:bCs/>
              </w:rPr>
              <w:t xml:space="preserve">DANTZIG, G.G. a THAPA, M.N. Linnear Programming 2: Theory and Extensions. </w:t>
            </w:r>
            <w:r w:rsidRPr="00A320FC">
              <w:rPr>
                <w:bCs/>
              </w:rPr>
              <w:t>Springer Science &amp; Business Media, 2003</w:t>
            </w:r>
            <w:r>
              <w:rPr>
                <w:bCs/>
              </w:rPr>
              <w:t>. ISBN 0</w:t>
            </w:r>
            <w:r w:rsidRPr="00A320FC">
              <w:rPr>
                <w:bCs/>
              </w:rPr>
              <w:t>-387-98613-</w:t>
            </w:r>
            <w:r>
              <w:rPr>
                <w:bCs/>
              </w:rPr>
              <w:t>8.</w:t>
            </w:r>
          </w:p>
          <w:p w14:paraId="0667C8F9" w14:textId="77777777" w:rsidR="000D0DC9" w:rsidRPr="00D13C61" w:rsidRDefault="000D0DC9" w:rsidP="007755BB">
            <w:pPr>
              <w:jc w:val="both"/>
              <w:rPr>
                <w:bCs/>
              </w:rPr>
            </w:pPr>
          </w:p>
          <w:p w14:paraId="11C32C75" w14:textId="77777777" w:rsidR="002F2E5C" w:rsidRPr="00E05968" w:rsidRDefault="002F2E5C" w:rsidP="007755BB">
            <w:pPr>
              <w:jc w:val="both"/>
              <w:rPr>
                <w:b/>
              </w:rPr>
            </w:pPr>
            <w:r w:rsidRPr="00E05968">
              <w:rPr>
                <w:b/>
              </w:rPr>
              <w:t>Doporučená literatura:</w:t>
            </w:r>
          </w:p>
          <w:p w14:paraId="078D4D0A" w14:textId="77777777" w:rsidR="002F2E5C" w:rsidRDefault="002F2E5C" w:rsidP="007755BB">
            <w:pPr>
              <w:jc w:val="both"/>
            </w:pPr>
            <w:r>
              <w:t xml:space="preserve">NOVOTNÝ, J. </w:t>
            </w:r>
            <w:r>
              <w:rPr>
                <w:i/>
              </w:rPr>
              <w:t>Základy operačního výzkumu</w:t>
            </w:r>
            <w:r>
              <w:t>. FAST VUT v Brně, 2006.</w:t>
            </w:r>
          </w:p>
          <w:p w14:paraId="52D12584" w14:textId="77777777" w:rsidR="002F2E5C" w:rsidRDefault="002F2E5C" w:rsidP="007755BB">
            <w:pPr>
              <w:jc w:val="both"/>
            </w:pPr>
            <w:r>
              <w:t xml:space="preserve">KUBIŠOVÁ, A. </w:t>
            </w:r>
            <w:r w:rsidRPr="00DE5C17">
              <w:rPr>
                <w:i/>
              </w:rPr>
              <w:t>Operační výzkum</w:t>
            </w:r>
            <w:r>
              <w:t>. První vydání. Vysoká škola polytechnická Jihlava, 2014, ISBN 978-80-87035-83-2</w:t>
            </w:r>
          </w:p>
          <w:p w14:paraId="4F70C079" w14:textId="77777777" w:rsidR="002F2E5C" w:rsidRDefault="002F2E5C" w:rsidP="007755BB">
            <w:pPr>
              <w:jc w:val="both"/>
              <w:rPr>
                <w:ins w:id="663" w:author="Zuzka" w:date="2018-11-16T01:09:00Z"/>
              </w:rPr>
            </w:pPr>
            <w:r>
              <w:t>HRABEC, D</w:t>
            </w:r>
            <w:r w:rsidRPr="005B1B4C">
              <w:t xml:space="preserve">. </w:t>
            </w:r>
            <w:r w:rsidRPr="005B1B4C">
              <w:rPr>
                <w:i/>
              </w:rPr>
              <w:t xml:space="preserve">Optimalizace, studijní materiály, </w:t>
            </w:r>
            <w:r>
              <w:rPr>
                <w:i/>
              </w:rPr>
              <w:t xml:space="preserve">přednáškové </w:t>
            </w:r>
            <w:r w:rsidRPr="005B1B4C">
              <w:rPr>
                <w:i/>
              </w:rPr>
              <w:t>slidy</w:t>
            </w:r>
            <w:r>
              <w:t>. Zlín, 2018</w:t>
            </w:r>
            <w:r w:rsidRPr="005B1B4C">
              <w:t>.</w:t>
            </w:r>
          </w:p>
          <w:p w14:paraId="73CE40E7" w14:textId="77777777" w:rsidR="000D0DC9" w:rsidRDefault="000D0DC9" w:rsidP="000D0DC9">
            <w:pPr>
              <w:jc w:val="both"/>
              <w:rPr>
                <w:ins w:id="664" w:author="Zuzka" w:date="2018-11-16T01:10:00Z"/>
                <w:lang w:val="en-GB"/>
              </w:rPr>
            </w:pPr>
            <w:ins w:id="665" w:author="Zuzka" w:date="2018-11-16T01:10:00Z">
              <w:r w:rsidRPr="000D0DC9">
                <w:rPr>
                  <w:lang w:val="en-GB"/>
                </w:rPr>
                <w:t>VANDERBEI, Robert J. </w:t>
              </w:r>
              <w:r w:rsidRPr="000D0DC9">
                <w:rPr>
                  <w:i/>
                  <w:iCs/>
                  <w:lang w:val="en-GB"/>
                </w:rPr>
                <w:t>Linear programming: foundations and extensions</w:t>
              </w:r>
              <w:r w:rsidRPr="000D0DC9">
                <w:rPr>
                  <w:lang w:val="en-GB"/>
                </w:rPr>
                <w:t>. New York: Springer, 2013. ISBN 978-1-4614-7629-0.</w:t>
              </w:r>
            </w:ins>
          </w:p>
          <w:p w14:paraId="7E9875D7" w14:textId="77777777" w:rsidR="000D0DC9" w:rsidRPr="000D0DC9" w:rsidRDefault="000D0DC9" w:rsidP="000D0DC9">
            <w:pPr>
              <w:jc w:val="both"/>
              <w:rPr>
                <w:ins w:id="666" w:author="Zuzka" w:date="2018-11-16T01:10:00Z"/>
                <w:lang w:val="en-GB"/>
              </w:rPr>
            </w:pPr>
            <w:ins w:id="667" w:author="Zuzka" w:date="2018-11-16T01:10:00Z">
              <w:r w:rsidRPr="000D0DC9">
                <w:rPr>
                  <w:lang w:val="en-GB"/>
                </w:rPr>
                <w:t>RAVINDRAN, A., G. V REKLAITIS a K. M RAGSDELL. </w:t>
              </w:r>
              <w:r w:rsidRPr="000D0DC9">
                <w:rPr>
                  <w:i/>
                  <w:iCs/>
                  <w:lang w:val="en-GB"/>
                </w:rPr>
                <w:t>Engineering optimization: methods and applications</w:t>
              </w:r>
              <w:r w:rsidRPr="000D0DC9">
                <w:rPr>
                  <w:lang w:val="en-GB"/>
                </w:rPr>
                <w:t>. 2nd ed. Hoboken, N.J.: John Wiley, c2006. ISBN 978-0-471-55814-9.</w:t>
              </w:r>
            </w:ins>
          </w:p>
          <w:p w14:paraId="3C990B3A" w14:textId="1508D9CE" w:rsidR="000D0DC9" w:rsidRPr="00A9100E" w:rsidRDefault="000D0DC9" w:rsidP="007755BB">
            <w:pPr>
              <w:jc w:val="both"/>
              <w:rPr>
                <w:lang w:val="en-GB"/>
              </w:rPr>
            </w:pPr>
            <w:ins w:id="668" w:author="Zuzka" w:date="2018-11-16T01:11:00Z">
              <w:r w:rsidRPr="000D0DC9">
                <w:rPr>
                  <w:lang w:val="en-GB"/>
                </w:rPr>
                <w:t>WEIR, Maurice D, Joel HASS a George B THOMAS. </w:t>
              </w:r>
              <w:r w:rsidRPr="000D0DC9">
                <w:rPr>
                  <w:i/>
                  <w:iCs/>
                  <w:lang w:val="en-GB"/>
                </w:rPr>
                <w:t>Thomas' calculus: early transcendentals</w:t>
              </w:r>
              <w:r w:rsidRPr="000D0DC9">
                <w:rPr>
                  <w:lang w:val="en-GB"/>
                </w:rPr>
                <w:t>. 12th ed. Boston: Addison-Wesley, c2010. ISBN 978-0-321-58876-0.</w:t>
              </w:r>
            </w:ins>
          </w:p>
        </w:tc>
      </w:tr>
      <w:tr w:rsidR="002F2E5C" w14:paraId="500E8D16"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91664D" w14:textId="77777777" w:rsidR="002F2E5C" w:rsidRDefault="002F2E5C" w:rsidP="007755BB">
            <w:pPr>
              <w:jc w:val="center"/>
              <w:rPr>
                <w:b/>
              </w:rPr>
            </w:pPr>
            <w:r>
              <w:rPr>
                <w:b/>
              </w:rPr>
              <w:t>Informace ke kombinované nebo distanční formě</w:t>
            </w:r>
          </w:p>
        </w:tc>
      </w:tr>
      <w:tr w:rsidR="002F2E5C" w14:paraId="5A9C23D3" w14:textId="77777777" w:rsidTr="007755BB">
        <w:tc>
          <w:tcPr>
            <w:tcW w:w="4787" w:type="dxa"/>
            <w:gridSpan w:val="3"/>
            <w:tcBorders>
              <w:top w:val="single" w:sz="2" w:space="0" w:color="auto"/>
            </w:tcBorders>
            <w:shd w:val="clear" w:color="auto" w:fill="F7CAAC"/>
          </w:tcPr>
          <w:p w14:paraId="59475B29" w14:textId="77777777" w:rsidR="002F2E5C" w:rsidRDefault="002F2E5C" w:rsidP="007755BB">
            <w:pPr>
              <w:jc w:val="both"/>
            </w:pPr>
            <w:r>
              <w:rPr>
                <w:b/>
              </w:rPr>
              <w:t>Rozsah konzultací (soustředění)</w:t>
            </w:r>
          </w:p>
        </w:tc>
        <w:tc>
          <w:tcPr>
            <w:tcW w:w="889" w:type="dxa"/>
            <w:tcBorders>
              <w:top w:val="single" w:sz="2" w:space="0" w:color="auto"/>
            </w:tcBorders>
          </w:tcPr>
          <w:p w14:paraId="21810964" w14:textId="77777777" w:rsidR="002F2E5C" w:rsidRDefault="002F2E5C" w:rsidP="007755BB">
            <w:pPr>
              <w:jc w:val="both"/>
            </w:pPr>
            <w:r>
              <w:t>17</w:t>
            </w:r>
          </w:p>
        </w:tc>
        <w:tc>
          <w:tcPr>
            <w:tcW w:w="4179" w:type="dxa"/>
            <w:gridSpan w:val="4"/>
            <w:tcBorders>
              <w:top w:val="single" w:sz="2" w:space="0" w:color="auto"/>
            </w:tcBorders>
            <w:shd w:val="clear" w:color="auto" w:fill="F7CAAC"/>
          </w:tcPr>
          <w:p w14:paraId="6E51FE78" w14:textId="77777777" w:rsidR="002F2E5C" w:rsidRDefault="002F2E5C" w:rsidP="007755BB">
            <w:pPr>
              <w:jc w:val="both"/>
              <w:rPr>
                <w:b/>
              </w:rPr>
            </w:pPr>
            <w:r>
              <w:rPr>
                <w:b/>
              </w:rPr>
              <w:t xml:space="preserve">hodin </w:t>
            </w:r>
          </w:p>
        </w:tc>
      </w:tr>
      <w:tr w:rsidR="002F2E5C" w14:paraId="1C493DA7" w14:textId="77777777" w:rsidTr="007755BB">
        <w:tc>
          <w:tcPr>
            <w:tcW w:w="9855" w:type="dxa"/>
            <w:gridSpan w:val="8"/>
            <w:shd w:val="clear" w:color="auto" w:fill="F7CAAC"/>
          </w:tcPr>
          <w:p w14:paraId="33173496" w14:textId="77777777" w:rsidR="002F2E5C" w:rsidRDefault="002F2E5C" w:rsidP="007755BB">
            <w:pPr>
              <w:jc w:val="both"/>
              <w:rPr>
                <w:b/>
              </w:rPr>
            </w:pPr>
            <w:r>
              <w:rPr>
                <w:b/>
              </w:rPr>
              <w:t>Informace o způsobu kontaktu s vyučujícím</w:t>
            </w:r>
          </w:p>
        </w:tc>
      </w:tr>
      <w:tr w:rsidR="002F2E5C" w14:paraId="5FDAE6D9" w14:textId="77777777" w:rsidTr="007755BB">
        <w:trPr>
          <w:trHeight w:val="420"/>
        </w:trPr>
        <w:tc>
          <w:tcPr>
            <w:tcW w:w="9855" w:type="dxa"/>
            <w:gridSpan w:val="8"/>
          </w:tcPr>
          <w:p w14:paraId="40CEFD5E" w14:textId="77777777" w:rsidR="002F2E5C" w:rsidRDefault="002F2E5C" w:rsidP="007755BB">
            <w:pPr>
              <w:jc w:val="both"/>
            </w:pPr>
            <w:r w:rsidRPr="00261592">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261592">
              <w:rPr>
                <w:sz w:val="18"/>
              </w:rPr>
              <w:t xml:space="preserve"> </w:t>
            </w:r>
          </w:p>
        </w:tc>
      </w:tr>
    </w:tbl>
    <w:p w14:paraId="1D72F18B" w14:textId="77777777" w:rsidR="000D0DC9" w:rsidRDefault="000D0DC9">
      <w:pPr>
        <w:rPr>
          <w:ins w:id="669" w:author="Zuzka" w:date="2018-11-16T01:11:00Z"/>
        </w:rPr>
      </w:pPr>
      <w:ins w:id="670" w:author="Zuzka" w:date="2018-11-16T01:1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71">
          <w:tblGrid>
            <w:gridCol w:w="76"/>
            <w:gridCol w:w="3010"/>
            <w:gridCol w:w="567"/>
            <w:gridCol w:w="1134"/>
            <w:gridCol w:w="889"/>
            <w:gridCol w:w="816"/>
            <w:gridCol w:w="2156"/>
            <w:gridCol w:w="539"/>
            <w:gridCol w:w="668"/>
            <w:gridCol w:w="76"/>
          </w:tblGrid>
        </w:tblGridChange>
      </w:tblGrid>
      <w:tr w:rsidR="002F2E5C" w14:paraId="31813A4B" w14:textId="77777777" w:rsidTr="007755BB">
        <w:tc>
          <w:tcPr>
            <w:tcW w:w="9855" w:type="dxa"/>
            <w:gridSpan w:val="8"/>
            <w:tcBorders>
              <w:bottom w:val="double" w:sz="4" w:space="0" w:color="auto"/>
            </w:tcBorders>
            <w:shd w:val="clear" w:color="auto" w:fill="BDD6EE"/>
          </w:tcPr>
          <w:p w14:paraId="6BD6FBA8" w14:textId="02449E20" w:rsidR="002F2E5C" w:rsidRDefault="002F2E5C" w:rsidP="007755BB">
            <w:pPr>
              <w:tabs>
                <w:tab w:val="right" w:pos="94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39B9D0B3" w14:textId="77777777" w:rsidTr="007755BB">
        <w:tc>
          <w:tcPr>
            <w:tcW w:w="3086" w:type="dxa"/>
            <w:tcBorders>
              <w:top w:val="double" w:sz="4" w:space="0" w:color="auto"/>
            </w:tcBorders>
            <w:shd w:val="clear" w:color="auto" w:fill="F7CAAC"/>
          </w:tcPr>
          <w:p w14:paraId="45A61634"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0FAEA342" w14:textId="77777777" w:rsidR="002F2E5C" w:rsidRDefault="002F2E5C" w:rsidP="007755BB">
            <w:pPr>
              <w:jc w:val="both"/>
            </w:pPr>
            <w:bookmarkStart w:id="672" w:name="PocitacoveSite"/>
            <w:r>
              <w:t>Počítačové sítě</w:t>
            </w:r>
            <w:bookmarkEnd w:id="672"/>
          </w:p>
        </w:tc>
      </w:tr>
      <w:tr w:rsidR="002F2E5C" w14:paraId="04D11D98" w14:textId="77777777" w:rsidTr="007755BB">
        <w:tc>
          <w:tcPr>
            <w:tcW w:w="3086" w:type="dxa"/>
            <w:shd w:val="clear" w:color="auto" w:fill="F7CAAC"/>
          </w:tcPr>
          <w:p w14:paraId="288845EF" w14:textId="77777777" w:rsidR="002F2E5C" w:rsidRDefault="002F2E5C" w:rsidP="007755BB">
            <w:pPr>
              <w:jc w:val="both"/>
              <w:rPr>
                <w:b/>
              </w:rPr>
            </w:pPr>
            <w:r>
              <w:rPr>
                <w:b/>
              </w:rPr>
              <w:t>Typ předmětu</w:t>
            </w:r>
          </w:p>
        </w:tc>
        <w:tc>
          <w:tcPr>
            <w:tcW w:w="3406" w:type="dxa"/>
            <w:gridSpan w:val="4"/>
          </w:tcPr>
          <w:p w14:paraId="0EEFB2AD" w14:textId="77777777" w:rsidR="002F2E5C" w:rsidRDefault="002F2E5C" w:rsidP="007755BB">
            <w:pPr>
              <w:jc w:val="both"/>
            </w:pPr>
            <w:r>
              <w:t>Povinný „ZT“</w:t>
            </w:r>
          </w:p>
        </w:tc>
        <w:tc>
          <w:tcPr>
            <w:tcW w:w="2695" w:type="dxa"/>
            <w:gridSpan w:val="2"/>
            <w:shd w:val="clear" w:color="auto" w:fill="F7CAAC"/>
          </w:tcPr>
          <w:p w14:paraId="1CA649F4" w14:textId="77777777" w:rsidR="002F2E5C" w:rsidRDefault="002F2E5C" w:rsidP="007755BB">
            <w:pPr>
              <w:jc w:val="both"/>
            </w:pPr>
            <w:r>
              <w:rPr>
                <w:b/>
              </w:rPr>
              <w:t>doporučený ročník / semestr</w:t>
            </w:r>
          </w:p>
        </w:tc>
        <w:tc>
          <w:tcPr>
            <w:tcW w:w="668" w:type="dxa"/>
          </w:tcPr>
          <w:p w14:paraId="326FC479" w14:textId="77777777" w:rsidR="002F2E5C" w:rsidRDefault="002F2E5C" w:rsidP="007755BB">
            <w:pPr>
              <w:jc w:val="both"/>
            </w:pPr>
            <w:r>
              <w:t>2/L</w:t>
            </w:r>
          </w:p>
        </w:tc>
      </w:tr>
      <w:tr w:rsidR="002F2E5C" w14:paraId="1EFAC8B4" w14:textId="77777777" w:rsidTr="007755BB">
        <w:tc>
          <w:tcPr>
            <w:tcW w:w="3086" w:type="dxa"/>
            <w:shd w:val="clear" w:color="auto" w:fill="F7CAAC"/>
          </w:tcPr>
          <w:p w14:paraId="6568F635" w14:textId="77777777" w:rsidR="002F2E5C" w:rsidRDefault="002F2E5C" w:rsidP="007755BB">
            <w:pPr>
              <w:jc w:val="both"/>
              <w:rPr>
                <w:b/>
              </w:rPr>
            </w:pPr>
            <w:r>
              <w:rPr>
                <w:b/>
              </w:rPr>
              <w:t>Rozsah studijního předmětu</w:t>
            </w:r>
          </w:p>
        </w:tc>
        <w:tc>
          <w:tcPr>
            <w:tcW w:w="1701" w:type="dxa"/>
            <w:gridSpan w:val="2"/>
          </w:tcPr>
          <w:p w14:paraId="06BA2C9E" w14:textId="77777777" w:rsidR="002F2E5C" w:rsidRDefault="002F2E5C" w:rsidP="007755BB">
            <w:pPr>
              <w:jc w:val="both"/>
            </w:pPr>
            <w:r>
              <w:t>28p</w:t>
            </w:r>
          </w:p>
        </w:tc>
        <w:tc>
          <w:tcPr>
            <w:tcW w:w="889" w:type="dxa"/>
            <w:shd w:val="clear" w:color="auto" w:fill="F7CAAC"/>
          </w:tcPr>
          <w:p w14:paraId="2F4E6950" w14:textId="77777777" w:rsidR="002F2E5C" w:rsidRDefault="002F2E5C" w:rsidP="007755BB">
            <w:pPr>
              <w:jc w:val="both"/>
              <w:rPr>
                <w:b/>
              </w:rPr>
            </w:pPr>
            <w:r>
              <w:rPr>
                <w:b/>
              </w:rPr>
              <w:t xml:space="preserve">hod. </w:t>
            </w:r>
          </w:p>
        </w:tc>
        <w:tc>
          <w:tcPr>
            <w:tcW w:w="816" w:type="dxa"/>
          </w:tcPr>
          <w:p w14:paraId="6E2AF994" w14:textId="77777777" w:rsidR="002F2E5C" w:rsidRDefault="002F2E5C" w:rsidP="007755BB">
            <w:pPr>
              <w:jc w:val="both"/>
            </w:pPr>
          </w:p>
        </w:tc>
        <w:tc>
          <w:tcPr>
            <w:tcW w:w="2156" w:type="dxa"/>
            <w:shd w:val="clear" w:color="auto" w:fill="F7CAAC"/>
          </w:tcPr>
          <w:p w14:paraId="01B5829A" w14:textId="77777777" w:rsidR="002F2E5C" w:rsidRDefault="002F2E5C" w:rsidP="007755BB">
            <w:pPr>
              <w:jc w:val="both"/>
              <w:rPr>
                <w:b/>
              </w:rPr>
            </w:pPr>
            <w:r>
              <w:rPr>
                <w:b/>
              </w:rPr>
              <w:t>kreditů</w:t>
            </w:r>
          </w:p>
        </w:tc>
        <w:tc>
          <w:tcPr>
            <w:tcW w:w="1207" w:type="dxa"/>
            <w:gridSpan w:val="2"/>
          </w:tcPr>
          <w:p w14:paraId="2B600DB6" w14:textId="77777777" w:rsidR="002F2E5C" w:rsidRDefault="002F2E5C" w:rsidP="007755BB">
            <w:pPr>
              <w:jc w:val="both"/>
            </w:pPr>
            <w:r>
              <w:t>4</w:t>
            </w:r>
          </w:p>
        </w:tc>
      </w:tr>
      <w:tr w:rsidR="002F2E5C" w14:paraId="2B42E0D2" w14:textId="77777777" w:rsidTr="007755BB">
        <w:tc>
          <w:tcPr>
            <w:tcW w:w="3086" w:type="dxa"/>
            <w:shd w:val="clear" w:color="auto" w:fill="F7CAAC"/>
          </w:tcPr>
          <w:p w14:paraId="15F253BF" w14:textId="77777777" w:rsidR="002F2E5C" w:rsidRDefault="002F2E5C" w:rsidP="007755BB">
            <w:pPr>
              <w:jc w:val="both"/>
              <w:rPr>
                <w:b/>
                <w:sz w:val="22"/>
              </w:rPr>
            </w:pPr>
            <w:r>
              <w:rPr>
                <w:b/>
              </w:rPr>
              <w:t>Prerekvizity, korekvizity, ekvivalence</w:t>
            </w:r>
          </w:p>
        </w:tc>
        <w:tc>
          <w:tcPr>
            <w:tcW w:w="6769" w:type="dxa"/>
            <w:gridSpan w:val="7"/>
          </w:tcPr>
          <w:p w14:paraId="0C837C43" w14:textId="77777777" w:rsidR="002F2E5C" w:rsidRDefault="002F2E5C" w:rsidP="007755BB">
            <w:pPr>
              <w:jc w:val="both"/>
            </w:pPr>
            <w:r w:rsidRPr="00991DAD">
              <w:t>Základní znalosti z oblasti počítačové architektury a operačních systémů.</w:t>
            </w:r>
          </w:p>
        </w:tc>
      </w:tr>
      <w:tr w:rsidR="002F2E5C" w14:paraId="06169ADA" w14:textId="77777777" w:rsidTr="007755BB">
        <w:tc>
          <w:tcPr>
            <w:tcW w:w="3086" w:type="dxa"/>
            <w:shd w:val="clear" w:color="auto" w:fill="F7CAAC"/>
          </w:tcPr>
          <w:p w14:paraId="3FB7A0E5" w14:textId="77777777" w:rsidR="002F2E5C" w:rsidRDefault="002F2E5C" w:rsidP="007755BB">
            <w:pPr>
              <w:jc w:val="both"/>
              <w:rPr>
                <w:b/>
              </w:rPr>
            </w:pPr>
            <w:r>
              <w:rPr>
                <w:b/>
              </w:rPr>
              <w:t>Způsob ověření studijních výsledků</w:t>
            </w:r>
          </w:p>
        </w:tc>
        <w:tc>
          <w:tcPr>
            <w:tcW w:w="3406" w:type="dxa"/>
            <w:gridSpan w:val="4"/>
          </w:tcPr>
          <w:p w14:paraId="02A44B69" w14:textId="77777777" w:rsidR="002F2E5C" w:rsidRDefault="002F2E5C" w:rsidP="007755BB">
            <w:pPr>
              <w:jc w:val="both"/>
            </w:pPr>
            <w:r>
              <w:t>zkouška</w:t>
            </w:r>
          </w:p>
        </w:tc>
        <w:tc>
          <w:tcPr>
            <w:tcW w:w="2156" w:type="dxa"/>
            <w:shd w:val="clear" w:color="auto" w:fill="F7CAAC"/>
          </w:tcPr>
          <w:p w14:paraId="73EDA2EE" w14:textId="77777777" w:rsidR="002F2E5C" w:rsidRDefault="002F2E5C" w:rsidP="007755BB">
            <w:pPr>
              <w:jc w:val="both"/>
              <w:rPr>
                <w:b/>
              </w:rPr>
            </w:pPr>
            <w:r>
              <w:rPr>
                <w:b/>
              </w:rPr>
              <w:t>Forma výuky</w:t>
            </w:r>
          </w:p>
        </w:tc>
        <w:tc>
          <w:tcPr>
            <w:tcW w:w="1207" w:type="dxa"/>
            <w:gridSpan w:val="2"/>
          </w:tcPr>
          <w:p w14:paraId="7E906F9B" w14:textId="77777777" w:rsidR="002F2E5C" w:rsidRDefault="002F2E5C" w:rsidP="007755BB">
            <w:pPr>
              <w:jc w:val="both"/>
            </w:pPr>
            <w:r>
              <w:t>přednášky</w:t>
            </w:r>
          </w:p>
        </w:tc>
      </w:tr>
      <w:tr w:rsidR="002F2E5C" w14:paraId="5FEE87FF" w14:textId="77777777" w:rsidTr="007755BB">
        <w:tc>
          <w:tcPr>
            <w:tcW w:w="3086" w:type="dxa"/>
            <w:shd w:val="clear" w:color="auto" w:fill="F7CAAC"/>
          </w:tcPr>
          <w:p w14:paraId="2C3F5551"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4B8E024" w14:textId="77777777" w:rsidR="002F2E5C" w:rsidRDefault="002F2E5C" w:rsidP="007755BB">
            <w:pPr>
              <w:jc w:val="both"/>
            </w:pPr>
            <w:r>
              <w:t>Písemná forma zkoušení</w:t>
            </w:r>
          </w:p>
          <w:p w14:paraId="137B8525" w14:textId="77777777" w:rsidR="002F2E5C" w:rsidRDefault="002F2E5C" w:rsidP="007755BB">
            <w:pPr>
              <w:jc w:val="both"/>
            </w:pPr>
            <w:r>
              <w:t xml:space="preserve">1. Teoretické a praktické zvládnutí základní problematiky a jednotlivých témat. </w:t>
            </w:r>
          </w:p>
          <w:p w14:paraId="04AF9B89" w14:textId="77777777" w:rsidR="002F2E5C" w:rsidRDefault="002F2E5C" w:rsidP="007755BB">
            <w:pPr>
              <w:jc w:val="both"/>
            </w:pPr>
            <w:r>
              <w:t>2. Prokázání úspěšného zvládnutí probírané tématiky při závěrečném testu v LMS Moodle – minimálně 60%.</w:t>
            </w:r>
          </w:p>
        </w:tc>
      </w:tr>
      <w:tr w:rsidR="002F2E5C" w14:paraId="37F0329F" w14:textId="77777777" w:rsidTr="007755BB">
        <w:trPr>
          <w:trHeight w:val="305"/>
        </w:trPr>
        <w:tc>
          <w:tcPr>
            <w:tcW w:w="9855" w:type="dxa"/>
            <w:gridSpan w:val="8"/>
            <w:tcBorders>
              <w:top w:val="nil"/>
            </w:tcBorders>
          </w:tcPr>
          <w:p w14:paraId="5CE42870" w14:textId="77777777" w:rsidR="002F2E5C" w:rsidRDefault="002F2E5C" w:rsidP="007755BB">
            <w:pPr>
              <w:jc w:val="both"/>
            </w:pPr>
          </w:p>
        </w:tc>
      </w:tr>
      <w:tr w:rsidR="002F2E5C" w14:paraId="548E5E22" w14:textId="77777777" w:rsidTr="007755BB">
        <w:trPr>
          <w:trHeight w:val="197"/>
        </w:trPr>
        <w:tc>
          <w:tcPr>
            <w:tcW w:w="3086" w:type="dxa"/>
            <w:tcBorders>
              <w:top w:val="nil"/>
            </w:tcBorders>
            <w:shd w:val="clear" w:color="auto" w:fill="F7CAAC"/>
          </w:tcPr>
          <w:p w14:paraId="14D2C0C0" w14:textId="77777777" w:rsidR="002F2E5C" w:rsidRDefault="002F2E5C" w:rsidP="007755BB">
            <w:pPr>
              <w:jc w:val="both"/>
              <w:rPr>
                <w:b/>
              </w:rPr>
            </w:pPr>
            <w:r>
              <w:rPr>
                <w:b/>
              </w:rPr>
              <w:t>Garant předmětu</w:t>
            </w:r>
          </w:p>
        </w:tc>
        <w:tc>
          <w:tcPr>
            <w:tcW w:w="6769" w:type="dxa"/>
            <w:gridSpan w:val="7"/>
            <w:tcBorders>
              <w:top w:val="nil"/>
            </w:tcBorders>
          </w:tcPr>
          <w:p w14:paraId="7439480F" w14:textId="77777777" w:rsidR="002F2E5C" w:rsidRDefault="002F2E5C" w:rsidP="007755BB">
            <w:pPr>
              <w:jc w:val="both"/>
            </w:pPr>
            <w:r>
              <w:t>doc. Ing. Jiří Vojtěšek, Ph.D.</w:t>
            </w:r>
          </w:p>
        </w:tc>
      </w:tr>
      <w:tr w:rsidR="002F2E5C" w14:paraId="5DB8F042" w14:textId="77777777" w:rsidTr="007755BB">
        <w:trPr>
          <w:trHeight w:val="243"/>
        </w:trPr>
        <w:tc>
          <w:tcPr>
            <w:tcW w:w="3086" w:type="dxa"/>
            <w:tcBorders>
              <w:top w:val="nil"/>
            </w:tcBorders>
            <w:shd w:val="clear" w:color="auto" w:fill="F7CAAC"/>
          </w:tcPr>
          <w:p w14:paraId="74BE33C3" w14:textId="77777777" w:rsidR="002F2E5C" w:rsidRDefault="002F2E5C" w:rsidP="007755BB">
            <w:pPr>
              <w:jc w:val="both"/>
              <w:rPr>
                <w:b/>
              </w:rPr>
            </w:pPr>
            <w:r>
              <w:rPr>
                <w:b/>
              </w:rPr>
              <w:t>Zapojení garanta do výuky předmětu</w:t>
            </w:r>
          </w:p>
        </w:tc>
        <w:tc>
          <w:tcPr>
            <w:tcW w:w="6769" w:type="dxa"/>
            <w:gridSpan w:val="7"/>
            <w:tcBorders>
              <w:top w:val="nil"/>
            </w:tcBorders>
          </w:tcPr>
          <w:p w14:paraId="3FD4B1E2" w14:textId="77777777" w:rsidR="002F2E5C" w:rsidRDefault="002F2E5C" w:rsidP="007755BB">
            <w:pPr>
              <w:jc w:val="both"/>
            </w:pPr>
            <w:r>
              <w:t>Metodicky, vede přednášky</w:t>
            </w:r>
          </w:p>
        </w:tc>
      </w:tr>
      <w:tr w:rsidR="002F2E5C" w14:paraId="07032459" w14:textId="77777777" w:rsidTr="007755BB">
        <w:tc>
          <w:tcPr>
            <w:tcW w:w="3086" w:type="dxa"/>
            <w:shd w:val="clear" w:color="auto" w:fill="F7CAAC"/>
          </w:tcPr>
          <w:p w14:paraId="1AE606EB" w14:textId="77777777" w:rsidR="002F2E5C" w:rsidRDefault="002F2E5C" w:rsidP="007755BB">
            <w:pPr>
              <w:jc w:val="both"/>
              <w:rPr>
                <w:b/>
              </w:rPr>
            </w:pPr>
            <w:r>
              <w:rPr>
                <w:b/>
              </w:rPr>
              <w:t>Vyučující</w:t>
            </w:r>
          </w:p>
        </w:tc>
        <w:tc>
          <w:tcPr>
            <w:tcW w:w="6769" w:type="dxa"/>
            <w:gridSpan w:val="7"/>
            <w:tcBorders>
              <w:bottom w:val="nil"/>
            </w:tcBorders>
          </w:tcPr>
          <w:p w14:paraId="586C8449" w14:textId="3EFDA55D" w:rsidR="001B180F" w:rsidRDefault="002F2E5C" w:rsidP="007755BB">
            <w:pPr>
              <w:jc w:val="both"/>
            </w:pPr>
            <w:r>
              <w:t xml:space="preserve">doc. Ing. Jiří Vojtěšek, Ph.D., </w:t>
            </w:r>
            <w:r w:rsidR="001B180F">
              <w:t>přednášky (</w:t>
            </w:r>
            <w:r w:rsidR="008E6BF6">
              <w:t>10</w:t>
            </w:r>
            <w:r w:rsidR="001B180F">
              <w:t>0 %)</w:t>
            </w:r>
          </w:p>
          <w:p w14:paraId="24A60A7D" w14:textId="77777777" w:rsidR="002F2E5C" w:rsidRDefault="002F2E5C" w:rsidP="008E6BF6">
            <w:pPr>
              <w:jc w:val="both"/>
            </w:pPr>
            <w:r>
              <w:t>Ing. Miroslav Matýsek, Ph.D.</w:t>
            </w:r>
            <w:r w:rsidR="001B180F">
              <w:t xml:space="preserve">, </w:t>
            </w:r>
            <w:r w:rsidR="008E6BF6">
              <w:t>cvičení</w:t>
            </w:r>
            <w:r w:rsidR="001B180F">
              <w:t xml:space="preserve"> (50 %)</w:t>
            </w:r>
          </w:p>
          <w:p w14:paraId="05A43147" w14:textId="473A49D0" w:rsidR="008E6BF6" w:rsidRDefault="008E6BF6" w:rsidP="008E6BF6">
            <w:pPr>
              <w:jc w:val="both"/>
            </w:pPr>
            <w:r>
              <w:t>Ing. Jiří Korbel, Ph.D., cvičení (50 %)</w:t>
            </w:r>
          </w:p>
        </w:tc>
      </w:tr>
      <w:tr w:rsidR="002F2E5C" w14:paraId="7FD461F0" w14:textId="77777777" w:rsidTr="007755BB">
        <w:trPr>
          <w:trHeight w:val="168"/>
        </w:trPr>
        <w:tc>
          <w:tcPr>
            <w:tcW w:w="9855" w:type="dxa"/>
            <w:gridSpan w:val="8"/>
            <w:tcBorders>
              <w:top w:val="nil"/>
            </w:tcBorders>
          </w:tcPr>
          <w:p w14:paraId="1E961C9C" w14:textId="77777777" w:rsidR="002F2E5C" w:rsidRDefault="002F2E5C" w:rsidP="007755BB">
            <w:pPr>
              <w:jc w:val="both"/>
            </w:pPr>
          </w:p>
        </w:tc>
      </w:tr>
      <w:tr w:rsidR="002F2E5C" w14:paraId="1E3657AA" w14:textId="77777777" w:rsidTr="007755BB">
        <w:tc>
          <w:tcPr>
            <w:tcW w:w="3086" w:type="dxa"/>
            <w:shd w:val="clear" w:color="auto" w:fill="F7CAAC"/>
          </w:tcPr>
          <w:p w14:paraId="11BE2927" w14:textId="77777777" w:rsidR="002F2E5C" w:rsidRDefault="002F2E5C" w:rsidP="007755BB">
            <w:pPr>
              <w:jc w:val="both"/>
              <w:rPr>
                <w:b/>
              </w:rPr>
            </w:pPr>
            <w:r>
              <w:rPr>
                <w:b/>
              </w:rPr>
              <w:t>Stručná anotace předmětu</w:t>
            </w:r>
          </w:p>
        </w:tc>
        <w:tc>
          <w:tcPr>
            <w:tcW w:w="6769" w:type="dxa"/>
            <w:gridSpan w:val="7"/>
            <w:tcBorders>
              <w:bottom w:val="nil"/>
            </w:tcBorders>
          </w:tcPr>
          <w:p w14:paraId="473D8579" w14:textId="77777777" w:rsidR="002F2E5C" w:rsidRDefault="002F2E5C" w:rsidP="007755BB">
            <w:pPr>
              <w:jc w:val="both"/>
            </w:pPr>
          </w:p>
        </w:tc>
      </w:tr>
      <w:tr w:rsidR="002F2E5C" w14:paraId="06866DFD" w14:textId="77777777" w:rsidTr="007755BB">
        <w:trPr>
          <w:trHeight w:val="3938"/>
        </w:trPr>
        <w:tc>
          <w:tcPr>
            <w:tcW w:w="9855" w:type="dxa"/>
            <w:gridSpan w:val="8"/>
            <w:tcBorders>
              <w:top w:val="nil"/>
              <w:bottom w:val="single" w:sz="12" w:space="0" w:color="auto"/>
            </w:tcBorders>
          </w:tcPr>
          <w:p w14:paraId="4CE0D68E" w14:textId="7EFB8892" w:rsidR="008E7940" w:rsidRPr="008E6BF6" w:rsidRDefault="002F2E5C" w:rsidP="007755BB">
            <w:pPr>
              <w:jc w:val="both"/>
              <w:rPr>
                <w:noProof/>
                <w:sz w:val="19"/>
                <w:szCs w:val="19"/>
              </w:rPr>
            </w:pPr>
            <w:r w:rsidRPr="008E6BF6">
              <w:rPr>
                <w:noProof/>
                <w:sz w:val="19"/>
                <w:szCs w:val="19"/>
              </w:rPr>
              <w:t>Cílem předmětu je seznámit posluchače se základní problematikou a obsluhou počítačových sítí z pohledu uživatele. Kurz nepředpokládá žádné síťové znalosti z předchozího studia, ale opírá se o znalosti z předmětu Operační systémy. Posluchač kurzu se může s podrobnější problematikou počítačových sítí seznámit v nepovinně volitelných kurzech Cisco akademie CCNA R@S 1 a 2 ve 3. ročníku studia.</w:t>
            </w:r>
          </w:p>
          <w:p w14:paraId="633F6F31" w14:textId="77777777" w:rsidR="002F2E5C" w:rsidRPr="008E6BF6" w:rsidRDefault="002F2E5C" w:rsidP="007755BB">
            <w:pPr>
              <w:jc w:val="both"/>
              <w:rPr>
                <w:noProof/>
                <w:sz w:val="19"/>
                <w:szCs w:val="19"/>
              </w:rPr>
            </w:pPr>
            <w:r w:rsidRPr="008E6BF6">
              <w:rPr>
                <w:noProof/>
                <w:sz w:val="19"/>
                <w:szCs w:val="19"/>
              </w:rPr>
              <w:t>Témata:</w:t>
            </w:r>
          </w:p>
          <w:p w14:paraId="139988FD"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Základní terminologie. Historie počítačových sítí. Dělení sítí. </w:t>
            </w:r>
          </w:p>
          <w:p w14:paraId="042911C1"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Přenosová média - základní parametry, koaxiální kabel, kroucená dvojlinka, strukturovaná kabeláž. </w:t>
            </w:r>
          </w:p>
          <w:p w14:paraId="369AC34C"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Optická vlákna. </w:t>
            </w:r>
          </w:p>
          <w:p w14:paraId="6A431E90"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Komunikace vzduchem - WLAN, IEEE 802.11 a WiFi, licencovaná pásma, "bezlicenční" pásma, generální licence, standart IEEE 802.11, bezpečnost, architektura, mikrovlnné spoje, antény, vyzařovací diagram, Fresnelova zóna. </w:t>
            </w:r>
          </w:p>
          <w:p w14:paraId="2BF85FFE"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Přenos signálu v základním a přeloženém pásmu. </w:t>
            </w:r>
          </w:p>
          <w:p w14:paraId="72875967"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Fyzická topologie - sběrnice, hvězda, strom, kruh, backbone a neomezená topologie. Logické topologie. </w:t>
            </w:r>
          </w:p>
          <w:p w14:paraId="4D7DC538"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Principy přístupových metod - statické, centrální přidělování, náhodný přístup a distribuované přidělování. Model OSI. </w:t>
            </w:r>
          </w:p>
          <w:p w14:paraId="6D03D879"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Standardy IEEE 802. Datagramová služba a virtuální spoj. Potvrzování PDU. </w:t>
            </w:r>
          </w:p>
          <w:p w14:paraId="47947FB6"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TCP/IP - historie, struktura, součásti, adresování v sítích IPv4, speciální a neveřejné adresy, šíření paketů s všeobecnou adresou. </w:t>
            </w:r>
          </w:p>
          <w:p w14:paraId="26F4365F"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Síťová a subsíťová maska, síťový prefix, rozdělení sítí na subsítě a základy IPv6. Port, socket a princip demultiplexování. </w:t>
            </w:r>
          </w:p>
          <w:p w14:paraId="01D69868"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Propojování počítačových sítí - kolizní doména, broadcastová doména, repeater, hub. </w:t>
            </w:r>
          </w:p>
          <w:p w14:paraId="20A1829C"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Bridge, switch, router, routing switch na 3, 4 vrstvě, gateway a korespondence s modelem OSI. </w:t>
            </w:r>
          </w:p>
          <w:p w14:paraId="6F1C5052" w14:textId="77777777" w:rsidR="002F2E5C" w:rsidRPr="008E6BF6" w:rsidRDefault="002F2E5C" w:rsidP="007755BB">
            <w:pPr>
              <w:pStyle w:val="Odstavecseseznamem"/>
              <w:numPr>
                <w:ilvl w:val="0"/>
                <w:numId w:val="7"/>
              </w:numPr>
              <w:jc w:val="both"/>
              <w:rPr>
                <w:noProof/>
                <w:sz w:val="19"/>
                <w:szCs w:val="19"/>
              </w:rPr>
            </w:pPr>
            <w:r w:rsidRPr="008E6BF6">
              <w:rPr>
                <w:noProof/>
                <w:sz w:val="19"/>
                <w:szCs w:val="19"/>
              </w:rPr>
              <w:t xml:space="preserve">Síť Ethernet - základní parametry, vývoj, rámce, kolize, součásti sítě, 10Mb/s, 100Mb/s, 1Gb/s, 10Gb/s, 40Gb/s a 100Gb/s. </w:t>
            </w:r>
          </w:p>
          <w:p w14:paraId="125852C2" w14:textId="77777777" w:rsidR="002F2E5C" w:rsidRPr="008E7940" w:rsidRDefault="002F2E5C" w:rsidP="007755BB">
            <w:pPr>
              <w:pStyle w:val="Odstavecseseznamem"/>
              <w:numPr>
                <w:ilvl w:val="0"/>
                <w:numId w:val="7"/>
              </w:numPr>
              <w:jc w:val="both"/>
              <w:rPr>
                <w:ins w:id="673" w:author="Zuzka" w:date="2018-11-16T01:12:00Z"/>
                <w:rPrChange w:id="674" w:author="Zuzka" w:date="2018-11-16T01:12:00Z">
                  <w:rPr>
                    <w:ins w:id="675" w:author="Zuzka" w:date="2018-11-16T01:12:00Z"/>
                    <w:noProof/>
                    <w:sz w:val="18"/>
                    <w:szCs w:val="22"/>
                  </w:rPr>
                </w:rPrChange>
              </w:rPr>
            </w:pPr>
            <w:r w:rsidRPr="008E6BF6">
              <w:rPr>
                <w:noProof/>
                <w:sz w:val="19"/>
                <w:szCs w:val="19"/>
              </w:rPr>
              <w:t>Zapojení vodičů u verze BaseT. Internet - historie, vlastnosti a adresace.</w:t>
            </w:r>
            <w:r w:rsidRPr="008E6BF6">
              <w:rPr>
                <w:noProof/>
                <w:sz w:val="18"/>
                <w:szCs w:val="22"/>
              </w:rPr>
              <w:t xml:space="preserve"> </w:t>
            </w:r>
          </w:p>
          <w:p w14:paraId="2C424CBB" w14:textId="77777777" w:rsidR="008E7940" w:rsidRDefault="008E7940">
            <w:pPr>
              <w:ind w:left="360"/>
              <w:jc w:val="both"/>
              <w:pPrChange w:id="676" w:author="Zuzka" w:date="2018-11-16T01:13:00Z">
                <w:pPr>
                  <w:pStyle w:val="Odstavecseseznamem"/>
                  <w:numPr>
                    <w:numId w:val="7"/>
                  </w:numPr>
                  <w:ind w:hanging="360"/>
                  <w:jc w:val="both"/>
                </w:pPr>
              </w:pPrChange>
            </w:pPr>
          </w:p>
        </w:tc>
      </w:tr>
      <w:tr w:rsidR="002F2E5C" w14:paraId="74D8B13B" w14:textId="77777777" w:rsidTr="007755BB">
        <w:trPr>
          <w:trHeight w:val="265"/>
        </w:trPr>
        <w:tc>
          <w:tcPr>
            <w:tcW w:w="3653" w:type="dxa"/>
            <w:gridSpan w:val="2"/>
            <w:tcBorders>
              <w:top w:val="nil"/>
            </w:tcBorders>
            <w:shd w:val="clear" w:color="auto" w:fill="F7CAAC"/>
          </w:tcPr>
          <w:p w14:paraId="6E364465"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32EACD74" w14:textId="77777777" w:rsidR="002F2E5C" w:rsidRDefault="002F2E5C" w:rsidP="007755BB">
            <w:pPr>
              <w:jc w:val="both"/>
            </w:pPr>
          </w:p>
        </w:tc>
      </w:tr>
      <w:tr w:rsidR="002F2E5C" w14:paraId="5D4B5146" w14:textId="77777777" w:rsidTr="0019690F">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77" w:author="Zuzka" w:date="2018-11-16T01:4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678" w:author="Zuzka" w:date="2018-11-16T01:49:00Z">
            <w:trPr>
              <w:gridBefore w:val="1"/>
              <w:trHeight w:val="1497"/>
            </w:trPr>
          </w:trPrChange>
        </w:trPr>
        <w:tc>
          <w:tcPr>
            <w:tcW w:w="9855" w:type="dxa"/>
            <w:gridSpan w:val="8"/>
            <w:tcBorders>
              <w:top w:val="nil"/>
            </w:tcBorders>
            <w:tcPrChange w:id="679" w:author="Zuzka" w:date="2018-11-16T01:49:00Z">
              <w:tcPr>
                <w:tcW w:w="9855" w:type="dxa"/>
                <w:gridSpan w:val="9"/>
                <w:tcBorders>
                  <w:top w:val="nil"/>
                </w:tcBorders>
              </w:tcPr>
            </w:tcPrChange>
          </w:tcPr>
          <w:p w14:paraId="38141953" w14:textId="77777777" w:rsidR="002F2E5C" w:rsidRPr="008E6BF6" w:rsidRDefault="002F2E5C" w:rsidP="007755BB">
            <w:pPr>
              <w:jc w:val="both"/>
              <w:rPr>
                <w:b/>
                <w:bCs/>
                <w:sz w:val="18"/>
              </w:rPr>
            </w:pPr>
            <w:r w:rsidRPr="008E6BF6">
              <w:rPr>
                <w:b/>
                <w:bCs/>
                <w:sz w:val="18"/>
              </w:rPr>
              <w:t>Povinná literatura:</w:t>
            </w:r>
          </w:p>
          <w:p w14:paraId="761C4669" w14:textId="77777777" w:rsidR="002F2E5C" w:rsidRPr="008E6BF6" w:rsidRDefault="002F2E5C" w:rsidP="007755BB">
            <w:pPr>
              <w:jc w:val="both"/>
              <w:rPr>
                <w:bCs/>
                <w:sz w:val="18"/>
                <w:lang w:val="en-GB"/>
              </w:rPr>
            </w:pPr>
            <w:r w:rsidRPr="008E6BF6">
              <w:rPr>
                <w:bCs/>
                <w:sz w:val="18"/>
                <w:lang w:val="en-GB"/>
              </w:rPr>
              <w:t>KUROSE, James F a Keith W ROSS. </w:t>
            </w:r>
            <w:r w:rsidRPr="008E6BF6">
              <w:rPr>
                <w:bCs/>
                <w:i/>
                <w:iCs/>
                <w:sz w:val="18"/>
                <w:lang w:val="en-GB"/>
              </w:rPr>
              <w:t>Počítačové sítě</w:t>
            </w:r>
            <w:r w:rsidRPr="008E6BF6">
              <w:rPr>
                <w:bCs/>
                <w:sz w:val="18"/>
                <w:lang w:val="en-GB"/>
              </w:rPr>
              <w:t>. Brno: Computer Press, 2014. ISBN 978-80-251-3825-0</w:t>
            </w:r>
            <w:r w:rsidRPr="008E6BF6">
              <w:rPr>
                <w:bCs/>
                <w:sz w:val="18"/>
              </w:rPr>
              <w:t>.</w:t>
            </w:r>
          </w:p>
          <w:p w14:paraId="35C6325D" w14:textId="77777777" w:rsidR="002F2E5C" w:rsidRDefault="002F2E5C" w:rsidP="007755BB">
            <w:pPr>
              <w:jc w:val="both"/>
              <w:rPr>
                <w:ins w:id="680" w:author="Zuzka" w:date="2018-11-16T01:13:00Z"/>
                <w:bCs/>
                <w:sz w:val="18"/>
              </w:rPr>
            </w:pPr>
            <w:r w:rsidRPr="008E6BF6">
              <w:rPr>
                <w:bCs/>
                <w:sz w:val="18"/>
                <w:lang w:val="en-GB"/>
              </w:rPr>
              <w:t>HABRAKEN, Joseph W. </w:t>
            </w:r>
            <w:r w:rsidRPr="008E6BF6">
              <w:rPr>
                <w:bCs/>
                <w:i/>
                <w:iCs/>
                <w:sz w:val="18"/>
                <w:lang w:val="en-GB"/>
              </w:rPr>
              <w:t>Průvodce úplného začátečníka pro Počítačové sítě: není zapotřebí žádných předchozích zkušeností!</w:t>
            </w:r>
            <w:r w:rsidRPr="008E6BF6">
              <w:rPr>
                <w:bCs/>
                <w:sz w:val="18"/>
                <w:lang w:val="en-GB"/>
              </w:rPr>
              <w:t>. Praha: Grada, 2006. Průvodce (Grada). ISBN 80-247-1422-1</w:t>
            </w:r>
            <w:r w:rsidRPr="008E6BF6">
              <w:rPr>
                <w:bCs/>
                <w:sz w:val="18"/>
              </w:rPr>
              <w:t>.</w:t>
            </w:r>
          </w:p>
          <w:p w14:paraId="3D198277" w14:textId="77777777" w:rsidR="008E7940" w:rsidRPr="008E7940" w:rsidRDefault="008E7940" w:rsidP="008E7940">
            <w:pPr>
              <w:jc w:val="both"/>
              <w:rPr>
                <w:ins w:id="681" w:author="Zuzka" w:date="2018-11-16T01:13:00Z"/>
                <w:bCs/>
                <w:sz w:val="18"/>
                <w:lang w:val="en-GB"/>
              </w:rPr>
            </w:pPr>
            <w:ins w:id="682" w:author="Zuzka" w:date="2018-11-16T01:13:00Z">
              <w:r w:rsidRPr="008E7940">
                <w:rPr>
                  <w:bCs/>
                  <w:sz w:val="18"/>
                  <w:lang w:val="en-GB"/>
                </w:rPr>
                <w:t>TANENBAUM, Andrew S a D. WETHERALL. </w:t>
              </w:r>
              <w:r w:rsidRPr="008E7940">
                <w:rPr>
                  <w:bCs/>
                  <w:i/>
                  <w:iCs/>
                  <w:sz w:val="18"/>
                  <w:lang w:val="en-GB"/>
                </w:rPr>
                <w:t>Computer networks</w:t>
              </w:r>
              <w:r w:rsidRPr="008E7940">
                <w:rPr>
                  <w:bCs/>
                  <w:sz w:val="18"/>
                  <w:lang w:val="en-GB"/>
                </w:rPr>
                <w:t>. 5th ed. Boston: Pearson Prentice Hall, c2011. ISBN 0132126958.</w:t>
              </w:r>
            </w:ins>
          </w:p>
          <w:p w14:paraId="6DF077D7" w14:textId="6EFB4280" w:rsidR="008E7940" w:rsidRDefault="004E208B" w:rsidP="007755BB">
            <w:pPr>
              <w:jc w:val="both"/>
              <w:rPr>
                <w:ins w:id="683" w:author="Zuzka" w:date="2018-11-16T01:45:00Z"/>
                <w:sz w:val="18"/>
              </w:rPr>
            </w:pPr>
            <w:ins w:id="684" w:author="Zuzka" w:date="2018-11-16T01:45:00Z">
              <w:r w:rsidRPr="008E6BF6">
                <w:rPr>
                  <w:sz w:val="18"/>
                  <w:lang w:val="en-GB"/>
                </w:rPr>
                <w:t>SOSINSKY, Barrie A. </w:t>
              </w:r>
              <w:r w:rsidRPr="008E6BF6">
                <w:rPr>
                  <w:i/>
                  <w:iCs/>
                  <w:sz w:val="18"/>
                  <w:lang w:val="en-GB"/>
                </w:rPr>
                <w:t>Mistrovství - počítačové sítě: [vše, co potřebujete vědět o správě sítí]</w:t>
              </w:r>
              <w:r w:rsidRPr="008E6BF6">
                <w:rPr>
                  <w:sz w:val="18"/>
                  <w:lang w:val="en-GB"/>
                </w:rPr>
                <w:t>. Brno: Computer Press, 2010. ISBN 978-80-251-3363-7</w:t>
              </w:r>
              <w:r w:rsidRPr="008E6BF6">
                <w:rPr>
                  <w:sz w:val="18"/>
                </w:rPr>
                <w:t>.</w:t>
              </w:r>
            </w:ins>
          </w:p>
          <w:p w14:paraId="5D93E33B" w14:textId="77777777" w:rsidR="004E208B" w:rsidRPr="008E6BF6" w:rsidRDefault="004E208B" w:rsidP="007755BB">
            <w:pPr>
              <w:jc w:val="both"/>
              <w:rPr>
                <w:bCs/>
                <w:sz w:val="18"/>
              </w:rPr>
            </w:pPr>
          </w:p>
          <w:p w14:paraId="0F86FC52" w14:textId="77777777" w:rsidR="002F2E5C" w:rsidRPr="008E6BF6" w:rsidRDefault="002F2E5C" w:rsidP="007755BB">
            <w:pPr>
              <w:jc w:val="both"/>
              <w:rPr>
                <w:b/>
                <w:sz w:val="18"/>
              </w:rPr>
            </w:pPr>
            <w:r w:rsidRPr="008E6BF6">
              <w:rPr>
                <w:b/>
                <w:sz w:val="18"/>
              </w:rPr>
              <w:t>Doporučená literatura:</w:t>
            </w:r>
          </w:p>
          <w:p w14:paraId="488A83CB" w14:textId="77777777" w:rsidR="002F2E5C" w:rsidRPr="008E6BF6" w:rsidRDefault="002F2E5C" w:rsidP="007755BB">
            <w:pPr>
              <w:jc w:val="both"/>
              <w:rPr>
                <w:sz w:val="18"/>
              </w:rPr>
            </w:pPr>
            <w:r w:rsidRPr="008E6BF6">
              <w:rPr>
                <w:sz w:val="18"/>
              </w:rPr>
              <w:t xml:space="preserve">PETERKA, J. </w:t>
            </w:r>
            <w:r w:rsidRPr="008E6BF6">
              <w:rPr>
                <w:i/>
                <w:sz w:val="18"/>
              </w:rPr>
              <w:t>Principy počítačových sítí</w:t>
            </w:r>
            <w:r w:rsidRPr="008E6BF6">
              <w:rPr>
                <w:sz w:val="18"/>
              </w:rPr>
              <w:t xml:space="preserve">. Archiv článků a přednášek. [online]. 1996 [cit. 2018-07-03]. Dostupné z http://www.earchiv.cz/i_pri.php3 </w:t>
            </w:r>
          </w:p>
          <w:p w14:paraId="04EEF0D2" w14:textId="77777777" w:rsidR="002F2E5C" w:rsidRPr="008E6BF6" w:rsidRDefault="002F2E5C" w:rsidP="007755BB">
            <w:pPr>
              <w:jc w:val="both"/>
              <w:rPr>
                <w:sz w:val="18"/>
                <w:lang w:val="en-GB"/>
              </w:rPr>
            </w:pPr>
            <w:r w:rsidRPr="008E6BF6">
              <w:rPr>
                <w:sz w:val="18"/>
                <w:lang w:val="en-GB"/>
              </w:rPr>
              <w:t>CARROLL, Brandon. </w:t>
            </w:r>
            <w:r w:rsidRPr="008E6BF6">
              <w:rPr>
                <w:i/>
                <w:iCs/>
                <w:sz w:val="18"/>
                <w:lang w:val="en-GB"/>
              </w:rPr>
              <w:t>Bezdrátové sítě Cisco: autorizovaný výukový průvodce</w:t>
            </w:r>
            <w:r w:rsidRPr="008E6BF6">
              <w:rPr>
                <w:sz w:val="18"/>
                <w:lang w:val="en-GB"/>
              </w:rPr>
              <w:t>. Brno: Computer Press, 2011. Samostudium. ISBN 978-80-251-2884-8</w:t>
            </w:r>
            <w:r w:rsidRPr="008E6BF6">
              <w:rPr>
                <w:sz w:val="18"/>
              </w:rPr>
              <w:t>.</w:t>
            </w:r>
          </w:p>
          <w:p w14:paraId="1629CAA2" w14:textId="205194E6" w:rsidR="0019690F" w:rsidRPr="0019690F" w:rsidRDefault="002F2E5C" w:rsidP="0019690F">
            <w:pPr>
              <w:jc w:val="both"/>
              <w:rPr>
                <w:ins w:id="685" w:author="Zuzka" w:date="2018-11-16T01:46:00Z"/>
                <w:sz w:val="18"/>
                <w:lang w:val="en-GB"/>
              </w:rPr>
            </w:pPr>
            <w:r w:rsidRPr="008E6BF6">
              <w:rPr>
                <w:sz w:val="18"/>
                <w:lang w:val="en-GB"/>
              </w:rPr>
              <w:t>SOSINSKY, Barrie A. </w:t>
            </w:r>
            <w:del w:id="686" w:author="Zuzka" w:date="2018-11-16T01:45:00Z">
              <w:r w:rsidRPr="008E6BF6" w:rsidDel="0019690F">
                <w:rPr>
                  <w:i/>
                  <w:iCs/>
                  <w:sz w:val="18"/>
                  <w:lang w:val="en-GB"/>
                </w:rPr>
                <w:delText>Mistrovství - počítačové sítě</w:delText>
              </w:r>
            </w:del>
            <w:ins w:id="687" w:author="Zuzka" w:date="2018-11-16T01:45:00Z">
              <w:r w:rsidR="0019690F">
                <w:rPr>
                  <w:i/>
                  <w:iCs/>
                  <w:sz w:val="18"/>
                  <w:lang w:val="en-GB"/>
                </w:rPr>
                <w:t>Networking Bible</w:t>
              </w:r>
            </w:ins>
            <w:del w:id="688" w:author="Zuzka" w:date="2018-11-16T01:45:00Z">
              <w:r w:rsidRPr="008E6BF6" w:rsidDel="0019690F">
                <w:rPr>
                  <w:i/>
                  <w:iCs/>
                  <w:sz w:val="18"/>
                  <w:lang w:val="en-GB"/>
                </w:rPr>
                <w:delText>: [vše, co potřebujete vědět o správě sítí]</w:delText>
              </w:r>
            </w:del>
            <w:r w:rsidRPr="008E6BF6">
              <w:rPr>
                <w:sz w:val="18"/>
                <w:lang w:val="en-GB"/>
              </w:rPr>
              <w:t xml:space="preserve">. </w:t>
            </w:r>
            <w:del w:id="689" w:author="Zuzka" w:date="2018-11-16T01:46:00Z">
              <w:r w:rsidRPr="008E6BF6" w:rsidDel="0019690F">
                <w:rPr>
                  <w:sz w:val="18"/>
                  <w:lang w:val="en-GB"/>
                </w:rPr>
                <w:delText>Brno</w:delText>
              </w:r>
            </w:del>
            <w:ins w:id="690" w:author="Zuzka" w:date="2018-11-16T01:46:00Z">
              <w:r w:rsidR="0019690F">
                <w:rPr>
                  <w:sz w:val="18"/>
                  <w:lang w:val="en-GB"/>
                </w:rPr>
                <w:t>Wiley.</w:t>
              </w:r>
            </w:ins>
            <w:del w:id="691" w:author="Zuzka" w:date="2018-11-16T01:46:00Z">
              <w:r w:rsidRPr="008E6BF6" w:rsidDel="0019690F">
                <w:rPr>
                  <w:sz w:val="18"/>
                  <w:lang w:val="en-GB"/>
                </w:rPr>
                <w:delText>: Computer Press,</w:delText>
              </w:r>
            </w:del>
            <w:r w:rsidRPr="008E6BF6">
              <w:rPr>
                <w:sz w:val="18"/>
                <w:lang w:val="en-GB"/>
              </w:rPr>
              <w:t xml:space="preserve"> 20</w:t>
            </w:r>
            <w:ins w:id="692" w:author="Zuzka" w:date="2018-11-16T01:46:00Z">
              <w:r w:rsidR="0019690F">
                <w:rPr>
                  <w:sz w:val="18"/>
                  <w:lang w:val="en-GB"/>
                </w:rPr>
                <w:t>09</w:t>
              </w:r>
            </w:ins>
            <w:del w:id="693" w:author="Zuzka" w:date="2018-11-16T01:46:00Z">
              <w:r w:rsidRPr="008E6BF6" w:rsidDel="0019690F">
                <w:rPr>
                  <w:sz w:val="18"/>
                  <w:lang w:val="en-GB"/>
                </w:rPr>
                <w:delText>10</w:delText>
              </w:r>
            </w:del>
            <w:r w:rsidRPr="008E6BF6">
              <w:rPr>
                <w:sz w:val="18"/>
                <w:lang w:val="en-GB"/>
              </w:rPr>
              <w:t xml:space="preserve">. ISBN </w:t>
            </w:r>
            <w:ins w:id="694" w:author="Zuzka" w:date="2018-11-16T01:46:00Z">
              <w:r w:rsidR="0019690F" w:rsidRPr="0019690F">
                <w:rPr>
                  <w:sz w:val="18"/>
                  <w:lang w:val="en-GB"/>
                </w:rPr>
                <w:t>978-0470431313</w:t>
              </w:r>
              <w:r w:rsidR="0019690F">
                <w:rPr>
                  <w:sz w:val="18"/>
                  <w:lang w:val="en-GB"/>
                </w:rPr>
                <w:t>.</w:t>
              </w:r>
            </w:ins>
          </w:p>
          <w:p w14:paraId="5D99553F" w14:textId="6819F2E9" w:rsidR="002F2E5C" w:rsidRPr="008E6BF6" w:rsidDel="0019690F" w:rsidRDefault="002F2E5C" w:rsidP="007755BB">
            <w:pPr>
              <w:jc w:val="both"/>
              <w:rPr>
                <w:del w:id="695" w:author="Zuzka" w:date="2018-11-16T01:46:00Z"/>
                <w:sz w:val="18"/>
                <w:lang w:val="en-GB"/>
              </w:rPr>
            </w:pPr>
            <w:del w:id="696" w:author="Zuzka" w:date="2018-11-16T01:46:00Z">
              <w:r w:rsidRPr="008E6BF6" w:rsidDel="0019690F">
                <w:rPr>
                  <w:sz w:val="18"/>
                  <w:lang w:val="en-GB"/>
                </w:rPr>
                <w:delText>978-80-251-3363-7</w:delText>
              </w:r>
              <w:r w:rsidRPr="008E6BF6" w:rsidDel="0019690F">
                <w:rPr>
                  <w:sz w:val="18"/>
                </w:rPr>
                <w:delText>.</w:delText>
              </w:r>
            </w:del>
          </w:p>
          <w:p w14:paraId="21AFF362" w14:textId="77777777" w:rsidR="002F2E5C" w:rsidRDefault="002F2E5C" w:rsidP="007755BB">
            <w:pPr>
              <w:jc w:val="both"/>
              <w:rPr>
                <w:ins w:id="697" w:author="Zuzka" w:date="2018-11-16T01:47:00Z"/>
                <w:sz w:val="18"/>
              </w:rPr>
            </w:pPr>
            <w:r w:rsidRPr="008E6BF6">
              <w:rPr>
                <w:sz w:val="18"/>
              </w:rPr>
              <w:t xml:space="preserve">DOSTÁLEK, L. a A. KABELOVÁ. </w:t>
            </w:r>
            <w:r w:rsidRPr="008E6BF6">
              <w:rPr>
                <w:i/>
                <w:sz w:val="18"/>
              </w:rPr>
              <w:t>Velký průvodce protokoly TCP/IP a systémem DNS</w:t>
            </w:r>
            <w:r w:rsidRPr="008E6BF6">
              <w:rPr>
                <w:sz w:val="18"/>
              </w:rPr>
              <w:t>. 5. akt. vyd. Brno: Computer Press, 2008, 488 s. ISBN 978-80-251-2236-5.</w:t>
            </w:r>
          </w:p>
          <w:p w14:paraId="43E7EDAA" w14:textId="77777777" w:rsidR="0019690F" w:rsidRPr="0019690F" w:rsidRDefault="0019690F" w:rsidP="0019690F">
            <w:pPr>
              <w:jc w:val="both"/>
              <w:rPr>
                <w:ins w:id="698" w:author="Zuzka" w:date="2018-11-16T01:47:00Z"/>
                <w:sz w:val="18"/>
                <w:lang w:val="en-GB"/>
              </w:rPr>
            </w:pPr>
            <w:ins w:id="699" w:author="Zuzka" w:date="2018-11-16T01:47:00Z">
              <w:r w:rsidRPr="0019690F">
                <w:rPr>
                  <w:sz w:val="18"/>
                  <w:lang w:val="en-GB"/>
                </w:rPr>
                <w:t>DONAHUE, Gary A. </w:t>
              </w:r>
              <w:r w:rsidRPr="0019690F">
                <w:rPr>
                  <w:i/>
                  <w:iCs/>
                  <w:sz w:val="18"/>
                  <w:lang w:val="en-GB"/>
                </w:rPr>
                <w:t>Network warrior</w:t>
              </w:r>
              <w:r w:rsidRPr="0019690F">
                <w:rPr>
                  <w:sz w:val="18"/>
                  <w:lang w:val="en-GB"/>
                </w:rPr>
                <w:t>. 2nd. ed. Sebastopol, Calif.: O'Reilly, 2011. ISBN 978-1-449-38786-0.</w:t>
              </w:r>
            </w:ins>
          </w:p>
          <w:p w14:paraId="2B41CC74" w14:textId="77777777" w:rsidR="0019690F" w:rsidRPr="0019690F" w:rsidRDefault="0019690F" w:rsidP="0019690F">
            <w:pPr>
              <w:jc w:val="both"/>
              <w:rPr>
                <w:ins w:id="700" w:author="Zuzka" w:date="2018-11-16T01:48:00Z"/>
                <w:sz w:val="18"/>
                <w:lang w:val="en-GB"/>
              </w:rPr>
            </w:pPr>
            <w:ins w:id="701" w:author="Zuzka" w:date="2018-11-16T01:48:00Z">
              <w:r w:rsidRPr="0019690F">
                <w:rPr>
                  <w:sz w:val="18"/>
                  <w:lang w:val="en-GB"/>
                </w:rPr>
                <w:t>KUROSE, James F a Keith W ROSS. </w:t>
              </w:r>
              <w:r w:rsidRPr="0019690F">
                <w:rPr>
                  <w:i/>
                  <w:iCs/>
                  <w:sz w:val="18"/>
                  <w:lang w:val="en-GB"/>
                </w:rPr>
                <w:t>Computer networking: a top-down approach</w:t>
              </w:r>
              <w:r w:rsidRPr="0019690F">
                <w:rPr>
                  <w:sz w:val="18"/>
                  <w:lang w:val="en-GB"/>
                </w:rPr>
                <w:t>. Seventh edition. Boston: Pearson, [2017]. ISBN 978-0133594140.</w:t>
              </w:r>
            </w:ins>
          </w:p>
          <w:p w14:paraId="09C927C1" w14:textId="77777777" w:rsidR="0019690F" w:rsidRPr="0019690F" w:rsidRDefault="0019690F" w:rsidP="0019690F">
            <w:pPr>
              <w:jc w:val="both"/>
              <w:rPr>
                <w:ins w:id="702" w:author="Zuzka" w:date="2018-11-16T01:49:00Z"/>
                <w:sz w:val="18"/>
                <w:lang w:val="en-GB"/>
              </w:rPr>
            </w:pPr>
            <w:ins w:id="703" w:author="Zuzka" w:date="2018-11-16T01:49:00Z">
              <w:r w:rsidRPr="0019690F">
                <w:rPr>
                  <w:sz w:val="18"/>
                  <w:lang w:val="en-GB"/>
                </w:rPr>
                <w:t>LAMMLE, Todd. </w:t>
              </w:r>
              <w:r w:rsidRPr="0019690F">
                <w:rPr>
                  <w:i/>
                  <w:iCs/>
                  <w:sz w:val="18"/>
                  <w:lang w:val="en-GB"/>
                </w:rPr>
                <w:t>CCNA: routing and switching : study guide</w:t>
              </w:r>
              <w:r w:rsidRPr="0019690F">
                <w:rPr>
                  <w:sz w:val="18"/>
                  <w:lang w:val="en-GB"/>
                </w:rPr>
                <w:t>. Indianapolis, Indiana: SYBEX, [2013]. ISBN 978-1118749616.</w:t>
              </w:r>
            </w:ins>
          </w:p>
          <w:p w14:paraId="5E682B20" w14:textId="77777777" w:rsidR="008E7940" w:rsidRDefault="008E7940" w:rsidP="007755BB">
            <w:pPr>
              <w:jc w:val="both"/>
            </w:pPr>
          </w:p>
        </w:tc>
      </w:tr>
      <w:tr w:rsidR="002F2E5C" w14:paraId="384AE49D"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D79E4CA" w14:textId="77777777" w:rsidR="002F2E5C" w:rsidRDefault="002F2E5C" w:rsidP="007755BB">
            <w:pPr>
              <w:jc w:val="center"/>
              <w:rPr>
                <w:b/>
              </w:rPr>
            </w:pPr>
            <w:r>
              <w:rPr>
                <w:b/>
              </w:rPr>
              <w:t>Informace ke kombinované nebo distanční formě</w:t>
            </w:r>
          </w:p>
        </w:tc>
      </w:tr>
      <w:tr w:rsidR="002F2E5C" w14:paraId="0C7CC25B" w14:textId="77777777" w:rsidTr="007755BB">
        <w:tc>
          <w:tcPr>
            <w:tcW w:w="4787" w:type="dxa"/>
            <w:gridSpan w:val="3"/>
            <w:tcBorders>
              <w:top w:val="single" w:sz="2" w:space="0" w:color="auto"/>
            </w:tcBorders>
            <w:shd w:val="clear" w:color="auto" w:fill="F7CAAC"/>
          </w:tcPr>
          <w:p w14:paraId="2C311C99" w14:textId="77777777" w:rsidR="002F2E5C" w:rsidRDefault="002F2E5C" w:rsidP="007755BB">
            <w:pPr>
              <w:jc w:val="both"/>
            </w:pPr>
            <w:r>
              <w:rPr>
                <w:b/>
              </w:rPr>
              <w:t>Rozsah konzultací (soustředění)</w:t>
            </w:r>
          </w:p>
        </w:tc>
        <w:tc>
          <w:tcPr>
            <w:tcW w:w="889" w:type="dxa"/>
            <w:tcBorders>
              <w:top w:val="single" w:sz="2" w:space="0" w:color="auto"/>
            </w:tcBorders>
          </w:tcPr>
          <w:p w14:paraId="7322F0F2" w14:textId="77777777" w:rsidR="002F2E5C" w:rsidRDefault="002F2E5C" w:rsidP="007755BB">
            <w:pPr>
              <w:jc w:val="both"/>
            </w:pPr>
            <w:r>
              <w:t>17</w:t>
            </w:r>
          </w:p>
        </w:tc>
        <w:tc>
          <w:tcPr>
            <w:tcW w:w="4179" w:type="dxa"/>
            <w:gridSpan w:val="4"/>
            <w:tcBorders>
              <w:top w:val="single" w:sz="2" w:space="0" w:color="auto"/>
            </w:tcBorders>
            <w:shd w:val="clear" w:color="auto" w:fill="F7CAAC"/>
          </w:tcPr>
          <w:p w14:paraId="1E826C2D" w14:textId="77777777" w:rsidR="002F2E5C" w:rsidRDefault="002F2E5C" w:rsidP="007755BB">
            <w:pPr>
              <w:jc w:val="both"/>
              <w:rPr>
                <w:b/>
              </w:rPr>
            </w:pPr>
            <w:r>
              <w:rPr>
                <w:b/>
              </w:rPr>
              <w:t xml:space="preserve">hodin </w:t>
            </w:r>
          </w:p>
        </w:tc>
      </w:tr>
      <w:tr w:rsidR="002F2E5C" w14:paraId="06D82496" w14:textId="77777777" w:rsidTr="007755BB">
        <w:tc>
          <w:tcPr>
            <w:tcW w:w="9855" w:type="dxa"/>
            <w:gridSpan w:val="8"/>
            <w:shd w:val="clear" w:color="auto" w:fill="F7CAAC"/>
          </w:tcPr>
          <w:p w14:paraId="2938E5E4" w14:textId="77777777" w:rsidR="002F2E5C" w:rsidRDefault="002F2E5C" w:rsidP="007755BB">
            <w:pPr>
              <w:jc w:val="both"/>
              <w:rPr>
                <w:b/>
              </w:rPr>
            </w:pPr>
            <w:r>
              <w:rPr>
                <w:b/>
              </w:rPr>
              <w:t>Informace o způsobu kontaktu s vyučujícím</w:t>
            </w:r>
          </w:p>
        </w:tc>
      </w:tr>
      <w:tr w:rsidR="002F2E5C" w14:paraId="0014A012" w14:textId="77777777" w:rsidTr="007755BB">
        <w:trPr>
          <w:trHeight w:val="512"/>
        </w:trPr>
        <w:tc>
          <w:tcPr>
            <w:tcW w:w="9855" w:type="dxa"/>
            <w:gridSpan w:val="8"/>
          </w:tcPr>
          <w:p w14:paraId="2D005048" w14:textId="77777777" w:rsidR="002F2E5C" w:rsidRDefault="002F2E5C" w:rsidP="007755BB">
            <w:pPr>
              <w:jc w:val="both"/>
            </w:pPr>
            <w:r w:rsidRPr="00261592">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261592">
              <w:rPr>
                <w:sz w:val="18"/>
              </w:rPr>
              <w:t xml:space="preserve"> </w:t>
            </w:r>
          </w:p>
        </w:tc>
      </w:tr>
    </w:tbl>
    <w:p w14:paraId="0CC6DF95" w14:textId="77777777" w:rsidR="008E6BF6" w:rsidRDefault="008E6B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60101C2C" w14:textId="77777777" w:rsidTr="007755BB">
        <w:tc>
          <w:tcPr>
            <w:tcW w:w="9855" w:type="dxa"/>
            <w:gridSpan w:val="8"/>
            <w:tcBorders>
              <w:bottom w:val="double" w:sz="4" w:space="0" w:color="auto"/>
            </w:tcBorders>
            <w:shd w:val="clear" w:color="auto" w:fill="BDD6EE"/>
          </w:tcPr>
          <w:p w14:paraId="324D71B6" w14:textId="69905177" w:rsidR="002F2E5C" w:rsidRDefault="002F2E5C" w:rsidP="007755BB">
            <w:pPr>
              <w:tabs>
                <w:tab w:val="right" w:pos="944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66D59F10" w14:textId="77777777" w:rsidTr="007755BB">
        <w:tc>
          <w:tcPr>
            <w:tcW w:w="3086" w:type="dxa"/>
            <w:tcBorders>
              <w:top w:val="double" w:sz="4" w:space="0" w:color="auto"/>
            </w:tcBorders>
            <w:shd w:val="clear" w:color="auto" w:fill="F7CAAC"/>
          </w:tcPr>
          <w:p w14:paraId="6515AF48"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0BF23B32" w14:textId="77777777" w:rsidR="002F2E5C" w:rsidRDefault="002F2E5C" w:rsidP="007755BB">
            <w:pPr>
              <w:jc w:val="both"/>
            </w:pPr>
            <w:bookmarkStart w:id="704" w:name="PodnikovaEkonomika"/>
            <w:r>
              <w:t>Podniková ekonomika</w:t>
            </w:r>
            <w:bookmarkEnd w:id="704"/>
          </w:p>
        </w:tc>
      </w:tr>
      <w:tr w:rsidR="002F2E5C" w14:paraId="562E9FCC" w14:textId="77777777" w:rsidTr="007755BB">
        <w:tc>
          <w:tcPr>
            <w:tcW w:w="3086" w:type="dxa"/>
            <w:shd w:val="clear" w:color="auto" w:fill="F7CAAC"/>
          </w:tcPr>
          <w:p w14:paraId="2C4427F8" w14:textId="77777777" w:rsidR="002F2E5C" w:rsidRDefault="002F2E5C" w:rsidP="007755BB">
            <w:pPr>
              <w:jc w:val="both"/>
              <w:rPr>
                <w:b/>
              </w:rPr>
            </w:pPr>
            <w:r>
              <w:rPr>
                <w:b/>
              </w:rPr>
              <w:t>Typ předmětu</w:t>
            </w:r>
          </w:p>
        </w:tc>
        <w:tc>
          <w:tcPr>
            <w:tcW w:w="3406" w:type="dxa"/>
            <w:gridSpan w:val="4"/>
          </w:tcPr>
          <w:p w14:paraId="4DBE11EF" w14:textId="77777777" w:rsidR="002F2E5C" w:rsidRDefault="002F2E5C" w:rsidP="007755BB">
            <w:pPr>
              <w:jc w:val="both"/>
            </w:pPr>
            <w:r>
              <w:t xml:space="preserve">Povinný </w:t>
            </w:r>
          </w:p>
        </w:tc>
        <w:tc>
          <w:tcPr>
            <w:tcW w:w="2695" w:type="dxa"/>
            <w:gridSpan w:val="2"/>
            <w:shd w:val="clear" w:color="auto" w:fill="F7CAAC"/>
          </w:tcPr>
          <w:p w14:paraId="0FC2EA8C" w14:textId="77777777" w:rsidR="002F2E5C" w:rsidRDefault="002F2E5C" w:rsidP="007755BB">
            <w:pPr>
              <w:jc w:val="both"/>
            </w:pPr>
            <w:r>
              <w:rPr>
                <w:b/>
              </w:rPr>
              <w:t>doporučený ročník / semestr</w:t>
            </w:r>
          </w:p>
        </w:tc>
        <w:tc>
          <w:tcPr>
            <w:tcW w:w="668" w:type="dxa"/>
          </w:tcPr>
          <w:p w14:paraId="43ACC5D7" w14:textId="04951A24" w:rsidR="002F2E5C" w:rsidRDefault="008E6BF6" w:rsidP="007755BB">
            <w:pPr>
              <w:jc w:val="both"/>
            </w:pPr>
            <w:r>
              <w:t>3</w:t>
            </w:r>
            <w:r w:rsidR="002F2E5C">
              <w:t>/L</w:t>
            </w:r>
          </w:p>
        </w:tc>
      </w:tr>
      <w:tr w:rsidR="002F2E5C" w14:paraId="3A79DA7D" w14:textId="77777777" w:rsidTr="007755BB">
        <w:tc>
          <w:tcPr>
            <w:tcW w:w="3086" w:type="dxa"/>
            <w:shd w:val="clear" w:color="auto" w:fill="F7CAAC"/>
          </w:tcPr>
          <w:p w14:paraId="55B53504" w14:textId="77777777" w:rsidR="002F2E5C" w:rsidRDefault="002F2E5C" w:rsidP="007755BB">
            <w:pPr>
              <w:jc w:val="both"/>
              <w:rPr>
                <w:b/>
              </w:rPr>
            </w:pPr>
            <w:r>
              <w:rPr>
                <w:b/>
              </w:rPr>
              <w:t>Rozsah studijního předmětu</w:t>
            </w:r>
          </w:p>
        </w:tc>
        <w:tc>
          <w:tcPr>
            <w:tcW w:w="1701" w:type="dxa"/>
            <w:gridSpan w:val="2"/>
          </w:tcPr>
          <w:p w14:paraId="23BFC77A" w14:textId="77777777" w:rsidR="002F2E5C" w:rsidRDefault="002F2E5C" w:rsidP="007755BB">
            <w:pPr>
              <w:jc w:val="both"/>
            </w:pPr>
            <w:r w:rsidRPr="00300A0A">
              <w:t>28p + 14s</w:t>
            </w:r>
          </w:p>
        </w:tc>
        <w:tc>
          <w:tcPr>
            <w:tcW w:w="889" w:type="dxa"/>
            <w:shd w:val="clear" w:color="auto" w:fill="F7CAAC"/>
          </w:tcPr>
          <w:p w14:paraId="0F5451D0" w14:textId="77777777" w:rsidR="002F2E5C" w:rsidRDefault="002F2E5C" w:rsidP="007755BB">
            <w:pPr>
              <w:jc w:val="both"/>
              <w:rPr>
                <w:b/>
              </w:rPr>
            </w:pPr>
            <w:r>
              <w:rPr>
                <w:b/>
              </w:rPr>
              <w:t xml:space="preserve">hod. </w:t>
            </w:r>
          </w:p>
        </w:tc>
        <w:tc>
          <w:tcPr>
            <w:tcW w:w="816" w:type="dxa"/>
          </w:tcPr>
          <w:p w14:paraId="30D35EC6" w14:textId="77777777" w:rsidR="002F2E5C" w:rsidRDefault="002F2E5C" w:rsidP="007755BB">
            <w:pPr>
              <w:jc w:val="both"/>
            </w:pPr>
          </w:p>
        </w:tc>
        <w:tc>
          <w:tcPr>
            <w:tcW w:w="2156" w:type="dxa"/>
            <w:shd w:val="clear" w:color="auto" w:fill="F7CAAC"/>
          </w:tcPr>
          <w:p w14:paraId="37E78CF9" w14:textId="77777777" w:rsidR="002F2E5C" w:rsidRDefault="002F2E5C" w:rsidP="007755BB">
            <w:pPr>
              <w:jc w:val="both"/>
              <w:rPr>
                <w:b/>
              </w:rPr>
            </w:pPr>
            <w:r>
              <w:rPr>
                <w:b/>
              </w:rPr>
              <w:t>kreditů</w:t>
            </w:r>
          </w:p>
        </w:tc>
        <w:tc>
          <w:tcPr>
            <w:tcW w:w="1207" w:type="dxa"/>
            <w:gridSpan w:val="2"/>
          </w:tcPr>
          <w:p w14:paraId="49180B64" w14:textId="77777777" w:rsidR="002F2E5C" w:rsidRDefault="002F2E5C" w:rsidP="007755BB">
            <w:pPr>
              <w:jc w:val="both"/>
            </w:pPr>
            <w:r>
              <w:t>3</w:t>
            </w:r>
          </w:p>
        </w:tc>
      </w:tr>
      <w:tr w:rsidR="002F2E5C" w14:paraId="49B33BD6" w14:textId="77777777" w:rsidTr="007755BB">
        <w:tc>
          <w:tcPr>
            <w:tcW w:w="3086" w:type="dxa"/>
            <w:shd w:val="clear" w:color="auto" w:fill="F7CAAC"/>
          </w:tcPr>
          <w:p w14:paraId="6FBFBB1C" w14:textId="77777777" w:rsidR="002F2E5C" w:rsidRDefault="002F2E5C" w:rsidP="007755BB">
            <w:pPr>
              <w:jc w:val="both"/>
              <w:rPr>
                <w:b/>
                <w:sz w:val="22"/>
              </w:rPr>
            </w:pPr>
            <w:r>
              <w:rPr>
                <w:b/>
              </w:rPr>
              <w:t>Prerekvizity, korekvizity, ekvivalence</w:t>
            </w:r>
          </w:p>
        </w:tc>
        <w:tc>
          <w:tcPr>
            <w:tcW w:w="6769" w:type="dxa"/>
            <w:gridSpan w:val="7"/>
          </w:tcPr>
          <w:p w14:paraId="297A08E0" w14:textId="77777777" w:rsidR="002F2E5C" w:rsidRDefault="002F2E5C" w:rsidP="007755BB">
            <w:pPr>
              <w:jc w:val="both"/>
            </w:pPr>
            <w:r>
              <w:t>nejsou</w:t>
            </w:r>
          </w:p>
        </w:tc>
      </w:tr>
      <w:tr w:rsidR="002F2E5C" w14:paraId="01834202" w14:textId="77777777" w:rsidTr="007755BB">
        <w:tc>
          <w:tcPr>
            <w:tcW w:w="3086" w:type="dxa"/>
            <w:shd w:val="clear" w:color="auto" w:fill="F7CAAC"/>
          </w:tcPr>
          <w:p w14:paraId="7C0B5F00" w14:textId="77777777" w:rsidR="002F2E5C" w:rsidRDefault="002F2E5C" w:rsidP="007755BB">
            <w:pPr>
              <w:jc w:val="both"/>
              <w:rPr>
                <w:b/>
              </w:rPr>
            </w:pPr>
            <w:r>
              <w:rPr>
                <w:b/>
              </w:rPr>
              <w:t>Způsob ověření studijních výsledků</w:t>
            </w:r>
          </w:p>
        </w:tc>
        <w:tc>
          <w:tcPr>
            <w:tcW w:w="3406" w:type="dxa"/>
            <w:gridSpan w:val="4"/>
          </w:tcPr>
          <w:p w14:paraId="5B48702B" w14:textId="77777777" w:rsidR="002F2E5C" w:rsidRDefault="002F2E5C" w:rsidP="007755BB">
            <w:pPr>
              <w:jc w:val="both"/>
            </w:pPr>
            <w:r>
              <w:t>Klasifikovaný zápočet</w:t>
            </w:r>
          </w:p>
        </w:tc>
        <w:tc>
          <w:tcPr>
            <w:tcW w:w="2156" w:type="dxa"/>
            <w:shd w:val="clear" w:color="auto" w:fill="F7CAAC"/>
          </w:tcPr>
          <w:p w14:paraId="0504147D" w14:textId="77777777" w:rsidR="002F2E5C" w:rsidRDefault="002F2E5C" w:rsidP="007755BB">
            <w:pPr>
              <w:jc w:val="both"/>
              <w:rPr>
                <w:b/>
              </w:rPr>
            </w:pPr>
            <w:r>
              <w:rPr>
                <w:b/>
              </w:rPr>
              <w:t>Forma výuky</w:t>
            </w:r>
          </w:p>
        </w:tc>
        <w:tc>
          <w:tcPr>
            <w:tcW w:w="1207" w:type="dxa"/>
            <w:gridSpan w:val="2"/>
          </w:tcPr>
          <w:p w14:paraId="0892C459" w14:textId="77777777" w:rsidR="002F2E5C" w:rsidRDefault="002F2E5C" w:rsidP="007755BB">
            <w:pPr>
              <w:jc w:val="both"/>
            </w:pPr>
            <w:r>
              <w:t>přednáška, seminář</w:t>
            </w:r>
          </w:p>
        </w:tc>
      </w:tr>
      <w:tr w:rsidR="002F2E5C" w14:paraId="24494C2B" w14:textId="77777777" w:rsidTr="007755BB">
        <w:tc>
          <w:tcPr>
            <w:tcW w:w="3086" w:type="dxa"/>
            <w:shd w:val="clear" w:color="auto" w:fill="F7CAAC"/>
          </w:tcPr>
          <w:p w14:paraId="2387F8A2"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325A1148" w14:textId="77777777" w:rsidR="002F2E5C" w:rsidRDefault="002F2E5C" w:rsidP="007755BB">
            <w:pPr>
              <w:jc w:val="both"/>
            </w:pPr>
            <w:r>
              <w:t>Pásemná i ústní forma</w:t>
            </w:r>
          </w:p>
          <w:p w14:paraId="4455BF80" w14:textId="77777777" w:rsidR="002F2E5C" w:rsidRDefault="002F2E5C" w:rsidP="007755BB">
            <w:pPr>
              <w:jc w:val="both"/>
            </w:pPr>
            <w:r>
              <w:t xml:space="preserve">1. Povinná a aktivní účast na jednotlivých cvičeních (80% účast na cvičení). </w:t>
            </w:r>
          </w:p>
          <w:p w14:paraId="28A06682" w14:textId="77777777" w:rsidR="002F2E5C" w:rsidRDefault="002F2E5C" w:rsidP="007755BB">
            <w:pPr>
              <w:jc w:val="both"/>
            </w:pPr>
            <w:r>
              <w:t xml:space="preserve">2. Teoretické a praktické zvládnutí základní problematiky a jednotlivých témat. </w:t>
            </w:r>
          </w:p>
          <w:p w14:paraId="2C8952A8" w14:textId="77777777" w:rsidR="002F2E5C" w:rsidRDefault="002F2E5C" w:rsidP="007755BB">
            <w:pPr>
              <w:jc w:val="both"/>
            </w:pPr>
            <w:r>
              <w:t xml:space="preserve">3. Úspěšné a samostatné vypracování všech zadaných úloh v průběhu semestru. </w:t>
            </w:r>
          </w:p>
          <w:p w14:paraId="2B34D12C" w14:textId="77777777" w:rsidR="002F2E5C" w:rsidRDefault="002F2E5C" w:rsidP="007755BB">
            <w:pPr>
              <w:jc w:val="both"/>
            </w:pPr>
            <w:r>
              <w:t>4. Prokázání úspěšného zvládnutí probírané tématiky při ústním pohovoru s vyučujícím.</w:t>
            </w:r>
          </w:p>
        </w:tc>
      </w:tr>
      <w:tr w:rsidR="002F2E5C" w14:paraId="1A61C8C5" w14:textId="77777777" w:rsidTr="007755BB">
        <w:trPr>
          <w:trHeight w:val="64"/>
        </w:trPr>
        <w:tc>
          <w:tcPr>
            <w:tcW w:w="9855" w:type="dxa"/>
            <w:gridSpan w:val="8"/>
            <w:tcBorders>
              <w:top w:val="nil"/>
            </w:tcBorders>
          </w:tcPr>
          <w:p w14:paraId="2AFBD687" w14:textId="77777777" w:rsidR="002F2E5C" w:rsidRDefault="002F2E5C" w:rsidP="007755BB">
            <w:pPr>
              <w:jc w:val="both"/>
            </w:pPr>
          </w:p>
        </w:tc>
      </w:tr>
      <w:tr w:rsidR="002F2E5C" w14:paraId="0478D465" w14:textId="77777777" w:rsidTr="007755BB">
        <w:trPr>
          <w:trHeight w:val="197"/>
        </w:trPr>
        <w:tc>
          <w:tcPr>
            <w:tcW w:w="3086" w:type="dxa"/>
            <w:tcBorders>
              <w:top w:val="nil"/>
            </w:tcBorders>
            <w:shd w:val="clear" w:color="auto" w:fill="F7CAAC"/>
          </w:tcPr>
          <w:p w14:paraId="345FEB3C" w14:textId="77777777" w:rsidR="002F2E5C" w:rsidRDefault="002F2E5C" w:rsidP="007755BB">
            <w:pPr>
              <w:jc w:val="both"/>
              <w:rPr>
                <w:b/>
              </w:rPr>
            </w:pPr>
            <w:r>
              <w:rPr>
                <w:b/>
              </w:rPr>
              <w:t>Garant předmětu</w:t>
            </w:r>
          </w:p>
        </w:tc>
        <w:tc>
          <w:tcPr>
            <w:tcW w:w="6769" w:type="dxa"/>
            <w:gridSpan w:val="7"/>
            <w:tcBorders>
              <w:top w:val="nil"/>
            </w:tcBorders>
          </w:tcPr>
          <w:p w14:paraId="5ED02314" w14:textId="77777777" w:rsidR="002F2E5C" w:rsidRDefault="002F2E5C" w:rsidP="007755BB">
            <w:pPr>
              <w:jc w:val="both"/>
            </w:pPr>
            <w:r>
              <w:t xml:space="preserve">Ing. Petr Novák, Ph.D. </w:t>
            </w:r>
          </w:p>
          <w:p w14:paraId="71DE9EA3" w14:textId="77777777" w:rsidR="002F2E5C" w:rsidRDefault="002F2E5C" w:rsidP="007755BB">
            <w:pPr>
              <w:jc w:val="both"/>
            </w:pPr>
          </w:p>
        </w:tc>
      </w:tr>
      <w:tr w:rsidR="002F2E5C" w14:paraId="6513E5EC" w14:textId="77777777" w:rsidTr="007755BB">
        <w:trPr>
          <w:trHeight w:val="243"/>
        </w:trPr>
        <w:tc>
          <w:tcPr>
            <w:tcW w:w="3086" w:type="dxa"/>
            <w:tcBorders>
              <w:top w:val="nil"/>
            </w:tcBorders>
            <w:shd w:val="clear" w:color="auto" w:fill="F7CAAC"/>
          </w:tcPr>
          <w:p w14:paraId="2A78DFDD" w14:textId="77777777" w:rsidR="002F2E5C" w:rsidRDefault="002F2E5C" w:rsidP="007755BB">
            <w:pPr>
              <w:jc w:val="both"/>
              <w:rPr>
                <w:b/>
              </w:rPr>
            </w:pPr>
            <w:r>
              <w:rPr>
                <w:b/>
              </w:rPr>
              <w:t>Zapojení garanta do výuky předmětu</w:t>
            </w:r>
          </w:p>
        </w:tc>
        <w:tc>
          <w:tcPr>
            <w:tcW w:w="6769" w:type="dxa"/>
            <w:gridSpan w:val="7"/>
            <w:tcBorders>
              <w:top w:val="nil"/>
            </w:tcBorders>
          </w:tcPr>
          <w:p w14:paraId="7A30EB76" w14:textId="77777777" w:rsidR="002F2E5C" w:rsidRDefault="002F2E5C" w:rsidP="007755BB">
            <w:pPr>
              <w:jc w:val="both"/>
            </w:pPr>
            <w:r>
              <w:t>Metodicky, vede přednášky, semináře</w:t>
            </w:r>
          </w:p>
          <w:p w14:paraId="41C60753" w14:textId="77777777" w:rsidR="002F2E5C" w:rsidRDefault="002F2E5C" w:rsidP="007755BB">
            <w:pPr>
              <w:jc w:val="both"/>
            </w:pPr>
          </w:p>
        </w:tc>
      </w:tr>
      <w:tr w:rsidR="002F2E5C" w14:paraId="2CAFA263" w14:textId="77777777" w:rsidTr="007755BB">
        <w:tc>
          <w:tcPr>
            <w:tcW w:w="3086" w:type="dxa"/>
            <w:shd w:val="clear" w:color="auto" w:fill="F7CAAC"/>
          </w:tcPr>
          <w:p w14:paraId="476888B8" w14:textId="77777777" w:rsidR="002F2E5C" w:rsidRDefault="002F2E5C" w:rsidP="007755BB">
            <w:pPr>
              <w:jc w:val="both"/>
              <w:rPr>
                <w:b/>
              </w:rPr>
            </w:pPr>
            <w:r>
              <w:rPr>
                <w:b/>
              </w:rPr>
              <w:t>Vyučující</w:t>
            </w:r>
          </w:p>
        </w:tc>
        <w:tc>
          <w:tcPr>
            <w:tcW w:w="6769" w:type="dxa"/>
            <w:gridSpan w:val="7"/>
            <w:tcBorders>
              <w:bottom w:val="nil"/>
            </w:tcBorders>
          </w:tcPr>
          <w:p w14:paraId="640324C9" w14:textId="77777777" w:rsidR="008E6BF6" w:rsidRDefault="002F2E5C" w:rsidP="008E6BF6">
            <w:pPr>
              <w:jc w:val="both"/>
              <w:rPr>
                <w:lang w:val="en-US"/>
              </w:rPr>
            </w:pPr>
            <w:r>
              <w:t>Ing. Petr Novák, Ph.D.</w:t>
            </w:r>
            <w:r w:rsidR="00981292">
              <w:t xml:space="preserve">, </w:t>
            </w:r>
            <w:r>
              <w:t>přednáš</w:t>
            </w:r>
            <w:r w:rsidR="00981292">
              <w:t>ky</w:t>
            </w:r>
            <w:r>
              <w:t xml:space="preserve"> </w:t>
            </w:r>
            <w:r w:rsidR="00981292">
              <w:t>(</w:t>
            </w:r>
            <w:r w:rsidR="008E6BF6">
              <w:t>10</w:t>
            </w:r>
            <w:r>
              <w:t>0</w:t>
            </w:r>
            <w:r w:rsidR="00981292">
              <w:t xml:space="preserve"> </w:t>
            </w:r>
            <w:r>
              <w:rPr>
                <w:lang w:val="en-US"/>
              </w:rPr>
              <w:t>%</w:t>
            </w:r>
            <w:r w:rsidR="00981292">
              <w:rPr>
                <w:lang w:val="en-US"/>
              </w:rPr>
              <w:t>)</w:t>
            </w:r>
            <w:r>
              <w:rPr>
                <w:lang w:val="en-US"/>
              </w:rPr>
              <w:t xml:space="preserve">, </w:t>
            </w:r>
          </w:p>
          <w:p w14:paraId="1051C999" w14:textId="64D709CB" w:rsidR="002F2E5C" w:rsidRDefault="002F2E5C" w:rsidP="008E6BF6">
            <w:pPr>
              <w:jc w:val="both"/>
            </w:pPr>
            <w:r>
              <w:t>Ing. Ludmila Kozubíková, Ph.D.</w:t>
            </w:r>
            <w:r w:rsidR="00981292">
              <w:t xml:space="preserve">, </w:t>
            </w:r>
            <w:r>
              <w:rPr>
                <w:lang w:val="en-US"/>
              </w:rPr>
              <w:t>semináře</w:t>
            </w:r>
            <w:r w:rsidR="008E6BF6">
              <w:rPr>
                <w:lang w:val="en-US"/>
              </w:rPr>
              <w:t xml:space="preserve"> (10</w:t>
            </w:r>
            <w:r w:rsidR="00981292">
              <w:rPr>
                <w:lang w:val="en-US"/>
              </w:rPr>
              <w:t>0 %</w:t>
            </w:r>
            <w:r>
              <w:t>)</w:t>
            </w:r>
          </w:p>
        </w:tc>
      </w:tr>
      <w:tr w:rsidR="002F2E5C" w14:paraId="2E0DBD03" w14:textId="77777777" w:rsidTr="007755BB">
        <w:trPr>
          <w:trHeight w:val="140"/>
        </w:trPr>
        <w:tc>
          <w:tcPr>
            <w:tcW w:w="9855" w:type="dxa"/>
            <w:gridSpan w:val="8"/>
            <w:tcBorders>
              <w:top w:val="nil"/>
            </w:tcBorders>
          </w:tcPr>
          <w:p w14:paraId="68F58575" w14:textId="77777777" w:rsidR="002F2E5C" w:rsidRDefault="002F2E5C" w:rsidP="007755BB">
            <w:pPr>
              <w:jc w:val="both"/>
            </w:pPr>
          </w:p>
        </w:tc>
      </w:tr>
      <w:tr w:rsidR="002F2E5C" w14:paraId="0B8AE67B" w14:textId="77777777" w:rsidTr="007755BB">
        <w:tc>
          <w:tcPr>
            <w:tcW w:w="3086" w:type="dxa"/>
            <w:shd w:val="clear" w:color="auto" w:fill="F7CAAC"/>
          </w:tcPr>
          <w:p w14:paraId="6018D7F5" w14:textId="77777777" w:rsidR="002F2E5C" w:rsidRDefault="002F2E5C" w:rsidP="007755BB">
            <w:pPr>
              <w:jc w:val="both"/>
              <w:rPr>
                <w:b/>
              </w:rPr>
            </w:pPr>
            <w:r>
              <w:rPr>
                <w:b/>
              </w:rPr>
              <w:t>Stručná anotace předmětu</w:t>
            </w:r>
          </w:p>
        </w:tc>
        <w:tc>
          <w:tcPr>
            <w:tcW w:w="6769" w:type="dxa"/>
            <w:gridSpan w:val="7"/>
            <w:tcBorders>
              <w:bottom w:val="nil"/>
            </w:tcBorders>
          </w:tcPr>
          <w:p w14:paraId="3421B0DD" w14:textId="77777777" w:rsidR="002F2E5C" w:rsidRDefault="002F2E5C" w:rsidP="007755BB">
            <w:pPr>
              <w:jc w:val="both"/>
            </w:pPr>
          </w:p>
        </w:tc>
      </w:tr>
      <w:tr w:rsidR="002F2E5C" w14:paraId="4028AA52" w14:textId="77777777" w:rsidTr="007755BB">
        <w:trPr>
          <w:trHeight w:val="5953"/>
        </w:trPr>
        <w:tc>
          <w:tcPr>
            <w:tcW w:w="9855" w:type="dxa"/>
            <w:gridSpan w:val="8"/>
            <w:tcBorders>
              <w:top w:val="nil"/>
              <w:bottom w:val="single" w:sz="12" w:space="0" w:color="auto"/>
            </w:tcBorders>
          </w:tcPr>
          <w:p w14:paraId="6AB8A824" w14:textId="77777777" w:rsidR="002F2E5C" w:rsidRPr="00712A45" w:rsidRDefault="002F2E5C" w:rsidP="007755BB">
            <w:pPr>
              <w:jc w:val="both"/>
              <w:rPr>
                <w:szCs w:val="22"/>
              </w:rPr>
            </w:pPr>
            <w:r w:rsidRPr="00712A45">
              <w:rPr>
                <w:szCs w:val="22"/>
              </w:rPr>
              <w:t>Předmět je zaměřen na řízení ekonomické stránky podniku, tj. základní aspekty zakládání podnikatelského subjektu a souhrn hospodářských rozhodnutí o využívání výrobních faktorů vedoucího k optimální realizaci cílů vlastníků a zaměstnanců podniku. Disciplína popisuje a analyzuje podnikové ekonomické procesy a jevy v jejich vazbách a souvislostech. Odhaluje příznivé a nepříznivé důsledky určitého chování podniku. Cílem je předávat a vytvářet základní znalosti hospodaření podniku s akcentem na majetkovou a kapitálovou strukturu podniku; výnosy, náklady a výsledek hospodaření; základy nákladové analýzy a kalkulací a zároveň zabezpečit komplexní systémový pohled na podnikové hospodářství; umožnit studentům samostatně řešit základní otázky založení a rozvoje podniku; učit je rozhodovat o otázkách strategického a operativního řízení; přispívat k formování etického profilu manažera a podnikatele opírajícího se o znalosti aktuální právní úpravy vybraných forem podnikání v České republice (fyzické osoby – živnostníci; soukromoprávní korporace; fundace; ústavy).</w:t>
            </w:r>
          </w:p>
          <w:p w14:paraId="49175467" w14:textId="77777777" w:rsidR="002F2E5C" w:rsidRPr="00712A45" w:rsidRDefault="002F2E5C" w:rsidP="007755BB">
            <w:pPr>
              <w:jc w:val="both"/>
              <w:rPr>
                <w:szCs w:val="22"/>
              </w:rPr>
            </w:pPr>
          </w:p>
          <w:p w14:paraId="1F0DDFC4" w14:textId="77777777" w:rsidR="002F2E5C" w:rsidRPr="00712A45" w:rsidRDefault="002F2E5C" w:rsidP="007755BB">
            <w:pPr>
              <w:jc w:val="both"/>
              <w:rPr>
                <w:szCs w:val="22"/>
              </w:rPr>
            </w:pPr>
            <w:r w:rsidRPr="00712A45">
              <w:rPr>
                <w:szCs w:val="22"/>
              </w:rPr>
              <w:t>Témata:</w:t>
            </w:r>
          </w:p>
          <w:p w14:paraId="724E2EB4" w14:textId="77777777" w:rsidR="002F2E5C" w:rsidRPr="00712A45" w:rsidRDefault="002F2E5C" w:rsidP="007755BB">
            <w:pPr>
              <w:pStyle w:val="Odstavecseseznamem"/>
              <w:numPr>
                <w:ilvl w:val="0"/>
                <w:numId w:val="24"/>
              </w:numPr>
              <w:jc w:val="both"/>
              <w:rPr>
                <w:szCs w:val="22"/>
              </w:rPr>
            </w:pPr>
            <w:r w:rsidRPr="00712A45">
              <w:rPr>
                <w:szCs w:val="22"/>
              </w:rPr>
              <w:t>Úvod do podnikové ekonomiky</w:t>
            </w:r>
          </w:p>
          <w:p w14:paraId="3C629AB0" w14:textId="77777777" w:rsidR="002F2E5C" w:rsidRPr="00712A45" w:rsidRDefault="002F2E5C" w:rsidP="007755BB">
            <w:pPr>
              <w:pStyle w:val="Odstavecseseznamem"/>
              <w:numPr>
                <w:ilvl w:val="0"/>
                <w:numId w:val="24"/>
              </w:numPr>
              <w:jc w:val="both"/>
              <w:rPr>
                <w:szCs w:val="22"/>
              </w:rPr>
            </w:pPr>
            <w:r w:rsidRPr="00712A45">
              <w:rPr>
                <w:szCs w:val="22"/>
              </w:rPr>
              <w:t>Ekonomický princip; Podnikatelské prostředí</w:t>
            </w:r>
          </w:p>
          <w:p w14:paraId="2DD52FF9" w14:textId="77777777" w:rsidR="002F2E5C" w:rsidRPr="00712A45" w:rsidRDefault="002F2E5C" w:rsidP="007755BB">
            <w:pPr>
              <w:pStyle w:val="Odstavecseseznamem"/>
              <w:numPr>
                <w:ilvl w:val="0"/>
                <w:numId w:val="24"/>
              </w:numPr>
              <w:jc w:val="both"/>
              <w:rPr>
                <w:szCs w:val="22"/>
              </w:rPr>
            </w:pPr>
            <w:r w:rsidRPr="00712A45">
              <w:rPr>
                <w:szCs w:val="22"/>
              </w:rPr>
              <w:t>Podnikání fyzických osob (podnikající podle podmínek Zákona č. 455/1991 Sb., o živnostenském podnikání)</w:t>
            </w:r>
          </w:p>
          <w:p w14:paraId="669E3BB8" w14:textId="77777777" w:rsidR="002F2E5C" w:rsidRPr="00712A45" w:rsidRDefault="002F2E5C" w:rsidP="007755BB">
            <w:pPr>
              <w:pStyle w:val="Odstavecseseznamem"/>
              <w:numPr>
                <w:ilvl w:val="0"/>
                <w:numId w:val="24"/>
              </w:numPr>
              <w:jc w:val="both"/>
              <w:rPr>
                <w:szCs w:val="22"/>
              </w:rPr>
            </w:pPr>
            <w:r w:rsidRPr="00712A45">
              <w:rPr>
                <w:szCs w:val="22"/>
              </w:rPr>
              <w:t>Podnikání Právnických osob (fundace, ústavy, soukromoprávní korporace)</w:t>
            </w:r>
          </w:p>
          <w:p w14:paraId="5F6600FF" w14:textId="77777777" w:rsidR="002F2E5C" w:rsidRPr="00712A45" w:rsidRDefault="002F2E5C" w:rsidP="007755BB">
            <w:pPr>
              <w:pStyle w:val="Odstavecseseznamem"/>
              <w:numPr>
                <w:ilvl w:val="0"/>
                <w:numId w:val="24"/>
              </w:numPr>
              <w:jc w:val="both"/>
              <w:rPr>
                <w:szCs w:val="22"/>
              </w:rPr>
            </w:pPr>
            <w:r w:rsidRPr="00712A45">
              <w:rPr>
                <w:szCs w:val="22"/>
              </w:rPr>
              <w:t>Majetek podniku</w:t>
            </w:r>
          </w:p>
          <w:p w14:paraId="674119D7" w14:textId="77777777" w:rsidR="002F2E5C" w:rsidRPr="00712A45" w:rsidRDefault="002F2E5C" w:rsidP="007755BB">
            <w:pPr>
              <w:pStyle w:val="Odstavecseseznamem"/>
              <w:numPr>
                <w:ilvl w:val="0"/>
                <w:numId w:val="24"/>
              </w:numPr>
              <w:jc w:val="both"/>
              <w:rPr>
                <w:szCs w:val="22"/>
              </w:rPr>
            </w:pPr>
            <w:r w:rsidRPr="00712A45">
              <w:rPr>
                <w:szCs w:val="22"/>
              </w:rPr>
              <w:t>Kapitál podniku</w:t>
            </w:r>
          </w:p>
          <w:p w14:paraId="478939D4" w14:textId="77777777" w:rsidR="002F2E5C" w:rsidRPr="00712A45" w:rsidRDefault="002F2E5C" w:rsidP="007755BB">
            <w:pPr>
              <w:pStyle w:val="Odstavecseseznamem"/>
              <w:numPr>
                <w:ilvl w:val="0"/>
                <w:numId w:val="24"/>
              </w:numPr>
              <w:jc w:val="both"/>
              <w:rPr>
                <w:szCs w:val="22"/>
              </w:rPr>
            </w:pPr>
            <w:r w:rsidRPr="00712A45">
              <w:rPr>
                <w:szCs w:val="22"/>
              </w:rPr>
              <w:t>Výnosy a náklady podniku</w:t>
            </w:r>
          </w:p>
          <w:p w14:paraId="767C42FE" w14:textId="77777777" w:rsidR="002F2E5C" w:rsidRPr="00712A45" w:rsidRDefault="002F2E5C" w:rsidP="007755BB">
            <w:pPr>
              <w:pStyle w:val="Odstavecseseznamem"/>
              <w:numPr>
                <w:ilvl w:val="0"/>
                <w:numId w:val="24"/>
              </w:numPr>
              <w:jc w:val="both"/>
              <w:rPr>
                <w:szCs w:val="22"/>
              </w:rPr>
            </w:pPr>
            <w:r w:rsidRPr="00712A45">
              <w:rPr>
                <w:szCs w:val="22"/>
              </w:rPr>
              <w:t>Základní nákladové analýzy</w:t>
            </w:r>
          </w:p>
          <w:p w14:paraId="18230755" w14:textId="77777777" w:rsidR="002F2E5C" w:rsidRPr="00712A45" w:rsidRDefault="002F2E5C" w:rsidP="007755BB">
            <w:pPr>
              <w:pStyle w:val="Odstavecseseznamem"/>
              <w:numPr>
                <w:ilvl w:val="0"/>
                <w:numId w:val="24"/>
              </w:numPr>
              <w:jc w:val="both"/>
              <w:rPr>
                <w:szCs w:val="22"/>
              </w:rPr>
            </w:pPr>
            <w:r w:rsidRPr="00712A45">
              <w:rPr>
                <w:szCs w:val="22"/>
              </w:rPr>
              <w:t>Základy kalkulací</w:t>
            </w:r>
          </w:p>
          <w:p w14:paraId="12DD0180" w14:textId="77777777" w:rsidR="002F2E5C" w:rsidRPr="00712A45" w:rsidRDefault="002F2E5C" w:rsidP="007755BB">
            <w:pPr>
              <w:pStyle w:val="Odstavecseseznamem"/>
              <w:numPr>
                <w:ilvl w:val="0"/>
                <w:numId w:val="24"/>
              </w:numPr>
              <w:jc w:val="both"/>
              <w:rPr>
                <w:szCs w:val="22"/>
              </w:rPr>
            </w:pPr>
            <w:r w:rsidRPr="00712A45">
              <w:rPr>
                <w:szCs w:val="22"/>
              </w:rPr>
              <w:t xml:space="preserve">Podnikatelský plán a záměr </w:t>
            </w:r>
          </w:p>
          <w:p w14:paraId="438F5920" w14:textId="77777777" w:rsidR="002F2E5C" w:rsidRPr="00712A45" w:rsidRDefault="002F2E5C" w:rsidP="007755BB">
            <w:pPr>
              <w:pStyle w:val="Odstavecseseznamem"/>
              <w:numPr>
                <w:ilvl w:val="0"/>
                <w:numId w:val="24"/>
              </w:numPr>
              <w:jc w:val="both"/>
              <w:rPr>
                <w:szCs w:val="22"/>
              </w:rPr>
            </w:pPr>
            <w:r w:rsidRPr="00712A45">
              <w:rPr>
                <w:szCs w:val="22"/>
              </w:rPr>
              <w:t>Canvas nástroj pro návrh business modelu, jeho analýzu i inovaci.</w:t>
            </w:r>
          </w:p>
          <w:p w14:paraId="6D5B015B" w14:textId="77777777" w:rsidR="002F2E5C" w:rsidRPr="00712A45" w:rsidRDefault="002F2E5C" w:rsidP="007755BB">
            <w:pPr>
              <w:pStyle w:val="Odstavecseseznamem"/>
              <w:numPr>
                <w:ilvl w:val="0"/>
                <w:numId w:val="24"/>
              </w:numPr>
              <w:jc w:val="both"/>
              <w:rPr>
                <w:szCs w:val="22"/>
              </w:rPr>
            </w:pPr>
            <w:r w:rsidRPr="00712A45">
              <w:rPr>
                <w:szCs w:val="22"/>
              </w:rPr>
              <w:t>Životní cyklus podniku, fúze, akvizice, likvidace a zánik podniku</w:t>
            </w:r>
          </w:p>
          <w:p w14:paraId="574FED01" w14:textId="77777777" w:rsidR="002F2E5C" w:rsidRPr="00712A45" w:rsidRDefault="002F2E5C" w:rsidP="007755BB">
            <w:pPr>
              <w:pStyle w:val="Odstavecseseznamem"/>
              <w:numPr>
                <w:ilvl w:val="0"/>
                <w:numId w:val="24"/>
              </w:numPr>
              <w:jc w:val="both"/>
              <w:rPr>
                <w:szCs w:val="22"/>
              </w:rPr>
            </w:pPr>
            <w:r w:rsidRPr="00712A45">
              <w:rPr>
                <w:szCs w:val="22"/>
              </w:rPr>
              <w:t>Základy finančního řízení podniku</w:t>
            </w:r>
          </w:p>
          <w:p w14:paraId="37FCC761" w14:textId="77777777" w:rsidR="002F2E5C" w:rsidRPr="000C4962" w:rsidRDefault="002F2E5C" w:rsidP="007755BB">
            <w:pPr>
              <w:pStyle w:val="Odstavecseseznamem"/>
              <w:numPr>
                <w:ilvl w:val="0"/>
                <w:numId w:val="24"/>
              </w:numPr>
              <w:jc w:val="both"/>
              <w:rPr>
                <w:ins w:id="705" w:author="Zuzka" w:date="2018-11-16T01:52:00Z"/>
              </w:rPr>
            </w:pPr>
            <w:r w:rsidRPr="00712A45">
              <w:rPr>
                <w:szCs w:val="22"/>
              </w:rPr>
              <w:t>Základy investičního rozhodování</w:t>
            </w:r>
          </w:p>
          <w:p w14:paraId="30441D66" w14:textId="77777777" w:rsidR="000C4962" w:rsidRDefault="000C4962">
            <w:pPr>
              <w:ind w:left="360"/>
              <w:jc w:val="both"/>
              <w:pPrChange w:id="706" w:author="Zuzka" w:date="2018-11-16T01:52:00Z">
                <w:pPr>
                  <w:pStyle w:val="Odstavecseseznamem"/>
                  <w:numPr>
                    <w:numId w:val="24"/>
                  </w:numPr>
                  <w:ind w:hanging="360"/>
                  <w:jc w:val="both"/>
                </w:pPr>
              </w:pPrChange>
            </w:pPr>
          </w:p>
        </w:tc>
      </w:tr>
      <w:tr w:rsidR="002F2E5C" w14:paraId="01BFEAD2" w14:textId="77777777" w:rsidTr="007755BB">
        <w:trPr>
          <w:trHeight w:val="44"/>
        </w:trPr>
        <w:tc>
          <w:tcPr>
            <w:tcW w:w="3653" w:type="dxa"/>
            <w:gridSpan w:val="2"/>
            <w:tcBorders>
              <w:top w:val="nil"/>
            </w:tcBorders>
            <w:shd w:val="clear" w:color="auto" w:fill="F7CAAC"/>
          </w:tcPr>
          <w:p w14:paraId="731AE494"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69BFE4F8" w14:textId="77777777" w:rsidR="002F2E5C" w:rsidRDefault="002F2E5C" w:rsidP="007755BB">
            <w:pPr>
              <w:jc w:val="both"/>
            </w:pPr>
          </w:p>
        </w:tc>
      </w:tr>
      <w:tr w:rsidR="002F2E5C" w14:paraId="6E9FA5F7" w14:textId="77777777" w:rsidTr="007755BB">
        <w:trPr>
          <w:trHeight w:val="1497"/>
        </w:trPr>
        <w:tc>
          <w:tcPr>
            <w:tcW w:w="9855" w:type="dxa"/>
            <w:gridSpan w:val="8"/>
            <w:tcBorders>
              <w:top w:val="nil"/>
            </w:tcBorders>
          </w:tcPr>
          <w:p w14:paraId="3AA01CE8" w14:textId="77777777" w:rsidR="002F2E5C" w:rsidRPr="00E162F0" w:rsidRDefault="002F2E5C" w:rsidP="007755BB">
            <w:pPr>
              <w:jc w:val="both"/>
              <w:rPr>
                <w:b/>
              </w:rPr>
            </w:pPr>
            <w:r w:rsidRPr="00E162F0">
              <w:rPr>
                <w:b/>
              </w:rPr>
              <w:t>Povinná literatura:</w:t>
            </w:r>
          </w:p>
          <w:p w14:paraId="2B81C6FA" w14:textId="77777777" w:rsidR="002F2E5C" w:rsidRDefault="002F2E5C" w:rsidP="007755BB">
            <w:pPr>
              <w:jc w:val="both"/>
            </w:pPr>
            <w:r w:rsidRPr="00CF4364">
              <w:rPr>
                <w:caps/>
              </w:rPr>
              <w:t>Synek, M., Kislingerová, E.</w:t>
            </w:r>
            <w:r>
              <w:t xml:space="preserve"> a kolektiv. </w:t>
            </w:r>
            <w:r>
              <w:rPr>
                <w:i/>
              </w:rPr>
              <w:t xml:space="preserve">Podniková ekonomika. </w:t>
            </w:r>
            <w:r>
              <w:t>6. přepracované a doplněné vydání. Praha: C. H. Beck, 2015. ISBN 978-80-7400-274-8.</w:t>
            </w:r>
          </w:p>
          <w:p w14:paraId="2CBB355F" w14:textId="77777777" w:rsidR="002F2E5C" w:rsidRDefault="002F2E5C" w:rsidP="007755BB">
            <w:pPr>
              <w:jc w:val="both"/>
            </w:pPr>
            <w:r w:rsidRPr="00CF4364">
              <w:rPr>
                <w:caps/>
              </w:rPr>
              <w:t>Synek, M.</w:t>
            </w:r>
            <w:r>
              <w:t xml:space="preserve"> a kolektiv. </w:t>
            </w:r>
            <w:r>
              <w:rPr>
                <w:i/>
              </w:rPr>
              <w:t xml:space="preserve">Manažerská ekonomika. </w:t>
            </w:r>
            <w:r>
              <w:t>5. aktualizované a doplněné vydání. Praha: Grada, 2011. ISBN 978-80-247-3494-1.</w:t>
            </w:r>
          </w:p>
          <w:p w14:paraId="24FB3B1B" w14:textId="77777777" w:rsidR="002F2E5C" w:rsidRDefault="002F2E5C" w:rsidP="007755BB">
            <w:pPr>
              <w:jc w:val="both"/>
            </w:pPr>
            <w:r>
              <w:t xml:space="preserve">MARTINOVIČOVÁ, Dana, Miloš KONEČNÝ a Jan VAVŘINA. </w:t>
            </w:r>
            <w:r>
              <w:rPr>
                <w:i/>
                <w:iCs/>
              </w:rPr>
              <w:t>Úvod do podnikové ekonomiky</w:t>
            </w:r>
            <w:r>
              <w:t>. Praha: Grada, 2014, 208 s. Expert. ISBN 978-80-247-5316-4.</w:t>
            </w:r>
          </w:p>
          <w:p w14:paraId="55173A1F" w14:textId="33E823C1" w:rsidR="002F2E5C" w:rsidDel="000C4962" w:rsidRDefault="002F2E5C" w:rsidP="007755BB">
            <w:pPr>
              <w:jc w:val="both"/>
              <w:rPr>
                <w:del w:id="707" w:author="Zuzka" w:date="2018-11-16T01:52:00Z"/>
              </w:rPr>
            </w:pPr>
            <w:r w:rsidRPr="00CF4364">
              <w:rPr>
                <w:caps/>
              </w:rPr>
              <w:t>Veber, J., Srpová, J.</w:t>
            </w:r>
            <w:r>
              <w:t xml:space="preserve"> a kolektiv. </w:t>
            </w:r>
            <w:r>
              <w:rPr>
                <w:i/>
              </w:rPr>
              <w:t xml:space="preserve">Podnikání malé a střední firmy. </w:t>
            </w:r>
            <w:r>
              <w:t>3. aktualizované a doplněné vydání. Praha: Grada, 2012.</w:t>
            </w:r>
            <w:ins w:id="708" w:author="Zuzka" w:date="2018-11-16T01:52:00Z">
              <w:r w:rsidR="000C4962">
                <w:t xml:space="preserve"> </w:t>
              </w:r>
            </w:ins>
          </w:p>
          <w:p w14:paraId="771DA3C1" w14:textId="77777777" w:rsidR="002F2E5C" w:rsidRDefault="002F2E5C" w:rsidP="007755BB">
            <w:pPr>
              <w:jc w:val="both"/>
              <w:rPr>
                <w:ins w:id="709" w:author="Zuzka" w:date="2018-11-16T01:52:00Z"/>
              </w:rPr>
            </w:pPr>
            <w:r>
              <w:t>ISBN 978-80-247-4520-6.</w:t>
            </w:r>
          </w:p>
          <w:p w14:paraId="4C989928" w14:textId="5BFEA50D" w:rsidR="000C4962" w:rsidRPr="000C4962" w:rsidRDefault="000C4962" w:rsidP="000C4962">
            <w:pPr>
              <w:jc w:val="both"/>
              <w:rPr>
                <w:ins w:id="710" w:author="Zuzka" w:date="2018-11-16T01:53:00Z"/>
                <w:lang w:val="en-GB"/>
              </w:rPr>
            </w:pPr>
            <w:ins w:id="711" w:author="Zuzka" w:date="2018-11-16T01:52:00Z">
              <w:r w:rsidRPr="000C4962">
                <w:rPr>
                  <w:lang w:val="en-GB"/>
                </w:rPr>
                <w:t>JOHN, Vladimír. </w:t>
              </w:r>
              <w:r w:rsidRPr="000C4962">
                <w:rPr>
                  <w:i/>
                  <w:iCs/>
                  <w:lang w:val="en-GB"/>
                </w:rPr>
                <w:t>How to run a business without risk: the truth revealed about business risk : ten interviews with experienced entrepreneurs and advisors</w:t>
              </w:r>
              <w:r w:rsidRPr="000C4962">
                <w:rPr>
                  <w:lang w:val="en-GB"/>
                </w:rPr>
                <w:t>. Lon</w:t>
              </w:r>
              <w:r>
                <w:rPr>
                  <w:lang w:val="en-GB"/>
                </w:rPr>
                <w:t>don: Meriglobe Business Academy.</w:t>
              </w:r>
              <w:r w:rsidRPr="000C4962">
                <w:rPr>
                  <w:lang w:val="en-GB"/>
                </w:rPr>
                <w:t xml:space="preserve"> 2017</w:t>
              </w:r>
              <w:r>
                <w:rPr>
                  <w:lang w:val="en-GB"/>
                </w:rPr>
                <w:t>.</w:t>
              </w:r>
              <w:r w:rsidRPr="000C4962">
                <w:rPr>
                  <w:color w:val="000000"/>
                  <w:sz w:val="24"/>
                  <w:szCs w:val="24"/>
                  <w:lang w:val="en-GB" w:eastAsia="en-GB"/>
                </w:rPr>
                <w:t xml:space="preserve"> </w:t>
              </w:r>
              <w:r w:rsidRPr="000C4962">
                <w:rPr>
                  <w:lang w:val="en-GB"/>
                </w:rPr>
                <w:t>ISBN</w:t>
              </w:r>
              <w:r>
                <w:rPr>
                  <w:lang w:val="en-GB"/>
                </w:rPr>
                <w:t xml:space="preserve"> </w:t>
              </w:r>
            </w:ins>
            <w:ins w:id="712" w:author="Zuzka" w:date="2018-11-16T01:53:00Z">
              <w:r w:rsidRPr="000C4962">
                <w:rPr>
                  <w:lang w:val="en-GB"/>
                </w:rPr>
                <w:t>978-1788037129</w:t>
              </w:r>
            </w:ins>
          </w:p>
          <w:p w14:paraId="74EE18CA" w14:textId="77777777" w:rsidR="000C4962" w:rsidRPr="000C4962" w:rsidRDefault="000C4962" w:rsidP="000C4962">
            <w:pPr>
              <w:jc w:val="both"/>
              <w:rPr>
                <w:ins w:id="713" w:author="Zuzka" w:date="2018-11-16T01:53:00Z"/>
                <w:lang w:val="en-GB"/>
              </w:rPr>
            </w:pPr>
            <w:ins w:id="714" w:author="Zuzka" w:date="2018-11-16T01:53:00Z">
              <w:r w:rsidRPr="000C4962">
                <w:rPr>
                  <w:lang w:val="en-GB"/>
                </w:rPr>
                <w:t>ABRAMS, Rhonda M. </w:t>
              </w:r>
              <w:r w:rsidRPr="000C4962">
                <w:rPr>
                  <w:i/>
                  <w:iCs/>
                  <w:lang w:val="en-GB"/>
                </w:rPr>
                <w:t>Successful business plan secrets &amp; strategies: America's best-selling business plan guide!</w:t>
              </w:r>
              <w:r w:rsidRPr="000C4962">
                <w:rPr>
                  <w:lang w:val="en-GB"/>
                </w:rPr>
                <w:t>. Sixth edition. Palo Alto, CA: PlanningShop, [2014]. ISBN 978-1-933895-46-8.</w:t>
              </w:r>
            </w:ins>
          </w:p>
          <w:p w14:paraId="3CAE5F6B" w14:textId="5D4E3162" w:rsidR="000C4962" w:rsidDel="000C4962" w:rsidRDefault="000C4962" w:rsidP="007755BB">
            <w:pPr>
              <w:jc w:val="both"/>
              <w:rPr>
                <w:del w:id="715" w:author="Zuzka" w:date="2018-11-16T01:54:00Z"/>
              </w:rPr>
            </w:pPr>
          </w:p>
          <w:p w14:paraId="472023EA" w14:textId="1393B90B" w:rsidR="002F2E5C" w:rsidRPr="00E162F0" w:rsidRDefault="002F2E5C" w:rsidP="007755BB">
            <w:pPr>
              <w:jc w:val="both"/>
              <w:rPr>
                <w:b/>
              </w:rPr>
            </w:pPr>
            <w:r>
              <w:rPr>
                <w:b/>
              </w:rPr>
              <w:t>Doporučen</w:t>
            </w:r>
            <w:ins w:id="716" w:author="Zuzka" w:date="2018-11-16T01:56:00Z">
              <w:r w:rsidR="00FE6DCD">
                <w:rPr>
                  <w:b/>
                </w:rPr>
                <w:t>á</w:t>
              </w:r>
            </w:ins>
            <w:del w:id="717" w:author="Zuzka" w:date="2018-11-16T01:56:00Z">
              <w:r w:rsidDel="00FE6DCD">
                <w:rPr>
                  <w:b/>
                </w:rPr>
                <w:delText>a</w:delText>
              </w:r>
            </w:del>
            <w:r w:rsidRPr="00E162F0">
              <w:rPr>
                <w:b/>
              </w:rPr>
              <w:t xml:space="preserve"> literatura:</w:t>
            </w:r>
          </w:p>
          <w:p w14:paraId="370EAB24" w14:textId="77777777" w:rsidR="002F2E5C" w:rsidRDefault="002F2E5C" w:rsidP="007755BB">
            <w:pPr>
              <w:jc w:val="both"/>
            </w:pPr>
            <w:r>
              <w:t xml:space="preserve">JANATKA, František. </w:t>
            </w:r>
            <w:r>
              <w:rPr>
                <w:i/>
                <w:iCs/>
              </w:rPr>
              <w:t>Podnikání v globalizovaném světě</w:t>
            </w:r>
            <w:r>
              <w:t>. Praha: Wolters Kluwer, 2017, 336 s.ISBN 978-80-7552-754-7.</w:t>
            </w:r>
          </w:p>
          <w:p w14:paraId="48C84378" w14:textId="77777777" w:rsidR="002F2E5C" w:rsidRDefault="002F2E5C" w:rsidP="007755BB">
            <w:pPr>
              <w:jc w:val="both"/>
            </w:pPr>
            <w:r w:rsidRPr="00CF4364">
              <w:rPr>
                <w:caps/>
              </w:rPr>
              <w:t>Wöhe, G., Kislingerová, E</w:t>
            </w:r>
            <w:r>
              <w:t xml:space="preserve">. </w:t>
            </w:r>
            <w:r>
              <w:rPr>
                <w:i/>
              </w:rPr>
              <w:t xml:space="preserve">Úvod do podnikového hospodářství. </w:t>
            </w:r>
            <w:r>
              <w:t>2. přepracované a doplněné vydání. Praha: C. H. Beck, 2007. ISBN 978-80-7179-897-2.</w:t>
            </w:r>
          </w:p>
          <w:p w14:paraId="45D11FB2" w14:textId="77777777" w:rsidR="002F2E5C" w:rsidRPr="009F4BF8" w:rsidRDefault="002F2E5C" w:rsidP="007755BB">
            <w:pPr>
              <w:jc w:val="both"/>
            </w:pPr>
            <w:r w:rsidRPr="00CF4364">
              <w:rPr>
                <w:caps/>
              </w:rPr>
              <w:t>Zámečník, R., Tučková, Z., Hromková, L</w:t>
            </w:r>
            <w:r>
              <w:t xml:space="preserve">. </w:t>
            </w:r>
            <w:r>
              <w:rPr>
                <w:i/>
              </w:rPr>
              <w:t xml:space="preserve">Podniková ekonomika II. </w:t>
            </w:r>
            <w:r>
              <w:t>Zlín: Univerzita Tomáše Bati ve Zlíně, 2007. ISBN 978-80-7318-624-1.</w:t>
            </w:r>
          </w:p>
          <w:p w14:paraId="02B9C5FC" w14:textId="18A27079" w:rsidR="002F2E5C" w:rsidDel="006226A9" w:rsidRDefault="002F2E5C" w:rsidP="007755BB">
            <w:pPr>
              <w:jc w:val="both"/>
              <w:rPr>
                <w:del w:id="718" w:author="Zuzka" w:date="2018-11-17T00:00:00Z"/>
              </w:rPr>
            </w:pPr>
            <w:del w:id="719" w:author="Zuzka" w:date="2018-11-17T00:00:00Z">
              <w:r w:rsidDel="006226A9">
                <w:delText xml:space="preserve">JOHN, Vladimír. </w:delText>
              </w:r>
              <w:r w:rsidDel="006226A9">
                <w:rPr>
                  <w:i/>
                  <w:iCs/>
                </w:rPr>
                <w:delText>How to run a business without risk: the truth revealed about business risk : ten interviews with experienced entrepreneurs and advisors</w:delText>
              </w:r>
              <w:r w:rsidDel="006226A9">
                <w:delText>. London: Meriglobe Business Academy, 2017, 247 s. ISBN 978-1-911511-14-4.</w:delText>
              </w:r>
            </w:del>
          </w:p>
          <w:p w14:paraId="2BED119D" w14:textId="77777777" w:rsidR="002F2E5C" w:rsidRDefault="002F2E5C" w:rsidP="007755BB">
            <w:pPr>
              <w:jc w:val="both"/>
            </w:pPr>
            <w:r>
              <w:t>ČR, Zákon č. 455/1991 Sb., o živnostenském podnikání v platném znění</w:t>
            </w:r>
          </w:p>
          <w:p w14:paraId="40C98F4D" w14:textId="77777777" w:rsidR="002F2E5C" w:rsidRDefault="002F2E5C" w:rsidP="007755BB">
            <w:pPr>
              <w:jc w:val="both"/>
            </w:pPr>
            <w:r>
              <w:t>ČR, Zákon č. 89/2012 Sb., Zákon občanský zákoník v platném znění</w:t>
            </w:r>
          </w:p>
          <w:p w14:paraId="41AFA3FA" w14:textId="77777777" w:rsidR="002F2E5C" w:rsidRDefault="002F2E5C" w:rsidP="007755BB">
            <w:pPr>
              <w:jc w:val="both"/>
              <w:rPr>
                <w:ins w:id="720" w:author="Zuzka" w:date="2018-11-16T01:54:00Z"/>
              </w:rPr>
            </w:pPr>
            <w:r>
              <w:t>ČR, Zákon č. 90/2012 Sb., Zákon o obchodních společnostech a družstvech (zákon o obchodních korporacích) v platném znění</w:t>
            </w:r>
          </w:p>
          <w:p w14:paraId="24326687" w14:textId="77777777" w:rsidR="000C4962" w:rsidRPr="000C4962" w:rsidRDefault="000C4962" w:rsidP="000C4962">
            <w:pPr>
              <w:jc w:val="both"/>
              <w:rPr>
                <w:ins w:id="721" w:author="Zuzka" w:date="2018-11-16T01:54:00Z"/>
                <w:lang w:val="en-GB"/>
              </w:rPr>
            </w:pPr>
            <w:ins w:id="722" w:author="Zuzka" w:date="2018-11-16T01:54:00Z">
              <w:r w:rsidRPr="000C4962">
                <w:rPr>
                  <w:lang w:val="en-GB"/>
                </w:rPr>
                <w:t>OSTERWALDER, Alexander, Yves PIGNEUR a Tim CLARK. </w:t>
              </w:r>
              <w:r w:rsidRPr="000C4962">
                <w:rPr>
                  <w:i/>
                  <w:iCs/>
                  <w:lang w:val="en-GB"/>
                </w:rPr>
                <w:t>Business model generation: a handbook for visionaries, game changers, and challengers</w:t>
              </w:r>
              <w:r w:rsidRPr="000C4962">
                <w:rPr>
                  <w:lang w:val="en-GB"/>
                </w:rPr>
                <w:t>. Hoboken, NJ: Wiley, c2010. ISBN 978-0-470-87641-1.</w:t>
              </w:r>
            </w:ins>
          </w:p>
          <w:p w14:paraId="532C241C" w14:textId="77777777" w:rsidR="000C4962" w:rsidRPr="000C4962" w:rsidRDefault="000C4962" w:rsidP="000C4962">
            <w:pPr>
              <w:jc w:val="both"/>
              <w:rPr>
                <w:ins w:id="723" w:author="Zuzka" w:date="2018-11-16T01:55:00Z"/>
                <w:lang w:val="en-GB"/>
              </w:rPr>
            </w:pPr>
            <w:ins w:id="724" w:author="Zuzka" w:date="2018-11-16T01:55:00Z">
              <w:r w:rsidRPr="000C4962">
                <w:rPr>
                  <w:lang w:val="en-GB"/>
                </w:rPr>
                <w:t>CLARK, Tim, Alexander OSTERWALDER a Yves PIGNEUR. </w:t>
              </w:r>
              <w:r w:rsidRPr="000C4962">
                <w:rPr>
                  <w:i/>
                  <w:iCs/>
                  <w:lang w:val="en-GB"/>
                </w:rPr>
                <w:t>Business model you: a one-page method for reinventing your career</w:t>
              </w:r>
              <w:r w:rsidRPr="000C4962">
                <w:rPr>
                  <w:lang w:val="en-GB"/>
                </w:rPr>
                <w:t>. Hoboken, N.J.: Wiley, c2012. ISBN 978-1-118-15631-5.</w:t>
              </w:r>
            </w:ins>
          </w:p>
          <w:p w14:paraId="2E779AD8" w14:textId="77777777" w:rsidR="00FE6DCD" w:rsidRPr="00FE6DCD" w:rsidRDefault="00FE6DCD" w:rsidP="00FE6DCD">
            <w:pPr>
              <w:jc w:val="both"/>
              <w:rPr>
                <w:ins w:id="725" w:author="Zuzka" w:date="2018-11-16T01:55:00Z"/>
                <w:lang w:val="en-GB"/>
              </w:rPr>
            </w:pPr>
            <w:ins w:id="726" w:author="Zuzka" w:date="2018-11-16T01:55:00Z">
              <w:r w:rsidRPr="00FE6DCD">
                <w:rPr>
                  <w:lang w:val="en-GB"/>
                </w:rPr>
                <w:t>OSTERWALDER, Alexander, Yves PIGNEUR, Gregory BERNARDA a Alan SMITH. </w:t>
              </w:r>
              <w:r w:rsidRPr="00FE6DCD">
                <w:rPr>
                  <w:i/>
                  <w:iCs/>
                  <w:lang w:val="en-GB"/>
                </w:rPr>
                <w:t>Value proposition design: how to create products and services customers want</w:t>
              </w:r>
              <w:r w:rsidRPr="00FE6DCD">
                <w:rPr>
                  <w:lang w:val="en-GB"/>
                </w:rPr>
                <w:t>. Hoboken: John Wiley, [2014]. Strategyzer series. ISBN 978-1-118-96805-5.</w:t>
              </w:r>
            </w:ins>
          </w:p>
          <w:p w14:paraId="544CD529" w14:textId="77777777" w:rsidR="00FE6DCD" w:rsidRPr="00FE6DCD" w:rsidRDefault="00FE6DCD" w:rsidP="00FE6DCD">
            <w:pPr>
              <w:jc w:val="both"/>
              <w:rPr>
                <w:ins w:id="727" w:author="Zuzka" w:date="2018-11-16T01:56:00Z"/>
                <w:lang w:val="en-GB"/>
              </w:rPr>
            </w:pPr>
            <w:ins w:id="728" w:author="Zuzka" w:date="2018-11-16T01:56:00Z">
              <w:r w:rsidRPr="00FE6DCD">
                <w:rPr>
                  <w:lang w:val="en-GB"/>
                </w:rPr>
                <w:t>MAURYA, Ash. </w:t>
              </w:r>
              <w:r w:rsidRPr="00FE6DCD">
                <w:rPr>
                  <w:i/>
                  <w:iCs/>
                  <w:lang w:val="en-GB"/>
                </w:rPr>
                <w:t>Running lean: iterate from plan A to a plan that works</w:t>
              </w:r>
              <w:r w:rsidRPr="00FE6DCD">
                <w:rPr>
                  <w:lang w:val="en-GB"/>
                </w:rPr>
                <w:t>. 2nd ed. Sebastopol, CA: O'Reilly, 2012. Lean series. ISBN 978-1-4493-0517-8.</w:t>
              </w:r>
            </w:ins>
          </w:p>
          <w:p w14:paraId="0F8B5099" w14:textId="77777777" w:rsidR="000C4962" w:rsidRPr="00CC0E32" w:rsidRDefault="000C4962" w:rsidP="007755BB">
            <w:pPr>
              <w:jc w:val="both"/>
            </w:pPr>
          </w:p>
        </w:tc>
      </w:tr>
      <w:tr w:rsidR="002F2E5C" w14:paraId="3B6A6CFC"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DAEF142" w14:textId="77777777" w:rsidR="002F2E5C" w:rsidRDefault="002F2E5C" w:rsidP="007755BB">
            <w:pPr>
              <w:jc w:val="center"/>
              <w:rPr>
                <w:b/>
              </w:rPr>
            </w:pPr>
            <w:r>
              <w:rPr>
                <w:b/>
              </w:rPr>
              <w:t>Informace ke kombinované nebo distanční formě</w:t>
            </w:r>
          </w:p>
        </w:tc>
      </w:tr>
      <w:tr w:rsidR="002F2E5C" w14:paraId="12A72A89" w14:textId="77777777" w:rsidTr="007755BB">
        <w:tc>
          <w:tcPr>
            <w:tcW w:w="4787" w:type="dxa"/>
            <w:gridSpan w:val="3"/>
            <w:tcBorders>
              <w:top w:val="single" w:sz="2" w:space="0" w:color="auto"/>
            </w:tcBorders>
            <w:shd w:val="clear" w:color="auto" w:fill="F7CAAC"/>
          </w:tcPr>
          <w:p w14:paraId="7CE3CAB2" w14:textId="77777777" w:rsidR="002F2E5C" w:rsidRDefault="002F2E5C" w:rsidP="007755BB">
            <w:pPr>
              <w:jc w:val="both"/>
            </w:pPr>
            <w:r>
              <w:rPr>
                <w:b/>
              </w:rPr>
              <w:t>Rozsah konzultací (soustředění)</w:t>
            </w:r>
          </w:p>
        </w:tc>
        <w:tc>
          <w:tcPr>
            <w:tcW w:w="889" w:type="dxa"/>
            <w:tcBorders>
              <w:top w:val="single" w:sz="2" w:space="0" w:color="auto"/>
            </w:tcBorders>
          </w:tcPr>
          <w:p w14:paraId="49E415FC" w14:textId="77777777" w:rsidR="002F2E5C" w:rsidRDefault="002F2E5C" w:rsidP="007755BB">
            <w:pPr>
              <w:jc w:val="both"/>
            </w:pPr>
            <w:r>
              <w:t>15</w:t>
            </w:r>
          </w:p>
        </w:tc>
        <w:tc>
          <w:tcPr>
            <w:tcW w:w="4179" w:type="dxa"/>
            <w:gridSpan w:val="4"/>
            <w:tcBorders>
              <w:top w:val="single" w:sz="2" w:space="0" w:color="auto"/>
            </w:tcBorders>
            <w:shd w:val="clear" w:color="auto" w:fill="F7CAAC"/>
          </w:tcPr>
          <w:p w14:paraId="4E2C402F" w14:textId="77777777" w:rsidR="002F2E5C" w:rsidRDefault="002F2E5C" w:rsidP="007755BB">
            <w:pPr>
              <w:jc w:val="both"/>
              <w:rPr>
                <w:b/>
              </w:rPr>
            </w:pPr>
            <w:r>
              <w:rPr>
                <w:b/>
              </w:rPr>
              <w:t xml:space="preserve">hodin </w:t>
            </w:r>
          </w:p>
        </w:tc>
      </w:tr>
      <w:tr w:rsidR="002F2E5C" w14:paraId="4C885066" w14:textId="77777777" w:rsidTr="007755BB">
        <w:tc>
          <w:tcPr>
            <w:tcW w:w="9855" w:type="dxa"/>
            <w:gridSpan w:val="8"/>
            <w:shd w:val="clear" w:color="auto" w:fill="F7CAAC"/>
          </w:tcPr>
          <w:p w14:paraId="32178CFB" w14:textId="77777777" w:rsidR="002F2E5C" w:rsidRDefault="002F2E5C" w:rsidP="007755BB">
            <w:pPr>
              <w:jc w:val="both"/>
              <w:rPr>
                <w:b/>
              </w:rPr>
            </w:pPr>
            <w:r>
              <w:rPr>
                <w:b/>
              </w:rPr>
              <w:t>Informace o způsobu kontaktu s vyučujícím</w:t>
            </w:r>
          </w:p>
        </w:tc>
      </w:tr>
      <w:tr w:rsidR="002F2E5C" w14:paraId="0E02B06A" w14:textId="77777777" w:rsidTr="007755BB">
        <w:trPr>
          <w:trHeight w:val="554"/>
        </w:trPr>
        <w:tc>
          <w:tcPr>
            <w:tcW w:w="9855" w:type="dxa"/>
            <w:gridSpan w:val="8"/>
          </w:tcPr>
          <w:p w14:paraId="24814361" w14:textId="77777777" w:rsidR="002F2E5C" w:rsidRPr="00C361CD" w:rsidRDefault="002F2E5C" w:rsidP="007755BB">
            <w:pPr>
              <w:jc w:val="both"/>
            </w:pPr>
            <w:r w:rsidRPr="00C361CD">
              <w:t>Vyučující na FAI mají trvale vypsány a zveřejněny konzultace minimálně 2h/týden v rámci kterých mají možnosti konzultovat podrobněji probíranou látku. Dále mohou studenti komunikovat s vyučujícím pomocí e-mailu a LMS Moodle.</w:t>
            </w:r>
          </w:p>
        </w:tc>
      </w:tr>
    </w:tbl>
    <w:p w14:paraId="183693A0" w14:textId="77777777" w:rsidR="002F2E5C" w:rsidRDefault="002F2E5C" w:rsidP="002F2E5C"/>
    <w:p w14:paraId="00CA0EB0"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7EDFBE6C" w14:textId="77777777" w:rsidTr="007755BB">
        <w:tc>
          <w:tcPr>
            <w:tcW w:w="9855" w:type="dxa"/>
            <w:gridSpan w:val="8"/>
            <w:tcBorders>
              <w:bottom w:val="double" w:sz="4" w:space="0" w:color="auto"/>
            </w:tcBorders>
            <w:shd w:val="clear" w:color="auto" w:fill="BDD6EE"/>
          </w:tcPr>
          <w:p w14:paraId="62A213D5" w14:textId="11B1F2BD" w:rsidR="002F2E5C" w:rsidRDefault="002F2E5C" w:rsidP="007755BB">
            <w:pPr>
              <w:tabs>
                <w:tab w:val="right" w:pos="946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2ACA82FB" w14:textId="77777777" w:rsidTr="007755BB">
        <w:tc>
          <w:tcPr>
            <w:tcW w:w="3086" w:type="dxa"/>
            <w:tcBorders>
              <w:top w:val="double" w:sz="4" w:space="0" w:color="auto"/>
            </w:tcBorders>
            <w:shd w:val="clear" w:color="auto" w:fill="F7CAAC"/>
          </w:tcPr>
          <w:p w14:paraId="68993E0D"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59EE6CA3" w14:textId="77777777" w:rsidR="002F2E5C" w:rsidRDefault="002F2E5C" w:rsidP="007755BB">
            <w:pPr>
              <w:jc w:val="both"/>
            </w:pPr>
            <w:bookmarkStart w:id="729" w:name="PokrocileWeboveTechnologie"/>
            <w:r>
              <w:t>Pokročilé webové technologie</w:t>
            </w:r>
            <w:bookmarkEnd w:id="729"/>
          </w:p>
        </w:tc>
      </w:tr>
      <w:tr w:rsidR="002F2E5C" w14:paraId="0C334E10" w14:textId="77777777" w:rsidTr="007755BB">
        <w:tc>
          <w:tcPr>
            <w:tcW w:w="3086" w:type="dxa"/>
            <w:shd w:val="clear" w:color="auto" w:fill="F7CAAC"/>
          </w:tcPr>
          <w:p w14:paraId="360FA1E3" w14:textId="77777777" w:rsidR="002F2E5C" w:rsidRDefault="002F2E5C" w:rsidP="007755BB">
            <w:pPr>
              <w:jc w:val="both"/>
              <w:rPr>
                <w:b/>
              </w:rPr>
            </w:pPr>
            <w:r>
              <w:rPr>
                <w:b/>
              </w:rPr>
              <w:t>Typ předmětu</w:t>
            </w:r>
          </w:p>
        </w:tc>
        <w:tc>
          <w:tcPr>
            <w:tcW w:w="3406" w:type="dxa"/>
            <w:gridSpan w:val="4"/>
          </w:tcPr>
          <w:p w14:paraId="10C25EFB" w14:textId="77777777" w:rsidR="002F2E5C" w:rsidRDefault="002F2E5C" w:rsidP="007755BB">
            <w:pPr>
              <w:jc w:val="both"/>
            </w:pPr>
            <w:r>
              <w:t>Povinný „ZT“</w:t>
            </w:r>
          </w:p>
        </w:tc>
        <w:tc>
          <w:tcPr>
            <w:tcW w:w="2695" w:type="dxa"/>
            <w:gridSpan w:val="2"/>
            <w:shd w:val="clear" w:color="auto" w:fill="F7CAAC"/>
          </w:tcPr>
          <w:p w14:paraId="0BC26AAD" w14:textId="77777777" w:rsidR="002F2E5C" w:rsidRDefault="002F2E5C" w:rsidP="007755BB">
            <w:pPr>
              <w:jc w:val="both"/>
            </w:pPr>
            <w:r>
              <w:rPr>
                <w:b/>
              </w:rPr>
              <w:t>doporučený ročník / semestr</w:t>
            </w:r>
          </w:p>
        </w:tc>
        <w:tc>
          <w:tcPr>
            <w:tcW w:w="668" w:type="dxa"/>
          </w:tcPr>
          <w:p w14:paraId="3C8317C2" w14:textId="77777777" w:rsidR="002F2E5C" w:rsidRDefault="002F2E5C" w:rsidP="007755BB">
            <w:pPr>
              <w:jc w:val="both"/>
            </w:pPr>
            <w:r>
              <w:t>3/Z</w:t>
            </w:r>
          </w:p>
        </w:tc>
      </w:tr>
      <w:tr w:rsidR="002F2E5C" w14:paraId="3229D121" w14:textId="77777777" w:rsidTr="007755BB">
        <w:tc>
          <w:tcPr>
            <w:tcW w:w="3086" w:type="dxa"/>
            <w:shd w:val="clear" w:color="auto" w:fill="F7CAAC"/>
          </w:tcPr>
          <w:p w14:paraId="27467476" w14:textId="77777777" w:rsidR="002F2E5C" w:rsidRDefault="002F2E5C" w:rsidP="007755BB">
            <w:pPr>
              <w:jc w:val="both"/>
              <w:rPr>
                <w:b/>
              </w:rPr>
            </w:pPr>
            <w:r>
              <w:rPr>
                <w:b/>
              </w:rPr>
              <w:t>Rozsah studijního předmětu</w:t>
            </w:r>
          </w:p>
        </w:tc>
        <w:tc>
          <w:tcPr>
            <w:tcW w:w="1701" w:type="dxa"/>
            <w:gridSpan w:val="2"/>
          </w:tcPr>
          <w:p w14:paraId="54EE92A1" w14:textId="77777777" w:rsidR="002F2E5C" w:rsidRDefault="002F2E5C" w:rsidP="007755BB">
            <w:pPr>
              <w:jc w:val="both"/>
            </w:pPr>
            <w:r>
              <w:t>14p+28c</w:t>
            </w:r>
          </w:p>
        </w:tc>
        <w:tc>
          <w:tcPr>
            <w:tcW w:w="889" w:type="dxa"/>
            <w:shd w:val="clear" w:color="auto" w:fill="F7CAAC"/>
          </w:tcPr>
          <w:p w14:paraId="5F7C1A6E" w14:textId="77777777" w:rsidR="002F2E5C" w:rsidRDefault="002F2E5C" w:rsidP="007755BB">
            <w:pPr>
              <w:jc w:val="both"/>
              <w:rPr>
                <w:b/>
              </w:rPr>
            </w:pPr>
            <w:r>
              <w:rPr>
                <w:b/>
              </w:rPr>
              <w:t xml:space="preserve">hod. </w:t>
            </w:r>
          </w:p>
        </w:tc>
        <w:tc>
          <w:tcPr>
            <w:tcW w:w="816" w:type="dxa"/>
          </w:tcPr>
          <w:p w14:paraId="370ED60A" w14:textId="77777777" w:rsidR="002F2E5C" w:rsidRDefault="002F2E5C" w:rsidP="007755BB">
            <w:pPr>
              <w:jc w:val="both"/>
            </w:pPr>
          </w:p>
        </w:tc>
        <w:tc>
          <w:tcPr>
            <w:tcW w:w="2156" w:type="dxa"/>
            <w:shd w:val="clear" w:color="auto" w:fill="F7CAAC"/>
          </w:tcPr>
          <w:p w14:paraId="4F35FC92" w14:textId="77777777" w:rsidR="002F2E5C" w:rsidRDefault="002F2E5C" w:rsidP="007755BB">
            <w:pPr>
              <w:jc w:val="both"/>
              <w:rPr>
                <w:b/>
              </w:rPr>
            </w:pPr>
            <w:r>
              <w:rPr>
                <w:b/>
              </w:rPr>
              <w:t>kreditů</w:t>
            </w:r>
          </w:p>
        </w:tc>
        <w:tc>
          <w:tcPr>
            <w:tcW w:w="1207" w:type="dxa"/>
            <w:gridSpan w:val="2"/>
          </w:tcPr>
          <w:p w14:paraId="65275D0E" w14:textId="77777777" w:rsidR="002F2E5C" w:rsidRDefault="002F2E5C" w:rsidP="007755BB">
            <w:pPr>
              <w:jc w:val="both"/>
            </w:pPr>
            <w:r>
              <w:t>4</w:t>
            </w:r>
          </w:p>
        </w:tc>
      </w:tr>
      <w:tr w:rsidR="002F2E5C" w14:paraId="1182B89D" w14:textId="77777777" w:rsidTr="007755BB">
        <w:tc>
          <w:tcPr>
            <w:tcW w:w="3086" w:type="dxa"/>
            <w:shd w:val="clear" w:color="auto" w:fill="F7CAAC"/>
          </w:tcPr>
          <w:p w14:paraId="0948C02D" w14:textId="77777777" w:rsidR="002F2E5C" w:rsidRDefault="002F2E5C" w:rsidP="007755BB">
            <w:pPr>
              <w:jc w:val="both"/>
              <w:rPr>
                <w:b/>
                <w:sz w:val="22"/>
              </w:rPr>
            </w:pPr>
            <w:r>
              <w:rPr>
                <w:b/>
              </w:rPr>
              <w:t>Prerekvizity, korekvizity, ekvivalence</w:t>
            </w:r>
          </w:p>
        </w:tc>
        <w:tc>
          <w:tcPr>
            <w:tcW w:w="6769" w:type="dxa"/>
            <w:gridSpan w:val="7"/>
          </w:tcPr>
          <w:p w14:paraId="47012203" w14:textId="77777777" w:rsidR="002F2E5C" w:rsidRDefault="002F2E5C" w:rsidP="007755BB">
            <w:pPr>
              <w:jc w:val="both"/>
            </w:pPr>
            <w:r>
              <w:t>nejsou</w:t>
            </w:r>
          </w:p>
        </w:tc>
      </w:tr>
      <w:tr w:rsidR="002F2E5C" w14:paraId="27F0F543" w14:textId="77777777" w:rsidTr="007755BB">
        <w:tc>
          <w:tcPr>
            <w:tcW w:w="3086" w:type="dxa"/>
            <w:shd w:val="clear" w:color="auto" w:fill="F7CAAC"/>
          </w:tcPr>
          <w:p w14:paraId="5EF12B9C" w14:textId="77777777" w:rsidR="002F2E5C" w:rsidRDefault="002F2E5C" w:rsidP="007755BB">
            <w:pPr>
              <w:jc w:val="both"/>
              <w:rPr>
                <w:b/>
              </w:rPr>
            </w:pPr>
            <w:r>
              <w:rPr>
                <w:b/>
              </w:rPr>
              <w:t>Způsob ověření studijních výsledků</w:t>
            </w:r>
          </w:p>
        </w:tc>
        <w:tc>
          <w:tcPr>
            <w:tcW w:w="3406" w:type="dxa"/>
            <w:gridSpan w:val="4"/>
          </w:tcPr>
          <w:p w14:paraId="6522F1F0" w14:textId="77777777" w:rsidR="002F2E5C" w:rsidRDefault="002F2E5C" w:rsidP="007755BB">
            <w:pPr>
              <w:jc w:val="both"/>
            </w:pPr>
            <w:r>
              <w:t>Zápočet, zkouška</w:t>
            </w:r>
          </w:p>
        </w:tc>
        <w:tc>
          <w:tcPr>
            <w:tcW w:w="2156" w:type="dxa"/>
            <w:shd w:val="clear" w:color="auto" w:fill="F7CAAC"/>
          </w:tcPr>
          <w:p w14:paraId="08A85E1B" w14:textId="77777777" w:rsidR="002F2E5C" w:rsidRDefault="002F2E5C" w:rsidP="007755BB">
            <w:pPr>
              <w:jc w:val="both"/>
              <w:rPr>
                <w:b/>
              </w:rPr>
            </w:pPr>
            <w:r>
              <w:rPr>
                <w:b/>
              </w:rPr>
              <w:t>Forma výuky</w:t>
            </w:r>
          </w:p>
        </w:tc>
        <w:tc>
          <w:tcPr>
            <w:tcW w:w="1207" w:type="dxa"/>
            <w:gridSpan w:val="2"/>
          </w:tcPr>
          <w:p w14:paraId="3E2EE416" w14:textId="77777777" w:rsidR="002F2E5C" w:rsidRDefault="002F2E5C" w:rsidP="007755BB">
            <w:pPr>
              <w:jc w:val="both"/>
            </w:pPr>
            <w:r>
              <w:t>Přednáška, cvičení</w:t>
            </w:r>
          </w:p>
        </w:tc>
      </w:tr>
      <w:tr w:rsidR="002F2E5C" w14:paraId="1489D77A" w14:textId="77777777" w:rsidTr="007755BB">
        <w:tc>
          <w:tcPr>
            <w:tcW w:w="3086" w:type="dxa"/>
            <w:shd w:val="clear" w:color="auto" w:fill="F7CAAC"/>
          </w:tcPr>
          <w:p w14:paraId="61FDD9F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29EBAC8" w14:textId="77777777" w:rsidR="002F2E5C" w:rsidRDefault="002F2E5C" w:rsidP="007755BB">
            <w:pPr>
              <w:jc w:val="both"/>
            </w:pPr>
            <w:r w:rsidRPr="00AF16C5">
              <w:t>Písemná i ústní forma</w:t>
            </w:r>
          </w:p>
          <w:p w14:paraId="7E706863" w14:textId="77777777" w:rsidR="002F2E5C" w:rsidRDefault="002F2E5C" w:rsidP="007755BB">
            <w:pPr>
              <w:pStyle w:val="Odstavecseseznamem"/>
              <w:ind w:left="0"/>
              <w:jc w:val="both"/>
            </w:pPr>
            <w:r>
              <w:t>Zápočet:</w:t>
            </w:r>
          </w:p>
          <w:p w14:paraId="3961A716" w14:textId="77777777" w:rsidR="002F2E5C" w:rsidRDefault="002F2E5C" w:rsidP="007755BB">
            <w:pPr>
              <w:jc w:val="both"/>
            </w:pPr>
            <w:r>
              <w:t xml:space="preserve">Povinná a aktivní účast na jednotlivých cvičeních (80% účast na cvičení). </w:t>
            </w:r>
          </w:p>
          <w:p w14:paraId="7253BA0D" w14:textId="77777777" w:rsidR="002F2E5C" w:rsidRDefault="002F2E5C" w:rsidP="007755BB">
            <w:pPr>
              <w:jc w:val="both"/>
            </w:pPr>
            <w:r>
              <w:t xml:space="preserve">Úspěšné a samostatné vypracování všech zadaných úloh v průběhu semestru. </w:t>
            </w:r>
          </w:p>
          <w:p w14:paraId="1115745E" w14:textId="77777777" w:rsidR="002F2E5C" w:rsidRDefault="002F2E5C" w:rsidP="007755BB">
            <w:pPr>
              <w:jc w:val="both"/>
            </w:pPr>
            <w:r w:rsidRPr="00590C9C">
              <w:t>Písemný test</w:t>
            </w:r>
            <w:r>
              <w:t xml:space="preserve"> – minimum je získat víc než 6</w:t>
            </w:r>
            <w:r w:rsidRPr="00590C9C">
              <w:t>0% bodů. </w:t>
            </w:r>
            <w:r>
              <w:t>(jeden opravný pokus)</w:t>
            </w:r>
          </w:p>
          <w:p w14:paraId="7F1E067F" w14:textId="77777777" w:rsidR="002F2E5C" w:rsidRDefault="002F2E5C" w:rsidP="007755BB">
            <w:pPr>
              <w:jc w:val="both"/>
            </w:pPr>
          </w:p>
          <w:p w14:paraId="3DEC39DC" w14:textId="77777777" w:rsidR="002F2E5C" w:rsidRDefault="002F2E5C" w:rsidP="007755BB">
            <w:pPr>
              <w:jc w:val="both"/>
            </w:pPr>
            <w:r>
              <w:t>Zkouška:</w:t>
            </w:r>
          </w:p>
          <w:p w14:paraId="2A74935A" w14:textId="77777777" w:rsidR="002F2E5C" w:rsidRDefault="002F2E5C" w:rsidP="007755BB">
            <w:pPr>
              <w:jc w:val="both"/>
            </w:pPr>
            <w:r>
              <w:t xml:space="preserve">Vypracování a obhajoba samostatného projektu na zadané téma. </w:t>
            </w:r>
          </w:p>
          <w:p w14:paraId="5545A2C9" w14:textId="77777777" w:rsidR="002F2E5C" w:rsidRDefault="002F2E5C" w:rsidP="007755BB">
            <w:pPr>
              <w:pStyle w:val="Odstavecseseznamem"/>
              <w:ind w:left="0"/>
              <w:jc w:val="both"/>
            </w:pPr>
            <w:r>
              <w:t>Odpověď na vylosovanou otázku.</w:t>
            </w:r>
          </w:p>
          <w:p w14:paraId="6B82D09C" w14:textId="77777777" w:rsidR="002F2E5C" w:rsidRDefault="002F2E5C" w:rsidP="007755BB">
            <w:pPr>
              <w:pStyle w:val="Odstavecseseznamem"/>
              <w:ind w:left="360"/>
              <w:jc w:val="both"/>
            </w:pPr>
          </w:p>
        </w:tc>
      </w:tr>
      <w:tr w:rsidR="002F2E5C" w14:paraId="5CD9D3D0" w14:textId="77777777" w:rsidTr="007755BB">
        <w:trPr>
          <w:trHeight w:val="554"/>
        </w:trPr>
        <w:tc>
          <w:tcPr>
            <w:tcW w:w="9855" w:type="dxa"/>
            <w:gridSpan w:val="8"/>
            <w:tcBorders>
              <w:top w:val="nil"/>
            </w:tcBorders>
          </w:tcPr>
          <w:p w14:paraId="071C1EE4" w14:textId="77777777" w:rsidR="002F2E5C" w:rsidRDefault="002F2E5C" w:rsidP="007755BB">
            <w:pPr>
              <w:pStyle w:val="Odstavecseseznamem"/>
              <w:ind w:left="0"/>
              <w:jc w:val="both"/>
            </w:pPr>
          </w:p>
        </w:tc>
      </w:tr>
      <w:tr w:rsidR="002F2E5C" w14:paraId="66C9DB18" w14:textId="77777777" w:rsidTr="007755BB">
        <w:trPr>
          <w:trHeight w:val="197"/>
        </w:trPr>
        <w:tc>
          <w:tcPr>
            <w:tcW w:w="3086" w:type="dxa"/>
            <w:tcBorders>
              <w:top w:val="nil"/>
            </w:tcBorders>
            <w:shd w:val="clear" w:color="auto" w:fill="F7CAAC"/>
          </w:tcPr>
          <w:p w14:paraId="2B9FBB3D" w14:textId="77777777" w:rsidR="002F2E5C" w:rsidRDefault="002F2E5C" w:rsidP="007755BB">
            <w:pPr>
              <w:jc w:val="both"/>
              <w:rPr>
                <w:b/>
              </w:rPr>
            </w:pPr>
            <w:r>
              <w:rPr>
                <w:b/>
              </w:rPr>
              <w:t>Garant předmětu</w:t>
            </w:r>
          </w:p>
        </w:tc>
        <w:tc>
          <w:tcPr>
            <w:tcW w:w="6769" w:type="dxa"/>
            <w:gridSpan w:val="7"/>
            <w:tcBorders>
              <w:top w:val="nil"/>
            </w:tcBorders>
          </w:tcPr>
          <w:p w14:paraId="29DEE37C" w14:textId="77777777" w:rsidR="002F2E5C" w:rsidRDefault="002F2E5C" w:rsidP="007755BB">
            <w:pPr>
              <w:jc w:val="both"/>
            </w:pPr>
            <w:r>
              <w:t>Ing. Petr Šilhavý, Ph.D.</w:t>
            </w:r>
          </w:p>
        </w:tc>
      </w:tr>
      <w:tr w:rsidR="002F2E5C" w14:paraId="56E3F3D6" w14:textId="77777777" w:rsidTr="007755BB">
        <w:trPr>
          <w:trHeight w:val="243"/>
        </w:trPr>
        <w:tc>
          <w:tcPr>
            <w:tcW w:w="3086" w:type="dxa"/>
            <w:tcBorders>
              <w:top w:val="nil"/>
            </w:tcBorders>
            <w:shd w:val="clear" w:color="auto" w:fill="F7CAAC"/>
          </w:tcPr>
          <w:p w14:paraId="68E719C2" w14:textId="77777777" w:rsidR="002F2E5C" w:rsidRDefault="002F2E5C" w:rsidP="007755BB">
            <w:pPr>
              <w:jc w:val="both"/>
              <w:rPr>
                <w:b/>
              </w:rPr>
            </w:pPr>
            <w:r>
              <w:rPr>
                <w:b/>
              </w:rPr>
              <w:t>Zapojení garanta do výuky předmětu</w:t>
            </w:r>
          </w:p>
        </w:tc>
        <w:tc>
          <w:tcPr>
            <w:tcW w:w="6769" w:type="dxa"/>
            <w:gridSpan w:val="7"/>
            <w:tcBorders>
              <w:top w:val="nil"/>
            </w:tcBorders>
          </w:tcPr>
          <w:p w14:paraId="04D412DA" w14:textId="1F80948D" w:rsidR="002F2E5C" w:rsidRDefault="002F2E5C" w:rsidP="008E6BF6">
            <w:pPr>
              <w:jc w:val="both"/>
            </w:pPr>
            <w:r>
              <w:t xml:space="preserve">Metodicky, vede přednášky </w:t>
            </w:r>
          </w:p>
        </w:tc>
      </w:tr>
      <w:tr w:rsidR="002F2E5C" w14:paraId="5795D52C" w14:textId="77777777" w:rsidTr="007755BB">
        <w:tc>
          <w:tcPr>
            <w:tcW w:w="3086" w:type="dxa"/>
            <w:shd w:val="clear" w:color="auto" w:fill="F7CAAC"/>
          </w:tcPr>
          <w:p w14:paraId="020E2CE4" w14:textId="77777777" w:rsidR="002F2E5C" w:rsidRDefault="002F2E5C" w:rsidP="007755BB">
            <w:pPr>
              <w:jc w:val="both"/>
              <w:rPr>
                <w:b/>
              </w:rPr>
            </w:pPr>
            <w:r>
              <w:rPr>
                <w:b/>
              </w:rPr>
              <w:t>Vyučující</w:t>
            </w:r>
          </w:p>
        </w:tc>
        <w:tc>
          <w:tcPr>
            <w:tcW w:w="6769" w:type="dxa"/>
            <w:gridSpan w:val="7"/>
            <w:tcBorders>
              <w:bottom w:val="nil"/>
            </w:tcBorders>
          </w:tcPr>
          <w:p w14:paraId="74DCD9A0" w14:textId="44DCC018" w:rsidR="002F2E5C" w:rsidRDefault="00C60414" w:rsidP="008E6BF6">
            <w:pPr>
              <w:jc w:val="both"/>
            </w:pPr>
            <w:r>
              <w:t>Ing. Petr Šilhavý, Ph.D.,</w:t>
            </w:r>
            <w:r w:rsidR="008E6BF6">
              <w:t xml:space="preserve"> přednášky (100%)</w:t>
            </w:r>
          </w:p>
        </w:tc>
      </w:tr>
      <w:tr w:rsidR="002F2E5C" w14:paraId="25181599" w14:textId="77777777" w:rsidTr="007755BB">
        <w:trPr>
          <w:trHeight w:val="554"/>
        </w:trPr>
        <w:tc>
          <w:tcPr>
            <w:tcW w:w="9855" w:type="dxa"/>
            <w:gridSpan w:val="8"/>
            <w:tcBorders>
              <w:top w:val="nil"/>
            </w:tcBorders>
          </w:tcPr>
          <w:p w14:paraId="2A1FE81B" w14:textId="77777777" w:rsidR="002F2E5C" w:rsidRDefault="002F2E5C" w:rsidP="007755BB">
            <w:pPr>
              <w:jc w:val="both"/>
            </w:pPr>
          </w:p>
        </w:tc>
      </w:tr>
      <w:tr w:rsidR="002F2E5C" w14:paraId="38713EC1" w14:textId="77777777" w:rsidTr="007755BB">
        <w:tc>
          <w:tcPr>
            <w:tcW w:w="3086" w:type="dxa"/>
            <w:shd w:val="clear" w:color="auto" w:fill="F7CAAC"/>
          </w:tcPr>
          <w:p w14:paraId="2801547E" w14:textId="77777777" w:rsidR="002F2E5C" w:rsidRDefault="002F2E5C" w:rsidP="007755BB">
            <w:pPr>
              <w:jc w:val="both"/>
              <w:rPr>
                <w:b/>
              </w:rPr>
            </w:pPr>
            <w:r>
              <w:rPr>
                <w:b/>
              </w:rPr>
              <w:t>Stručná anotace předmětu</w:t>
            </w:r>
          </w:p>
        </w:tc>
        <w:tc>
          <w:tcPr>
            <w:tcW w:w="6769" w:type="dxa"/>
            <w:gridSpan w:val="7"/>
            <w:tcBorders>
              <w:bottom w:val="nil"/>
            </w:tcBorders>
          </w:tcPr>
          <w:p w14:paraId="56132B4E" w14:textId="77777777" w:rsidR="002F2E5C" w:rsidRDefault="002F2E5C" w:rsidP="007755BB">
            <w:pPr>
              <w:jc w:val="both"/>
            </w:pPr>
          </w:p>
        </w:tc>
      </w:tr>
      <w:tr w:rsidR="002F2E5C" w14:paraId="6FD311F3" w14:textId="77777777" w:rsidTr="007755BB">
        <w:trPr>
          <w:trHeight w:val="3938"/>
        </w:trPr>
        <w:tc>
          <w:tcPr>
            <w:tcW w:w="9855" w:type="dxa"/>
            <w:gridSpan w:val="8"/>
            <w:tcBorders>
              <w:top w:val="nil"/>
              <w:bottom w:val="single" w:sz="12" w:space="0" w:color="auto"/>
            </w:tcBorders>
          </w:tcPr>
          <w:p w14:paraId="124E2475" w14:textId="05E56EDC" w:rsidR="00A550CB" w:rsidRPr="00DD2398" w:rsidRDefault="002F2E5C" w:rsidP="007755BB">
            <w:pPr>
              <w:jc w:val="both"/>
              <w:rPr>
                <w:szCs w:val="22"/>
              </w:rPr>
            </w:pPr>
            <w:r w:rsidRPr="00DD2398">
              <w:rPr>
                <w:szCs w:val="22"/>
              </w:rPr>
              <w:t>Cílem předmětu je naučit studenty vyvíjet webové aplikace za využití technologie ASP.NET MVC. Studenti se seznámí s danou technologií a také se způsobem návrhu a nasazení aplikace.  Studenti budou během semestru</w:t>
            </w:r>
            <w:r>
              <w:rPr>
                <w:szCs w:val="22"/>
              </w:rPr>
              <w:t xml:space="preserve"> pracovat na uceleném projektu.</w:t>
            </w:r>
          </w:p>
          <w:p w14:paraId="5ADE3AB7" w14:textId="77777777" w:rsidR="002F2E5C" w:rsidRPr="00DD2398" w:rsidRDefault="002F2E5C" w:rsidP="007755BB">
            <w:pPr>
              <w:jc w:val="both"/>
              <w:rPr>
                <w:szCs w:val="22"/>
              </w:rPr>
            </w:pPr>
            <w:r w:rsidRPr="00DD2398">
              <w:rPr>
                <w:szCs w:val="22"/>
              </w:rPr>
              <w:t>Témata:</w:t>
            </w:r>
          </w:p>
          <w:p w14:paraId="1A7F6BF4" w14:textId="77777777" w:rsidR="002F2E5C" w:rsidRPr="00DD2398" w:rsidRDefault="002F2E5C" w:rsidP="007755BB">
            <w:pPr>
              <w:pStyle w:val="Odstavecseseznamem"/>
              <w:numPr>
                <w:ilvl w:val="0"/>
                <w:numId w:val="23"/>
              </w:numPr>
              <w:rPr>
                <w:rStyle w:val="apple-converted-space"/>
                <w:szCs w:val="22"/>
              </w:rPr>
            </w:pPr>
            <w:r w:rsidRPr="00DD2398">
              <w:rPr>
                <w:color w:val="000000"/>
                <w:szCs w:val="22"/>
                <w:shd w:val="clear" w:color="auto" w:fill="FFFFFF"/>
              </w:rPr>
              <w:t>Úvod do .NET Framework, jazyku C# a ASP.NET MVC</w:t>
            </w:r>
          </w:p>
          <w:p w14:paraId="255D3194" w14:textId="77777777" w:rsidR="002F2E5C" w:rsidRPr="00DD2398" w:rsidRDefault="002F2E5C" w:rsidP="007755BB">
            <w:pPr>
              <w:pStyle w:val="Odstavecseseznamem"/>
              <w:numPr>
                <w:ilvl w:val="0"/>
                <w:numId w:val="23"/>
              </w:numPr>
              <w:rPr>
                <w:rStyle w:val="apple-converted-space"/>
                <w:szCs w:val="22"/>
              </w:rPr>
            </w:pPr>
            <w:r w:rsidRPr="00DD2398">
              <w:rPr>
                <w:color w:val="000000"/>
                <w:szCs w:val="22"/>
                <w:shd w:val="clear" w:color="auto" w:fill="FFFFFF"/>
              </w:rPr>
              <w:t>Seznámení s Controllers a syntaxí Razor</w:t>
            </w:r>
          </w:p>
          <w:p w14:paraId="0343CE9D" w14:textId="77777777" w:rsidR="002F2E5C" w:rsidRPr="00DD2398" w:rsidRDefault="002F2E5C" w:rsidP="007755BB">
            <w:pPr>
              <w:pStyle w:val="Odstavecseseznamem"/>
              <w:numPr>
                <w:ilvl w:val="0"/>
                <w:numId w:val="23"/>
              </w:numPr>
              <w:rPr>
                <w:szCs w:val="22"/>
              </w:rPr>
            </w:pPr>
            <w:r w:rsidRPr="00DD2398">
              <w:rPr>
                <w:color w:val="000000"/>
                <w:szCs w:val="22"/>
                <w:shd w:val="clear" w:color="auto" w:fill="FFFFFF"/>
              </w:rPr>
              <w:t>Co je to Routování a možnosti v ASP.NET MVC</w:t>
            </w:r>
          </w:p>
          <w:p w14:paraId="5B5A1A53" w14:textId="77777777" w:rsidR="002F2E5C" w:rsidRPr="00DD2398" w:rsidRDefault="002F2E5C" w:rsidP="007755BB">
            <w:pPr>
              <w:pStyle w:val="Odstavecseseznamem"/>
              <w:numPr>
                <w:ilvl w:val="0"/>
                <w:numId w:val="23"/>
              </w:numPr>
              <w:rPr>
                <w:szCs w:val="22"/>
              </w:rPr>
            </w:pPr>
            <w:r w:rsidRPr="00DD2398">
              <w:rPr>
                <w:szCs w:val="22"/>
              </w:rPr>
              <w:t>Základní a pokročilé vlastnosti LINQ</w:t>
            </w:r>
          </w:p>
          <w:p w14:paraId="2AB0D253" w14:textId="77777777" w:rsidR="002F2E5C" w:rsidRPr="00DD2398" w:rsidRDefault="002F2E5C" w:rsidP="007755BB">
            <w:pPr>
              <w:pStyle w:val="Odstavecseseznamem"/>
              <w:numPr>
                <w:ilvl w:val="0"/>
                <w:numId w:val="23"/>
              </w:numPr>
              <w:rPr>
                <w:rStyle w:val="apple-converted-space"/>
                <w:szCs w:val="22"/>
              </w:rPr>
            </w:pPr>
            <w:r w:rsidRPr="00DD2398">
              <w:rPr>
                <w:color w:val="000000"/>
                <w:szCs w:val="22"/>
                <w:shd w:val="clear" w:color="auto" w:fill="FFFFFF"/>
              </w:rPr>
              <w:t>Možnosti návrhu databáze se zaměřením na Code First, Model First, Database First</w:t>
            </w:r>
            <w:r w:rsidRPr="00DD2398">
              <w:rPr>
                <w:rStyle w:val="apple-converted-space"/>
                <w:color w:val="000000"/>
                <w:szCs w:val="22"/>
                <w:shd w:val="clear" w:color="auto" w:fill="FFFFFF"/>
              </w:rPr>
              <w:t> </w:t>
            </w:r>
          </w:p>
          <w:p w14:paraId="5C818168" w14:textId="77777777" w:rsidR="002F2E5C" w:rsidRPr="00DD2398" w:rsidRDefault="002F2E5C" w:rsidP="007755BB">
            <w:pPr>
              <w:pStyle w:val="Odstavecseseznamem"/>
              <w:numPr>
                <w:ilvl w:val="0"/>
                <w:numId w:val="23"/>
              </w:numPr>
              <w:rPr>
                <w:szCs w:val="22"/>
              </w:rPr>
            </w:pPr>
            <w:r w:rsidRPr="00DD2398">
              <w:rPr>
                <w:rStyle w:val="apple-converted-space"/>
                <w:color w:val="000000"/>
                <w:szCs w:val="22"/>
                <w:shd w:val="clear" w:color="auto" w:fill="FFFFFF"/>
              </w:rPr>
              <w:t>Jak na více vrstvé aplikace a potřebné návrhové vzory</w:t>
            </w:r>
            <w:r w:rsidRPr="00DD2398">
              <w:rPr>
                <w:szCs w:val="22"/>
              </w:rPr>
              <w:t> </w:t>
            </w:r>
          </w:p>
          <w:p w14:paraId="6F4E6904" w14:textId="77777777" w:rsidR="002F2E5C" w:rsidRPr="00DD2398" w:rsidRDefault="002F2E5C" w:rsidP="007755BB">
            <w:pPr>
              <w:pStyle w:val="Odstavecseseznamem"/>
              <w:numPr>
                <w:ilvl w:val="0"/>
                <w:numId w:val="23"/>
              </w:numPr>
              <w:rPr>
                <w:szCs w:val="22"/>
              </w:rPr>
            </w:pPr>
            <w:r w:rsidRPr="00DD2398">
              <w:rPr>
                <w:szCs w:val="22"/>
              </w:rPr>
              <w:t>Vysvětlení pojmu Areas a Views</w:t>
            </w:r>
          </w:p>
          <w:p w14:paraId="2E1FB06C" w14:textId="77777777" w:rsidR="002F2E5C" w:rsidRPr="00DD2398" w:rsidRDefault="002F2E5C" w:rsidP="007755BB">
            <w:pPr>
              <w:pStyle w:val="Odstavecseseznamem"/>
              <w:numPr>
                <w:ilvl w:val="0"/>
                <w:numId w:val="23"/>
              </w:numPr>
              <w:rPr>
                <w:szCs w:val="22"/>
              </w:rPr>
            </w:pPr>
            <w:r w:rsidRPr="00DD2398">
              <w:rPr>
                <w:szCs w:val="22"/>
              </w:rPr>
              <w:t>Seznámí s Form Tag Helpery a Tag Helpery</w:t>
            </w:r>
          </w:p>
          <w:p w14:paraId="10BFDD5A" w14:textId="77777777" w:rsidR="002F2E5C" w:rsidRPr="00DD2398" w:rsidRDefault="002F2E5C" w:rsidP="007755BB">
            <w:pPr>
              <w:pStyle w:val="Odstavecseseznamem"/>
              <w:numPr>
                <w:ilvl w:val="0"/>
                <w:numId w:val="23"/>
              </w:numPr>
              <w:rPr>
                <w:rStyle w:val="apple-converted-space"/>
                <w:szCs w:val="22"/>
              </w:rPr>
            </w:pPr>
            <w:r w:rsidRPr="00DD2398">
              <w:rPr>
                <w:color w:val="000000"/>
                <w:szCs w:val="22"/>
                <w:shd w:val="clear" w:color="auto" w:fill="FFFFFF"/>
              </w:rPr>
              <w:t>Možnosti validace dat v projektech</w:t>
            </w:r>
          </w:p>
          <w:p w14:paraId="2B9B8F6D" w14:textId="77777777" w:rsidR="002F2E5C" w:rsidRPr="00DD2398" w:rsidRDefault="002F2E5C" w:rsidP="007755BB">
            <w:pPr>
              <w:pStyle w:val="Odstavecseseznamem"/>
              <w:numPr>
                <w:ilvl w:val="0"/>
                <w:numId w:val="23"/>
              </w:numPr>
              <w:rPr>
                <w:szCs w:val="22"/>
              </w:rPr>
            </w:pPr>
            <w:r w:rsidRPr="00DD2398">
              <w:rPr>
                <w:color w:val="000000"/>
                <w:szCs w:val="22"/>
                <w:shd w:val="clear" w:color="auto" w:fill="FFFFFF"/>
              </w:rPr>
              <w:t>Testování webových aplikací se zaměřením na Unit Testing</w:t>
            </w:r>
            <w:r w:rsidRPr="00DD2398">
              <w:rPr>
                <w:rStyle w:val="apple-converted-space"/>
                <w:color w:val="000000"/>
                <w:szCs w:val="22"/>
                <w:shd w:val="clear" w:color="auto" w:fill="FFFFFF"/>
              </w:rPr>
              <w:t> </w:t>
            </w:r>
          </w:p>
          <w:p w14:paraId="09DA1840" w14:textId="77777777" w:rsidR="002F2E5C" w:rsidRPr="00DD2398" w:rsidRDefault="002F2E5C" w:rsidP="007755BB">
            <w:pPr>
              <w:pStyle w:val="Odstavecseseznamem"/>
              <w:numPr>
                <w:ilvl w:val="0"/>
                <w:numId w:val="23"/>
              </w:numPr>
              <w:rPr>
                <w:szCs w:val="22"/>
              </w:rPr>
            </w:pPr>
            <w:r w:rsidRPr="00DD2398">
              <w:rPr>
                <w:rStyle w:val="apple-converted-space"/>
                <w:color w:val="000000"/>
                <w:szCs w:val="22"/>
                <w:shd w:val="clear" w:color="auto" w:fill="FFFFFF"/>
              </w:rPr>
              <w:t xml:space="preserve">Využití </w:t>
            </w:r>
            <w:r w:rsidRPr="00DD2398">
              <w:rPr>
                <w:color w:val="000000"/>
                <w:szCs w:val="22"/>
                <w:shd w:val="clear" w:color="auto" w:fill="FFFFFF"/>
              </w:rPr>
              <w:t>ASP.NET web api, json</w:t>
            </w:r>
            <w:r w:rsidRPr="00DD2398">
              <w:rPr>
                <w:rStyle w:val="apple-converted-space"/>
                <w:color w:val="000000"/>
                <w:szCs w:val="22"/>
                <w:shd w:val="clear" w:color="auto" w:fill="FFFFFF"/>
              </w:rPr>
              <w:t> </w:t>
            </w:r>
          </w:p>
          <w:p w14:paraId="0EE105F3" w14:textId="77777777" w:rsidR="002F2E5C" w:rsidRPr="00DD2398" w:rsidRDefault="002F2E5C" w:rsidP="007755BB">
            <w:pPr>
              <w:pStyle w:val="Odstavecseseznamem"/>
              <w:numPr>
                <w:ilvl w:val="0"/>
                <w:numId w:val="23"/>
              </w:numPr>
              <w:rPr>
                <w:rStyle w:val="apple-converted-space"/>
                <w:szCs w:val="22"/>
              </w:rPr>
            </w:pPr>
            <w:r w:rsidRPr="00DD2398">
              <w:rPr>
                <w:rStyle w:val="apple-converted-space"/>
                <w:szCs w:val="22"/>
                <w:shd w:val="clear" w:color="auto" w:fill="FFFFFF"/>
              </w:rPr>
              <w:t>Zabezpečení webových aplikací</w:t>
            </w:r>
          </w:p>
          <w:p w14:paraId="69AE05AE" w14:textId="77777777" w:rsidR="002F2E5C" w:rsidRPr="00DD2398" w:rsidRDefault="002F2E5C" w:rsidP="007755BB">
            <w:pPr>
              <w:pStyle w:val="Odstavecseseznamem"/>
              <w:numPr>
                <w:ilvl w:val="0"/>
                <w:numId w:val="23"/>
              </w:numPr>
              <w:rPr>
                <w:szCs w:val="22"/>
              </w:rPr>
            </w:pPr>
            <w:r w:rsidRPr="00DD2398">
              <w:rPr>
                <w:color w:val="000000"/>
                <w:szCs w:val="22"/>
                <w:shd w:val="clear" w:color="auto" w:fill="FFFFFF"/>
              </w:rPr>
              <w:t>Vývoj webových aplikací pro MS Azure</w:t>
            </w:r>
            <w:r w:rsidRPr="00DD2398">
              <w:rPr>
                <w:rStyle w:val="apple-converted-space"/>
                <w:color w:val="000000"/>
                <w:szCs w:val="22"/>
                <w:shd w:val="clear" w:color="auto" w:fill="FFFFFF"/>
              </w:rPr>
              <w:t> </w:t>
            </w:r>
          </w:p>
          <w:p w14:paraId="2D350E5B" w14:textId="77777777" w:rsidR="002F2E5C" w:rsidRPr="00A550CB" w:rsidRDefault="002F2E5C" w:rsidP="007755BB">
            <w:pPr>
              <w:pStyle w:val="Odstavecseseznamem"/>
              <w:numPr>
                <w:ilvl w:val="0"/>
                <w:numId w:val="23"/>
              </w:numPr>
              <w:rPr>
                <w:ins w:id="730" w:author="Zuzka" w:date="2018-11-16T01:57:00Z"/>
                <w:rStyle w:val="apple-converted-space"/>
                <w:sz w:val="18"/>
                <w:rPrChange w:id="731" w:author="Zuzka" w:date="2018-11-16T01:57:00Z">
                  <w:rPr>
                    <w:ins w:id="732" w:author="Zuzka" w:date="2018-11-16T01:57:00Z"/>
                    <w:rStyle w:val="apple-converted-space"/>
                    <w:color w:val="000000"/>
                    <w:szCs w:val="22"/>
                    <w:shd w:val="clear" w:color="auto" w:fill="FFFFFF"/>
                  </w:rPr>
                </w:rPrChange>
              </w:rPr>
            </w:pPr>
            <w:r w:rsidRPr="00DD2398">
              <w:rPr>
                <w:color w:val="000000"/>
                <w:szCs w:val="22"/>
                <w:shd w:val="clear" w:color="auto" w:fill="FFFFFF"/>
              </w:rPr>
              <w:t>Nasazení aplikace do Azure</w:t>
            </w:r>
            <w:r w:rsidRPr="00DD2398">
              <w:rPr>
                <w:rStyle w:val="apple-converted-space"/>
                <w:color w:val="000000"/>
                <w:szCs w:val="22"/>
                <w:shd w:val="clear" w:color="auto" w:fill="FFFFFF"/>
              </w:rPr>
              <w:t> </w:t>
            </w:r>
          </w:p>
          <w:p w14:paraId="541CCC36" w14:textId="77777777" w:rsidR="00A550CB" w:rsidRPr="00A550CB" w:rsidRDefault="00A550CB">
            <w:pPr>
              <w:ind w:left="770"/>
              <w:rPr>
                <w:sz w:val="18"/>
                <w:rPrChange w:id="733" w:author="Zuzka" w:date="2018-11-16T01:57:00Z">
                  <w:rPr/>
                </w:rPrChange>
              </w:rPr>
              <w:pPrChange w:id="734" w:author="Zuzka" w:date="2018-11-16T01:57:00Z">
                <w:pPr>
                  <w:pStyle w:val="Odstavecseseznamem"/>
                  <w:numPr>
                    <w:numId w:val="23"/>
                  </w:numPr>
                  <w:ind w:left="1130" w:hanging="360"/>
                </w:pPr>
              </w:pPrChange>
            </w:pPr>
          </w:p>
        </w:tc>
      </w:tr>
      <w:tr w:rsidR="002F2E5C" w14:paraId="412772CB" w14:textId="77777777" w:rsidTr="007755BB">
        <w:trPr>
          <w:trHeight w:val="265"/>
        </w:trPr>
        <w:tc>
          <w:tcPr>
            <w:tcW w:w="3653" w:type="dxa"/>
            <w:gridSpan w:val="2"/>
            <w:tcBorders>
              <w:top w:val="nil"/>
            </w:tcBorders>
            <w:shd w:val="clear" w:color="auto" w:fill="F7CAAC"/>
          </w:tcPr>
          <w:p w14:paraId="0F648B6B"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F455054" w14:textId="77777777" w:rsidR="002F2E5C" w:rsidRDefault="002F2E5C" w:rsidP="007755BB">
            <w:pPr>
              <w:jc w:val="both"/>
            </w:pPr>
          </w:p>
        </w:tc>
      </w:tr>
      <w:tr w:rsidR="002F2E5C" w14:paraId="113486CB" w14:textId="77777777" w:rsidTr="007755BB">
        <w:trPr>
          <w:trHeight w:val="1497"/>
        </w:trPr>
        <w:tc>
          <w:tcPr>
            <w:tcW w:w="9855" w:type="dxa"/>
            <w:gridSpan w:val="8"/>
            <w:tcBorders>
              <w:top w:val="nil"/>
            </w:tcBorders>
          </w:tcPr>
          <w:p w14:paraId="216BAC24" w14:textId="77777777" w:rsidR="002F2E5C" w:rsidRPr="00DD2398" w:rsidRDefault="002F2E5C" w:rsidP="007755BB">
            <w:pPr>
              <w:rPr>
                <w:b/>
              </w:rPr>
            </w:pPr>
            <w:r w:rsidRPr="00DD2398">
              <w:rPr>
                <w:b/>
              </w:rPr>
              <w:t>Povinná literatura:</w:t>
            </w:r>
          </w:p>
          <w:p w14:paraId="3AB7A51D" w14:textId="77777777" w:rsidR="002F2E5C" w:rsidRPr="008A50A2" w:rsidRDefault="002F2E5C" w:rsidP="007755BB">
            <w:r w:rsidRPr="008A50A2">
              <w:rPr>
                <w:i/>
                <w:iCs/>
              </w:rPr>
              <w:t>Pro Asp.net core MVC 2</w:t>
            </w:r>
            <w:r w:rsidRPr="008A50A2">
              <w:t>. New York, NY: Springer Science+Business Media, 2017. ISBN 9781484231494.</w:t>
            </w:r>
          </w:p>
          <w:p w14:paraId="324620AE" w14:textId="77777777" w:rsidR="002F2E5C" w:rsidRDefault="002F2E5C" w:rsidP="007755BB">
            <w:pPr>
              <w:rPr>
                <w:ins w:id="735" w:author="Zuzka" w:date="2018-11-16T01:57:00Z"/>
                <w:color w:val="333333"/>
              </w:rPr>
            </w:pPr>
            <w:r w:rsidRPr="008A50A2">
              <w:rPr>
                <w:i/>
                <w:iCs/>
                <w:color w:val="333333"/>
              </w:rPr>
              <w:t>Pro entity framework core 2 for asp.net core MVC</w:t>
            </w:r>
            <w:r w:rsidRPr="008A50A2">
              <w:rPr>
                <w:color w:val="333333"/>
              </w:rPr>
              <w:t>. New York, NY: Springer Science+Business Media, 2018. ISBN 9781484234341.</w:t>
            </w:r>
          </w:p>
          <w:p w14:paraId="3C13454B" w14:textId="77777777" w:rsidR="00A550CB" w:rsidRDefault="00A550CB" w:rsidP="007755BB">
            <w:pPr>
              <w:rPr>
                <w:rFonts w:ascii="Open Sans" w:hAnsi="Open Sans"/>
                <w:color w:val="333333"/>
              </w:rPr>
            </w:pPr>
          </w:p>
          <w:p w14:paraId="47607034" w14:textId="77777777" w:rsidR="002F2E5C" w:rsidRPr="00DD2398" w:rsidRDefault="002F2E5C" w:rsidP="007755BB">
            <w:pPr>
              <w:rPr>
                <w:b/>
              </w:rPr>
            </w:pPr>
            <w:r w:rsidRPr="00DD2398">
              <w:rPr>
                <w:b/>
              </w:rPr>
              <w:t>Doporučená literatura:</w:t>
            </w:r>
          </w:p>
          <w:p w14:paraId="59BD4F2F" w14:textId="77777777" w:rsidR="002F2E5C" w:rsidRPr="008A50A2" w:rsidRDefault="002F2E5C" w:rsidP="007755BB">
            <w:pPr>
              <w:rPr>
                <w:color w:val="333333"/>
              </w:rPr>
            </w:pPr>
            <w:r w:rsidRPr="008A50A2">
              <w:rPr>
                <w:i/>
                <w:iCs/>
                <w:color w:val="333333"/>
              </w:rPr>
              <w:t>Real-time web application development: with ASP.NET Core, Signalr, Docker, and Azure</w:t>
            </w:r>
            <w:r w:rsidRPr="008A50A2">
              <w:rPr>
                <w:color w:val="333333"/>
              </w:rPr>
              <w:t>. New York, NY: Springer Science+Business Media, 2017. ISBN 9781484232699.</w:t>
            </w:r>
          </w:p>
          <w:p w14:paraId="19E2B02E" w14:textId="77777777" w:rsidR="002F2E5C" w:rsidRDefault="002F2E5C" w:rsidP="007755BB">
            <w:pPr>
              <w:rPr>
                <w:ins w:id="736" w:author="Zuzka" w:date="2018-11-16T01:57:00Z"/>
                <w:rFonts w:ascii="Open Sans" w:hAnsi="Open Sans"/>
                <w:color w:val="333333"/>
              </w:rPr>
            </w:pPr>
            <w:r w:rsidRPr="008A50A2">
              <w:rPr>
                <w:i/>
                <w:iCs/>
                <w:color w:val="333333"/>
              </w:rPr>
              <w:t>Modern API design with ASP.net core 2: building cross-platform back-end systems</w:t>
            </w:r>
            <w:r w:rsidRPr="008A50A2">
              <w:rPr>
                <w:color w:val="333333"/>
              </w:rPr>
              <w:t>. New York, NY: Springer Science+Business Media, 2018. ISBN 9781484235188</w:t>
            </w:r>
            <w:r>
              <w:rPr>
                <w:rFonts w:ascii="Open Sans" w:hAnsi="Open Sans"/>
                <w:color w:val="333333"/>
              </w:rPr>
              <w:t>.</w:t>
            </w:r>
          </w:p>
          <w:p w14:paraId="382E5931" w14:textId="77777777" w:rsidR="00A550CB" w:rsidRPr="00993616" w:rsidRDefault="00A550CB" w:rsidP="007755BB">
            <w:pPr>
              <w:rPr>
                <w:ins w:id="737" w:author="Zuzka" w:date="2018-11-16T01:59:00Z"/>
                <w:rPrChange w:id="738" w:author="Zuzka" w:date="2018-11-16T23:48:00Z">
                  <w:rPr>
                    <w:ins w:id="739" w:author="Zuzka" w:date="2018-11-16T01:59:00Z"/>
                    <w:rFonts w:ascii="Open Sans" w:hAnsi="Open Sans"/>
                    <w:color w:val="333333"/>
                    <w:lang w:val="en-GB"/>
                  </w:rPr>
                </w:rPrChange>
              </w:rPr>
            </w:pPr>
            <w:ins w:id="740" w:author="Zuzka" w:date="2018-11-16T01:58:00Z">
              <w:r w:rsidRPr="00993616">
                <w:rPr>
                  <w:rPrChange w:id="741" w:author="Zuzka" w:date="2018-11-16T23:48:00Z">
                    <w:rPr>
                      <w:rFonts w:ascii="Open Sans" w:hAnsi="Open Sans"/>
                      <w:color w:val="333333"/>
                      <w:lang w:val="en-GB"/>
                    </w:rPr>
                  </w:rPrChange>
                </w:rPr>
                <w:t>SINGH, Rahul Rajat.</w:t>
              </w:r>
              <w:r w:rsidRPr="00993616">
                <w:rPr>
                  <w:rFonts w:hint="eastAsia"/>
                  <w:rPrChange w:id="742" w:author="Zuzka" w:date="2018-11-16T23:48:00Z">
                    <w:rPr>
                      <w:rFonts w:ascii="Open Sans" w:hAnsi="Open Sans" w:hint="eastAsia"/>
                      <w:color w:val="333333"/>
                      <w:lang w:val="en-GB"/>
                    </w:rPr>
                  </w:rPrChange>
                </w:rPr>
                <w:t> </w:t>
              </w:r>
              <w:r w:rsidRPr="00993616">
                <w:rPr>
                  <w:i/>
                  <w:rPrChange w:id="743" w:author="Zuzka" w:date="2018-11-16T23:49:00Z">
                    <w:rPr>
                      <w:rFonts w:ascii="Open Sans" w:hAnsi="Open Sans"/>
                      <w:i/>
                      <w:iCs/>
                      <w:color w:val="333333"/>
                      <w:lang w:val="en-GB"/>
                    </w:rPr>
                  </w:rPrChange>
                </w:rPr>
                <w:t>Mastering Entity framework: effortlessly produce data-driven applications for .NET to address the competing demands of data storage and data modeling with Entity framework</w:t>
              </w:r>
              <w:r w:rsidRPr="00993616">
                <w:rPr>
                  <w:rPrChange w:id="744" w:author="Zuzka" w:date="2018-11-16T23:48:00Z">
                    <w:rPr>
                      <w:rFonts w:ascii="Open Sans" w:hAnsi="Open Sans"/>
                      <w:color w:val="333333"/>
                      <w:lang w:val="en-GB"/>
                    </w:rPr>
                  </w:rPrChange>
                </w:rPr>
                <w:t>. Birmingham, UK: Pack publishing, 2015. Enterprise. ISBN 978-1784391003.</w:t>
              </w:r>
            </w:ins>
          </w:p>
          <w:p w14:paraId="4E93A52D" w14:textId="52F71C8A" w:rsidR="00A550CB" w:rsidRPr="00A9100E" w:rsidRDefault="00A550CB" w:rsidP="007755BB">
            <w:pPr>
              <w:rPr>
                <w:rFonts w:ascii="Open Sans" w:hAnsi="Open Sans"/>
                <w:color w:val="333333"/>
                <w:lang w:val="en-GB"/>
              </w:rPr>
            </w:pPr>
          </w:p>
        </w:tc>
      </w:tr>
      <w:tr w:rsidR="002F2E5C" w14:paraId="235F7710"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23CC40" w14:textId="77777777" w:rsidR="002F2E5C" w:rsidRDefault="002F2E5C" w:rsidP="007755BB">
            <w:pPr>
              <w:jc w:val="center"/>
              <w:rPr>
                <w:b/>
              </w:rPr>
            </w:pPr>
            <w:r>
              <w:rPr>
                <w:b/>
              </w:rPr>
              <w:t>Informace ke kombinované nebo distanční formě</w:t>
            </w:r>
          </w:p>
        </w:tc>
      </w:tr>
      <w:tr w:rsidR="002F2E5C" w14:paraId="2CC368FE" w14:textId="77777777" w:rsidTr="007755BB">
        <w:tc>
          <w:tcPr>
            <w:tcW w:w="4787" w:type="dxa"/>
            <w:gridSpan w:val="3"/>
            <w:tcBorders>
              <w:top w:val="single" w:sz="2" w:space="0" w:color="auto"/>
            </w:tcBorders>
            <w:shd w:val="clear" w:color="auto" w:fill="F7CAAC"/>
          </w:tcPr>
          <w:p w14:paraId="2067630D" w14:textId="77777777" w:rsidR="002F2E5C" w:rsidRDefault="002F2E5C" w:rsidP="007755BB">
            <w:pPr>
              <w:jc w:val="both"/>
            </w:pPr>
            <w:r>
              <w:rPr>
                <w:b/>
              </w:rPr>
              <w:t>Rozsah konzultací (soustředění)</w:t>
            </w:r>
          </w:p>
        </w:tc>
        <w:tc>
          <w:tcPr>
            <w:tcW w:w="889" w:type="dxa"/>
            <w:tcBorders>
              <w:top w:val="single" w:sz="2" w:space="0" w:color="auto"/>
            </w:tcBorders>
          </w:tcPr>
          <w:p w14:paraId="394FB314" w14:textId="77777777" w:rsidR="002F2E5C" w:rsidRDefault="002F2E5C" w:rsidP="007755BB">
            <w:pPr>
              <w:jc w:val="both"/>
            </w:pPr>
            <w:r>
              <w:t>18</w:t>
            </w:r>
          </w:p>
        </w:tc>
        <w:tc>
          <w:tcPr>
            <w:tcW w:w="4179" w:type="dxa"/>
            <w:gridSpan w:val="4"/>
            <w:tcBorders>
              <w:top w:val="single" w:sz="2" w:space="0" w:color="auto"/>
            </w:tcBorders>
            <w:shd w:val="clear" w:color="auto" w:fill="F7CAAC"/>
          </w:tcPr>
          <w:p w14:paraId="4195D970" w14:textId="77777777" w:rsidR="002F2E5C" w:rsidRDefault="002F2E5C" w:rsidP="007755BB">
            <w:pPr>
              <w:jc w:val="both"/>
              <w:rPr>
                <w:b/>
              </w:rPr>
            </w:pPr>
            <w:r>
              <w:rPr>
                <w:b/>
              </w:rPr>
              <w:t xml:space="preserve">hodin </w:t>
            </w:r>
          </w:p>
        </w:tc>
      </w:tr>
      <w:tr w:rsidR="002F2E5C" w14:paraId="09E8D216" w14:textId="77777777" w:rsidTr="007755BB">
        <w:tc>
          <w:tcPr>
            <w:tcW w:w="9855" w:type="dxa"/>
            <w:gridSpan w:val="8"/>
            <w:shd w:val="clear" w:color="auto" w:fill="F7CAAC"/>
          </w:tcPr>
          <w:p w14:paraId="5F9FA0CD" w14:textId="77777777" w:rsidR="002F2E5C" w:rsidRDefault="002F2E5C" w:rsidP="007755BB">
            <w:pPr>
              <w:jc w:val="both"/>
              <w:rPr>
                <w:b/>
              </w:rPr>
            </w:pPr>
            <w:r>
              <w:rPr>
                <w:b/>
              </w:rPr>
              <w:t>Informace o způsobu kontaktu s vyučujícím</w:t>
            </w:r>
          </w:p>
        </w:tc>
      </w:tr>
      <w:tr w:rsidR="002F2E5C" w14:paraId="277CFF54" w14:textId="77777777" w:rsidTr="007755BB">
        <w:trPr>
          <w:trHeight w:val="561"/>
        </w:trPr>
        <w:tc>
          <w:tcPr>
            <w:tcW w:w="9855" w:type="dxa"/>
            <w:gridSpan w:val="8"/>
          </w:tcPr>
          <w:p w14:paraId="43D041E6" w14:textId="77777777" w:rsidR="002F2E5C" w:rsidRDefault="002F2E5C" w:rsidP="007755BB">
            <w:pPr>
              <w:jc w:val="both"/>
            </w:pPr>
            <w:r w:rsidRPr="007A04F9">
              <w:t>Vyučující na FAI mají trvale vypsány a zveřejněny konzultace minimálně 2h/týden v rámci kterých mají možnosti konzultovat podrobněji probíranou látku. Dále mohou studenti komunikovat s vyučujícím pomocí e-mailu a LMS Moodle.</w:t>
            </w:r>
          </w:p>
        </w:tc>
      </w:tr>
    </w:tbl>
    <w:p w14:paraId="015C0D24" w14:textId="77777777" w:rsidR="002F2E5C" w:rsidRDefault="002F2E5C" w:rsidP="002F2E5C">
      <w:pPr>
        <w:spacing w:after="160" w:line="259" w:lineRule="auto"/>
      </w:pPr>
    </w:p>
    <w:p w14:paraId="4370C677"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745">
          <w:tblGrid>
            <w:gridCol w:w="76"/>
            <w:gridCol w:w="3010"/>
            <w:gridCol w:w="567"/>
            <w:gridCol w:w="1134"/>
            <w:gridCol w:w="889"/>
            <w:gridCol w:w="816"/>
            <w:gridCol w:w="2156"/>
            <w:gridCol w:w="539"/>
            <w:gridCol w:w="668"/>
            <w:gridCol w:w="76"/>
          </w:tblGrid>
        </w:tblGridChange>
      </w:tblGrid>
      <w:tr w:rsidR="002F2E5C" w14:paraId="725BBF02" w14:textId="77777777" w:rsidTr="007755BB">
        <w:tc>
          <w:tcPr>
            <w:tcW w:w="9855" w:type="dxa"/>
            <w:gridSpan w:val="8"/>
            <w:tcBorders>
              <w:bottom w:val="double" w:sz="4" w:space="0" w:color="auto"/>
            </w:tcBorders>
            <w:shd w:val="clear" w:color="auto" w:fill="BDD6EE"/>
          </w:tcPr>
          <w:p w14:paraId="587A9966" w14:textId="25846F88" w:rsidR="002F2E5C" w:rsidRDefault="002F2E5C" w:rsidP="007755BB">
            <w:pPr>
              <w:tabs>
                <w:tab w:val="right" w:pos="944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40B65E35" w14:textId="77777777" w:rsidTr="007755BB">
        <w:tc>
          <w:tcPr>
            <w:tcW w:w="3086" w:type="dxa"/>
            <w:tcBorders>
              <w:top w:val="double" w:sz="4" w:space="0" w:color="auto"/>
            </w:tcBorders>
            <w:shd w:val="clear" w:color="auto" w:fill="F7CAAC"/>
          </w:tcPr>
          <w:p w14:paraId="44BBB194"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6F984C5C" w14:textId="77777777" w:rsidR="002F2E5C" w:rsidRDefault="002F2E5C" w:rsidP="007755BB">
            <w:pPr>
              <w:jc w:val="both"/>
            </w:pPr>
            <w:bookmarkStart w:id="746" w:name="praktikumProgramovani"/>
            <w:r>
              <w:t>Praktikum programování</w:t>
            </w:r>
            <w:bookmarkEnd w:id="746"/>
          </w:p>
        </w:tc>
      </w:tr>
      <w:tr w:rsidR="002F2E5C" w14:paraId="6C0DAA64" w14:textId="77777777" w:rsidTr="007755BB">
        <w:tc>
          <w:tcPr>
            <w:tcW w:w="3086" w:type="dxa"/>
            <w:shd w:val="clear" w:color="auto" w:fill="F7CAAC"/>
          </w:tcPr>
          <w:p w14:paraId="2F48E99A" w14:textId="77777777" w:rsidR="002F2E5C" w:rsidRDefault="002F2E5C" w:rsidP="007755BB">
            <w:pPr>
              <w:jc w:val="both"/>
              <w:rPr>
                <w:b/>
              </w:rPr>
            </w:pPr>
            <w:r>
              <w:rPr>
                <w:b/>
              </w:rPr>
              <w:t>Typ předmětu</w:t>
            </w:r>
          </w:p>
        </w:tc>
        <w:tc>
          <w:tcPr>
            <w:tcW w:w="3406" w:type="dxa"/>
            <w:gridSpan w:val="4"/>
          </w:tcPr>
          <w:p w14:paraId="1B368453" w14:textId="77777777" w:rsidR="002F2E5C" w:rsidRDefault="002F2E5C" w:rsidP="007755BB">
            <w:pPr>
              <w:jc w:val="both"/>
            </w:pPr>
            <w:r>
              <w:t>Povinný „PZ“</w:t>
            </w:r>
          </w:p>
        </w:tc>
        <w:tc>
          <w:tcPr>
            <w:tcW w:w="2695" w:type="dxa"/>
            <w:gridSpan w:val="2"/>
            <w:shd w:val="clear" w:color="auto" w:fill="F7CAAC"/>
          </w:tcPr>
          <w:p w14:paraId="157F33A7" w14:textId="77777777" w:rsidR="002F2E5C" w:rsidRDefault="002F2E5C" w:rsidP="007755BB">
            <w:pPr>
              <w:jc w:val="both"/>
            </w:pPr>
            <w:r>
              <w:rPr>
                <w:b/>
              </w:rPr>
              <w:t>doporučený ročník / semestr</w:t>
            </w:r>
          </w:p>
        </w:tc>
        <w:tc>
          <w:tcPr>
            <w:tcW w:w="668" w:type="dxa"/>
          </w:tcPr>
          <w:p w14:paraId="4BED5CCB" w14:textId="77777777" w:rsidR="002F2E5C" w:rsidRDefault="002F2E5C" w:rsidP="007755BB">
            <w:pPr>
              <w:jc w:val="both"/>
            </w:pPr>
            <w:r>
              <w:t>3/L</w:t>
            </w:r>
          </w:p>
        </w:tc>
      </w:tr>
      <w:tr w:rsidR="002F2E5C" w14:paraId="2CC8B5E8" w14:textId="77777777" w:rsidTr="007755BB">
        <w:tc>
          <w:tcPr>
            <w:tcW w:w="3086" w:type="dxa"/>
            <w:shd w:val="clear" w:color="auto" w:fill="F7CAAC"/>
          </w:tcPr>
          <w:p w14:paraId="634EA594" w14:textId="77777777" w:rsidR="002F2E5C" w:rsidRDefault="002F2E5C" w:rsidP="007755BB">
            <w:pPr>
              <w:jc w:val="both"/>
              <w:rPr>
                <w:b/>
              </w:rPr>
            </w:pPr>
            <w:r>
              <w:rPr>
                <w:b/>
              </w:rPr>
              <w:t>Rozsah studijního předmětu</w:t>
            </w:r>
          </w:p>
        </w:tc>
        <w:tc>
          <w:tcPr>
            <w:tcW w:w="1701" w:type="dxa"/>
            <w:gridSpan w:val="2"/>
          </w:tcPr>
          <w:p w14:paraId="5B33044B" w14:textId="77777777" w:rsidR="002F2E5C" w:rsidRDefault="002F2E5C" w:rsidP="007755BB">
            <w:pPr>
              <w:jc w:val="both"/>
            </w:pPr>
            <w:r>
              <w:t>42c</w:t>
            </w:r>
          </w:p>
        </w:tc>
        <w:tc>
          <w:tcPr>
            <w:tcW w:w="889" w:type="dxa"/>
            <w:shd w:val="clear" w:color="auto" w:fill="F7CAAC"/>
          </w:tcPr>
          <w:p w14:paraId="4F388FCE" w14:textId="77777777" w:rsidR="002F2E5C" w:rsidRDefault="002F2E5C" w:rsidP="007755BB">
            <w:pPr>
              <w:jc w:val="both"/>
              <w:rPr>
                <w:b/>
              </w:rPr>
            </w:pPr>
            <w:r>
              <w:rPr>
                <w:b/>
              </w:rPr>
              <w:t xml:space="preserve">hod. </w:t>
            </w:r>
          </w:p>
        </w:tc>
        <w:tc>
          <w:tcPr>
            <w:tcW w:w="816" w:type="dxa"/>
          </w:tcPr>
          <w:p w14:paraId="47F1B484" w14:textId="77777777" w:rsidR="002F2E5C" w:rsidRDefault="002F2E5C" w:rsidP="007755BB">
            <w:pPr>
              <w:jc w:val="both"/>
            </w:pPr>
          </w:p>
        </w:tc>
        <w:tc>
          <w:tcPr>
            <w:tcW w:w="2156" w:type="dxa"/>
            <w:shd w:val="clear" w:color="auto" w:fill="F7CAAC"/>
          </w:tcPr>
          <w:p w14:paraId="1EA70E43" w14:textId="77777777" w:rsidR="002F2E5C" w:rsidRDefault="002F2E5C" w:rsidP="007755BB">
            <w:pPr>
              <w:jc w:val="both"/>
              <w:rPr>
                <w:b/>
              </w:rPr>
            </w:pPr>
            <w:r>
              <w:rPr>
                <w:b/>
              </w:rPr>
              <w:t>kreditů</w:t>
            </w:r>
          </w:p>
        </w:tc>
        <w:tc>
          <w:tcPr>
            <w:tcW w:w="1207" w:type="dxa"/>
            <w:gridSpan w:val="2"/>
          </w:tcPr>
          <w:p w14:paraId="09DADFCF" w14:textId="77777777" w:rsidR="002F2E5C" w:rsidRDefault="002F2E5C" w:rsidP="007755BB">
            <w:pPr>
              <w:jc w:val="both"/>
            </w:pPr>
            <w:r>
              <w:t>4</w:t>
            </w:r>
          </w:p>
        </w:tc>
      </w:tr>
      <w:tr w:rsidR="002F2E5C" w14:paraId="565AEE5D" w14:textId="77777777" w:rsidTr="007755BB">
        <w:tc>
          <w:tcPr>
            <w:tcW w:w="3086" w:type="dxa"/>
            <w:shd w:val="clear" w:color="auto" w:fill="F7CAAC"/>
          </w:tcPr>
          <w:p w14:paraId="2AF7577B" w14:textId="77777777" w:rsidR="002F2E5C" w:rsidRDefault="002F2E5C" w:rsidP="007755BB">
            <w:pPr>
              <w:jc w:val="both"/>
              <w:rPr>
                <w:b/>
                <w:sz w:val="22"/>
              </w:rPr>
            </w:pPr>
            <w:r>
              <w:rPr>
                <w:b/>
              </w:rPr>
              <w:t>Prerekvizity, korekvizity, ekvivalence</w:t>
            </w:r>
          </w:p>
        </w:tc>
        <w:tc>
          <w:tcPr>
            <w:tcW w:w="6769" w:type="dxa"/>
            <w:gridSpan w:val="7"/>
          </w:tcPr>
          <w:p w14:paraId="6DE3C71F" w14:textId="77777777" w:rsidR="002F2E5C" w:rsidRDefault="002F2E5C" w:rsidP="007755BB">
            <w:pPr>
              <w:jc w:val="both"/>
            </w:pPr>
            <w:r>
              <w:t>nejsou</w:t>
            </w:r>
          </w:p>
        </w:tc>
      </w:tr>
      <w:tr w:rsidR="002F2E5C" w14:paraId="380730D0" w14:textId="77777777" w:rsidTr="007755BB">
        <w:tc>
          <w:tcPr>
            <w:tcW w:w="3086" w:type="dxa"/>
            <w:shd w:val="clear" w:color="auto" w:fill="F7CAAC"/>
          </w:tcPr>
          <w:p w14:paraId="79775A98" w14:textId="77777777" w:rsidR="002F2E5C" w:rsidRDefault="002F2E5C" w:rsidP="007755BB">
            <w:pPr>
              <w:jc w:val="both"/>
              <w:rPr>
                <w:b/>
              </w:rPr>
            </w:pPr>
            <w:r>
              <w:rPr>
                <w:b/>
              </w:rPr>
              <w:t>Způsob ověření studijních výsledků</w:t>
            </w:r>
          </w:p>
        </w:tc>
        <w:tc>
          <w:tcPr>
            <w:tcW w:w="3406" w:type="dxa"/>
            <w:gridSpan w:val="4"/>
          </w:tcPr>
          <w:p w14:paraId="72DB803D" w14:textId="77777777" w:rsidR="002F2E5C" w:rsidRDefault="002F2E5C" w:rsidP="007755BB">
            <w:pPr>
              <w:jc w:val="both"/>
            </w:pPr>
            <w:r>
              <w:t>Klasifikovaný zápočet</w:t>
            </w:r>
          </w:p>
        </w:tc>
        <w:tc>
          <w:tcPr>
            <w:tcW w:w="2156" w:type="dxa"/>
            <w:shd w:val="clear" w:color="auto" w:fill="F7CAAC"/>
          </w:tcPr>
          <w:p w14:paraId="69D38A49" w14:textId="77777777" w:rsidR="002F2E5C" w:rsidRDefault="002F2E5C" w:rsidP="007755BB">
            <w:pPr>
              <w:jc w:val="both"/>
              <w:rPr>
                <w:b/>
              </w:rPr>
            </w:pPr>
            <w:r>
              <w:rPr>
                <w:b/>
              </w:rPr>
              <w:t>Forma výuky</w:t>
            </w:r>
          </w:p>
        </w:tc>
        <w:tc>
          <w:tcPr>
            <w:tcW w:w="1207" w:type="dxa"/>
            <w:gridSpan w:val="2"/>
          </w:tcPr>
          <w:p w14:paraId="736D0289" w14:textId="77777777" w:rsidR="002F2E5C" w:rsidRDefault="002F2E5C" w:rsidP="007755BB">
            <w:pPr>
              <w:jc w:val="both"/>
            </w:pPr>
            <w:r>
              <w:t>Cvičení</w:t>
            </w:r>
          </w:p>
        </w:tc>
      </w:tr>
      <w:tr w:rsidR="002F2E5C" w14:paraId="5E8B1E9E" w14:textId="77777777" w:rsidTr="007755BB">
        <w:tc>
          <w:tcPr>
            <w:tcW w:w="3086" w:type="dxa"/>
            <w:shd w:val="clear" w:color="auto" w:fill="F7CAAC"/>
          </w:tcPr>
          <w:p w14:paraId="06E87CE6"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200C3529" w14:textId="77777777" w:rsidR="002F2E5C" w:rsidRDefault="002F2E5C" w:rsidP="007755BB">
            <w:pPr>
              <w:jc w:val="both"/>
            </w:pPr>
            <w:r>
              <w:t>Písemná i ústní forma</w:t>
            </w:r>
          </w:p>
          <w:p w14:paraId="0F6022D1" w14:textId="77777777" w:rsidR="002F2E5C" w:rsidRDefault="002F2E5C" w:rsidP="007755BB">
            <w:pPr>
              <w:jc w:val="both"/>
            </w:pPr>
            <w:r>
              <w:t>1. Povinná a aktivní účast na jednotlivých cvičení (80% účast na cvičení)</w:t>
            </w:r>
          </w:p>
          <w:p w14:paraId="762452E3" w14:textId="77777777" w:rsidR="002F2E5C" w:rsidRDefault="002F2E5C" w:rsidP="007755BB">
            <w:pPr>
              <w:jc w:val="both"/>
            </w:pPr>
            <w:r>
              <w:t>2. Úspěšné a samostatné vypracování průběžných úkolů v průběhu semestru.</w:t>
            </w:r>
          </w:p>
          <w:p w14:paraId="6A8CB9AF" w14:textId="77777777" w:rsidR="002F2E5C" w:rsidRDefault="002F2E5C" w:rsidP="007755BB">
            <w:pPr>
              <w:jc w:val="both"/>
            </w:pPr>
            <w:r>
              <w:t>3. Prokázání zvládnutí probírané látky vypracováním závěrečného projektu.</w:t>
            </w:r>
          </w:p>
          <w:p w14:paraId="33BC6C15" w14:textId="77777777" w:rsidR="002F2E5C" w:rsidRDefault="002F2E5C" w:rsidP="007755BB">
            <w:pPr>
              <w:jc w:val="both"/>
            </w:pPr>
            <w:r>
              <w:t>4. Úspěšná obhajoba vypracovaného projektu.</w:t>
            </w:r>
          </w:p>
        </w:tc>
      </w:tr>
      <w:tr w:rsidR="002F2E5C" w14:paraId="3AB09630" w14:textId="77777777" w:rsidTr="00407BC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47" w:author="Zuzka" w:date="2018-11-16T02: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4"/>
          <w:trPrChange w:id="748" w:author="Zuzka" w:date="2018-11-16T02:08:00Z">
            <w:trPr>
              <w:gridBefore w:val="1"/>
              <w:trHeight w:val="554"/>
            </w:trPr>
          </w:trPrChange>
        </w:trPr>
        <w:tc>
          <w:tcPr>
            <w:tcW w:w="9855" w:type="dxa"/>
            <w:gridSpan w:val="8"/>
            <w:tcBorders>
              <w:top w:val="nil"/>
            </w:tcBorders>
            <w:tcPrChange w:id="749" w:author="Zuzka" w:date="2018-11-16T02:08:00Z">
              <w:tcPr>
                <w:tcW w:w="9855" w:type="dxa"/>
                <w:gridSpan w:val="9"/>
                <w:tcBorders>
                  <w:top w:val="nil"/>
                </w:tcBorders>
              </w:tcPr>
            </w:tcPrChange>
          </w:tcPr>
          <w:p w14:paraId="1A228E0F" w14:textId="77777777" w:rsidR="002F2E5C" w:rsidRDefault="002F2E5C" w:rsidP="007755BB">
            <w:pPr>
              <w:jc w:val="both"/>
            </w:pPr>
          </w:p>
        </w:tc>
      </w:tr>
      <w:tr w:rsidR="002F2E5C" w14:paraId="25B3841F" w14:textId="77777777" w:rsidTr="007755BB">
        <w:trPr>
          <w:trHeight w:val="197"/>
        </w:trPr>
        <w:tc>
          <w:tcPr>
            <w:tcW w:w="3086" w:type="dxa"/>
            <w:tcBorders>
              <w:top w:val="nil"/>
            </w:tcBorders>
            <w:shd w:val="clear" w:color="auto" w:fill="F7CAAC"/>
          </w:tcPr>
          <w:p w14:paraId="237E86E2" w14:textId="77777777" w:rsidR="002F2E5C" w:rsidRDefault="002F2E5C" w:rsidP="007755BB">
            <w:pPr>
              <w:jc w:val="both"/>
              <w:rPr>
                <w:b/>
              </w:rPr>
            </w:pPr>
            <w:r>
              <w:rPr>
                <w:b/>
              </w:rPr>
              <w:t>Garant předmětu</w:t>
            </w:r>
          </w:p>
        </w:tc>
        <w:tc>
          <w:tcPr>
            <w:tcW w:w="6769" w:type="dxa"/>
            <w:gridSpan w:val="7"/>
            <w:tcBorders>
              <w:top w:val="nil"/>
            </w:tcBorders>
          </w:tcPr>
          <w:p w14:paraId="48093E9A" w14:textId="77777777" w:rsidR="002F2E5C" w:rsidRDefault="002F2E5C" w:rsidP="007755BB">
            <w:pPr>
              <w:jc w:val="both"/>
            </w:pPr>
            <w:r>
              <w:t>Ing. Radek Šilhavý, Ph.D.</w:t>
            </w:r>
          </w:p>
        </w:tc>
      </w:tr>
      <w:tr w:rsidR="002F2E5C" w14:paraId="6ECAD2CD" w14:textId="77777777" w:rsidTr="007755BB">
        <w:trPr>
          <w:trHeight w:val="243"/>
        </w:trPr>
        <w:tc>
          <w:tcPr>
            <w:tcW w:w="3086" w:type="dxa"/>
            <w:tcBorders>
              <w:top w:val="nil"/>
            </w:tcBorders>
            <w:shd w:val="clear" w:color="auto" w:fill="F7CAAC"/>
          </w:tcPr>
          <w:p w14:paraId="72E05B7F" w14:textId="77777777" w:rsidR="002F2E5C" w:rsidRDefault="002F2E5C" w:rsidP="007755BB">
            <w:pPr>
              <w:jc w:val="both"/>
              <w:rPr>
                <w:b/>
              </w:rPr>
            </w:pPr>
            <w:r>
              <w:rPr>
                <w:b/>
              </w:rPr>
              <w:t>Zapojení garanta do výuky předmětu</w:t>
            </w:r>
          </w:p>
        </w:tc>
        <w:tc>
          <w:tcPr>
            <w:tcW w:w="6769" w:type="dxa"/>
            <w:gridSpan w:val="7"/>
            <w:tcBorders>
              <w:top w:val="nil"/>
            </w:tcBorders>
          </w:tcPr>
          <w:p w14:paraId="242306DB" w14:textId="77777777" w:rsidR="002F2E5C" w:rsidRDefault="002F2E5C" w:rsidP="007755BB">
            <w:pPr>
              <w:jc w:val="both"/>
            </w:pPr>
            <w:r>
              <w:t>Vedení cvičení, metodika výuky</w:t>
            </w:r>
          </w:p>
        </w:tc>
      </w:tr>
      <w:tr w:rsidR="002F2E5C" w14:paraId="21DA2AF7" w14:textId="77777777" w:rsidTr="007755BB">
        <w:tc>
          <w:tcPr>
            <w:tcW w:w="3086" w:type="dxa"/>
            <w:shd w:val="clear" w:color="auto" w:fill="F7CAAC"/>
          </w:tcPr>
          <w:p w14:paraId="7605FB1B" w14:textId="77777777" w:rsidR="002F2E5C" w:rsidRDefault="002F2E5C" w:rsidP="007755BB">
            <w:pPr>
              <w:jc w:val="both"/>
              <w:rPr>
                <w:b/>
              </w:rPr>
            </w:pPr>
            <w:r>
              <w:rPr>
                <w:b/>
              </w:rPr>
              <w:t>Vyučující</w:t>
            </w:r>
          </w:p>
        </w:tc>
        <w:tc>
          <w:tcPr>
            <w:tcW w:w="6769" w:type="dxa"/>
            <w:gridSpan w:val="7"/>
            <w:tcBorders>
              <w:bottom w:val="nil"/>
            </w:tcBorders>
          </w:tcPr>
          <w:p w14:paraId="5E7F25BB" w14:textId="24994F18" w:rsidR="002F2E5C" w:rsidRDefault="002F2E5C" w:rsidP="007755BB">
            <w:pPr>
              <w:jc w:val="both"/>
            </w:pPr>
            <w:r>
              <w:t>Ing. Radek Šilhavý, Ph.D.</w:t>
            </w:r>
            <w:r w:rsidR="00C60414">
              <w:t>, cvičení (34 %)</w:t>
            </w:r>
          </w:p>
          <w:p w14:paraId="4ED75891" w14:textId="40760BBB" w:rsidR="002F2E5C" w:rsidRDefault="002F2E5C" w:rsidP="007755BB">
            <w:pPr>
              <w:jc w:val="both"/>
            </w:pPr>
            <w:r>
              <w:t>Ing. Petr Šilhavý, Ph.D.</w:t>
            </w:r>
            <w:r w:rsidR="00C60414">
              <w:t xml:space="preserve"> , cvičení (33 %)</w:t>
            </w:r>
          </w:p>
          <w:p w14:paraId="366D8027" w14:textId="134A61DD" w:rsidR="002F2E5C" w:rsidRDefault="002F2E5C" w:rsidP="00C60414">
            <w:pPr>
              <w:jc w:val="both"/>
            </w:pPr>
            <w:r>
              <w:t>doc. Ing. Zdenka Prokopová, CSc.</w:t>
            </w:r>
            <w:r w:rsidR="00C60414">
              <w:t xml:space="preserve"> , cvičení (33 %)</w:t>
            </w:r>
          </w:p>
        </w:tc>
      </w:tr>
      <w:tr w:rsidR="002F2E5C" w14:paraId="5CB468B8" w14:textId="77777777" w:rsidTr="00407BC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0" w:author="Zuzka" w:date="2018-11-16T02: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751" w:author="Zuzka" w:date="2018-11-16T02:08:00Z">
            <w:trPr>
              <w:gridBefore w:val="1"/>
              <w:trHeight w:val="554"/>
            </w:trPr>
          </w:trPrChange>
        </w:trPr>
        <w:tc>
          <w:tcPr>
            <w:tcW w:w="9855" w:type="dxa"/>
            <w:gridSpan w:val="8"/>
            <w:tcBorders>
              <w:top w:val="nil"/>
            </w:tcBorders>
            <w:tcPrChange w:id="752" w:author="Zuzka" w:date="2018-11-16T02:08:00Z">
              <w:tcPr>
                <w:tcW w:w="9855" w:type="dxa"/>
                <w:gridSpan w:val="9"/>
                <w:tcBorders>
                  <w:top w:val="nil"/>
                </w:tcBorders>
              </w:tcPr>
            </w:tcPrChange>
          </w:tcPr>
          <w:p w14:paraId="49AF148E" w14:textId="77777777" w:rsidR="002F2E5C" w:rsidRDefault="002F2E5C" w:rsidP="007755BB">
            <w:pPr>
              <w:jc w:val="both"/>
            </w:pPr>
          </w:p>
        </w:tc>
      </w:tr>
      <w:tr w:rsidR="002F2E5C" w14:paraId="5AE527A6" w14:textId="77777777" w:rsidTr="007755BB">
        <w:tc>
          <w:tcPr>
            <w:tcW w:w="3086" w:type="dxa"/>
            <w:shd w:val="clear" w:color="auto" w:fill="F7CAAC"/>
          </w:tcPr>
          <w:p w14:paraId="10225295" w14:textId="77777777" w:rsidR="002F2E5C" w:rsidRDefault="002F2E5C" w:rsidP="007755BB">
            <w:pPr>
              <w:jc w:val="both"/>
              <w:rPr>
                <w:b/>
              </w:rPr>
            </w:pPr>
            <w:r>
              <w:rPr>
                <w:b/>
              </w:rPr>
              <w:t>Stručná anotace předmětu</w:t>
            </w:r>
          </w:p>
        </w:tc>
        <w:tc>
          <w:tcPr>
            <w:tcW w:w="6769" w:type="dxa"/>
            <w:gridSpan w:val="7"/>
            <w:tcBorders>
              <w:bottom w:val="nil"/>
            </w:tcBorders>
          </w:tcPr>
          <w:p w14:paraId="0FC6DBA6" w14:textId="77777777" w:rsidR="002F2E5C" w:rsidRDefault="002F2E5C" w:rsidP="007755BB">
            <w:pPr>
              <w:jc w:val="both"/>
            </w:pPr>
          </w:p>
        </w:tc>
      </w:tr>
      <w:tr w:rsidR="002F2E5C" w14:paraId="314F0583" w14:textId="77777777" w:rsidTr="007755BB">
        <w:trPr>
          <w:trHeight w:val="3938"/>
        </w:trPr>
        <w:tc>
          <w:tcPr>
            <w:tcW w:w="9855" w:type="dxa"/>
            <w:gridSpan w:val="8"/>
            <w:tcBorders>
              <w:top w:val="nil"/>
              <w:bottom w:val="single" w:sz="12" w:space="0" w:color="auto"/>
            </w:tcBorders>
          </w:tcPr>
          <w:p w14:paraId="242EFBED" w14:textId="77777777" w:rsidR="002F2E5C" w:rsidRPr="00DD2398" w:rsidDel="00B41E67" w:rsidRDefault="002F2E5C" w:rsidP="007755BB">
            <w:pPr>
              <w:jc w:val="both"/>
              <w:rPr>
                <w:del w:id="753" w:author="Zuzka" w:date="2018-11-16T02:08:00Z"/>
                <w:szCs w:val="22"/>
              </w:rPr>
            </w:pPr>
            <w:r w:rsidRPr="00DD2398">
              <w:rPr>
                <w:szCs w:val="22"/>
              </w:rPr>
              <w:t>Cílem kurzu je realizace softwarového projektu pomocí metod Softwarového inženýrství. Student porozumí reálným aspektům životního cyklu softwarového systému, kdy prací na týmovém projektu projde různými etapami vývoje softwarového systému. Seznámí se také s projektovým řízením v softwarovém inženýrství v souvislosti s realizací projektu softwarového systému. Každý tým bude mít svého konzultanta.</w:t>
            </w:r>
          </w:p>
          <w:p w14:paraId="398366CD" w14:textId="77777777" w:rsidR="002F2E5C" w:rsidRPr="00DD2398" w:rsidRDefault="002F2E5C" w:rsidP="007755BB">
            <w:pPr>
              <w:jc w:val="both"/>
              <w:rPr>
                <w:szCs w:val="22"/>
              </w:rPr>
            </w:pPr>
          </w:p>
          <w:p w14:paraId="010B86B1" w14:textId="77777777" w:rsidR="002F2E5C" w:rsidRPr="00DD2398" w:rsidRDefault="002F2E5C" w:rsidP="007755BB">
            <w:pPr>
              <w:jc w:val="both"/>
              <w:rPr>
                <w:szCs w:val="22"/>
              </w:rPr>
            </w:pPr>
            <w:r w:rsidRPr="00DD2398">
              <w:rPr>
                <w:szCs w:val="22"/>
              </w:rPr>
              <w:t>Témata:</w:t>
            </w:r>
          </w:p>
          <w:p w14:paraId="323ADAF7" w14:textId="77777777" w:rsidR="002F2E5C" w:rsidRPr="00DD2398" w:rsidRDefault="002F2E5C" w:rsidP="007755BB">
            <w:pPr>
              <w:pStyle w:val="Odstavecseseznamem"/>
              <w:numPr>
                <w:ilvl w:val="0"/>
                <w:numId w:val="22"/>
              </w:numPr>
              <w:jc w:val="both"/>
              <w:rPr>
                <w:szCs w:val="22"/>
              </w:rPr>
            </w:pPr>
            <w:r w:rsidRPr="00DD2398">
              <w:rPr>
                <w:szCs w:val="22"/>
              </w:rPr>
              <w:t xml:space="preserve">Volba tématu projektu, seznámení se zásadami vypracování, sestavení týmu. </w:t>
            </w:r>
          </w:p>
          <w:p w14:paraId="16EF0515" w14:textId="77777777" w:rsidR="002F2E5C" w:rsidRPr="00DD2398" w:rsidRDefault="002F2E5C" w:rsidP="007755BB">
            <w:pPr>
              <w:pStyle w:val="Odstavecseseznamem"/>
              <w:numPr>
                <w:ilvl w:val="0"/>
                <w:numId w:val="22"/>
              </w:numPr>
              <w:jc w:val="both"/>
              <w:rPr>
                <w:szCs w:val="22"/>
              </w:rPr>
            </w:pPr>
            <w:r w:rsidRPr="00DD2398">
              <w:rPr>
                <w:szCs w:val="22"/>
              </w:rPr>
              <w:t xml:space="preserve">Definování projektového cíle, studie proveditelnosti. </w:t>
            </w:r>
          </w:p>
          <w:p w14:paraId="6AA2C351" w14:textId="77777777" w:rsidR="002F2E5C" w:rsidRPr="00DD2398" w:rsidRDefault="002F2E5C" w:rsidP="007755BB">
            <w:pPr>
              <w:pStyle w:val="Odstavecseseznamem"/>
              <w:numPr>
                <w:ilvl w:val="0"/>
                <w:numId w:val="22"/>
              </w:numPr>
              <w:jc w:val="both"/>
              <w:rPr>
                <w:szCs w:val="22"/>
              </w:rPr>
            </w:pPr>
            <w:r w:rsidRPr="00DD2398">
              <w:rPr>
                <w:szCs w:val="22"/>
              </w:rPr>
              <w:t xml:space="preserve">Volba vývojové metodiky. </w:t>
            </w:r>
          </w:p>
          <w:p w14:paraId="012BE3F7" w14:textId="77777777" w:rsidR="002F2E5C" w:rsidRPr="00DD2398" w:rsidRDefault="002F2E5C" w:rsidP="007755BB">
            <w:pPr>
              <w:pStyle w:val="Odstavecseseznamem"/>
              <w:numPr>
                <w:ilvl w:val="0"/>
                <w:numId w:val="22"/>
              </w:numPr>
              <w:jc w:val="both"/>
              <w:rPr>
                <w:szCs w:val="22"/>
              </w:rPr>
            </w:pPr>
            <w:r w:rsidRPr="00DD2398">
              <w:rPr>
                <w:szCs w:val="22"/>
              </w:rPr>
              <w:t xml:space="preserve">Sběr požadavků. </w:t>
            </w:r>
          </w:p>
          <w:p w14:paraId="0BD53B52" w14:textId="77777777" w:rsidR="002F2E5C" w:rsidRPr="00DD2398" w:rsidRDefault="002F2E5C" w:rsidP="007755BB">
            <w:pPr>
              <w:pStyle w:val="Odstavecseseznamem"/>
              <w:numPr>
                <w:ilvl w:val="0"/>
                <w:numId w:val="22"/>
              </w:numPr>
              <w:jc w:val="both"/>
              <w:rPr>
                <w:szCs w:val="22"/>
              </w:rPr>
            </w:pPr>
            <w:r w:rsidRPr="00DD2398">
              <w:rPr>
                <w:szCs w:val="22"/>
              </w:rPr>
              <w:t xml:space="preserve">Analýza požadavků. </w:t>
            </w:r>
          </w:p>
          <w:p w14:paraId="0E51824C" w14:textId="77777777" w:rsidR="002F2E5C" w:rsidRPr="00DD2398" w:rsidRDefault="002F2E5C" w:rsidP="007755BB">
            <w:pPr>
              <w:pStyle w:val="Odstavecseseznamem"/>
              <w:numPr>
                <w:ilvl w:val="0"/>
                <w:numId w:val="22"/>
              </w:numPr>
              <w:jc w:val="both"/>
              <w:rPr>
                <w:szCs w:val="22"/>
              </w:rPr>
            </w:pPr>
            <w:r w:rsidRPr="00DD2398">
              <w:rPr>
                <w:szCs w:val="22"/>
              </w:rPr>
              <w:t xml:space="preserve">Sestavení modelu případů užití. </w:t>
            </w:r>
          </w:p>
          <w:p w14:paraId="680063DA" w14:textId="77777777" w:rsidR="002F2E5C" w:rsidRPr="00DD2398" w:rsidRDefault="002F2E5C" w:rsidP="007755BB">
            <w:pPr>
              <w:pStyle w:val="Odstavecseseznamem"/>
              <w:numPr>
                <w:ilvl w:val="0"/>
                <w:numId w:val="22"/>
              </w:numPr>
              <w:jc w:val="both"/>
              <w:rPr>
                <w:szCs w:val="22"/>
              </w:rPr>
            </w:pPr>
            <w:r w:rsidRPr="00DD2398">
              <w:rPr>
                <w:szCs w:val="22"/>
              </w:rPr>
              <w:t xml:space="preserve">Sestavení časového plánu, metody odhadování rozsahu a úsilí projektu. </w:t>
            </w:r>
          </w:p>
          <w:p w14:paraId="72039A44" w14:textId="77777777" w:rsidR="002F2E5C" w:rsidRPr="00DD2398" w:rsidRDefault="002F2E5C" w:rsidP="007755BB">
            <w:pPr>
              <w:pStyle w:val="Odstavecseseznamem"/>
              <w:numPr>
                <w:ilvl w:val="0"/>
                <w:numId w:val="22"/>
              </w:numPr>
              <w:jc w:val="both"/>
              <w:rPr>
                <w:szCs w:val="22"/>
              </w:rPr>
            </w:pPr>
            <w:r w:rsidRPr="00DD2398">
              <w:rPr>
                <w:szCs w:val="22"/>
              </w:rPr>
              <w:t xml:space="preserve">Návrh architektury řešení. Sestavení plánu sestavení. </w:t>
            </w:r>
          </w:p>
          <w:p w14:paraId="0F4212CD" w14:textId="77777777" w:rsidR="002F2E5C" w:rsidRPr="00DD2398" w:rsidRDefault="002F2E5C" w:rsidP="007755BB">
            <w:pPr>
              <w:pStyle w:val="Odstavecseseznamem"/>
              <w:numPr>
                <w:ilvl w:val="0"/>
                <w:numId w:val="22"/>
              </w:numPr>
              <w:jc w:val="both"/>
              <w:rPr>
                <w:szCs w:val="22"/>
              </w:rPr>
            </w:pPr>
            <w:r w:rsidRPr="00DD2398">
              <w:rPr>
                <w:szCs w:val="22"/>
              </w:rPr>
              <w:t xml:space="preserve">Návrh uživatelského rozhraní, vývoj prototypu. </w:t>
            </w:r>
          </w:p>
          <w:p w14:paraId="74D7EBC1" w14:textId="77777777" w:rsidR="002F2E5C" w:rsidRPr="00DD2398" w:rsidRDefault="002F2E5C" w:rsidP="007755BB">
            <w:pPr>
              <w:pStyle w:val="Odstavecseseznamem"/>
              <w:numPr>
                <w:ilvl w:val="0"/>
                <w:numId w:val="22"/>
              </w:numPr>
              <w:jc w:val="both"/>
              <w:rPr>
                <w:szCs w:val="22"/>
              </w:rPr>
            </w:pPr>
            <w:r w:rsidRPr="00DD2398">
              <w:rPr>
                <w:szCs w:val="22"/>
              </w:rPr>
              <w:t>Vývoj a vývojové konzultace projektu.</w:t>
            </w:r>
          </w:p>
          <w:p w14:paraId="1A7C4E8A" w14:textId="77777777" w:rsidR="002F2E5C" w:rsidRPr="00DD2398" w:rsidRDefault="002F2E5C" w:rsidP="007755BB">
            <w:pPr>
              <w:pStyle w:val="Odstavecseseznamem"/>
              <w:numPr>
                <w:ilvl w:val="0"/>
                <w:numId w:val="22"/>
              </w:numPr>
              <w:jc w:val="both"/>
              <w:rPr>
                <w:szCs w:val="22"/>
              </w:rPr>
            </w:pPr>
            <w:r w:rsidRPr="00DD2398">
              <w:rPr>
                <w:szCs w:val="22"/>
              </w:rPr>
              <w:t>Vývoj a vývojové konzultace projektu.</w:t>
            </w:r>
          </w:p>
          <w:p w14:paraId="647AF6AE" w14:textId="77777777" w:rsidR="002F2E5C" w:rsidRPr="00901961" w:rsidRDefault="002F2E5C" w:rsidP="007755BB">
            <w:pPr>
              <w:pStyle w:val="Odstavecseseznamem"/>
              <w:numPr>
                <w:ilvl w:val="0"/>
                <w:numId w:val="22"/>
              </w:numPr>
              <w:jc w:val="both"/>
              <w:rPr>
                <w:ins w:id="754" w:author="Zuzka" w:date="2018-11-16T01:59:00Z"/>
              </w:rPr>
            </w:pPr>
            <w:r w:rsidRPr="00DD2398">
              <w:rPr>
                <w:szCs w:val="22"/>
              </w:rPr>
              <w:t>Vývoj a vývojové konzultace projektu.</w:t>
            </w:r>
          </w:p>
          <w:p w14:paraId="2DDDCEB0" w14:textId="77777777" w:rsidR="00901961" w:rsidRDefault="00901961">
            <w:pPr>
              <w:ind w:left="720"/>
              <w:jc w:val="both"/>
              <w:pPrChange w:id="755" w:author="Zuzka" w:date="2018-11-16T01:59:00Z">
                <w:pPr>
                  <w:pStyle w:val="Odstavecseseznamem"/>
                  <w:numPr>
                    <w:numId w:val="22"/>
                  </w:numPr>
                  <w:ind w:left="1080" w:hanging="360"/>
                  <w:jc w:val="both"/>
                </w:pPr>
              </w:pPrChange>
            </w:pPr>
          </w:p>
        </w:tc>
      </w:tr>
      <w:tr w:rsidR="002F2E5C" w14:paraId="223A16B6" w14:textId="77777777" w:rsidTr="007755BB">
        <w:trPr>
          <w:trHeight w:val="265"/>
        </w:trPr>
        <w:tc>
          <w:tcPr>
            <w:tcW w:w="3653" w:type="dxa"/>
            <w:gridSpan w:val="2"/>
            <w:tcBorders>
              <w:top w:val="nil"/>
            </w:tcBorders>
            <w:shd w:val="clear" w:color="auto" w:fill="F7CAAC"/>
          </w:tcPr>
          <w:p w14:paraId="3F9348AF"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058301A" w14:textId="77777777" w:rsidR="002F2E5C" w:rsidRDefault="002F2E5C" w:rsidP="007755BB">
            <w:pPr>
              <w:jc w:val="both"/>
            </w:pPr>
          </w:p>
        </w:tc>
      </w:tr>
      <w:tr w:rsidR="002F2E5C" w14:paraId="1CE2ABA6" w14:textId="77777777" w:rsidTr="007755BB">
        <w:trPr>
          <w:trHeight w:val="1497"/>
        </w:trPr>
        <w:tc>
          <w:tcPr>
            <w:tcW w:w="9855" w:type="dxa"/>
            <w:gridSpan w:val="8"/>
            <w:tcBorders>
              <w:top w:val="nil"/>
            </w:tcBorders>
          </w:tcPr>
          <w:p w14:paraId="2985FF9D" w14:textId="77777777" w:rsidR="002F2E5C" w:rsidRPr="00B75B43" w:rsidRDefault="002F2E5C" w:rsidP="007755BB">
            <w:pPr>
              <w:jc w:val="both"/>
              <w:rPr>
                <w:b/>
              </w:rPr>
            </w:pPr>
            <w:r w:rsidRPr="00B75B43">
              <w:rPr>
                <w:b/>
              </w:rPr>
              <w:t>Povinná literatura:</w:t>
            </w:r>
          </w:p>
          <w:p w14:paraId="44DF632B" w14:textId="77777777" w:rsidR="00901961" w:rsidRPr="00901961" w:rsidRDefault="00901961" w:rsidP="00901961">
            <w:pPr>
              <w:jc w:val="both"/>
              <w:rPr>
                <w:ins w:id="756" w:author="Zuzka" w:date="2018-11-16T02:01:00Z"/>
                <w:lang w:val="en-GB"/>
              </w:rPr>
            </w:pPr>
            <w:ins w:id="757" w:author="Zuzka" w:date="2018-11-16T02:01:00Z">
              <w:r w:rsidRPr="00901961">
                <w:rPr>
                  <w:lang w:val="en-GB"/>
                </w:rPr>
                <w:t>SOMMERVILLE, Ian. </w:t>
              </w:r>
              <w:r w:rsidRPr="00901961">
                <w:rPr>
                  <w:i/>
                  <w:iCs/>
                  <w:lang w:val="en-GB"/>
                </w:rPr>
                <w:t>Software engineering</w:t>
              </w:r>
              <w:r w:rsidRPr="00901961">
                <w:rPr>
                  <w:lang w:val="en-GB"/>
                </w:rPr>
                <w:t>. Tenth edition. Boston: Pearson, [2016]. ISBN 978-0133943030.</w:t>
              </w:r>
            </w:ins>
          </w:p>
          <w:p w14:paraId="14ABE60E" w14:textId="2B4FB97B" w:rsidR="002F2E5C" w:rsidRPr="00B75B43" w:rsidDel="00901961" w:rsidRDefault="002F2E5C" w:rsidP="007755BB">
            <w:pPr>
              <w:jc w:val="both"/>
              <w:rPr>
                <w:del w:id="758" w:author="Zuzka" w:date="2018-11-16T02:01:00Z"/>
              </w:rPr>
            </w:pPr>
            <w:del w:id="759" w:author="Zuzka" w:date="2018-11-16T02:01:00Z">
              <w:r w:rsidRPr="00B75B43" w:rsidDel="00901961">
                <w:delText xml:space="preserve">SOMMERVILLE, Ian. </w:delText>
              </w:r>
              <w:r w:rsidRPr="00A91DE4" w:rsidDel="00901961">
                <w:rPr>
                  <w:i/>
                </w:rPr>
                <w:delText>Software engineering</w:delText>
              </w:r>
              <w:r w:rsidRPr="00B75B43" w:rsidDel="00901961">
                <w:delText>. Tenth edition. Boston: Pearson, [2016]. ISBN 978-0133943030.</w:delText>
              </w:r>
            </w:del>
          </w:p>
          <w:p w14:paraId="21A56D85" w14:textId="77777777" w:rsidR="002F2E5C" w:rsidRPr="00B75B43" w:rsidRDefault="002F2E5C" w:rsidP="007755BB">
            <w:pPr>
              <w:jc w:val="both"/>
            </w:pPr>
            <w:r w:rsidRPr="00B75B43">
              <w:t xml:space="preserve">ARLOW, Jim a Ila NEUSTADT. </w:t>
            </w:r>
            <w:r w:rsidRPr="00A91DE4">
              <w:rPr>
                <w:i/>
              </w:rPr>
              <w:t>UML 2 a unifikovaný proces vývoje aplikací: objektově orientovaná analýza a návrh prakticky</w:t>
            </w:r>
            <w:r w:rsidRPr="00B75B43">
              <w:t>. 2., aktualiz. a dopl. vyd. Brno: Computer Press, 2007. ISBN 978-80-251-1503-9.</w:t>
            </w:r>
          </w:p>
          <w:p w14:paraId="6BE452AF" w14:textId="77777777" w:rsidR="00901961" w:rsidRPr="00901961" w:rsidRDefault="00901961" w:rsidP="00901961">
            <w:pPr>
              <w:jc w:val="both"/>
              <w:rPr>
                <w:ins w:id="760" w:author="Zuzka" w:date="2018-11-16T02:01:00Z"/>
                <w:lang w:val="en-GB"/>
              </w:rPr>
            </w:pPr>
            <w:ins w:id="761" w:author="Zuzka" w:date="2018-11-16T02:01:00Z">
              <w:r w:rsidRPr="00901961">
                <w:rPr>
                  <w:lang w:val="en-GB"/>
                </w:rPr>
                <w:t>PILONE, Dan. </w:t>
              </w:r>
              <w:r w:rsidRPr="00901961">
                <w:rPr>
                  <w:i/>
                  <w:iCs/>
                  <w:lang w:val="en-GB"/>
                </w:rPr>
                <w:t>UML 2.0 pocket reference</w:t>
              </w:r>
              <w:r w:rsidRPr="00901961">
                <w:rPr>
                  <w:lang w:val="en-GB"/>
                </w:rPr>
                <w:t>. Sebastopol, Calif.: O'Reilly, 2006. ISBN 0-596-10208-9.</w:t>
              </w:r>
            </w:ins>
          </w:p>
          <w:p w14:paraId="7EA3C044" w14:textId="57D84CB4" w:rsidR="00901961" w:rsidRPr="00B75B43" w:rsidRDefault="002F2E5C" w:rsidP="007755BB">
            <w:pPr>
              <w:jc w:val="both"/>
            </w:pPr>
            <w:del w:id="762" w:author="Zuzka" w:date="2018-11-16T02:01:00Z">
              <w:r w:rsidRPr="00B75B43" w:rsidDel="00901961">
                <w:delText xml:space="preserve">PILONE, Dan. a Dan. PILONE. </w:delText>
              </w:r>
              <w:r w:rsidRPr="00A91DE4" w:rsidDel="00901961">
                <w:rPr>
                  <w:i/>
                </w:rPr>
                <w:delText>UML 2.0 pocket reference</w:delText>
              </w:r>
              <w:r w:rsidRPr="00B75B43" w:rsidDel="00901961">
                <w:delText xml:space="preserve">. [New ed.]. Beijing: O'Reilly, c2006, vii, 128 s. ISBN 0-596-10208-9. Dostupné také z: </w:delText>
              </w:r>
              <w:r w:rsidR="00901961" w:rsidRPr="00901961" w:rsidDel="00901961">
                <w:rPr>
                  <w:rPrChange w:id="763" w:author="Zuzka" w:date="2018-11-16T02:00:00Z">
                    <w:rPr>
                      <w:rStyle w:val="Hypertextovodkaz"/>
                    </w:rPr>
                  </w:rPrChange>
                </w:rPr>
                <w:delText>http://katalog.k.utb.cz/</w:delText>
              </w:r>
            </w:del>
          </w:p>
          <w:p w14:paraId="318B9E46" w14:textId="77777777" w:rsidR="002F2E5C" w:rsidRPr="00B75B43" w:rsidRDefault="002F2E5C" w:rsidP="007755BB">
            <w:pPr>
              <w:jc w:val="both"/>
              <w:rPr>
                <w:b/>
              </w:rPr>
            </w:pPr>
            <w:r w:rsidRPr="00B75B43">
              <w:rPr>
                <w:b/>
              </w:rPr>
              <w:t>Doporučená literatura:</w:t>
            </w:r>
          </w:p>
          <w:p w14:paraId="5443C3B6" w14:textId="77777777" w:rsidR="002F2E5C" w:rsidRPr="00B75B43" w:rsidRDefault="002F2E5C" w:rsidP="007755BB">
            <w:pPr>
              <w:jc w:val="both"/>
            </w:pPr>
            <w:r w:rsidRPr="00B75B43">
              <w:t xml:space="preserve">KRAVAL, Ilja a Ilja KRAVAL. </w:t>
            </w:r>
            <w:r w:rsidRPr="00A91DE4">
              <w:rPr>
                <w:i/>
              </w:rPr>
              <w:t>Extrémně Efektivní Modelování s použitím UML</w:t>
            </w:r>
            <w:r w:rsidRPr="00B75B43">
              <w:t>. Valašské Klobouky: Objects Consulting, 2003, 125 s. Dostupné také z: http://katalog.k.utb.cz.</w:t>
            </w:r>
          </w:p>
          <w:p w14:paraId="6F495EDF" w14:textId="1D665C24" w:rsidR="002F2E5C" w:rsidRDefault="002F2E5C" w:rsidP="007755BB">
            <w:pPr>
              <w:rPr>
                <w:ins w:id="764" w:author="Zuzka" w:date="2018-11-16T02:02:00Z"/>
              </w:rPr>
            </w:pPr>
            <w:r w:rsidRPr="00B75B43">
              <w:t xml:space="preserve">WEILKIENS, Tim. </w:t>
            </w:r>
            <w:r w:rsidRPr="00A91DE4">
              <w:rPr>
                <w:i/>
              </w:rPr>
              <w:t>Systems engineering with SysML/UML: modeling, analysis, design</w:t>
            </w:r>
            <w:r w:rsidRPr="00B75B43">
              <w:t xml:space="preserve">. Burlington, Mass.: Morgan Kaufmann, c2007, 1 online zdroj (xi, 307 p.). The OMG press. ISBN 9780080558318. Dostupné také z: </w:t>
            </w:r>
            <w:r w:rsidR="00901961" w:rsidRPr="00901961">
              <w:rPr>
                <w:rPrChange w:id="765" w:author="Zuzka" w:date="2018-11-16T02:02:00Z">
                  <w:rPr>
                    <w:rStyle w:val="Hypertextovodkaz"/>
                  </w:rPr>
                </w:rPrChange>
              </w:rPr>
              <w:t>http://app.knovel.com/</w:t>
            </w:r>
          </w:p>
          <w:p w14:paraId="647965CF" w14:textId="34905327" w:rsidR="00901961" w:rsidRPr="00901961" w:rsidRDefault="00901961" w:rsidP="00901961">
            <w:pPr>
              <w:rPr>
                <w:ins w:id="766" w:author="Zuzka" w:date="2018-11-16T02:03:00Z"/>
                <w:lang w:val="en-GB"/>
              </w:rPr>
            </w:pPr>
            <w:ins w:id="767" w:author="Zuzka" w:date="2018-11-16T02:03:00Z">
              <w:r w:rsidRPr="00901961">
                <w:rPr>
                  <w:lang w:val="en-GB"/>
                </w:rPr>
                <w:t>GAMMA, Erich. </w:t>
              </w:r>
              <w:r w:rsidRPr="00901961">
                <w:rPr>
                  <w:i/>
                  <w:iCs/>
                  <w:lang w:val="en-GB"/>
                </w:rPr>
                <w:t>Design patterns: elements of reusable object-oriented software</w:t>
              </w:r>
              <w:r w:rsidRPr="00901961">
                <w:rPr>
                  <w:lang w:val="en-GB"/>
                </w:rPr>
                <w:t xml:space="preserve">. </w:t>
              </w:r>
            </w:ins>
            <w:ins w:id="768" w:author="Zuzka" w:date="2018-11-16T02:04:00Z">
              <w:r w:rsidRPr="00901961">
                <w:rPr>
                  <w:lang w:val="en-GB"/>
                </w:rPr>
                <w:t>Pearson Education India</w:t>
              </w:r>
            </w:ins>
            <w:ins w:id="769" w:author="Zuzka" w:date="2018-11-16T02:03:00Z">
              <w:r>
                <w:rPr>
                  <w:lang w:val="en-GB"/>
                </w:rPr>
                <w:t>.</w:t>
              </w:r>
              <w:r w:rsidRPr="00901961">
                <w:rPr>
                  <w:lang w:val="en-GB"/>
                </w:rPr>
                <w:t xml:space="preserve"> </w:t>
              </w:r>
            </w:ins>
            <w:ins w:id="770" w:author="Zuzka" w:date="2018-11-16T02:05:00Z">
              <w:r>
                <w:rPr>
                  <w:lang w:val="en-GB"/>
                </w:rPr>
                <w:t>2000</w:t>
              </w:r>
            </w:ins>
            <w:ins w:id="771" w:author="Zuzka" w:date="2018-11-16T02:03:00Z">
              <w:r w:rsidRPr="00901961">
                <w:rPr>
                  <w:lang w:val="en-GB"/>
                </w:rPr>
                <w:t xml:space="preserve">. ISBN </w:t>
              </w:r>
            </w:ins>
            <w:ins w:id="772" w:author="Zuzka" w:date="2018-11-16T02:05:00Z">
              <w:r w:rsidRPr="00901961">
                <w:rPr>
                  <w:lang w:val="en-GB"/>
                </w:rPr>
                <w:t>978-9332555402</w:t>
              </w:r>
            </w:ins>
            <w:ins w:id="773" w:author="Zuzka" w:date="2018-11-16T02:03:00Z">
              <w:r w:rsidRPr="00901961">
                <w:rPr>
                  <w:lang w:val="en-GB"/>
                </w:rPr>
                <w:t>.</w:t>
              </w:r>
            </w:ins>
          </w:p>
          <w:p w14:paraId="2F8EE691" w14:textId="2D3C1A39" w:rsidR="00B41E67" w:rsidRDefault="00B41E67" w:rsidP="00B41E67">
            <w:pPr>
              <w:rPr>
                <w:ins w:id="774" w:author="Zuzka" w:date="2018-11-16T02:07:00Z"/>
                <w:lang w:val="en-GB"/>
              </w:rPr>
            </w:pPr>
            <w:ins w:id="775" w:author="Zuzka" w:date="2018-11-16T02:06:00Z">
              <w:r w:rsidRPr="00B41E67">
                <w:rPr>
                  <w:lang w:val="en-GB"/>
                </w:rPr>
                <w:t xml:space="preserve">BEVIS, Tony. </w:t>
              </w:r>
              <w:r w:rsidRPr="00B41E67">
                <w:rPr>
                  <w:i/>
                  <w:lang w:val="en-GB"/>
                  <w:rPrChange w:id="776" w:author="Zuzka" w:date="2018-11-16T02:07:00Z">
                    <w:rPr>
                      <w:lang w:val="en-GB"/>
                    </w:rPr>
                  </w:rPrChange>
                </w:rPr>
                <w:t>C# design pattern: essentials</w:t>
              </w:r>
              <w:r w:rsidRPr="00B41E67">
                <w:rPr>
                  <w:lang w:val="en-GB"/>
                </w:rPr>
                <w:t>. Leig</w:t>
              </w:r>
              <w:r>
                <w:rPr>
                  <w:lang w:val="en-GB"/>
                </w:rPr>
                <w:t xml:space="preserve">h-on-Sea: Ability First Limited. 2012. </w:t>
              </w:r>
              <w:r w:rsidRPr="00B41E67">
                <w:rPr>
                  <w:lang w:val="en-GB"/>
                </w:rPr>
                <w:t>ISBN 978-0-9565758-6-9.</w:t>
              </w:r>
            </w:ins>
          </w:p>
          <w:p w14:paraId="46B8069E" w14:textId="6E9D4B62" w:rsidR="00901961" w:rsidRPr="00A9100E" w:rsidRDefault="00B41E67" w:rsidP="007755BB">
            <w:pPr>
              <w:rPr>
                <w:lang w:val="en-GB"/>
              </w:rPr>
            </w:pPr>
            <w:ins w:id="777" w:author="Zuzka" w:date="2018-11-16T02:08:00Z">
              <w:r w:rsidRPr="00B41E67">
                <w:rPr>
                  <w:lang w:val="en-GB"/>
                </w:rPr>
                <w:t>MARTIN, Robert C. </w:t>
              </w:r>
              <w:r w:rsidRPr="00B41E67">
                <w:rPr>
                  <w:i/>
                  <w:iCs/>
                  <w:lang w:val="en-GB"/>
                </w:rPr>
                <w:t>Clean code: a handbook of agile software craftsmanship</w:t>
              </w:r>
              <w:r w:rsidRPr="00B41E67">
                <w:rPr>
                  <w:lang w:val="en-GB"/>
                </w:rPr>
                <w:t>. Upper Saddle River, NJ: Prentice Hall, c2009. ISBN 978-0-13-235088-4.</w:t>
              </w:r>
            </w:ins>
          </w:p>
        </w:tc>
      </w:tr>
      <w:tr w:rsidR="002F2E5C" w14:paraId="29F0F0C4"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DFC763" w14:textId="77777777" w:rsidR="002F2E5C" w:rsidRDefault="002F2E5C" w:rsidP="007755BB">
            <w:pPr>
              <w:jc w:val="center"/>
              <w:rPr>
                <w:b/>
              </w:rPr>
            </w:pPr>
            <w:r>
              <w:rPr>
                <w:b/>
              </w:rPr>
              <w:t>Informace ke kombinované nebo distanční formě</w:t>
            </w:r>
          </w:p>
        </w:tc>
      </w:tr>
      <w:tr w:rsidR="002F2E5C" w14:paraId="6B89376E" w14:textId="77777777" w:rsidTr="007755BB">
        <w:tc>
          <w:tcPr>
            <w:tcW w:w="4787" w:type="dxa"/>
            <w:gridSpan w:val="3"/>
            <w:tcBorders>
              <w:top w:val="single" w:sz="2" w:space="0" w:color="auto"/>
            </w:tcBorders>
            <w:shd w:val="clear" w:color="auto" w:fill="F7CAAC"/>
          </w:tcPr>
          <w:p w14:paraId="1B5153D7" w14:textId="77777777" w:rsidR="002F2E5C" w:rsidRDefault="002F2E5C" w:rsidP="007755BB">
            <w:pPr>
              <w:jc w:val="both"/>
            </w:pPr>
            <w:r>
              <w:rPr>
                <w:b/>
              </w:rPr>
              <w:t>Rozsah konzultací (soustředění)</w:t>
            </w:r>
          </w:p>
        </w:tc>
        <w:tc>
          <w:tcPr>
            <w:tcW w:w="889" w:type="dxa"/>
            <w:tcBorders>
              <w:top w:val="single" w:sz="2" w:space="0" w:color="auto"/>
            </w:tcBorders>
          </w:tcPr>
          <w:p w14:paraId="1A0A2145" w14:textId="77777777" w:rsidR="002F2E5C" w:rsidRDefault="002F2E5C" w:rsidP="007755BB">
            <w:pPr>
              <w:jc w:val="both"/>
            </w:pPr>
            <w:r>
              <w:t>19</w:t>
            </w:r>
          </w:p>
        </w:tc>
        <w:tc>
          <w:tcPr>
            <w:tcW w:w="4179" w:type="dxa"/>
            <w:gridSpan w:val="4"/>
            <w:tcBorders>
              <w:top w:val="single" w:sz="2" w:space="0" w:color="auto"/>
            </w:tcBorders>
            <w:shd w:val="clear" w:color="auto" w:fill="F7CAAC"/>
          </w:tcPr>
          <w:p w14:paraId="11AB1675" w14:textId="77777777" w:rsidR="002F2E5C" w:rsidRDefault="002F2E5C" w:rsidP="007755BB">
            <w:pPr>
              <w:jc w:val="both"/>
              <w:rPr>
                <w:b/>
              </w:rPr>
            </w:pPr>
            <w:r>
              <w:rPr>
                <w:b/>
              </w:rPr>
              <w:t xml:space="preserve">hodin </w:t>
            </w:r>
          </w:p>
        </w:tc>
      </w:tr>
      <w:tr w:rsidR="002F2E5C" w14:paraId="184C51AB" w14:textId="77777777" w:rsidTr="007755BB">
        <w:tc>
          <w:tcPr>
            <w:tcW w:w="9855" w:type="dxa"/>
            <w:gridSpan w:val="8"/>
            <w:shd w:val="clear" w:color="auto" w:fill="F7CAAC"/>
          </w:tcPr>
          <w:p w14:paraId="0A206842" w14:textId="77777777" w:rsidR="002F2E5C" w:rsidRDefault="002F2E5C" w:rsidP="007755BB">
            <w:pPr>
              <w:jc w:val="both"/>
              <w:rPr>
                <w:b/>
              </w:rPr>
            </w:pPr>
            <w:r>
              <w:rPr>
                <w:b/>
              </w:rPr>
              <w:t>Informace o způsobu kontaktu s vyučujícím</w:t>
            </w:r>
          </w:p>
        </w:tc>
      </w:tr>
      <w:tr w:rsidR="002F2E5C" w14:paraId="05340713" w14:textId="77777777" w:rsidTr="007755BB">
        <w:trPr>
          <w:trHeight w:val="562"/>
        </w:trPr>
        <w:tc>
          <w:tcPr>
            <w:tcW w:w="9855" w:type="dxa"/>
            <w:gridSpan w:val="8"/>
          </w:tcPr>
          <w:p w14:paraId="42E5CE9C" w14:textId="77777777" w:rsidR="002F2E5C" w:rsidRDefault="002F2E5C" w:rsidP="007755BB">
            <w:pPr>
              <w:jc w:val="both"/>
            </w:pPr>
            <w:r w:rsidRPr="004970D9">
              <w:t>Vyučující na FAI mají trvale vypsány a zveřejněny konzultace minimálně 2h/týden v rámci kterých mají možnosti konzultovat podrobněji probíranou látku. Dále mohou studenti komunikovat s vyučujícím pomocí e-mailu a LMS Moodle</w:t>
            </w:r>
          </w:p>
        </w:tc>
      </w:tr>
    </w:tbl>
    <w:p w14:paraId="3800138F" w14:textId="6FD21DF6" w:rsidR="002F2E5C" w:rsidDel="00A9100E" w:rsidRDefault="002F2E5C" w:rsidP="002F2E5C">
      <w:pPr>
        <w:spacing w:after="160" w:line="259" w:lineRule="auto"/>
        <w:rPr>
          <w:del w:id="778" w:author="Zuzka" w:date="2018-11-16T02:08:00Z"/>
        </w:rPr>
      </w:pPr>
    </w:p>
    <w:p w14:paraId="75FB1C81" w14:textId="037DD4FE" w:rsidR="002F2E5C" w:rsidRDefault="002F2E5C" w:rsidP="002F2E5C">
      <w:del w:id="779" w:author="Zuzka" w:date="2018-11-16T02:08:00Z">
        <w:r w:rsidDel="00A9100E">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780">
          <w:tblGrid>
            <w:gridCol w:w="76"/>
            <w:gridCol w:w="3010"/>
            <w:gridCol w:w="567"/>
            <w:gridCol w:w="1134"/>
            <w:gridCol w:w="889"/>
            <w:gridCol w:w="816"/>
            <w:gridCol w:w="2156"/>
            <w:gridCol w:w="539"/>
            <w:gridCol w:w="668"/>
            <w:gridCol w:w="76"/>
          </w:tblGrid>
        </w:tblGridChange>
      </w:tblGrid>
      <w:tr w:rsidR="002F2E5C" w14:paraId="29307E4E" w14:textId="77777777" w:rsidTr="007755BB">
        <w:tc>
          <w:tcPr>
            <w:tcW w:w="9855" w:type="dxa"/>
            <w:gridSpan w:val="8"/>
            <w:tcBorders>
              <w:bottom w:val="double" w:sz="4" w:space="0" w:color="auto"/>
            </w:tcBorders>
            <w:shd w:val="clear" w:color="auto" w:fill="BDD6EE"/>
          </w:tcPr>
          <w:p w14:paraId="3D816C9C" w14:textId="2E7620E1" w:rsidR="002F2E5C" w:rsidRDefault="002F2E5C" w:rsidP="007755BB">
            <w:pPr>
              <w:tabs>
                <w:tab w:val="right" w:pos="951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29AF7940" w14:textId="77777777" w:rsidTr="007755BB">
        <w:tc>
          <w:tcPr>
            <w:tcW w:w="3086" w:type="dxa"/>
            <w:tcBorders>
              <w:top w:val="double" w:sz="4" w:space="0" w:color="auto"/>
            </w:tcBorders>
            <w:shd w:val="clear" w:color="auto" w:fill="F7CAAC"/>
          </w:tcPr>
          <w:p w14:paraId="446A43D0"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BB8555C" w14:textId="77777777" w:rsidR="002F2E5C" w:rsidRDefault="002F2E5C" w:rsidP="007755BB">
            <w:pPr>
              <w:jc w:val="both"/>
            </w:pPr>
            <w:bookmarkStart w:id="781" w:name="ProgramovaniAalgoritmizace"/>
            <w:r>
              <w:t>P</w:t>
            </w:r>
            <w:r w:rsidRPr="00370E3B">
              <w:t>rogramování a algoritmizace</w:t>
            </w:r>
            <w:bookmarkEnd w:id="781"/>
          </w:p>
        </w:tc>
      </w:tr>
      <w:tr w:rsidR="002F2E5C" w14:paraId="2FCC2FC9" w14:textId="77777777" w:rsidTr="007755BB">
        <w:tc>
          <w:tcPr>
            <w:tcW w:w="3086" w:type="dxa"/>
            <w:shd w:val="clear" w:color="auto" w:fill="F7CAAC"/>
          </w:tcPr>
          <w:p w14:paraId="4BCB4306" w14:textId="77777777" w:rsidR="002F2E5C" w:rsidRDefault="002F2E5C" w:rsidP="007755BB">
            <w:pPr>
              <w:jc w:val="both"/>
              <w:rPr>
                <w:b/>
              </w:rPr>
            </w:pPr>
            <w:r>
              <w:rPr>
                <w:b/>
              </w:rPr>
              <w:t>Typ předmětu</w:t>
            </w:r>
          </w:p>
        </w:tc>
        <w:tc>
          <w:tcPr>
            <w:tcW w:w="3406" w:type="dxa"/>
            <w:gridSpan w:val="4"/>
          </w:tcPr>
          <w:p w14:paraId="4FD70E8D" w14:textId="77777777" w:rsidR="002F2E5C" w:rsidRDefault="002F2E5C" w:rsidP="007755BB">
            <w:pPr>
              <w:jc w:val="both"/>
            </w:pPr>
            <w:r>
              <w:t>Povinný „ZT“</w:t>
            </w:r>
          </w:p>
        </w:tc>
        <w:tc>
          <w:tcPr>
            <w:tcW w:w="2695" w:type="dxa"/>
            <w:gridSpan w:val="2"/>
            <w:shd w:val="clear" w:color="auto" w:fill="F7CAAC"/>
          </w:tcPr>
          <w:p w14:paraId="08561B1B" w14:textId="77777777" w:rsidR="002F2E5C" w:rsidRDefault="002F2E5C" w:rsidP="007755BB">
            <w:pPr>
              <w:jc w:val="both"/>
            </w:pPr>
            <w:r>
              <w:rPr>
                <w:b/>
              </w:rPr>
              <w:t>doporučený ročník / semestr</w:t>
            </w:r>
          </w:p>
        </w:tc>
        <w:tc>
          <w:tcPr>
            <w:tcW w:w="668" w:type="dxa"/>
          </w:tcPr>
          <w:p w14:paraId="6A5A9327" w14:textId="77777777" w:rsidR="002F2E5C" w:rsidRDefault="002F2E5C" w:rsidP="007755BB">
            <w:pPr>
              <w:jc w:val="both"/>
            </w:pPr>
            <w:r>
              <w:t>1/Z</w:t>
            </w:r>
          </w:p>
        </w:tc>
      </w:tr>
      <w:tr w:rsidR="002F2E5C" w14:paraId="3708F103" w14:textId="77777777" w:rsidTr="007755BB">
        <w:tc>
          <w:tcPr>
            <w:tcW w:w="3086" w:type="dxa"/>
            <w:shd w:val="clear" w:color="auto" w:fill="F7CAAC"/>
          </w:tcPr>
          <w:p w14:paraId="47520C15" w14:textId="77777777" w:rsidR="002F2E5C" w:rsidRDefault="002F2E5C" w:rsidP="007755BB">
            <w:pPr>
              <w:jc w:val="both"/>
              <w:rPr>
                <w:b/>
              </w:rPr>
            </w:pPr>
            <w:r>
              <w:rPr>
                <w:b/>
              </w:rPr>
              <w:t>Rozsah studijního předmětu</w:t>
            </w:r>
          </w:p>
        </w:tc>
        <w:tc>
          <w:tcPr>
            <w:tcW w:w="1701" w:type="dxa"/>
            <w:gridSpan w:val="2"/>
          </w:tcPr>
          <w:p w14:paraId="31A66835" w14:textId="77777777" w:rsidR="002F2E5C" w:rsidRDefault="002F2E5C" w:rsidP="007755BB">
            <w:pPr>
              <w:jc w:val="both"/>
            </w:pPr>
            <w:r>
              <w:t>14p + 28s +28c</w:t>
            </w:r>
          </w:p>
        </w:tc>
        <w:tc>
          <w:tcPr>
            <w:tcW w:w="889" w:type="dxa"/>
            <w:shd w:val="clear" w:color="auto" w:fill="F7CAAC"/>
          </w:tcPr>
          <w:p w14:paraId="57F88647" w14:textId="77777777" w:rsidR="002F2E5C" w:rsidRDefault="002F2E5C" w:rsidP="007755BB">
            <w:pPr>
              <w:jc w:val="both"/>
              <w:rPr>
                <w:b/>
              </w:rPr>
            </w:pPr>
            <w:r>
              <w:rPr>
                <w:b/>
              </w:rPr>
              <w:t xml:space="preserve">hod. </w:t>
            </w:r>
          </w:p>
        </w:tc>
        <w:tc>
          <w:tcPr>
            <w:tcW w:w="816" w:type="dxa"/>
          </w:tcPr>
          <w:p w14:paraId="74444781" w14:textId="77777777" w:rsidR="002F2E5C" w:rsidRDefault="002F2E5C" w:rsidP="007755BB">
            <w:pPr>
              <w:jc w:val="both"/>
            </w:pPr>
          </w:p>
        </w:tc>
        <w:tc>
          <w:tcPr>
            <w:tcW w:w="2156" w:type="dxa"/>
            <w:shd w:val="clear" w:color="auto" w:fill="F7CAAC"/>
          </w:tcPr>
          <w:p w14:paraId="7A780769" w14:textId="77777777" w:rsidR="002F2E5C" w:rsidRDefault="002F2E5C" w:rsidP="007755BB">
            <w:pPr>
              <w:jc w:val="both"/>
              <w:rPr>
                <w:b/>
              </w:rPr>
            </w:pPr>
            <w:r>
              <w:rPr>
                <w:b/>
              </w:rPr>
              <w:t>kreditů</w:t>
            </w:r>
          </w:p>
        </w:tc>
        <w:tc>
          <w:tcPr>
            <w:tcW w:w="1207" w:type="dxa"/>
            <w:gridSpan w:val="2"/>
          </w:tcPr>
          <w:p w14:paraId="69C1488B" w14:textId="77777777" w:rsidR="002F2E5C" w:rsidRDefault="002F2E5C" w:rsidP="007755BB">
            <w:pPr>
              <w:jc w:val="both"/>
            </w:pPr>
            <w:r>
              <w:t>4</w:t>
            </w:r>
          </w:p>
        </w:tc>
      </w:tr>
      <w:tr w:rsidR="002F2E5C" w14:paraId="17CE238B" w14:textId="77777777" w:rsidTr="007755BB">
        <w:tc>
          <w:tcPr>
            <w:tcW w:w="3086" w:type="dxa"/>
            <w:shd w:val="clear" w:color="auto" w:fill="F7CAAC"/>
          </w:tcPr>
          <w:p w14:paraId="6D12C4DF" w14:textId="77777777" w:rsidR="002F2E5C" w:rsidRDefault="002F2E5C" w:rsidP="007755BB">
            <w:pPr>
              <w:jc w:val="both"/>
              <w:rPr>
                <w:b/>
                <w:sz w:val="22"/>
              </w:rPr>
            </w:pPr>
            <w:r>
              <w:rPr>
                <w:b/>
              </w:rPr>
              <w:t>Prerekvizity, korekvizity, ekvivalence</w:t>
            </w:r>
          </w:p>
        </w:tc>
        <w:tc>
          <w:tcPr>
            <w:tcW w:w="6769" w:type="dxa"/>
            <w:gridSpan w:val="7"/>
          </w:tcPr>
          <w:p w14:paraId="0417957A" w14:textId="77777777" w:rsidR="002F2E5C" w:rsidRDefault="002F2E5C" w:rsidP="007755BB">
            <w:pPr>
              <w:jc w:val="both"/>
            </w:pPr>
            <w:r>
              <w:t>nejsou</w:t>
            </w:r>
          </w:p>
        </w:tc>
      </w:tr>
      <w:tr w:rsidR="002F2E5C" w14:paraId="16F3B330" w14:textId="77777777" w:rsidTr="007755BB">
        <w:tc>
          <w:tcPr>
            <w:tcW w:w="3086" w:type="dxa"/>
            <w:shd w:val="clear" w:color="auto" w:fill="F7CAAC"/>
          </w:tcPr>
          <w:p w14:paraId="5A364424" w14:textId="77777777" w:rsidR="002F2E5C" w:rsidRDefault="002F2E5C" w:rsidP="007755BB">
            <w:pPr>
              <w:jc w:val="both"/>
              <w:rPr>
                <w:b/>
              </w:rPr>
            </w:pPr>
            <w:r>
              <w:rPr>
                <w:b/>
              </w:rPr>
              <w:t>Způsob ověření studijních výsledků</w:t>
            </w:r>
          </w:p>
        </w:tc>
        <w:tc>
          <w:tcPr>
            <w:tcW w:w="3406" w:type="dxa"/>
            <w:gridSpan w:val="4"/>
          </w:tcPr>
          <w:p w14:paraId="6EE0FF34" w14:textId="77777777" w:rsidR="002F2E5C" w:rsidRDefault="002F2E5C" w:rsidP="007755BB">
            <w:pPr>
              <w:jc w:val="both"/>
            </w:pPr>
            <w:r>
              <w:t>Klasifikovaný zápočet</w:t>
            </w:r>
          </w:p>
        </w:tc>
        <w:tc>
          <w:tcPr>
            <w:tcW w:w="2156" w:type="dxa"/>
            <w:shd w:val="clear" w:color="auto" w:fill="F7CAAC"/>
          </w:tcPr>
          <w:p w14:paraId="48AB5DD5" w14:textId="77777777" w:rsidR="002F2E5C" w:rsidRDefault="002F2E5C" w:rsidP="007755BB">
            <w:pPr>
              <w:jc w:val="both"/>
              <w:rPr>
                <w:b/>
              </w:rPr>
            </w:pPr>
            <w:r>
              <w:rPr>
                <w:b/>
              </w:rPr>
              <w:t>Forma výuky</w:t>
            </w:r>
          </w:p>
        </w:tc>
        <w:tc>
          <w:tcPr>
            <w:tcW w:w="1207" w:type="dxa"/>
            <w:gridSpan w:val="2"/>
          </w:tcPr>
          <w:p w14:paraId="713B9C9A" w14:textId="77777777" w:rsidR="002F2E5C" w:rsidRDefault="002F2E5C" w:rsidP="007755BB">
            <w:pPr>
              <w:jc w:val="both"/>
            </w:pPr>
            <w:r>
              <w:t>Přednáška, seminář, cvičení</w:t>
            </w:r>
          </w:p>
        </w:tc>
      </w:tr>
      <w:tr w:rsidR="002F2E5C" w14:paraId="5BF43674" w14:textId="77777777" w:rsidTr="007755BB">
        <w:tc>
          <w:tcPr>
            <w:tcW w:w="3086" w:type="dxa"/>
            <w:shd w:val="clear" w:color="auto" w:fill="F7CAAC"/>
          </w:tcPr>
          <w:p w14:paraId="1E2DFA01"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4DCA95D" w14:textId="77777777" w:rsidR="002F2E5C" w:rsidRDefault="002F2E5C" w:rsidP="007755BB">
            <w:pPr>
              <w:jc w:val="both"/>
            </w:pPr>
            <w:r>
              <w:t>Písemná i ústní forma</w:t>
            </w:r>
          </w:p>
          <w:p w14:paraId="005A4D0D" w14:textId="77777777" w:rsidR="002F2E5C" w:rsidRDefault="002F2E5C" w:rsidP="007755BB">
            <w:pPr>
              <w:jc w:val="both"/>
            </w:pPr>
            <w:r>
              <w:t xml:space="preserve">1. Povinná a aktivní účast na jednotlivých cvičeních (80% účast na cvičení). </w:t>
            </w:r>
          </w:p>
          <w:p w14:paraId="234A8D4B" w14:textId="77777777" w:rsidR="002F2E5C" w:rsidRDefault="002F2E5C" w:rsidP="007755BB">
            <w:pPr>
              <w:jc w:val="both"/>
            </w:pPr>
            <w:r>
              <w:t xml:space="preserve">2. Teoretické a praktické zvládnutí základní problematiky a jednotlivých témat. </w:t>
            </w:r>
          </w:p>
          <w:p w14:paraId="7E1B381B" w14:textId="77777777" w:rsidR="002F2E5C" w:rsidRDefault="002F2E5C" w:rsidP="007755BB">
            <w:pPr>
              <w:jc w:val="both"/>
            </w:pPr>
            <w:r>
              <w:t xml:space="preserve">3. Úspěšné a samostatné vypracování všech zadaných úloh v průběhu semestru. </w:t>
            </w:r>
          </w:p>
          <w:p w14:paraId="7544656E" w14:textId="77777777" w:rsidR="002F2E5C" w:rsidRDefault="002F2E5C" w:rsidP="007755BB">
            <w:pPr>
              <w:jc w:val="both"/>
            </w:pPr>
            <w:r>
              <w:t>4. Prokázání úspěšného zvládnutí probírané tématiky při písemném testu a ústním pohovoru s vyučujícím.</w:t>
            </w:r>
          </w:p>
        </w:tc>
      </w:tr>
      <w:tr w:rsidR="002F2E5C" w14:paraId="3C582F2A" w14:textId="77777777" w:rsidTr="007755BB">
        <w:trPr>
          <w:trHeight w:val="188"/>
        </w:trPr>
        <w:tc>
          <w:tcPr>
            <w:tcW w:w="9855" w:type="dxa"/>
            <w:gridSpan w:val="8"/>
            <w:tcBorders>
              <w:top w:val="nil"/>
            </w:tcBorders>
          </w:tcPr>
          <w:p w14:paraId="42D9E5F8" w14:textId="77777777" w:rsidR="002F2E5C" w:rsidRDefault="002F2E5C" w:rsidP="007755BB">
            <w:pPr>
              <w:jc w:val="both"/>
            </w:pPr>
          </w:p>
        </w:tc>
      </w:tr>
      <w:tr w:rsidR="002F2E5C" w14:paraId="4449DCA8" w14:textId="77777777" w:rsidTr="007755BB">
        <w:trPr>
          <w:trHeight w:val="197"/>
        </w:trPr>
        <w:tc>
          <w:tcPr>
            <w:tcW w:w="3086" w:type="dxa"/>
            <w:tcBorders>
              <w:top w:val="nil"/>
            </w:tcBorders>
            <w:shd w:val="clear" w:color="auto" w:fill="F7CAAC"/>
          </w:tcPr>
          <w:p w14:paraId="1E163075" w14:textId="77777777" w:rsidR="002F2E5C" w:rsidRDefault="002F2E5C" w:rsidP="007755BB">
            <w:pPr>
              <w:jc w:val="both"/>
              <w:rPr>
                <w:b/>
              </w:rPr>
            </w:pPr>
            <w:r>
              <w:rPr>
                <w:b/>
              </w:rPr>
              <w:t>Garant předmětu</w:t>
            </w:r>
          </w:p>
        </w:tc>
        <w:tc>
          <w:tcPr>
            <w:tcW w:w="6769" w:type="dxa"/>
            <w:gridSpan w:val="7"/>
            <w:tcBorders>
              <w:top w:val="nil"/>
            </w:tcBorders>
          </w:tcPr>
          <w:p w14:paraId="544DB5F2" w14:textId="77777777" w:rsidR="002F2E5C" w:rsidRDefault="002F2E5C" w:rsidP="007755BB">
            <w:pPr>
              <w:jc w:val="both"/>
            </w:pPr>
            <w:r w:rsidRPr="00A93895">
              <w:t>Ing. et Ing. Erik Král, Ph.D.</w:t>
            </w:r>
          </w:p>
        </w:tc>
      </w:tr>
      <w:tr w:rsidR="002F2E5C" w14:paraId="2A5F97B2" w14:textId="77777777" w:rsidTr="007755BB">
        <w:trPr>
          <w:trHeight w:val="243"/>
        </w:trPr>
        <w:tc>
          <w:tcPr>
            <w:tcW w:w="3086" w:type="dxa"/>
            <w:tcBorders>
              <w:top w:val="nil"/>
            </w:tcBorders>
            <w:shd w:val="clear" w:color="auto" w:fill="F7CAAC"/>
          </w:tcPr>
          <w:p w14:paraId="60A2E768" w14:textId="77777777" w:rsidR="002F2E5C" w:rsidRDefault="002F2E5C" w:rsidP="007755BB">
            <w:pPr>
              <w:jc w:val="both"/>
              <w:rPr>
                <w:b/>
              </w:rPr>
            </w:pPr>
            <w:r>
              <w:rPr>
                <w:b/>
              </w:rPr>
              <w:t>Zapojení garanta do výuky předmětu</w:t>
            </w:r>
          </w:p>
        </w:tc>
        <w:tc>
          <w:tcPr>
            <w:tcW w:w="6769" w:type="dxa"/>
            <w:gridSpan w:val="7"/>
            <w:tcBorders>
              <w:top w:val="nil"/>
            </w:tcBorders>
          </w:tcPr>
          <w:p w14:paraId="64945A78" w14:textId="77777777" w:rsidR="002F2E5C" w:rsidRDefault="002F2E5C" w:rsidP="007755BB">
            <w:pPr>
              <w:jc w:val="both"/>
            </w:pPr>
            <w:r>
              <w:t>Metodicky, vede přednášky, cvičení a semináře</w:t>
            </w:r>
          </w:p>
        </w:tc>
      </w:tr>
      <w:tr w:rsidR="002F2E5C" w14:paraId="6C0694C4" w14:textId="77777777" w:rsidTr="007755BB">
        <w:tc>
          <w:tcPr>
            <w:tcW w:w="3086" w:type="dxa"/>
            <w:shd w:val="clear" w:color="auto" w:fill="F7CAAC"/>
          </w:tcPr>
          <w:p w14:paraId="304B42EF" w14:textId="77777777" w:rsidR="002F2E5C" w:rsidRDefault="002F2E5C" w:rsidP="007755BB">
            <w:pPr>
              <w:jc w:val="both"/>
              <w:rPr>
                <w:b/>
              </w:rPr>
            </w:pPr>
            <w:r>
              <w:rPr>
                <w:b/>
              </w:rPr>
              <w:t>Vyučující</w:t>
            </w:r>
          </w:p>
        </w:tc>
        <w:tc>
          <w:tcPr>
            <w:tcW w:w="6769" w:type="dxa"/>
            <w:gridSpan w:val="7"/>
            <w:tcBorders>
              <w:bottom w:val="nil"/>
            </w:tcBorders>
          </w:tcPr>
          <w:p w14:paraId="5253984D" w14:textId="3C4D68BA" w:rsidR="002F2E5C" w:rsidRDefault="002F2E5C" w:rsidP="008E6BF6">
            <w:pPr>
              <w:jc w:val="both"/>
            </w:pPr>
            <w:r w:rsidRPr="00A93895">
              <w:t>Ing. et Ing. Erik Král, Ph.D.</w:t>
            </w:r>
            <w:r w:rsidR="008E6BF6">
              <w:t xml:space="preserve">, přednášky </w:t>
            </w:r>
            <w:r w:rsidR="00C60414">
              <w:t>(100 %)</w:t>
            </w:r>
          </w:p>
        </w:tc>
      </w:tr>
      <w:tr w:rsidR="002F2E5C" w14:paraId="5A629176" w14:textId="77777777" w:rsidTr="007755BB">
        <w:trPr>
          <w:trHeight w:val="554"/>
        </w:trPr>
        <w:tc>
          <w:tcPr>
            <w:tcW w:w="9855" w:type="dxa"/>
            <w:gridSpan w:val="8"/>
            <w:tcBorders>
              <w:top w:val="nil"/>
            </w:tcBorders>
          </w:tcPr>
          <w:p w14:paraId="53861864" w14:textId="77777777" w:rsidR="002F2E5C" w:rsidRDefault="002F2E5C" w:rsidP="007755BB">
            <w:pPr>
              <w:jc w:val="both"/>
            </w:pPr>
          </w:p>
        </w:tc>
      </w:tr>
      <w:tr w:rsidR="002F2E5C" w14:paraId="5BBA635C" w14:textId="77777777" w:rsidTr="007755BB">
        <w:tc>
          <w:tcPr>
            <w:tcW w:w="3086" w:type="dxa"/>
            <w:shd w:val="clear" w:color="auto" w:fill="F7CAAC"/>
          </w:tcPr>
          <w:p w14:paraId="1273539B" w14:textId="77777777" w:rsidR="002F2E5C" w:rsidRDefault="002F2E5C" w:rsidP="007755BB">
            <w:pPr>
              <w:jc w:val="both"/>
              <w:rPr>
                <w:b/>
              </w:rPr>
            </w:pPr>
            <w:r>
              <w:rPr>
                <w:b/>
              </w:rPr>
              <w:t>Stručná anotace předmětu</w:t>
            </w:r>
          </w:p>
        </w:tc>
        <w:tc>
          <w:tcPr>
            <w:tcW w:w="6769" w:type="dxa"/>
            <w:gridSpan w:val="7"/>
            <w:tcBorders>
              <w:bottom w:val="nil"/>
            </w:tcBorders>
          </w:tcPr>
          <w:p w14:paraId="6D5B1ED3" w14:textId="77777777" w:rsidR="002F2E5C" w:rsidRDefault="002F2E5C" w:rsidP="007755BB">
            <w:pPr>
              <w:jc w:val="both"/>
            </w:pPr>
          </w:p>
        </w:tc>
      </w:tr>
      <w:tr w:rsidR="002F2E5C" w:rsidRPr="0096006F" w14:paraId="4AFD0DEE" w14:textId="77777777" w:rsidTr="007755BB">
        <w:trPr>
          <w:trHeight w:val="3938"/>
        </w:trPr>
        <w:tc>
          <w:tcPr>
            <w:tcW w:w="9855" w:type="dxa"/>
            <w:gridSpan w:val="8"/>
            <w:tcBorders>
              <w:top w:val="nil"/>
              <w:bottom w:val="single" w:sz="12" w:space="0" w:color="auto"/>
            </w:tcBorders>
          </w:tcPr>
          <w:p w14:paraId="1882B10B" w14:textId="77777777" w:rsidR="002F2E5C" w:rsidRDefault="002F2E5C" w:rsidP="007755BB">
            <w:pPr>
              <w:jc w:val="both"/>
              <w:rPr>
                <w:ins w:id="782" w:author="Zuzka" w:date="2018-11-16T02:09:00Z"/>
                <w:noProof/>
                <w:szCs w:val="22"/>
              </w:rPr>
            </w:pPr>
            <w:r w:rsidRPr="00DD2398">
              <w:rPr>
                <w:noProof/>
                <w:szCs w:val="22"/>
              </w:rPr>
              <w:t>Cílem předmětu je naučit studenty programování a algoritmizaci tak, aby byli schopni samostatně analyzovat problémy a implementovat jejich vhodné řešení s využitím vhodných programovacích paradigmat. Dále se studenti naučí používat prostředky pro ladění a testování programů, dokumentovat, obhajovat a prezentovat dosažené výsledky.</w:t>
            </w:r>
          </w:p>
          <w:p w14:paraId="104326AC" w14:textId="77777777" w:rsidR="00A9100E" w:rsidRPr="00DD2398" w:rsidRDefault="00A9100E" w:rsidP="007755BB">
            <w:pPr>
              <w:jc w:val="both"/>
              <w:rPr>
                <w:noProof/>
                <w:szCs w:val="22"/>
              </w:rPr>
            </w:pPr>
          </w:p>
          <w:p w14:paraId="68CEA6B2" w14:textId="77777777" w:rsidR="002F2E5C" w:rsidRPr="00DD2398" w:rsidRDefault="002F2E5C" w:rsidP="007755BB">
            <w:pPr>
              <w:jc w:val="both"/>
              <w:rPr>
                <w:noProof/>
                <w:szCs w:val="22"/>
              </w:rPr>
            </w:pPr>
            <w:r w:rsidRPr="00DD2398">
              <w:rPr>
                <w:noProof/>
                <w:szCs w:val="22"/>
              </w:rPr>
              <w:t>Témata:</w:t>
            </w:r>
          </w:p>
          <w:p w14:paraId="5ADDE13D" w14:textId="77777777" w:rsidR="002F2E5C" w:rsidRPr="00DD2398" w:rsidRDefault="002F2E5C" w:rsidP="007755BB">
            <w:pPr>
              <w:pStyle w:val="Odstavecseseznamem"/>
              <w:numPr>
                <w:ilvl w:val="0"/>
                <w:numId w:val="21"/>
              </w:numPr>
              <w:rPr>
                <w:noProof/>
                <w:szCs w:val="22"/>
              </w:rPr>
            </w:pPr>
            <w:r w:rsidRPr="00DD2398">
              <w:rPr>
                <w:noProof/>
                <w:szCs w:val="22"/>
              </w:rPr>
              <w:t>Co je to algoritmus, program, programovací jazyk a vývojové prostředí. Základní paradigmata programování, deklarativní programování, imperativní programování, objektově orientované programování</w:t>
            </w:r>
          </w:p>
          <w:p w14:paraId="0D16D48E" w14:textId="77777777" w:rsidR="002F2E5C" w:rsidRPr="00DD2398" w:rsidRDefault="002F2E5C" w:rsidP="007755BB">
            <w:pPr>
              <w:pStyle w:val="Odstavecseseznamem"/>
              <w:numPr>
                <w:ilvl w:val="0"/>
                <w:numId w:val="21"/>
              </w:numPr>
              <w:rPr>
                <w:noProof/>
                <w:szCs w:val="22"/>
              </w:rPr>
            </w:pPr>
            <w:r w:rsidRPr="00DD2398">
              <w:rPr>
                <w:noProof/>
                <w:szCs w:val="22"/>
              </w:rPr>
              <w:t xml:space="preserve">Popis algoritmu pomocí vývojového diagramu. </w:t>
            </w:r>
          </w:p>
          <w:p w14:paraId="3FE4F492" w14:textId="77777777" w:rsidR="002F2E5C" w:rsidRPr="00DD2398" w:rsidRDefault="002F2E5C" w:rsidP="007755BB">
            <w:pPr>
              <w:pStyle w:val="Odstavecseseznamem"/>
              <w:numPr>
                <w:ilvl w:val="0"/>
                <w:numId w:val="21"/>
              </w:numPr>
              <w:rPr>
                <w:noProof/>
                <w:szCs w:val="22"/>
              </w:rPr>
            </w:pPr>
            <w:r w:rsidRPr="00DD2398">
              <w:rPr>
                <w:noProof/>
                <w:szCs w:val="22"/>
              </w:rPr>
              <w:t xml:space="preserve">Překlad, sestavení a spuštění programu a základy práce s IDE. Základní knihovny jazyka. Nástroje pro vstupně výstupní operace. </w:t>
            </w:r>
          </w:p>
          <w:p w14:paraId="4D876C97" w14:textId="77777777" w:rsidR="002F2E5C" w:rsidRPr="00DD2398" w:rsidRDefault="002F2E5C" w:rsidP="007755BB">
            <w:pPr>
              <w:pStyle w:val="Odstavecseseznamem"/>
              <w:numPr>
                <w:ilvl w:val="0"/>
                <w:numId w:val="21"/>
              </w:numPr>
              <w:rPr>
                <w:noProof/>
                <w:szCs w:val="22"/>
              </w:rPr>
            </w:pPr>
            <w:r w:rsidRPr="00DD2398">
              <w:rPr>
                <w:noProof/>
                <w:szCs w:val="22"/>
              </w:rPr>
              <w:t xml:space="preserve">Základní prvky programu. Způsob zadávání hodnot, výrazů a příkazů v programu. Reprezentace hodnot v paměti. Základní typy objektů a operací, které s nimi můžeme provádět. Rozsah platnosti objektu. </w:t>
            </w:r>
          </w:p>
          <w:p w14:paraId="5F5DB7BE" w14:textId="77777777" w:rsidR="002F2E5C" w:rsidRPr="00DD2398" w:rsidRDefault="002F2E5C" w:rsidP="007755BB">
            <w:pPr>
              <w:pStyle w:val="Odstavecseseznamem"/>
              <w:numPr>
                <w:ilvl w:val="0"/>
                <w:numId w:val="21"/>
              </w:numPr>
              <w:rPr>
                <w:noProof/>
                <w:szCs w:val="22"/>
              </w:rPr>
            </w:pPr>
            <w:r w:rsidRPr="00DD2398">
              <w:rPr>
                <w:noProof/>
                <w:szCs w:val="22"/>
              </w:rPr>
              <w:t xml:space="preserve">Větvení programu a cykly. </w:t>
            </w:r>
          </w:p>
          <w:p w14:paraId="295EDA87" w14:textId="77777777" w:rsidR="002F2E5C" w:rsidRPr="00DD2398" w:rsidRDefault="002F2E5C" w:rsidP="007755BB">
            <w:pPr>
              <w:pStyle w:val="Odstavecseseznamem"/>
              <w:numPr>
                <w:ilvl w:val="0"/>
                <w:numId w:val="21"/>
              </w:numPr>
              <w:rPr>
                <w:noProof/>
                <w:szCs w:val="22"/>
              </w:rPr>
            </w:pPr>
            <w:r w:rsidRPr="00DD2398">
              <w:rPr>
                <w:noProof/>
                <w:szCs w:val="22"/>
              </w:rPr>
              <w:t xml:space="preserve">Pole. Způsob práce s polem hodnot stejných typů, testování rovnosti a přesouvání hodnot pole. </w:t>
            </w:r>
          </w:p>
          <w:p w14:paraId="36F2331A" w14:textId="77777777" w:rsidR="002F2E5C" w:rsidRPr="00DD2398" w:rsidRDefault="002F2E5C" w:rsidP="007755BB">
            <w:pPr>
              <w:pStyle w:val="Odstavecseseznamem"/>
              <w:numPr>
                <w:ilvl w:val="0"/>
                <w:numId w:val="21"/>
              </w:numPr>
              <w:rPr>
                <w:noProof/>
                <w:szCs w:val="22"/>
              </w:rPr>
            </w:pPr>
            <w:r w:rsidRPr="00DD2398">
              <w:rPr>
                <w:noProof/>
                <w:szCs w:val="22"/>
              </w:rPr>
              <w:t xml:space="preserve">Dvojrozměrné a vícerozměrné pole, zásobník, fronta, dynamické pole a asociativní pole z hlediska uživatele. </w:t>
            </w:r>
          </w:p>
          <w:p w14:paraId="049F3FEB" w14:textId="77777777" w:rsidR="002F2E5C" w:rsidRPr="00DD2398" w:rsidRDefault="002F2E5C" w:rsidP="007755BB">
            <w:pPr>
              <w:pStyle w:val="Odstavecseseznamem"/>
              <w:numPr>
                <w:ilvl w:val="0"/>
                <w:numId w:val="21"/>
              </w:numPr>
              <w:rPr>
                <w:noProof/>
                <w:szCs w:val="22"/>
              </w:rPr>
            </w:pPr>
            <w:r w:rsidRPr="00DD2398">
              <w:rPr>
                <w:noProof/>
                <w:szCs w:val="22"/>
              </w:rPr>
              <w:t>Časová složitost algoritmů, Algoritmy hledání v poli (lineární vyhledávání se zarážkou, binární vyhledávání. Řadíčí algoritmy Bubble Sort, Select Sort, Insert Sort.</w:t>
            </w:r>
          </w:p>
          <w:p w14:paraId="6C63DB2F" w14:textId="77777777" w:rsidR="002F2E5C" w:rsidRPr="00DD2398" w:rsidRDefault="002F2E5C" w:rsidP="007755BB">
            <w:pPr>
              <w:pStyle w:val="Odstavecseseznamem"/>
              <w:numPr>
                <w:ilvl w:val="0"/>
                <w:numId w:val="21"/>
              </w:numPr>
              <w:rPr>
                <w:noProof/>
                <w:szCs w:val="22"/>
              </w:rPr>
            </w:pPr>
            <w:r w:rsidRPr="00DD2398">
              <w:rPr>
                <w:noProof/>
                <w:szCs w:val="22"/>
              </w:rPr>
              <w:t>Funkce, definice a použití. Rekurzivní funkce. Řadící algoritmus QuickSort.</w:t>
            </w:r>
          </w:p>
          <w:p w14:paraId="4DDC787C" w14:textId="77777777" w:rsidR="002F2E5C" w:rsidRPr="00DD2398" w:rsidRDefault="002F2E5C" w:rsidP="007755BB">
            <w:pPr>
              <w:pStyle w:val="Odstavecseseznamem"/>
              <w:numPr>
                <w:ilvl w:val="0"/>
                <w:numId w:val="21"/>
              </w:numPr>
              <w:rPr>
                <w:noProof/>
                <w:szCs w:val="22"/>
              </w:rPr>
            </w:pPr>
            <w:r w:rsidRPr="00DD2398">
              <w:rPr>
                <w:noProof/>
                <w:szCs w:val="22"/>
              </w:rPr>
              <w:t xml:space="preserve">Struktury a třídy. Základy objektově orientovaného programování. </w:t>
            </w:r>
          </w:p>
          <w:p w14:paraId="1E0701CB" w14:textId="77777777" w:rsidR="002F2E5C" w:rsidRPr="00DD2398" w:rsidRDefault="002F2E5C" w:rsidP="007755BB">
            <w:pPr>
              <w:pStyle w:val="Odstavecseseznamem"/>
              <w:numPr>
                <w:ilvl w:val="0"/>
                <w:numId w:val="21"/>
              </w:numPr>
              <w:rPr>
                <w:noProof/>
                <w:szCs w:val="22"/>
              </w:rPr>
            </w:pPr>
            <w:r w:rsidRPr="00DD2398">
              <w:rPr>
                <w:noProof/>
                <w:szCs w:val="22"/>
              </w:rPr>
              <w:t xml:space="preserve">Vztahy mezi objekty, skládání objektů. Asociace, agregace a kompozice. </w:t>
            </w:r>
          </w:p>
          <w:p w14:paraId="0DDC8CEF" w14:textId="77777777" w:rsidR="002F2E5C" w:rsidRPr="00DD2398" w:rsidRDefault="002F2E5C" w:rsidP="007755BB">
            <w:pPr>
              <w:pStyle w:val="Odstavecseseznamem"/>
              <w:numPr>
                <w:ilvl w:val="0"/>
                <w:numId w:val="21"/>
              </w:numPr>
              <w:rPr>
                <w:noProof/>
                <w:szCs w:val="22"/>
              </w:rPr>
            </w:pPr>
            <w:r w:rsidRPr="00DD2398">
              <w:rPr>
                <w:noProof/>
                <w:szCs w:val="22"/>
              </w:rPr>
              <w:t xml:space="preserve">Správa paměti, automatická (na zásobníku), statický blok, dynamická alokace (na haldě). </w:t>
            </w:r>
          </w:p>
          <w:p w14:paraId="61176B8A" w14:textId="77777777" w:rsidR="002F2E5C" w:rsidRPr="00DD2398" w:rsidRDefault="002F2E5C" w:rsidP="007755BB">
            <w:pPr>
              <w:pStyle w:val="Odstavecseseznamem"/>
              <w:numPr>
                <w:ilvl w:val="0"/>
                <w:numId w:val="21"/>
              </w:numPr>
              <w:rPr>
                <w:noProof/>
                <w:szCs w:val="22"/>
              </w:rPr>
            </w:pPr>
            <w:r w:rsidRPr="00DD2398">
              <w:rPr>
                <w:noProof/>
                <w:szCs w:val="22"/>
              </w:rPr>
              <w:t xml:space="preserve">Nalezení chyb, ladění programu, sledování průběhu programu. Druhy výjimek v programu a jejich zpracování. </w:t>
            </w:r>
          </w:p>
          <w:p w14:paraId="524FBF34" w14:textId="77777777" w:rsidR="002F2E5C" w:rsidRPr="00A9100E" w:rsidRDefault="002F2E5C" w:rsidP="007755BB">
            <w:pPr>
              <w:pStyle w:val="Odstavecseseznamem"/>
              <w:numPr>
                <w:ilvl w:val="0"/>
                <w:numId w:val="21"/>
              </w:numPr>
              <w:rPr>
                <w:ins w:id="783" w:author="Zuzka" w:date="2018-11-16T02:09:00Z"/>
                <w:rPrChange w:id="784" w:author="Zuzka" w:date="2018-11-16T02:09:00Z">
                  <w:rPr>
                    <w:ins w:id="785" w:author="Zuzka" w:date="2018-11-16T02:09:00Z"/>
                    <w:sz w:val="18"/>
                  </w:rPr>
                </w:rPrChange>
              </w:rPr>
            </w:pPr>
            <w:r w:rsidRPr="00DD2398">
              <w:rPr>
                <w:noProof/>
                <w:szCs w:val="22"/>
              </w:rPr>
              <w:t>Tvorba dokumentace a testování softwaru</w:t>
            </w:r>
            <w:r w:rsidRPr="00DD2398">
              <w:rPr>
                <w:sz w:val="18"/>
              </w:rPr>
              <w:t xml:space="preserve">. </w:t>
            </w:r>
          </w:p>
          <w:p w14:paraId="5A85683F" w14:textId="77777777" w:rsidR="00A9100E" w:rsidRPr="0096006F" w:rsidRDefault="00A9100E">
            <w:pPr>
              <w:ind w:left="720"/>
              <w:pPrChange w:id="786" w:author="Zuzka" w:date="2018-11-16T02:09:00Z">
                <w:pPr>
                  <w:pStyle w:val="Odstavecseseznamem"/>
                  <w:numPr>
                    <w:numId w:val="21"/>
                  </w:numPr>
                  <w:ind w:left="1080" w:hanging="360"/>
                </w:pPr>
              </w:pPrChange>
            </w:pPr>
          </w:p>
        </w:tc>
      </w:tr>
      <w:tr w:rsidR="002F2E5C" w:rsidRPr="0096006F" w14:paraId="57F9DC41" w14:textId="77777777" w:rsidTr="007755BB">
        <w:trPr>
          <w:trHeight w:val="265"/>
        </w:trPr>
        <w:tc>
          <w:tcPr>
            <w:tcW w:w="3653" w:type="dxa"/>
            <w:gridSpan w:val="2"/>
            <w:tcBorders>
              <w:top w:val="nil"/>
            </w:tcBorders>
            <w:shd w:val="clear" w:color="auto" w:fill="F7CAAC"/>
          </w:tcPr>
          <w:p w14:paraId="690C4384" w14:textId="77777777" w:rsidR="002F2E5C" w:rsidRPr="0096006F" w:rsidRDefault="002F2E5C" w:rsidP="007755BB">
            <w:pPr>
              <w:jc w:val="both"/>
            </w:pPr>
            <w:r w:rsidRPr="0096006F">
              <w:rPr>
                <w:b/>
              </w:rPr>
              <w:t>Studijní literatura a studijní pomůcky</w:t>
            </w:r>
          </w:p>
        </w:tc>
        <w:tc>
          <w:tcPr>
            <w:tcW w:w="6202" w:type="dxa"/>
            <w:gridSpan w:val="6"/>
            <w:tcBorders>
              <w:top w:val="nil"/>
              <w:bottom w:val="nil"/>
            </w:tcBorders>
          </w:tcPr>
          <w:p w14:paraId="168719EA" w14:textId="77777777" w:rsidR="002F2E5C" w:rsidRPr="0096006F" w:rsidRDefault="002F2E5C" w:rsidP="007755BB">
            <w:pPr>
              <w:jc w:val="both"/>
            </w:pPr>
          </w:p>
        </w:tc>
      </w:tr>
      <w:tr w:rsidR="002F2E5C" w:rsidRPr="0096006F" w14:paraId="3DD7394C" w14:textId="77777777" w:rsidTr="00A9100E">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7" w:author="Zuzka" w:date="2018-11-16T02:1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50"/>
          <w:trPrChange w:id="788" w:author="Zuzka" w:date="2018-11-16T02:13:00Z">
            <w:trPr>
              <w:gridBefore w:val="1"/>
              <w:trHeight w:val="1497"/>
            </w:trPr>
          </w:trPrChange>
        </w:trPr>
        <w:tc>
          <w:tcPr>
            <w:tcW w:w="9855" w:type="dxa"/>
            <w:gridSpan w:val="8"/>
            <w:tcBorders>
              <w:top w:val="nil"/>
            </w:tcBorders>
            <w:tcPrChange w:id="789" w:author="Zuzka" w:date="2018-11-16T02:13:00Z">
              <w:tcPr>
                <w:tcW w:w="9855" w:type="dxa"/>
                <w:gridSpan w:val="9"/>
                <w:tcBorders>
                  <w:top w:val="nil"/>
                </w:tcBorders>
              </w:tcPr>
            </w:tcPrChange>
          </w:tcPr>
          <w:p w14:paraId="278396EF" w14:textId="77777777" w:rsidR="002F2E5C" w:rsidRPr="0096006F" w:rsidRDefault="002F2E5C" w:rsidP="007755BB">
            <w:pPr>
              <w:jc w:val="both"/>
              <w:rPr>
                <w:b/>
                <w:bCs/>
              </w:rPr>
            </w:pPr>
            <w:r w:rsidRPr="0096006F">
              <w:rPr>
                <w:b/>
                <w:bCs/>
              </w:rPr>
              <w:t>Povinná literatura:</w:t>
            </w:r>
          </w:p>
          <w:p w14:paraId="7E42292F" w14:textId="77777777" w:rsidR="002F2E5C" w:rsidRPr="0096006F" w:rsidRDefault="002F2E5C" w:rsidP="007755BB">
            <w:pPr>
              <w:jc w:val="both"/>
            </w:pPr>
            <w:r w:rsidRPr="0096006F">
              <w:t xml:space="preserve">PŠENČÍKOVÁ, Jana. </w:t>
            </w:r>
            <w:r w:rsidRPr="00B128C7">
              <w:rPr>
                <w:i/>
              </w:rPr>
              <w:t>Algoritmizace</w:t>
            </w:r>
            <w:r w:rsidRPr="0096006F">
              <w:t>. Vyd. 2. Kralice na Hané: Computer Media, c2009, 128 s. ISBN 9788074020346.</w:t>
            </w:r>
          </w:p>
          <w:p w14:paraId="4B32F286" w14:textId="77777777" w:rsidR="002F2E5C" w:rsidRPr="00B128C7" w:rsidRDefault="002F2E5C" w:rsidP="007755BB">
            <w:pPr>
              <w:jc w:val="both"/>
              <w:rPr>
                <w:lang w:val="en-GB"/>
              </w:rPr>
            </w:pPr>
            <w:r w:rsidRPr="00B128C7">
              <w:rPr>
                <w:lang w:val="en-GB"/>
              </w:rPr>
              <w:t>KEOGH, James Edward a Ken DAVIDSON. </w:t>
            </w:r>
            <w:r w:rsidRPr="00B128C7">
              <w:rPr>
                <w:i/>
                <w:iCs/>
                <w:lang w:val="en-GB"/>
              </w:rPr>
              <w:t>Datové struktury bez předchozích znalostí</w:t>
            </w:r>
            <w:r w:rsidRPr="00B128C7">
              <w:rPr>
                <w:lang w:val="en-GB"/>
              </w:rPr>
              <w:t>. Brno: Computer Press, 2006. ISBN 8025106896.</w:t>
            </w:r>
          </w:p>
          <w:p w14:paraId="7C8EE1A8" w14:textId="77777777" w:rsidR="002F2E5C" w:rsidRDefault="002F2E5C" w:rsidP="007755BB">
            <w:pPr>
              <w:jc w:val="both"/>
              <w:rPr>
                <w:ins w:id="790" w:author="Zuzka" w:date="2018-11-16T02:09:00Z"/>
                <w:lang w:val="en-GB"/>
              </w:rPr>
            </w:pPr>
            <w:r w:rsidRPr="00B128C7">
              <w:rPr>
                <w:lang w:val="en-GB"/>
              </w:rPr>
              <w:t>KEOGH, James Edward a Mario GIANNINI. </w:t>
            </w:r>
            <w:r w:rsidRPr="00B128C7">
              <w:rPr>
                <w:i/>
                <w:iCs/>
                <w:lang w:val="en-GB"/>
              </w:rPr>
              <w:t>OOP bez předchozích znalostí: průvodce pro samouky</w:t>
            </w:r>
            <w:r w:rsidRPr="00B128C7">
              <w:rPr>
                <w:lang w:val="en-GB"/>
              </w:rPr>
              <w:t>. Brno: Computer P</w:t>
            </w:r>
            <w:r>
              <w:rPr>
                <w:lang w:val="en-GB"/>
              </w:rPr>
              <w:t>ress, 2006. ISBN 80-251-0973-9.</w:t>
            </w:r>
          </w:p>
          <w:p w14:paraId="493AAD5A" w14:textId="77777777" w:rsidR="00A9100E" w:rsidRPr="00DD2398" w:rsidRDefault="00A9100E" w:rsidP="007755BB">
            <w:pPr>
              <w:jc w:val="both"/>
              <w:rPr>
                <w:lang w:val="en-GB"/>
              </w:rPr>
            </w:pPr>
          </w:p>
          <w:p w14:paraId="1073E837" w14:textId="77777777" w:rsidR="002F2E5C" w:rsidRPr="00E05968" w:rsidRDefault="002F2E5C" w:rsidP="007755BB">
            <w:pPr>
              <w:jc w:val="both"/>
              <w:rPr>
                <w:b/>
              </w:rPr>
            </w:pPr>
            <w:r w:rsidRPr="00E05968">
              <w:rPr>
                <w:b/>
              </w:rPr>
              <w:t>Doporučená literatura:</w:t>
            </w:r>
          </w:p>
          <w:p w14:paraId="4EA8070D" w14:textId="5102F344" w:rsidR="00A9100E" w:rsidRPr="00B128C7" w:rsidRDefault="002F2E5C" w:rsidP="007755BB">
            <w:pPr>
              <w:rPr>
                <w:shd w:val="clear" w:color="auto" w:fill="FFFFFF"/>
                <w:lang w:val="en-GB"/>
              </w:rPr>
            </w:pPr>
            <w:r w:rsidRPr="00B128C7">
              <w:rPr>
                <w:shd w:val="clear" w:color="auto" w:fill="FFFFFF"/>
                <w:lang w:val="en-GB"/>
              </w:rPr>
              <w:t>HUNT, Andrew a David THOMAS. </w:t>
            </w:r>
            <w:r w:rsidRPr="00B128C7">
              <w:rPr>
                <w:i/>
                <w:iCs/>
                <w:shd w:val="clear" w:color="auto" w:fill="FFFFFF"/>
                <w:lang w:val="en-GB"/>
              </w:rPr>
              <w:t>The pragmatic programmer: from journeyman to master</w:t>
            </w:r>
            <w:r w:rsidRPr="00B128C7">
              <w:rPr>
                <w:shd w:val="clear" w:color="auto" w:fill="FFFFFF"/>
                <w:lang w:val="en-GB"/>
              </w:rPr>
              <w:t>. Reading, Mass: Addison-Wesley, 2000. ISBN 0-201-61622-x.</w:t>
            </w:r>
          </w:p>
          <w:p w14:paraId="2C884B1C" w14:textId="77777777" w:rsidR="002F2E5C" w:rsidRDefault="002F2E5C" w:rsidP="007755BB">
            <w:pPr>
              <w:jc w:val="both"/>
              <w:rPr>
                <w:ins w:id="791" w:author="Zuzka" w:date="2018-11-16T02:10:00Z"/>
                <w:lang w:val="en-GB"/>
              </w:rPr>
            </w:pPr>
            <w:r w:rsidRPr="00B128C7">
              <w:rPr>
                <w:lang w:val="en-GB"/>
              </w:rPr>
              <w:t>MCCONNELL, Steve. </w:t>
            </w:r>
            <w:r w:rsidRPr="00B128C7">
              <w:rPr>
                <w:i/>
                <w:iCs/>
                <w:lang w:val="en-GB"/>
              </w:rPr>
              <w:t>Code complete</w:t>
            </w:r>
            <w:r w:rsidRPr="00B128C7">
              <w:rPr>
                <w:lang w:val="en-GB"/>
              </w:rPr>
              <w:t>. 2nd ed. Redmond, Wash.: Microsoft</w:t>
            </w:r>
            <w:r>
              <w:rPr>
                <w:lang w:val="en-GB"/>
              </w:rPr>
              <w:t xml:space="preserve"> Press, c2004. ISBN 0735619670.</w:t>
            </w:r>
          </w:p>
          <w:p w14:paraId="67DDB295" w14:textId="77777777" w:rsidR="00A9100E" w:rsidRDefault="00A9100E" w:rsidP="007755BB">
            <w:pPr>
              <w:jc w:val="both"/>
              <w:rPr>
                <w:ins w:id="792" w:author="Zuzka" w:date="2018-11-16T02:12:00Z"/>
                <w:lang w:val="en-GB"/>
              </w:rPr>
            </w:pPr>
            <w:ins w:id="793" w:author="Zuzka" w:date="2018-11-16T02:10:00Z">
              <w:r w:rsidRPr="00901961">
                <w:rPr>
                  <w:lang w:val="en-GB"/>
                </w:rPr>
                <w:t>GAMMA, Erich. </w:t>
              </w:r>
              <w:r w:rsidRPr="00901961">
                <w:rPr>
                  <w:i/>
                  <w:iCs/>
                  <w:lang w:val="en-GB"/>
                </w:rPr>
                <w:t>Design patterns: elements of reusable object-oriented software</w:t>
              </w:r>
              <w:r w:rsidRPr="00901961">
                <w:rPr>
                  <w:lang w:val="en-GB"/>
                </w:rPr>
                <w:t>. Pearson Education India</w:t>
              </w:r>
              <w:r>
                <w:rPr>
                  <w:lang w:val="en-GB"/>
                </w:rPr>
                <w:t>.</w:t>
              </w:r>
              <w:r w:rsidRPr="00901961">
                <w:rPr>
                  <w:lang w:val="en-GB"/>
                </w:rPr>
                <w:t xml:space="preserve"> </w:t>
              </w:r>
              <w:r>
                <w:rPr>
                  <w:lang w:val="en-GB"/>
                </w:rPr>
                <w:t>2000</w:t>
              </w:r>
              <w:r w:rsidRPr="00901961">
                <w:rPr>
                  <w:lang w:val="en-GB"/>
                </w:rPr>
                <w:t>. ISBN 978-9332555402.</w:t>
              </w:r>
            </w:ins>
          </w:p>
          <w:p w14:paraId="184BFFEC" w14:textId="77777777" w:rsidR="00A9100E" w:rsidRPr="00A9100E" w:rsidRDefault="00A9100E" w:rsidP="00A9100E">
            <w:pPr>
              <w:jc w:val="both"/>
              <w:rPr>
                <w:ins w:id="794" w:author="Zuzka" w:date="2018-11-16T02:12:00Z"/>
                <w:lang w:val="en-GB"/>
              </w:rPr>
            </w:pPr>
            <w:ins w:id="795" w:author="Zuzka" w:date="2018-11-16T02:12:00Z">
              <w:r w:rsidRPr="00A9100E">
                <w:rPr>
                  <w:lang w:val="en-GB"/>
                </w:rPr>
                <w:t>KEOGH, James Edward a Ken DAVIDSON. </w:t>
              </w:r>
              <w:r w:rsidRPr="00A9100E">
                <w:rPr>
                  <w:i/>
                  <w:iCs/>
                  <w:lang w:val="en-GB"/>
                </w:rPr>
                <w:t>Data structures demystified</w:t>
              </w:r>
              <w:r w:rsidRPr="00A9100E">
                <w:rPr>
                  <w:lang w:val="en-GB"/>
                </w:rPr>
                <w:t>. New York: McGraw-Hill/Osborne, 2004. ISBN 0072253592.</w:t>
              </w:r>
            </w:ins>
          </w:p>
          <w:p w14:paraId="719663CC" w14:textId="091CEE5A" w:rsidR="00A9100E" w:rsidRDefault="00A9100E" w:rsidP="007755BB">
            <w:pPr>
              <w:jc w:val="both"/>
              <w:rPr>
                <w:ins w:id="796" w:author="Zuzka" w:date="2018-11-16T02:10:00Z"/>
                <w:lang w:val="en-GB"/>
              </w:rPr>
            </w:pPr>
            <w:ins w:id="797" w:author="Zuzka" w:date="2018-11-16T02:13:00Z">
              <w:r w:rsidRPr="00A9100E">
                <w:rPr>
                  <w:lang w:val="en-GB"/>
                </w:rPr>
                <w:t>KEOGH, James Edward a Mario GIANNINI. </w:t>
              </w:r>
              <w:r w:rsidRPr="00A9100E">
                <w:rPr>
                  <w:i/>
                  <w:iCs/>
                  <w:lang w:val="en-GB"/>
                </w:rPr>
                <w:t>OOP demystified</w:t>
              </w:r>
              <w:r w:rsidRPr="00A9100E">
                <w:rPr>
                  <w:lang w:val="en-GB"/>
                </w:rPr>
                <w:t>. New York: McGraw-Hill/Osborne, 2004. ISBN 0072253630.</w:t>
              </w:r>
            </w:ins>
          </w:p>
          <w:p w14:paraId="221C96F0" w14:textId="54A43A60" w:rsidR="00A9100E" w:rsidRPr="00DD2398" w:rsidRDefault="00A9100E" w:rsidP="007755BB">
            <w:pPr>
              <w:jc w:val="both"/>
              <w:rPr>
                <w:lang w:val="en-GB"/>
              </w:rPr>
            </w:pPr>
          </w:p>
        </w:tc>
      </w:tr>
      <w:tr w:rsidR="002F2E5C" w:rsidRPr="0096006F" w14:paraId="06AED015"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BDF6B9" w14:textId="77777777" w:rsidR="002F2E5C" w:rsidRPr="0096006F" w:rsidRDefault="002F2E5C" w:rsidP="007755BB">
            <w:pPr>
              <w:jc w:val="center"/>
              <w:rPr>
                <w:b/>
              </w:rPr>
            </w:pPr>
            <w:r w:rsidRPr="0096006F">
              <w:rPr>
                <w:b/>
              </w:rPr>
              <w:t>Informace ke kombinované nebo distanční formě</w:t>
            </w:r>
          </w:p>
        </w:tc>
      </w:tr>
      <w:tr w:rsidR="002F2E5C" w:rsidRPr="0096006F" w14:paraId="5B33A302" w14:textId="77777777" w:rsidTr="007755BB">
        <w:tc>
          <w:tcPr>
            <w:tcW w:w="4787" w:type="dxa"/>
            <w:gridSpan w:val="3"/>
            <w:tcBorders>
              <w:top w:val="single" w:sz="2" w:space="0" w:color="auto"/>
            </w:tcBorders>
            <w:shd w:val="clear" w:color="auto" w:fill="F7CAAC"/>
          </w:tcPr>
          <w:p w14:paraId="7B7163EE" w14:textId="77777777" w:rsidR="002F2E5C" w:rsidRPr="0096006F" w:rsidRDefault="002F2E5C" w:rsidP="007755BB">
            <w:pPr>
              <w:jc w:val="both"/>
            </w:pPr>
            <w:r w:rsidRPr="0096006F">
              <w:rPr>
                <w:b/>
              </w:rPr>
              <w:t>Rozsah konzultací (soustředění)</w:t>
            </w:r>
          </w:p>
        </w:tc>
        <w:tc>
          <w:tcPr>
            <w:tcW w:w="889" w:type="dxa"/>
            <w:tcBorders>
              <w:top w:val="single" w:sz="2" w:space="0" w:color="auto"/>
            </w:tcBorders>
          </w:tcPr>
          <w:p w14:paraId="4813AB67" w14:textId="77777777" w:rsidR="002F2E5C" w:rsidRPr="0096006F" w:rsidRDefault="002F2E5C" w:rsidP="007755BB">
            <w:pPr>
              <w:jc w:val="both"/>
            </w:pPr>
            <w:r w:rsidRPr="0096006F">
              <w:t>1</w:t>
            </w:r>
            <w:r>
              <w:t>6</w:t>
            </w:r>
          </w:p>
        </w:tc>
        <w:tc>
          <w:tcPr>
            <w:tcW w:w="4179" w:type="dxa"/>
            <w:gridSpan w:val="4"/>
            <w:tcBorders>
              <w:top w:val="single" w:sz="2" w:space="0" w:color="auto"/>
            </w:tcBorders>
            <w:shd w:val="clear" w:color="auto" w:fill="F7CAAC"/>
          </w:tcPr>
          <w:p w14:paraId="35A377B1" w14:textId="77777777" w:rsidR="002F2E5C" w:rsidRPr="0096006F" w:rsidRDefault="002F2E5C" w:rsidP="007755BB">
            <w:pPr>
              <w:jc w:val="both"/>
              <w:rPr>
                <w:b/>
              </w:rPr>
            </w:pPr>
            <w:r w:rsidRPr="0096006F">
              <w:rPr>
                <w:b/>
              </w:rPr>
              <w:t xml:space="preserve">hodin </w:t>
            </w:r>
          </w:p>
        </w:tc>
      </w:tr>
      <w:tr w:rsidR="002F2E5C" w:rsidRPr="0096006F" w14:paraId="39A05EA9" w14:textId="77777777" w:rsidTr="007755BB">
        <w:tc>
          <w:tcPr>
            <w:tcW w:w="9855" w:type="dxa"/>
            <w:gridSpan w:val="8"/>
            <w:shd w:val="clear" w:color="auto" w:fill="F7CAAC"/>
          </w:tcPr>
          <w:p w14:paraId="6701582B" w14:textId="77777777" w:rsidR="002F2E5C" w:rsidRPr="0096006F" w:rsidRDefault="002F2E5C" w:rsidP="007755BB">
            <w:pPr>
              <w:jc w:val="both"/>
              <w:rPr>
                <w:b/>
              </w:rPr>
            </w:pPr>
            <w:r w:rsidRPr="0096006F">
              <w:rPr>
                <w:b/>
              </w:rPr>
              <w:t>Informace o způsobu kontaktu s vyučujícím</w:t>
            </w:r>
          </w:p>
        </w:tc>
      </w:tr>
      <w:tr w:rsidR="002F2E5C" w:rsidRPr="0096006F" w14:paraId="6759C8D5" w14:textId="77777777" w:rsidTr="007755BB">
        <w:trPr>
          <w:trHeight w:val="562"/>
        </w:trPr>
        <w:tc>
          <w:tcPr>
            <w:tcW w:w="9855" w:type="dxa"/>
            <w:gridSpan w:val="8"/>
          </w:tcPr>
          <w:p w14:paraId="585C4898" w14:textId="77777777" w:rsidR="002F2E5C" w:rsidRPr="0096006F" w:rsidRDefault="002F2E5C" w:rsidP="007755BB">
            <w:pPr>
              <w:jc w:val="both"/>
            </w:pPr>
            <w:r w:rsidRPr="0096006F">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3608542A" w14:textId="77777777" w:rsidR="00A9100E" w:rsidRDefault="00A9100E">
      <w:pPr>
        <w:rPr>
          <w:ins w:id="798" w:author="Zuzka" w:date="2018-11-16T02:09:00Z"/>
        </w:rPr>
      </w:pPr>
      <w:ins w:id="799" w:author="Zuzka" w:date="2018-11-16T02:09: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800">
          <w:tblGrid>
            <w:gridCol w:w="76"/>
            <w:gridCol w:w="3010"/>
            <w:gridCol w:w="567"/>
            <w:gridCol w:w="1134"/>
            <w:gridCol w:w="889"/>
            <w:gridCol w:w="816"/>
            <w:gridCol w:w="2156"/>
            <w:gridCol w:w="539"/>
            <w:gridCol w:w="668"/>
            <w:gridCol w:w="76"/>
          </w:tblGrid>
        </w:tblGridChange>
      </w:tblGrid>
      <w:tr w:rsidR="002F2E5C" w14:paraId="47213EFB" w14:textId="77777777" w:rsidTr="007755BB">
        <w:tc>
          <w:tcPr>
            <w:tcW w:w="9855" w:type="dxa"/>
            <w:gridSpan w:val="8"/>
            <w:tcBorders>
              <w:bottom w:val="double" w:sz="4" w:space="0" w:color="auto"/>
            </w:tcBorders>
            <w:shd w:val="clear" w:color="auto" w:fill="BDD6EE"/>
          </w:tcPr>
          <w:p w14:paraId="7A7A7681" w14:textId="70CE510D" w:rsidR="002F2E5C" w:rsidRPr="004E2FA3" w:rsidRDefault="002F2E5C" w:rsidP="007755BB">
            <w:pPr>
              <w:tabs>
                <w:tab w:val="right" w:pos="946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75AE26F3" w14:textId="77777777" w:rsidTr="007755BB">
        <w:tc>
          <w:tcPr>
            <w:tcW w:w="3086" w:type="dxa"/>
            <w:tcBorders>
              <w:top w:val="double" w:sz="4" w:space="0" w:color="auto"/>
            </w:tcBorders>
            <w:shd w:val="clear" w:color="auto" w:fill="F7CAAC"/>
          </w:tcPr>
          <w:p w14:paraId="6179F06F"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1E09B695" w14:textId="77777777" w:rsidR="002F2E5C" w:rsidRDefault="002F2E5C" w:rsidP="007755BB">
            <w:pPr>
              <w:jc w:val="both"/>
            </w:pPr>
            <w:bookmarkStart w:id="801" w:name="ProgramovaniMobilnichAplikaci"/>
            <w:r>
              <w:t>Programování mobilních aplikací</w:t>
            </w:r>
            <w:bookmarkEnd w:id="801"/>
          </w:p>
        </w:tc>
      </w:tr>
      <w:tr w:rsidR="002F2E5C" w14:paraId="34BD4DD1" w14:textId="77777777" w:rsidTr="007755BB">
        <w:tc>
          <w:tcPr>
            <w:tcW w:w="3086" w:type="dxa"/>
            <w:shd w:val="clear" w:color="auto" w:fill="F7CAAC"/>
          </w:tcPr>
          <w:p w14:paraId="35193AA7" w14:textId="77777777" w:rsidR="002F2E5C" w:rsidRDefault="002F2E5C" w:rsidP="007755BB">
            <w:pPr>
              <w:jc w:val="both"/>
              <w:rPr>
                <w:b/>
              </w:rPr>
            </w:pPr>
            <w:r>
              <w:rPr>
                <w:b/>
              </w:rPr>
              <w:t>Typ předmětu</w:t>
            </w:r>
          </w:p>
        </w:tc>
        <w:tc>
          <w:tcPr>
            <w:tcW w:w="3406" w:type="dxa"/>
            <w:gridSpan w:val="4"/>
          </w:tcPr>
          <w:p w14:paraId="23EBF49B" w14:textId="77777777" w:rsidR="002F2E5C" w:rsidRDefault="002F2E5C" w:rsidP="007755BB">
            <w:pPr>
              <w:jc w:val="both"/>
            </w:pPr>
            <w:r>
              <w:t>Povinný „PZ“</w:t>
            </w:r>
          </w:p>
        </w:tc>
        <w:tc>
          <w:tcPr>
            <w:tcW w:w="2695" w:type="dxa"/>
            <w:gridSpan w:val="2"/>
            <w:shd w:val="clear" w:color="auto" w:fill="F7CAAC"/>
          </w:tcPr>
          <w:p w14:paraId="2E13B347" w14:textId="77777777" w:rsidR="002F2E5C" w:rsidRDefault="002F2E5C" w:rsidP="007755BB">
            <w:pPr>
              <w:jc w:val="both"/>
            </w:pPr>
            <w:r>
              <w:rPr>
                <w:b/>
              </w:rPr>
              <w:t>doporučený ročník / semestr</w:t>
            </w:r>
          </w:p>
        </w:tc>
        <w:tc>
          <w:tcPr>
            <w:tcW w:w="668" w:type="dxa"/>
          </w:tcPr>
          <w:p w14:paraId="44D183E2" w14:textId="77777777" w:rsidR="002F2E5C" w:rsidRDefault="002F2E5C" w:rsidP="007755BB">
            <w:pPr>
              <w:jc w:val="both"/>
            </w:pPr>
            <w:r>
              <w:t>3/Z</w:t>
            </w:r>
          </w:p>
        </w:tc>
      </w:tr>
      <w:tr w:rsidR="002F2E5C" w14:paraId="4468E454" w14:textId="77777777" w:rsidTr="007755BB">
        <w:tc>
          <w:tcPr>
            <w:tcW w:w="3086" w:type="dxa"/>
            <w:shd w:val="clear" w:color="auto" w:fill="F7CAAC"/>
          </w:tcPr>
          <w:p w14:paraId="5D5F2729" w14:textId="77777777" w:rsidR="002F2E5C" w:rsidRDefault="002F2E5C" w:rsidP="007755BB">
            <w:pPr>
              <w:jc w:val="both"/>
              <w:rPr>
                <w:b/>
              </w:rPr>
            </w:pPr>
            <w:r>
              <w:rPr>
                <w:b/>
              </w:rPr>
              <w:t>Rozsah studijního předmětu</w:t>
            </w:r>
          </w:p>
        </w:tc>
        <w:tc>
          <w:tcPr>
            <w:tcW w:w="1701" w:type="dxa"/>
            <w:gridSpan w:val="2"/>
          </w:tcPr>
          <w:p w14:paraId="266E40BD" w14:textId="77777777" w:rsidR="002F2E5C" w:rsidRDefault="002F2E5C" w:rsidP="007755BB">
            <w:pPr>
              <w:jc w:val="both"/>
            </w:pPr>
            <w:r>
              <w:t>14p+28c</w:t>
            </w:r>
          </w:p>
        </w:tc>
        <w:tc>
          <w:tcPr>
            <w:tcW w:w="889" w:type="dxa"/>
            <w:shd w:val="clear" w:color="auto" w:fill="F7CAAC"/>
          </w:tcPr>
          <w:p w14:paraId="6EB65B43" w14:textId="77777777" w:rsidR="002F2E5C" w:rsidRDefault="002F2E5C" w:rsidP="007755BB">
            <w:pPr>
              <w:jc w:val="both"/>
              <w:rPr>
                <w:b/>
              </w:rPr>
            </w:pPr>
            <w:r>
              <w:rPr>
                <w:b/>
              </w:rPr>
              <w:t xml:space="preserve">hod. </w:t>
            </w:r>
          </w:p>
        </w:tc>
        <w:tc>
          <w:tcPr>
            <w:tcW w:w="816" w:type="dxa"/>
          </w:tcPr>
          <w:p w14:paraId="64D819EA" w14:textId="77777777" w:rsidR="002F2E5C" w:rsidRDefault="002F2E5C" w:rsidP="007755BB">
            <w:pPr>
              <w:jc w:val="both"/>
            </w:pPr>
          </w:p>
        </w:tc>
        <w:tc>
          <w:tcPr>
            <w:tcW w:w="2156" w:type="dxa"/>
            <w:shd w:val="clear" w:color="auto" w:fill="F7CAAC"/>
          </w:tcPr>
          <w:p w14:paraId="51671A85" w14:textId="77777777" w:rsidR="002F2E5C" w:rsidRDefault="002F2E5C" w:rsidP="007755BB">
            <w:pPr>
              <w:jc w:val="both"/>
              <w:rPr>
                <w:b/>
              </w:rPr>
            </w:pPr>
            <w:r>
              <w:rPr>
                <w:b/>
              </w:rPr>
              <w:t>kreditů</w:t>
            </w:r>
          </w:p>
        </w:tc>
        <w:tc>
          <w:tcPr>
            <w:tcW w:w="1207" w:type="dxa"/>
            <w:gridSpan w:val="2"/>
          </w:tcPr>
          <w:p w14:paraId="7B714B76" w14:textId="77777777" w:rsidR="002F2E5C" w:rsidRDefault="002F2E5C" w:rsidP="007755BB">
            <w:pPr>
              <w:jc w:val="both"/>
            </w:pPr>
            <w:r>
              <w:t>4</w:t>
            </w:r>
          </w:p>
        </w:tc>
      </w:tr>
      <w:tr w:rsidR="002F2E5C" w14:paraId="7893A17B" w14:textId="77777777" w:rsidTr="007755BB">
        <w:tc>
          <w:tcPr>
            <w:tcW w:w="3086" w:type="dxa"/>
            <w:shd w:val="clear" w:color="auto" w:fill="F7CAAC"/>
          </w:tcPr>
          <w:p w14:paraId="070C4B1A" w14:textId="77777777" w:rsidR="002F2E5C" w:rsidRDefault="002F2E5C" w:rsidP="007755BB">
            <w:pPr>
              <w:jc w:val="both"/>
              <w:rPr>
                <w:b/>
                <w:sz w:val="22"/>
              </w:rPr>
            </w:pPr>
            <w:r>
              <w:rPr>
                <w:b/>
              </w:rPr>
              <w:t>Prerekvizity, korekvizity, ekvivalence</w:t>
            </w:r>
          </w:p>
        </w:tc>
        <w:tc>
          <w:tcPr>
            <w:tcW w:w="6769" w:type="dxa"/>
            <w:gridSpan w:val="7"/>
          </w:tcPr>
          <w:p w14:paraId="7DA9DD16" w14:textId="77777777" w:rsidR="002F2E5C" w:rsidRDefault="002F2E5C" w:rsidP="007755BB">
            <w:pPr>
              <w:jc w:val="both"/>
            </w:pPr>
            <w:r>
              <w:t>nejsou</w:t>
            </w:r>
          </w:p>
        </w:tc>
      </w:tr>
      <w:tr w:rsidR="002F2E5C" w14:paraId="5EC16DBC" w14:textId="77777777" w:rsidTr="007755BB">
        <w:tc>
          <w:tcPr>
            <w:tcW w:w="3086" w:type="dxa"/>
            <w:shd w:val="clear" w:color="auto" w:fill="F7CAAC"/>
          </w:tcPr>
          <w:p w14:paraId="52A6DBB3" w14:textId="77777777" w:rsidR="002F2E5C" w:rsidRDefault="002F2E5C" w:rsidP="007755BB">
            <w:pPr>
              <w:jc w:val="both"/>
              <w:rPr>
                <w:b/>
              </w:rPr>
            </w:pPr>
            <w:r>
              <w:rPr>
                <w:b/>
              </w:rPr>
              <w:t>Způsob ověření studijních výsledků</w:t>
            </w:r>
          </w:p>
        </w:tc>
        <w:tc>
          <w:tcPr>
            <w:tcW w:w="3406" w:type="dxa"/>
            <w:gridSpan w:val="4"/>
          </w:tcPr>
          <w:p w14:paraId="66475125" w14:textId="77777777" w:rsidR="002F2E5C" w:rsidRDefault="002F2E5C" w:rsidP="007755BB">
            <w:pPr>
              <w:jc w:val="both"/>
            </w:pPr>
            <w:r>
              <w:t>Klasifikovaný zápočet</w:t>
            </w:r>
          </w:p>
        </w:tc>
        <w:tc>
          <w:tcPr>
            <w:tcW w:w="2156" w:type="dxa"/>
            <w:shd w:val="clear" w:color="auto" w:fill="F7CAAC"/>
          </w:tcPr>
          <w:p w14:paraId="5900E097" w14:textId="77777777" w:rsidR="002F2E5C" w:rsidRDefault="002F2E5C" w:rsidP="007755BB">
            <w:pPr>
              <w:jc w:val="both"/>
              <w:rPr>
                <w:b/>
              </w:rPr>
            </w:pPr>
            <w:r>
              <w:rPr>
                <w:b/>
              </w:rPr>
              <w:t>Forma výuky</w:t>
            </w:r>
          </w:p>
        </w:tc>
        <w:tc>
          <w:tcPr>
            <w:tcW w:w="1207" w:type="dxa"/>
            <w:gridSpan w:val="2"/>
          </w:tcPr>
          <w:p w14:paraId="11B4ED21" w14:textId="77777777" w:rsidR="002F2E5C" w:rsidRDefault="002F2E5C" w:rsidP="007755BB">
            <w:pPr>
              <w:jc w:val="both"/>
            </w:pPr>
            <w:r>
              <w:t>Přednáška,</w:t>
            </w:r>
          </w:p>
          <w:p w14:paraId="64F9D085" w14:textId="77777777" w:rsidR="002F2E5C" w:rsidRDefault="002F2E5C" w:rsidP="007755BB">
            <w:pPr>
              <w:jc w:val="both"/>
            </w:pPr>
            <w:r>
              <w:t>cvičení</w:t>
            </w:r>
          </w:p>
        </w:tc>
      </w:tr>
      <w:tr w:rsidR="002F2E5C" w14:paraId="25E9B46F" w14:textId="77777777" w:rsidTr="007755BB">
        <w:tc>
          <w:tcPr>
            <w:tcW w:w="3086" w:type="dxa"/>
            <w:shd w:val="clear" w:color="auto" w:fill="F7CAAC"/>
          </w:tcPr>
          <w:p w14:paraId="3D9BA2F5"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6C76CCB" w14:textId="77777777" w:rsidR="002F2E5C" w:rsidRDefault="002F2E5C" w:rsidP="007755BB">
            <w:pPr>
              <w:jc w:val="both"/>
            </w:pPr>
            <w:r>
              <w:t>Písemná i ústní forma</w:t>
            </w:r>
          </w:p>
          <w:p w14:paraId="7BA56EC6" w14:textId="77777777" w:rsidR="002F2E5C" w:rsidRDefault="002F2E5C" w:rsidP="007755BB">
            <w:pPr>
              <w:jc w:val="both"/>
            </w:pPr>
            <w:r>
              <w:t xml:space="preserve">1. Povinná a aktivní účast na jednotlivých cvičeních (80% účast na cvičení). </w:t>
            </w:r>
          </w:p>
          <w:p w14:paraId="1497A9A1" w14:textId="77777777" w:rsidR="002F2E5C" w:rsidRDefault="002F2E5C" w:rsidP="007755BB">
            <w:pPr>
              <w:jc w:val="both"/>
            </w:pPr>
            <w:r>
              <w:t xml:space="preserve">2. Teoretické a praktické zvládnutí základní problematiky a jednotlivých témat. </w:t>
            </w:r>
          </w:p>
          <w:p w14:paraId="1953372B" w14:textId="77777777" w:rsidR="002F2E5C" w:rsidRDefault="002F2E5C" w:rsidP="007755BB">
            <w:pPr>
              <w:jc w:val="both"/>
            </w:pPr>
            <w:r>
              <w:t xml:space="preserve">3. Úspěšné a samostatné vypracování všech zadaných úloh v průběhu semestru. </w:t>
            </w:r>
          </w:p>
          <w:p w14:paraId="28783082" w14:textId="77777777" w:rsidR="002F2E5C" w:rsidRDefault="002F2E5C" w:rsidP="007755BB">
            <w:pPr>
              <w:jc w:val="both"/>
            </w:pPr>
            <w:r>
              <w:t>4. Vypracování závěrečného semestrálního praktického projektu a jeho úspěšná obhajoba.</w:t>
            </w:r>
          </w:p>
        </w:tc>
      </w:tr>
      <w:tr w:rsidR="002F2E5C" w14:paraId="6C7D007E" w14:textId="77777777" w:rsidTr="007755BB">
        <w:trPr>
          <w:trHeight w:val="554"/>
        </w:trPr>
        <w:tc>
          <w:tcPr>
            <w:tcW w:w="9855" w:type="dxa"/>
            <w:gridSpan w:val="8"/>
            <w:tcBorders>
              <w:top w:val="nil"/>
            </w:tcBorders>
          </w:tcPr>
          <w:p w14:paraId="11BBCB90" w14:textId="77777777" w:rsidR="002F2E5C" w:rsidRDefault="002F2E5C" w:rsidP="007755BB">
            <w:pPr>
              <w:jc w:val="both"/>
            </w:pPr>
          </w:p>
        </w:tc>
      </w:tr>
      <w:tr w:rsidR="002F2E5C" w14:paraId="1D659C42" w14:textId="77777777" w:rsidTr="007755BB">
        <w:trPr>
          <w:trHeight w:val="197"/>
        </w:trPr>
        <w:tc>
          <w:tcPr>
            <w:tcW w:w="3086" w:type="dxa"/>
            <w:tcBorders>
              <w:top w:val="nil"/>
            </w:tcBorders>
            <w:shd w:val="clear" w:color="auto" w:fill="F7CAAC"/>
          </w:tcPr>
          <w:p w14:paraId="1288CFEC" w14:textId="77777777" w:rsidR="002F2E5C" w:rsidRDefault="002F2E5C" w:rsidP="007755BB">
            <w:pPr>
              <w:jc w:val="both"/>
              <w:rPr>
                <w:b/>
              </w:rPr>
            </w:pPr>
            <w:r>
              <w:rPr>
                <w:b/>
              </w:rPr>
              <w:t>Garant předmětu</w:t>
            </w:r>
          </w:p>
        </w:tc>
        <w:tc>
          <w:tcPr>
            <w:tcW w:w="6769" w:type="dxa"/>
            <w:gridSpan w:val="7"/>
            <w:tcBorders>
              <w:top w:val="nil"/>
            </w:tcBorders>
          </w:tcPr>
          <w:p w14:paraId="259D44D0" w14:textId="77777777" w:rsidR="002F2E5C" w:rsidRDefault="002F2E5C" w:rsidP="007755BB">
            <w:pPr>
              <w:jc w:val="both"/>
            </w:pPr>
            <w:r>
              <w:t>Ing. Radek Vala, Ph.D.</w:t>
            </w:r>
          </w:p>
        </w:tc>
      </w:tr>
      <w:tr w:rsidR="002F2E5C" w14:paraId="02F173BD" w14:textId="77777777" w:rsidTr="007755BB">
        <w:trPr>
          <w:trHeight w:val="243"/>
        </w:trPr>
        <w:tc>
          <w:tcPr>
            <w:tcW w:w="3086" w:type="dxa"/>
            <w:tcBorders>
              <w:top w:val="nil"/>
            </w:tcBorders>
            <w:shd w:val="clear" w:color="auto" w:fill="F7CAAC"/>
          </w:tcPr>
          <w:p w14:paraId="5E284865" w14:textId="77777777" w:rsidR="002F2E5C" w:rsidRDefault="002F2E5C" w:rsidP="007755BB">
            <w:pPr>
              <w:jc w:val="both"/>
              <w:rPr>
                <w:b/>
              </w:rPr>
            </w:pPr>
            <w:r>
              <w:rPr>
                <w:b/>
              </w:rPr>
              <w:t>Zapojení garanta do výuky předmětu</w:t>
            </w:r>
          </w:p>
        </w:tc>
        <w:tc>
          <w:tcPr>
            <w:tcW w:w="6769" w:type="dxa"/>
            <w:gridSpan w:val="7"/>
            <w:tcBorders>
              <w:top w:val="nil"/>
            </w:tcBorders>
          </w:tcPr>
          <w:p w14:paraId="4A6E4247" w14:textId="77777777" w:rsidR="002F2E5C" w:rsidRDefault="002F2E5C" w:rsidP="007755BB">
            <w:pPr>
              <w:jc w:val="both"/>
            </w:pPr>
            <w:r>
              <w:t>Metodicky, vede cvičení, přednášky</w:t>
            </w:r>
          </w:p>
        </w:tc>
      </w:tr>
      <w:tr w:rsidR="002F2E5C" w14:paraId="1160EE38" w14:textId="77777777" w:rsidTr="007755BB">
        <w:tc>
          <w:tcPr>
            <w:tcW w:w="3086" w:type="dxa"/>
            <w:shd w:val="clear" w:color="auto" w:fill="F7CAAC"/>
          </w:tcPr>
          <w:p w14:paraId="03F1DA41" w14:textId="77777777" w:rsidR="002F2E5C" w:rsidRDefault="002F2E5C" w:rsidP="007755BB">
            <w:pPr>
              <w:jc w:val="both"/>
              <w:rPr>
                <w:b/>
              </w:rPr>
            </w:pPr>
            <w:r>
              <w:rPr>
                <w:b/>
              </w:rPr>
              <w:t>Vyučující</w:t>
            </w:r>
          </w:p>
        </w:tc>
        <w:tc>
          <w:tcPr>
            <w:tcW w:w="6769" w:type="dxa"/>
            <w:gridSpan w:val="7"/>
            <w:tcBorders>
              <w:bottom w:val="nil"/>
            </w:tcBorders>
          </w:tcPr>
          <w:p w14:paraId="704E92C1" w14:textId="2E03E644" w:rsidR="002F2E5C" w:rsidRDefault="002F2E5C" w:rsidP="00F6795C">
            <w:pPr>
              <w:jc w:val="both"/>
            </w:pPr>
            <w:r>
              <w:t>Ing. Radek Vala, Ph.D.</w:t>
            </w:r>
            <w:r w:rsidR="00C60414">
              <w:t>, přednášky (100 %)</w:t>
            </w:r>
          </w:p>
        </w:tc>
      </w:tr>
      <w:tr w:rsidR="002F2E5C" w14:paraId="58C311F6" w14:textId="77777777" w:rsidTr="007755BB">
        <w:trPr>
          <w:trHeight w:val="554"/>
        </w:trPr>
        <w:tc>
          <w:tcPr>
            <w:tcW w:w="9855" w:type="dxa"/>
            <w:gridSpan w:val="8"/>
            <w:tcBorders>
              <w:top w:val="nil"/>
            </w:tcBorders>
          </w:tcPr>
          <w:p w14:paraId="4E9F8521" w14:textId="77777777" w:rsidR="002F2E5C" w:rsidRDefault="002F2E5C" w:rsidP="007755BB">
            <w:pPr>
              <w:jc w:val="both"/>
            </w:pPr>
          </w:p>
        </w:tc>
      </w:tr>
      <w:tr w:rsidR="002F2E5C" w14:paraId="5504FE57" w14:textId="77777777" w:rsidTr="007755BB">
        <w:tc>
          <w:tcPr>
            <w:tcW w:w="3086" w:type="dxa"/>
            <w:shd w:val="clear" w:color="auto" w:fill="F7CAAC"/>
          </w:tcPr>
          <w:p w14:paraId="4E94F570" w14:textId="77777777" w:rsidR="002F2E5C" w:rsidRDefault="002F2E5C" w:rsidP="007755BB">
            <w:pPr>
              <w:jc w:val="both"/>
              <w:rPr>
                <w:b/>
              </w:rPr>
            </w:pPr>
            <w:r>
              <w:rPr>
                <w:b/>
              </w:rPr>
              <w:t>Stručná anotace předmětu</w:t>
            </w:r>
          </w:p>
        </w:tc>
        <w:tc>
          <w:tcPr>
            <w:tcW w:w="6769" w:type="dxa"/>
            <w:gridSpan w:val="7"/>
            <w:tcBorders>
              <w:bottom w:val="nil"/>
            </w:tcBorders>
          </w:tcPr>
          <w:p w14:paraId="4398B92E" w14:textId="77777777" w:rsidR="002F2E5C" w:rsidRDefault="002F2E5C" w:rsidP="007755BB">
            <w:pPr>
              <w:jc w:val="both"/>
            </w:pPr>
          </w:p>
        </w:tc>
      </w:tr>
      <w:tr w:rsidR="002F2E5C" w14:paraId="228758A2" w14:textId="77777777" w:rsidTr="007755BB">
        <w:trPr>
          <w:trHeight w:val="3938"/>
        </w:trPr>
        <w:tc>
          <w:tcPr>
            <w:tcW w:w="9855" w:type="dxa"/>
            <w:gridSpan w:val="8"/>
            <w:tcBorders>
              <w:top w:val="nil"/>
              <w:bottom w:val="single" w:sz="12" w:space="0" w:color="auto"/>
            </w:tcBorders>
          </w:tcPr>
          <w:p w14:paraId="3B9E2746" w14:textId="77777777" w:rsidR="002F2E5C" w:rsidRDefault="002F2E5C" w:rsidP="007755BB">
            <w:pPr>
              <w:jc w:val="both"/>
              <w:rPr>
                <w:ins w:id="802" w:author="Zuzka" w:date="2018-11-16T02:14:00Z"/>
                <w:noProof/>
                <w:szCs w:val="22"/>
              </w:rPr>
            </w:pPr>
            <w:r w:rsidRPr="00015FF0">
              <w:rPr>
                <w:noProof/>
                <w:szCs w:val="22"/>
              </w:rPr>
              <w:t xml:space="preserve">Student získá znalosti potřebné pro pochopení a zvládnutí základů programování mobilních aplikací pro různé mobilní platformy. Studenti projdou úvodem do světa předních mobilních platforem, seznámí se s životním cyklem mobilní aplikace a jednotlivými vývojářskými nástroji. V rámci výuky se dále budou aktivně věnovat základním oblastem vývoje, jako jsou webové hybridní a nativní mobilní aplikace. </w:t>
            </w:r>
          </w:p>
          <w:p w14:paraId="1564EEB5" w14:textId="77777777" w:rsidR="00BC67D8" w:rsidRPr="00015FF0" w:rsidRDefault="00BC67D8" w:rsidP="007755BB">
            <w:pPr>
              <w:jc w:val="both"/>
              <w:rPr>
                <w:noProof/>
                <w:szCs w:val="22"/>
              </w:rPr>
            </w:pPr>
          </w:p>
          <w:p w14:paraId="3D556FD6" w14:textId="77777777" w:rsidR="002F2E5C" w:rsidRPr="00015FF0" w:rsidRDefault="002F2E5C" w:rsidP="007755BB">
            <w:pPr>
              <w:jc w:val="both"/>
              <w:rPr>
                <w:noProof/>
                <w:szCs w:val="22"/>
              </w:rPr>
            </w:pPr>
            <w:r w:rsidRPr="00015FF0">
              <w:rPr>
                <w:noProof/>
                <w:szCs w:val="22"/>
              </w:rPr>
              <w:t>Témata:</w:t>
            </w:r>
          </w:p>
          <w:p w14:paraId="11B0428E"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 xml:space="preserve">Úvod do mobilních platforem (Android, iOS, Windows Phone) </w:t>
            </w:r>
          </w:p>
          <w:p w14:paraId="31F604F3"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Metody vývoje mobilních aplikací</w:t>
            </w:r>
          </w:p>
          <w:p w14:paraId="46289D11"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Vývojářské nástroje</w:t>
            </w:r>
          </w:p>
          <w:p w14:paraId="1F1E7742"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Nativní SDK</w:t>
            </w:r>
          </w:p>
          <w:p w14:paraId="6ED1EFE6"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Vývoj hybridních aplikací.</w:t>
            </w:r>
          </w:p>
          <w:p w14:paraId="06ED2AFE"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Technologie Apache Cordova/Phonegap.</w:t>
            </w:r>
          </w:p>
          <w:p w14:paraId="5396FD0E"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JS Frameworky pro vývoj mobilních aplikací.</w:t>
            </w:r>
          </w:p>
          <w:p w14:paraId="6276F76C"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Apache Cordova/Phonegap pluginy.</w:t>
            </w:r>
          </w:p>
          <w:p w14:paraId="08FED550"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Programování hybridní mobilní aplikace pomocí Apache Cordova</w:t>
            </w:r>
          </w:p>
          <w:p w14:paraId="334A00D5"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Úvod do vývoje nativních aplikací.</w:t>
            </w:r>
          </w:p>
          <w:p w14:paraId="390EA9A5"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Nativní vývoj pro Android (Java)</w:t>
            </w:r>
          </w:p>
          <w:p w14:paraId="028EF69D"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Programování reálné aplikace pro Android</w:t>
            </w:r>
          </w:p>
          <w:p w14:paraId="41978614" w14:textId="77777777" w:rsidR="002F2E5C" w:rsidRPr="00015FF0" w:rsidRDefault="002F2E5C" w:rsidP="007755BB">
            <w:pPr>
              <w:pStyle w:val="Odstavecseseznamem"/>
              <w:numPr>
                <w:ilvl w:val="0"/>
                <w:numId w:val="20"/>
              </w:numPr>
              <w:pBdr>
                <w:top w:val="nil"/>
                <w:left w:val="nil"/>
                <w:bottom w:val="nil"/>
                <w:right w:val="nil"/>
                <w:between w:val="nil"/>
                <w:bar w:val="nil"/>
              </w:pBdr>
              <w:rPr>
                <w:noProof/>
                <w:szCs w:val="22"/>
              </w:rPr>
            </w:pPr>
            <w:r w:rsidRPr="00015FF0">
              <w:rPr>
                <w:noProof/>
                <w:szCs w:val="22"/>
              </w:rPr>
              <w:t>Nativní vývoj pro iOS (Objective-C).</w:t>
            </w:r>
          </w:p>
          <w:p w14:paraId="1C40A3EA" w14:textId="77777777" w:rsidR="002F2E5C" w:rsidRPr="00BC67D8" w:rsidRDefault="002F2E5C" w:rsidP="007755BB">
            <w:pPr>
              <w:pStyle w:val="Odstavecseseznamem"/>
              <w:numPr>
                <w:ilvl w:val="0"/>
                <w:numId w:val="20"/>
              </w:numPr>
              <w:pBdr>
                <w:top w:val="nil"/>
                <w:left w:val="nil"/>
                <w:bottom w:val="nil"/>
                <w:right w:val="nil"/>
                <w:between w:val="nil"/>
                <w:bar w:val="nil"/>
              </w:pBdr>
              <w:rPr>
                <w:ins w:id="803" w:author="Zuzka" w:date="2018-11-16T02:14:00Z"/>
                <w:sz w:val="18"/>
                <w:rPrChange w:id="804" w:author="Zuzka" w:date="2018-11-16T02:14:00Z">
                  <w:rPr>
                    <w:ins w:id="805" w:author="Zuzka" w:date="2018-11-16T02:14:00Z"/>
                    <w:noProof/>
                    <w:szCs w:val="22"/>
                  </w:rPr>
                </w:rPrChange>
              </w:rPr>
            </w:pPr>
            <w:r w:rsidRPr="00015FF0">
              <w:rPr>
                <w:noProof/>
                <w:szCs w:val="22"/>
              </w:rPr>
              <w:t>Programování reálné aplikace pro iOS</w:t>
            </w:r>
          </w:p>
          <w:p w14:paraId="6CFF8B13" w14:textId="77777777" w:rsidR="00BC67D8" w:rsidRPr="00BC67D8" w:rsidRDefault="00BC67D8">
            <w:pPr>
              <w:pBdr>
                <w:top w:val="nil"/>
                <w:left w:val="nil"/>
                <w:bottom w:val="nil"/>
                <w:right w:val="nil"/>
                <w:between w:val="nil"/>
                <w:bar w:val="nil"/>
              </w:pBdr>
              <w:ind w:left="720"/>
              <w:rPr>
                <w:sz w:val="18"/>
                <w:rPrChange w:id="806" w:author="Zuzka" w:date="2018-11-16T02:14:00Z">
                  <w:rPr/>
                </w:rPrChange>
              </w:rPr>
              <w:pPrChange w:id="807" w:author="Zuzka" w:date="2018-11-16T02:14:00Z">
                <w:pPr>
                  <w:pStyle w:val="Odstavecseseznamem"/>
                  <w:numPr>
                    <w:numId w:val="20"/>
                  </w:numPr>
                  <w:pBdr>
                    <w:top w:val="nil"/>
                    <w:left w:val="nil"/>
                    <w:bottom w:val="nil"/>
                    <w:right w:val="nil"/>
                    <w:between w:val="nil"/>
                    <w:bar w:val="nil"/>
                  </w:pBdr>
                  <w:ind w:left="1080" w:hanging="360"/>
                </w:pPr>
              </w:pPrChange>
            </w:pPr>
          </w:p>
        </w:tc>
      </w:tr>
      <w:tr w:rsidR="002F2E5C" w14:paraId="158B1155" w14:textId="77777777" w:rsidTr="007755BB">
        <w:trPr>
          <w:trHeight w:val="265"/>
        </w:trPr>
        <w:tc>
          <w:tcPr>
            <w:tcW w:w="3653" w:type="dxa"/>
            <w:gridSpan w:val="2"/>
            <w:tcBorders>
              <w:top w:val="nil"/>
            </w:tcBorders>
            <w:shd w:val="clear" w:color="auto" w:fill="F7CAAC"/>
          </w:tcPr>
          <w:p w14:paraId="3D5FF4BA"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53C4E0D" w14:textId="77777777" w:rsidR="002F2E5C" w:rsidRDefault="002F2E5C" w:rsidP="007755BB">
            <w:pPr>
              <w:jc w:val="both"/>
            </w:pPr>
          </w:p>
        </w:tc>
      </w:tr>
      <w:tr w:rsidR="002F2E5C" w14:paraId="0F5CEF5A" w14:textId="77777777" w:rsidTr="007755BB">
        <w:trPr>
          <w:trHeight w:val="577"/>
        </w:trPr>
        <w:tc>
          <w:tcPr>
            <w:tcW w:w="9855" w:type="dxa"/>
            <w:gridSpan w:val="8"/>
            <w:tcBorders>
              <w:top w:val="nil"/>
            </w:tcBorders>
          </w:tcPr>
          <w:p w14:paraId="13249DBB" w14:textId="77777777" w:rsidR="002F2E5C" w:rsidRPr="00015FF0" w:rsidRDefault="002F2E5C" w:rsidP="007755BB">
            <w:pPr>
              <w:rPr>
                <w:b/>
              </w:rPr>
            </w:pPr>
            <w:r w:rsidRPr="00015FF0">
              <w:rPr>
                <w:b/>
              </w:rPr>
              <w:t>Povinná literatura:</w:t>
            </w:r>
          </w:p>
          <w:p w14:paraId="7EC3DD15" w14:textId="77777777" w:rsidR="002F2E5C" w:rsidRPr="009A3090" w:rsidRDefault="002F2E5C">
            <w:pPr>
              <w:jc w:val="both"/>
              <w:rPr>
                <w:lang w:val="en-GB"/>
                <w:rPrChange w:id="808" w:author="Zuzka" w:date="2018-11-16T02:15:00Z">
                  <w:rPr>
                    <w:rFonts w:ascii="Open Sans" w:hAnsi="Open Sans"/>
                    <w:color w:val="333333"/>
                  </w:rPr>
                </w:rPrChange>
              </w:rPr>
              <w:pPrChange w:id="809" w:author="Zuzka" w:date="2018-11-16T02:15:00Z">
                <w:pPr/>
              </w:pPrChange>
            </w:pPr>
            <w:r w:rsidRPr="009A3090">
              <w:rPr>
                <w:lang w:val="en-GB"/>
                <w:rPrChange w:id="810" w:author="Zuzka" w:date="2018-11-16T02:15:00Z">
                  <w:rPr>
                    <w:rFonts w:ascii="Open Sans" w:hAnsi="Open Sans"/>
                    <w:color w:val="333333"/>
                  </w:rPr>
                </w:rPrChange>
              </w:rPr>
              <w:t>ATANASOV, Emil.</w:t>
            </w:r>
            <w:r w:rsidRPr="009A3090">
              <w:rPr>
                <w:rFonts w:hint="eastAsia"/>
                <w:lang w:val="en-GB"/>
                <w:rPrChange w:id="811" w:author="Zuzka" w:date="2018-11-16T02:15:00Z">
                  <w:rPr>
                    <w:rFonts w:ascii="Open Sans" w:hAnsi="Open Sans" w:hint="eastAsia"/>
                    <w:color w:val="333333"/>
                  </w:rPr>
                </w:rPrChange>
              </w:rPr>
              <w:t> </w:t>
            </w:r>
            <w:r w:rsidRPr="009A3090">
              <w:rPr>
                <w:i/>
                <w:lang w:val="en-GB"/>
                <w:rPrChange w:id="812" w:author="Zuzka" w:date="2018-11-16T02:15:00Z">
                  <w:rPr>
                    <w:rFonts w:ascii="Open Sans" w:hAnsi="Open Sans"/>
                    <w:i/>
                    <w:iCs/>
                    <w:color w:val="333333"/>
                  </w:rPr>
                </w:rPrChange>
              </w:rPr>
              <w:t>Learn Swift by Building Applications: Explore Swift programming through iOS app development.</w:t>
            </w:r>
            <w:r w:rsidRPr="009A3090">
              <w:rPr>
                <w:lang w:val="en-GB"/>
                <w:rPrChange w:id="813" w:author="Zuzka" w:date="2018-11-16T02:15:00Z">
                  <w:rPr>
                    <w:rFonts w:ascii="Open Sans" w:hAnsi="Open Sans"/>
                    <w:color w:val="333333"/>
                  </w:rPr>
                </w:rPrChange>
              </w:rPr>
              <w:t xml:space="preserve"> Packt Publishing, 2018. ISBN 1786466015.</w:t>
            </w:r>
          </w:p>
          <w:p w14:paraId="3B0559C7" w14:textId="77777777" w:rsidR="002F2E5C" w:rsidRPr="009A3090" w:rsidRDefault="002F2E5C">
            <w:pPr>
              <w:jc w:val="both"/>
              <w:rPr>
                <w:lang w:val="en-GB"/>
                <w:rPrChange w:id="814" w:author="Zuzka" w:date="2018-11-16T02:15:00Z">
                  <w:rPr/>
                </w:rPrChange>
              </w:rPr>
              <w:pPrChange w:id="815" w:author="Zuzka" w:date="2018-11-16T02:15:00Z">
                <w:pPr/>
              </w:pPrChange>
            </w:pPr>
            <w:r w:rsidRPr="009A3090">
              <w:rPr>
                <w:lang w:val="en-GB"/>
                <w:rPrChange w:id="816" w:author="Zuzka" w:date="2018-11-16T02:15:00Z">
                  <w:rPr>
                    <w:rFonts w:ascii="Open Sans" w:hAnsi="Open Sans"/>
                    <w:color w:val="454545"/>
                    <w:shd w:val="clear" w:color="auto" w:fill="FFFFFF"/>
                  </w:rPr>
                </w:rPrChange>
              </w:rPr>
              <w:t xml:space="preserve">LACKO, </w:t>
            </w:r>
            <w:r w:rsidRPr="009A3090">
              <w:rPr>
                <w:rFonts w:hint="eastAsia"/>
                <w:lang w:val="en-GB"/>
                <w:rPrChange w:id="817" w:author="Zuzka" w:date="2018-11-16T02:15:00Z">
                  <w:rPr>
                    <w:rFonts w:ascii="Open Sans" w:hAnsi="Open Sans" w:hint="eastAsia"/>
                    <w:color w:val="454545"/>
                    <w:shd w:val="clear" w:color="auto" w:fill="FFFFFF"/>
                  </w:rPr>
                </w:rPrChange>
              </w:rPr>
              <w:t>Ľ</w:t>
            </w:r>
            <w:r w:rsidRPr="009A3090">
              <w:rPr>
                <w:lang w:val="en-GB"/>
                <w:rPrChange w:id="818" w:author="Zuzka" w:date="2018-11-16T02:15:00Z">
                  <w:rPr>
                    <w:rFonts w:ascii="Open Sans" w:hAnsi="Open Sans"/>
                    <w:color w:val="454545"/>
                    <w:shd w:val="clear" w:color="auto" w:fill="FFFFFF"/>
                  </w:rPr>
                </w:rPrChange>
              </w:rPr>
              <w:t>uboslav.</w:t>
            </w:r>
            <w:r w:rsidRPr="009A3090">
              <w:rPr>
                <w:rFonts w:hint="eastAsia"/>
                <w:lang w:val="en-GB"/>
                <w:rPrChange w:id="819" w:author="Zuzka" w:date="2018-11-16T02:15:00Z">
                  <w:rPr>
                    <w:rFonts w:ascii="Open Sans" w:hAnsi="Open Sans" w:hint="eastAsia"/>
                    <w:color w:val="454545"/>
                    <w:shd w:val="clear" w:color="auto" w:fill="FFFFFF"/>
                  </w:rPr>
                </w:rPrChange>
              </w:rPr>
              <w:t> </w:t>
            </w:r>
            <w:r w:rsidRPr="009A3090">
              <w:rPr>
                <w:i/>
                <w:lang w:val="en-GB"/>
                <w:rPrChange w:id="820" w:author="Zuzka" w:date="2018-11-16T02:15:00Z">
                  <w:rPr>
                    <w:rFonts w:ascii="Open Sans" w:hAnsi="Open Sans"/>
                    <w:i/>
                    <w:iCs/>
                    <w:color w:val="454545"/>
                  </w:rPr>
                </w:rPrChange>
              </w:rPr>
              <w:t>V</w:t>
            </w:r>
            <w:r w:rsidRPr="009A3090">
              <w:rPr>
                <w:rFonts w:hint="eastAsia"/>
                <w:i/>
                <w:lang w:val="en-GB"/>
                <w:rPrChange w:id="821" w:author="Zuzka" w:date="2018-11-16T02:15:00Z">
                  <w:rPr>
                    <w:rFonts w:ascii="Open Sans" w:hAnsi="Open Sans" w:hint="eastAsia"/>
                    <w:i/>
                    <w:iCs/>
                    <w:color w:val="454545"/>
                  </w:rPr>
                </w:rPrChange>
              </w:rPr>
              <w:t>ý</w:t>
            </w:r>
            <w:r w:rsidRPr="009A3090">
              <w:rPr>
                <w:i/>
                <w:lang w:val="en-GB"/>
                <w:rPrChange w:id="822" w:author="Zuzka" w:date="2018-11-16T02:15:00Z">
                  <w:rPr>
                    <w:rFonts w:ascii="Open Sans" w:hAnsi="Open Sans"/>
                    <w:i/>
                    <w:iCs/>
                    <w:color w:val="454545"/>
                  </w:rPr>
                </w:rPrChange>
              </w:rPr>
              <w:t>voj aplikac</w:t>
            </w:r>
            <w:r w:rsidRPr="009A3090">
              <w:rPr>
                <w:rFonts w:hint="eastAsia"/>
                <w:i/>
                <w:lang w:val="en-GB"/>
                <w:rPrChange w:id="823" w:author="Zuzka" w:date="2018-11-16T02:15:00Z">
                  <w:rPr>
                    <w:rFonts w:ascii="Open Sans" w:hAnsi="Open Sans" w:hint="eastAsia"/>
                    <w:i/>
                    <w:iCs/>
                    <w:color w:val="454545"/>
                  </w:rPr>
                </w:rPrChange>
              </w:rPr>
              <w:t>í</w:t>
            </w:r>
            <w:r w:rsidRPr="009A3090">
              <w:rPr>
                <w:i/>
                <w:lang w:val="en-GB"/>
                <w:rPrChange w:id="824" w:author="Zuzka" w:date="2018-11-16T02:15:00Z">
                  <w:rPr>
                    <w:rFonts w:ascii="Open Sans" w:hAnsi="Open Sans"/>
                    <w:i/>
                    <w:iCs/>
                    <w:color w:val="454545"/>
                  </w:rPr>
                </w:rPrChange>
              </w:rPr>
              <w:t xml:space="preserve"> pro Android</w:t>
            </w:r>
            <w:r w:rsidRPr="009A3090">
              <w:rPr>
                <w:lang w:val="en-GB"/>
                <w:rPrChange w:id="825" w:author="Zuzka" w:date="2018-11-16T02:15:00Z">
                  <w:rPr>
                    <w:rFonts w:ascii="Open Sans" w:hAnsi="Open Sans"/>
                    <w:color w:val="454545"/>
                    <w:shd w:val="clear" w:color="auto" w:fill="FFFFFF"/>
                  </w:rPr>
                </w:rPrChange>
              </w:rPr>
              <w:t>. Brno: Computer Press, 2015. ISBN 978-80-251-4347-6.</w:t>
            </w:r>
          </w:p>
          <w:p w14:paraId="5751F78A" w14:textId="77777777" w:rsidR="002F2E5C" w:rsidRPr="009A3090" w:rsidRDefault="002F2E5C">
            <w:pPr>
              <w:jc w:val="both"/>
              <w:rPr>
                <w:lang w:val="en-GB"/>
                <w:rPrChange w:id="826" w:author="Zuzka" w:date="2018-11-16T02:15:00Z">
                  <w:rPr>
                    <w:color w:val="000000"/>
                    <w:u w:color="000000"/>
                  </w:rPr>
                </w:rPrChange>
              </w:rPr>
              <w:pPrChange w:id="827" w:author="Zuzka" w:date="2018-11-16T02:15:00Z">
                <w:pPr/>
              </w:pPrChange>
            </w:pPr>
            <w:r w:rsidRPr="009A3090">
              <w:rPr>
                <w:lang w:val="en-GB"/>
                <w:rPrChange w:id="828" w:author="Zuzka" w:date="2018-11-16T02:15:00Z">
                  <w:rPr>
                    <w:i/>
                    <w:iCs/>
                    <w:color w:val="000000"/>
                    <w:u w:color="000000"/>
                  </w:rPr>
                </w:rPrChange>
              </w:rPr>
              <w:t xml:space="preserve">THE APACHE SOFTWARE FOUNDATION. </w:t>
            </w:r>
            <w:r w:rsidRPr="009A3090">
              <w:rPr>
                <w:i/>
                <w:lang w:val="en-GB"/>
                <w:rPrChange w:id="829" w:author="Zuzka" w:date="2018-11-16T02:16:00Z">
                  <w:rPr>
                    <w:i/>
                    <w:iCs/>
                    <w:color w:val="000000"/>
                    <w:u w:color="000000"/>
                  </w:rPr>
                </w:rPrChange>
              </w:rPr>
              <w:t>Apache Cordova</w:t>
            </w:r>
            <w:r w:rsidRPr="009A3090">
              <w:rPr>
                <w:lang w:val="en-GB"/>
                <w:rPrChange w:id="830" w:author="Zuzka" w:date="2018-11-16T02:15:00Z">
                  <w:rPr>
                    <w:color w:val="000000"/>
                    <w:u w:color="000000"/>
                  </w:rPr>
                </w:rPrChange>
              </w:rPr>
              <w:t xml:space="preserve"> [online]. 2018 [cit. 2018-07-02]. Dostupné z: https://cordova.apache.org</w:t>
            </w:r>
          </w:p>
          <w:p w14:paraId="7E925793" w14:textId="77777777" w:rsidR="002F2E5C" w:rsidRPr="009A3090" w:rsidRDefault="002F2E5C">
            <w:pPr>
              <w:jc w:val="both"/>
              <w:rPr>
                <w:lang w:val="en-GB"/>
                <w:rPrChange w:id="831" w:author="Zuzka" w:date="2018-11-16T02:15:00Z">
                  <w:rPr/>
                </w:rPrChange>
              </w:rPr>
              <w:pPrChange w:id="832" w:author="Zuzka" w:date="2018-11-16T02:15:00Z">
                <w:pPr/>
              </w:pPrChange>
            </w:pPr>
            <w:r w:rsidRPr="009A3090">
              <w:rPr>
                <w:i/>
                <w:lang w:val="en-GB"/>
                <w:rPrChange w:id="833" w:author="Zuzka" w:date="2018-11-16T02:16:00Z">
                  <w:rPr>
                    <w:i/>
                    <w:iCs/>
                    <w:color w:val="000000"/>
                    <w:u w:color="000000"/>
                  </w:rPr>
                </w:rPrChange>
              </w:rPr>
              <w:t>Android Developers</w:t>
            </w:r>
            <w:r w:rsidRPr="009A3090">
              <w:rPr>
                <w:lang w:val="en-GB"/>
                <w:rPrChange w:id="834" w:author="Zuzka" w:date="2018-11-16T02:15:00Z">
                  <w:rPr>
                    <w:color w:val="000000"/>
                    <w:u w:color="000000"/>
                  </w:rPr>
                </w:rPrChange>
              </w:rPr>
              <w:t xml:space="preserve"> [online]. 2018 [cit. 2018-07-02]. Dostupné z: https://developer.android.com</w:t>
            </w:r>
          </w:p>
          <w:p w14:paraId="4F369890" w14:textId="249F8680" w:rsidR="002F2E5C" w:rsidRPr="009A3090" w:rsidRDefault="002F2E5C">
            <w:pPr>
              <w:jc w:val="both"/>
              <w:rPr>
                <w:ins w:id="835" w:author="Zuzka" w:date="2018-11-16T02:14:00Z"/>
                <w:lang w:val="en-GB"/>
                <w:rPrChange w:id="836" w:author="Zuzka" w:date="2018-11-16T02:15:00Z">
                  <w:rPr>
                    <w:ins w:id="837" w:author="Zuzka" w:date="2018-11-16T02:14:00Z"/>
                    <w:rStyle w:val="Hypertextovodkaz"/>
                  </w:rPr>
                </w:rPrChange>
              </w:rPr>
              <w:pPrChange w:id="838" w:author="Zuzka" w:date="2018-11-16T02:15:00Z">
                <w:pPr/>
              </w:pPrChange>
            </w:pPr>
            <w:r w:rsidRPr="009A3090">
              <w:rPr>
                <w:i/>
                <w:lang w:val="en-GB"/>
                <w:rPrChange w:id="839" w:author="Zuzka" w:date="2018-11-16T02:16:00Z">
                  <w:rPr>
                    <w:i/>
                    <w:iCs/>
                    <w:color w:val="000000"/>
                    <w:u w:val="single" w:color="000000"/>
                  </w:rPr>
                </w:rPrChange>
              </w:rPr>
              <w:t>Apple Developer</w:t>
            </w:r>
            <w:r w:rsidRPr="009A3090">
              <w:rPr>
                <w:lang w:val="en-GB"/>
                <w:rPrChange w:id="840" w:author="Zuzka" w:date="2018-11-16T02:15:00Z">
                  <w:rPr>
                    <w:color w:val="000000"/>
                    <w:u w:color="000000"/>
                  </w:rPr>
                </w:rPrChange>
              </w:rPr>
              <w:t xml:space="preserve"> [online]. 2018 [cit. 2018-07-02]. Dostupné z: https://developer.apple.com</w:t>
            </w:r>
          </w:p>
          <w:p w14:paraId="62F82422" w14:textId="77777777" w:rsidR="00BC67D8" w:rsidRPr="00015FF0" w:rsidRDefault="00BC67D8" w:rsidP="007755BB">
            <w:pPr>
              <w:rPr>
                <w:color w:val="000000"/>
                <w:u w:color="000000"/>
              </w:rPr>
            </w:pPr>
          </w:p>
          <w:p w14:paraId="7C87B762" w14:textId="77777777" w:rsidR="002F2E5C" w:rsidRPr="00015FF0" w:rsidRDefault="002F2E5C" w:rsidP="007755BB">
            <w:pPr>
              <w:rPr>
                <w:b/>
              </w:rPr>
            </w:pPr>
            <w:r w:rsidRPr="00015FF0">
              <w:rPr>
                <w:b/>
              </w:rPr>
              <w:t>Doporučená literatura:</w:t>
            </w:r>
          </w:p>
          <w:p w14:paraId="7D931A17" w14:textId="77777777" w:rsidR="002F2E5C" w:rsidRPr="009B19EA" w:rsidRDefault="002F2E5C">
            <w:pPr>
              <w:jc w:val="both"/>
              <w:rPr>
                <w:color w:val="000000"/>
                <w:u w:color="000000"/>
              </w:rPr>
              <w:pPrChange w:id="841" w:author="Zuzka" w:date="2018-11-16T02:16:00Z">
                <w:pPr/>
              </w:pPrChange>
            </w:pPr>
            <w:r w:rsidRPr="00870740">
              <w:rPr>
                <w:i/>
                <w:lang w:val="en-GB"/>
                <w:rPrChange w:id="842" w:author="Zuzka" w:date="2018-11-16T02:16:00Z">
                  <w:rPr>
                    <w:i/>
                    <w:iCs/>
                    <w:color w:val="000000"/>
                    <w:u w:color="000000"/>
                  </w:rPr>
                </w:rPrChange>
              </w:rPr>
              <w:t>Build Amazing Native Apps and Progressive Web Apps with Ionic Framework and Angular</w:t>
            </w:r>
            <w:r w:rsidRPr="00870740">
              <w:rPr>
                <w:lang w:val="en-GB"/>
                <w:rPrChange w:id="843" w:author="Zuzka" w:date="2018-11-16T02:16:00Z">
                  <w:rPr>
                    <w:color w:val="000000"/>
                    <w:u w:color="000000"/>
                  </w:rPr>
                </w:rPrChange>
              </w:rPr>
              <w:t xml:space="preserve"> [online]. 2018 [cit. 2018-07-02]. Dostupné z: https://ionicframework.com</w:t>
            </w:r>
          </w:p>
        </w:tc>
      </w:tr>
      <w:tr w:rsidR="002F2E5C" w14:paraId="53D10447"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B570112" w14:textId="77777777" w:rsidR="002F2E5C" w:rsidRDefault="002F2E5C" w:rsidP="007755BB">
            <w:pPr>
              <w:jc w:val="center"/>
              <w:rPr>
                <w:b/>
              </w:rPr>
            </w:pPr>
            <w:r>
              <w:rPr>
                <w:b/>
              </w:rPr>
              <w:t>Informace ke kombinované nebo distanční formě</w:t>
            </w:r>
          </w:p>
        </w:tc>
      </w:tr>
      <w:tr w:rsidR="002F2E5C" w14:paraId="628F83C3" w14:textId="77777777" w:rsidTr="007755BB">
        <w:tc>
          <w:tcPr>
            <w:tcW w:w="4787" w:type="dxa"/>
            <w:gridSpan w:val="3"/>
            <w:tcBorders>
              <w:top w:val="single" w:sz="2" w:space="0" w:color="auto"/>
            </w:tcBorders>
            <w:shd w:val="clear" w:color="auto" w:fill="F7CAAC"/>
          </w:tcPr>
          <w:p w14:paraId="149DF1A3" w14:textId="77777777" w:rsidR="002F2E5C" w:rsidRDefault="002F2E5C" w:rsidP="007755BB">
            <w:pPr>
              <w:jc w:val="both"/>
            </w:pPr>
            <w:r>
              <w:rPr>
                <w:b/>
              </w:rPr>
              <w:t>Rozsah konzultací (soustředění)</w:t>
            </w:r>
          </w:p>
        </w:tc>
        <w:tc>
          <w:tcPr>
            <w:tcW w:w="889" w:type="dxa"/>
            <w:tcBorders>
              <w:top w:val="single" w:sz="2" w:space="0" w:color="auto"/>
            </w:tcBorders>
          </w:tcPr>
          <w:p w14:paraId="0A4BA587" w14:textId="77777777" w:rsidR="002F2E5C" w:rsidRDefault="002F2E5C" w:rsidP="007755BB">
            <w:pPr>
              <w:jc w:val="both"/>
            </w:pPr>
            <w:r>
              <w:t>18</w:t>
            </w:r>
          </w:p>
        </w:tc>
        <w:tc>
          <w:tcPr>
            <w:tcW w:w="4179" w:type="dxa"/>
            <w:gridSpan w:val="4"/>
            <w:tcBorders>
              <w:top w:val="single" w:sz="2" w:space="0" w:color="auto"/>
            </w:tcBorders>
            <w:shd w:val="clear" w:color="auto" w:fill="F7CAAC"/>
          </w:tcPr>
          <w:p w14:paraId="1319DF12" w14:textId="77777777" w:rsidR="002F2E5C" w:rsidRDefault="002F2E5C" w:rsidP="007755BB">
            <w:pPr>
              <w:jc w:val="both"/>
              <w:rPr>
                <w:b/>
              </w:rPr>
            </w:pPr>
            <w:r>
              <w:rPr>
                <w:b/>
              </w:rPr>
              <w:t xml:space="preserve">hodin </w:t>
            </w:r>
          </w:p>
        </w:tc>
      </w:tr>
      <w:tr w:rsidR="002F2E5C" w14:paraId="4F239FFB" w14:textId="77777777" w:rsidTr="007755BB">
        <w:tc>
          <w:tcPr>
            <w:tcW w:w="9855" w:type="dxa"/>
            <w:gridSpan w:val="8"/>
            <w:shd w:val="clear" w:color="auto" w:fill="F7CAAC"/>
          </w:tcPr>
          <w:p w14:paraId="36BEC1F5" w14:textId="77777777" w:rsidR="002F2E5C" w:rsidRDefault="002F2E5C" w:rsidP="007755BB">
            <w:pPr>
              <w:jc w:val="both"/>
              <w:rPr>
                <w:b/>
              </w:rPr>
            </w:pPr>
            <w:r>
              <w:rPr>
                <w:b/>
              </w:rPr>
              <w:t>Informace o způsobu kontaktu s vyučujícím</w:t>
            </w:r>
          </w:p>
        </w:tc>
      </w:tr>
      <w:tr w:rsidR="002F2E5C" w14:paraId="0B75FDB3" w14:textId="77777777" w:rsidTr="00BC67D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4" w:author="Zuzka" w:date="2018-11-16T02:1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95"/>
          <w:trPrChange w:id="845" w:author="Zuzka" w:date="2018-11-16T02:14:00Z">
            <w:trPr>
              <w:gridBefore w:val="1"/>
              <w:trHeight w:val="912"/>
            </w:trPr>
          </w:trPrChange>
        </w:trPr>
        <w:tc>
          <w:tcPr>
            <w:tcW w:w="9855" w:type="dxa"/>
            <w:gridSpan w:val="8"/>
            <w:tcPrChange w:id="846" w:author="Zuzka" w:date="2018-11-16T02:14:00Z">
              <w:tcPr>
                <w:tcW w:w="9855" w:type="dxa"/>
                <w:gridSpan w:val="9"/>
              </w:tcPr>
            </w:tcPrChange>
          </w:tcPr>
          <w:p w14:paraId="24BD4111" w14:textId="77777777" w:rsidR="002F2E5C" w:rsidRDefault="002F2E5C" w:rsidP="007755BB">
            <w:pPr>
              <w:jc w:val="both"/>
            </w:pPr>
            <w:r w:rsidRPr="00015FF0">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48926B4F" w14:textId="77777777" w:rsidR="002F2E5C" w:rsidRDefault="002F2E5C" w:rsidP="002F2E5C">
      <w:del w:id="847" w:author="Zuzka" w:date="2018-11-16T02:14:00Z">
        <w:r w:rsidDel="00BC67D8">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848">
          <w:tblGrid>
            <w:gridCol w:w="76"/>
            <w:gridCol w:w="3010"/>
            <w:gridCol w:w="567"/>
            <w:gridCol w:w="1134"/>
            <w:gridCol w:w="889"/>
            <w:gridCol w:w="816"/>
            <w:gridCol w:w="2156"/>
            <w:gridCol w:w="539"/>
            <w:gridCol w:w="668"/>
            <w:gridCol w:w="76"/>
          </w:tblGrid>
        </w:tblGridChange>
      </w:tblGrid>
      <w:tr w:rsidR="002F2E5C" w14:paraId="03F82C49" w14:textId="77777777" w:rsidTr="007755BB">
        <w:tc>
          <w:tcPr>
            <w:tcW w:w="9855" w:type="dxa"/>
            <w:gridSpan w:val="8"/>
            <w:tcBorders>
              <w:bottom w:val="double" w:sz="4" w:space="0" w:color="auto"/>
            </w:tcBorders>
            <w:shd w:val="clear" w:color="auto" w:fill="BDD6EE"/>
          </w:tcPr>
          <w:p w14:paraId="342B80C7" w14:textId="4BD1AB20" w:rsidR="002F2E5C" w:rsidRDefault="002F2E5C" w:rsidP="007755BB">
            <w:pPr>
              <w:tabs>
                <w:tab w:val="right" w:pos="94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4B1F48AB" w14:textId="77777777" w:rsidTr="007755BB">
        <w:tc>
          <w:tcPr>
            <w:tcW w:w="3086" w:type="dxa"/>
            <w:tcBorders>
              <w:top w:val="double" w:sz="4" w:space="0" w:color="auto"/>
            </w:tcBorders>
            <w:shd w:val="clear" w:color="auto" w:fill="F7CAAC"/>
          </w:tcPr>
          <w:p w14:paraId="62C7A5C3"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202F215A" w14:textId="77777777" w:rsidR="002F2E5C" w:rsidRDefault="002F2E5C" w:rsidP="007755BB">
            <w:pPr>
              <w:jc w:val="both"/>
            </w:pPr>
            <w:bookmarkStart w:id="849" w:name="ProgramovaniC"/>
            <w:r>
              <w:t>Programování v jazyce</w:t>
            </w:r>
            <w:r w:rsidRPr="00D64A5C">
              <w:t xml:space="preserve"> C++</w:t>
            </w:r>
            <w:bookmarkEnd w:id="849"/>
          </w:p>
        </w:tc>
      </w:tr>
      <w:tr w:rsidR="002F2E5C" w14:paraId="78E9E145" w14:textId="77777777" w:rsidTr="007755BB">
        <w:tc>
          <w:tcPr>
            <w:tcW w:w="3086" w:type="dxa"/>
            <w:shd w:val="clear" w:color="auto" w:fill="F7CAAC"/>
          </w:tcPr>
          <w:p w14:paraId="0A33B332" w14:textId="77777777" w:rsidR="002F2E5C" w:rsidRDefault="002F2E5C" w:rsidP="007755BB">
            <w:pPr>
              <w:jc w:val="both"/>
              <w:rPr>
                <w:b/>
              </w:rPr>
            </w:pPr>
            <w:r>
              <w:rPr>
                <w:b/>
              </w:rPr>
              <w:t>Typ předmětu</w:t>
            </w:r>
          </w:p>
        </w:tc>
        <w:tc>
          <w:tcPr>
            <w:tcW w:w="3406" w:type="dxa"/>
            <w:gridSpan w:val="4"/>
          </w:tcPr>
          <w:p w14:paraId="7C6E4E4A" w14:textId="77777777" w:rsidR="002F2E5C" w:rsidRDefault="002F2E5C" w:rsidP="007755BB">
            <w:pPr>
              <w:jc w:val="both"/>
            </w:pPr>
            <w:r>
              <w:t>Povinný „PZ“</w:t>
            </w:r>
          </w:p>
        </w:tc>
        <w:tc>
          <w:tcPr>
            <w:tcW w:w="2695" w:type="dxa"/>
            <w:gridSpan w:val="2"/>
            <w:shd w:val="clear" w:color="auto" w:fill="F7CAAC"/>
          </w:tcPr>
          <w:p w14:paraId="2EBE77E0" w14:textId="77777777" w:rsidR="002F2E5C" w:rsidRDefault="002F2E5C" w:rsidP="007755BB">
            <w:pPr>
              <w:jc w:val="both"/>
            </w:pPr>
            <w:r>
              <w:rPr>
                <w:b/>
              </w:rPr>
              <w:t>doporučený ročník / semestr</w:t>
            </w:r>
          </w:p>
        </w:tc>
        <w:tc>
          <w:tcPr>
            <w:tcW w:w="668" w:type="dxa"/>
          </w:tcPr>
          <w:p w14:paraId="5C09A41D" w14:textId="77777777" w:rsidR="002F2E5C" w:rsidRDefault="002F2E5C" w:rsidP="007755BB">
            <w:pPr>
              <w:jc w:val="both"/>
            </w:pPr>
            <w:r>
              <w:t>3/Z</w:t>
            </w:r>
          </w:p>
        </w:tc>
      </w:tr>
      <w:tr w:rsidR="002F2E5C" w14:paraId="72FD3F78" w14:textId="77777777" w:rsidTr="007755BB">
        <w:tc>
          <w:tcPr>
            <w:tcW w:w="3086" w:type="dxa"/>
            <w:shd w:val="clear" w:color="auto" w:fill="F7CAAC"/>
          </w:tcPr>
          <w:p w14:paraId="3F74141F" w14:textId="77777777" w:rsidR="002F2E5C" w:rsidRDefault="002F2E5C" w:rsidP="007755BB">
            <w:pPr>
              <w:jc w:val="both"/>
              <w:rPr>
                <w:b/>
              </w:rPr>
            </w:pPr>
            <w:r>
              <w:rPr>
                <w:b/>
              </w:rPr>
              <w:t>Rozsah studijního předmětu</w:t>
            </w:r>
          </w:p>
        </w:tc>
        <w:tc>
          <w:tcPr>
            <w:tcW w:w="1701" w:type="dxa"/>
            <w:gridSpan w:val="2"/>
          </w:tcPr>
          <w:p w14:paraId="6334AD12" w14:textId="77777777" w:rsidR="002F2E5C" w:rsidRDefault="002F2E5C" w:rsidP="007755BB">
            <w:pPr>
              <w:jc w:val="both"/>
            </w:pPr>
            <w:r>
              <w:t>14p+28c</w:t>
            </w:r>
          </w:p>
        </w:tc>
        <w:tc>
          <w:tcPr>
            <w:tcW w:w="889" w:type="dxa"/>
            <w:shd w:val="clear" w:color="auto" w:fill="F7CAAC"/>
          </w:tcPr>
          <w:p w14:paraId="76E07423" w14:textId="77777777" w:rsidR="002F2E5C" w:rsidRDefault="002F2E5C" w:rsidP="007755BB">
            <w:pPr>
              <w:jc w:val="both"/>
              <w:rPr>
                <w:b/>
              </w:rPr>
            </w:pPr>
            <w:r>
              <w:rPr>
                <w:b/>
              </w:rPr>
              <w:t xml:space="preserve">hod. </w:t>
            </w:r>
          </w:p>
        </w:tc>
        <w:tc>
          <w:tcPr>
            <w:tcW w:w="816" w:type="dxa"/>
          </w:tcPr>
          <w:p w14:paraId="1BD4526F" w14:textId="77777777" w:rsidR="002F2E5C" w:rsidRDefault="002F2E5C" w:rsidP="007755BB">
            <w:pPr>
              <w:jc w:val="both"/>
            </w:pPr>
          </w:p>
        </w:tc>
        <w:tc>
          <w:tcPr>
            <w:tcW w:w="2156" w:type="dxa"/>
            <w:shd w:val="clear" w:color="auto" w:fill="F7CAAC"/>
          </w:tcPr>
          <w:p w14:paraId="3B6B3F92" w14:textId="77777777" w:rsidR="002F2E5C" w:rsidRDefault="002F2E5C" w:rsidP="007755BB">
            <w:pPr>
              <w:jc w:val="both"/>
              <w:rPr>
                <w:b/>
              </w:rPr>
            </w:pPr>
            <w:r>
              <w:rPr>
                <w:b/>
              </w:rPr>
              <w:t>kreditů</w:t>
            </w:r>
          </w:p>
        </w:tc>
        <w:tc>
          <w:tcPr>
            <w:tcW w:w="1207" w:type="dxa"/>
            <w:gridSpan w:val="2"/>
          </w:tcPr>
          <w:p w14:paraId="1C729650" w14:textId="77777777" w:rsidR="002F2E5C" w:rsidRDefault="002F2E5C" w:rsidP="007755BB">
            <w:pPr>
              <w:jc w:val="both"/>
            </w:pPr>
            <w:r>
              <w:t>5</w:t>
            </w:r>
          </w:p>
        </w:tc>
      </w:tr>
      <w:tr w:rsidR="002F2E5C" w14:paraId="1E97C233" w14:textId="77777777" w:rsidTr="007755BB">
        <w:tc>
          <w:tcPr>
            <w:tcW w:w="3086" w:type="dxa"/>
            <w:shd w:val="clear" w:color="auto" w:fill="F7CAAC"/>
          </w:tcPr>
          <w:p w14:paraId="7878D893" w14:textId="77777777" w:rsidR="002F2E5C" w:rsidRDefault="002F2E5C" w:rsidP="007755BB">
            <w:pPr>
              <w:jc w:val="both"/>
              <w:rPr>
                <w:b/>
                <w:sz w:val="22"/>
              </w:rPr>
            </w:pPr>
            <w:r>
              <w:rPr>
                <w:b/>
              </w:rPr>
              <w:t>Prerekvizity, korekvizity, ekvivalence</w:t>
            </w:r>
          </w:p>
        </w:tc>
        <w:tc>
          <w:tcPr>
            <w:tcW w:w="6769" w:type="dxa"/>
            <w:gridSpan w:val="7"/>
          </w:tcPr>
          <w:p w14:paraId="4F197484" w14:textId="77777777" w:rsidR="002F2E5C" w:rsidRDefault="002F2E5C" w:rsidP="007755BB">
            <w:pPr>
              <w:jc w:val="both"/>
            </w:pPr>
            <w:r>
              <w:t>nejsou</w:t>
            </w:r>
          </w:p>
        </w:tc>
      </w:tr>
      <w:tr w:rsidR="002F2E5C" w14:paraId="0CEC9A82" w14:textId="77777777" w:rsidTr="007755BB">
        <w:tc>
          <w:tcPr>
            <w:tcW w:w="3086" w:type="dxa"/>
            <w:shd w:val="clear" w:color="auto" w:fill="F7CAAC"/>
          </w:tcPr>
          <w:p w14:paraId="3F01D4A0" w14:textId="77777777" w:rsidR="002F2E5C" w:rsidRDefault="002F2E5C" w:rsidP="007755BB">
            <w:pPr>
              <w:jc w:val="both"/>
              <w:rPr>
                <w:b/>
              </w:rPr>
            </w:pPr>
            <w:r>
              <w:rPr>
                <w:b/>
              </w:rPr>
              <w:t>Způsob ověření studijních výsledků</w:t>
            </w:r>
          </w:p>
        </w:tc>
        <w:tc>
          <w:tcPr>
            <w:tcW w:w="3406" w:type="dxa"/>
            <w:gridSpan w:val="4"/>
          </w:tcPr>
          <w:p w14:paraId="4446DD82" w14:textId="77777777" w:rsidR="002F2E5C" w:rsidRDefault="002F2E5C" w:rsidP="007755BB">
            <w:pPr>
              <w:jc w:val="both"/>
            </w:pPr>
            <w:r>
              <w:t>Klasifikovaný zápočet</w:t>
            </w:r>
          </w:p>
        </w:tc>
        <w:tc>
          <w:tcPr>
            <w:tcW w:w="2156" w:type="dxa"/>
            <w:shd w:val="clear" w:color="auto" w:fill="F7CAAC"/>
          </w:tcPr>
          <w:p w14:paraId="6DACA6D4" w14:textId="77777777" w:rsidR="002F2E5C" w:rsidRDefault="002F2E5C" w:rsidP="007755BB">
            <w:pPr>
              <w:jc w:val="both"/>
              <w:rPr>
                <w:b/>
              </w:rPr>
            </w:pPr>
            <w:r>
              <w:rPr>
                <w:b/>
              </w:rPr>
              <w:t>Forma výuky</w:t>
            </w:r>
          </w:p>
        </w:tc>
        <w:tc>
          <w:tcPr>
            <w:tcW w:w="1207" w:type="dxa"/>
            <w:gridSpan w:val="2"/>
          </w:tcPr>
          <w:p w14:paraId="138914B8" w14:textId="77777777" w:rsidR="002F2E5C" w:rsidRDefault="002F2E5C" w:rsidP="007755BB">
            <w:pPr>
              <w:jc w:val="both"/>
            </w:pPr>
            <w:r>
              <w:t>Přednáška, cvičení</w:t>
            </w:r>
          </w:p>
        </w:tc>
      </w:tr>
      <w:tr w:rsidR="002F2E5C" w14:paraId="122DE319" w14:textId="77777777" w:rsidTr="007755BB">
        <w:tc>
          <w:tcPr>
            <w:tcW w:w="3086" w:type="dxa"/>
            <w:shd w:val="clear" w:color="auto" w:fill="F7CAAC"/>
          </w:tcPr>
          <w:p w14:paraId="6BF02186"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764309A3" w14:textId="77777777" w:rsidR="002F2E5C" w:rsidRDefault="002F2E5C" w:rsidP="007755BB">
            <w:pPr>
              <w:jc w:val="both"/>
            </w:pPr>
            <w:r>
              <w:t>Pásemná i ústní forma</w:t>
            </w:r>
          </w:p>
          <w:p w14:paraId="04D5AB14" w14:textId="77777777" w:rsidR="002F2E5C" w:rsidRDefault="002F2E5C" w:rsidP="007755BB">
            <w:pPr>
              <w:jc w:val="both"/>
            </w:pPr>
            <w:r>
              <w:t xml:space="preserve">1. Povinná a aktivní účast na jednotlivých cvičeních (80% účast na cvičení). </w:t>
            </w:r>
          </w:p>
          <w:p w14:paraId="1410D14B" w14:textId="77777777" w:rsidR="002F2E5C" w:rsidRDefault="002F2E5C" w:rsidP="007755BB">
            <w:pPr>
              <w:jc w:val="both"/>
            </w:pPr>
            <w:r>
              <w:t xml:space="preserve">2. Teoretické a praktické zvládnutí základní problematiky a jednotlivých témat. </w:t>
            </w:r>
          </w:p>
          <w:p w14:paraId="6439F878" w14:textId="77777777" w:rsidR="002F2E5C" w:rsidRDefault="002F2E5C" w:rsidP="007755BB">
            <w:pPr>
              <w:jc w:val="both"/>
            </w:pPr>
            <w:r>
              <w:t xml:space="preserve">3. Úspěšné a samostatné vypracování všech zadaných úloh v průběhu semestru. </w:t>
            </w:r>
          </w:p>
          <w:p w14:paraId="1EFE05B6" w14:textId="77777777" w:rsidR="002F2E5C" w:rsidRDefault="002F2E5C" w:rsidP="007755BB">
            <w:pPr>
              <w:jc w:val="both"/>
            </w:pPr>
            <w:r>
              <w:t>4. Prokázání úspěšného zvládnutí probírané tématiky na základě závěrečného projektu nebo závěrečného přezkoušení.</w:t>
            </w:r>
          </w:p>
        </w:tc>
      </w:tr>
      <w:tr w:rsidR="002F2E5C" w14:paraId="65B41876" w14:textId="77777777" w:rsidTr="002F27D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0" w:author="Zuzka" w:date="2018-11-16T02:1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851" w:author="Zuzka" w:date="2018-11-16T02:17:00Z">
            <w:trPr>
              <w:gridBefore w:val="1"/>
              <w:trHeight w:val="554"/>
            </w:trPr>
          </w:trPrChange>
        </w:trPr>
        <w:tc>
          <w:tcPr>
            <w:tcW w:w="9855" w:type="dxa"/>
            <w:gridSpan w:val="8"/>
            <w:tcBorders>
              <w:top w:val="nil"/>
            </w:tcBorders>
            <w:tcPrChange w:id="852" w:author="Zuzka" w:date="2018-11-16T02:17:00Z">
              <w:tcPr>
                <w:tcW w:w="9855" w:type="dxa"/>
                <w:gridSpan w:val="9"/>
                <w:tcBorders>
                  <w:top w:val="nil"/>
                </w:tcBorders>
              </w:tcPr>
            </w:tcPrChange>
          </w:tcPr>
          <w:p w14:paraId="056DF09B" w14:textId="77777777" w:rsidR="002F2E5C" w:rsidRDefault="002F2E5C" w:rsidP="007755BB">
            <w:pPr>
              <w:jc w:val="both"/>
            </w:pPr>
          </w:p>
        </w:tc>
      </w:tr>
      <w:tr w:rsidR="002F2E5C" w14:paraId="18779A22" w14:textId="77777777" w:rsidTr="007755BB">
        <w:trPr>
          <w:trHeight w:val="197"/>
        </w:trPr>
        <w:tc>
          <w:tcPr>
            <w:tcW w:w="3086" w:type="dxa"/>
            <w:tcBorders>
              <w:top w:val="nil"/>
            </w:tcBorders>
            <w:shd w:val="clear" w:color="auto" w:fill="F7CAAC"/>
          </w:tcPr>
          <w:p w14:paraId="491B62E0" w14:textId="77777777" w:rsidR="002F2E5C" w:rsidRDefault="002F2E5C" w:rsidP="007755BB">
            <w:pPr>
              <w:jc w:val="both"/>
              <w:rPr>
                <w:b/>
              </w:rPr>
            </w:pPr>
            <w:r>
              <w:rPr>
                <w:b/>
              </w:rPr>
              <w:t>Garant předmětu</w:t>
            </w:r>
          </w:p>
        </w:tc>
        <w:tc>
          <w:tcPr>
            <w:tcW w:w="6769" w:type="dxa"/>
            <w:gridSpan w:val="7"/>
            <w:tcBorders>
              <w:top w:val="nil"/>
            </w:tcBorders>
          </w:tcPr>
          <w:p w14:paraId="3AACF674" w14:textId="77777777" w:rsidR="002F2E5C" w:rsidRDefault="002F2E5C" w:rsidP="007755BB">
            <w:pPr>
              <w:jc w:val="both"/>
            </w:pPr>
            <w:r>
              <w:t>Ing. Michal Bližňák, Ph.D.</w:t>
            </w:r>
          </w:p>
        </w:tc>
      </w:tr>
      <w:tr w:rsidR="002F2E5C" w14:paraId="7548F5E8" w14:textId="77777777" w:rsidTr="007755BB">
        <w:trPr>
          <w:trHeight w:val="243"/>
        </w:trPr>
        <w:tc>
          <w:tcPr>
            <w:tcW w:w="3086" w:type="dxa"/>
            <w:tcBorders>
              <w:top w:val="nil"/>
            </w:tcBorders>
            <w:shd w:val="clear" w:color="auto" w:fill="F7CAAC"/>
          </w:tcPr>
          <w:p w14:paraId="3F60C399" w14:textId="77777777" w:rsidR="002F2E5C" w:rsidRDefault="002F2E5C" w:rsidP="007755BB">
            <w:pPr>
              <w:jc w:val="both"/>
              <w:rPr>
                <w:b/>
              </w:rPr>
            </w:pPr>
            <w:r>
              <w:rPr>
                <w:b/>
              </w:rPr>
              <w:t>Zapojení garanta do výuky předmětu</w:t>
            </w:r>
          </w:p>
        </w:tc>
        <w:tc>
          <w:tcPr>
            <w:tcW w:w="6769" w:type="dxa"/>
            <w:gridSpan w:val="7"/>
            <w:tcBorders>
              <w:top w:val="nil"/>
            </w:tcBorders>
          </w:tcPr>
          <w:p w14:paraId="7E3C95BA" w14:textId="77777777" w:rsidR="002F2E5C" w:rsidRDefault="002F2E5C" w:rsidP="007755BB">
            <w:pPr>
              <w:jc w:val="both"/>
            </w:pPr>
            <w:r>
              <w:t>Metodicky, přednáší</w:t>
            </w:r>
          </w:p>
        </w:tc>
      </w:tr>
      <w:tr w:rsidR="002F2E5C" w14:paraId="12BD35B9" w14:textId="77777777" w:rsidTr="007755BB">
        <w:tc>
          <w:tcPr>
            <w:tcW w:w="3086" w:type="dxa"/>
            <w:shd w:val="clear" w:color="auto" w:fill="F7CAAC"/>
          </w:tcPr>
          <w:p w14:paraId="0B0EB082" w14:textId="77777777" w:rsidR="002F2E5C" w:rsidRDefault="002F2E5C" w:rsidP="007755BB">
            <w:pPr>
              <w:jc w:val="both"/>
              <w:rPr>
                <w:b/>
              </w:rPr>
            </w:pPr>
            <w:r>
              <w:rPr>
                <w:b/>
              </w:rPr>
              <w:t>Vyučující</w:t>
            </w:r>
          </w:p>
        </w:tc>
        <w:tc>
          <w:tcPr>
            <w:tcW w:w="6769" w:type="dxa"/>
            <w:gridSpan w:val="7"/>
            <w:tcBorders>
              <w:bottom w:val="nil"/>
            </w:tcBorders>
          </w:tcPr>
          <w:p w14:paraId="7B1FD091" w14:textId="77777777" w:rsidR="00C60414" w:rsidRDefault="002F2E5C" w:rsidP="007755BB">
            <w:pPr>
              <w:jc w:val="both"/>
            </w:pPr>
            <w:r>
              <w:t xml:space="preserve">Ing. Michal Bližňák, Ph.D., </w:t>
            </w:r>
            <w:r w:rsidR="00C60414">
              <w:t>přednášky (100 %)</w:t>
            </w:r>
          </w:p>
          <w:p w14:paraId="2DAFEA2F" w14:textId="77777777" w:rsidR="00C60414" w:rsidRDefault="002F2E5C" w:rsidP="007755BB">
            <w:pPr>
              <w:jc w:val="both"/>
            </w:pPr>
            <w:r>
              <w:t>Ing. Jan Dolinay, Ph.D,</w:t>
            </w:r>
            <w:r w:rsidR="00C60414">
              <w:t xml:space="preserve"> cvičení (50 %)</w:t>
            </w:r>
            <w:r>
              <w:t xml:space="preserve"> </w:t>
            </w:r>
          </w:p>
          <w:p w14:paraId="4D961C01" w14:textId="047F9E24" w:rsidR="002F2E5C" w:rsidRDefault="002F2E5C" w:rsidP="007755BB">
            <w:pPr>
              <w:jc w:val="both"/>
            </w:pPr>
            <w:r>
              <w:t>Ing. Peter Janků</w:t>
            </w:r>
            <w:r w:rsidR="00C60414">
              <w:t>, cvičení (50 %)</w:t>
            </w:r>
          </w:p>
        </w:tc>
      </w:tr>
      <w:tr w:rsidR="002F2E5C" w14:paraId="69B92DD0" w14:textId="77777777" w:rsidTr="007755BB">
        <w:trPr>
          <w:trHeight w:val="554"/>
        </w:trPr>
        <w:tc>
          <w:tcPr>
            <w:tcW w:w="9855" w:type="dxa"/>
            <w:gridSpan w:val="8"/>
            <w:tcBorders>
              <w:top w:val="nil"/>
            </w:tcBorders>
          </w:tcPr>
          <w:p w14:paraId="7FC2A822" w14:textId="77777777" w:rsidR="002F2E5C" w:rsidRDefault="002F2E5C" w:rsidP="007755BB">
            <w:pPr>
              <w:jc w:val="both"/>
            </w:pPr>
          </w:p>
        </w:tc>
      </w:tr>
      <w:tr w:rsidR="002F2E5C" w14:paraId="4D074244" w14:textId="77777777" w:rsidTr="007755BB">
        <w:tc>
          <w:tcPr>
            <w:tcW w:w="3086" w:type="dxa"/>
            <w:shd w:val="clear" w:color="auto" w:fill="F7CAAC"/>
          </w:tcPr>
          <w:p w14:paraId="001F825F" w14:textId="77777777" w:rsidR="002F2E5C" w:rsidRDefault="002F2E5C" w:rsidP="007755BB">
            <w:pPr>
              <w:jc w:val="both"/>
              <w:rPr>
                <w:b/>
              </w:rPr>
            </w:pPr>
            <w:r>
              <w:rPr>
                <w:b/>
              </w:rPr>
              <w:t>Stručná anotace předmětu</w:t>
            </w:r>
          </w:p>
        </w:tc>
        <w:tc>
          <w:tcPr>
            <w:tcW w:w="6769" w:type="dxa"/>
            <w:gridSpan w:val="7"/>
            <w:tcBorders>
              <w:bottom w:val="nil"/>
            </w:tcBorders>
          </w:tcPr>
          <w:p w14:paraId="53D92903" w14:textId="77777777" w:rsidR="002F2E5C" w:rsidRDefault="002F2E5C" w:rsidP="007755BB">
            <w:pPr>
              <w:jc w:val="both"/>
            </w:pPr>
          </w:p>
        </w:tc>
      </w:tr>
      <w:tr w:rsidR="002F2E5C" w14:paraId="6EF8B916" w14:textId="77777777" w:rsidTr="007755BB">
        <w:trPr>
          <w:trHeight w:val="3938"/>
        </w:trPr>
        <w:tc>
          <w:tcPr>
            <w:tcW w:w="9855" w:type="dxa"/>
            <w:gridSpan w:val="8"/>
            <w:tcBorders>
              <w:top w:val="nil"/>
              <w:bottom w:val="single" w:sz="12" w:space="0" w:color="auto"/>
            </w:tcBorders>
          </w:tcPr>
          <w:p w14:paraId="2A85FB54" w14:textId="77777777" w:rsidR="002F2E5C" w:rsidRDefault="002F2E5C" w:rsidP="007755BB">
            <w:pPr>
              <w:jc w:val="both"/>
              <w:rPr>
                <w:ins w:id="853" w:author="Zuzka" w:date="2018-11-16T02:17:00Z"/>
                <w:noProof/>
                <w:szCs w:val="22"/>
              </w:rPr>
            </w:pPr>
            <w:r w:rsidRPr="00015FF0">
              <w:rPr>
                <w:noProof/>
                <w:szCs w:val="22"/>
              </w:rPr>
              <w:t xml:space="preserve">Cílem předmětu je rozšíření znalostí studentů v oblasti programování v jazycích C/C++. Studenti se seznámí s rozšířenímí jazyka C++ oproti jazyku C a se základními principy objektového programování v jazyce C++. Další část bude zaměřena na seznámení se standardy jazyka, především C++11 a C++14. </w:t>
            </w:r>
          </w:p>
          <w:p w14:paraId="5C562CE8" w14:textId="77777777" w:rsidR="002F27D2" w:rsidRPr="00015FF0" w:rsidRDefault="002F27D2" w:rsidP="007755BB">
            <w:pPr>
              <w:jc w:val="both"/>
              <w:rPr>
                <w:noProof/>
                <w:szCs w:val="22"/>
              </w:rPr>
            </w:pPr>
          </w:p>
          <w:p w14:paraId="71078A13" w14:textId="77777777" w:rsidR="002F2E5C" w:rsidRPr="00015FF0" w:rsidRDefault="002F2E5C" w:rsidP="007755BB">
            <w:pPr>
              <w:jc w:val="both"/>
              <w:rPr>
                <w:noProof/>
                <w:szCs w:val="22"/>
              </w:rPr>
            </w:pPr>
            <w:r w:rsidRPr="00015FF0">
              <w:rPr>
                <w:noProof/>
                <w:szCs w:val="22"/>
              </w:rPr>
              <w:t>Témata:</w:t>
            </w:r>
          </w:p>
          <w:p w14:paraId="4948DC75" w14:textId="77777777" w:rsidR="002F2E5C" w:rsidRPr="00015FF0" w:rsidRDefault="002F2E5C" w:rsidP="007755BB">
            <w:pPr>
              <w:pStyle w:val="Odstavecseseznamem"/>
              <w:numPr>
                <w:ilvl w:val="0"/>
                <w:numId w:val="19"/>
              </w:numPr>
              <w:jc w:val="both"/>
              <w:rPr>
                <w:noProof/>
                <w:szCs w:val="22"/>
              </w:rPr>
            </w:pPr>
            <w:r w:rsidRPr="00015FF0">
              <w:rPr>
                <w:noProof/>
                <w:szCs w:val="22"/>
              </w:rPr>
              <w:t>Rozšíření jazyka C++ proti C o neobjektové vlastnosti.</w:t>
            </w:r>
          </w:p>
          <w:p w14:paraId="0B3E6187" w14:textId="77777777" w:rsidR="002F2E5C" w:rsidRPr="00015FF0" w:rsidRDefault="002F2E5C" w:rsidP="007755BB">
            <w:pPr>
              <w:pStyle w:val="Odstavecseseznamem"/>
              <w:numPr>
                <w:ilvl w:val="0"/>
                <w:numId w:val="19"/>
              </w:numPr>
              <w:jc w:val="both"/>
              <w:rPr>
                <w:noProof/>
                <w:szCs w:val="22"/>
              </w:rPr>
            </w:pPr>
            <w:r w:rsidRPr="00015FF0">
              <w:rPr>
                <w:noProof/>
                <w:szCs w:val="22"/>
              </w:rPr>
              <w:t>Třídy, instance, definice metod, přístupová práva.</w:t>
            </w:r>
          </w:p>
          <w:p w14:paraId="73303688" w14:textId="77777777" w:rsidR="002F2E5C" w:rsidRPr="00015FF0" w:rsidRDefault="002F2E5C" w:rsidP="007755BB">
            <w:pPr>
              <w:pStyle w:val="Odstavecseseznamem"/>
              <w:numPr>
                <w:ilvl w:val="0"/>
                <w:numId w:val="19"/>
              </w:numPr>
              <w:jc w:val="both"/>
              <w:rPr>
                <w:noProof/>
                <w:szCs w:val="22"/>
              </w:rPr>
            </w:pPr>
            <w:r w:rsidRPr="00015FF0">
              <w:rPr>
                <w:noProof/>
                <w:szCs w:val="22"/>
              </w:rPr>
              <w:t>Konstantní metody, implicitní ukazatel this. Konstruktory a destruktory.</w:t>
            </w:r>
          </w:p>
          <w:p w14:paraId="1BA8EBFB" w14:textId="77777777" w:rsidR="002F2E5C" w:rsidRPr="00015FF0" w:rsidRDefault="002F2E5C" w:rsidP="007755BB">
            <w:pPr>
              <w:pStyle w:val="Odstavecseseznamem"/>
              <w:numPr>
                <w:ilvl w:val="0"/>
                <w:numId w:val="19"/>
              </w:numPr>
              <w:jc w:val="both"/>
              <w:rPr>
                <w:noProof/>
                <w:szCs w:val="22"/>
              </w:rPr>
            </w:pPr>
            <w:r w:rsidRPr="00015FF0">
              <w:rPr>
                <w:noProof/>
                <w:szCs w:val="22"/>
              </w:rPr>
              <w:t>Statické a dynamické instance. Kopírovací konstruktor.</w:t>
            </w:r>
          </w:p>
          <w:p w14:paraId="3A71B74D" w14:textId="77777777" w:rsidR="002F2E5C" w:rsidRPr="00015FF0" w:rsidRDefault="002F2E5C" w:rsidP="007755BB">
            <w:pPr>
              <w:pStyle w:val="Odstavecseseznamem"/>
              <w:numPr>
                <w:ilvl w:val="0"/>
                <w:numId w:val="19"/>
              </w:numPr>
              <w:jc w:val="both"/>
              <w:rPr>
                <w:noProof/>
                <w:szCs w:val="22"/>
              </w:rPr>
            </w:pPr>
            <w:r w:rsidRPr="00015FF0">
              <w:rPr>
                <w:noProof/>
                <w:szCs w:val="22"/>
              </w:rPr>
              <w:t>Agregace. Spřátelené funkce a třídy.</w:t>
            </w:r>
          </w:p>
          <w:p w14:paraId="3791EAE0" w14:textId="77777777" w:rsidR="002F2E5C" w:rsidRPr="00015FF0" w:rsidRDefault="002F2E5C" w:rsidP="007755BB">
            <w:pPr>
              <w:pStyle w:val="Odstavecseseznamem"/>
              <w:numPr>
                <w:ilvl w:val="0"/>
                <w:numId w:val="19"/>
              </w:numPr>
              <w:jc w:val="both"/>
              <w:rPr>
                <w:noProof/>
                <w:szCs w:val="22"/>
              </w:rPr>
            </w:pPr>
            <w:r w:rsidRPr="00015FF0">
              <w:rPr>
                <w:noProof/>
                <w:szCs w:val="22"/>
              </w:rPr>
              <w:t>Jednoduchá dědičnost.</w:t>
            </w:r>
          </w:p>
          <w:p w14:paraId="73EC6E69" w14:textId="77777777" w:rsidR="002F2E5C" w:rsidRPr="00015FF0" w:rsidRDefault="002F2E5C" w:rsidP="007755BB">
            <w:pPr>
              <w:pStyle w:val="Odstavecseseznamem"/>
              <w:numPr>
                <w:ilvl w:val="0"/>
                <w:numId w:val="19"/>
              </w:numPr>
              <w:jc w:val="both"/>
              <w:rPr>
                <w:noProof/>
                <w:szCs w:val="22"/>
              </w:rPr>
            </w:pPr>
            <w:r w:rsidRPr="00015FF0">
              <w:rPr>
                <w:noProof/>
                <w:szCs w:val="22"/>
              </w:rPr>
              <w:t>Polymorfismus - virtuální metody, abstraktní třídy, čiré metody.</w:t>
            </w:r>
          </w:p>
          <w:p w14:paraId="5054A695" w14:textId="77777777" w:rsidR="002F2E5C" w:rsidRPr="00015FF0" w:rsidRDefault="002F2E5C" w:rsidP="007755BB">
            <w:pPr>
              <w:pStyle w:val="Odstavecseseznamem"/>
              <w:numPr>
                <w:ilvl w:val="0"/>
                <w:numId w:val="19"/>
              </w:numPr>
              <w:jc w:val="both"/>
              <w:rPr>
                <w:noProof/>
                <w:szCs w:val="22"/>
              </w:rPr>
            </w:pPr>
            <w:r w:rsidRPr="00015FF0">
              <w:rPr>
                <w:noProof/>
                <w:szCs w:val="22"/>
              </w:rPr>
              <w:t>Vícenásobná dědičnost. Přetěžování operátorů.</w:t>
            </w:r>
          </w:p>
          <w:p w14:paraId="5A878675" w14:textId="77777777" w:rsidR="002F2E5C" w:rsidRPr="00015FF0" w:rsidRDefault="002F2E5C" w:rsidP="007755BB">
            <w:pPr>
              <w:pStyle w:val="Odstavecseseznamem"/>
              <w:numPr>
                <w:ilvl w:val="0"/>
                <w:numId w:val="19"/>
              </w:numPr>
              <w:jc w:val="both"/>
              <w:rPr>
                <w:noProof/>
                <w:szCs w:val="22"/>
              </w:rPr>
            </w:pPr>
            <w:r w:rsidRPr="00015FF0">
              <w:rPr>
                <w:noProof/>
                <w:szCs w:val="22"/>
              </w:rPr>
              <w:t>Vyjímky a zpracování chyb</w:t>
            </w:r>
          </w:p>
          <w:p w14:paraId="1C3E18AA" w14:textId="77777777" w:rsidR="002F2E5C" w:rsidRPr="00015FF0" w:rsidRDefault="002F2E5C" w:rsidP="007755BB">
            <w:pPr>
              <w:pStyle w:val="Odstavecseseznamem"/>
              <w:numPr>
                <w:ilvl w:val="0"/>
                <w:numId w:val="19"/>
              </w:numPr>
              <w:jc w:val="both"/>
              <w:rPr>
                <w:noProof/>
                <w:szCs w:val="22"/>
              </w:rPr>
            </w:pPr>
            <w:r w:rsidRPr="00015FF0">
              <w:rPr>
                <w:noProof/>
                <w:szCs w:val="22"/>
              </w:rPr>
              <w:t>Datové proudy (vstupní, výstupní, řetězcové, souborové).</w:t>
            </w:r>
          </w:p>
          <w:p w14:paraId="1544E34A" w14:textId="77777777" w:rsidR="002F2E5C" w:rsidRPr="00015FF0" w:rsidRDefault="002F2E5C" w:rsidP="007755BB">
            <w:pPr>
              <w:pStyle w:val="Odstavecseseznamem"/>
              <w:numPr>
                <w:ilvl w:val="0"/>
                <w:numId w:val="19"/>
              </w:numPr>
              <w:jc w:val="both"/>
              <w:rPr>
                <w:noProof/>
                <w:szCs w:val="22"/>
              </w:rPr>
            </w:pPr>
            <w:r w:rsidRPr="00015FF0">
              <w:rPr>
                <w:noProof/>
                <w:szCs w:val="22"/>
              </w:rPr>
              <w:t>Šablony funkcí a objektů</w:t>
            </w:r>
          </w:p>
          <w:p w14:paraId="0ED043D6" w14:textId="77777777" w:rsidR="002F2E5C" w:rsidRPr="00015FF0" w:rsidRDefault="002F2E5C" w:rsidP="007755BB">
            <w:pPr>
              <w:pStyle w:val="Odstavecseseznamem"/>
              <w:numPr>
                <w:ilvl w:val="0"/>
                <w:numId w:val="19"/>
              </w:numPr>
              <w:jc w:val="both"/>
              <w:rPr>
                <w:noProof/>
                <w:szCs w:val="22"/>
              </w:rPr>
            </w:pPr>
            <w:r w:rsidRPr="00015FF0">
              <w:rPr>
                <w:noProof/>
                <w:szCs w:val="22"/>
              </w:rPr>
              <w:t>Standardní knihovna STL. I/O operace, řetězce, datové kontejnery</w:t>
            </w:r>
          </w:p>
          <w:p w14:paraId="66C713D3" w14:textId="77777777" w:rsidR="002F2E5C" w:rsidRPr="00015FF0" w:rsidRDefault="002F2E5C" w:rsidP="007755BB">
            <w:pPr>
              <w:pStyle w:val="Odstavecseseznamem"/>
              <w:numPr>
                <w:ilvl w:val="0"/>
                <w:numId w:val="19"/>
              </w:numPr>
              <w:jc w:val="both"/>
              <w:rPr>
                <w:noProof/>
                <w:szCs w:val="22"/>
              </w:rPr>
            </w:pPr>
            <w:r w:rsidRPr="00015FF0">
              <w:rPr>
                <w:noProof/>
                <w:szCs w:val="22"/>
              </w:rPr>
              <w:t>Objektově orientovaný návrh programu.</w:t>
            </w:r>
          </w:p>
          <w:p w14:paraId="3E08C03F" w14:textId="77777777" w:rsidR="002F2E5C" w:rsidRDefault="002F2E5C" w:rsidP="007755BB">
            <w:pPr>
              <w:pStyle w:val="Odstavecseseznamem"/>
              <w:numPr>
                <w:ilvl w:val="0"/>
                <w:numId w:val="19"/>
              </w:numPr>
              <w:jc w:val="both"/>
              <w:rPr>
                <w:ins w:id="854" w:author="Zuzka" w:date="2018-11-16T02:17:00Z"/>
                <w:noProof/>
                <w:szCs w:val="22"/>
              </w:rPr>
            </w:pPr>
            <w:r w:rsidRPr="00015FF0">
              <w:rPr>
                <w:noProof/>
                <w:szCs w:val="22"/>
              </w:rPr>
              <w:t>Chytré ukazatele, standardy jazyka C++11 a C++14</w:t>
            </w:r>
          </w:p>
          <w:p w14:paraId="7E50707F" w14:textId="77777777" w:rsidR="002F27D2" w:rsidRPr="002F27D2" w:rsidRDefault="002F27D2">
            <w:pPr>
              <w:ind w:left="720"/>
              <w:jc w:val="both"/>
              <w:rPr>
                <w:noProof/>
                <w:szCs w:val="22"/>
              </w:rPr>
              <w:pPrChange w:id="855" w:author="Zuzka" w:date="2018-11-16T02:17:00Z">
                <w:pPr>
                  <w:pStyle w:val="Odstavecseseznamem"/>
                  <w:numPr>
                    <w:numId w:val="19"/>
                  </w:numPr>
                  <w:ind w:left="1080" w:hanging="360"/>
                  <w:jc w:val="both"/>
                </w:pPr>
              </w:pPrChange>
            </w:pPr>
          </w:p>
        </w:tc>
      </w:tr>
      <w:tr w:rsidR="002F2E5C" w14:paraId="64063916" w14:textId="77777777" w:rsidTr="007755BB">
        <w:trPr>
          <w:trHeight w:val="265"/>
        </w:trPr>
        <w:tc>
          <w:tcPr>
            <w:tcW w:w="3653" w:type="dxa"/>
            <w:gridSpan w:val="2"/>
            <w:tcBorders>
              <w:top w:val="nil"/>
            </w:tcBorders>
            <w:shd w:val="clear" w:color="auto" w:fill="F7CAAC"/>
          </w:tcPr>
          <w:p w14:paraId="56E1720F"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1E18709" w14:textId="77777777" w:rsidR="002F2E5C" w:rsidRDefault="002F2E5C" w:rsidP="007755BB">
            <w:pPr>
              <w:jc w:val="both"/>
            </w:pPr>
          </w:p>
        </w:tc>
      </w:tr>
      <w:tr w:rsidR="002F2E5C" w14:paraId="31D9B6E7" w14:textId="77777777" w:rsidTr="007755BB">
        <w:trPr>
          <w:trHeight w:val="77"/>
        </w:trPr>
        <w:tc>
          <w:tcPr>
            <w:tcW w:w="9855" w:type="dxa"/>
            <w:gridSpan w:val="8"/>
            <w:tcBorders>
              <w:top w:val="nil"/>
            </w:tcBorders>
          </w:tcPr>
          <w:p w14:paraId="5DC8F282" w14:textId="77777777" w:rsidR="002F2E5C" w:rsidRPr="001C0137" w:rsidRDefault="002F2E5C" w:rsidP="007755BB">
            <w:pPr>
              <w:jc w:val="both"/>
              <w:rPr>
                <w:b/>
                <w:bCs/>
              </w:rPr>
            </w:pPr>
            <w:r w:rsidRPr="001C0137">
              <w:rPr>
                <w:b/>
                <w:bCs/>
              </w:rPr>
              <w:t>Povinná literatura:</w:t>
            </w:r>
          </w:p>
          <w:p w14:paraId="010C4630" w14:textId="77777777" w:rsidR="002F2E5C" w:rsidRDefault="002F2E5C" w:rsidP="007755BB">
            <w:pPr>
              <w:jc w:val="both"/>
            </w:pPr>
            <w:r>
              <w:t xml:space="preserve">LIBERTY, Jesse. </w:t>
            </w:r>
            <w:r>
              <w:rPr>
                <w:i/>
                <w:iCs/>
              </w:rPr>
              <w:t>Naučte se C++ za 21 dní</w:t>
            </w:r>
            <w:r>
              <w:t>. 2., aktualiz. vyd. Přeložil Josef POJSL, přeložil Karel VORÁČEK. Brno: Computer Press, 2007. ISBN 9788025115831.</w:t>
            </w:r>
          </w:p>
          <w:p w14:paraId="4EED5490" w14:textId="77777777" w:rsidR="002F2E5C" w:rsidRDefault="002F2E5C" w:rsidP="007755BB">
            <w:pPr>
              <w:jc w:val="both"/>
              <w:rPr>
                <w:ins w:id="856" w:author="Zuzka" w:date="2018-11-16T02:19:00Z"/>
              </w:rPr>
            </w:pPr>
            <w:r>
              <w:t xml:space="preserve">MEYERS, Scott. </w:t>
            </w:r>
            <w:r>
              <w:rPr>
                <w:i/>
                <w:iCs/>
              </w:rPr>
              <w:t>Effective modern C++</w:t>
            </w:r>
            <w:r>
              <w:t>. Beijing: O'Reilly, 2014. ISBN 978-1-4919-0399-5.</w:t>
            </w:r>
          </w:p>
          <w:p w14:paraId="760D6C7F" w14:textId="122A95F7" w:rsidR="005126C9" w:rsidRPr="005126C9" w:rsidRDefault="005126C9" w:rsidP="005126C9">
            <w:pPr>
              <w:jc w:val="both"/>
              <w:rPr>
                <w:ins w:id="857" w:author="Zuzka" w:date="2018-11-16T02:19:00Z"/>
                <w:lang w:val="en-GB"/>
              </w:rPr>
            </w:pPr>
            <w:ins w:id="858" w:author="Zuzka" w:date="2018-11-16T02:19:00Z">
              <w:r w:rsidRPr="005126C9">
                <w:rPr>
                  <w:lang w:val="en-GB"/>
                </w:rPr>
                <w:t>BANCILA, Marius. </w:t>
              </w:r>
              <w:r w:rsidRPr="005126C9">
                <w:rPr>
                  <w:i/>
                  <w:iCs/>
                  <w:lang w:val="en-GB"/>
                </w:rPr>
                <w:t>The Modern C++ Challenge: Become an expert programmer by solving real-world problems</w:t>
              </w:r>
              <w:r w:rsidRPr="005126C9">
                <w:rPr>
                  <w:lang w:val="en-GB"/>
                </w:rPr>
                <w:t>. S.l.: Pa</w:t>
              </w:r>
              <w:r>
                <w:rPr>
                  <w:lang w:val="en-GB"/>
                </w:rPr>
                <w:t>ckt Publishing - ebooks Account.</w:t>
              </w:r>
              <w:r w:rsidRPr="005126C9">
                <w:rPr>
                  <w:lang w:val="en-GB"/>
                </w:rPr>
                <w:t xml:space="preserve"> 2018. ISBN 978-1-78899-386-9.</w:t>
              </w:r>
            </w:ins>
          </w:p>
          <w:p w14:paraId="10C4187F" w14:textId="77777777" w:rsidR="005126C9" w:rsidRPr="005126C9" w:rsidRDefault="005126C9" w:rsidP="005126C9">
            <w:pPr>
              <w:jc w:val="both"/>
              <w:rPr>
                <w:ins w:id="859" w:author="Zuzka" w:date="2018-11-16T02:20:00Z"/>
                <w:lang w:val="en-GB"/>
              </w:rPr>
            </w:pPr>
            <w:ins w:id="860" w:author="Zuzka" w:date="2018-11-16T02:20:00Z">
              <w:r w:rsidRPr="005126C9">
                <w:rPr>
                  <w:lang w:val="en-GB"/>
                </w:rPr>
                <w:t>STROUSTRUP, Bjarne. </w:t>
              </w:r>
              <w:r w:rsidRPr="005126C9">
                <w:rPr>
                  <w:i/>
                  <w:iCs/>
                  <w:lang w:val="en-GB"/>
                </w:rPr>
                <w:t>The C++ programming language</w:t>
              </w:r>
              <w:r w:rsidRPr="005126C9">
                <w:rPr>
                  <w:lang w:val="en-GB"/>
                </w:rPr>
                <w:t>. Fourth edition. Upper Saddle River, NJ: Addison-Wesley, [2013]. ISBN 978-0-321-56384-2.</w:t>
              </w:r>
            </w:ins>
          </w:p>
          <w:p w14:paraId="253FBDEC" w14:textId="77777777" w:rsidR="005126C9" w:rsidRPr="00015FF0" w:rsidRDefault="005126C9" w:rsidP="007755BB">
            <w:pPr>
              <w:jc w:val="both"/>
            </w:pPr>
          </w:p>
          <w:p w14:paraId="01D1E9D7" w14:textId="77777777" w:rsidR="002F2E5C" w:rsidRPr="00E05968" w:rsidRDefault="002F2E5C" w:rsidP="007755BB">
            <w:pPr>
              <w:jc w:val="both"/>
              <w:rPr>
                <w:b/>
              </w:rPr>
            </w:pPr>
            <w:r w:rsidRPr="00E05968">
              <w:rPr>
                <w:b/>
              </w:rPr>
              <w:t>Doporučená literatura:</w:t>
            </w:r>
          </w:p>
          <w:p w14:paraId="6D048DA8" w14:textId="77777777" w:rsidR="002F2E5C" w:rsidRDefault="002F2E5C" w:rsidP="007755BB">
            <w:pPr>
              <w:jc w:val="both"/>
            </w:pPr>
            <w:r>
              <w:t xml:space="preserve">PRATA, Stephen. </w:t>
            </w:r>
            <w:r>
              <w:rPr>
                <w:i/>
                <w:iCs/>
              </w:rPr>
              <w:t>Mistrovství v C++</w:t>
            </w:r>
            <w:r>
              <w:t>. 4., aktualiz. vyd. Přeložil Boris SOKOL. Brno: Computer Press, 2013. Bestseller (Computer Press). ISBN 978-80-251-3828-1.</w:t>
            </w:r>
          </w:p>
          <w:p w14:paraId="62BB5AD8" w14:textId="77777777" w:rsidR="002F2E5C" w:rsidRDefault="002F2E5C" w:rsidP="007755BB">
            <w:pPr>
              <w:jc w:val="both"/>
            </w:pPr>
            <w:r>
              <w:t xml:space="preserve">ALEXANDRESCU, Andrei. </w:t>
            </w:r>
            <w:r>
              <w:rPr>
                <w:i/>
                <w:iCs/>
              </w:rPr>
              <w:t>Modern C++ design: generic programming and design patterns applied</w:t>
            </w:r>
            <w:r>
              <w:t>. Boston, MA: Addison-Wesley, 2001. ISBN 9780201704310.</w:t>
            </w:r>
          </w:p>
          <w:p w14:paraId="39FC4584" w14:textId="77777777" w:rsidR="002F2E5C" w:rsidRDefault="002F2E5C" w:rsidP="007755BB">
            <w:pPr>
              <w:jc w:val="both"/>
              <w:rPr>
                <w:ins w:id="861" w:author="Zuzka" w:date="2018-11-16T02:20:00Z"/>
              </w:rPr>
            </w:pPr>
            <w:r w:rsidRPr="00946B20">
              <w:t>IEGA, John a Matt MESSIER. </w:t>
            </w:r>
            <w:r w:rsidRPr="00946B20">
              <w:rPr>
                <w:i/>
              </w:rPr>
              <w:t>Secure programming cookbook for C and C++</w:t>
            </w:r>
            <w:r w:rsidRPr="00946B20">
              <w:t>. Sebastopol, Calif.: O'Reilly, 2003, xxv, 762 s. ISBN 0-596-00394-3</w:t>
            </w:r>
            <w:r>
              <w:t>.</w:t>
            </w:r>
          </w:p>
          <w:p w14:paraId="48990821" w14:textId="7C55BC1F" w:rsidR="005126C9" w:rsidRPr="005126C9" w:rsidRDefault="005126C9" w:rsidP="007755BB">
            <w:pPr>
              <w:jc w:val="both"/>
              <w:rPr>
                <w:lang w:val="en-GB"/>
                <w:rPrChange w:id="862" w:author="Zuzka" w:date="2018-11-16T02:21:00Z">
                  <w:rPr/>
                </w:rPrChange>
              </w:rPr>
            </w:pPr>
            <w:ins w:id="863" w:author="Zuzka" w:date="2018-11-16T02:20:00Z">
              <w:r w:rsidRPr="005126C9">
                <w:rPr>
                  <w:lang w:val="en-GB"/>
                </w:rPr>
                <w:t>JAMES, Robert W. </w:t>
              </w:r>
              <w:r w:rsidRPr="005126C9">
                <w:rPr>
                  <w:i/>
                  <w:iCs/>
                  <w:lang w:val="en-GB"/>
                </w:rPr>
                <w:t>C plus plus for Beginners: First steps of C ++ Programming Language</w:t>
              </w:r>
              <w:r w:rsidRPr="005126C9">
                <w:rPr>
                  <w:lang w:val="en-GB"/>
                </w:rPr>
                <w:t>. B.m.: Independently published, 2018. ISBN 978-1-71770-088-9</w:t>
              </w:r>
            </w:ins>
            <w:ins w:id="864" w:author="Zuzka" w:date="2018-11-16T02:21:00Z">
              <w:r>
                <w:rPr>
                  <w:lang w:val="en-GB"/>
                </w:rPr>
                <w:t>.</w:t>
              </w:r>
            </w:ins>
          </w:p>
        </w:tc>
      </w:tr>
      <w:tr w:rsidR="002F2E5C" w14:paraId="2BF937D8"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84A7864" w14:textId="77777777" w:rsidR="002F2E5C" w:rsidRDefault="002F2E5C" w:rsidP="007755BB">
            <w:pPr>
              <w:jc w:val="center"/>
              <w:rPr>
                <w:b/>
              </w:rPr>
            </w:pPr>
            <w:r>
              <w:rPr>
                <w:b/>
              </w:rPr>
              <w:t>Informace ke kombinované nebo distanční formě</w:t>
            </w:r>
          </w:p>
        </w:tc>
      </w:tr>
      <w:tr w:rsidR="002F2E5C" w14:paraId="7FA89E47" w14:textId="77777777" w:rsidTr="007755BB">
        <w:tc>
          <w:tcPr>
            <w:tcW w:w="4787" w:type="dxa"/>
            <w:gridSpan w:val="3"/>
            <w:tcBorders>
              <w:top w:val="single" w:sz="2" w:space="0" w:color="auto"/>
            </w:tcBorders>
            <w:shd w:val="clear" w:color="auto" w:fill="F7CAAC"/>
          </w:tcPr>
          <w:p w14:paraId="12E0370F" w14:textId="77777777" w:rsidR="002F2E5C" w:rsidRDefault="002F2E5C" w:rsidP="007755BB">
            <w:pPr>
              <w:jc w:val="both"/>
            </w:pPr>
            <w:r>
              <w:rPr>
                <w:b/>
              </w:rPr>
              <w:t>Rozsah konzultací (soustředění)</w:t>
            </w:r>
          </w:p>
        </w:tc>
        <w:tc>
          <w:tcPr>
            <w:tcW w:w="889" w:type="dxa"/>
            <w:tcBorders>
              <w:top w:val="single" w:sz="2" w:space="0" w:color="auto"/>
            </w:tcBorders>
          </w:tcPr>
          <w:p w14:paraId="3EACE8E8" w14:textId="77777777" w:rsidR="002F2E5C" w:rsidRDefault="002F2E5C" w:rsidP="007755BB">
            <w:pPr>
              <w:jc w:val="both"/>
            </w:pPr>
            <w:r>
              <w:t>18</w:t>
            </w:r>
          </w:p>
        </w:tc>
        <w:tc>
          <w:tcPr>
            <w:tcW w:w="4179" w:type="dxa"/>
            <w:gridSpan w:val="4"/>
            <w:tcBorders>
              <w:top w:val="single" w:sz="2" w:space="0" w:color="auto"/>
            </w:tcBorders>
            <w:shd w:val="clear" w:color="auto" w:fill="F7CAAC"/>
          </w:tcPr>
          <w:p w14:paraId="0A6FD770" w14:textId="77777777" w:rsidR="002F2E5C" w:rsidRDefault="002F2E5C" w:rsidP="007755BB">
            <w:pPr>
              <w:jc w:val="both"/>
              <w:rPr>
                <w:b/>
              </w:rPr>
            </w:pPr>
            <w:r>
              <w:rPr>
                <w:b/>
              </w:rPr>
              <w:t xml:space="preserve">hodin </w:t>
            </w:r>
          </w:p>
        </w:tc>
      </w:tr>
      <w:tr w:rsidR="002F2E5C" w14:paraId="0F448A8B" w14:textId="77777777" w:rsidTr="007755BB">
        <w:tc>
          <w:tcPr>
            <w:tcW w:w="9855" w:type="dxa"/>
            <w:gridSpan w:val="8"/>
            <w:shd w:val="clear" w:color="auto" w:fill="F7CAAC"/>
          </w:tcPr>
          <w:p w14:paraId="02CD0BA6" w14:textId="77777777" w:rsidR="002F2E5C" w:rsidRDefault="002F2E5C" w:rsidP="007755BB">
            <w:pPr>
              <w:jc w:val="both"/>
              <w:rPr>
                <w:b/>
              </w:rPr>
            </w:pPr>
            <w:r>
              <w:rPr>
                <w:b/>
              </w:rPr>
              <w:t>Informace o způsobu kontaktu s vyučujícím</w:t>
            </w:r>
          </w:p>
        </w:tc>
      </w:tr>
      <w:tr w:rsidR="002F2E5C" w14:paraId="7C000AEF" w14:textId="77777777" w:rsidTr="007755BB">
        <w:trPr>
          <w:trHeight w:val="866"/>
        </w:trPr>
        <w:tc>
          <w:tcPr>
            <w:tcW w:w="9855" w:type="dxa"/>
            <w:gridSpan w:val="8"/>
          </w:tcPr>
          <w:p w14:paraId="5383A28E" w14:textId="77777777" w:rsidR="002F2E5C" w:rsidRDefault="002F2E5C" w:rsidP="007755BB">
            <w:pPr>
              <w:jc w:val="both"/>
            </w:pPr>
            <w:r w:rsidRPr="00015FF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015FF0">
              <w:rPr>
                <w:sz w:val="18"/>
              </w:rPr>
              <w:t xml:space="preserve"> </w:t>
            </w:r>
          </w:p>
        </w:tc>
      </w:tr>
    </w:tbl>
    <w:p w14:paraId="10B30DE7"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00EDFCF7" w14:textId="77777777" w:rsidTr="007755BB">
        <w:tc>
          <w:tcPr>
            <w:tcW w:w="9855" w:type="dxa"/>
            <w:gridSpan w:val="8"/>
            <w:tcBorders>
              <w:bottom w:val="double" w:sz="4" w:space="0" w:color="auto"/>
            </w:tcBorders>
            <w:shd w:val="clear" w:color="auto" w:fill="BDD6EE"/>
          </w:tcPr>
          <w:p w14:paraId="40290693" w14:textId="6B6534DA"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2A1991CD" w14:textId="77777777" w:rsidTr="007755BB">
        <w:tc>
          <w:tcPr>
            <w:tcW w:w="3086" w:type="dxa"/>
            <w:tcBorders>
              <w:top w:val="double" w:sz="4" w:space="0" w:color="auto"/>
            </w:tcBorders>
            <w:shd w:val="clear" w:color="auto" w:fill="F7CAAC"/>
          </w:tcPr>
          <w:p w14:paraId="450E2EC0"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4C245D3C" w14:textId="77777777" w:rsidR="002F2E5C" w:rsidRDefault="002F2E5C" w:rsidP="007755BB">
            <w:pPr>
              <w:jc w:val="both"/>
            </w:pPr>
            <w:bookmarkStart w:id="865" w:name="rustina1"/>
            <w:r>
              <w:t>Ruština 1</w:t>
            </w:r>
            <w:bookmarkEnd w:id="865"/>
          </w:p>
        </w:tc>
      </w:tr>
      <w:tr w:rsidR="002F2E5C" w14:paraId="417A8995" w14:textId="77777777" w:rsidTr="007755BB">
        <w:tc>
          <w:tcPr>
            <w:tcW w:w="3086" w:type="dxa"/>
            <w:shd w:val="clear" w:color="auto" w:fill="F7CAAC"/>
          </w:tcPr>
          <w:p w14:paraId="31FB387F" w14:textId="77777777" w:rsidR="002F2E5C" w:rsidRDefault="002F2E5C" w:rsidP="007755BB">
            <w:pPr>
              <w:jc w:val="both"/>
              <w:rPr>
                <w:b/>
              </w:rPr>
            </w:pPr>
            <w:r>
              <w:rPr>
                <w:b/>
              </w:rPr>
              <w:t>Typ předmětu</w:t>
            </w:r>
          </w:p>
        </w:tc>
        <w:tc>
          <w:tcPr>
            <w:tcW w:w="3406" w:type="dxa"/>
            <w:gridSpan w:val="4"/>
          </w:tcPr>
          <w:p w14:paraId="0DB31D82" w14:textId="77777777" w:rsidR="002F2E5C" w:rsidRDefault="002F2E5C" w:rsidP="007755BB">
            <w:pPr>
              <w:jc w:val="both"/>
            </w:pPr>
            <w:r>
              <w:t xml:space="preserve">Povinně volitelný </w:t>
            </w:r>
          </w:p>
          <w:p w14:paraId="2B7FAEA3" w14:textId="77777777" w:rsidR="002F2E5C" w:rsidRDefault="002F2E5C" w:rsidP="007755BB">
            <w:pPr>
              <w:jc w:val="both"/>
            </w:pPr>
          </w:p>
        </w:tc>
        <w:tc>
          <w:tcPr>
            <w:tcW w:w="2695" w:type="dxa"/>
            <w:gridSpan w:val="2"/>
            <w:shd w:val="clear" w:color="auto" w:fill="F7CAAC"/>
          </w:tcPr>
          <w:p w14:paraId="5C5B75B6" w14:textId="77777777" w:rsidR="002F2E5C" w:rsidRDefault="002F2E5C" w:rsidP="007755BB">
            <w:pPr>
              <w:jc w:val="both"/>
            </w:pPr>
            <w:r>
              <w:rPr>
                <w:b/>
              </w:rPr>
              <w:t>doporučený ročník / semestr</w:t>
            </w:r>
          </w:p>
        </w:tc>
        <w:tc>
          <w:tcPr>
            <w:tcW w:w="668" w:type="dxa"/>
          </w:tcPr>
          <w:p w14:paraId="3BBFA06F" w14:textId="77777777" w:rsidR="002F2E5C" w:rsidRDefault="002F2E5C" w:rsidP="007755BB">
            <w:pPr>
              <w:jc w:val="both"/>
            </w:pPr>
            <w:r>
              <w:t>1/L</w:t>
            </w:r>
          </w:p>
        </w:tc>
      </w:tr>
      <w:tr w:rsidR="002F2E5C" w14:paraId="27006DEC" w14:textId="77777777" w:rsidTr="007755BB">
        <w:tc>
          <w:tcPr>
            <w:tcW w:w="3086" w:type="dxa"/>
            <w:shd w:val="clear" w:color="auto" w:fill="F7CAAC"/>
          </w:tcPr>
          <w:p w14:paraId="14FCE901" w14:textId="77777777" w:rsidR="002F2E5C" w:rsidRDefault="002F2E5C" w:rsidP="007755BB">
            <w:pPr>
              <w:jc w:val="both"/>
              <w:rPr>
                <w:b/>
              </w:rPr>
            </w:pPr>
            <w:r>
              <w:rPr>
                <w:b/>
              </w:rPr>
              <w:t>Rozsah studijního předmětu</w:t>
            </w:r>
          </w:p>
        </w:tc>
        <w:tc>
          <w:tcPr>
            <w:tcW w:w="1701" w:type="dxa"/>
            <w:gridSpan w:val="2"/>
          </w:tcPr>
          <w:p w14:paraId="458396F7" w14:textId="77777777" w:rsidR="002F2E5C" w:rsidRDefault="002F2E5C" w:rsidP="007755BB">
            <w:pPr>
              <w:jc w:val="both"/>
            </w:pPr>
          </w:p>
        </w:tc>
        <w:tc>
          <w:tcPr>
            <w:tcW w:w="889" w:type="dxa"/>
            <w:shd w:val="clear" w:color="auto" w:fill="F7CAAC"/>
          </w:tcPr>
          <w:p w14:paraId="64436622" w14:textId="77777777" w:rsidR="002F2E5C" w:rsidRDefault="002F2E5C" w:rsidP="007755BB">
            <w:pPr>
              <w:jc w:val="both"/>
              <w:rPr>
                <w:b/>
              </w:rPr>
            </w:pPr>
            <w:r>
              <w:rPr>
                <w:b/>
              </w:rPr>
              <w:t xml:space="preserve">hod. </w:t>
            </w:r>
          </w:p>
        </w:tc>
        <w:tc>
          <w:tcPr>
            <w:tcW w:w="816" w:type="dxa"/>
          </w:tcPr>
          <w:p w14:paraId="08B20F7B" w14:textId="77777777" w:rsidR="002F2E5C" w:rsidRDefault="002F2E5C" w:rsidP="007755BB">
            <w:pPr>
              <w:jc w:val="both"/>
            </w:pPr>
          </w:p>
        </w:tc>
        <w:tc>
          <w:tcPr>
            <w:tcW w:w="2156" w:type="dxa"/>
            <w:shd w:val="clear" w:color="auto" w:fill="F7CAAC"/>
          </w:tcPr>
          <w:p w14:paraId="32088F17" w14:textId="77777777" w:rsidR="002F2E5C" w:rsidRDefault="002F2E5C" w:rsidP="007755BB">
            <w:pPr>
              <w:jc w:val="both"/>
              <w:rPr>
                <w:b/>
              </w:rPr>
            </w:pPr>
            <w:r>
              <w:rPr>
                <w:b/>
              </w:rPr>
              <w:t>kreditů</w:t>
            </w:r>
          </w:p>
        </w:tc>
        <w:tc>
          <w:tcPr>
            <w:tcW w:w="1207" w:type="dxa"/>
            <w:gridSpan w:val="2"/>
          </w:tcPr>
          <w:p w14:paraId="0D66420C" w14:textId="77777777" w:rsidR="002F2E5C" w:rsidRDefault="002F2E5C" w:rsidP="007755BB">
            <w:pPr>
              <w:jc w:val="both"/>
            </w:pPr>
            <w:r>
              <w:t>2</w:t>
            </w:r>
          </w:p>
        </w:tc>
      </w:tr>
      <w:tr w:rsidR="002F2E5C" w14:paraId="5F5AFC8A" w14:textId="77777777" w:rsidTr="007755BB">
        <w:tc>
          <w:tcPr>
            <w:tcW w:w="3086" w:type="dxa"/>
            <w:shd w:val="clear" w:color="auto" w:fill="F7CAAC"/>
          </w:tcPr>
          <w:p w14:paraId="5685CCFA" w14:textId="77777777" w:rsidR="002F2E5C" w:rsidRDefault="002F2E5C" w:rsidP="007755BB">
            <w:pPr>
              <w:jc w:val="both"/>
              <w:rPr>
                <w:b/>
                <w:sz w:val="22"/>
              </w:rPr>
            </w:pPr>
            <w:r>
              <w:rPr>
                <w:b/>
              </w:rPr>
              <w:t>Prerekvizity, korekvizity, ekvivalence</w:t>
            </w:r>
          </w:p>
        </w:tc>
        <w:tc>
          <w:tcPr>
            <w:tcW w:w="6769" w:type="dxa"/>
            <w:gridSpan w:val="7"/>
          </w:tcPr>
          <w:p w14:paraId="66156F48" w14:textId="77777777" w:rsidR="002F2E5C" w:rsidRDefault="002F2E5C" w:rsidP="007755BB">
            <w:pPr>
              <w:jc w:val="both"/>
            </w:pPr>
            <w:r>
              <w:t>nejsou</w:t>
            </w:r>
          </w:p>
        </w:tc>
      </w:tr>
      <w:tr w:rsidR="002F2E5C" w14:paraId="7FD7488A" w14:textId="77777777" w:rsidTr="007755BB">
        <w:tc>
          <w:tcPr>
            <w:tcW w:w="3086" w:type="dxa"/>
            <w:shd w:val="clear" w:color="auto" w:fill="F7CAAC"/>
          </w:tcPr>
          <w:p w14:paraId="40971CBD" w14:textId="77777777" w:rsidR="002F2E5C" w:rsidRDefault="002F2E5C" w:rsidP="007755BB">
            <w:pPr>
              <w:jc w:val="both"/>
              <w:rPr>
                <w:b/>
              </w:rPr>
            </w:pPr>
            <w:r>
              <w:rPr>
                <w:b/>
              </w:rPr>
              <w:t>Způsob ověření studijních výsledků</w:t>
            </w:r>
          </w:p>
        </w:tc>
        <w:tc>
          <w:tcPr>
            <w:tcW w:w="3406" w:type="dxa"/>
            <w:gridSpan w:val="4"/>
          </w:tcPr>
          <w:p w14:paraId="00365A01" w14:textId="77777777" w:rsidR="002F2E5C" w:rsidRDefault="002F2E5C" w:rsidP="007755BB">
            <w:pPr>
              <w:jc w:val="both"/>
            </w:pPr>
            <w:r>
              <w:t>Klasifikovaný zápočet</w:t>
            </w:r>
          </w:p>
        </w:tc>
        <w:tc>
          <w:tcPr>
            <w:tcW w:w="2156" w:type="dxa"/>
            <w:shd w:val="clear" w:color="auto" w:fill="F7CAAC"/>
          </w:tcPr>
          <w:p w14:paraId="40277596" w14:textId="77777777" w:rsidR="002F2E5C" w:rsidRDefault="002F2E5C" w:rsidP="007755BB">
            <w:pPr>
              <w:jc w:val="both"/>
              <w:rPr>
                <w:b/>
              </w:rPr>
            </w:pPr>
            <w:r>
              <w:rPr>
                <w:b/>
              </w:rPr>
              <w:t>Forma výuky</w:t>
            </w:r>
          </w:p>
        </w:tc>
        <w:tc>
          <w:tcPr>
            <w:tcW w:w="1207" w:type="dxa"/>
            <w:gridSpan w:val="2"/>
          </w:tcPr>
          <w:p w14:paraId="44D6CF30" w14:textId="77777777" w:rsidR="002F2E5C" w:rsidRDefault="002F2E5C" w:rsidP="007755BB">
            <w:pPr>
              <w:jc w:val="both"/>
            </w:pPr>
            <w:r>
              <w:t>seminář</w:t>
            </w:r>
          </w:p>
        </w:tc>
      </w:tr>
      <w:tr w:rsidR="002F2E5C" w14:paraId="346C2CDF" w14:textId="77777777" w:rsidTr="007755BB">
        <w:tc>
          <w:tcPr>
            <w:tcW w:w="3086" w:type="dxa"/>
            <w:shd w:val="clear" w:color="auto" w:fill="F7CAAC"/>
          </w:tcPr>
          <w:p w14:paraId="0106C9C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7C7688B6" w14:textId="77777777" w:rsidR="002F2E5C" w:rsidRDefault="002F2E5C" w:rsidP="006328B7">
            <w:pPr>
              <w:pStyle w:val="Odstavecseseznamem"/>
              <w:numPr>
                <w:ilvl w:val="0"/>
                <w:numId w:val="48"/>
              </w:numPr>
              <w:jc w:val="both"/>
            </w:pPr>
            <w:r>
              <w:t>Aktivní účast v semináři</w:t>
            </w:r>
          </w:p>
          <w:p w14:paraId="6A67B6A3" w14:textId="77777777" w:rsidR="002F2E5C" w:rsidRDefault="002F2E5C" w:rsidP="006328B7">
            <w:pPr>
              <w:pStyle w:val="Odstavecseseznamem"/>
              <w:numPr>
                <w:ilvl w:val="0"/>
                <w:numId w:val="48"/>
              </w:numPr>
              <w:jc w:val="both"/>
            </w:pPr>
            <w:r>
              <w:t>Poctivé vypracovávání písemných domácích úkolů</w:t>
            </w:r>
          </w:p>
          <w:p w14:paraId="27D66EA6" w14:textId="77777777" w:rsidR="002F2E5C" w:rsidRDefault="002F2E5C" w:rsidP="006328B7">
            <w:pPr>
              <w:pStyle w:val="Odstavecseseznamem"/>
              <w:numPr>
                <w:ilvl w:val="0"/>
                <w:numId w:val="48"/>
              </w:numPr>
              <w:jc w:val="both"/>
            </w:pPr>
            <w:r>
              <w:t>Zvládnutí průběžných testů</w:t>
            </w:r>
          </w:p>
          <w:p w14:paraId="685F8B34" w14:textId="77777777" w:rsidR="002F2E5C" w:rsidRDefault="002F2E5C" w:rsidP="006328B7">
            <w:pPr>
              <w:numPr>
                <w:ilvl w:val="0"/>
                <w:numId w:val="48"/>
              </w:numPr>
              <w:jc w:val="both"/>
            </w:pPr>
            <w:r>
              <w:t>Absolvování zápočtového testu s minimální úspěšností 60%</w:t>
            </w:r>
          </w:p>
        </w:tc>
      </w:tr>
      <w:tr w:rsidR="002F2E5C" w14:paraId="3231205C" w14:textId="77777777" w:rsidTr="007755BB">
        <w:trPr>
          <w:trHeight w:val="64"/>
        </w:trPr>
        <w:tc>
          <w:tcPr>
            <w:tcW w:w="9855" w:type="dxa"/>
            <w:gridSpan w:val="8"/>
            <w:tcBorders>
              <w:top w:val="nil"/>
            </w:tcBorders>
          </w:tcPr>
          <w:p w14:paraId="35023ED4" w14:textId="77777777" w:rsidR="002F2E5C" w:rsidRDefault="002F2E5C" w:rsidP="007755BB">
            <w:pPr>
              <w:jc w:val="both"/>
            </w:pPr>
          </w:p>
        </w:tc>
      </w:tr>
      <w:tr w:rsidR="002F2E5C" w14:paraId="148C3FB7" w14:textId="77777777" w:rsidTr="007755BB">
        <w:trPr>
          <w:trHeight w:val="197"/>
        </w:trPr>
        <w:tc>
          <w:tcPr>
            <w:tcW w:w="3086" w:type="dxa"/>
            <w:tcBorders>
              <w:top w:val="nil"/>
            </w:tcBorders>
            <w:shd w:val="clear" w:color="auto" w:fill="F7CAAC"/>
          </w:tcPr>
          <w:p w14:paraId="21B33EFE" w14:textId="77777777" w:rsidR="002F2E5C" w:rsidRDefault="002F2E5C" w:rsidP="007755BB">
            <w:pPr>
              <w:jc w:val="both"/>
              <w:rPr>
                <w:b/>
              </w:rPr>
            </w:pPr>
            <w:r>
              <w:rPr>
                <w:b/>
              </w:rPr>
              <w:t>Garant předmětu</w:t>
            </w:r>
          </w:p>
        </w:tc>
        <w:tc>
          <w:tcPr>
            <w:tcW w:w="6769" w:type="dxa"/>
            <w:gridSpan w:val="7"/>
            <w:tcBorders>
              <w:top w:val="nil"/>
            </w:tcBorders>
          </w:tcPr>
          <w:p w14:paraId="74845A61" w14:textId="77777777" w:rsidR="002F2E5C" w:rsidRDefault="002F2E5C" w:rsidP="007755BB">
            <w:pPr>
              <w:jc w:val="both"/>
            </w:pPr>
          </w:p>
        </w:tc>
      </w:tr>
      <w:tr w:rsidR="002F2E5C" w14:paraId="517B885D" w14:textId="77777777" w:rsidTr="007755BB">
        <w:trPr>
          <w:trHeight w:val="243"/>
        </w:trPr>
        <w:tc>
          <w:tcPr>
            <w:tcW w:w="3086" w:type="dxa"/>
            <w:tcBorders>
              <w:top w:val="nil"/>
            </w:tcBorders>
            <w:shd w:val="clear" w:color="auto" w:fill="F7CAAC"/>
          </w:tcPr>
          <w:p w14:paraId="63750859" w14:textId="77777777" w:rsidR="002F2E5C" w:rsidRDefault="002F2E5C" w:rsidP="007755BB">
            <w:pPr>
              <w:jc w:val="both"/>
              <w:rPr>
                <w:b/>
              </w:rPr>
            </w:pPr>
            <w:r>
              <w:rPr>
                <w:b/>
              </w:rPr>
              <w:t>Zapojení garanta do výuky předmětu</w:t>
            </w:r>
          </w:p>
        </w:tc>
        <w:tc>
          <w:tcPr>
            <w:tcW w:w="6769" w:type="dxa"/>
            <w:gridSpan w:val="7"/>
            <w:tcBorders>
              <w:top w:val="nil"/>
            </w:tcBorders>
          </w:tcPr>
          <w:p w14:paraId="1BCE395E" w14:textId="77777777" w:rsidR="002F2E5C" w:rsidRDefault="002F2E5C" w:rsidP="007755BB">
            <w:pPr>
              <w:jc w:val="both"/>
            </w:pPr>
          </w:p>
        </w:tc>
      </w:tr>
      <w:tr w:rsidR="002F2E5C" w14:paraId="73246F15" w14:textId="77777777" w:rsidTr="007755BB">
        <w:tc>
          <w:tcPr>
            <w:tcW w:w="3086" w:type="dxa"/>
            <w:shd w:val="clear" w:color="auto" w:fill="F7CAAC"/>
          </w:tcPr>
          <w:p w14:paraId="0B2B40FD" w14:textId="77777777" w:rsidR="002F2E5C" w:rsidRDefault="002F2E5C" w:rsidP="007755BB">
            <w:pPr>
              <w:jc w:val="both"/>
              <w:rPr>
                <w:b/>
              </w:rPr>
            </w:pPr>
            <w:r>
              <w:rPr>
                <w:b/>
              </w:rPr>
              <w:t>Vyučující</w:t>
            </w:r>
          </w:p>
        </w:tc>
        <w:tc>
          <w:tcPr>
            <w:tcW w:w="6769" w:type="dxa"/>
            <w:gridSpan w:val="7"/>
            <w:tcBorders>
              <w:bottom w:val="nil"/>
            </w:tcBorders>
          </w:tcPr>
          <w:p w14:paraId="1568DE4A" w14:textId="77777777" w:rsidR="002F2E5C" w:rsidRDefault="002F2E5C" w:rsidP="007755BB">
            <w:pPr>
              <w:jc w:val="both"/>
            </w:pPr>
            <w:r>
              <w:rPr>
                <w:i/>
                <w:iCs/>
              </w:rPr>
              <w:t>Předmět má pro zaměření SP doplňující charakter</w:t>
            </w:r>
          </w:p>
        </w:tc>
      </w:tr>
      <w:tr w:rsidR="002F2E5C" w14:paraId="725BA90A" w14:textId="77777777" w:rsidTr="007755BB">
        <w:trPr>
          <w:trHeight w:val="78"/>
        </w:trPr>
        <w:tc>
          <w:tcPr>
            <w:tcW w:w="9855" w:type="dxa"/>
            <w:gridSpan w:val="8"/>
            <w:tcBorders>
              <w:top w:val="nil"/>
            </w:tcBorders>
          </w:tcPr>
          <w:p w14:paraId="57C66D4B" w14:textId="77777777" w:rsidR="002F2E5C" w:rsidRDefault="002F2E5C" w:rsidP="007755BB">
            <w:pPr>
              <w:jc w:val="both"/>
            </w:pPr>
          </w:p>
        </w:tc>
      </w:tr>
      <w:tr w:rsidR="002F2E5C" w14:paraId="27A568F9" w14:textId="77777777" w:rsidTr="007755BB">
        <w:tc>
          <w:tcPr>
            <w:tcW w:w="3086" w:type="dxa"/>
            <w:shd w:val="clear" w:color="auto" w:fill="F7CAAC"/>
          </w:tcPr>
          <w:p w14:paraId="4170D9D2" w14:textId="77777777" w:rsidR="002F2E5C" w:rsidRDefault="002F2E5C" w:rsidP="007755BB">
            <w:pPr>
              <w:jc w:val="both"/>
              <w:rPr>
                <w:b/>
              </w:rPr>
            </w:pPr>
            <w:r>
              <w:rPr>
                <w:b/>
              </w:rPr>
              <w:t>Stručná anotace předmětu</w:t>
            </w:r>
          </w:p>
        </w:tc>
        <w:tc>
          <w:tcPr>
            <w:tcW w:w="6769" w:type="dxa"/>
            <w:gridSpan w:val="7"/>
            <w:tcBorders>
              <w:bottom w:val="nil"/>
            </w:tcBorders>
          </w:tcPr>
          <w:p w14:paraId="21612A6D" w14:textId="77777777" w:rsidR="002F2E5C" w:rsidRDefault="002F2E5C" w:rsidP="007755BB">
            <w:pPr>
              <w:jc w:val="both"/>
            </w:pPr>
          </w:p>
        </w:tc>
      </w:tr>
      <w:tr w:rsidR="002F2E5C" w14:paraId="4390AFCC" w14:textId="77777777" w:rsidTr="007755BB">
        <w:trPr>
          <w:trHeight w:val="850"/>
        </w:trPr>
        <w:tc>
          <w:tcPr>
            <w:tcW w:w="9855" w:type="dxa"/>
            <w:gridSpan w:val="8"/>
            <w:tcBorders>
              <w:top w:val="nil"/>
              <w:bottom w:val="single" w:sz="12" w:space="0" w:color="auto"/>
            </w:tcBorders>
          </w:tcPr>
          <w:p w14:paraId="0FB8D5FA" w14:textId="77777777" w:rsidR="002F2E5C" w:rsidRDefault="002F2E5C" w:rsidP="007755BB">
            <w:pPr>
              <w:jc w:val="both"/>
              <w:rPr>
                <w:ins w:id="866" w:author="Zuzka" w:date="2018-11-16T02:21:00Z"/>
                <w:color w:val="000000"/>
                <w:shd w:val="clear" w:color="auto" w:fill="FFFFFF"/>
              </w:rPr>
            </w:pPr>
            <w:r>
              <w:rPr>
                <w:color w:val="000000"/>
                <w:shd w:val="clear" w:color="auto" w:fill="FFFFFF"/>
              </w:rPr>
              <w:t>Předmět je nabízen pouze studentům kombinovaného studia.</w:t>
            </w:r>
          </w:p>
          <w:p w14:paraId="5685EAEA" w14:textId="77777777" w:rsidR="00E47BE6" w:rsidRPr="00E73BC3" w:rsidRDefault="00E47BE6" w:rsidP="007755BB">
            <w:pPr>
              <w:jc w:val="both"/>
              <w:rPr>
                <w:color w:val="000000"/>
                <w:shd w:val="clear" w:color="auto" w:fill="FFFFFF"/>
              </w:rPr>
            </w:pPr>
          </w:p>
          <w:p w14:paraId="40F5902B" w14:textId="77777777" w:rsidR="002F2E5C" w:rsidRPr="00E47BE6" w:rsidRDefault="002F2E5C" w:rsidP="007755BB">
            <w:pPr>
              <w:jc w:val="both"/>
              <w:rPr>
                <w:color w:val="000000"/>
                <w:shd w:val="clear" w:color="auto" w:fill="FFFFFF"/>
                <w:rPrChange w:id="867" w:author="Zuzka" w:date="2018-11-16T02:21:00Z">
                  <w:rPr>
                    <w:b/>
                    <w:color w:val="000000"/>
                    <w:shd w:val="clear" w:color="auto" w:fill="FFFFFF"/>
                  </w:rPr>
                </w:rPrChange>
              </w:rPr>
            </w:pPr>
            <w:r w:rsidRPr="00E47BE6">
              <w:rPr>
                <w:color w:val="000000"/>
                <w:shd w:val="clear" w:color="auto" w:fill="FFFFFF"/>
                <w:rPrChange w:id="868" w:author="Zuzka" w:date="2018-11-16T02:21:00Z">
                  <w:rPr>
                    <w:b/>
                    <w:color w:val="000000"/>
                    <w:shd w:val="clear" w:color="auto" w:fill="FFFFFF"/>
                  </w:rPr>
                </w:rPrChange>
              </w:rPr>
              <w:t>Témata:</w:t>
            </w:r>
          </w:p>
          <w:p w14:paraId="27A88BE0" w14:textId="77777777" w:rsidR="002F2E5C" w:rsidRDefault="002F2E5C" w:rsidP="006328B7">
            <w:pPr>
              <w:pStyle w:val="Odstavecseseznamem"/>
              <w:numPr>
                <w:ilvl w:val="0"/>
                <w:numId w:val="49"/>
              </w:numPr>
              <w:jc w:val="both"/>
            </w:pPr>
            <w:r>
              <w:t xml:space="preserve">Skloňování podstatných jmen </w:t>
            </w:r>
          </w:p>
          <w:p w14:paraId="080AEA71" w14:textId="77777777" w:rsidR="002F2E5C" w:rsidRDefault="002F2E5C" w:rsidP="006328B7">
            <w:pPr>
              <w:pStyle w:val="Odstavecseseznamem"/>
              <w:numPr>
                <w:ilvl w:val="0"/>
                <w:numId w:val="49"/>
              </w:numPr>
              <w:jc w:val="both"/>
            </w:pPr>
            <w:r>
              <w:t xml:space="preserve">Podstatná jména po číslovkách 2,3,4 </w:t>
            </w:r>
          </w:p>
          <w:p w14:paraId="25D0B144" w14:textId="77777777" w:rsidR="002F2E5C" w:rsidRDefault="002F2E5C" w:rsidP="006328B7">
            <w:pPr>
              <w:pStyle w:val="Odstavecseseznamem"/>
              <w:numPr>
                <w:ilvl w:val="0"/>
                <w:numId w:val="49"/>
              </w:numPr>
              <w:jc w:val="both"/>
            </w:pPr>
            <w:r>
              <w:t xml:space="preserve">Osobní zájmena v 1. - 4. p. </w:t>
            </w:r>
          </w:p>
          <w:p w14:paraId="522D4ABB" w14:textId="77777777" w:rsidR="002F2E5C" w:rsidRDefault="002F2E5C" w:rsidP="006328B7">
            <w:pPr>
              <w:pStyle w:val="Odstavecseseznamem"/>
              <w:numPr>
                <w:ilvl w:val="0"/>
                <w:numId w:val="49"/>
              </w:numPr>
              <w:jc w:val="both"/>
            </w:pPr>
            <w:r>
              <w:t xml:space="preserve">Přivlastňovací zájmena v 1.p. jednotného a množného čísla </w:t>
            </w:r>
          </w:p>
          <w:p w14:paraId="2E98B749" w14:textId="77777777" w:rsidR="002F2E5C" w:rsidRDefault="002F2E5C" w:rsidP="006328B7">
            <w:pPr>
              <w:pStyle w:val="Odstavecseseznamem"/>
              <w:numPr>
                <w:ilvl w:val="0"/>
                <w:numId w:val="49"/>
              </w:numPr>
              <w:jc w:val="both"/>
            </w:pPr>
            <w:r>
              <w:t xml:space="preserve">I . a II. časování sloves </w:t>
            </w:r>
          </w:p>
          <w:p w14:paraId="33BC2CB5" w14:textId="77777777" w:rsidR="002F2E5C" w:rsidRDefault="002F2E5C" w:rsidP="006328B7">
            <w:pPr>
              <w:pStyle w:val="Odstavecseseznamem"/>
              <w:numPr>
                <w:ilvl w:val="0"/>
                <w:numId w:val="49"/>
              </w:numPr>
              <w:jc w:val="both"/>
            </w:pPr>
            <w:r>
              <w:t xml:space="preserve">Časování sloves se změnou kmenové souhlásky </w:t>
            </w:r>
          </w:p>
          <w:p w14:paraId="550BF6A4" w14:textId="77777777" w:rsidR="002F2E5C" w:rsidRDefault="002F2E5C" w:rsidP="006328B7">
            <w:pPr>
              <w:pStyle w:val="Odstavecseseznamem"/>
              <w:numPr>
                <w:ilvl w:val="0"/>
                <w:numId w:val="49"/>
              </w:numPr>
              <w:jc w:val="both"/>
            </w:pPr>
            <w:r>
              <w:t xml:space="preserve">Časování zvratných sloves </w:t>
            </w:r>
          </w:p>
          <w:p w14:paraId="4701D814" w14:textId="77777777" w:rsidR="002F2E5C" w:rsidRDefault="002F2E5C" w:rsidP="006328B7">
            <w:pPr>
              <w:pStyle w:val="Odstavecseseznamem"/>
              <w:numPr>
                <w:ilvl w:val="0"/>
                <w:numId w:val="49"/>
              </w:numPr>
              <w:jc w:val="both"/>
            </w:pPr>
            <w:r>
              <w:t xml:space="preserve">Pohyblivý přízvuk u sloves </w:t>
            </w:r>
          </w:p>
          <w:p w14:paraId="2CCB63B0" w14:textId="77777777" w:rsidR="002F2E5C" w:rsidRDefault="002F2E5C" w:rsidP="006328B7">
            <w:pPr>
              <w:pStyle w:val="Odstavecseseznamem"/>
              <w:numPr>
                <w:ilvl w:val="0"/>
                <w:numId w:val="49"/>
              </w:numPr>
              <w:jc w:val="both"/>
            </w:pPr>
            <w:r>
              <w:t xml:space="preserve">Zápor u sloves </w:t>
            </w:r>
          </w:p>
          <w:p w14:paraId="11BC2A69" w14:textId="77777777" w:rsidR="002F2E5C" w:rsidRDefault="002F2E5C" w:rsidP="006328B7">
            <w:pPr>
              <w:pStyle w:val="Odstavecseseznamem"/>
              <w:numPr>
                <w:ilvl w:val="0"/>
                <w:numId w:val="49"/>
              </w:numPr>
              <w:jc w:val="both"/>
            </w:pPr>
            <w:r>
              <w:t xml:space="preserve">Výslovnost zakončení zvratných sloves </w:t>
            </w:r>
          </w:p>
          <w:p w14:paraId="7AB3BEF4" w14:textId="77777777" w:rsidR="002F2E5C" w:rsidRDefault="002F2E5C" w:rsidP="006328B7">
            <w:pPr>
              <w:pStyle w:val="Odstavecseseznamem"/>
              <w:numPr>
                <w:ilvl w:val="0"/>
                <w:numId w:val="49"/>
              </w:numPr>
              <w:jc w:val="both"/>
            </w:pPr>
            <w:r>
              <w:t xml:space="preserve">Intonace různých typů otázek </w:t>
            </w:r>
          </w:p>
          <w:p w14:paraId="5CB19B6A" w14:textId="77777777" w:rsidR="002F2E5C" w:rsidRDefault="002F2E5C" w:rsidP="006328B7">
            <w:pPr>
              <w:pStyle w:val="Odstavecseseznamem"/>
              <w:numPr>
                <w:ilvl w:val="0"/>
                <w:numId w:val="49"/>
              </w:numPr>
              <w:jc w:val="both"/>
            </w:pPr>
            <w:r>
              <w:t xml:space="preserve">Evaluace </w:t>
            </w:r>
          </w:p>
          <w:p w14:paraId="2828C950" w14:textId="77777777" w:rsidR="002F2E5C" w:rsidRDefault="002F2E5C" w:rsidP="006328B7">
            <w:pPr>
              <w:pStyle w:val="Odstavecseseznamem"/>
              <w:numPr>
                <w:ilvl w:val="0"/>
                <w:numId w:val="49"/>
              </w:numPr>
              <w:jc w:val="both"/>
              <w:rPr>
                <w:ins w:id="869" w:author="Zuzka" w:date="2018-11-16T02:21:00Z"/>
              </w:rPr>
            </w:pPr>
            <w:r>
              <w:t>Písemný test</w:t>
            </w:r>
          </w:p>
          <w:p w14:paraId="24A40641" w14:textId="77777777" w:rsidR="00E47BE6" w:rsidRDefault="00E47BE6">
            <w:pPr>
              <w:ind w:left="1080"/>
              <w:jc w:val="both"/>
              <w:pPrChange w:id="870" w:author="Zuzka" w:date="2018-11-16T02:22:00Z">
                <w:pPr>
                  <w:pStyle w:val="Odstavecseseznamem"/>
                  <w:numPr>
                    <w:numId w:val="49"/>
                  </w:numPr>
                  <w:ind w:left="1440" w:hanging="360"/>
                  <w:jc w:val="both"/>
                </w:pPr>
              </w:pPrChange>
            </w:pPr>
          </w:p>
        </w:tc>
      </w:tr>
      <w:tr w:rsidR="002F2E5C" w14:paraId="37B92C44" w14:textId="77777777" w:rsidTr="007755BB">
        <w:trPr>
          <w:trHeight w:val="265"/>
        </w:trPr>
        <w:tc>
          <w:tcPr>
            <w:tcW w:w="3653" w:type="dxa"/>
            <w:gridSpan w:val="2"/>
            <w:tcBorders>
              <w:top w:val="nil"/>
            </w:tcBorders>
            <w:shd w:val="clear" w:color="auto" w:fill="F7CAAC"/>
          </w:tcPr>
          <w:p w14:paraId="20B50A31"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5C54AE8D" w14:textId="77777777" w:rsidR="002F2E5C" w:rsidRDefault="002F2E5C" w:rsidP="007755BB">
            <w:pPr>
              <w:jc w:val="both"/>
            </w:pPr>
          </w:p>
        </w:tc>
      </w:tr>
      <w:tr w:rsidR="002F2E5C" w14:paraId="432566E1" w14:textId="77777777" w:rsidTr="007755BB">
        <w:trPr>
          <w:trHeight w:val="1263"/>
        </w:trPr>
        <w:tc>
          <w:tcPr>
            <w:tcW w:w="9855" w:type="dxa"/>
            <w:gridSpan w:val="8"/>
            <w:tcBorders>
              <w:top w:val="nil"/>
            </w:tcBorders>
          </w:tcPr>
          <w:p w14:paraId="55E40CC3" w14:textId="77777777" w:rsidR="002F2E5C" w:rsidRDefault="002F2E5C" w:rsidP="007755BB">
            <w:pPr>
              <w:jc w:val="both"/>
              <w:rPr>
                <w:b/>
                <w:bCs/>
              </w:rPr>
            </w:pPr>
            <w:r w:rsidRPr="00A804ED">
              <w:rPr>
                <w:b/>
                <w:bCs/>
              </w:rPr>
              <w:t>Povinná literatura:</w:t>
            </w:r>
          </w:p>
          <w:p w14:paraId="28CA6970" w14:textId="77777777" w:rsidR="002F2E5C" w:rsidRDefault="002F2E5C" w:rsidP="007755BB">
            <w:pPr>
              <w:jc w:val="both"/>
              <w:rPr>
                <w:ins w:id="871" w:author="Zuzka" w:date="2018-11-16T02:22:00Z"/>
                <w:bCs/>
              </w:rPr>
            </w:pPr>
            <w:r w:rsidRPr="007934B2">
              <w:rPr>
                <w:bCs/>
              </w:rPr>
              <w:t xml:space="preserve">RADUGA 1 : </w:t>
            </w:r>
            <w:r w:rsidRPr="007934B2">
              <w:rPr>
                <w:bCs/>
                <w:i/>
              </w:rPr>
              <w:t>učebnice : ruština pro střední a jazykové školy</w:t>
            </w:r>
            <w:r w:rsidRPr="007934B2">
              <w:rPr>
                <w:bCs/>
              </w:rPr>
              <w:t xml:space="preserve">. 1. vyd. Plzeň : Fraus, 1996. ISBN 808578470X. </w:t>
            </w:r>
          </w:p>
          <w:p w14:paraId="11B8DBE8" w14:textId="77777777" w:rsidR="00E47BE6" w:rsidRPr="007934B2" w:rsidRDefault="00E47BE6" w:rsidP="007755BB">
            <w:pPr>
              <w:jc w:val="both"/>
              <w:rPr>
                <w:bCs/>
              </w:rPr>
            </w:pPr>
          </w:p>
          <w:p w14:paraId="783BA3EF" w14:textId="77777777" w:rsidR="002F2E5C" w:rsidRPr="00922C4E" w:rsidRDefault="002F2E5C" w:rsidP="007755BB">
            <w:pPr>
              <w:jc w:val="both"/>
              <w:rPr>
                <w:b/>
                <w:bCs/>
              </w:rPr>
            </w:pPr>
            <w:r w:rsidRPr="000A4CB0">
              <w:rPr>
                <w:b/>
                <w:bCs/>
              </w:rPr>
              <w:t>Doporučená literatura:</w:t>
            </w:r>
            <w:r w:rsidRPr="00922C4E">
              <w:rPr>
                <w:bCs/>
              </w:rPr>
              <w:t xml:space="preserve"> </w:t>
            </w:r>
          </w:p>
          <w:p w14:paraId="230CF526" w14:textId="77777777" w:rsidR="002F2E5C" w:rsidRPr="00922C4E" w:rsidRDefault="002F2E5C" w:rsidP="007755BB">
            <w:pPr>
              <w:jc w:val="both"/>
              <w:rPr>
                <w:bCs/>
              </w:rPr>
            </w:pPr>
            <w:r w:rsidRPr="007934B2">
              <w:rPr>
                <w:bCs/>
              </w:rPr>
              <w:t xml:space="preserve">BRČÁKOVÁ, Dagmar. </w:t>
            </w:r>
            <w:r w:rsidRPr="007934B2">
              <w:rPr>
                <w:bCs/>
                <w:i/>
              </w:rPr>
              <w:t>Ruská konverzace = Govorite po-russki</w:t>
            </w:r>
            <w:r w:rsidRPr="007934B2">
              <w:rPr>
                <w:bCs/>
              </w:rPr>
              <w:t>. 2., upr. a rozš. vyd. Praha : Leda, 2000. ISBN 80-85927-63-2</w:t>
            </w:r>
          </w:p>
        </w:tc>
      </w:tr>
      <w:tr w:rsidR="002F2E5C" w14:paraId="54A05288"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E8A8CC" w14:textId="77777777" w:rsidR="002F2E5C" w:rsidRDefault="002F2E5C" w:rsidP="007755BB">
            <w:pPr>
              <w:jc w:val="center"/>
              <w:rPr>
                <w:b/>
              </w:rPr>
            </w:pPr>
            <w:r>
              <w:rPr>
                <w:b/>
              </w:rPr>
              <w:t>Informace ke kombinované nebo distanční formě</w:t>
            </w:r>
          </w:p>
        </w:tc>
      </w:tr>
      <w:tr w:rsidR="002F2E5C" w14:paraId="79A28682" w14:textId="77777777" w:rsidTr="007755BB">
        <w:tc>
          <w:tcPr>
            <w:tcW w:w="4787" w:type="dxa"/>
            <w:gridSpan w:val="3"/>
            <w:tcBorders>
              <w:top w:val="single" w:sz="2" w:space="0" w:color="auto"/>
            </w:tcBorders>
            <w:shd w:val="clear" w:color="auto" w:fill="F7CAAC"/>
          </w:tcPr>
          <w:p w14:paraId="258AFCA1" w14:textId="77777777" w:rsidR="002F2E5C" w:rsidRDefault="002F2E5C" w:rsidP="007755BB">
            <w:pPr>
              <w:jc w:val="both"/>
            </w:pPr>
            <w:r>
              <w:rPr>
                <w:b/>
              </w:rPr>
              <w:t>Rozsah konzultací (soustředění)</w:t>
            </w:r>
          </w:p>
        </w:tc>
        <w:tc>
          <w:tcPr>
            <w:tcW w:w="889" w:type="dxa"/>
            <w:tcBorders>
              <w:top w:val="single" w:sz="2" w:space="0" w:color="auto"/>
            </w:tcBorders>
          </w:tcPr>
          <w:p w14:paraId="600A826E" w14:textId="77777777" w:rsidR="002F2E5C" w:rsidRDefault="002F2E5C" w:rsidP="007755BB">
            <w:pPr>
              <w:jc w:val="both"/>
            </w:pPr>
            <w:r>
              <w:t>6</w:t>
            </w:r>
          </w:p>
        </w:tc>
        <w:tc>
          <w:tcPr>
            <w:tcW w:w="4179" w:type="dxa"/>
            <w:gridSpan w:val="4"/>
            <w:tcBorders>
              <w:top w:val="single" w:sz="2" w:space="0" w:color="auto"/>
            </w:tcBorders>
            <w:shd w:val="clear" w:color="auto" w:fill="F7CAAC"/>
          </w:tcPr>
          <w:p w14:paraId="0E3A9CEA" w14:textId="77777777" w:rsidR="002F2E5C" w:rsidRDefault="002F2E5C" w:rsidP="007755BB">
            <w:pPr>
              <w:jc w:val="both"/>
              <w:rPr>
                <w:b/>
              </w:rPr>
            </w:pPr>
            <w:r>
              <w:rPr>
                <w:b/>
              </w:rPr>
              <w:t xml:space="preserve">hodin </w:t>
            </w:r>
          </w:p>
        </w:tc>
      </w:tr>
      <w:tr w:rsidR="002F2E5C" w14:paraId="40CC0617" w14:textId="77777777" w:rsidTr="007755BB">
        <w:tc>
          <w:tcPr>
            <w:tcW w:w="9855" w:type="dxa"/>
            <w:gridSpan w:val="8"/>
            <w:shd w:val="clear" w:color="auto" w:fill="F7CAAC"/>
          </w:tcPr>
          <w:p w14:paraId="6B0F30B2" w14:textId="77777777" w:rsidR="002F2E5C" w:rsidRDefault="002F2E5C" w:rsidP="007755BB">
            <w:pPr>
              <w:jc w:val="both"/>
              <w:rPr>
                <w:b/>
              </w:rPr>
            </w:pPr>
            <w:r>
              <w:rPr>
                <w:b/>
              </w:rPr>
              <w:t>Informace o způsobu kontaktu s vyučujícím</w:t>
            </w:r>
          </w:p>
        </w:tc>
      </w:tr>
      <w:tr w:rsidR="002F2E5C" w14:paraId="536E3E49" w14:textId="77777777" w:rsidTr="007755BB">
        <w:trPr>
          <w:trHeight w:val="425"/>
        </w:trPr>
        <w:tc>
          <w:tcPr>
            <w:tcW w:w="9855" w:type="dxa"/>
            <w:gridSpan w:val="8"/>
          </w:tcPr>
          <w:p w14:paraId="6E1269B5" w14:textId="77777777" w:rsidR="002F2E5C" w:rsidRPr="0032011A" w:rsidRDefault="002F2E5C" w:rsidP="007755BB">
            <w:pPr>
              <w:jc w:val="both"/>
            </w:pPr>
            <w:r w:rsidRPr="0032011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47586856" w14:textId="77777777" w:rsidR="002F2E5C" w:rsidRDefault="002F2E5C" w:rsidP="002F2E5C">
      <w:pPr>
        <w:spacing w:after="160" w:line="259" w:lineRule="auto"/>
      </w:pPr>
    </w:p>
    <w:p w14:paraId="25A781B6"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64E6EE48" w14:textId="77777777" w:rsidTr="007755BB">
        <w:tc>
          <w:tcPr>
            <w:tcW w:w="9855" w:type="dxa"/>
            <w:gridSpan w:val="8"/>
            <w:tcBorders>
              <w:bottom w:val="double" w:sz="4" w:space="0" w:color="auto"/>
            </w:tcBorders>
            <w:shd w:val="clear" w:color="auto" w:fill="BDD6EE"/>
          </w:tcPr>
          <w:p w14:paraId="2627EE1F" w14:textId="611BF4DF"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4E79D2A8" w14:textId="77777777" w:rsidTr="007755BB">
        <w:tc>
          <w:tcPr>
            <w:tcW w:w="3086" w:type="dxa"/>
            <w:tcBorders>
              <w:top w:val="double" w:sz="4" w:space="0" w:color="auto"/>
            </w:tcBorders>
            <w:shd w:val="clear" w:color="auto" w:fill="F7CAAC"/>
          </w:tcPr>
          <w:p w14:paraId="0A5023E4"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F7D8C3D" w14:textId="77777777" w:rsidR="002F2E5C" w:rsidRDefault="002F2E5C" w:rsidP="007755BB">
            <w:pPr>
              <w:jc w:val="both"/>
            </w:pPr>
            <w:bookmarkStart w:id="872" w:name="rustina2"/>
            <w:r>
              <w:t>Ruština 2</w:t>
            </w:r>
            <w:bookmarkEnd w:id="872"/>
          </w:p>
        </w:tc>
      </w:tr>
      <w:tr w:rsidR="002F2E5C" w14:paraId="7AEAA30D" w14:textId="77777777" w:rsidTr="007755BB">
        <w:tc>
          <w:tcPr>
            <w:tcW w:w="3086" w:type="dxa"/>
            <w:shd w:val="clear" w:color="auto" w:fill="F7CAAC"/>
          </w:tcPr>
          <w:p w14:paraId="32935059" w14:textId="77777777" w:rsidR="002F2E5C" w:rsidRDefault="002F2E5C" w:rsidP="007755BB">
            <w:pPr>
              <w:jc w:val="both"/>
              <w:rPr>
                <w:b/>
              </w:rPr>
            </w:pPr>
            <w:r>
              <w:rPr>
                <w:b/>
              </w:rPr>
              <w:t>Typ předmětu</w:t>
            </w:r>
          </w:p>
        </w:tc>
        <w:tc>
          <w:tcPr>
            <w:tcW w:w="3406" w:type="dxa"/>
            <w:gridSpan w:val="4"/>
          </w:tcPr>
          <w:p w14:paraId="587E2D96" w14:textId="77777777" w:rsidR="002F2E5C" w:rsidRDefault="002F2E5C" w:rsidP="007755BB">
            <w:pPr>
              <w:jc w:val="both"/>
            </w:pPr>
            <w:r>
              <w:t>Povinně volitelný</w:t>
            </w:r>
          </w:p>
          <w:p w14:paraId="7BA7C9BA" w14:textId="77777777" w:rsidR="002F2E5C" w:rsidRDefault="002F2E5C" w:rsidP="007755BB">
            <w:pPr>
              <w:jc w:val="both"/>
            </w:pPr>
          </w:p>
        </w:tc>
        <w:tc>
          <w:tcPr>
            <w:tcW w:w="2695" w:type="dxa"/>
            <w:gridSpan w:val="2"/>
            <w:shd w:val="clear" w:color="auto" w:fill="F7CAAC"/>
          </w:tcPr>
          <w:p w14:paraId="6EF2D689" w14:textId="77777777" w:rsidR="002F2E5C" w:rsidRDefault="002F2E5C" w:rsidP="007755BB">
            <w:pPr>
              <w:jc w:val="both"/>
            </w:pPr>
            <w:r>
              <w:rPr>
                <w:b/>
              </w:rPr>
              <w:t>doporučený ročník / semestr</w:t>
            </w:r>
          </w:p>
        </w:tc>
        <w:tc>
          <w:tcPr>
            <w:tcW w:w="668" w:type="dxa"/>
          </w:tcPr>
          <w:p w14:paraId="751D2A3F" w14:textId="77777777" w:rsidR="002F2E5C" w:rsidRDefault="002F2E5C" w:rsidP="007755BB">
            <w:pPr>
              <w:jc w:val="both"/>
            </w:pPr>
            <w:r>
              <w:t>2/Z</w:t>
            </w:r>
          </w:p>
        </w:tc>
      </w:tr>
      <w:tr w:rsidR="002F2E5C" w14:paraId="5FF789DC" w14:textId="77777777" w:rsidTr="007755BB">
        <w:tc>
          <w:tcPr>
            <w:tcW w:w="3086" w:type="dxa"/>
            <w:shd w:val="clear" w:color="auto" w:fill="F7CAAC"/>
          </w:tcPr>
          <w:p w14:paraId="167E26C8" w14:textId="77777777" w:rsidR="002F2E5C" w:rsidRDefault="002F2E5C" w:rsidP="007755BB">
            <w:pPr>
              <w:jc w:val="both"/>
              <w:rPr>
                <w:b/>
              </w:rPr>
            </w:pPr>
            <w:r>
              <w:rPr>
                <w:b/>
              </w:rPr>
              <w:t>Rozsah studijního předmětu</w:t>
            </w:r>
          </w:p>
        </w:tc>
        <w:tc>
          <w:tcPr>
            <w:tcW w:w="1701" w:type="dxa"/>
            <w:gridSpan w:val="2"/>
          </w:tcPr>
          <w:p w14:paraId="00A28048" w14:textId="77777777" w:rsidR="002F2E5C" w:rsidRDefault="002F2E5C" w:rsidP="007755BB">
            <w:pPr>
              <w:jc w:val="both"/>
            </w:pPr>
          </w:p>
        </w:tc>
        <w:tc>
          <w:tcPr>
            <w:tcW w:w="889" w:type="dxa"/>
            <w:shd w:val="clear" w:color="auto" w:fill="F7CAAC"/>
          </w:tcPr>
          <w:p w14:paraId="751FF16A" w14:textId="77777777" w:rsidR="002F2E5C" w:rsidRDefault="002F2E5C" w:rsidP="007755BB">
            <w:pPr>
              <w:jc w:val="both"/>
              <w:rPr>
                <w:b/>
              </w:rPr>
            </w:pPr>
            <w:r>
              <w:rPr>
                <w:b/>
              </w:rPr>
              <w:t xml:space="preserve">hod. </w:t>
            </w:r>
          </w:p>
        </w:tc>
        <w:tc>
          <w:tcPr>
            <w:tcW w:w="816" w:type="dxa"/>
          </w:tcPr>
          <w:p w14:paraId="657D769A" w14:textId="77777777" w:rsidR="002F2E5C" w:rsidRDefault="002F2E5C" w:rsidP="007755BB">
            <w:pPr>
              <w:jc w:val="both"/>
            </w:pPr>
          </w:p>
        </w:tc>
        <w:tc>
          <w:tcPr>
            <w:tcW w:w="2156" w:type="dxa"/>
            <w:shd w:val="clear" w:color="auto" w:fill="F7CAAC"/>
          </w:tcPr>
          <w:p w14:paraId="193BEA82" w14:textId="77777777" w:rsidR="002F2E5C" w:rsidRDefault="002F2E5C" w:rsidP="007755BB">
            <w:pPr>
              <w:jc w:val="both"/>
              <w:rPr>
                <w:b/>
              </w:rPr>
            </w:pPr>
            <w:r>
              <w:rPr>
                <w:b/>
              </w:rPr>
              <w:t>kreditů</w:t>
            </w:r>
          </w:p>
        </w:tc>
        <w:tc>
          <w:tcPr>
            <w:tcW w:w="1207" w:type="dxa"/>
            <w:gridSpan w:val="2"/>
          </w:tcPr>
          <w:p w14:paraId="2AA03AAB" w14:textId="77777777" w:rsidR="002F2E5C" w:rsidRDefault="002F2E5C" w:rsidP="007755BB">
            <w:pPr>
              <w:jc w:val="both"/>
            </w:pPr>
            <w:r>
              <w:t>2</w:t>
            </w:r>
          </w:p>
        </w:tc>
      </w:tr>
      <w:tr w:rsidR="002F2E5C" w14:paraId="22C461BB" w14:textId="77777777" w:rsidTr="007755BB">
        <w:tc>
          <w:tcPr>
            <w:tcW w:w="3086" w:type="dxa"/>
            <w:shd w:val="clear" w:color="auto" w:fill="F7CAAC"/>
          </w:tcPr>
          <w:p w14:paraId="3670B1A9" w14:textId="77777777" w:rsidR="002F2E5C" w:rsidRDefault="002F2E5C" w:rsidP="007755BB">
            <w:pPr>
              <w:jc w:val="both"/>
              <w:rPr>
                <w:b/>
                <w:sz w:val="22"/>
              </w:rPr>
            </w:pPr>
            <w:r>
              <w:rPr>
                <w:b/>
              </w:rPr>
              <w:t>Prerekvizity, korekvizity, ekvivalence</w:t>
            </w:r>
          </w:p>
        </w:tc>
        <w:tc>
          <w:tcPr>
            <w:tcW w:w="6769" w:type="dxa"/>
            <w:gridSpan w:val="7"/>
          </w:tcPr>
          <w:p w14:paraId="1C5C7A16" w14:textId="77777777" w:rsidR="002F2E5C" w:rsidRDefault="002F2E5C" w:rsidP="007755BB">
            <w:pPr>
              <w:jc w:val="both"/>
            </w:pPr>
            <w:r>
              <w:t>nejsou</w:t>
            </w:r>
          </w:p>
        </w:tc>
      </w:tr>
      <w:tr w:rsidR="002F2E5C" w14:paraId="6F2E37CB" w14:textId="77777777" w:rsidTr="007755BB">
        <w:tc>
          <w:tcPr>
            <w:tcW w:w="3086" w:type="dxa"/>
            <w:shd w:val="clear" w:color="auto" w:fill="F7CAAC"/>
          </w:tcPr>
          <w:p w14:paraId="62E5FE33" w14:textId="77777777" w:rsidR="002F2E5C" w:rsidRDefault="002F2E5C" w:rsidP="007755BB">
            <w:pPr>
              <w:jc w:val="both"/>
              <w:rPr>
                <w:b/>
              </w:rPr>
            </w:pPr>
            <w:r>
              <w:rPr>
                <w:b/>
              </w:rPr>
              <w:t>Způsob ověření studijních výsledků</w:t>
            </w:r>
          </w:p>
        </w:tc>
        <w:tc>
          <w:tcPr>
            <w:tcW w:w="3406" w:type="dxa"/>
            <w:gridSpan w:val="4"/>
          </w:tcPr>
          <w:p w14:paraId="2C55DE5E" w14:textId="77777777" w:rsidR="002F2E5C" w:rsidRDefault="002F2E5C" w:rsidP="007755BB">
            <w:pPr>
              <w:jc w:val="both"/>
            </w:pPr>
            <w:r>
              <w:t>Zkouška</w:t>
            </w:r>
          </w:p>
        </w:tc>
        <w:tc>
          <w:tcPr>
            <w:tcW w:w="2156" w:type="dxa"/>
            <w:shd w:val="clear" w:color="auto" w:fill="F7CAAC"/>
          </w:tcPr>
          <w:p w14:paraId="75408EF1" w14:textId="77777777" w:rsidR="002F2E5C" w:rsidRDefault="002F2E5C" w:rsidP="007755BB">
            <w:pPr>
              <w:jc w:val="both"/>
              <w:rPr>
                <w:b/>
              </w:rPr>
            </w:pPr>
            <w:r>
              <w:rPr>
                <w:b/>
              </w:rPr>
              <w:t>Forma výuky</w:t>
            </w:r>
          </w:p>
        </w:tc>
        <w:tc>
          <w:tcPr>
            <w:tcW w:w="1207" w:type="dxa"/>
            <w:gridSpan w:val="2"/>
          </w:tcPr>
          <w:p w14:paraId="48B8A8BD" w14:textId="77777777" w:rsidR="002F2E5C" w:rsidRDefault="002F2E5C" w:rsidP="007755BB">
            <w:pPr>
              <w:jc w:val="both"/>
            </w:pPr>
            <w:r>
              <w:t>seminář</w:t>
            </w:r>
          </w:p>
        </w:tc>
      </w:tr>
      <w:tr w:rsidR="002F2E5C" w14:paraId="60DCAFDE" w14:textId="77777777" w:rsidTr="007755BB">
        <w:tc>
          <w:tcPr>
            <w:tcW w:w="3086" w:type="dxa"/>
            <w:shd w:val="clear" w:color="auto" w:fill="F7CAAC"/>
          </w:tcPr>
          <w:p w14:paraId="5B1F5E7B"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5D7878B6" w14:textId="77777777" w:rsidR="002F2E5C" w:rsidRDefault="002F2E5C" w:rsidP="007755BB">
            <w:pPr>
              <w:jc w:val="both"/>
            </w:pPr>
            <w:r>
              <w:t>Písemná forma</w:t>
            </w:r>
          </w:p>
          <w:p w14:paraId="71BBCAC3" w14:textId="77777777" w:rsidR="002F2E5C" w:rsidRDefault="002F2E5C" w:rsidP="007755BB">
            <w:pPr>
              <w:jc w:val="both"/>
            </w:pPr>
            <w:r>
              <w:t xml:space="preserve">1. Domácí příprava k tématům. </w:t>
            </w:r>
          </w:p>
          <w:p w14:paraId="4C5E8337" w14:textId="77777777" w:rsidR="002F2E5C" w:rsidRDefault="002F2E5C" w:rsidP="007755BB">
            <w:pPr>
              <w:jc w:val="both"/>
            </w:pPr>
            <w:r>
              <w:t>2. Pro získání zápočtu musí studenti úspěšně, tj. na 60%, absolvovat dva písemné testy.</w:t>
            </w:r>
          </w:p>
        </w:tc>
      </w:tr>
      <w:tr w:rsidR="002F2E5C" w14:paraId="60B2A439" w14:textId="77777777" w:rsidTr="007755BB">
        <w:trPr>
          <w:trHeight w:val="146"/>
        </w:trPr>
        <w:tc>
          <w:tcPr>
            <w:tcW w:w="9855" w:type="dxa"/>
            <w:gridSpan w:val="8"/>
            <w:tcBorders>
              <w:top w:val="nil"/>
            </w:tcBorders>
          </w:tcPr>
          <w:p w14:paraId="0D53BE27" w14:textId="77777777" w:rsidR="002F2E5C" w:rsidRDefault="002F2E5C" w:rsidP="007755BB">
            <w:pPr>
              <w:jc w:val="both"/>
            </w:pPr>
          </w:p>
        </w:tc>
      </w:tr>
      <w:tr w:rsidR="002F2E5C" w14:paraId="345FAE1C" w14:textId="77777777" w:rsidTr="007755BB">
        <w:trPr>
          <w:trHeight w:val="197"/>
        </w:trPr>
        <w:tc>
          <w:tcPr>
            <w:tcW w:w="3086" w:type="dxa"/>
            <w:tcBorders>
              <w:top w:val="nil"/>
            </w:tcBorders>
            <w:shd w:val="clear" w:color="auto" w:fill="F7CAAC"/>
          </w:tcPr>
          <w:p w14:paraId="4053188A" w14:textId="77777777" w:rsidR="002F2E5C" w:rsidRDefault="002F2E5C" w:rsidP="007755BB">
            <w:pPr>
              <w:jc w:val="both"/>
              <w:rPr>
                <w:b/>
              </w:rPr>
            </w:pPr>
            <w:r>
              <w:rPr>
                <w:b/>
              </w:rPr>
              <w:t>Garant předmětu</w:t>
            </w:r>
          </w:p>
        </w:tc>
        <w:tc>
          <w:tcPr>
            <w:tcW w:w="6769" w:type="dxa"/>
            <w:gridSpan w:val="7"/>
            <w:tcBorders>
              <w:top w:val="nil"/>
            </w:tcBorders>
          </w:tcPr>
          <w:p w14:paraId="4EE14D4F" w14:textId="77777777" w:rsidR="002F2E5C" w:rsidRDefault="002F2E5C" w:rsidP="007755BB">
            <w:pPr>
              <w:jc w:val="both"/>
            </w:pPr>
          </w:p>
        </w:tc>
      </w:tr>
      <w:tr w:rsidR="002F2E5C" w14:paraId="166C77AB" w14:textId="77777777" w:rsidTr="007755BB">
        <w:trPr>
          <w:trHeight w:val="243"/>
        </w:trPr>
        <w:tc>
          <w:tcPr>
            <w:tcW w:w="3086" w:type="dxa"/>
            <w:tcBorders>
              <w:top w:val="nil"/>
            </w:tcBorders>
            <w:shd w:val="clear" w:color="auto" w:fill="F7CAAC"/>
          </w:tcPr>
          <w:p w14:paraId="55A73CEA" w14:textId="77777777" w:rsidR="002F2E5C" w:rsidRDefault="002F2E5C" w:rsidP="007755BB">
            <w:pPr>
              <w:jc w:val="both"/>
              <w:rPr>
                <w:b/>
              </w:rPr>
            </w:pPr>
            <w:r>
              <w:rPr>
                <w:b/>
              </w:rPr>
              <w:t>Zapojení garanta do výuky předmětu</w:t>
            </w:r>
          </w:p>
        </w:tc>
        <w:tc>
          <w:tcPr>
            <w:tcW w:w="6769" w:type="dxa"/>
            <w:gridSpan w:val="7"/>
            <w:tcBorders>
              <w:top w:val="nil"/>
            </w:tcBorders>
          </w:tcPr>
          <w:p w14:paraId="0BD8C78F" w14:textId="77777777" w:rsidR="002F2E5C" w:rsidRDefault="002F2E5C" w:rsidP="007755BB">
            <w:pPr>
              <w:jc w:val="both"/>
            </w:pPr>
          </w:p>
        </w:tc>
      </w:tr>
      <w:tr w:rsidR="002F2E5C" w14:paraId="638E8024" w14:textId="77777777" w:rsidTr="007755BB">
        <w:tc>
          <w:tcPr>
            <w:tcW w:w="3086" w:type="dxa"/>
            <w:shd w:val="clear" w:color="auto" w:fill="F7CAAC"/>
          </w:tcPr>
          <w:p w14:paraId="5A378FDF" w14:textId="77777777" w:rsidR="002F2E5C" w:rsidRDefault="002F2E5C" w:rsidP="007755BB">
            <w:pPr>
              <w:jc w:val="both"/>
              <w:rPr>
                <w:b/>
              </w:rPr>
            </w:pPr>
            <w:r>
              <w:rPr>
                <w:b/>
              </w:rPr>
              <w:t>Vyučující</w:t>
            </w:r>
          </w:p>
        </w:tc>
        <w:tc>
          <w:tcPr>
            <w:tcW w:w="6769" w:type="dxa"/>
            <w:gridSpan w:val="7"/>
            <w:tcBorders>
              <w:bottom w:val="nil"/>
            </w:tcBorders>
          </w:tcPr>
          <w:p w14:paraId="2097330F" w14:textId="77777777" w:rsidR="002F2E5C" w:rsidRDefault="002F2E5C" w:rsidP="007755BB">
            <w:pPr>
              <w:jc w:val="both"/>
            </w:pPr>
            <w:r>
              <w:rPr>
                <w:i/>
                <w:iCs/>
              </w:rPr>
              <w:t>Předmět má pro zaměření SP doplňující charakter</w:t>
            </w:r>
          </w:p>
        </w:tc>
      </w:tr>
      <w:tr w:rsidR="002F2E5C" w14:paraId="0A5D95E2" w14:textId="77777777" w:rsidTr="007755BB">
        <w:trPr>
          <w:trHeight w:val="78"/>
        </w:trPr>
        <w:tc>
          <w:tcPr>
            <w:tcW w:w="9855" w:type="dxa"/>
            <w:gridSpan w:val="8"/>
            <w:tcBorders>
              <w:top w:val="nil"/>
            </w:tcBorders>
          </w:tcPr>
          <w:p w14:paraId="6CD6E008" w14:textId="77777777" w:rsidR="002F2E5C" w:rsidRDefault="002F2E5C" w:rsidP="007755BB">
            <w:pPr>
              <w:jc w:val="both"/>
            </w:pPr>
          </w:p>
        </w:tc>
      </w:tr>
      <w:tr w:rsidR="002F2E5C" w14:paraId="2F0A92A7" w14:textId="77777777" w:rsidTr="007755BB">
        <w:tc>
          <w:tcPr>
            <w:tcW w:w="3086" w:type="dxa"/>
            <w:shd w:val="clear" w:color="auto" w:fill="F7CAAC"/>
          </w:tcPr>
          <w:p w14:paraId="434BC60F" w14:textId="77777777" w:rsidR="002F2E5C" w:rsidRDefault="002F2E5C" w:rsidP="007755BB">
            <w:pPr>
              <w:jc w:val="both"/>
              <w:rPr>
                <w:b/>
              </w:rPr>
            </w:pPr>
            <w:r>
              <w:rPr>
                <w:b/>
              </w:rPr>
              <w:t>Stručná anotace předmětu</w:t>
            </w:r>
          </w:p>
        </w:tc>
        <w:tc>
          <w:tcPr>
            <w:tcW w:w="6769" w:type="dxa"/>
            <w:gridSpan w:val="7"/>
            <w:tcBorders>
              <w:bottom w:val="nil"/>
            </w:tcBorders>
          </w:tcPr>
          <w:p w14:paraId="4CFA07D0" w14:textId="77777777" w:rsidR="002F2E5C" w:rsidRDefault="002F2E5C" w:rsidP="007755BB">
            <w:pPr>
              <w:jc w:val="both"/>
            </w:pPr>
          </w:p>
        </w:tc>
      </w:tr>
      <w:tr w:rsidR="002F2E5C" w14:paraId="7782ABAC" w14:textId="77777777" w:rsidTr="007755BB">
        <w:trPr>
          <w:trHeight w:val="708"/>
        </w:trPr>
        <w:tc>
          <w:tcPr>
            <w:tcW w:w="9855" w:type="dxa"/>
            <w:gridSpan w:val="8"/>
            <w:tcBorders>
              <w:top w:val="nil"/>
              <w:bottom w:val="single" w:sz="12" w:space="0" w:color="auto"/>
            </w:tcBorders>
          </w:tcPr>
          <w:p w14:paraId="43A8CD36" w14:textId="77777777" w:rsidR="002F2E5C" w:rsidRDefault="002F2E5C" w:rsidP="007755BB">
            <w:pPr>
              <w:jc w:val="both"/>
              <w:rPr>
                <w:ins w:id="873" w:author="Zuzka" w:date="2018-11-16T02:22:00Z"/>
                <w:color w:val="000000"/>
                <w:shd w:val="clear" w:color="auto" w:fill="FFFFFF"/>
              </w:rPr>
            </w:pPr>
            <w:r>
              <w:rPr>
                <w:color w:val="000000"/>
                <w:shd w:val="clear" w:color="auto" w:fill="FFFFFF"/>
              </w:rPr>
              <w:t>Předmět je nabízen pouze studentům kombinovaného studia.</w:t>
            </w:r>
          </w:p>
          <w:p w14:paraId="6F1CD00A" w14:textId="77777777" w:rsidR="00E47BE6" w:rsidRPr="00E73BC3" w:rsidRDefault="00E47BE6" w:rsidP="007755BB">
            <w:pPr>
              <w:jc w:val="both"/>
              <w:rPr>
                <w:color w:val="000000"/>
                <w:shd w:val="clear" w:color="auto" w:fill="FFFFFF"/>
              </w:rPr>
            </w:pPr>
          </w:p>
          <w:p w14:paraId="3DD56177" w14:textId="77777777" w:rsidR="002F2E5C" w:rsidRPr="00E47BE6" w:rsidRDefault="002F2E5C" w:rsidP="007755BB">
            <w:pPr>
              <w:jc w:val="both"/>
              <w:rPr>
                <w:color w:val="000000"/>
                <w:shd w:val="clear" w:color="auto" w:fill="FFFFFF"/>
                <w:rPrChange w:id="874" w:author="Zuzka" w:date="2018-11-16T02:22:00Z">
                  <w:rPr>
                    <w:b/>
                    <w:color w:val="000000"/>
                    <w:shd w:val="clear" w:color="auto" w:fill="FFFFFF"/>
                  </w:rPr>
                </w:rPrChange>
              </w:rPr>
            </w:pPr>
            <w:r w:rsidRPr="00E47BE6">
              <w:rPr>
                <w:color w:val="000000"/>
                <w:shd w:val="clear" w:color="auto" w:fill="FFFFFF"/>
                <w:rPrChange w:id="875" w:author="Zuzka" w:date="2018-11-16T02:22:00Z">
                  <w:rPr>
                    <w:b/>
                    <w:color w:val="000000"/>
                    <w:shd w:val="clear" w:color="auto" w:fill="FFFFFF"/>
                  </w:rPr>
                </w:rPrChange>
              </w:rPr>
              <w:t>Témata:</w:t>
            </w:r>
          </w:p>
          <w:p w14:paraId="3E08EBB2" w14:textId="77777777" w:rsidR="002F2E5C" w:rsidRDefault="002F2E5C" w:rsidP="006328B7">
            <w:pPr>
              <w:pStyle w:val="Odstavecseseznamem"/>
              <w:numPr>
                <w:ilvl w:val="0"/>
                <w:numId w:val="50"/>
              </w:numPr>
              <w:ind w:left="816"/>
              <w:jc w:val="both"/>
            </w:pPr>
            <w:r>
              <w:t xml:space="preserve">Řadové číslovky </w:t>
            </w:r>
          </w:p>
          <w:p w14:paraId="7746E0DB" w14:textId="77777777" w:rsidR="002F2E5C" w:rsidRDefault="002F2E5C" w:rsidP="006328B7">
            <w:pPr>
              <w:pStyle w:val="Odstavecseseznamem"/>
              <w:numPr>
                <w:ilvl w:val="0"/>
                <w:numId w:val="50"/>
              </w:numPr>
              <w:ind w:left="816"/>
              <w:jc w:val="both"/>
            </w:pPr>
            <w:r>
              <w:t xml:space="preserve">Skloňování osobních zájmen (doplnění) </w:t>
            </w:r>
          </w:p>
          <w:p w14:paraId="752D1F8D" w14:textId="77777777" w:rsidR="002F2E5C" w:rsidRDefault="002F2E5C" w:rsidP="006328B7">
            <w:pPr>
              <w:pStyle w:val="Odstavecseseznamem"/>
              <w:numPr>
                <w:ilvl w:val="0"/>
                <w:numId w:val="50"/>
              </w:numPr>
              <w:ind w:left="816"/>
              <w:jc w:val="both"/>
            </w:pPr>
            <w:r>
              <w:t xml:space="preserve">Minulý čas </w:t>
            </w:r>
          </w:p>
          <w:p w14:paraId="5F2056F0" w14:textId="77777777" w:rsidR="002F2E5C" w:rsidRDefault="002F2E5C" w:rsidP="006328B7">
            <w:pPr>
              <w:pStyle w:val="Odstavecseseznamem"/>
              <w:numPr>
                <w:ilvl w:val="0"/>
                <w:numId w:val="50"/>
              </w:numPr>
              <w:ind w:left="816"/>
              <w:jc w:val="both"/>
            </w:pPr>
            <w:r>
              <w:t xml:space="preserve">Skloňování podstatných jmen (doplnění) </w:t>
            </w:r>
          </w:p>
          <w:p w14:paraId="76B4129F" w14:textId="77777777" w:rsidR="002F2E5C" w:rsidRDefault="002F2E5C" w:rsidP="006328B7">
            <w:pPr>
              <w:pStyle w:val="Odstavecseseznamem"/>
              <w:numPr>
                <w:ilvl w:val="0"/>
                <w:numId w:val="50"/>
              </w:numPr>
              <w:ind w:left="816"/>
              <w:jc w:val="both"/>
            </w:pPr>
            <w:r>
              <w:t xml:space="preserve">Slovesné vazby </w:t>
            </w:r>
          </w:p>
          <w:p w14:paraId="753B4B01" w14:textId="77777777" w:rsidR="002F2E5C" w:rsidRDefault="002F2E5C" w:rsidP="006328B7">
            <w:pPr>
              <w:pStyle w:val="Odstavecseseznamem"/>
              <w:numPr>
                <w:ilvl w:val="0"/>
                <w:numId w:val="50"/>
              </w:numPr>
              <w:ind w:left="816"/>
              <w:jc w:val="both"/>
            </w:pPr>
            <w:r>
              <w:t xml:space="preserve">Vyjádření vykání </w:t>
            </w:r>
          </w:p>
          <w:p w14:paraId="7EB95F45" w14:textId="77777777" w:rsidR="002F2E5C" w:rsidRDefault="002F2E5C" w:rsidP="006328B7">
            <w:pPr>
              <w:pStyle w:val="Odstavecseseznamem"/>
              <w:numPr>
                <w:ilvl w:val="0"/>
                <w:numId w:val="50"/>
              </w:numPr>
              <w:ind w:left="816"/>
              <w:jc w:val="both"/>
            </w:pPr>
            <w:r>
              <w:t xml:space="preserve">Pohyblivý přízvuk u sloves </w:t>
            </w:r>
          </w:p>
          <w:p w14:paraId="2888C84A" w14:textId="77777777" w:rsidR="002F2E5C" w:rsidRDefault="002F2E5C" w:rsidP="006328B7">
            <w:pPr>
              <w:pStyle w:val="Odstavecseseznamem"/>
              <w:numPr>
                <w:ilvl w:val="0"/>
                <w:numId w:val="50"/>
              </w:numPr>
              <w:ind w:left="816"/>
              <w:jc w:val="both"/>
            </w:pPr>
            <w:r>
              <w:t xml:space="preserve">Pravopisné výjimky </w:t>
            </w:r>
          </w:p>
          <w:p w14:paraId="227879DA" w14:textId="77777777" w:rsidR="002F2E5C" w:rsidRDefault="002F2E5C" w:rsidP="006328B7">
            <w:pPr>
              <w:pStyle w:val="Odstavecseseznamem"/>
              <w:numPr>
                <w:ilvl w:val="0"/>
                <w:numId w:val="50"/>
              </w:numPr>
              <w:ind w:left="816"/>
              <w:jc w:val="both"/>
            </w:pPr>
            <w:r>
              <w:t xml:space="preserve">Výslovnost párových tvrdých a měkkých souhlásek </w:t>
            </w:r>
          </w:p>
          <w:p w14:paraId="02E7782A" w14:textId="77777777" w:rsidR="002F2E5C" w:rsidRDefault="002F2E5C" w:rsidP="006328B7">
            <w:pPr>
              <w:pStyle w:val="Odstavecseseznamem"/>
              <w:numPr>
                <w:ilvl w:val="0"/>
                <w:numId w:val="50"/>
              </w:numPr>
              <w:ind w:left="816"/>
              <w:jc w:val="both"/>
            </w:pPr>
            <w:r>
              <w:t xml:space="preserve">Změny intonace otázek podle jejich smyslu </w:t>
            </w:r>
          </w:p>
          <w:p w14:paraId="14CB9859" w14:textId="77777777" w:rsidR="002F2E5C" w:rsidRDefault="002F2E5C" w:rsidP="006328B7">
            <w:pPr>
              <w:pStyle w:val="Odstavecseseznamem"/>
              <w:numPr>
                <w:ilvl w:val="0"/>
                <w:numId w:val="50"/>
              </w:numPr>
              <w:ind w:left="816"/>
              <w:jc w:val="both"/>
              <w:rPr>
                <w:ins w:id="876" w:author="Zuzka" w:date="2018-11-16T02:22:00Z"/>
              </w:rPr>
            </w:pPr>
            <w:r>
              <w:t>Test</w:t>
            </w:r>
          </w:p>
          <w:p w14:paraId="04F9A02E" w14:textId="77777777" w:rsidR="00E47BE6" w:rsidRDefault="00E47BE6">
            <w:pPr>
              <w:ind w:left="456"/>
              <w:jc w:val="both"/>
              <w:pPrChange w:id="877" w:author="Zuzka" w:date="2018-11-16T02:22:00Z">
                <w:pPr>
                  <w:pStyle w:val="Odstavecseseznamem"/>
                  <w:numPr>
                    <w:numId w:val="50"/>
                  </w:numPr>
                  <w:ind w:left="816" w:hanging="360"/>
                  <w:jc w:val="both"/>
                </w:pPr>
              </w:pPrChange>
            </w:pPr>
          </w:p>
        </w:tc>
      </w:tr>
      <w:tr w:rsidR="002F2E5C" w14:paraId="6514DDBC" w14:textId="77777777" w:rsidTr="007755BB">
        <w:trPr>
          <w:trHeight w:val="265"/>
        </w:trPr>
        <w:tc>
          <w:tcPr>
            <w:tcW w:w="3653" w:type="dxa"/>
            <w:gridSpan w:val="2"/>
            <w:tcBorders>
              <w:top w:val="nil"/>
            </w:tcBorders>
            <w:shd w:val="clear" w:color="auto" w:fill="F7CAAC"/>
          </w:tcPr>
          <w:p w14:paraId="6B00E7B3"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CC5A342" w14:textId="77777777" w:rsidR="002F2E5C" w:rsidRDefault="002F2E5C" w:rsidP="007755BB">
            <w:pPr>
              <w:jc w:val="both"/>
            </w:pPr>
          </w:p>
        </w:tc>
      </w:tr>
      <w:tr w:rsidR="002F2E5C" w14:paraId="1FD80134" w14:textId="77777777" w:rsidTr="007755BB">
        <w:trPr>
          <w:trHeight w:val="1251"/>
        </w:trPr>
        <w:tc>
          <w:tcPr>
            <w:tcW w:w="9855" w:type="dxa"/>
            <w:gridSpan w:val="8"/>
            <w:tcBorders>
              <w:top w:val="nil"/>
            </w:tcBorders>
          </w:tcPr>
          <w:p w14:paraId="6C8B6F6D" w14:textId="77777777" w:rsidR="002F2E5C" w:rsidRDefault="002F2E5C" w:rsidP="007755BB">
            <w:pPr>
              <w:jc w:val="both"/>
              <w:rPr>
                <w:b/>
                <w:bCs/>
              </w:rPr>
            </w:pPr>
            <w:r w:rsidRPr="00A804ED">
              <w:rPr>
                <w:b/>
                <w:bCs/>
              </w:rPr>
              <w:t>Povinná literatura:</w:t>
            </w:r>
          </w:p>
          <w:p w14:paraId="3C3EABA6" w14:textId="77777777" w:rsidR="002F2E5C" w:rsidRDefault="002F2E5C" w:rsidP="007755BB">
            <w:pPr>
              <w:jc w:val="both"/>
              <w:rPr>
                <w:ins w:id="878" w:author="Zuzka" w:date="2018-11-16T02:22:00Z"/>
                <w:bCs/>
              </w:rPr>
            </w:pPr>
            <w:r w:rsidRPr="007934B2">
              <w:rPr>
                <w:bCs/>
              </w:rPr>
              <w:t xml:space="preserve">RADUGA 1 : </w:t>
            </w:r>
            <w:r w:rsidRPr="007934B2">
              <w:rPr>
                <w:bCs/>
                <w:i/>
              </w:rPr>
              <w:t>učebnice : ruština pro střední a jazykové školy</w:t>
            </w:r>
            <w:r w:rsidRPr="007934B2">
              <w:rPr>
                <w:bCs/>
              </w:rPr>
              <w:t xml:space="preserve">. 1. vyd. Plzeň : Fraus, 1996. ISBN 808578470X. </w:t>
            </w:r>
          </w:p>
          <w:p w14:paraId="2346C0DE" w14:textId="77777777" w:rsidR="00E47BE6" w:rsidRPr="007934B2" w:rsidRDefault="00E47BE6" w:rsidP="007755BB">
            <w:pPr>
              <w:jc w:val="both"/>
              <w:rPr>
                <w:bCs/>
              </w:rPr>
            </w:pPr>
          </w:p>
          <w:p w14:paraId="4B4BCD4E" w14:textId="77777777" w:rsidR="002F2E5C" w:rsidRPr="00922C4E" w:rsidRDefault="002F2E5C" w:rsidP="007755BB">
            <w:pPr>
              <w:jc w:val="both"/>
              <w:rPr>
                <w:b/>
                <w:bCs/>
              </w:rPr>
            </w:pPr>
            <w:r w:rsidRPr="000A4CB0">
              <w:rPr>
                <w:b/>
                <w:bCs/>
              </w:rPr>
              <w:t>Doporučená literatura:</w:t>
            </w:r>
            <w:r w:rsidRPr="00922C4E">
              <w:rPr>
                <w:bCs/>
              </w:rPr>
              <w:t xml:space="preserve"> </w:t>
            </w:r>
          </w:p>
          <w:p w14:paraId="3610068C" w14:textId="77777777" w:rsidR="002F2E5C" w:rsidRPr="007F4755" w:rsidRDefault="002F2E5C" w:rsidP="007755BB">
            <w:pPr>
              <w:jc w:val="both"/>
            </w:pPr>
            <w:r w:rsidRPr="007934B2">
              <w:rPr>
                <w:bCs/>
              </w:rPr>
              <w:t xml:space="preserve">BRČÁKOVÁ, Dagmar. </w:t>
            </w:r>
            <w:r w:rsidRPr="007934B2">
              <w:rPr>
                <w:bCs/>
                <w:i/>
              </w:rPr>
              <w:t>Ruská konverzace = Govorite po-russki</w:t>
            </w:r>
            <w:r w:rsidRPr="007934B2">
              <w:rPr>
                <w:bCs/>
              </w:rPr>
              <w:t>. 2., upr. a rozš. vyd. Praha : Leda, 2000. ISBN 80-85927-63-2</w:t>
            </w:r>
          </w:p>
        </w:tc>
      </w:tr>
      <w:tr w:rsidR="002F2E5C" w14:paraId="35798C9B"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B2E149" w14:textId="77777777" w:rsidR="002F2E5C" w:rsidRDefault="002F2E5C" w:rsidP="007755BB">
            <w:pPr>
              <w:jc w:val="center"/>
              <w:rPr>
                <w:b/>
              </w:rPr>
            </w:pPr>
            <w:r>
              <w:rPr>
                <w:b/>
              </w:rPr>
              <w:t>Informace ke kombinované nebo distanční formě</w:t>
            </w:r>
          </w:p>
        </w:tc>
      </w:tr>
      <w:tr w:rsidR="002F2E5C" w14:paraId="377CB8CA" w14:textId="77777777" w:rsidTr="007755BB">
        <w:tc>
          <w:tcPr>
            <w:tcW w:w="4787" w:type="dxa"/>
            <w:gridSpan w:val="3"/>
            <w:tcBorders>
              <w:top w:val="single" w:sz="2" w:space="0" w:color="auto"/>
            </w:tcBorders>
            <w:shd w:val="clear" w:color="auto" w:fill="F7CAAC"/>
          </w:tcPr>
          <w:p w14:paraId="1313DD0B" w14:textId="77777777" w:rsidR="002F2E5C" w:rsidRDefault="002F2E5C" w:rsidP="007755BB">
            <w:pPr>
              <w:jc w:val="both"/>
            </w:pPr>
            <w:r>
              <w:rPr>
                <w:b/>
              </w:rPr>
              <w:t>Rozsah konzultací (soustředění)</w:t>
            </w:r>
          </w:p>
        </w:tc>
        <w:tc>
          <w:tcPr>
            <w:tcW w:w="889" w:type="dxa"/>
            <w:tcBorders>
              <w:top w:val="single" w:sz="2" w:space="0" w:color="auto"/>
            </w:tcBorders>
          </w:tcPr>
          <w:p w14:paraId="7C13B474" w14:textId="77777777" w:rsidR="002F2E5C" w:rsidRDefault="002F2E5C" w:rsidP="007755BB">
            <w:pPr>
              <w:jc w:val="both"/>
            </w:pPr>
            <w:r>
              <w:t>6</w:t>
            </w:r>
          </w:p>
        </w:tc>
        <w:tc>
          <w:tcPr>
            <w:tcW w:w="4179" w:type="dxa"/>
            <w:gridSpan w:val="4"/>
            <w:tcBorders>
              <w:top w:val="single" w:sz="2" w:space="0" w:color="auto"/>
            </w:tcBorders>
            <w:shd w:val="clear" w:color="auto" w:fill="F7CAAC"/>
          </w:tcPr>
          <w:p w14:paraId="1AFEAE98" w14:textId="77777777" w:rsidR="002F2E5C" w:rsidRDefault="002F2E5C" w:rsidP="007755BB">
            <w:pPr>
              <w:jc w:val="both"/>
              <w:rPr>
                <w:b/>
              </w:rPr>
            </w:pPr>
            <w:r>
              <w:rPr>
                <w:b/>
              </w:rPr>
              <w:t xml:space="preserve">hodin </w:t>
            </w:r>
          </w:p>
        </w:tc>
      </w:tr>
      <w:tr w:rsidR="002F2E5C" w14:paraId="49B15ED3" w14:textId="77777777" w:rsidTr="007755BB">
        <w:tc>
          <w:tcPr>
            <w:tcW w:w="9855" w:type="dxa"/>
            <w:gridSpan w:val="8"/>
            <w:shd w:val="clear" w:color="auto" w:fill="F7CAAC"/>
          </w:tcPr>
          <w:p w14:paraId="46C9E05E" w14:textId="77777777" w:rsidR="002F2E5C" w:rsidRDefault="002F2E5C" w:rsidP="007755BB">
            <w:pPr>
              <w:jc w:val="both"/>
              <w:rPr>
                <w:b/>
              </w:rPr>
            </w:pPr>
            <w:r>
              <w:rPr>
                <w:b/>
              </w:rPr>
              <w:t>Informace o způsobu kontaktu s vyučujícím</w:t>
            </w:r>
          </w:p>
        </w:tc>
      </w:tr>
      <w:tr w:rsidR="002F2E5C" w14:paraId="035309E0" w14:textId="77777777" w:rsidTr="007755BB">
        <w:trPr>
          <w:trHeight w:val="528"/>
        </w:trPr>
        <w:tc>
          <w:tcPr>
            <w:tcW w:w="9855" w:type="dxa"/>
            <w:gridSpan w:val="8"/>
          </w:tcPr>
          <w:p w14:paraId="348F94FA" w14:textId="77777777" w:rsidR="002F2E5C" w:rsidRPr="00230FFA" w:rsidRDefault="002F2E5C" w:rsidP="007755BB">
            <w:pPr>
              <w:jc w:val="both"/>
            </w:pPr>
            <w:r w:rsidRPr="00230FF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23AE7BB1" w14:textId="77777777" w:rsidR="002F2E5C" w:rsidRDefault="002F2E5C" w:rsidP="002F2E5C"/>
    <w:p w14:paraId="77CBFA4F"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4F117EE8" w14:textId="77777777" w:rsidTr="007755BB">
        <w:tc>
          <w:tcPr>
            <w:tcW w:w="9855" w:type="dxa"/>
            <w:gridSpan w:val="8"/>
            <w:tcBorders>
              <w:bottom w:val="double" w:sz="4" w:space="0" w:color="auto"/>
            </w:tcBorders>
            <w:shd w:val="clear" w:color="auto" w:fill="BDD6EE"/>
          </w:tcPr>
          <w:p w14:paraId="674EA4B4" w14:textId="54FEECED"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65FE57E6" w14:textId="77777777" w:rsidTr="007755BB">
        <w:tc>
          <w:tcPr>
            <w:tcW w:w="3086" w:type="dxa"/>
            <w:tcBorders>
              <w:top w:val="double" w:sz="4" w:space="0" w:color="auto"/>
            </w:tcBorders>
            <w:shd w:val="clear" w:color="auto" w:fill="F7CAAC"/>
          </w:tcPr>
          <w:p w14:paraId="6D3E6B3C"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0EA4DEA7" w14:textId="77777777" w:rsidR="002F2E5C" w:rsidRDefault="002F2E5C" w:rsidP="007755BB">
            <w:pPr>
              <w:jc w:val="both"/>
            </w:pPr>
            <w:bookmarkStart w:id="879" w:name="rustina3"/>
            <w:r>
              <w:t>Ruština 3</w:t>
            </w:r>
            <w:bookmarkEnd w:id="879"/>
          </w:p>
        </w:tc>
      </w:tr>
      <w:tr w:rsidR="002F2E5C" w14:paraId="5C16EADE" w14:textId="77777777" w:rsidTr="007755BB">
        <w:tc>
          <w:tcPr>
            <w:tcW w:w="3086" w:type="dxa"/>
            <w:shd w:val="clear" w:color="auto" w:fill="F7CAAC"/>
          </w:tcPr>
          <w:p w14:paraId="697F0B56" w14:textId="77777777" w:rsidR="002F2E5C" w:rsidRDefault="002F2E5C" w:rsidP="007755BB">
            <w:pPr>
              <w:jc w:val="both"/>
              <w:rPr>
                <w:b/>
              </w:rPr>
            </w:pPr>
            <w:r>
              <w:rPr>
                <w:b/>
              </w:rPr>
              <w:t>Typ předmětu</w:t>
            </w:r>
          </w:p>
        </w:tc>
        <w:tc>
          <w:tcPr>
            <w:tcW w:w="3406" w:type="dxa"/>
            <w:gridSpan w:val="4"/>
          </w:tcPr>
          <w:p w14:paraId="49E2DAF4" w14:textId="77777777" w:rsidR="002F2E5C" w:rsidRDefault="002F2E5C" w:rsidP="007755BB">
            <w:pPr>
              <w:jc w:val="both"/>
            </w:pPr>
            <w:r>
              <w:t>Povinně volitelný</w:t>
            </w:r>
          </w:p>
          <w:p w14:paraId="1EF68E05" w14:textId="77777777" w:rsidR="002F2E5C" w:rsidRDefault="002F2E5C" w:rsidP="007755BB">
            <w:pPr>
              <w:jc w:val="both"/>
            </w:pPr>
          </w:p>
        </w:tc>
        <w:tc>
          <w:tcPr>
            <w:tcW w:w="2695" w:type="dxa"/>
            <w:gridSpan w:val="2"/>
            <w:shd w:val="clear" w:color="auto" w:fill="F7CAAC"/>
          </w:tcPr>
          <w:p w14:paraId="73B32550" w14:textId="77777777" w:rsidR="002F2E5C" w:rsidRDefault="002F2E5C" w:rsidP="007755BB">
            <w:pPr>
              <w:jc w:val="both"/>
            </w:pPr>
            <w:r>
              <w:rPr>
                <w:b/>
              </w:rPr>
              <w:t>doporučený ročník / semestr</w:t>
            </w:r>
          </w:p>
        </w:tc>
        <w:tc>
          <w:tcPr>
            <w:tcW w:w="668" w:type="dxa"/>
          </w:tcPr>
          <w:p w14:paraId="3AAB638D" w14:textId="77777777" w:rsidR="002F2E5C" w:rsidRDefault="002F2E5C" w:rsidP="007755BB">
            <w:pPr>
              <w:jc w:val="both"/>
            </w:pPr>
            <w:r>
              <w:t>2/L</w:t>
            </w:r>
          </w:p>
        </w:tc>
      </w:tr>
      <w:tr w:rsidR="002F2E5C" w14:paraId="7544F777" w14:textId="77777777" w:rsidTr="007755BB">
        <w:tc>
          <w:tcPr>
            <w:tcW w:w="3086" w:type="dxa"/>
            <w:shd w:val="clear" w:color="auto" w:fill="F7CAAC"/>
          </w:tcPr>
          <w:p w14:paraId="763D2DE6" w14:textId="77777777" w:rsidR="002F2E5C" w:rsidRDefault="002F2E5C" w:rsidP="007755BB">
            <w:pPr>
              <w:jc w:val="both"/>
              <w:rPr>
                <w:b/>
              </w:rPr>
            </w:pPr>
            <w:r>
              <w:rPr>
                <w:b/>
              </w:rPr>
              <w:t>Rozsah studijního předmětu</w:t>
            </w:r>
          </w:p>
        </w:tc>
        <w:tc>
          <w:tcPr>
            <w:tcW w:w="1701" w:type="dxa"/>
            <w:gridSpan w:val="2"/>
          </w:tcPr>
          <w:p w14:paraId="2416B5EF" w14:textId="77777777" w:rsidR="002F2E5C" w:rsidRDefault="002F2E5C" w:rsidP="007755BB">
            <w:pPr>
              <w:jc w:val="both"/>
            </w:pPr>
          </w:p>
        </w:tc>
        <w:tc>
          <w:tcPr>
            <w:tcW w:w="889" w:type="dxa"/>
            <w:shd w:val="clear" w:color="auto" w:fill="F7CAAC"/>
          </w:tcPr>
          <w:p w14:paraId="164E6286" w14:textId="77777777" w:rsidR="002F2E5C" w:rsidRDefault="002F2E5C" w:rsidP="007755BB">
            <w:pPr>
              <w:jc w:val="both"/>
              <w:rPr>
                <w:b/>
              </w:rPr>
            </w:pPr>
            <w:r>
              <w:rPr>
                <w:b/>
              </w:rPr>
              <w:t xml:space="preserve">hod. </w:t>
            </w:r>
          </w:p>
        </w:tc>
        <w:tc>
          <w:tcPr>
            <w:tcW w:w="816" w:type="dxa"/>
          </w:tcPr>
          <w:p w14:paraId="58267A35" w14:textId="77777777" w:rsidR="002F2E5C" w:rsidRDefault="002F2E5C" w:rsidP="007755BB">
            <w:pPr>
              <w:jc w:val="both"/>
            </w:pPr>
          </w:p>
        </w:tc>
        <w:tc>
          <w:tcPr>
            <w:tcW w:w="2156" w:type="dxa"/>
            <w:shd w:val="clear" w:color="auto" w:fill="F7CAAC"/>
          </w:tcPr>
          <w:p w14:paraId="572B20B0" w14:textId="77777777" w:rsidR="002F2E5C" w:rsidRDefault="002F2E5C" w:rsidP="007755BB">
            <w:pPr>
              <w:jc w:val="both"/>
              <w:rPr>
                <w:b/>
              </w:rPr>
            </w:pPr>
            <w:r>
              <w:rPr>
                <w:b/>
              </w:rPr>
              <w:t>kreditů</w:t>
            </w:r>
          </w:p>
        </w:tc>
        <w:tc>
          <w:tcPr>
            <w:tcW w:w="1207" w:type="dxa"/>
            <w:gridSpan w:val="2"/>
          </w:tcPr>
          <w:p w14:paraId="2C91ED2F" w14:textId="77777777" w:rsidR="002F2E5C" w:rsidRDefault="002F2E5C" w:rsidP="007755BB">
            <w:pPr>
              <w:jc w:val="both"/>
            </w:pPr>
            <w:r>
              <w:t>3</w:t>
            </w:r>
          </w:p>
        </w:tc>
      </w:tr>
      <w:tr w:rsidR="002F2E5C" w14:paraId="2B200FCF" w14:textId="77777777" w:rsidTr="007755BB">
        <w:tc>
          <w:tcPr>
            <w:tcW w:w="3086" w:type="dxa"/>
            <w:shd w:val="clear" w:color="auto" w:fill="F7CAAC"/>
          </w:tcPr>
          <w:p w14:paraId="71D696CD" w14:textId="77777777" w:rsidR="002F2E5C" w:rsidRDefault="002F2E5C" w:rsidP="007755BB">
            <w:pPr>
              <w:jc w:val="both"/>
              <w:rPr>
                <w:b/>
                <w:sz w:val="22"/>
              </w:rPr>
            </w:pPr>
            <w:r>
              <w:rPr>
                <w:b/>
              </w:rPr>
              <w:t>Prerekvizity, korekvizity, ekvivalence</w:t>
            </w:r>
          </w:p>
        </w:tc>
        <w:tc>
          <w:tcPr>
            <w:tcW w:w="6769" w:type="dxa"/>
            <w:gridSpan w:val="7"/>
          </w:tcPr>
          <w:p w14:paraId="50641901" w14:textId="77777777" w:rsidR="002F2E5C" w:rsidRDefault="002F2E5C" w:rsidP="007755BB">
            <w:pPr>
              <w:jc w:val="both"/>
            </w:pPr>
            <w:r>
              <w:t>Nejsou</w:t>
            </w:r>
          </w:p>
        </w:tc>
      </w:tr>
      <w:tr w:rsidR="002F2E5C" w14:paraId="1A36F4E2" w14:textId="77777777" w:rsidTr="007755BB">
        <w:tc>
          <w:tcPr>
            <w:tcW w:w="3086" w:type="dxa"/>
            <w:shd w:val="clear" w:color="auto" w:fill="F7CAAC"/>
          </w:tcPr>
          <w:p w14:paraId="080B46E1" w14:textId="77777777" w:rsidR="002F2E5C" w:rsidRDefault="002F2E5C" w:rsidP="007755BB">
            <w:pPr>
              <w:jc w:val="both"/>
              <w:rPr>
                <w:b/>
              </w:rPr>
            </w:pPr>
            <w:r>
              <w:rPr>
                <w:b/>
              </w:rPr>
              <w:t>Způsob ověření studijních výsledků</w:t>
            </w:r>
          </w:p>
        </w:tc>
        <w:tc>
          <w:tcPr>
            <w:tcW w:w="3406" w:type="dxa"/>
            <w:gridSpan w:val="4"/>
          </w:tcPr>
          <w:p w14:paraId="33AACE93" w14:textId="77777777" w:rsidR="002F2E5C" w:rsidRDefault="002F2E5C" w:rsidP="007755BB">
            <w:pPr>
              <w:jc w:val="both"/>
            </w:pPr>
            <w:r>
              <w:t>Klasifikovaný zápočet</w:t>
            </w:r>
          </w:p>
        </w:tc>
        <w:tc>
          <w:tcPr>
            <w:tcW w:w="2156" w:type="dxa"/>
            <w:shd w:val="clear" w:color="auto" w:fill="F7CAAC"/>
          </w:tcPr>
          <w:p w14:paraId="3AC3B704" w14:textId="77777777" w:rsidR="002F2E5C" w:rsidRDefault="002F2E5C" w:rsidP="007755BB">
            <w:pPr>
              <w:jc w:val="both"/>
              <w:rPr>
                <w:b/>
              </w:rPr>
            </w:pPr>
            <w:r>
              <w:rPr>
                <w:b/>
              </w:rPr>
              <w:t>Forma výuky</w:t>
            </w:r>
          </w:p>
        </w:tc>
        <w:tc>
          <w:tcPr>
            <w:tcW w:w="1207" w:type="dxa"/>
            <w:gridSpan w:val="2"/>
          </w:tcPr>
          <w:p w14:paraId="0150F796" w14:textId="77777777" w:rsidR="002F2E5C" w:rsidRDefault="002F2E5C" w:rsidP="007755BB">
            <w:pPr>
              <w:jc w:val="both"/>
            </w:pPr>
            <w:r>
              <w:t>seminář</w:t>
            </w:r>
          </w:p>
        </w:tc>
      </w:tr>
      <w:tr w:rsidR="002F2E5C" w14:paraId="2B027BEF" w14:textId="77777777" w:rsidTr="007755BB">
        <w:tc>
          <w:tcPr>
            <w:tcW w:w="3086" w:type="dxa"/>
            <w:shd w:val="clear" w:color="auto" w:fill="F7CAAC"/>
          </w:tcPr>
          <w:p w14:paraId="495D4F34"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BB45FB6" w14:textId="77777777" w:rsidR="002F2E5C" w:rsidRDefault="002F2E5C" w:rsidP="007755BB">
            <w:pPr>
              <w:jc w:val="both"/>
            </w:pPr>
            <w:r>
              <w:t>Písemná forma</w:t>
            </w:r>
          </w:p>
          <w:p w14:paraId="71C894CB" w14:textId="77777777" w:rsidR="002F2E5C" w:rsidRDefault="002F2E5C" w:rsidP="007755BB">
            <w:pPr>
              <w:jc w:val="both"/>
            </w:pPr>
            <w:r>
              <w:t xml:space="preserve">1. Domácí příprava k tématům. </w:t>
            </w:r>
          </w:p>
          <w:p w14:paraId="37011B1F" w14:textId="77777777" w:rsidR="002F2E5C" w:rsidRDefault="002F2E5C" w:rsidP="007755BB">
            <w:pPr>
              <w:jc w:val="both"/>
            </w:pPr>
            <w:r>
              <w:t xml:space="preserve">2. Studenti musí úspěšně, tj. na 60%, absolvovat dva písemné testy. </w:t>
            </w:r>
          </w:p>
          <w:p w14:paraId="407A32FA" w14:textId="77777777" w:rsidR="002F2E5C" w:rsidRDefault="002F2E5C" w:rsidP="007755BB">
            <w:pPr>
              <w:jc w:val="both"/>
            </w:pPr>
            <w:r>
              <w:t>3. Znalost ruštiny na úrovni středně pokročilý.</w:t>
            </w:r>
          </w:p>
        </w:tc>
      </w:tr>
      <w:tr w:rsidR="002F2E5C" w14:paraId="1319A8B6" w14:textId="77777777" w:rsidTr="007755BB">
        <w:trPr>
          <w:trHeight w:val="146"/>
        </w:trPr>
        <w:tc>
          <w:tcPr>
            <w:tcW w:w="9855" w:type="dxa"/>
            <w:gridSpan w:val="8"/>
            <w:tcBorders>
              <w:top w:val="nil"/>
            </w:tcBorders>
          </w:tcPr>
          <w:p w14:paraId="195954DF" w14:textId="77777777" w:rsidR="002F2E5C" w:rsidRDefault="002F2E5C" w:rsidP="007755BB">
            <w:pPr>
              <w:jc w:val="both"/>
            </w:pPr>
          </w:p>
        </w:tc>
      </w:tr>
      <w:tr w:rsidR="002F2E5C" w14:paraId="176410E0" w14:textId="77777777" w:rsidTr="007755BB">
        <w:trPr>
          <w:trHeight w:val="197"/>
        </w:trPr>
        <w:tc>
          <w:tcPr>
            <w:tcW w:w="3086" w:type="dxa"/>
            <w:tcBorders>
              <w:top w:val="nil"/>
            </w:tcBorders>
            <w:shd w:val="clear" w:color="auto" w:fill="F7CAAC"/>
          </w:tcPr>
          <w:p w14:paraId="5A69FC59" w14:textId="77777777" w:rsidR="002F2E5C" w:rsidRDefault="002F2E5C" w:rsidP="007755BB">
            <w:pPr>
              <w:jc w:val="both"/>
              <w:rPr>
                <w:b/>
              </w:rPr>
            </w:pPr>
            <w:r>
              <w:rPr>
                <w:b/>
              </w:rPr>
              <w:t>Garant předmětu</w:t>
            </w:r>
          </w:p>
        </w:tc>
        <w:tc>
          <w:tcPr>
            <w:tcW w:w="6769" w:type="dxa"/>
            <w:gridSpan w:val="7"/>
            <w:tcBorders>
              <w:top w:val="nil"/>
            </w:tcBorders>
          </w:tcPr>
          <w:p w14:paraId="2F02BEF2" w14:textId="77777777" w:rsidR="002F2E5C" w:rsidRDefault="002F2E5C" w:rsidP="007755BB">
            <w:pPr>
              <w:jc w:val="both"/>
            </w:pPr>
          </w:p>
        </w:tc>
      </w:tr>
      <w:tr w:rsidR="002F2E5C" w14:paraId="4C04C359" w14:textId="77777777" w:rsidTr="007755BB">
        <w:trPr>
          <w:trHeight w:val="243"/>
        </w:trPr>
        <w:tc>
          <w:tcPr>
            <w:tcW w:w="3086" w:type="dxa"/>
            <w:tcBorders>
              <w:top w:val="nil"/>
            </w:tcBorders>
            <w:shd w:val="clear" w:color="auto" w:fill="F7CAAC"/>
          </w:tcPr>
          <w:p w14:paraId="74E8155F" w14:textId="77777777" w:rsidR="002F2E5C" w:rsidRDefault="002F2E5C" w:rsidP="007755BB">
            <w:pPr>
              <w:jc w:val="both"/>
              <w:rPr>
                <w:b/>
              </w:rPr>
            </w:pPr>
            <w:r>
              <w:rPr>
                <w:b/>
              </w:rPr>
              <w:t>Zapojení garanta do výuky předmětu</w:t>
            </w:r>
          </w:p>
        </w:tc>
        <w:tc>
          <w:tcPr>
            <w:tcW w:w="6769" w:type="dxa"/>
            <w:gridSpan w:val="7"/>
            <w:tcBorders>
              <w:top w:val="nil"/>
            </w:tcBorders>
          </w:tcPr>
          <w:p w14:paraId="0688DFF7" w14:textId="77777777" w:rsidR="002F2E5C" w:rsidRDefault="002F2E5C" w:rsidP="007755BB">
            <w:pPr>
              <w:jc w:val="both"/>
            </w:pPr>
          </w:p>
        </w:tc>
      </w:tr>
      <w:tr w:rsidR="002F2E5C" w14:paraId="0BCB7F74" w14:textId="77777777" w:rsidTr="007755BB">
        <w:tc>
          <w:tcPr>
            <w:tcW w:w="3086" w:type="dxa"/>
            <w:shd w:val="clear" w:color="auto" w:fill="F7CAAC"/>
          </w:tcPr>
          <w:p w14:paraId="6DC70525" w14:textId="77777777" w:rsidR="002F2E5C" w:rsidRDefault="002F2E5C" w:rsidP="007755BB">
            <w:pPr>
              <w:jc w:val="both"/>
              <w:rPr>
                <w:b/>
              </w:rPr>
            </w:pPr>
            <w:r>
              <w:rPr>
                <w:b/>
              </w:rPr>
              <w:t>Vyučující</w:t>
            </w:r>
          </w:p>
        </w:tc>
        <w:tc>
          <w:tcPr>
            <w:tcW w:w="6769" w:type="dxa"/>
            <w:gridSpan w:val="7"/>
            <w:tcBorders>
              <w:bottom w:val="nil"/>
            </w:tcBorders>
          </w:tcPr>
          <w:p w14:paraId="071D5827" w14:textId="77777777" w:rsidR="002F2E5C" w:rsidRDefault="002F2E5C" w:rsidP="007755BB">
            <w:pPr>
              <w:jc w:val="both"/>
            </w:pPr>
            <w:r>
              <w:rPr>
                <w:i/>
                <w:iCs/>
              </w:rPr>
              <w:t>Předmět má pro zaměření SP doplňující charakter</w:t>
            </w:r>
          </w:p>
        </w:tc>
      </w:tr>
      <w:tr w:rsidR="002F2E5C" w14:paraId="2A83908D" w14:textId="77777777" w:rsidTr="007755BB">
        <w:trPr>
          <w:trHeight w:val="78"/>
        </w:trPr>
        <w:tc>
          <w:tcPr>
            <w:tcW w:w="9855" w:type="dxa"/>
            <w:gridSpan w:val="8"/>
            <w:tcBorders>
              <w:top w:val="nil"/>
            </w:tcBorders>
          </w:tcPr>
          <w:p w14:paraId="18E529DC" w14:textId="77777777" w:rsidR="002F2E5C" w:rsidRDefault="002F2E5C" w:rsidP="007755BB">
            <w:pPr>
              <w:jc w:val="both"/>
            </w:pPr>
          </w:p>
        </w:tc>
      </w:tr>
      <w:tr w:rsidR="002F2E5C" w14:paraId="46395DFF" w14:textId="77777777" w:rsidTr="007755BB">
        <w:tc>
          <w:tcPr>
            <w:tcW w:w="3086" w:type="dxa"/>
            <w:shd w:val="clear" w:color="auto" w:fill="F7CAAC"/>
          </w:tcPr>
          <w:p w14:paraId="144D2A79" w14:textId="77777777" w:rsidR="002F2E5C" w:rsidRDefault="002F2E5C" w:rsidP="007755BB">
            <w:pPr>
              <w:jc w:val="both"/>
              <w:rPr>
                <w:b/>
              </w:rPr>
            </w:pPr>
            <w:r>
              <w:rPr>
                <w:b/>
              </w:rPr>
              <w:t>Stručná anotace předmětu</w:t>
            </w:r>
          </w:p>
        </w:tc>
        <w:tc>
          <w:tcPr>
            <w:tcW w:w="6769" w:type="dxa"/>
            <w:gridSpan w:val="7"/>
            <w:tcBorders>
              <w:bottom w:val="nil"/>
            </w:tcBorders>
          </w:tcPr>
          <w:p w14:paraId="6F630EBD" w14:textId="77777777" w:rsidR="002F2E5C" w:rsidRDefault="002F2E5C" w:rsidP="007755BB">
            <w:pPr>
              <w:jc w:val="both"/>
            </w:pPr>
          </w:p>
        </w:tc>
      </w:tr>
      <w:tr w:rsidR="002F2E5C" w14:paraId="628BE04E" w14:textId="77777777" w:rsidTr="007755BB">
        <w:trPr>
          <w:trHeight w:val="566"/>
        </w:trPr>
        <w:tc>
          <w:tcPr>
            <w:tcW w:w="9855" w:type="dxa"/>
            <w:gridSpan w:val="8"/>
            <w:tcBorders>
              <w:top w:val="nil"/>
              <w:bottom w:val="single" w:sz="12" w:space="0" w:color="auto"/>
            </w:tcBorders>
          </w:tcPr>
          <w:p w14:paraId="21D7EADC" w14:textId="77777777" w:rsidR="002F2E5C" w:rsidRDefault="002F2E5C" w:rsidP="007755BB">
            <w:pPr>
              <w:jc w:val="both"/>
              <w:rPr>
                <w:ins w:id="880" w:author="Zuzka" w:date="2018-11-16T02:22:00Z"/>
                <w:color w:val="000000"/>
                <w:shd w:val="clear" w:color="auto" w:fill="FFFFFF"/>
              </w:rPr>
            </w:pPr>
            <w:r>
              <w:rPr>
                <w:color w:val="000000"/>
                <w:shd w:val="clear" w:color="auto" w:fill="FFFFFF"/>
              </w:rPr>
              <w:t xml:space="preserve">Předmět je nabízen pouze studentům kombinovaného studia. </w:t>
            </w:r>
          </w:p>
          <w:p w14:paraId="487BC258" w14:textId="77777777" w:rsidR="00E47BE6" w:rsidRPr="001C3BCC" w:rsidRDefault="00E47BE6" w:rsidP="007755BB">
            <w:pPr>
              <w:jc w:val="both"/>
              <w:rPr>
                <w:color w:val="000000"/>
                <w:shd w:val="clear" w:color="auto" w:fill="FFFFFF"/>
              </w:rPr>
            </w:pPr>
          </w:p>
          <w:p w14:paraId="7359D0FC" w14:textId="77777777" w:rsidR="002F2E5C" w:rsidRPr="001C3BCC" w:rsidRDefault="002F2E5C" w:rsidP="007755BB">
            <w:pPr>
              <w:jc w:val="both"/>
              <w:rPr>
                <w:color w:val="000000"/>
                <w:shd w:val="clear" w:color="auto" w:fill="FFFFFF"/>
              </w:rPr>
            </w:pPr>
            <w:r>
              <w:rPr>
                <w:color w:val="000000"/>
                <w:shd w:val="clear" w:color="auto" w:fill="FFFFFF"/>
              </w:rPr>
              <w:t>Témata</w:t>
            </w:r>
            <w:r w:rsidRPr="001C3BCC">
              <w:rPr>
                <w:color w:val="000000"/>
                <w:shd w:val="clear" w:color="auto" w:fill="FFFFFF"/>
              </w:rPr>
              <w:t>:</w:t>
            </w:r>
          </w:p>
          <w:p w14:paraId="57B3564C"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Skloňování podstatných jmen všech probraných typů v mn. č. </w:t>
            </w:r>
          </w:p>
          <w:p w14:paraId="16027A1A"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Nesklonná podstatná jména </w:t>
            </w:r>
          </w:p>
          <w:p w14:paraId="7812FEC6"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Výjimky ve skloňování podstatných jmen </w:t>
            </w:r>
          </w:p>
          <w:p w14:paraId="0BC4EF23"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Podstatná jména životná a neživotná </w:t>
            </w:r>
          </w:p>
          <w:p w14:paraId="1D16D946"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Pohyblivé -o-/-e- u podstatných jmen </w:t>
            </w:r>
          </w:p>
          <w:p w14:paraId="109A17D1"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Výjimky v časování sloves </w:t>
            </w:r>
          </w:p>
          <w:p w14:paraId="0290680C"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Předložkové vazby </w:t>
            </w:r>
          </w:p>
          <w:p w14:paraId="78F453E5"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Výslovnost předložkových spojení </w:t>
            </w:r>
          </w:p>
          <w:p w14:paraId="50437998"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Pohyblivý přízvuk podstatných jmen středního rodu </w:t>
            </w:r>
          </w:p>
          <w:p w14:paraId="479CA14C"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Intonace souvětí </w:t>
            </w:r>
          </w:p>
          <w:p w14:paraId="5EE4BBB8" w14:textId="77777777" w:rsidR="002F2E5C" w:rsidRPr="00D261D5" w:rsidRDefault="002F2E5C" w:rsidP="006328B7">
            <w:pPr>
              <w:pStyle w:val="Odstavecseseznamem"/>
              <w:numPr>
                <w:ilvl w:val="0"/>
                <w:numId w:val="51"/>
              </w:numPr>
              <w:jc w:val="both"/>
              <w:rPr>
                <w:color w:val="000000"/>
                <w:shd w:val="clear" w:color="auto" w:fill="FFFFFF"/>
              </w:rPr>
            </w:pPr>
            <w:r w:rsidRPr="00D261D5">
              <w:rPr>
                <w:color w:val="000000"/>
                <w:shd w:val="clear" w:color="auto" w:fill="FFFFFF"/>
              </w:rPr>
              <w:t xml:space="preserve">Práce s rozšiřujícími texty </w:t>
            </w:r>
          </w:p>
          <w:p w14:paraId="12B082E2" w14:textId="77777777" w:rsidR="002F2E5C" w:rsidRDefault="002F2E5C" w:rsidP="006328B7">
            <w:pPr>
              <w:pStyle w:val="Odstavecseseznamem"/>
              <w:numPr>
                <w:ilvl w:val="0"/>
                <w:numId w:val="51"/>
              </w:numPr>
              <w:jc w:val="both"/>
              <w:rPr>
                <w:ins w:id="881" w:author="Zuzka" w:date="2018-11-16T02:22:00Z"/>
                <w:color w:val="000000"/>
                <w:shd w:val="clear" w:color="auto" w:fill="FFFFFF"/>
              </w:rPr>
            </w:pPr>
            <w:r w:rsidRPr="00D261D5">
              <w:rPr>
                <w:color w:val="000000"/>
                <w:shd w:val="clear" w:color="auto" w:fill="FFFFFF"/>
              </w:rPr>
              <w:t>Evaluační test</w:t>
            </w:r>
          </w:p>
          <w:p w14:paraId="08027D41" w14:textId="77777777" w:rsidR="00E47BE6" w:rsidRPr="00E47BE6" w:rsidRDefault="00E47BE6">
            <w:pPr>
              <w:ind w:left="360"/>
              <w:jc w:val="both"/>
              <w:rPr>
                <w:color w:val="000000"/>
                <w:shd w:val="clear" w:color="auto" w:fill="FFFFFF"/>
                <w:rPrChange w:id="882" w:author="Zuzka" w:date="2018-11-16T02:22:00Z">
                  <w:rPr>
                    <w:shd w:val="clear" w:color="auto" w:fill="FFFFFF"/>
                  </w:rPr>
                </w:rPrChange>
              </w:rPr>
              <w:pPrChange w:id="883" w:author="Zuzka" w:date="2018-11-16T02:22:00Z">
                <w:pPr>
                  <w:pStyle w:val="Odstavecseseznamem"/>
                  <w:numPr>
                    <w:numId w:val="51"/>
                  </w:numPr>
                  <w:ind w:hanging="360"/>
                  <w:jc w:val="both"/>
                </w:pPr>
              </w:pPrChange>
            </w:pPr>
          </w:p>
        </w:tc>
      </w:tr>
      <w:tr w:rsidR="002F2E5C" w14:paraId="6BFD76E0" w14:textId="77777777" w:rsidTr="007755BB">
        <w:trPr>
          <w:trHeight w:val="265"/>
        </w:trPr>
        <w:tc>
          <w:tcPr>
            <w:tcW w:w="3653" w:type="dxa"/>
            <w:gridSpan w:val="2"/>
            <w:tcBorders>
              <w:top w:val="nil"/>
            </w:tcBorders>
            <w:shd w:val="clear" w:color="auto" w:fill="F7CAAC"/>
          </w:tcPr>
          <w:p w14:paraId="2B290B4B"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60A318DB" w14:textId="77777777" w:rsidR="002F2E5C" w:rsidRDefault="002F2E5C" w:rsidP="007755BB">
            <w:pPr>
              <w:jc w:val="both"/>
            </w:pPr>
          </w:p>
        </w:tc>
      </w:tr>
      <w:tr w:rsidR="002F2E5C" w14:paraId="15F9840D" w14:textId="77777777" w:rsidTr="007755BB">
        <w:trPr>
          <w:trHeight w:val="1288"/>
        </w:trPr>
        <w:tc>
          <w:tcPr>
            <w:tcW w:w="9855" w:type="dxa"/>
            <w:gridSpan w:val="8"/>
            <w:tcBorders>
              <w:top w:val="nil"/>
            </w:tcBorders>
          </w:tcPr>
          <w:p w14:paraId="75C67019" w14:textId="77777777" w:rsidR="002F2E5C" w:rsidRDefault="002F2E5C" w:rsidP="007755BB">
            <w:pPr>
              <w:jc w:val="both"/>
              <w:rPr>
                <w:b/>
                <w:bCs/>
              </w:rPr>
            </w:pPr>
            <w:r w:rsidRPr="00A804ED">
              <w:rPr>
                <w:b/>
                <w:bCs/>
              </w:rPr>
              <w:t>Povinná literatura:</w:t>
            </w:r>
          </w:p>
          <w:p w14:paraId="58C771AE" w14:textId="77777777" w:rsidR="002F2E5C" w:rsidRPr="000A4A4E" w:rsidRDefault="002F2E5C" w:rsidP="007755BB">
            <w:pPr>
              <w:jc w:val="both"/>
              <w:rPr>
                <w:bCs/>
              </w:rPr>
            </w:pPr>
            <w:r w:rsidRPr="000A4A4E">
              <w:rPr>
                <w:bCs/>
              </w:rPr>
              <w:t xml:space="preserve">JELÍNEK S. a kol. </w:t>
            </w:r>
            <w:r w:rsidRPr="000A4A4E">
              <w:rPr>
                <w:bCs/>
                <w:i/>
              </w:rPr>
              <w:t>Raduga II</w:t>
            </w:r>
            <w:r w:rsidRPr="000A4A4E">
              <w:rPr>
                <w:bCs/>
              </w:rPr>
              <w:t>. Fraus, Plzeň, 1997. ISBN 80-85784-73- 4.</w:t>
            </w:r>
          </w:p>
          <w:p w14:paraId="76611120" w14:textId="77777777" w:rsidR="002F2E5C" w:rsidRDefault="002F2E5C" w:rsidP="007755BB">
            <w:pPr>
              <w:jc w:val="both"/>
              <w:rPr>
                <w:ins w:id="884" w:author="Zuzka" w:date="2018-11-16T02:22:00Z"/>
                <w:bCs/>
              </w:rPr>
            </w:pPr>
            <w:r w:rsidRPr="007934B2">
              <w:rPr>
                <w:bCs/>
              </w:rPr>
              <w:t xml:space="preserve">RADUGA 1 : </w:t>
            </w:r>
            <w:r w:rsidRPr="007934B2">
              <w:rPr>
                <w:bCs/>
                <w:i/>
              </w:rPr>
              <w:t>učebnice : ruština pro střední a jazykové školy</w:t>
            </w:r>
            <w:r w:rsidRPr="007934B2">
              <w:rPr>
                <w:bCs/>
              </w:rPr>
              <w:t xml:space="preserve">. 1. vyd. Plzeň : Fraus, 1996. ISBN 808578470X. </w:t>
            </w:r>
          </w:p>
          <w:p w14:paraId="50421036" w14:textId="77777777" w:rsidR="00E47BE6" w:rsidRPr="007934B2" w:rsidRDefault="00E47BE6" w:rsidP="007755BB">
            <w:pPr>
              <w:jc w:val="both"/>
              <w:rPr>
                <w:bCs/>
              </w:rPr>
            </w:pPr>
          </w:p>
          <w:p w14:paraId="04DAEE91" w14:textId="77777777" w:rsidR="002F2E5C" w:rsidRPr="00922C4E" w:rsidRDefault="002F2E5C" w:rsidP="007755BB">
            <w:pPr>
              <w:jc w:val="both"/>
              <w:rPr>
                <w:b/>
                <w:bCs/>
              </w:rPr>
            </w:pPr>
            <w:r w:rsidRPr="000A4CB0">
              <w:rPr>
                <w:b/>
                <w:bCs/>
              </w:rPr>
              <w:t>Doporučená literatura:</w:t>
            </w:r>
            <w:r w:rsidRPr="00922C4E">
              <w:rPr>
                <w:bCs/>
              </w:rPr>
              <w:t xml:space="preserve"> </w:t>
            </w:r>
          </w:p>
          <w:p w14:paraId="5DFEE08E" w14:textId="77777777" w:rsidR="002F2E5C" w:rsidRPr="0076789C" w:rsidRDefault="002F2E5C" w:rsidP="007755BB">
            <w:pPr>
              <w:jc w:val="both"/>
              <w:rPr>
                <w:bCs/>
              </w:rPr>
            </w:pPr>
            <w:r w:rsidRPr="007934B2">
              <w:rPr>
                <w:bCs/>
              </w:rPr>
              <w:t xml:space="preserve">BRČÁKOVÁ, Dagmar. </w:t>
            </w:r>
            <w:r w:rsidRPr="007934B2">
              <w:rPr>
                <w:bCs/>
                <w:i/>
              </w:rPr>
              <w:t>Ruská konverzace = Govorite po-russki</w:t>
            </w:r>
            <w:r w:rsidRPr="007934B2">
              <w:rPr>
                <w:bCs/>
              </w:rPr>
              <w:t>. 2., upr. a rozš. vyd. Praha : Leda, 2000. ISBN 80-85927-63-2</w:t>
            </w:r>
          </w:p>
        </w:tc>
      </w:tr>
      <w:tr w:rsidR="002F2E5C" w14:paraId="103C1EA2"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04B9FBF" w14:textId="77777777" w:rsidR="002F2E5C" w:rsidRDefault="002F2E5C" w:rsidP="007755BB">
            <w:pPr>
              <w:jc w:val="center"/>
              <w:rPr>
                <w:b/>
              </w:rPr>
            </w:pPr>
            <w:r>
              <w:rPr>
                <w:b/>
              </w:rPr>
              <w:t>Informace ke kombinované nebo distanční formě</w:t>
            </w:r>
          </w:p>
        </w:tc>
      </w:tr>
      <w:tr w:rsidR="002F2E5C" w14:paraId="77D6411C" w14:textId="77777777" w:rsidTr="007755BB">
        <w:tc>
          <w:tcPr>
            <w:tcW w:w="4787" w:type="dxa"/>
            <w:gridSpan w:val="3"/>
            <w:tcBorders>
              <w:top w:val="single" w:sz="2" w:space="0" w:color="auto"/>
            </w:tcBorders>
            <w:shd w:val="clear" w:color="auto" w:fill="F7CAAC"/>
          </w:tcPr>
          <w:p w14:paraId="6D6FE1D3" w14:textId="77777777" w:rsidR="002F2E5C" w:rsidRDefault="002F2E5C" w:rsidP="007755BB">
            <w:pPr>
              <w:jc w:val="both"/>
            </w:pPr>
            <w:r>
              <w:rPr>
                <w:b/>
              </w:rPr>
              <w:t>Rozsah konzultací (soustředění)</w:t>
            </w:r>
          </w:p>
        </w:tc>
        <w:tc>
          <w:tcPr>
            <w:tcW w:w="889" w:type="dxa"/>
            <w:tcBorders>
              <w:top w:val="single" w:sz="2" w:space="0" w:color="auto"/>
            </w:tcBorders>
          </w:tcPr>
          <w:p w14:paraId="78374599" w14:textId="77777777" w:rsidR="002F2E5C" w:rsidRDefault="002F2E5C" w:rsidP="007755BB">
            <w:pPr>
              <w:jc w:val="both"/>
            </w:pPr>
            <w:r>
              <w:t>6</w:t>
            </w:r>
          </w:p>
        </w:tc>
        <w:tc>
          <w:tcPr>
            <w:tcW w:w="4179" w:type="dxa"/>
            <w:gridSpan w:val="4"/>
            <w:tcBorders>
              <w:top w:val="single" w:sz="2" w:space="0" w:color="auto"/>
            </w:tcBorders>
            <w:shd w:val="clear" w:color="auto" w:fill="F7CAAC"/>
          </w:tcPr>
          <w:p w14:paraId="7B75F8C9" w14:textId="77777777" w:rsidR="002F2E5C" w:rsidRDefault="002F2E5C" w:rsidP="007755BB">
            <w:pPr>
              <w:jc w:val="both"/>
              <w:rPr>
                <w:b/>
              </w:rPr>
            </w:pPr>
            <w:r>
              <w:rPr>
                <w:b/>
              </w:rPr>
              <w:t xml:space="preserve">hodin </w:t>
            </w:r>
          </w:p>
        </w:tc>
      </w:tr>
      <w:tr w:rsidR="002F2E5C" w14:paraId="40A37724" w14:textId="77777777" w:rsidTr="007755BB">
        <w:tc>
          <w:tcPr>
            <w:tcW w:w="9855" w:type="dxa"/>
            <w:gridSpan w:val="8"/>
            <w:shd w:val="clear" w:color="auto" w:fill="F7CAAC"/>
          </w:tcPr>
          <w:p w14:paraId="718CC661" w14:textId="77777777" w:rsidR="002F2E5C" w:rsidRDefault="002F2E5C" w:rsidP="007755BB">
            <w:pPr>
              <w:jc w:val="both"/>
              <w:rPr>
                <w:b/>
              </w:rPr>
            </w:pPr>
            <w:r>
              <w:rPr>
                <w:b/>
              </w:rPr>
              <w:t>Informace o způsobu kontaktu s vyučujícím</w:t>
            </w:r>
          </w:p>
        </w:tc>
      </w:tr>
      <w:tr w:rsidR="002F2E5C" w14:paraId="5E93F9E7" w14:textId="77777777" w:rsidTr="007755BB">
        <w:trPr>
          <w:trHeight w:val="425"/>
        </w:trPr>
        <w:tc>
          <w:tcPr>
            <w:tcW w:w="9855" w:type="dxa"/>
            <w:gridSpan w:val="8"/>
          </w:tcPr>
          <w:p w14:paraId="5A1E7C50" w14:textId="77777777" w:rsidR="002F2E5C" w:rsidRPr="00542871" w:rsidRDefault="002F2E5C" w:rsidP="007755BB">
            <w:pPr>
              <w:jc w:val="both"/>
            </w:pPr>
            <w:r w:rsidRPr="00542871">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6DE701E2" w14:textId="77777777" w:rsidR="002F2E5C" w:rsidRDefault="002F2E5C" w:rsidP="002F2E5C"/>
    <w:p w14:paraId="52403BAD"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429DC492" w14:textId="77777777" w:rsidTr="007755BB">
        <w:tc>
          <w:tcPr>
            <w:tcW w:w="9855" w:type="dxa"/>
            <w:gridSpan w:val="8"/>
            <w:tcBorders>
              <w:bottom w:val="double" w:sz="4" w:space="0" w:color="auto"/>
            </w:tcBorders>
            <w:shd w:val="clear" w:color="auto" w:fill="BDD6EE"/>
          </w:tcPr>
          <w:p w14:paraId="053E505D" w14:textId="03F7705F"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356372C0" w14:textId="77777777" w:rsidTr="007755BB">
        <w:tc>
          <w:tcPr>
            <w:tcW w:w="3086" w:type="dxa"/>
            <w:tcBorders>
              <w:top w:val="double" w:sz="4" w:space="0" w:color="auto"/>
            </w:tcBorders>
            <w:shd w:val="clear" w:color="auto" w:fill="F7CAAC"/>
          </w:tcPr>
          <w:p w14:paraId="398AE523"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2085503A" w14:textId="77777777" w:rsidR="002F2E5C" w:rsidRDefault="002F2E5C" w:rsidP="007755BB">
            <w:pPr>
              <w:jc w:val="both"/>
            </w:pPr>
            <w:bookmarkStart w:id="885" w:name="rustina4"/>
            <w:r>
              <w:t>Ruština 4</w:t>
            </w:r>
            <w:bookmarkEnd w:id="885"/>
          </w:p>
        </w:tc>
      </w:tr>
      <w:tr w:rsidR="002F2E5C" w14:paraId="44052636" w14:textId="77777777" w:rsidTr="007755BB">
        <w:tc>
          <w:tcPr>
            <w:tcW w:w="3086" w:type="dxa"/>
            <w:shd w:val="clear" w:color="auto" w:fill="F7CAAC"/>
          </w:tcPr>
          <w:p w14:paraId="4335F3A3" w14:textId="77777777" w:rsidR="002F2E5C" w:rsidRDefault="002F2E5C" w:rsidP="007755BB">
            <w:pPr>
              <w:jc w:val="both"/>
              <w:rPr>
                <w:b/>
              </w:rPr>
            </w:pPr>
            <w:r>
              <w:rPr>
                <w:b/>
              </w:rPr>
              <w:t>Typ předmětu</w:t>
            </w:r>
          </w:p>
        </w:tc>
        <w:tc>
          <w:tcPr>
            <w:tcW w:w="3406" w:type="dxa"/>
            <w:gridSpan w:val="4"/>
          </w:tcPr>
          <w:p w14:paraId="07D07D6C" w14:textId="77777777" w:rsidR="002F2E5C" w:rsidRDefault="002F2E5C" w:rsidP="007755BB">
            <w:pPr>
              <w:jc w:val="both"/>
            </w:pPr>
            <w:r>
              <w:t xml:space="preserve">Povinně volitelný </w:t>
            </w:r>
          </w:p>
          <w:p w14:paraId="64685D77" w14:textId="77777777" w:rsidR="002F2E5C" w:rsidRDefault="002F2E5C" w:rsidP="007755BB">
            <w:pPr>
              <w:jc w:val="both"/>
            </w:pPr>
          </w:p>
        </w:tc>
        <w:tc>
          <w:tcPr>
            <w:tcW w:w="2695" w:type="dxa"/>
            <w:gridSpan w:val="2"/>
            <w:shd w:val="clear" w:color="auto" w:fill="F7CAAC"/>
          </w:tcPr>
          <w:p w14:paraId="12D69824" w14:textId="77777777" w:rsidR="002F2E5C" w:rsidRDefault="002F2E5C" w:rsidP="007755BB">
            <w:pPr>
              <w:jc w:val="both"/>
            </w:pPr>
            <w:r>
              <w:rPr>
                <w:b/>
              </w:rPr>
              <w:t>doporučený ročník / semestr</w:t>
            </w:r>
          </w:p>
        </w:tc>
        <w:tc>
          <w:tcPr>
            <w:tcW w:w="668" w:type="dxa"/>
          </w:tcPr>
          <w:p w14:paraId="4D9764DC" w14:textId="77777777" w:rsidR="002F2E5C" w:rsidRDefault="002F2E5C" w:rsidP="007755BB">
            <w:pPr>
              <w:jc w:val="both"/>
            </w:pPr>
            <w:r>
              <w:t>3/Z</w:t>
            </w:r>
          </w:p>
        </w:tc>
      </w:tr>
      <w:tr w:rsidR="002F2E5C" w14:paraId="63E18103" w14:textId="77777777" w:rsidTr="007755BB">
        <w:tc>
          <w:tcPr>
            <w:tcW w:w="3086" w:type="dxa"/>
            <w:shd w:val="clear" w:color="auto" w:fill="F7CAAC"/>
          </w:tcPr>
          <w:p w14:paraId="1497BABD" w14:textId="77777777" w:rsidR="002F2E5C" w:rsidRDefault="002F2E5C" w:rsidP="007755BB">
            <w:pPr>
              <w:jc w:val="both"/>
              <w:rPr>
                <w:b/>
              </w:rPr>
            </w:pPr>
            <w:r>
              <w:rPr>
                <w:b/>
              </w:rPr>
              <w:t>Rozsah studijního předmětu</w:t>
            </w:r>
          </w:p>
        </w:tc>
        <w:tc>
          <w:tcPr>
            <w:tcW w:w="1701" w:type="dxa"/>
            <w:gridSpan w:val="2"/>
          </w:tcPr>
          <w:p w14:paraId="1BE3A553" w14:textId="77777777" w:rsidR="002F2E5C" w:rsidRDefault="002F2E5C" w:rsidP="007755BB">
            <w:pPr>
              <w:jc w:val="both"/>
            </w:pPr>
          </w:p>
        </w:tc>
        <w:tc>
          <w:tcPr>
            <w:tcW w:w="889" w:type="dxa"/>
            <w:shd w:val="clear" w:color="auto" w:fill="F7CAAC"/>
          </w:tcPr>
          <w:p w14:paraId="074A31A1" w14:textId="77777777" w:rsidR="002F2E5C" w:rsidRDefault="002F2E5C" w:rsidP="007755BB">
            <w:pPr>
              <w:jc w:val="both"/>
              <w:rPr>
                <w:b/>
              </w:rPr>
            </w:pPr>
            <w:r>
              <w:rPr>
                <w:b/>
              </w:rPr>
              <w:t xml:space="preserve">hod. </w:t>
            </w:r>
          </w:p>
        </w:tc>
        <w:tc>
          <w:tcPr>
            <w:tcW w:w="816" w:type="dxa"/>
          </w:tcPr>
          <w:p w14:paraId="445EA41C" w14:textId="77777777" w:rsidR="002F2E5C" w:rsidRDefault="002F2E5C" w:rsidP="007755BB">
            <w:pPr>
              <w:jc w:val="both"/>
            </w:pPr>
          </w:p>
        </w:tc>
        <w:tc>
          <w:tcPr>
            <w:tcW w:w="2156" w:type="dxa"/>
            <w:shd w:val="clear" w:color="auto" w:fill="F7CAAC"/>
          </w:tcPr>
          <w:p w14:paraId="7DCAAFF8" w14:textId="77777777" w:rsidR="002F2E5C" w:rsidRDefault="002F2E5C" w:rsidP="007755BB">
            <w:pPr>
              <w:jc w:val="both"/>
              <w:rPr>
                <w:b/>
              </w:rPr>
            </w:pPr>
            <w:r>
              <w:rPr>
                <w:b/>
              </w:rPr>
              <w:t>kreditů</w:t>
            </w:r>
          </w:p>
        </w:tc>
        <w:tc>
          <w:tcPr>
            <w:tcW w:w="1207" w:type="dxa"/>
            <w:gridSpan w:val="2"/>
          </w:tcPr>
          <w:p w14:paraId="63CDA937" w14:textId="77777777" w:rsidR="002F2E5C" w:rsidRDefault="002F2E5C" w:rsidP="007755BB">
            <w:pPr>
              <w:jc w:val="both"/>
            </w:pPr>
            <w:r>
              <w:t>4</w:t>
            </w:r>
          </w:p>
        </w:tc>
      </w:tr>
      <w:tr w:rsidR="002F2E5C" w14:paraId="64E0470E" w14:textId="77777777" w:rsidTr="007755BB">
        <w:tc>
          <w:tcPr>
            <w:tcW w:w="3086" w:type="dxa"/>
            <w:shd w:val="clear" w:color="auto" w:fill="F7CAAC"/>
          </w:tcPr>
          <w:p w14:paraId="5D1F4EB8" w14:textId="77777777" w:rsidR="002F2E5C" w:rsidRDefault="002F2E5C" w:rsidP="007755BB">
            <w:pPr>
              <w:jc w:val="both"/>
              <w:rPr>
                <w:b/>
                <w:sz w:val="22"/>
              </w:rPr>
            </w:pPr>
            <w:r>
              <w:rPr>
                <w:b/>
              </w:rPr>
              <w:t>Prerekvizity, korekvizity, ekvivalence</w:t>
            </w:r>
          </w:p>
        </w:tc>
        <w:tc>
          <w:tcPr>
            <w:tcW w:w="6769" w:type="dxa"/>
            <w:gridSpan w:val="7"/>
          </w:tcPr>
          <w:p w14:paraId="151BC1A3" w14:textId="77777777" w:rsidR="002F2E5C" w:rsidRDefault="002F2E5C" w:rsidP="007755BB">
            <w:pPr>
              <w:jc w:val="both"/>
            </w:pPr>
            <w:r>
              <w:t>nejsou</w:t>
            </w:r>
          </w:p>
        </w:tc>
      </w:tr>
      <w:tr w:rsidR="002F2E5C" w14:paraId="2782990C" w14:textId="77777777" w:rsidTr="007755BB">
        <w:tc>
          <w:tcPr>
            <w:tcW w:w="3086" w:type="dxa"/>
            <w:shd w:val="clear" w:color="auto" w:fill="F7CAAC"/>
          </w:tcPr>
          <w:p w14:paraId="0B12D0CF" w14:textId="77777777" w:rsidR="002F2E5C" w:rsidRDefault="002F2E5C" w:rsidP="007755BB">
            <w:pPr>
              <w:jc w:val="both"/>
              <w:rPr>
                <w:b/>
              </w:rPr>
            </w:pPr>
            <w:r>
              <w:rPr>
                <w:b/>
              </w:rPr>
              <w:t>Způsob ověření studijních výsledků</w:t>
            </w:r>
          </w:p>
        </w:tc>
        <w:tc>
          <w:tcPr>
            <w:tcW w:w="3406" w:type="dxa"/>
            <w:gridSpan w:val="4"/>
          </w:tcPr>
          <w:p w14:paraId="6BE15E2D" w14:textId="77777777" w:rsidR="002F2E5C" w:rsidRDefault="002F2E5C" w:rsidP="007755BB">
            <w:pPr>
              <w:jc w:val="both"/>
            </w:pPr>
            <w:r>
              <w:t>Zápočet, zkouška</w:t>
            </w:r>
          </w:p>
        </w:tc>
        <w:tc>
          <w:tcPr>
            <w:tcW w:w="2156" w:type="dxa"/>
            <w:shd w:val="clear" w:color="auto" w:fill="F7CAAC"/>
          </w:tcPr>
          <w:p w14:paraId="3FE6E167" w14:textId="77777777" w:rsidR="002F2E5C" w:rsidRDefault="002F2E5C" w:rsidP="007755BB">
            <w:pPr>
              <w:jc w:val="both"/>
              <w:rPr>
                <w:b/>
              </w:rPr>
            </w:pPr>
            <w:r>
              <w:rPr>
                <w:b/>
              </w:rPr>
              <w:t>Forma výuky</w:t>
            </w:r>
          </w:p>
        </w:tc>
        <w:tc>
          <w:tcPr>
            <w:tcW w:w="1207" w:type="dxa"/>
            <w:gridSpan w:val="2"/>
          </w:tcPr>
          <w:p w14:paraId="17620C67" w14:textId="77777777" w:rsidR="002F2E5C" w:rsidRDefault="002F2E5C" w:rsidP="007755BB">
            <w:pPr>
              <w:jc w:val="both"/>
            </w:pPr>
            <w:r>
              <w:t>seminář</w:t>
            </w:r>
          </w:p>
        </w:tc>
      </w:tr>
      <w:tr w:rsidR="002F2E5C" w14:paraId="42EE7284" w14:textId="77777777" w:rsidTr="007755BB">
        <w:tc>
          <w:tcPr>
            <w:tcW w:w="3086" w:type="dxa"/>
            <w:shd w:val="clear" w:color="auto" w:fill="F7CAAC"/>
          </w:tcPr>
          <w:p w14:paraId="58361BBA"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2ED29B84" w14:textId="77777777" w:rsidR="002F2E5C" w:rsidRDefault="002F2E5C" w:rsidP="007755BB">
            <w:pPr>
              <w:jc w:val="both"/>
            </w:pPr>
            <w:r>
              <w:t>Písemná forma</w:t>
            </w:r>
          </w:p>
          <w:p w14:paraId="60A4F4D6" w14:textId="77777777" w:rsidR="002F2E5C" w:rsidRDefault="002F2E5C" w:rsidP="007755BB">
            <w:pPr>
              <w:jc w:val="both"/>
            </w:pPr>
            <w:r>
              <w:t xml:space="preserve">1. Domácí příprava k tématům. </w:t>
            </w:r>
          </w:p>
          <w:p w14:paraId="3351A66F" w14:textId="77777777" w:rsidR="002F2E5C" w:rsidRDefault="002F2E5C" w:rsidP="007755BB">
            <w:pPr>
              <w:jc w:val="both"/>
            </w:pPr>
            <w:r>
              <w:t xml:space="preserve">2. Studenti musí úspěšně, tj. na 60%, absolvovat dva písemné testy. </w:t>
            </w:r>
          </w:p>
          <w:p w14:paraId="5E6AD15B" w14:textId="77777777" w:rsidR="002F2E5C" w:rsidRDefault="002F2E5C" w:rsidP="007755BB">
            <w:pPr>
              <w:jc w:val="both"/>
            </w:pPr>
            <w:r>
              <w:t>3. Znalost ruštiny na úrovni středně pokročilý.</w:t>
            </w:r>
          </w:p>
        </w:tc>
      </w:tr>
      <w:tr w:rsidR="002F2E5C" w14:paraId="717011E2" w14:textId="77777777" w:rsidTr="007755BB">
        <w:trPr>
          <w:trHeight w:val="146"/>
        </w:trPr>
        <w:tc>
          <w:tcPr>
            <w:tcW w:w="9855" w:type="dxa"/>
            <w:gridSpan w:val="8"/>
            <w:tcBorders>
              <w:top w:val="nil"/>
            </w:tcBorders>
          </w:tcPr>
          <w:p w14:paraId="50ABFF5A" w14:textId="77777777" w:rsidR="002F2E5C" w:rsidRDefault="002F2E5C" w:rsidP="007755BB">
            <w:pPr>
              <w:jc w:val="both"/>
            </w:pPr>
          </w:p>
        </w:tc>
      </w:tr>
      <w:tr w:rsidR="002F2E5C" w14:paraId="501FD51F" w14:textId="77777777" w:rsidTr="007755BB">
        <w:trPr>
          <w:trHeight w:val="197"/>
        </w:trPr>
        <w:tc>
          <w:tcPr>
            <w:tcW w:w="3086" w:type="dxa"/>
            <w:tcBorders>
              <w:top w:val="nil"/>
            </w:tcBorders>
            <w:shd w:val="clear" w:color="auto" w:fill="F7CAAC"/>
          </w:tcPr>
          <w:p w14:paraId="736B0468" w14:textId="77777777" w:rsidR="002F2E5C" w:rsidRDefault="002F2E5C" w:rsidP="007755BB">
            <w:pPr>
              <w:jc w:val="both"/>
              <w:rPr>
                <w:b/>
              </w:rPr>
            </w:pPr>
            <w:r>
              <w:rPr>
                <w:b/>
              </w:rPr>
              <w:t>Garant předmětu</w:t>
            </w:r>
          </w:p>
        </w:tc>
        <w:tc>
          <w:tcPr>
            <w:tcW w:w="6769" w:type="dxa"/>
            <w:gridSpan w:val="7"/>
            <w:tcBorders>
              <w:top w:val="nil"/>
            </w:tcBorders>
          </w:tcPr>
          <w:p w14:paraId="6B950CFA" w14:textId="77777777" w:rsidR="002F2E5C" w:rsidRDefault="002F2E5C" w:rsidP="007755BB">
            <w:pPr>
              <w:jc w:val="both"/>
            </w:pPr>
          </w:p>
        </w:tc>
      </w:tr>
      <w:tr w:rsidR="002F2E5C" w14:paraId="443A3A6F" w14:textId="77777777" w:rsidTr="007755BB">
        <w:trPr>
          <w:trHeight w:val="243"/>
        </w:trPr>
        <w:tc>
          <w:tcPr>
            <w:tcW w:w="3086" w:type="dxa"/>
            <w:tcBorders>
              <w:top w:val="nil"/>
            </w:tcBorders>
            <w:shd w:val="clear" w:color="auto" w:fill="F7CAAC"/>
          </w:tcPr>
          <w:p w14:paraId="703FDB4D" w14:textId="77777777" w:rsidR="002F2E5C" w:rsidRDefault="002F2E5C" w:rsidP="007755BB">
            <w:pPr>
              <w:jc w:val="both"/>
              <w:rPr>
                <w:b/>
              </w:rPr>
            </w:pPr>
            <w:r>
              <w:rPr>
                <w:b/>
              </w:rPr>
              <w:t>Zapojení garanta do výuky předmětu</w:t>
            </w:r>
          </w:p>
        </w:tc>
        <w:tc>
          <w:tcPr>
            <w:tcW w:w="6769" w:type="dxa"/>
            <w:gridSpan w:val="7"/>
            <w:tcBorders>
              <w:top w:val="nil"/>
            </w:tcBorders>
          </w:tcPr>
          <w:p w14:paraId="5CCD1F65" w14:textId="77777777" w:rsidR="002F2E5C" w:rsidRDefault="002F2E5C" w:rsidP="007755BB">
            <w:pPr>
              <w:jc w:val="both"/>
            </w:pPr>
          </w:p>
        </w:tc>
      </w:tr>
      <w:tr w:rsidR="002F2E5C" w14:paraId="09C56B79" w14:textId="77777777" w:rsidTr="007755BB">
        <w:tc>
          <w:tcPr>
            <w:tcW w:w="3086" w:type="dxa"/>
            <w:shd w:val="clear" w:color="auto" w:fill="F7CAAC"/>
          </w:tcPr>
          <w:p w14:paraId="08E09EE0" w14:textId="77777777" w:rsidR="002F2E5C" w:rsidRDefault="002F2E5C" w:rsidP="007755BB">
            <w:pPr>
              <w:jc w:val="both"/>
              <w:rPr>
                <w:b/>
              </w:rPr>
            </w:pPr>
            <w:r>
              <w:rPr>
                <w:b/>
              </w:rPr>
              <w:t>Vyučující</w:t>
            </w:r>
          </w:p>
        </w:tc>
        <w:tc>
          <w:tcPr>
            <w:tcW w:w="6769" w:type="dxa"/>
            <w:gridSpan w:val="7"/>
            <w:tcBorders>
              <w:bottom w:val="nil"/>
            </w:tcBorders>
          </w:tcPr>
          <w:p w14:paraId="2C3BB617" w14:textId="77777777" w:rsidR="002F2E5C" w:rsidRDefault="002F2E5C" w:rsidP="007755BB">
            <w:pPr>
              <w:jc w:val="both"/>
            </w:pPr>
            <w:r>
              <w:rPr>
                <w:i/>
                <w:iCs/>
              </w:rPr>
              <w:t>Předmět má pro zaměření SP doplňující charakter</w:t>
            </w:r>
          </w:p>
        </w:tc>
      </w:tr>
      <w:tr w:rsidR="002F2E5C" w14:paraId="4936E046" w14:textId="77777777" w:rsidTr="007755BB">
        <w:trPr>
          <w:trHeight w:val="125"/>
        </w:trPr>
        <w:tc>
          <w:tcPr>
            <w:tcW w:w="9855" w:type="dxa"/>
            <w:gridSpan w:val="8"/>
            <w:tcBorders>
              <w:top w:val="nil"/>
            </w:tcBorders>
          </w:tcPr>
          <w:p w14:paraId="75B8AFA2" w14:textId="77777777" w:rsidR="002F2E5C" w:rsidRDefault="002F2E5C" w:rsidP="007755BB">
            <w:pPr>
              <w:jc w:val="both"/>
            </w:pPr>
          </w:p>
        </w:tc>
      </w:tr>
      <w:tr w:rsidR="002F2E5C" w14:paraId="6E6F427B" w14:textId="77777777" w:rsidTr="007755BB">
        <w:tc>
          <w:tcPr>
            <w:tcW w:w="3086" w:type="dxa"/>
            <w:shd w:val="clear" w:color="auto" w:fill="F7CAAC"/>
          </w:tcPr>
          <w:p w14:paraId="5946B22C" w14:textId="77777777" w:rsidR="002F2E5C" w:rsidRDefault="002F2E5C" w:rsidP="007755BB">
            <w:pPr>
              <w:jc w:val="both"/>
              <w:rPr>
                <w:b/>
              </w:rPr>
            </w:pPr>
            <w:r>
              <w:rPr>
                <w:b/>
              </w:rPr>
              <w:t>Stručná anotace předmětu</w:t>
            </w:r>
          </w:p>
        </w:tc>
        <w:tc>
          <w:tcPr>
            <w:tcW w:w="6769" w:type="dxa"/>
            <w:gridSpan w:val="7"/>
            <w:tcBorders>
              <w:bottom w:val="nil"/>
            </w:tcBorders>
          </w:tcPr>
          <w:p w14:paraId="082E2C89" w14:textId="77777777" w:rsidR="002F2E5C" w:rsidRDefault="002F2E5C" w:rsidP="007755BB">
            <w:pPr>
              <w:jc w:val="both"/>
            </w:pPr>
          </w:p>
        </w:tc>
      </w:tr>
      <w:tr w:rsidR="002F2E5C" w14:paraId="37EDAA06" w14:textId="77777777" w:rsidTr="007755BB">
        <w:trPr>
          <w:trHeight w:val="708"/>
        </w:trPr>
        <w:tc>
          <w:tcPr>
            <w:tcW w:w="9855" w:type="dxa"/>
            <w:gridSpan w:val="8"/>
            <w:tcBorders>
              <w:top w:val="nil"/>
              <w:bottom w:val="single" w:sz="12" w:space="0" w:color="auto"/>
            </w:tcBorders>
          </w:tcPr>
          <w:p w14:paraId="3D566A29" w14:textId="77777777" w:rsidR="002F2E5C" w:rsidRDefault="002F2E5C" w:rsidP="007755BB">
            <w:pPr>
              <w:jc w:val="both"/>
              <w:rPr>
                <w:ins w:id="886" w:author="Zuzka" w:date="2018-11-16T02:22:00Z"/>
                <w:color w:val="000000"/>
                <w:shd w:val="clear" w:color="auto" w:fill="FFFFFF"/>
              </w:rPr>
            </w:pPr>
            <w:r>
              <w:rPr>
                <w:color w:val="000000"/>
                <w:shd w:val="clear" w:color="auto" w:fill="FFFFFF"/>
              </w:rPr>
              <w:t>Předmět je nabízen pouze studentům kombinovaného studia.</w:t>
            </w:r>
          </w:p>
          <w:p w14:paraId="0385673E" w14:textId="77777777" w:rsidR="00E47BE6" w:rsidRPr="00E73BC3" w:rsidRDefault="00E47BE6" w:rsidP="007755BB">
            <w:pPr>
              <w:jc w:val="both"/>
              <w:rPr>
                <w:color w:val="000000"/>
                <w:shd w:val="clear" w:color="auto" w:fill="FFFFFF"/>
              </w:rPr>
            </w:pPr>
          </w:p>
          <w:p w14:paraId="37337BF0" w14:textId="77777777" w:rsidR="002F2E5C" w:rsidRPr="00E47BE6" w:rsidRDefault="002F2E5C" w:rsidP="007755BB">
            <w:pPr>
              <w:jc w:val="both"/>
              <w:rPr>
                <w:color w:val="000000"/>
                <w:shd w:val="clear" w:color="auto" w:fill="FFFFFF"/>
                <w:rPrChange w:id="887" w:author="Zuzka" w:date="2018-11-16T02:22:00Z">
                  <w:rPr>
                    <w:b/>
                    <w:color w:val="000000"/>
                    <w:shd w:val="clear" w:color="auto" w:fill="FFFFFF"/>
                  </w:rPr>
                </w:rPrChange>
              </w:rPr>
            </w:pPr>
            <w:r w:rsidRPr="00E47BE6">
              <w:rPr>
                <w:color w:val="000000"/>
                <w:shd w:val="clear" w:color="auto" w:fill="FFFFFF"/>
                <w:rPrChange w:id="888" w:author="Zuzka" w:date="2018-11-16T02:22:00Z">
                  <w:rPr>
                    <w:b/>
                    <w:color w:val="000000"/>
                    <w:shd w:val="clear" w:color="auto" w:fill="FFFFFF"/>
                  </w:rPr>
                </w:rPrChange>
              </w:rPr>
              <w:t>Témata:</w:t>
            </w:r>
          </w:p>
          <w:p w14:paraId="4D26863F" w14:textId="77777777" w:rsidR="002F2E5C"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Slovesné vazby odlišné od češtiny </w:t>
            </w:r>
          </w:p>
          <w:p w14:paraId="59F8F37B"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Časování sloves - rozšíření </w:t>
            </w:r>
          </w:p>
          <w:p w14:paraId="3EA1924C"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Skloňování přídavných jmen </w:t>
            </w:r>
          </w:p>
          <w:p w14:paraId="57763491"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Zpodstatnělá přídavná jména </w:t>
            </w:r>
          </w:p>
          <w:p w14:paraId="6CCB7909"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Tázací zájmena </w:t>
            </w:r>
          </w:p>
          <w:p w14:paraId="54EF50B8"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Výrazy protože, proto </w:t>
            </w:r>
          </w:p>
          <w:p w14:paraId="7BF885D2"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Vyjádření významů: je třeba, musí se, musím, mám (ne)smí se, (ne)smím, je možno </w:t>
            </w:r>
          </w:p>
          <w:p w14:paraId="0832C779"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Datum, psaní data v dopise </w:t>
            </w:r>
          </w:p>
          <w:p w14:paraId="1F1B1BF0"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Dotazy a odpovědi, jak se komu daří a co je nového </w:t>
            </w:r>
          </w:p>
          <w:p w14:paraId="6E0B9BC1"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Dotazy a odpovědi, jak kdo vypadá, komu je podobný, jak se obléká </w:t>
            </w:r>
          </w:p>
          <w:p w14:paraId="4E632596"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Vyplňování dotazníku </w:t>
            </w:r>
          </w:p>
          <w:p w14:paraId="4CA5C9AD"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Vyjádření omluvy a politování </w:t>
            </w:r>
          </w:p>
          <w:p w14:paraId="0F36D80E" w14:textId="77777777" w:rsidR="002F2E5C" w:rsidRPr="00847FA7" w:rsidRDefault="002F2E5C" w:rsidP="006328B7">
            <w:pPr>
              <w:pStyle w:val="Odstavecseseznamem"/>
              <w:numPr>
                <w:ilvl w:val="1"/>
                <w:numId w:val="52"/>
              </w:numPr>
              <w:ind w:left="674"/>
              <w:jc w:val="both"/>
              <w:rPr>
                <w:color w:val="000000"/>
                <w:shd w:val="clear" w:color="auto" w:fill="FFFFFF"/>
              </w:rPr>
            </w:pPr>
            <w:r w:rsidRPr="00847FA7">
              <w:rPr>
                <w:color w:val="000000"/>
                <w:shd w:val="clear" w:color="auto" w:fill="FFFFFF"/>
              </w:rPr>
              <w:t xml:space="preserve">Test </w:t>
            </w:r>
          </w:p>
          <w:p w14:paraId="460B3B45" w14:textId="77777777" w:rsidR="002F2E5C" w:rsidRDefault="002F2E5C" w:rsidP="007755BB">
            <w:pPr>
              <w:jc w:val="both"/>
            </w:pPr>
          </w:p>
        </w:tc>
      </w:tr>
      <w:tr w:rsidR="002F2E5C" w14:paraId="7C34E680" w14:textId="77777777" w:rsidTr="007755BB">
        <w:trPr>
          <w:trHeight w:val="265"/>
        </w:trPr>
        <w:tc>
          <w:tcPr>
            <w:tcW w:w="3653" w:type="dxa"/>
            <w:gridSpan w:val="2"/>
            <w:tcBorders>
              <w:top w:val="nil"/>
            </w:tcBorders>
            <w:shd w:val="clear" w:color="auto" w:fill="F7CAAC"/>
          </w:tcPr>
          <w:p w14:paraId="33A0677F"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BAF3945" w14:textId="77777777" w:rsidR="002F2E5C" w:rsidRDefault="002F2E5C" w:rsidP="007755BB">
            <w:pPr>
              <w:jc w:val="both"/>
            </w:pPr>
          </w:p>
        </w:tc>
      </w:tr>
      <w:tr w:rsidR="002F2E5C" w14:paraId="5BC67FA8" w14:textId="77777777" w:rsidTr="007755BB">
        <w:trPr>
          <w:trHeight w:val="1296"/>
        </w:trPr>
        <w:tc>
          <w:tcPr>
            <w:tcW w:w="9855" w:type="dxa"/>
            <w:gridSpan w:val="8"/>
            <w:tcBorders>
              <w:top w:val="nil"/>
            </w:tcBorders>
          </w:tcPr>
          <w:p w14:paraId="147BC5EC" w14:textId="77777777" w:rsidR="002F2E5C" w:rsidRDefault="002F2E5C" w:rsidP="007755BB">
            <w:pPr>
              <w:jc w:val="both"/>
              <w:rPr>
                <w:b/>
                <w:bCs/>
              </w:rPr>
            </w:pPr>
            <w:r w:rsidRPr="00A804ED">
              <w:rPr>
                <w:b/>
                <w:bCs/>
              </w:rPr>
              <w:t>Povinná literatura:</w:t>
            </w:r>
          </w:p>
          <w:p w14:paraId="6B64A74E" w14:textId="77777777" w:rsidR="002F2E5C" w:rsidRDefault="002F2E5C" w:rsidP="007755BB">
            <w:pPr>
              <w:jc w:val="both"/>
              <w:rPr>
                <w:ins w:id="889" w:author="Zuzka" w:date="2018-11-16T02:22:00Z"/>
                <w:bCs/>
              </w:rPr>
            </w:pPr>
            <w:r w:rsidRPr="00847FA7">
              <w:rPr>
                <w:bCs/>
              </w:rPr>
              <w:t xml:space="preserve">JELÍNEK, S. a kol. </w:t>
            </w:r>
            <w:r w:rsidRPr="000B5538">
              <w:rPr>
                <w:bCs/>
                <w:i/>
              </w:rPr>
              <w:t>Raduga II</w:t>
            </w:r>
            <w:r w:rsidRPr="00847FA7">
              <w:rPr>
                <w:bCs/>
              </w:rPr>
              <w:t xml:space="preserve">. Fraus Plzeň, 1996. </w:t>
            </w:r>
          </w:p>
          <w:p w14:paraId="42AE4F97" w14:textId="77777777" w:rsidR="00E47BE6" w:rsidRPr="00847FA7" w:rsidRDefault="00E47BE6" w:rsidP="007755BB">
            <w:pPr>
              <w:jc w:val="both"/>
              <w:rPr>
                <w:bCs/>
              </w:rPr>
            </w:pPr>
          </w:p>
          <w:p w14:paraId="0F733A80" w14:textId="77777777" w:rsidR="002F2E5C" w:rsidRPr="000B5538" w:rsidRDefault="002F2E5C" w:rsidP="007755BB">
            <w:pPr>
              <w:jc w:val="both"/>
              <w:rPr>
                <w:b/>
                <w:bCs/>
              </w:rPr>
            </w:pPr>
            <w:r w:rsidRPr="000B5538">
              <w:rPr>
                <w:b/>
                <w:bCs/>
              </w:rPr>
              <w:t>Doporučená literatura:</w:t>
            </w:r>
          </w:p>
          <w:p w14:paraId="5297E7FD" w14:textId="77777777" w:rsidR="002F2E5C" w:rsidRPr="00847FA7" w:rsidRDefault="002F2E5C" w:rsidP="007755BB">
            <w:pPr>
              <w:jc w:val="both"/>
              <w:rPr>
                <w:bCs/>
              </w:rPr>
            </w:pPr>
            <w:r w:rsidRPr="00847FA7">
              <w:rPr>
                <w:bCs/>
              </w:rPr>
              <w:t xml:space="preserve">KOZLOVA, T.V. a kol. </w:t>
            </w:r>
            <w:r w:rsidRPr="000B5538">
              <w:rPr>
                <w:bCs/>
                <w:i/>
              </w:rPr>
              <w:t>Dogovorilis: obchodujeme, podnikáme a komunikujeme v ruském jazyce</w:t>
            </w:r>
            <w:r w:rsidRPr="00847FA7">
              <w:rPr>
                <w:bCs/>
              </w:rPr>
              <w:t xml:space="preserve">. Fraus Plzeň, 2004. </w:t>
            </w:r>
          </w:p>
          <w:p w14:paraId="28ABA430" w14:textId="77777777" w:rsidR="002F2E5C" w:rsidRPr="002060D9" w:rsidRDefault="002F2E5C" w:rsidP="007755BB">
            <w:pPr>
              <w:jc w:val="both"/>
              <w:rPr>
                <w:bCs/>
              </w:rPr>
            </w:pPr>
            <w:r w:rsidRPr="00847FA7">
              <w:rPr>
                <w:bCs/>
              </w:rPr>
              <w:t xml:space="preserve">BRČÁKOVÁ, D. MISTROVÁ, V., ARAPOVA, N. </w:t>
            </w:r>
            <w:r w:rsidRPr="000B5538">
              <w:rPr>
                <w:bCs/>
                <w:i/>
              </w:rPr>
              <w:t>Govorite po-russki - Ruská konverzace</w:t>
            </w:r>
            <w:r w:rsidRPr="00847FA7">
              <w:rPr>
                <w:bCs/>
              </w:rPr>
              <w:t>. Leda Praha, 2000.</w:t>
            </w:r>
          </w:p>
        </w:tc>
      </w:tr>
      <w:tr w:rsidR="002F2E5C" w14:paraId="794578C2"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1C2F0A" w14:textId="77777777" w:rsidR="002F2E5C" w:rsidRDefault="002F2E5C" w:rsidP="007755BB">
            <w:pPr>
              <w:jc w:val="center"/>
              <w:rPr>
                <w:b/>
              </w:rPr>
            </w:pPr>
            <w:r>
              <w:rPr>
                <w:b/>
              </w:rPr>
              <w:t>Informace ke kombinované nebo distanční formě</w:t>
            </w:r>
          </w:p>
        </w:tc>
      </w:tr>
      <w:tr w:rsidR="002F2E5C" w14:paraId="4FE038A6" w14:textId="77777777" w:rsidTr="007755BB">
        <w:tc>
          <w:tcPr>
            <w:tcW w:w="4787" w:type="dxa"/>
            <w:gridSpan w:val="3"/>
            <w:tcBorders>
              <w:top w:val="single" w:sz="2" w:space="0" w:color="auto"/>
            </w:tcBorders>
            <w:shd w:val="clear" w:color="auto" w:fill="F7CAAC"/>
          </w:tcPr>
          <w:p w14:paraId="79369A6B" w14:textId="77777777" w:rsidR="002F2E5C" w:rsidRDefault="002F2E5C" w:rsidP="007755BB">
            <w:pPr>
              <w:jc w:val="both"/>
            </w:pPr>
            <w:r>
              <w:rPr>
                <w:b/>
              </w:rPr>
              <w:t>Rozsah konzultací (soustředění)</w:t>
            </w:r>
          </w:p>
        </w:tc>
        <w:tc>
          <w:tcPr>
            <w:tcW w:w="889" w:type="dxa"/>
            <w:tcBorders>
              <w:top w:val="single" w:sz="2" w:space="0" w:color="auto"/>
            </w:tcBorders>
          </w:tcPr>
          <w:p w14:paraId="3ECEE319" w14:textId="77777777" w:rsidR="002F2E5C" w:rsidRDefault="002F2E5C" w:rsidP="007755BB">
            <w:pPr>
              <w:jc w:val="both"/>
            </w:pPr>
            <w:r>
              <w:t>6</w:t>
            </w:r>
          </w:p>
        </w:tc>
        <w:tc>
          <w:tcPr>
            <w:tcW w:w="4179" w:type="dxa"/>
            <w:gridSpan w:val="4"/>
            <w:tcBorders>
              <w:top w:val="single" w:sz="2" w:space="0" w:color="auto"/>
            </w:tcBorders>
            <w:shd w:val="clear" w:color="auto" w:fill="F7CAAC"/>
          </w:tcPr>
          <w:p w14:paraId="21EB0309" w14:textId="77777777" w:rsidR="002F2E5C" w:rsidRDefault="002F2E5C" w:rsidP="007755BB">
            <w:pPr>
              <w:jc w:val="both"/>
              <w:rPr>
                <w:b/>
              </w:rPr>
            </w:pPr>
            <w:r>
              <w:rPr>
                <w:b/>
              </w:rPr>
              <w:t xml:space="preserve">hodin </w:t>
            </w:r>
          </w:p>
        </w:tc>
      </w:tr>
      <w:tr w:rsidR="002F2E5C" w14:paraId="1C730856" w14:textId="77777777" w:rsidTr="007755BB">
        <w:tc>
          <w:tcPr>
            <w:tcW w:w="9855" w:type="dxa"/>
            <w:gridSpan w:val="8"/>
            <w:shd w:val="clear" w:color="auto" w:fill="F7CAAC"/>
          </w:tcPr>
          <w:p w14:paraId="67EA23F9" w14:textId="77777777" w:rsidR="002F2E5C" w:rsidRDefault="002F2E5C" w:rsidP="007755BB">
            <w:pPr>
              <w:jc w:val="both"/>
              <w:rPr>
                <w:b/>
              </w:rPr>
            </w:pPr>
            <w:r>
              <w:rPr>
                <w:b/>
              </w:rPr>
              <w:t>Informace o způsobu kontaktu s vyučujícím</w:t>
            </w:r>
          </w:p>
        </w:tc>
      </w:tr>
      <w:tr w:rsidR="002F2E5C" w14:paraId="7D5E0E94" w14:textId="77777777" w:rsidTr="007755BB">
        <w:trPr>
          <w:trHeight w:val="495"/>
        </w:trPr>
        <w:tc>
          <w:tcPr>
            <w:tcW w:w="9855" w:type="dxa"/>
            <w:gridSpan w:val="8"/>
          </w:tcPr>
          <w:p w14:paraId="04138EE8" w14:textId="77777777" w:rsidR="002F2E5C" w:rsidRPr="0061728F" w:rsidRDefault="002F2E5C" w:rsidP="007755BB">
            <w:pPr>
              <w:jc w:val="both"/>
            </w:pPr>
            <w:r w:rsidRPr="0061728F">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1C623BBA"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890">
          <w:tblGrid>
            <w:gridCol w:w="76"/>
            <w:gridCol w:w="3010"/>
            <w:gridCol w:w="567"/>
            <w:gridCol w:w="1134"/>
            <w:gridCol w:w="889"/>
            <w:gridCol w:w="816"/>
            <w:gridCol w:w="2156"/>
            <w:gridCol w:w="539"/>
            <w:gridCol w:w="668"/>
            <w:gridCol w:w="76"/>
          </w:tblGrid>
        </w:tblGridChange>
      </w:tblGrid>
      <w:tr w:rsidR="002F2E5C" w14:paraId="56F3627D" w14:textId="77777777" w:rsidTr="007755BB">
        <w:tc>
          <w:tcPr>
            <w:tcW w:w="9855" w:type="dxa"/>
            <w:gridSpan w:val="8"/>
            <w:tcBorders>
              <w:bottom w:val="double" w:sz="4" w:space="0" w:color="auto"/>
            </w:tcBorders>
            <w:shd w:val="clear" w:color="auto" w:fill="BDD6EE"/>
          </w:tcPr>
          <w:p w14:paraId="7F9A2110" w14:textId="3AEF39CA" w:rsidR="002F2E5C" w:rsidRDefault="002F2E5C" w:rsidP="007755BB">
            <w:pPr>
              <w:tabs>
                <w:tab w:val="right" w:pos="954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637F1942" w14:textId="77777777" w:rsidTr="007755BB">
        <w:tc>
          <w:tcPr>
            <w:tcW w:w="3086" w:type="dxa"/>
            <w:tcBorders>
              <w:top w:val="double" w:sz="4" w:space="0" w:color="auto"/>
            </w:tcBorders>
            <w:shd w:val="clear" w:color="auto" w:fill="F7CAAC"/>
          </w:tcPr>
          <w:p w14:paraId="52164308"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B1659C8" w14:textId="77777777" w:rsidR="002F2E5C" w:rsidRDefault="002F2E5C" w:rsidP="007755BB">
            <w:pPr>
              <w:jc w:val="both"/>
            </w:pPr>
            <w:bookmarkStart w:id="891" w:name="SoftwarovaPodporaIngVypoctu"/>
            <w:r>
              <w:t>Softwarová podpora inženýrských výpočtů</w:t>
            </w:r>
            <w:bookmarkEnd w:id="891"/>
          </w:p>
        </w:tc>
      </w:tr>
      <w:tr w:rsidR="002F2E5C" w14:paraId="3686E119" w14:textId="77777777" w:rsidTr="007755BB">
        <w:tc>
          <w:tcPr>
            <w:tcW w:w="3086" w:type="dxa"/>
            <w:shd w:val="clear" w:color="auto" w:fill="F7CAAC"/>
          </w:tcPr>
          <w:p w14:paraId="1DF8DD62" w14:textId="77777777" w:rsidR="002F2E5C" w:rsidRDefault="002F2E5C" w:rsidP="007755BB">
            <w:pPr>
              <w:jc w:val="both"/>
              <w:rPr>
                <w:b/>
              </w:rPr>
            </w:pPr>
            <w:r>
              <w:rPr>
                <w:b/>
              </w:rPr>
              <w:t>Typ předmětu</w:t>
            </w:r>
          </w:p>
        </w:tc>
        <w:tc>
          <w:tcPr>
            <w:tcW w:w="3406" w:type="dxa"/>
            <w:gridSpan w:val="4"/>
          </w:tcPr>
          <w:p w14:paraId="6F51BB5C" w14:textId="77777777" w:rsidR="002F2E5C" w:rsidRDefault="002F2E5C" w:rsidP="007755BB">
            <w:pPr>
              <w:jc w:val="both"/>
            </w:pPr>
            <w:r>
              <w:t>Povinný</w:t>
            </w:r>
          </w:p>
        </w:tc>
        <w:tc>
          <w:tcPr>
            <w:tcW w:w="2695" w:type="dxa"/>
            <w:gridSpan w:val="2"/>
            <w:shd w:val="clear" w:color="auto" w:fill="F7CAAC"/>
          </w:tcPr>
          <w:p w14:paraId="2D8DB28E" w14:textId="77777777" w:rsidR="002F2E5C" w:rsidRDefault="002F2E5C" w:rsidP="007755BB">
            <w:pPr>
              <w:jc w:val="both"/>
            </w:pPr>
            <w:r>
              <w:rPr>
                <w:b/>
              </w:rPr>
              <w:t>doporučený ročník / semestr</w:t>
            </w:r>
          </w:p>
        </w:tc>
        <w:tc>
          <w:tcPr>
            <w:tcW w:w="668" w:type="dxa"/>
          </w:tcPr>
          <w:p w14:paraId="3007CE6C" w14:textId="77777777" w:rsidR="002F2E5C" w:rsidRDefault="002F2E5C" w:rsidP="007755BB">
            <w:pPr>
              <w:jc w:val="both"/>
            </w:pPr>
            <w:r>
              <w:t>1/Z</w:t>
            </w:r>
          </w:p>
        </w:tc>
      </w:tr>
      <w:tr w:rsidR="002F2E5C" w14:paraId="70FE93E3" w14:textId="77777777" w:rsidTr="007755BB">
        <w:tc>
          <w:tcPr>
            <w:tcW w:w="3086" w:type="dxa"/>
            <w:shd w:val="clear" w:color="auto" w:fill="F7CAAC"/>
          </w:tcPr>
          <w:p w14:paraId="6F764A14" w14:textId="77777777" w:rsidR="002F2E5C" w:rsidRDefault="002F2E5C" w:rsidP="007755BB">
            <w:pPr>
              <w:jc w:val="both"/>
              <w:rPr>
                <w:b/>
              </w:rPr>
            </w:pPr>
            <w:r>
              <w:rPr>
                <w:b/>
              </w:rPr>
              <w:t>Rozsah studijního předmětu</w:t>
            </w:r>
          </w:p>
        </w:tc>
        <w:tc>
          <w:tcPr>
            <w:tcW w:w="1701" w:type="dxa"/>
            <w:gridSpan w:val="2"/>
          </w:tcPr>
          <w:p w14:paraId="2804E4D7" w14:textId="77777777" w:rsidR="002F2E5C" w:rsidRDefault="002F2E5C" w:rsidP="007755BB">
            <w:pPr>
              <w:jc w:val="both"/>
            </w:pPr>
            <w:r>
              <w:t>28c</w:t>
            </w:r>
          </w:p>
        </w:tc>
        <w:tc>
          <w:tcPr>
            <w:tcW w:w="889" w:type="dxa"/>
            <w:shd w:val="clear" w:color="auto" w:fill="F7CAAC"/>
          </w:tcPr>
          <w:p w14:paraId="5ECBE472" w14:textId="77777777" w:rsidR="002F2E5C" w:rsidRDefault="002F2E5C" w:rsidP="007755BB">
            <w:pPr>
              <w:jc w:val="both"/>
              <w:rPr>
                <w:b/>
              </w:rPr>
            </w:pPr>
            <w:r>
              <w:rPr>
                <w:b/>
              </w:rPr>
              <w:t xml:space="preserve">hod. </w:t>
            </w:r>
          </w:p>
        </w:tc>
        <w:tc>
          <w:tcPr>
            <w:tcW w:w="816" w:type="dxa"/>
          </w:tcPr>
          <w:p w14:paraId="4F07C92C" w14:textId="77777777" w:rsidR="002F2E5C" w:rsidRDefault="002F2E5C" w:rsidP="007755BB">
            <w:pPr>
              <w:jc w:val="both"/>
            </w:pPr>
          </w:p>
        </w:tc>
        <w:tc>
          <w:tcPr>
            <w:tcW w:w="2156" w:type="dxa"/>
            <w:shd w:val="clear" w:color="auto" w:fill="F7CAAC"/>
          </w:tcPr>
          <w:p w14:paraId="78BD7C11" w14:textId="77777777" w:rsidR="002F2E5C" w:rsidRDefault="002F2E5C" w:rsidP="007755BB">
            <w:pPr>
              <w:jc w:val="both"/>
              <w:rPr>
                <w:b/>
              </w:rPr>
            </w:pPr>
            <w:r>
              <w:rPr>
                <w:b/>
              </w:rPr>
              <w:t>kreditů</w:t>
            </w:r>
          </w:p>
        </w:tc>
        <w:tc>
          <w:tcPr>
            <w:tcW w:w="1207" w:type="dxa"/>
            <w:gridSpan w:val="2"/>
          </w:tcPr>
          <w:p w14:paraId="184D8546" w14:textId="77777777" w:rsidR="002F2E5C" w:rsidRDefault="002F2E5C" w:rsidP="007755BB">
            <w:pPr>
              <w:jc w:val="both"/>
            </w:pPr>
            <w:r>
              <w:t>4</w:t>
            </w:r>
          </w:p>
        </w:tc>
      </w:tr>
      <w:tr w:rsidR="002F2E5C" w14:paraId="6A6BF59C" w14:textId="77777777" w:rsidTr="007755BB">
        <w:tc>
          <w:tcPr>
            <w:tcW w:w="3086" w:type="dxa"/>
            <w:shd w:val="clear" w:color="auto" w:fill="F7CAAC"/>
          </w:tcPr>
          <w:p w14:paraId="717C53EA" w14:textId="77777777" w:rsidR="002F2E5C" w:rsidRDefault="002F2E5C" w:rsidP="007755BB">
            <w:pPr>
              <w:jc w:val="both"/>
              <w:rPr>
                <w:b/>
                <w:sz w:val="22"/>
              </w:rPr>
            </w:pPr>
            <w:r>
              <w:rPr>
                <w:b/>
              </w:rPr>
              <w:t>Prerekvizity, korekvizity, ekvivalence</w:t>
            </w:r>
          </w:p>
        </w:tc>
        <w:tc>
          <w:tcPr>
            <w:tcW w:w="6769" w:type="dxa"/>
            <w:gridSpan w:val="7"/>
          </w:tcPr>
          <w:p w14:paraId="49AC19F0" w14:textId="77777777" w:rsidR="002F2E5C" w:rsidRDefault="002F2E5C" w:rsidP="007755BB">
            <w:pPr>
              <w:jc w:val="both"/>
            </w:pPr>
            <w:r>
              <w:t>nejsou</w:t>
            </w:r>
          </w:p>
        </w:tc>
      </w:tr>
      <w:tr w:rsidR="002F2E5C" w14:paraId="13056A07" w14:textId="77777777" w:rsidTr="007755BB">
        <w:tc>
          <w:tcPr>
            <w:tcW w:w="3086" w:type="dxa"/>
            <w:shd w:val="clear" w:color="auto" w:fill="F7CAAC"/>
          </w:tcPr>
          <w:p w14:paraId="4ABA5151" w14:textId="77777777" w:rsidR="002F2E5C" w:rsidRDefault="002F2E5C" w:rsidP="007755BB">
            <w:pPr>
              <w:jc w:val="both"/>
              <w:rPr>
                <w:b/>
              </w:rPr>
            </w:pPr>
            <w:r>
              <w:rPr>
                <w:b/>
              </w:rPr>
              <w:t>Způsob ověření studijních výsledků</w:t>
            </w:r>
          </w:p>
        </w:tc>
        <w:tc>
          <w:tcPr>
            <w:tcW w:w="3406" w:type="dxa"/>
            <w:gridSpan w:val="4"/>
          </w:tcPr>
          <w:p w14:paraId="68CE5CA0" w14:textId="77777777" w:rsidR="002F2E5C" w:rsidRDefault="002F2E5C" w:rsidP="007755BB">
            <w:pPr>
              <w:jc w:val="both"/>
            </w:pPr>
            <w:r>
              <w:t>Klasifikovaný zápočet</w:t>
            </w:r>
          </w:p>
        </w:tc>
        <w:tc>
          <w:tcPr>
            <w:tcW w:w="2156" w:type="dxa"/>
            <w:shd w:val="clear" w:color="auto" w:fill="F7CAAC"/>
          </w:tcPr>
          <w:p w14:paraId="4FC45BE9" w14:textId="77777777" w:rsidR="002F2E5C" w:rsidRDefault="002F2E5C" w:rsidP="007755BB">
            <w:pPr>
              <w:jc w:val="both"/>
              <w:rPr>
                <w:b/>
              </w:rPr>
            </w:pPr>
            <w:r>
              <w:rPr>
                <w:b/>
              </w:rPr>
              <w:t>Forma výuky</w:t>
            </w:r>
          </w:p>
        </w:tc>
        <w:tc>
          <w:tcPr>
            <w:tcW w:w="1207" w:type="dxa"/>
            <w:gridSpan w:val="2"/>
          </w:tcPr>
          <w:p w14:paraId="3B06E82A" w14:textId="77777777" w:rsidR="002F2E5C" w:rsidRDefault="002F2E5C" w:rsidP="007755BB">
            <w:pPr>
              <w:jc w:val="both"/>
            </w:pPr>
            <w:r>
              <w:t>cvičení</w:t>
            </w:r>
          </w:p>
        </w:tc>
      </w:tr>
      <w:tr w:rsidR="002F2E5C" w14:paraId="29045FFD" w14:textId="77777777" w:rsidTr="007755BB">
        <w:tc>
          <w:tcPr>
            <w:tcW w:w="3086" w:type="dxa"/>
            <w:shd w:val="clear" w:color="auto" w:fill="F7CAAC"/>
          </w:tcPr>
          <w:p w14:paraId="51C14F0E"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0002B4FD" w14:textId="77777777" w:rsidR="002F2E5C" w:rsidRDefault="002F2E5C" w:rsidP="007755BB">
            <w:pPr>
              <w:jc w:val="both"/>
            </w:pPr>
            <w:r>
              <w:t>Písemná forma</w:t>
            </w:r>
          </w:p>
          <w:p w14:paraId="02E60CC7" w14:textId="77777777" w:rsidR="002F2E5C" w:rsidRDefault="002F2E5C" w:rsidP="007755BB">
            <w:pPr>
              <w:jc w:val="both"/>
            </w:pPr>
            <w:r>
              <w:t xml:space="preserve">1. Povinná a aktivní účast na jednotlivých cvičeních (80% účast na cvičení). </w:t>
            </w:r>
          </w:p>
          <w:p w14:paraId="4E84F0FB" w14:textId="77777777" w:rsidR="002F2E5C" w:rsidRDefault="002F2E5C" w:rsidP="007755BB">
            <w:pPr>
              <w:jc w:val="both"/>
            </w:pPr>
            <w:r>
              <w:t xml:space="preserve">2. Teoretické a praktické zvládnutí základní problematiky a jednotlivých témat. </w:t>
            </w:r>
          </w:p>
          <w:p w14:paraId="5D1DA7D2" w14:textId="77777777" w:rsidR="002F2E5C" w:rsidRDefault="002F2E5C" w:rsidP="007755BB">
            <w:pPr>
              <w:jc w:val="both"/>
            </w:pPr>
            <w:r>
              <w:t xml:space="preserve">3. Úspěšné a samostatné vypracování všech zadaných úloh v průběhu semestru. </w:t>
            </w:r>
          </w:p>
          <w:p w14:paraId="55BC0478" w14:textId="77777777" w:rsidR="002F2E5C" w:rsidRDefault="002F2E5C" w:rsidP="007755BB">
            <w:pPr>
              <w:jc w:val="both"/>
            </w:pPr>
            <w:r>
              <w:t>4. Prokázání úspěšného zvládnutí probírané tématiky při závěrečné písemné práci.</w:t>
            </w:r>
          </w:p>
        </w:tc>
      </w:tr>
      <w:tr w:rsidR="002F2E5C" w14:paraId="5204A91D" w14:textId="77777777" w:rsidTr="007755BB">
        <w:trPr>
          <w:trHeight w:val="554"/>
        </w:trPr>
        <w:tc>
          <w:tcPr>
            <w:tcW w:w="9855" w:type="dxa"/>
            <w:gridSpan w:val="8"/>
            <w:tcBorders>
              <w:top w:val="nil"/>
            </w:tcBorders>
          </w:tcPr>
          <w:p w14:paraId="27E33212" w14:textId="77777777" w:rsidR="002F2E5C" w:rsidRDefault="002F2E5C" w:rsidP="007755BB">
            <w:pPr>
              <w:jc w:val="both"/>
            </w:pPr>
          </w:p>
        </w:tc>
      </w:tr>
      <w:tr w:rsidR="002F2E5C" w14:paraId="34F01F9B" w14:textId="77777777" w:rsidTr="007755BB">
        <w:trPr>
          <w:trHeight w:val="197"/>
        </w:trPr>
        <w:tc>
          <w:tcPr>
            <w:tcW w:w="3086" w:type="dxa"/>
            <w:tcBorders>
              <w:top w:val="nil"/>
            </w:tcBorders>
            <w:shd w:val="clear" w:color="auto" w:fill="F7CAAC"/>
          </w:tcPr>
          <w:p w14:paraId="17D8AFCE" w14:textId="77777777" w:rsidR="002F2E5C" w:rsidRDefault="002F2E5C" w:rsidP="007755BB">
            <w:pPr>
              <w:jc w:val="both"/>
              <w:rPr>
                <w:b/>
              </w:rPr>
            </w:pPr>
            <w:r>
              <w:rPr>
                <w:b/>
              </w:rPr>
              <w:t>Garant předmětu</w:t>
            </w:r>
          </w:p>
        </w:tc>
        <w:tc>
          <w:tcPr>
            <w:tcW w:w="6769" w:type="dxa"/>
            <w:gridSpan w:val="7"/>
            <w:tcBorders>
              <w:top w:val="nil"/>
            </w:tcBorders>
          </w:tcPr>
          <w:p w14:paraId="6EDD2562" w14:textId="77777777" w:rsidR="002F2E5C" w:rsidRDefault="002F2E5C" w:rsidP="007755BB">
            <w:pPr>
              <w:jc w:val="both"/>
            </w:pPr>
            <w:r>
              <w:t>Ing. Karel Perůtka, Ph.D.</w:t>
            </w:r>
          </w:p>
        </w:tc>
      </w:tr>
      <w:tr w:rsidR="002F2E5C" w14:paraId="63CA366B" w14:textId="77777777" w:rsidTr="007755BB">
        <w:trPr>
          <w:trHeight w:val="243"/>
        </w:trPr>
        <w:tc>
          <w:tcPr>
            <w:tcW w:w="3086" w:type="dxa"/>
            <w:tcBorders>
              <w:top w:val="nil"/>
            </w:tcBorders>
            <w:shd w:val="clear" w:color="auto" w:fill="F7CAAC"/>
          </w:tcPr>
          <w:p w14:paraId="7AF952A6" w14:textId="77777777" w:rsidR="002F2E5C" w:rsidRDefault="002F2E5C" w:rsidP="007755BB">
            <w:pPr>
              <w:jc w:val="both"/>
              <w:rPr>
                <w:b/>
              </w:rPr>
            </w:pPr>
            <w:r>
              <w:rPr>
                <w:b/>
              </w:rPr>
              <w:t>Zapojení garanta do výuky předmětu</w:t>
            </w:r>
          </w:p>
        </w:tc>
        <w:tc>
          <w:tcPr>
            <w:tcW w:w="6769" w:type="dxa"/>
            <w:gridSpan w:val="7"/>
            <w:tcBorders>
              <w:top w:val="nil"/>
            </w:tcBorders>
          </w:tcPr>
          <w:p w14:paraId="49E4A63C" w14:textId="77777777" w:rsidR="002F2E5C" w:rsidRDefault="002F2E5C" w:rsidP="007755BB">
            <w:pPr>
              <w:jc w:val="both"/>
            </w:pPr>
            <w:r>
              <w:t>Metodicky, vede cvičení.</w:t>
            </w:r>
          </w:p>
        </w:tc>
      </w:tr>
      <w:tr w:rsidR="002F2E5C" w14:paraId="42A67D34" w14:textId="77777777" w:rsidTr="007755BB">
        <w:tc>
          <w:tcPr>
            <w:tcW w:w="3086" w:type="dxa"/>
            <w:shd w:val="clear" w:color="auto" w:fill="F7CAAC"/>
          </w:tcPr>
          <w:p w14:paraId="5F9692EB" w14:textId="77777777" w:rsidR="002F2E5C" w:rsidRDefault="002F2E5C" w:rsidP="007755BB">
            <w:pPr>
              <w:jc w:val="both"/>
              <w:rPr>
                <w:b/>
              </w:rPr>
            </w:pPr>
            <w:r>
              <w:rPr>
                <w:b/>
              </w:rPr>
              <w:t>Vyučující</w:t>
            </w:r>
          </w:p>
        </w:tc>
        <w:tc>
          <w:tcPr>
            <w:tcW w:w="6769" w:type="dxa"/>
            <w:gridSpan w:val="7"/>
            <w:tcBorders>
              <w:bottom w:val="nil"/>
            </w:tcBorders>
          </w:tcPr>
          <w:p w14:paraId="2E8F185D" w14:textId="6077C0AD" w:rsidR="002F2E5C" w:rsidRDefault="002F2E5C" w:rsidP="007755BB">
            <w:pPr>
              <w:jc w:val="both"/>
            </w:pPr>
            <w:r>
              <w:t>Ing. Karel Perůtka, Ph.D.</w:t>
            </w:r>
            <w:r w:rsidR="00CF656A">
              <w:t>, cvičení (100 %)</w:t>
            </w:r>
          </w:p>
        </w:tc>
      </w:tr>
      <w:tr w:rsidR="002F2E5C" w14:paraId="04690BF4" w14:textId="77777777" w:rsidTr="007755BB">
        <w:trPr>
          <w:trHeight w:val="554"/>
        </w:trPr>
        <w:tc>
          <w:tcPr>
            <w:tcW w:w="9855" w:type="dxa"/>
            <w:gridSpan w:val="8"/>
            <w:tcBorders>
              <w:top w:val="nil"/>
            </w:tcBorders>
          </w:tcPr>
          <w:p w14:paraId="081E106E" w14:textId="77777777" w:rsidR="002F2E5C" w:rsidRDefault="002F2E5C" w:rsidP="007755BB">
            <w:pPr>
              <w:jc w:val="both"/>
            </w:pPr>
          </w:p>
        </w:tc>
      </w:tr>
      <w:tr w:rsidR="002F2E5C" w14:paraId="63E20AA6" w14:textId="77777777" w:rsidTr="007755BB">
        <w:tc>
          <w:tcPr>
            <w:tcW w:w="3086" w:type="dxa"/>
            <w:shd w:val="clear" w:color="auto" w:fill="F7CAAC"/>
          </w:tcPr>
          <w:p w14:paraId="4CFC47C3" w14:textId="77777777" w:rsidR="002F2E5C" w:rsidRDefault="002F2E5C" w:rsidP="007755BB">
            <w:pPr>
              <w:jc w:val="both"/>
              <w:rPr>
                <w:b/>
              </w:rPr>
            </w:pPr>
            <w:r>
              <w:rPr>
                <w:b/>
              </w:rPr>
              <w:t>Stručná anotace předmětu</w:t>
            </w:r>
          </w:p>
        </w:tc>
        <w:tc>
          <w:tcPr>
            <w:tcW w:w="6769" w:type="dxa"/>
            <w:gridSpan w:val="7"/>
            <w:tcBorders>
              <w:bottom w:val="nil"/>
            </w:tcBorders>
          </w:tcPr>
          <w:p w14:paraId="0559DF8E" w14:textId="77777777" w:rsidR="002F2E5C" w:rsidRDefault="002F2E5C" w:rsidP="007755BB">
            <w:pPr>
              <w:jc w:val="both"/>
            </w:pPr>
          </w:p>
        </w:tc>
      </w:tr>
      <w:tr w:rsidR="002F2E5C" w14:paraId="58FF0371" w14:textId="77777777" w:rsidTr="007755BB">
        <w:trPr>
          <w:trHeight w:val="3938"/>
        </w:trPr>
        <w:tc>
          <w:tcPr>
            <w:tcW w:w="9855" w:type="dxa"/>
            <w:gridSpan w:val="8"/>
            <w:tcBorders>
              <w:top w:val="nil"/>
              <w:bottom w:val="single" w:sz="12" w:space="0" w:color="auto"/>
            </w:tcBorders>
          </w:tcPr>
          <w:p w14:paraId="71BF67C1" w14:textId="77777777" w:rsidR="002F2E5C" w:rsidRDefault="002F2E5C" w:rsidP="007755BB">
            <w:pPr>
              <w:jc w:val="both"/>
              <w:rPr>
                <w:ins w:id="892" w:author="Zuzka" w:date="2018-11-16T02:25:00Z"/>
              </w:rPr>
            </w:pPr>
            <w:r w:rsidRPr="003371F7">
              <w:t xml:space="preserve">Cílem předmětu je seznámit studenty/studentky se softwarových vybavením pro inženýrské výpočty. Absolventi/absolventky předmětu mají znalosti základů práce s programy Mathematica a MATLAB, porozumí vybraným nadstavbám těchto programů používaných v praxi s ohledem na charakteristiku studia. </w:t>
            </w:r>
          </w:p>
          <w:p w14:paraId="42BA30A9" w14:textId="77777777" w:rsidR="009E2118" w:rsidRPr="003371F7" w:rsidRDefault="009E2118" w:rsidP="007755BB">
            <w:pPr>
              <w:jc w:val="both"/>
            </w:pPr>
          </w:p>
          <w:p w14:paraId="56FC5511" w14:textId="77777777" w:rsidR="002F2E5C" w:rsidRPr="00C63A06" w:rsidRDefault="002F2E5C" w:rsidP="007755BB">
            <w:pPr>
              <w:jc w:val="both"/>
            </w:pPr>
            <w:r w:rsidRPr="00C63A06">
              <w:t>Témata:</w:t>
            </w:r>
          </w:p>
          <w:p w14:paraId="2958540E" w14:textId="77777777" w:rsidR="002F2E5C" w:rsidRDefault="002F2E5C" w:rsidP="007755BB">
            <w:pPr>
              <w:pStyle w:val="Odstavecseseznamem"/>
              <w:numPr>
                <w:ilvl w:val="0"/>
                <w:numId w:val="9"/>
              </w:numPr>
              <w:jc w:val="both"/>
            </w:pPr>
            <w:r>
              <w:t>Seznámení se s požadavky na předmět, přehled existujícího softwarového vybavení používané pro inženýrské výpočty dostupného na pracovišti.</w:t>
            </w:r>
          </w:p>
          <w:p w14:paraId="3C9D5F9F" w14:textId="77777777" w:rsidR="002F2E5C" w:rsidRPr="00010D55" w:rsidRDefault="002F2E5C" w:rsidP="007755BB">
            <w:pPr>
              <w:pStyle w:val="Odstavecseseznamem"/>
              <w:numPr>
                <w:ilvl w:val="0"/>
                <w:numId w:val="9"/>
              </w:numPr>
              <w:jc w:val="both"/>
            </w:pPr>
            <w:r w:rsidRPr="003371F7">
              <w:t>Mathematica - úvod, menu, aplikace, algebraické výrazy.</w:t>
            </w:r>
          </w:p>
          <w:p w14:paraId="7C6A3BFD" w14:textId="77777777" w:rsidR="002F2E5C" w:rsidRPr="00010D55" w:rsidRDefault="002F2E5C" w:rsidP="007755BB">
            <w:pPr>
              <w:pStyle w:val="Odstavecseseznamem"/>
              <w:numPr>
                <w:ilvl w:val="0"/>
                <w:numId w:val="9"/>
              </w:numPr>
              <w:jc w:val="both"/>
            </w:pPr>
            <w:r w:rsidRPr="003371F7">
              <w:t>Mathematica - rovnice, práce s grafy, komplexní čísla.</w:t>
            </w:r>
          </w:p>
          <w:p w14:paraId="128C41F6" w14:textId="77777777" w:rsidR="002F2E5C" w:rsidRPr="00010D55" w:rsidRDefault="002F2E5C" w:rsidP="007755BB">
            <w:pPr>
              <w:pStyle w:val="Odstavecseseznamem"/>
              <w:numPr>
                <w:ilvl w:val="0"/>
                <w:numId w:val="9"/>
              </w:numPr>
              <w:jc w:val="both"/>
            </w:pPr>
            <w:r w:rsidRPr="003371F7">
              <w:t>Mathematica - funkce, vektory, analytická geometrie.</w:t>
            </w:r>
          </w:p>
          <w:p w14:paraId="29CB4752" w14:textId="77777777" w:rsidR="002F2E5C" w:rsidRDefault="002F2E5C" w:rsidP="007755BB">
            <w:pPr>
              <w:pStyle w:val="Odstavecseseznamem"/>
              <w:numPr>
                <w:ilvl w:val="0"/>
                <w:numId w:val="9"/>
              </w:numPr>
              <w:jc w:val="both"/>
            </w:pPr>
            <w:r>
              <w:t>Mathematica – tvorba vlastních funkcí</w:t>
            </w:r>
          </w:p>
          <w:p w14:paraId="767BDD2B" w14:textId="77777777" w:rsidR="002F2E5C" w:rsidRDefault="002F2E5C" w:rsidP="007755BB">
            <w:pPr>
              <w:pStyle w:val="Odstavecseseznamem"/>
              <w:numPr>
                <w:ilvl w:val="0"/>
                <w:numId w:val="9"/>
              </w:numPr>
              <w:jc w:val="both"/>
            </w:pPr>
            <w:r w:rsidRPr="003371F7">
              <w:t>Mathematica - posloupnosti, d</w:t>
            </w:r>
            <w:r>
              <w:t>iferenciální a integrální počet, procvičení tvorby vlastních funkcí</w:t>
            </w:r>
          </w:p>
          <w:p w14:paraId="08E0A64C" w14:textId="77777777" w:rsidR="002F2E5C" w:rsidRDefault="002F2E5C" w:rsidP="007755BB">
            <w:pPr>
              <w:pStyle w:val="Odstavecseseznamem"/>
              <w:numPr>
                <w:ilvl w:val="0"/>
                <w:numId w:val="9"/>
              </w:numPr>
              <w:jc w:val="both"/>
            </w:pPr>
            <w:r>
              <w:t xml:space="preserve">1. dílčí písemná práce – Mathematica </w:t>
            </w:r>
          </w:p>
          <w:p w14:paraId="2D5865D6" w14:textId="77777777" w:rsidR="002F2E5C" w:rsidRPr="00010D55" w:rsidRDefault="002F2E5C" w:rsidP="007755BB">
            <w:pPr>
              <w:pStyle w:val="Odstavecseseznamem"/>
              <w:numPr>
                <w:ilvl w:val="0"/>
                <w:numId w:val="9"/>
              </w:numPr>
              <w:jc w:val="both"/>
            </w:pPr>
            <w:r w:rsidRPr="003371F7">
              <w:t>MATLAB - Popis MATLAB Desktop; operace a funkce pro práci se skaláry, vektory, maticemi a poli.</w:t>
            </w:r>
          </w:p>
          <w:p w14:paraId="33478D5F" w14:textId="77777777" w:rsidR="002F2E5C" w:rsidRPr="00010D55" w:rsidRDefault="002F2E5C" w:rsidP="007755BB">
            <w:pPr>
              <w:pStyle w:val="Odstavecseseznamem"/>
              <w:numPr>
                <w:ilvl w:val="0"/>
                <w:numId w:val="9"/>
              </w:numPr>
              <w:jc w:val="both"/>
            </w:pPr>
            <w:r w:rsidRPr="003371F7">
              <w:t xml:space="preserve">MATLAB - Funkce pro práci s komplexními čísly; podmínky a cykly, maskování cyklů; funkce pro práci s řetězci. </w:t>
            </w:r>
          </w:p>
          <w:p w14:paraId="5B074C0D" w14:textId="77777777" w:rsidR="002F2E5C" w:rsidRPr="00010D55" w:rsidRDefault="002F2E5C" w:rsidP="007755BB">
            <w:pPr>
              <w:pStyle w:val="Odstavecseseznamem"/>
              <w:numPr>
                <w:ilvl w:val="0"/>
                <w:numId w:val="9"/>
              </w:numPr>
              <w:jc w:val="both"/>
            </w:pPr>
            <w:r w:rsidRPr="003371F7">
              <w:t xml:space="preserve">MATLAB - I/O operace se soubory; 2D a 3D vizualizace a nastavení parametrů vizualizace + speciální grafy; tvorba funkcí a skriptů, tvorba souborů se zdrojovým kódem (M-file). </w:t>
            </w:r>
          </w:p>
          <w:p w14:paraId="41FD870F" w14:textId="77777777" w:rsidR="002F2E5C" w:rsidRDefault="002F2E5C" w:rsidP="007755BB">
            <w:pPr>
              <w:pStyle w:val="Odstavecseseznamem"/>
              <w:numPr>
                <w:ilvl w:val="0"/>
                <w:numId w:val="9"/>
              </w:numPr>
              <w:jc w:val="both"/>
            </w:pPr>
            <w:r w:rsidRPr="003371F7">
              <w:t>MATLAB - Tvorba dialogových oken, práce s nástroji Matlab Editor, GUIDE a funkce pro práci s datumem a časem, export dat. Časová optimalizace kódu, zásady správného psaní kódu, ukázka tvorby projektu (numerické řešení obyčejných diferenciálních rovnic).</w:t>
            </w:r>
          </w:p>
          <w:p w14:paraId="3633195A" w14:textId="77777777" w:rsidR="002F2E5C" w:rsidRDefault="002F2E5C" w:rsidP="007755BB">
            <w:pPr>
              <w:pStyle w:val="Odstavecseseznamem"/>
              <w:numPr>
                <w:ilvl w:val="0"/>
                <w:numId w:val="9"/>
              </w:numPr>
              <w:jc w:val="both"/>
            </w:pPr>
            <w:r>
              <w:t xml:space="preserve">MATLAB - </w:t>
            </w:r>
            <w:r w:rsidRPr="003371F7">
              <w:t>Symbolic Math Toolbox (výpočet derivací, integrálů, analytického řešení soustav algebraických a diferenciálních rovnic). Simulink, popis Simulink Library, tvorba modelu, tvorba vlastního bloku, jeho maskování, tvorba vlastní knihovny, ukázka tvorby vlastního projektu v Simulinku.</w:t>
            </w:r>
            <w:r>
              <w:t xml:space="preserve"> </w:t>
            </w:r>
          </w:p>
          <w:p w14:paraId="61604F6F" w14:textId="77777777" w:rsidR="002F2E5C" w:rsidRDefault="002F2E5C" w:rsidP="007755BB">
            <w:pPr>
              <w:pStyle w:val="Odstavecseseznamem"/>
              <w:numPr>
                <w:ilvl w:val="0"/>
                <w:numId w:val="9"/>
              </w:numPr>
              <w:jc w:val="both"/>
            </w:pPr>
            <w:r>
              <w:t>2. dílčí písemná práce – MATLAB</w:t>
            </w:r>
          </w:p>
          <w:p w14:paraId="1D4AFA71" w14:textId="77777777" w:rsidR="002F2E5C" w:rsidRDefault="002F2E5C" w:rsidP="007755BB">
            <w:pPr>
              <w:pStyle w:val="Odstavecseseznamem"/>
              <w:numPr>
                <w:ilvl w:val="0"/>
                <w:numId w:val="9"/>
              </w:numPr>
              <w:jc w:val="both"/>
              <w:rPr>
                <w:ins w:id="893" w:author="Zuzka" w:date="2018-11-16T02:25:00Z"/>
              </w:rPr>
            </w:pPr>
            <w:r>
              <w:t>Zápočtový týden, opravná písemná</w:t>
            </w:r>
            <w:r w:rsidRPr="00C63A06">
              <w:t xml:space="preserve"> práce.</w:t>
            </w:r>
          </w:p>
          <w:p w14:paraId="46D448F0" w14:textId="77777777" w:rsidR="009E2118" w:rsidRDefault="009E2118">
            <w:pPr>
              <w:ind w:left="360"/>
              <w:jc w:val="both"/>
              <w:pPrChange w:id="894" w:author="Zuzka" w:date="2018-11-16T02:25:00Z">
                <w:pPr>
                  <w:pStyle w:val="Odstavecseseznamem"/>
                  <w:numPr>
                    <w:numId w:val="9"/>
                  </w:numPr>
                  <w:ind w:hanging="360"/>
                  <w:jc w:val="both"/>
                </w:pPr>
              </w:pPrChange>
            </w:pPr>
          </w:p>
        </w:tc>
      </w:tr>
      <w:tr w:rsidR="002F2E5C" w14:paraId="24EA1CEC" w14:textId="77777777" w:rsidTr="007755BB">
        <w:trPr>
          <w:trHeight w:val="265"/>
        </w:trPr>
        <w:tc>
          <w:tcPr>
            <w:tcW w:w="3653" w:type="dxa"/>
            <w:gridSpan w:val="2"/>
            <w:tcBorders>
              <w:top w:val="nil"/>
            </w:tcBorders>
            <w:shd w:val="clear" w:color="auto" w:fill="F7CAAC"/>
          </w:tcPr>
          <w:p w14:paraId="4A33E13D"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4354BD2C" w14:textId="77777777" w:rsidR="002F2E5C" w:rsidRDefault="002F2E5C" w:rsidP="007755BB">
            <w:pPr>
              <w:jc w:val="both"/>
            </w:pPr>
          </w:p>
        </w:tc>
      </w:tr>
      <w:tr w:rsidR="002F2E5C" w14:paraId="4404508D" w14:textId="77777777" w:rsidTr="007755BB">
        <w:trPr>
          <w:trHeight w:val="1497"/>
        </w:trPr>
        <w:tc>
          <w:tcPr>
            <w:tcW w:w="9855" w:type="dxa"/>
            <w:gridSpan w:val="8"/>
            <w:tcBorders>
              <w:top w:val="nil"/>
            </w:tcBorders>
          </w:tcPr>
          <w:p w14:paraId="44645EB4" w14:textId="77777777" w:rsidR="002F2E5C" w:rsidRDefault="002F2E5C" w:rsidP="007755BB">
            <w:pPr>
              <w:jc w:val="both"/>
              <w:rPr>
                <w:b/>
                <w:bCs/>
              </w:rPr>
            </w:pPr>
            <w:r w:rsidRPr="001C0137">
              <w:rPr>
                <w:b/>
                <w:bCs/>
              </w:rPr>
              <w:t>Povinná literatura:</w:t>
            </w:r>
          </w:p>
          <w:p w14:paraId="5991F87B" w14:textId="77777777" w:rsidR="002F2E5C" w:rsidRDefault="002F2E5C" w:rsidP="007755BB">
            <w:pPr>
              <w:jc w:val="both"/>
              <w:rPr>
                <w:bCs/>
              </w:rPr>
            </w:pPr>
            <w:r w:rsidRPr="001A0DE3">
              <w:rPr>
                <w:bCs/>
              </w:rPr>
              <w:t xml:space="preserve">CHRAMCOV, Bronislav. </w:t>
            </w:r>
            <w:r w:rsidRPr="001A0DE3">
              <w:rPr>
                <w:bCs/>
                <w:i/>
              </w:rPr>
              <w:t>Základy práce v prostředí Mathematica</w:t>
            </w:r>
            <w:r w:rsidRPr="001A0DE3">
              <w:rPr>
                <w:bCs/>
              </w:rPr>
              <w:t>. Ve Zlíně: Univerzita Tomáše Bati ve Zlíně, 2005, 122 s. Učební texty vysokých škol. ISBN 8073182688.</w:t>
            </w:r>
          </w:p>
          <w:p w14:paraId="4FF65F66" w14:textId="77777777" w:rsidR="002F2E5C" w:rsidRDefault="002F2E5C" w:rsidP="007755BB">
            <w:pPr>
              <w:jc w:val="both"/>
              <w:rPr>
                <w:bCs/>
                <w:lang w:val="en-GB"/>
              </w:rPr>
            </w:pPr>
            <w:r w:rsidRPr="001A0DE3">
              <w:rPr>
                <w:bCs/>
                <w:lang w:val="en-GB"/>
              </w:rPr>
              <w:t>ZAPLATÍLEK, Karel a Bohuslav DOŇAR. </w:t>
            </w:r>
            <w:r w:rsidRPr="001A0DE3">
              <w:rPr>
                <w:bCs/>
                <w:i/>
                <w:iCs/>
                <w:lang w:val="en-GB"/>
              </w:rPr>
              <w:t>MATLAB: tvorba uživatelských aplikací</w:t>
            </w:r>
            <w:r w:rsidRPr="001A0DE3">
              <w:rPr>
                <w:bCs/>
                <w:lang w:val="en-GB"/>
              </w:rPr>
              <w:t>. Praha: BEN - technická literatura, 2004, 215 s. ISBN 80-7300-133-0.</w:t>
            </w:r>
          </w:p>
          <w:p w14:paraId="39B6A84B" w14:textId="77777777" w:rsidR="002F2E5C" w:rsidRDefault="002F2E5C" w:rsidP="007755BB">
            <w:pPr>
              <w:jc w:val="both"/>
              <w:rPr>
                <w:bCs/>
                <w:lang w:val="en-GB"/>
              </w:rPr>
            </w:pPr>
            <w:r w:rsidRPr="001A0DE3">
              <w:rPr>
                <w:bCs/>
                <w:lang w:val="en-GB"/>
              </w:rPr>
              <w:t>PERŮTKA, Karel. </w:t>
            </w:r>
            <w:r w:rsidRPr="001A0DE3">
              <w:rPr>
                <w:bCs/>
                <w:i/>
                <w:iCs/>
                <w:lang w:val="en-GB"/>
              </w:rPr>
              <w:t>MATLAB: základy pro studenty automatizace a informačních technologií</w:t>
            </w:r>
            <w:r w:rsidRPr="001A0DE3">
              <w:rPr>
                <w:bCs/>
                <w:lang w:val="en-GB"/>
              </w:rPr>
              <w:t>. Zlín: Ústav řízení procesů, Institut řízení procesů a aplikované informatiky, Rakulta technologická, Univerzita Tomáše Bati ve Zlíně, 2005, 303 s. ISBN 8073183552.</w:t>
            </w:r>
          </w:p>
          <w:p w14:paraId="2F630FBA" w14:textId="77777777" w:rsidR="002F2E5C" w:rsidRDefault="002F2E5C" w:rsidP="007755BB">
            <w:pPr>
              <w:jc w:val="both"/>
              <w:rPr>
                <w:ins w:id="895" w:author="Zuzka" w:date="2018-11-16T02:26:00Z"/>
              </w:rPr>
            </w:pPr>
            <w:r>
              <w:t>KOZÁK, Š. a</w:t>
            </w:r>
            <w:r w:rsidRPr="003371F7">
              <w:t xml:space="preserve"> S.</w:t>
            </w:r>
            <w:r>
              <w:t xml:space="preserve"> KAJAN.</w:t>
            </w:r>
            <w:r w:rsidRPr="003371F7">
              <w:t xml:space="preserve"> </w:t>
            </w:r>
            <w:r w:rsidRPr="001A0DE3">
              <w:rPr>
                <w:i/>
              </w:rPr>
              <w:t>Matlab - Simulink I</w:t>
            </w:r>
            <w:r w:rsidRPr="003371F7">
              <w:t xml:space="preserve">. STU Bratislava, 1999. ISBN 80-227-1213-2. </w:t>
            </w:r>
          </w:p>
          <w:p w14:paraId="55115C92" w14:textId="064E8F15" w:rsidR="007423E3" w:rsidRPr="004D30F1" w:rsidRDefault="007423E3">
            <w:pPr>
              <w:jc w:val="both"/>
              <w:rPr>
                <w:ins w:id="896" w:author="Zuzka" w:date="2018-11-16T02:27:00Z"/>
                <w:lang w:val="en-GB"/>
              </w:rPr>
              <w:pPrChange w:id="897" w:author="Zuzka" w:date="2018-11-16T02:27:00Z">
                <w:pPr/>
              </w:pPrChange>
            </w:pPr>
            <w:ins w:id="898" w:author="Zuzka" w:date="2018-11-16T02:27:00Z">
              <w:r>
                <w:t xml:space="preserve">PEASLY, </w:t>
              </w:r>
              <w:r w:rsidRPr="004D30F1">
                <w:t xml:space="preserve">Eric. </w:t>
              </w:r>
              <w:r w:rsidRPr="004D30F1">
                <w:rPr>
                  <w:i/>
                  <w:lang w:val="en-GB"/>
                  <w:rPrChange w:id="899" w:author="Jiří Vojtěšek" w:date="2018-11-22T19:38:00Z">
                    <w:rPr>
                      <w:lang w:val="en-GB"/>
                    </w:rPr>
                  </w:rPrChange>
                </w:rPr>
                <w:t>An Introduction to MATHEMATICA</w:t>
              </w:r>
              <w:r w:rsidRPr="004D30F1">
                <w:rPr>
                  <w:lang w:val="en-GB"/>
                </w:rPr>
                <w:t xml:space="preserve">. </w:t>
              </w:r>
              <w:r w:rsidRPr="004D30F1">
                <w:rPr>
                  <w:color w:val="000000"/>
                  <w:rPrChange w:id="900" w:author="Jiří Vojtěšek" w:date="2018-11-22T19:38:00Z">
                    <w:rPr>
                      <w:rFonts w:ascii="Calibri" w:hAnsi="Calibri"/>
                      <w:color w:val="000000"/>
                    </w:rPr>
                  </w:rPrChange>
                </w:rPr>
                <w:t>Department of Engineering Science, University of Oxford, version 2. 2013. dostupné z </w:t>
              </w:r>
              <w:r w:rsidRPr="004D30F1">
                <w:rPr>
                  <w:rPrChange w:id="901" w:author="Jiří Vojtěšek" w:date="2018-11-22T19:38:00Z">
                    <w:rPr>
                      <w:rStyle w:val="Hypertextovodkaz"/>
                      <w:rFonts w:ascii="Calibri" w:hAnsi="Calibri"/>
                    </w:rPr>
                  </w:rPrChange>
                </w:rPr>
                <w:t>http://www.eng.ox.ac.uk/~labejp/Seminar/Mathematica/MathematicaSeminarNotes.pdf</w:t>
              </w:r>
            </w:ins>
          </w:p>
          <w:p w14:paraId="7C0DF503" w14:textId="77777777" w:rsidR="00BF58E0" w:rsidRPr="00BF58E0" w:rsidRDefault="00BF58E0" w:rsidP="00BF58E0">
            <w:pPr>
              <w:jc w:val="both"/>
              <w:rPr>
                <w:ins w:id="902" w:author="Zuzka" w:date="2018-11-16T02:29:00Z"/>
                <w:bCs/>
                <w:lang w:val="en-GB"/>
              </w:rPr>
            </w:pPr>
            <w:ins w:id="903" w:author="Zuzka" w:date="2018-11-16T02:29:00Z">
              <w:r w:rsidRPr="00E27E6C">
                <w:rPr>
                  <w:bCs/>
                  <w:lang w:val="en-GB"/>
                </w:rPr>
                <w:t>MANGANO, Sal. </w:t>
              </w:r>
              <w:r w:rsidRPr="00E27E6C">
                <w:rPr>
                  <w:bCs/>
                  <w:i/>
                  <w:iCs/>
                  <w:lang w:val="en-GB"/>
                </w:rPr>
                <w:t>Mathematica cookbook</w:t>
              </w:r>
              <w:r w:rsidRPr="00E27E6C">
                <w:rPr>
                  <w:bCs/>
                  <w:lang w:val="en-GB"/>
                </w:rPr>
                <w:t>. Sebastopol</w:t>
              </w:r>
              <w:r w:rsidRPr="00BF58E0">
                <w:rPr>
                  <w:bCs/>
                  <w:lang w:val="en-GB"/>
                </w:rPr>
                <w:t>, CA: O'Reilly, c2010. ISBN 978-0-596-52099-1.</w:t>
              </w:r>
            </w:ins>
          </w:p>
          <w:p w14:paraId="4D6B723D" w14:textId="77777777" w:rsidR="00BF58E0" w:rsidRPr="001A0DE3" w:rsidRDefault="00BF58E0" w:rsidP="007755BB">
            <w:pPr>
              <w:jc w:val="both"/>
              <w:rPr>
                <w:bCs/>
                <w:lang w:val="en-GB"/>
              </w:rPr>
            </w:pPr>
          </w:p>
          <w:p w14:paraId="065F1B2E" w14:textId="77777777" w:rsidR="002F2E5C" w:rsidRDefault="002F2E5C" w:rsidP="007755BB">
            <w:pPr>
              <w:jc w:val="both"/>
              <w:rPr>
                <w:b/>
                <w:bCs/>
              </w:rPr>
            </w:pPr>
            <w:r w:rsidRPr="00C63A06">
              <w:rPr>
                <w:b/>
                <w:bCs/>
              </w:rPr>
              <w:t>Doporučená literatura:</w:t>
            </w:r>
          </w:p>
          <w:p w14:paraId="09A26791" w14:textId="77777777" w:rsidR="002F2E5C" w:rsidRDefault="002F2E5C" w:rsidP="007755BB">
            <w:pPr>
              <w:jc w:val="both"/>
              <w:rPr>
                <w:lang w:val="en-GB"/>
              </w:rPr>
            </w:pPr>
            <w:r w:rsidRPr="001A0DE3">
              <w:rPr>
                <w:lang w:val="en-GB"/>
              </w:rPr>
              <w:t>HANSELMAN, Duane C a Bruce LITTLEFIELD. </w:t>
            </w:r>
            <w:r w:rsidRPr="001A0DE3">
              <w:rPr>
                <w:i/>
                <w:iCs/>
                <w:lang w:val="en-GB"/>
              </w:rPr>
              <w:t>Mastering MATLAB 7</w:t>
            </w:r>
            <w:r w:rsidRPr="001A0DE3">
              <w:rPr>
                <w:lang w:val="en-GB"/>
              </w:rPr>
              <w:t>. Upper Saddle River, NJ: Pearson/Prentice Hall, c2005. ISBN 0-13-143018-1.</w:t>
            </w:r>
          </w:p>
          <w:p w14:paraId="366BCD77" w14:textId="77777777" w:rsidR="002F2E5C" w:rsidRPr="001A0DE3" w:rsidRDefault="002F2E5C" w:rsidP="007755BB">
            <w:pPr>
              <w:jc w:val="both"/>
              <w:rPr>
                <w:lang w:val="en-GB"/>
              </w:rPr>
            </w:pPr>
            <w:r w:rsidRPr="001A0DE3">
              <w:rPr>
                <w:lang w:val="en-GB"/>
              </w:rPr>
              <w:t>DABNEY, James a Thomas L HARMAN. </w:t>
            </w:r>
            <w:r w:rsidRPr="001A0DE3">
              <w:rPr>
                <w:i/>
                <w:iCs/>
                <w:lang w:val="en-GB"/>
              </w:rPr>
              <w:t>Mastering Simulink</w:t>
            </w:r>
            <w:r w:rsidRPr="001A0DE3">
              <w:rPr>
                <w:lang w:val="en-GB"/>
              </w:rPr>
              <w:t>. Upper Saddle River, N.J.: Pearson/Prentice Hall, c2004, xix, 376 s. ISBN 0-13-142477-7.</w:t>
            </w:r>
          </w:p>
          <w:p w14:paraId="02F54249" w14:textId="77777777" w:rsidR="002F2E5C" w:rsidRDefault="002F2E5C" w:rsidP="007755BB">
            <w:pPr>
              <w:jc w:val="both"/>
              <w:rPr>
                <w:ins w:id="904" w:author="Zuzka" w:date="2018-11-16T02:29:00Z"/>
              </w:rPr>
            </w:pPr>
            <w:r>
              <w:t>KOZÁK, Š. a</w:t>
            </w:r>
            <w:r w:rsidRPr="003371F7">
              <w:t xml:space="preserve"> S.</w:t>
            </w:r>
            <w:r>
              <w:t xml:space="preserve"> KAJAN.</w:t>
            </w:r>
            <w:r w:rsidRPr="003371F7">
              <w:t xml:space="preserve"> </w:t>
            </w:r>
            <w:r w:rsidRPr="001A0DE3">
              <w:rPr>
                <w:i/>
              </w:rPr>
              <w:t xml:space="preserve">Matlab - Simulink </w:t>
            </w:r>
            <w:r>
              <w:rPr>
                <w:i/>
              </w:rPr>
              <w:t>I</w:t>
            </w:r>
            <w:r w:rsidRPr="001A0DE3">
              <w:rPr>
                <w:i/>
              </w:rPr>
              <w:t>I</w:t>
            </w:r>
            <w:r w:rsidRPr="003371F7">
              <w:t>. STU Br</w:t>
            </w:r>
            <w:r>
              <w:t>atislava, 1999. ISBN 80-227-1235-3</w:t>
            </w:r>
            <w:r w:rsidRPr="003371F7">
              <w:t>.</w:t>
            </w:r>
          </w:p>
          <w:p w14:paraId="51959C04" w14:textId="77777777" w:rsidR="00BF58E0" w:rsidRPr="00BF58E0" w:rsidRDefault="00BF58E0" w:rsidP="00BF58E0">
            <w:pPr>
              <w:jc w:val="both"/>
              <w:rPr>
                <w:ins w:id="905" w:author="Zuzka" w:date="2018-11-16T02:29:00Z"/>
                <w:lang w:val="en-GB"/>
              </w:rPr>
            </w:pPr>
            <w:ins w:id="906" w:author="Zuzka" w:date="2018-11-16T02:29:00Z">
              <w:r w:rsidRPr="00BF58E0">
                <w:rPr>
                  <w:lang w:val="en-GB"/>
                </w:rPr>
                <w:t>MAGRAB, Edward B. </w:t>
              </w:r>
              <w:r w:rsidRPr="00BF58E0">
                <w:rPr>
                  <w:i/>
                  <w:iCs/>
                  <w:lang w:val="en-GB"/>
                </w:rPr>
                <w:t>An engineer's guide to Mathematica</w:t>
              </w:r>
              <w:r w:rsidRPr="00BF58E0">
                <w:rPr>
                  <w:lang w:val="en-GB"/>
                </w:rPr>
                <w:t>. Hoboken, NJ: John Wiley &amp; Sons, 2014. ISBN 9781118821268.</w:t>
              </w:r>
            </w:ins>
          </w:p>
          <w:p w14:paraId="07C6AA3F" w14:textId="77777777" w:rsidR="00BF58E0" w:rsidRPr="00BF58E0" w:rsidRDefault="00BF58E0" w:rsidP="00BF58E0">
            <w:pPr>
              <w:jc w:val="both"/>
              <w:rPr>
                <w:ins w:id="907" w:author="Zuzka" w:date="2018-11-16T02:30:00Z"/>
                <w:lang w:val="en-GB"/>
              </w:rPr>
            </w:pPr>
            <w:ins w:id="908" w:author="Zuzka" w:date="2018-11-16T02:30:00Z">
              <w:r w:rsidRPr="00BF58E0">
                <w:rPr>
                  <w:lang w:val="en-GB"/>
                </w:rPr>
                <w:t>HUNT, Brian R, Ronald L LIPSMAN a Jonathan M ROSENBERG. </w:t>
              </w:r>
              <w:r w:rsidRPr="00BF58E0">
                <w:rPr>
                  <w:i/>
                  <w:iCs/>
                  <w:lang w:val="en-GB"/>
                </w:rPr>
                <w:t>A guide to MATLAB: for beginners and experienced users</w:t>
              </w:r>
              <w:r w:rsidRPr="00BF58E0">
                <w:rPr>
                  <w:lang w:val="en-GB"/>
                </w:rPr>
                <w:t>. New York: Cambridge University Press, 2001. ISBN 978-0-521-80380-9.</w:t>
              </w:r>
            </w:ins>
          </w:p>
          <w:p w14:paraId="60B61303" w14:textId="77777777" w:rsidR="00BF58E0" w:rsidRPr="007201B1" w:rsidRDefault="00BF58E0" w:rsidP="007755BB">
            <w:pPr>
              <w:jc w:val="both"/>
            </w:pPr>
          </w:p>
        </w:tc>
      </w:tr>
      <w:tr w:rsidR="002F2E5C" w14:paraId="491C0AF9"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9311BA" w14:textId="77777777" w:rsidR="002F2E5C" w:rsidRDefault="002F2E5C" w:rsidP="007755BB">
            <w:pPr>
              <w:jc w:val="center"/>
              <w:rPr>
                <w:b/>
              </w:rPr>
            </w:pPr>
            <w:r>
              <w:rPr>
                <w:b/>
              </w:rPr>
              <w:t>Informace ke kombinované nebo distanční formě</w:t>
            </w:r>
          </w:p>
        </w:tc>
      </w:tr>
      <w:tr w:rsidR="002F2E5C" w14:paraId="095685B3" w14:textId="77777777" w:rsidTr="007755BB">
        <w:tc>
          <w:tcPr>
            <w:tcW w:w="4787" w:type="dxa"/>
            <w:gridSpan w:val="3"/>
            <w:tcBorders>
              <w:top w:val="single" w:sz="2" w:space="0" w:color="auto"/>
            </w:tcBorders>
            <w:shd w:val="clear" w:color="auto" w:fill="F7CAAC"/>
          </w:tcPr>
          <w:p w14:paraId="53DDDCC8" w14:textId="77777777" w:rsidR="002F2E5C" w:rsidRDefault="002F2E5C" w:rsidP="007755BB">
            <w:pPr>
              <w:jc w:val="both"/>
            </w:pPr>
            <w:r>
              <w:rPr>
                <w:b/>
              </w:rPr>
              <w:t>Rozsah konzultací (soustředění)</w:t>
            </w:r>
          </w:p>
        </w:tc>
        <w:tc>
          <w:tcPr>
            <w:tcW w:w="889" w:type="dxa"/>
            <w:tcBorders>
              <w:top w:val="single" w:sz="2" w:space="0" w:color="auto"/>
            </w:tcBorders>
          </w:tcPr>
          <w:p w14:paraId="016BB4D5" w14:textId="77777777" w:rsidR="002F2E5C" w:rsidRDefault="002F2E5C" w:rsidP="007755BB">
            <w:pPr>
              <w:jc w:val="both"/>
            </w:pPr>
            <w:r>
              <w:t>16</w:t>
            </w:r>
          </w:p>
        </w:tc>
        <w:tc>
          <w:tcPr>
            <w:tcW w:w="4179" w:type="dxa"/>
            <w:gridSpan w:val="4"/>
            <w:tcBorders>
              <w:top w:val="single" w:sz="2" w:space="0" w:color="auto"/>
            </w:tcBorders>
            <w:shd w:val="clear" w:color="auto" w:fill="F7CAAC"/>
          </w:tcPr>
          <w:p w14:paraId="1C05107E" w14:textId="77777777" w:rsidR="002F2E5C" w:rsidRDefault="002F2E5C" w:rsidP="007755BB">
            <w:pPr>
              <w:jc w:val="both"/>
              <w:rPr>
                <w:b/>
              </w:rPr>
            </w:pPr>
            <w:r>
              <w:rPr>
                <w:b/>
              </w:rPr>
              <w:t xml:space="preserve">hodin </w:t>
            </w:r>
          </w:p>
        </w:tc>
      </w:tr>
      <w:tr w:rsidR="002F2E5C" w14:paraId="44FCA2EE" w14:textId="77777777" w:rsidTr="007755BB">
        <w:tc>
          <w:tcPr>
            <w:tcW w:w="9855" w:type="dxa"/>
            <w:gridSpan w:val="8"/>
            <w:shd w:val="clear" w:color="auto" w:fill="F7CAAC"/>
          </w:tcPr>
          <w:p w14:paraId="5753CD6D" w14:textId="77777777" w:rsidR="002F2E5C" w:rsidRDefault="002F2E5C" w:rsidP="007755BB">
            <w:pPr>
              <w:jc w:val="both"/>
              <w:rPr>
                <w:b/>
              </w:rPr>
            </w:pPr>
            <w:r>
              <w:rPr>
                <w:b/>
              </w:rPr>
              <w:t>Informace o způsobu kontaktu s vyučujícím</w:t>
            </w:r>
          </w:p>
        </w:tc>
      </w:tr>
      <w:tr w:rsidR="002F2E5C" w14:paraId="3AE6A5EA" w14:textId="77777777" w:rsidTr="001E0FC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9" w:author="Zuzka" w:date="2018-11-16T02:30: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37"/>
          <w:trPrChange w:id="910" w:author="Zuzka" w:date="2018-11-16T02:30:00Z">
            <w:trPr>
              <w:gridBefore w:val="1"/>
              <w:trHeight w:val="1373"/>
            </w:trPr>
          </w:trPrChange>
        </w:trPr>
        <w:tc>
          <w:tcPr>
            <w:tcW w:w="9855" w:type="dxa"/>
            <w:gridSpan w:val="8"/>
            <w:tcPrChange w:id="911" w:author="Zuzka" w:date="2018-11-16T02:30:00Z">
              <w:tcPr>
                <w:tcW w:w="9855" w:type="dxa"/>
                <w:gridSpan w:val="9"/>
              </w:tcPr>
            </w:tcPrChange>
          </w:tcPr>
          <w:p w14:paraId="2B035BD4" w14:textId="77777777" w:rsidR="002F2E5C" w:rsidRDefault="002F2E5C" w:rsidP="007755BB">
            <w:pPr>
              <w:jc w:val="both"/>
            </w:pPr>
            <w:r w:rsidRPr="00C63A06">
              <w:t>Vyučující na FAI mají trvale vypsány a zveřejněny konzultace minimálně 2h/týden v rámci kterých mají možnosti konzultovat podrobněji probíranou látku. Dále mohou studenti komunikovat s vyučujícím pomocí e-mailu.</w:t>
            </w:r>
          </w:p>
        </w:tc>
      </w:tr>
    </w:tbl>
    <w:p w14:paraId="3D77C9F1" w14:textId="77777777" w:rsidR="002F2E5C" w:rsidRDefault="002F2E5C" w:rsidP="002F2E5C">
      <w:pPr>
        <w:spacing w:after="160" w:line="259" w:lineRule="auto"/>
      </w:pPr>
    </w:p>
    <w:p w14:paraId="371B98DB" w14:textId="77777777" w:rsidR="005E2DA8" w:rsidRDefault="005E2DA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Change w:id="912">
          <w:tblGrid>
            <w:gridCol w:w="76"/>
            <w:gridCol w:w="3010"/>
            <w:gridCol w:w="567"/>
            <w:gridCol w:w="1134"/>
            <w:gridCol w:w="889"/>
            <w:gridCol w:w="816"/>
            <w:gridCol w:w="2156"/>
            <w:gridCol w:w="599"/>
            <w:gridCol w:w="608"/>
            <w:gridCol w:w="76"/>
          </w:tblGrid>
        </w:tblGridChange>
      </w:tblGrid>
      <w:tr w:rsidR="005E2DA8" w14:paraId="5820D16D" w14:textId="77777777" w:rsidTr="003C38C5">
        <w:tc>
          <w:tcPr>
            <w:tcW w:w="9855" w:type="dxa"/>
            <w:gridSpan w:val="8"/>
            <w:tcBorders>
              <w:bottom w:val="double" w:sz="4" w:space="0" w:color="auto"/>
            </w:tcBorders>
            <w:shd w:val="clear" w:color="auto" w:fill="BDD6EE"/>
          </w:tcPr>
          <w:p w14:paraId="1FF0134A" w14:textId="6257E720" w:rsidR="005E2DA8" w:rsidRDefault="005E2DA8" w:rsidP="003C38C5">
            <w:pPr>
              <w:tabs>
                <w:tab w:val="right" w:pos="9458"/>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5E2DA8" w14:paraId="1BCAA942" w14:textId="77777777" w:rsidTr="003C38C5">
        <w:tc>
          <w:tcPr>
            <w:tcW w:w="3086" w:type="dxa"/>
            <w:tcBorders>
              <w:top w:val="double" w:sz="4" w:space="0" w:color="auto"/>
            </w:tcBorders>
            <w:shd w:val="clear" w:color="auto" w:fill="F7CAAC"/>
          </w:tcPr>
          <w:p w14:paraId="7E0F30BD" w14:textId="77777777" w:rsidR="005E2DA8" w:rsidRDefault="005E2DA8" w:rsidP="003C38C5">
            <w:pPr>
              <w:jc w:val="both"/>
              <w:rPr>
                <w:b/>
              </w:rPr>
            </w:pPr>
            <w:r>
              <w:rPr>
                <w:b/>
              </w:rPr>
              <w:t>Název studijního předmětu</w:t>
            </w:r>
          </w:p>
        </w:tc>
        <w:tc>
          <w:tcPr>
            <w:tcW w:w="6769" w:type="dxa"/>
            <w:gridSpan w:val="7"/>
            <w:tcBorders>
              <w:top w:val="double" w:sz="4" w:space="0" w:color="auto"/>
            </w:tcBorders>
          </w:tcPr>
          <w:p w14:paraId="27CDC350" w14:textId="77777777" w:rsidR="005E2DA8" w:rsidRDefault="005E2DA8" w:rsidP="003C38C5">
            <w:pPr>
              <w:jc w:val="both"/>
            </w:pPr>
            <w:bookmarkStart w:id="913" w:name="SoftwaroveTechnologieVprumyslu"/>
            <w:r>
              <w:t>Softwarové technologie v průmyslu</w:t>
            </w:r>
            <w:bookmarkEnd w:id="913"/>
          </w:p>
        </w:tc>
      </w:tr>
      <w:tr w:rsidR="005E2DA8" w14:paraId="40F263A9" w14:textId="77777777" w:rsidTr="003C38C5">
        <w:tc>
          <w:tcPr>
            <w:tcW w:w="3086" w:type="dxa"/>
            <w:shd w:val="clear" w:color="auto" w:fill="F7CAAC"/>
          </w:tcPr>
          <w:p w14:paraId="48CC109C" w14:textId="77777777" w:rsidR="005E2DA8" w:rsidRDefault="005E2DA8" w:rsidP="003C38C5">
            <w:pPr>
              <w:jc w:val="both"/>
              <w:rPr>
                <w:b/>
              </w:rPr>
            </w:pPr>
            <w:r>
              <w:rPr>
                <w:b/>
              </w:rPr>
              <w:t>Typ předmětu</w:t>
            </w:r>
          </w:p>
        </w:tc>
        <w:tc>
          <w:tcPr>
            <w:tcW w:w="3406" w:type="dxa"/>
            <w:gridSpan w:val="4"/>
          </w:tcPr>
          <w:p w14:paraId="57A5FD06" w14:textId="77777777" w:rsidR="005E2DA8" w:rsidRDefault="005E2DA8" w:rsidP="003C38C5">
            <w:pPr>
              <w:jc w:val="both"/>
            </w:pPr>
            <w:r>
              <w:t>povinný</w:t>
            </w:r>
            <w:del w:id="914" w:author="Zuzka" w:date="2018-11-12T23:05:00Z">
              <w:r w:rsidDel="00D66E60">
                <w:delText xml:space="preserve"> „PZ“</w:delText>
              </w:r>
            </w:del>
          </w:p>
        </w:tc>
        <w:tc>
          <w:tcPr>
            <w:tcW w:w="2755" w:type="dxa"/>
            <w:gridSpan w:val="2"/>
            <w:shd w:val="clear" w:color="auto" w:fill="F7CAAC"/>
          </w:tcPr>
          <w:p w14:paraId="15E8AC8B" w14:textId="77777777" w:rsidR="005E2DA8" w:rsidRDefault="005E2DA8" w:rsidP="003C38C5">
            <w:pPr>
              <w:jc w:val="both"/>
            </w:pPr>
            <w:r>
              <w:rPr>
                <w:b/>
              </w:rPr>
              <w:t>doporučený ročník / semestr</w:t>
            </w:r>
          </w:p>
        </w:tc>
        <w:tc>
          <w:tcPr>
            <w:tcW w:w="608" w:type="dxa"/>
          </w:tcPr>
          <w:p w14:paraId="1A30106A" w14:textId="77777777" w:rsidR="005E2DA8" w:rsidRDefault="005E2DA8" w:rsidP="003C38C5">
            <w:pPr>
              <w:jc w:val="both"/>
            </w:pPr>
            <w:r>
              <w:t>2/L</w:t>
            </w:r>
          </w:p>
        </w:tc>
      </w:tr>
      <w:tr w:rsidR="005E2DA8" w14:paraId="2FF8188E" w14:textId="77777777" w:rsidTr="003C38C5">
        <w:tc>
          <w:tcPr>
            <w:tcW w:w="3086" w:type="dxa"/>
            <w:shd w:val="clear" w:color="auto" w:fill="F7CAAC"/>
          </w:tcPr>
          <w:p w14:paraId="2DE62A3B" w14:textId="77777777" w:rsidR="005E2DA8" w:rsidRDefault="005E2DA8" w:rsidP="003C38C5">
            <w:pPr>
              <w:jc w:val="both"/>
              <w:rPr>
                <w:b/>
              </w:rPr>
            </w:pPr>
            <w:r>
              <w:rPr>
                <w:b/>
              </w:rPr>
              <w:t>Rozsah studijního předmětu</w:t>
            </w:r>
          </w:p>
        </w:tc>
        <w:tc>
          <w:tcPr>
            <w:tcW w:w="1701" w:type="dxa"/>
            <w:gridSpan w:val="2"/>
          </w:tcPr>
          <w:p w14:paraId="71EED91F" w14:textId="77777777" w:rsidR="005E2DA8" w:rsidRDefault="005E2DA8" w:rsidP="003C38C5">
            <w:pPr>
              <w:jc w:val="both"/>
            </w:pPr>
            <w:r>
              <w:t>14s</w:t>
            </w:r>
          </w:p>
        </w:tc>
        <w:tc>
          <w:tcPr>
            <w:tcW w:w="889" w:type="dxa"/>
            <w:shd w:val="clear" w:color="auto" w:fill="F7CAAC"/>
          </w:tcPr>
          <w:p w14:paraId="730C633C" w14:textId="77777777" w:rsidR="005E2DA8" w:rsidRDefault="005E2DA8" w:rsidP="003C38C5">
            <w:pPr>
              <w:jc w:val="both"/>
              <w:rPr>
                <w:b/>
              </w:rPr>
            </w:pPr>
            <w:r>
              <w:rPr>
                <w:b/>
              </w:rPr>
              <w:t xml:space="preserve">hod. </w:t>
            </w:r>
          </w:p>
        </w:tc>
        <w:tc>
          <w:tcPr>
            <w:tcW w:w="816" w:type="dxa"/>
          </w:tcPr>
          <w:p w14:paraId="3D47E112" w14:textId="77777777" w:rsidR="005E2DA8" w:rsidRDefault="005E2DA8" w:rsidP="003C38C5">
            <w:pPr>
              <w:jc w:val="both"/>
            </w:pPr>
          </w:p>
        </w:tc>
        <w:tc>
          <w:tcPr>
            <w:tcW w:w="2156" w:type="dxa"/>
            <w:shd w:val="clear" w:color="auto" w:fill="F7CAAC"/>
          </w:tcPr>
          <w:p w14:paraId="09923527" w14:textId="77777777" w:rsidR="005E2DA8" w:rsidRDefault="005E2DA8" w:rsidP="003C38C5">
            <w:pPr>
              <w:jc w:val="both"/>
              <w:rPr>
                <w:b/>
              </w:rPr>
            </w:pPr>
            <w:r>
              <w:rPr>
                <w:b/>
              </w:rPr>
              <w:t>kreditů</w:t>
            </w:r>
          </w:p>
        </w:tc>
        <w:tc>
          <w:tcPr>
            <w:tcW w:w="1207" w:type="dxa"/>
            <w:gridSpan w:val="2"/>
          </w:tcPr>
          <w:p w14:paraId="490DC2D4" w14:textId="77777777" w:rsidR="005E2DA8" w:rsidRDefault="005E2DA8" w:rsidP="003C38C5">
            <w:pPr>
              <w:jc w:val="both"/>
            </w:pPr>
            <w:r>
              <w:t>2</w:t>
            </w:r>
          </w:p>
        </w:tc>
      </w:tr>
      <w:tr w:rsidR="005E2DA8" w14:paraId="4CC08F11" w14:textId="77777777" w:rsidTr="003C38C5">
        <w:tc>
          <w:tcPr>
            <w:tcW w:w="3086" w:type="dxa"/>
            <w:shd w:val="clear" w:color="auto" w:fill="F7CAAC"/>
          </w:tcPr>
          <w:p w14:paraId="5BD2DBBF" w14:textId="77777777" w:rsidR="005E2DA8" w:rsidRDefault="005E2DA8" w:rsidP="003C38C5">
            <w:pPr>
              <w:jc w:val="both"/>
              <w:rPr>
                <w:b/>
                <w:sz w:val="22"/>
              </w:rPr>
            </w:pPr>
            <w:r>
              <w:rPr>
                <w:b/>
              </w:rPr>
              <w:t>Prerekvizity, korekvizity, ekvivalence</w:t>
            </w:r>
          </w:p>
        </w:tc>
        <w:tc>
          <w:tcPr>
            <w:tcW w:w="6769" w:type="dxa"/>
            <w:gridSpan w:val="7"/>
          </w:tcPr>
          <w:p w14:paraId="43451843" w14:textId="77777777" w:rsidR="005E2DA8" w:rsidRDefault="005E2DA8" w:rsidP="003C38C5">
            <w:pPr>
              <w:jc w:val="both"/>
            </w:pPr>
            <w:r>
              <w:t>nejsou</w:t>
            </w:r>
          </w:p>
        </w:tc>
      </w:tr>
      <w:tr w:rsidR="005E2DA8" w14:paraId="35BA96F7" w14:textId="77777777" w:rsidTr="003C38C5">
        <w:tc>
          <w:tcPr>
            <w:tcW w:w="3086" w:type="dxa"/>
            <w:shd w:val="clear" w:color="auto" w:fill="F7CAAC"/>
          </w:tcPr>
          <w:p w14:paraId="123D5905" w14:textId="77777777" w:rsidR="005E2DA8" w:rsidRDefault="005E2DA8" w:rsidP="003C38C5">
            <w:pPr>
              <w:jc w:val="both"/>
              <w:rPr>
                <w:b/>
              </w:rPr>
            </w:pPr>
            <w:r>
              <w:rPr>
                <w:b/>
              </w:rPr>
              <w:t>Způsob ověření studijních výsledků</w:t>
            </w:r>
          </w:p>
        </w:tc>
        <w:tc>
          <w:tcPr>
            <w:tcW w:w="3406" w:type="dxa"/>
            <w:gridSpan w:val="4"/>
          </w:tcPr>
          <w:p w14:paraId="568CC020" w14:textId="77777777" w:rsidR="005E2DA8" w:rsidRDefault="005E2DA8" w:rsidP="003C38C5">
            <w:pPr>
              <w:jc w:val="both"/>
            </w:pPr>
            <w:r>
              <w:t>zápočet</w:t>
            </w:r>
          </w:p>
        </w:tc>
        <w:tc>
          <w:tcPr>
            <w:tcW w:w="2156" w:type="dxa"/>
            <w:shd w:val="clear" w:color="auto" w:fill="F7CAAC"/>
          </w:tcPr>
          <w:p w14:paraId="70B36503" w14:textId="77777777" w:rsidR="005E2DA8" w:rsidRDefault="005E2DA8" w:rsidP="003C38C5">
            <w:pPr>
              <w:jc w:val="both"/>
              <w:rPr>
                <w:b/>
              </w:rPr>
            </w:pPr>
            <w:r>
              <w:rPr>
                <w:b/>
              </w:rPr>
              <w:t>Forma výuky</w:t>
            </w:r>
          </w:p>
        </w:tc>
        <w:tc>
          <w:tcPr>
            <w:tcW w:w="1207" w:type="dxa"/>
            <w:gridSpan w:val="2"/>
          </w:tcPr>
          <w:p w14:paraId="2D3718AE" w14:textId="77777777" w:rsidR="005E2DA8" w:rsidRDefault="005E2DA8" w:rsidP="003C38C5">
            <w:pPr>
              <w:jc w:val="both"/>
            </w:pPr>
            <w:r>
              <w:t>seminář</w:t>
            </w:r>
          </w:p>
        </w:tc>
      </w:tr>
      <w:tr w:rsidR="005E2DA8" w14:paraId="49AE7959" w14:textId="77777777" w:rsidTr="003C38C5">
        <w:trPr>
          <w:trHeight w:val="1110"/>
        </w:trPr>
        <w:tc>
          <w:tcPr>
            <w:tcW w:w="3086" w:type="dxa"/>
            <w:shd w:val="clear" w:color="auto" w:fill="F7CAAC"/>
          </w:tcPr>
          <w:p w14:paraId="523E4DB5" w14:textId="77777777" w:rsidR="005E2DA8" w:rsidRDefault="005E2DA8" w:rsidP="003C38C5">
            <w:pPr>
              <w:jc w:val="both"/>
              <w:rPr>
                <w:b/>
              </w:rPr>
            </w:pPr>
            <w:r>
              <w:rPr>
                <w:b/>
              </w:rPr>
              <w:t>Forma způsobu ověření studijních výsledků a další požadavky na studenta</w:t>
            </w:r>
          </w:p>
        </w:tc>
        <w:tc>
          <w:tcPr>
            <w:tcW w:w="6769" w:type="dxa"/>
            <w:gridSpan w:val="7"/>
            <w:tcBorders>
              <w:bottom w:val="nil"/>
            </w:tcBorders>
          </w:tcPr>
          <w:p w14:paraId="3B37F9A3" w14:textId="77777777" w:rsidR="005E2DA8" w:rsidRDefault="005E2DA8" w:rsidP="003C38C5">
            <w:r>
              <w:t>Pro udělení</w:t>
            </w:r>
            <w:r w:rsidRPr="00EC44EC">
              <w:t xml:space="preserve"> zápočtu </w:t>
            </w:r>
            <w:r>
              <w:t xml:space="preserve">je požadováno: </w:t>
            </w:r>
          </w:p>
          <w:p w14:paraId="6D70B6BB" w14:textId="77777777" w:rsidR="005E2DA8" w:rsidRDefault="005E2DA8" w:rsidP="003C38C5">
            <w:pPr>
              <w:pStyle w:val="Odstavecseseznamem"/>
              <w:numPr>
                <w:ilvl w:val="0"/>
                <w:numId w:val="5"/>
              </w:numPr>
            </w:pPr>
            <w:r>
              <w:t>a</w:t>
            </w:r>
            <w:r w:rsidRPr="006F72C0">
              <w:t>ktivní účast ve výuce</w:t>
            </w:r>
            <w:r>
              <w:t xml:space="preserve"> (na semináři)</w:t>
            </w:r>
            <w:r w:rsidRPr="006F72C0">
              <w:t xml:space="preserve"> v rozsahu min. 80%</w:t>
            </w:r>
          </w:p>
          <w:p w14:paraId="181F1FF1" w14:textId="77777777" w:rsidR="005E2DA8" w:rsidRDefault="005E2DA8" w:rsidP="003C38C5">
            <w:pPr>
              <w:pStyle w:val="Odstavecseseznamem"/>
              <w:numPr>
                <w:ilvl w:val="0"/>
                <w:numId w:val="5"/>
              </w:numPr>
            </w:pPr>
            <w:r>
              <w:t>v</w:t>
            </w:r>
            <w:r w:rsidRPr="006F72C0">
              <w:t>ypracování semestráln</w:t>
            </w:r>
            <w:r>
              <w:t>í práce a její úspěšné obhájení</w:t>
            </w:r>
          </w:p>
          <w:p w14:paraId="7D192BB3" w14:textId="77777777" w:rsidR="005E2DA8" w:rsidRDefault="005E2DA8" w:rsidP="003C38C5">
            <w:pPr>
              <w:pStyle w:val="Odstavecseseznamem"/>
              <w:ind w:left="420"/>
            </w:pPr>
          </w:p>
        </w:tc>
      </w:tr>
      <w:tr w:rsidR="005E2DA8" w14:paraId="474DD78D" w14:textId="77777777" w:rsidTr="001135D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5" w:author="Zuzka" w:date="2018-11-16T02:4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916" w:author="Zuzka" w:date="2018-11-16T02:41:00Z">
            <w:trPr>
              <w:gridBefore w:val="1"/>
              <w:trHeight w:val="554"/>
            </w:trPr>
          </w:trPrChange>
        </w:trPr>
        <w:tc>
          <w:tcPr>
            <w:tcW w:w="9855" w:type="dxa"/>
            <w:gridSpan w:val="8"/>
            <w:tcBorders>
              <w:top w:val="nil"/>
            </w:tcBorders>
            <w:tcPrChange w:id="917" w:author="Zuzka" w:date="2018-11-16T02:41:00Z">
              <w:tcPr>
                <w:tcW w:w="9855" w:type="dxa"/>
                <w:gridSpan w:val="9"/>
                <w:tcBorders>
                  <w:top w:val="nil"/>
                </w:tcBorders>
              </w:tcPr>
            </w:tcPrChange>
          </w:tcPr>
          <w:p w14:paraId="457226F8" w14:textId="77777777" w:rsidR="005E2DA8" w:rsidRDefault="005E2DA8" w:rsidP="003C38C5">
            <w:pPr>
              <w:jc w:val="both"/>
            </w:pPr>
          </w:p>
        </w:tc>
      </w:tr>
      <w:tr w:rsidR="005E2DA8" w14:paraId="3A0D8C7A" w14:textId="77777777" w:rsidTr="003C38C5">
        <w:trPr>
          <w:trHeight w:val="197"/>
        </w:trPr>
        <w:tc>
          <w:tcPr>
            <w:tcW w:w="3086" w:type="dxa"/>
            <w:tcBorders>
              <w:top w:val="nil"/>
            </w:tcBorders>
            <w:shd w:val="clear" w:color="auto" w:fill="F7CAAC"/>
          </w:tcPr>
          <w:p w14:paraId="105325CD" w14:textId="77777777" w:rsidR="005E2DA8" w:rsidRDefault="005E2DA8" w:rsidP="003C38C5">
            <w:pPr>
              <w:jc w:val="both"/>
              <w:rPr>
                <w:b/>
              </w:rPr>
            </w:pPr>
            <w:r>
              <w:rPr>
                <w:b/>
              </w:rPr>
              <w:t>Garant předmětu</w:t>
            </w:r>
          </w:p>
        </w:tc>
        <w:tc>
          <w:tcPr>
            <w:tcW w:w="6769" w:type="dxa"/>
            <w:gridSpan w:val="7"/>
            <w:tcBorders>
              <w:top w:val="nil"/>
            </w:tcBorders>
          </w:tcPr>
          <w:p w14:paraId="60DDDA53" w14:textId="77777777" w:rsidR="005E2DA8" w:rsidRDefault="005E2DA8" w:rsidP="003C38C5">
            <w:pPr>
              <w:jc w:val="both"/>
            </w:pPr>
            <w:r>
              <w:t>prof. Mgr. Roman Jašek, Ph.D.</w:t>
            </w:r>
          </w:p>
        </w:tc>
      </w:tr>
      <w:tr w:rsidR="005E2DA8" w14:paraId="713E042B" w14:textId="77777777" w:rsidTr="003C38C5">
        <w:trPr>
          <w:trHeight w:val="243"/>
        </w:trPr>
        <w:tc>
          <w:tcPr>
            <w:tcW w:w="3086" w:type="dxa"/>
            <w:tcBorders>
              <w:top w:val="nil"/>
            </w:tcBorders>
            <w:shd w:val="clear" w:color="auto" w:fill="F7CAAC"/>
          </w:tcPr>
          <w:p w14:paraId="34D2F47F" w14:textId="77777777" w:rsidR="005E2DA8" w:rsidRDefault="005E2DA8" w:rsidP="003C38C5">
            <w:pPr>
              <w:jc w:val="both"/>
              <w:rPr>
                <w:b/>
              </w:rPr>
            </w:pPr>
            <w:r>
              <w:rPr>
                <w:b/>
              </w:rPr>
              <w:t>Zapojení garanta do výuky předmětu</w:t>
            </w:r>
          </w:p>
        </w:tc>
        <w:tc>
          <w:tcPr>
            <w:tcW w:w="6769" w:type="dxa"/>
            <w:gridSpan w:val="7"/>
            <w:tcBorders>
              <w:top w:val="nil"/>
            </w:tcBorders>
          </w:tcPr>
          <w:p w14:paraId="1BFA6D40" w14:textId="77777777" w:rsidR="005E2DA8" w:rsidRDefault="005E2DA8" w:rsidP="003C38C5">
            <w:pPr>
              <w:jc w:val="both"/>
            </w:pPr>
            <w:r>
              <w:t>Příprava a vedení seminářů.</w:t>
            </w:r>
          </w:p>
        </w:tc>
      </w:tr>
      <w:tr w:rsidR="005E2DA8" w14:paraId="6310A029" w14:textId="77777777" w:rsidTr="003C38C5">
        <w:tc>
          <w:tcPr>
            <w:tcW w:w="3086" w:type="dxa"/>
            <w:shd w:val="clear" w:color="auto" w:fill="F7CAAC"/>
          </w:tcPr>
          <w:p w14:paraId="7332D03E" w14:textId="77777777" w:rsidR="005E2DA8" w:rsidRDefault="005E2DA8" w:rsidP="003C38C5">
            <w:pPr>
              <w:jc w:val="both"/>
              <w:rPr>
                <w:b/>
              </w:rPr>
            </w:pPr>
            <w:r>
              <w:rPr>
                <w:b/>
              </w:rPr>
              <w:t>Vyučující</w:t>
            </w:r>
          </w:p>
        </w:tc>
        <w:tc>
          <w:tcPr>
            <w:tcW w:w="6769" w:type="dxa"/>
            <w:gridSpan w:val="7"/>
            <w:tcBorders>
              <w:bottom w:val="nil"/>
            </w:tcBorders>
          </w:tcPr>
          <w:p w14:paraId="7F6BC6A4" w14:textId="77777777" w:rsidR="005E2DA8" w:rsidRDefault="005E2DA8" w:rsidP="003C38C5">
            <w:pPr>
              <w:jc w:val="both"/>
            </w:pPr>
            <w:r>
              <w:t>prof. Mgr. Roman Jašek, Ph.D., semináře (100%)</w:t>
            </w:r>
          </w:p>
          <w:p w14:paraId="64B085F9" w14:textId="77777777" w:rsidR="005E2DA8" w:rsidRDefault="005E2DA8" w:rsidP="003C38C5">
            <w:pPr>
              <w:jc w:val="both"/>
            </w:pPr>
          </w:p>
        </w:tc>
      </w:tr>
      <w:tr w:rsidR="005E2DA8" w14:paraId="31D3F9C1" w14:textId="77777777" w:rsidTr="001135D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8" w:author="Zuzka" w:date="2018-11-16T02:4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919" w:author="Zuzka" w:date="2018-11-16T02:41:00Z">
            <w:trPr>
              <w:gridBefore w:val="1"/>
              <w:trHeight w:val="554"/>
            </w:trPr>
          </w:trPrChange>
        </w:trPr>
        <w:tc>
          <w:tcPr>
            <w:tcW w:w="9855" w:type="dxa"/>
            <w:gridSpan w:val="8"/>
            <w:tcBorders>
              <w:top w:val="nil"/>
            </w:tcBorders>
            <w:tcPrChange w:id="920" w:author="Zuzka" w:date="2018-11-16T02:41:00Z">
              <w:tcPr>
                <w:tcW w:w="9855" w:type="dxa"/>
                <w:gridSpan w:val="9"/>
                <w:tcBorders>
                  <w:top w:val="nil"/>
                </w:tcBorders>
              </w:tcPr>
            </w:tcPrChange>
          </w:tcPr>
          <w:p w14:paraId="0FDD24A8" w14:textId="77777777" w:rsidR="005E2DA8" w:rsidRDefault="005E2DA8" w:rsidP="003C38C5">
            <w:pPr>
              <w:jc w:val="both"/>
            </w:pPr>
          </w:p>
        </w:tc>
      </w:tr>
      <w:tr w:rsidR="005E2DA8" w14:paraId="6C5A8055" w14:textId="77777777" w:rsidTr="003C38C5">
        <w:tc>
          <w:tcPr>
            <w:tcW w:w="3086" w:type="dxa"/>
            <w:shd w:val="clear" w:color="auto" w:fill="F7CAAC"/>
          </w:tcPr>
          <w:p w14:paraId="2C2127D9" w14:textId="77777777" w:rsidR="005E2DA8" w:rsidRDefault="005E2DA8" w:rsidP="003C38C5">
            <w:pPr>
              <w:jc w:val="both"/>
              <w:rPr>
                <w:b/>
              </w:rPr>
            </w:pPr>
            <w:r>
              <w:rPr>
                <w:b/>
              </w:rPr>
              <w:t>Stručná anotace předmětu</w:t>
            </w:r>
          </w:p>
        </w:tc>
        <w:tc>
          <w:tcPr>
            <w:tcW w:w="6769" w:type="dxa"/>
            <w:gridSpan w:val="7"/>
            <w:tcBorders>
              <w:bottom w:val="nil"/>
            </w:tcBorders>
          </w:tcPr>
          <w:p w14:paraId="0F02754B" w14:textId="77777777" w:rsidR="005E2DA8" w:rsidRDefault="005E2DA8" w:rsidP="003C38C5">
            <w:pPr>
              <w:jc w:val="both"/>
            </w:pPr>
          </w:p>
        </w:tc>
      </w:tr>
      <w:tr w:rsidR="005E2DA8" w14:paraId="247714E2" w14:textId="77777777" w:rsidTr="001135D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21" w:author="Zuzka" w:date="2018-11-16T02:4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753"/>
          <w:trPrChange w:id="922" w:author="Zuzka" w:date="2018-11-16T02:41:00Z">
            <w:trPr>
              <w:gridBefore w:val="1"/>
              <w:trHeight w:val="3938"/>
            </w:trPr>
          </w:trPrChange>
        </w:trPr>
        <w:tc>
          <w:tcPr>
            <w:tcW w:w="9855" w:type="dxa"/>
            <w:gridSpan w:val="8"/>
            <w:tcBorders>
              <w:top w:val="nil"/>
              <w:bottom w:val="single" w:sz="12" w:space="0" w:color="auto"/>
            </w:tcBorders>
            <w:tcPrChange w:id="923" w:author="Zuzka" w:date="2018-11-16T02:41:00Z">
              <w:tcPr>
                <w:tcW w:w="9855" w:type="dxa"/>
                <w:gridSpan w:val="9"/>
                <w:tcBorders>
                  <w:top w:val="nil"/>
                  <w:bottom w:val="single" w:sz="12" w:space="0" w:color="auto"/>
                </w:tcBorders>
              </w:tcPr>
            </w:tcPrChange>
          </w:tcPr>
          <w:p w14:paraId="772F1458" w14:textId="77777777" w:rsidR="00FB4A2B" w:rsidRDefault="00FB4A2B" w:rsidP="00FB4A2B">
            <w:r w:rsidRPr="00714963">
              <w:t xml:space="preserve">Cílem předmětu je </w:t>
            </w:r>
            <w:r>
              <w:t xml:space="preserve">ve spolupráci s průmyslovými a softwarovými společnostmi představit zajímavá řešení a propojit tak svět akademický se světem průmyslové praxe. </w:t>
            </w:r>
          </w:p>
          <w:p w14:paraId="642C6D5A" w14:textId="77777777" w:rsidR="00FB4A2B" w:rsidRDefault="00FB4A2B" w:rsidP="00FB4A2B">
            <w:r>
              <w:t>Očekávaným přínosem je spolupráce Fakulty aplikované informatiky s firmami a uplatnitelnost absolventů oboru Softwarové inženýrství v praxi.</w:t>
            </w:r>
          </w:p>
          <w:p w14:paraId="176BF96D" w14:textId="77777777" w:rsidR="00FB4A2B" w:rsidDel="001135DB" w:rsidRDefault="00FB4A2B" w:rsidP="00FB4A2B">
            <w:pPr>
              <w:rPr>
                <w:del w:id="924" w:author="Zuzka" w:date="2018-11-16T02:41:00Z"/>
              </w:rPr>
            </w:pPr>
            <w:r>
              <w:t>Témata seminářů, jednotlivých případových studií firemních projektů a průmyslových řešení, odrážejí profil absolventa a jsou koncipována do sedmi dvouhodinových bloků.</w:t>
            </w:r>
          </w:p>
          <w:p w14:paraId="6C3C5EC8" w14:textId="77777777" w:rsidR="001135DB" w:rsidRDefault="001135DB" w:rsidP="00FB4A2B">
            <w:pPr>
              <w:rPr>
                <w:ins w:id="925" w:author="Zuzka" w:date="2018-11-16T02:41:00Z"/>
              </w:rPr>
            </w:pPr>
          </w:p>
          <w:p w14:paraId="244C9B5F" w14:textId="77777777" w:rsidR="00FB4A2B" w:rsidRDefault="00FB4A2B" w:rsidP="00FB4A2B"/>
          <w:p w14:paraId="29F15E02" w14:textId="77777777" w:rsidR="00FB4A2B" w:rsidRDefault="00FB4A2B" w:rsidP="00FB4A2B">
            <w:r>
              <w:t>Témata</w:t>
            </w:r>
          </w:p>
          <w:p w14:paraId="2BB04C0B" w14:textId="77777777" w:rsidR="00FB4A2B" w:rsidRDefault="00FB4A2B" w:rsidP="00FB4A2B">
            <w:pPr>
              <w:pStyle w:val="Odstavecseseznamem"/>
              <w:numPr>
                <w:ilvl w:val="0"/>
                <w:numId w:val="56"/>
              </w:numPr>
            </w:pPr>
            <w:r>
              <w:t>Představení předmětu a jeho cílů</w:t>
            </w:r>
          </w:p>
          <w:p w14:paraId="25620941" w14:textId="4B1C59B5" w:rsidR="00FB4A2B" w:rsidRDefault="00FB4A2B" w:rsidP="00FB4A2B">
            <w:pPr>
              <w:pStyle w:val="Odstavecseseznamem"/>
              <w:numPr>
                <w:ilvl w:val="0"/>
                <w:numId w:val="56"/>
              </w:numPr>
            </w:pPr>
            <w:r>
              <w:t xml:space="preserve">Zvaná přednáška </w:t>
            </w:r>
            <w:ins w:id="926" w:author="Zuzka" w:date="2018-11-12T22:56:00Z">
              <w:r>
                <w:t xml:space="preserve">- </w:t>
              </w:r>
            </w:ins>
            <w:r>
              <w:t>firma/podnik č.1</w:t>
            </w:r>
          </w:p>
          <w:p w14:paraId="3D09D27D" w14:textId="19AA64ED" w:rsidR="00FB4A2B" w:rsidRDefault="00FB4A2B" w:rsidP="00FB4A2B">
            <w:pPr>
              <w:pStyle w:val="Odstavecseseznamem"/>
              <w:numPr>
                <w:ilvl w:val="0"/>
                <w:numId w:val="56"/>
              </w:numPr>
            </w:pPr>
            <w:r>
              <w:t xml:space="preserve">Zvaná přednáška </w:t>
            </w:r>
            <w:ins w:id="927" w:author="Zuzka" w:date="2018-11-12T22:56:00Z">
              <w:r>
                <w:t xml:space="preserve">- </w:t>
              </w:r>
            </w:ins>
            <w:r>
              <w:t>firma/podnik č.2</w:t>
            </w:r>
          </w:p>
          <w:p w14:paraId="3CDCD103" w14:textId="38EE885A" w:rsidR="00FB4A2B" w:rsidRDefault="00FB4A2B" w:rsidP="00FB4A2B">
            <w:pPr>
              <w:pStyle w:val="Odstavecseseznamem"/>
              <w:numPr>
                <w:ilvl w:val="0"/>
                <w:numId w:val="56"/>
              </w:numPr>
            </w:pPr>
            <w:r>
              <w:t xml:space="preserve">Zvaná přednáška </w:t>
            </w:r>
            <w:ins w:id="928" w:author="Zuzka" w:date="2018-11-12T22:56:00Z">
              <w:r>
                <w:t xml:space="preserve">- </w:t>
              </w:r>
            </w:ins>
            <w:r>
              <w:t>firma/podnik č.3</w:t>
            </w:r>
          </w:p>
          <w:p w14:paraId="7E4B447E" w14:textId="31F1BDA3" w:rsidR="00FB4A2B" w:rsidRDefault="00FB4A2B" w:rsidP="00FB4A2B">
            <w:pPr>
              <w:pStyle w:val="Odstavecseseznamem"/>
              <w:numPr>
                <w:ilvl w:val="0"/>
                <w:numId w:val="56"/>
              </w:numPr>
            </w:pPr>
            <w:r>
              <w:t xml:space="preserve">Zvaná přednáška </w:t>
            </w:r>
            <w:ins w:id="929" w:author="Zuzka" w:date="2018-11-12T22:56:00Z">
              <w:r>
                <w:t xml:space="preserve">- </w:t>
              </w:r>
            </w:ins>
            <w:r>
              <w:t>firma/podnik č.4</w:t>
            </w:r>
          </w:p>
          <w:p w14:paraId="288F7EE6" w14:textId="2204E0FF" w:rsidR="00FB4A2B" w:rsidDel="00FB4A2B" w:rsidRDefault="00FB4A2B">
            <w:pPr>
              <w:pStyle w:val="Odstavecseseznamem"/>
              <w:numPr>
                <w:ilvl w:val="0"/>
                <w:numId w:val="56"/>
              </w:numPr>
              <w:rPr>
                <w:del w:id="930" w:author="Zuzka" w:date="2018-11-12T22:56:00Z"/>
              </w:rPr>
              <w:pPrChange w:id="931" w:author="Zuzka" w:date="2018-11-12T22:56:00Z">
                <w:pPr/>
              </w:pPrChange>
            </w:pPr>
            <w:r>
              <w:t xml:space="preserve">Zvaná přednáška </w:t>
            </w:r>
            <w:ins w:id="932" w:author="Zuzka" w:date="2018-11-12T22:56:00Z">
              <w:r>
                <w:t xml:space="preserve">- </w:t>
              </w:r>
            </w:ins>
            <w:r>
              <w:t>firma/podnik č.5</w:t>
            </w:r>
          </w:p>
          <w:p w14:paraId="2B9B6476" w14:textId="77777777" w:rsidR="00FB4A2B" w:rsidRDefault="00FB4A2B" w:rsidP="00FB4A2B">
            <w:pPr>
              <w:pStyle w:val="Odstavecseseznamem"/>
              <w:numPr>
                <w:ilvl w:val="0"/>
                <w:numId w:val="56"/>
              </w:numPr>
              <w:rPr>
                <w:ins w:id="933" w:author="Zuzka" w:date="2018-11-12T22:56:00Z"/>
              </w:rPr>
            </w:pPr>
          </w:p>
          <w:p w14:paraId="6797940C" w14:textId="77777777" w:rsidR="00FB4A2B" w:rsidRDefault="00FB4A2B">
            <w:pPr>
              <w:pStyle w:val="Odstavecseseznamem"/>
              <w:numPr>
                <w:ilvl w:val="0"/>
                <w:numId w:val="56"/>
              </w:numPr>
              <w:rPr>
                <w:ins w:id="934" w:author="Zuzka" w:date="2018-11-12T22:56:00Z"/>
              </w:rPr>
              <w:pPrChange w:id="935" w:author="Zuzka" w:date="2018-11-12T22:56:00Z">
                <w:pPr/>
              </w:pPrChange>
            </w:pPr>
            <w:r>
              <w:t>Vyhodnocení přínosu projektu a obhajoba semestrálních prací</w:t>
            </w:r>
          </w:p>
          <w:p w14:paraId="794B7E43" w14:textId="77777777" w:rsidR="00FB4A2B" w:rsidRDefault="00FB4A2B">
            <w:pPr>
              <w:ind w:left="360"/>
              <w:rPr>
                <w:ins w:id="936" w:author="Zuzka" w:date="2018-11-12T22:57:00Z"/>
              </w:rPr>
              <w:pPrChange w:id="937" w:author="Zuzka" w:date="2018-11-12T22:57:00Z">
                <w:pPr/>
              </w:pPrChange>
            </w:pPr>
          </w:p>
          <w:p w14:paraId="630D0708" w14:textId="77777777" w:rsidR="00BB4F1D" w:rsidRDefault="00FB4A2B">
            <w:pPr>
              <w:ind w:left="360"/>
              <w:rPr>
                <w:ins w:id="938" w:author="Zuzka" w:date="2018-11-16T02:41:00Z"/>
              </w:rPr>
              <w:pPrChange w:id="939" w:author="Zuzka" w:date="2018-11-12T22:57:00Z">
                <w:pPr/>
              </w:pPrChange>
            </w:pPr>
            <w:ins w:id="940" w:author="Zuzka" w:date="2018-11-12T22:57:00Z">
              <w:r>
                <w:t xml:space="preserve">Tento předmět není nabízený v kombinovaném formě bakalářského studijního programu </w:t>
              </w:r>
              <w:r w:rsidRPr="00FB4A2B">
                <w:rPr>
                  <w:i/>
                  <w:rPrChange w:id="941" w:author="Zuzka" w:date="2018-11-12T22:57:00Z">
                    <w:rPr/>
                  </w:rPrChange>
                </w:rPr>
                <w:t>Softwarové inženýrství</w:t>
              </w:r>
              <w:r>
                <w:t>.</w:t>
              </w:r>
            </w:ins>
          </w:p>
          <w:p w14:paraId="66FA1EA9" w14:textId="5E0A08A2" w:rsidR="001135DB" w:rsidRDefault="001135DB">
            <w:pPr>
              <w:ind w:left="360"/>
              <w:pPrChange w:id="942" w:author="Zuzka" w:date="2018-11-12T22:57:00Z">
                <w:pPr/>
              </w:pPrChange>
            </w:pPr>
          </w:p>
        </w:tc>
      </w:tr>
      <w:tr w:rsidR="005E2DA8" w14:paraId="068A603D" w14:textId="77777777" w:rsidTr="003C38C5">
        <w:trPr>
          <w:trHeight w:val="265"/>
        </w:trPr>
        <w:tc>
          <w:tcPr>
            <w:tcW w:w="3653" w:type="dxa"/>
            <w:gridSpan w:val="2"/>
            <w:tcBorders>
              <w:top w:val="nil"/>
            </w:tcBorders>
            <w:shd w:val="clear" w:color="auto" w:fill="F7CAAC"/>
          </w:tcPr>
          <w:p w14:paraId="0768F3A1" w14:textId="77777777" w:rsidR="005E2DA8" w:rsidRDefault="005E2DA8" w:rsidP="003C38C5">
            <w:pPr>
              <w:jc w:val="both"/>
            </w:pPr>
            <w:r>
              <w:rPr>
                <w:b/>
              </w:rPr>
              <w:t>Studijní literatura a studijní pomůcky</w:t>
            </w:r>
          </w:p>
        </w:tc>
        <w:tc>
          <w:tcPr>
            <w:tcW w:w="6202" w:type="dxa"/>
            <w:gridSpan w:val="6"/>
            <w:tcBorders>
              <w:top w:val="nil"/>
              <w:bottom w:val="nil"/>
            </w:tcBorders>
          </w:tcPr>
          <w:p w14:paraId="60570C93" w14:textId="77777777" w:rsidR="005E2DA8" w:rsidRDefault="005E2DA8" w:rsidP="003C38C5">
            <w:pPr>
              <w:jc w:val="both"/>
            </w:pPr>
          </w:p>
        </w:tc>
      </w:tr>
      <w:tr w:rsidR="005E2DA8" w14:paraId="6CACCC00" w14:textId="77777777" w:rsidTr="003C38C5">
        <w:trPr>
          <w:trHeight w:val="1497"/>
        </w:trPr>
        <w:tc>
          <w:tcPr>
            <w:tcW w:w="9855" w:type="dxa"/>
            <w:gridSpan w:val="8"/>
            <w:tcBorders>
              <w:top w:val="nil"/>
            </w:tcBorders>
          </w:tcPr>
          <w:p w14:paraId="059AA8CE" w14:textId="77777777" w:rsidR="005E2DA8" w:rsidRDefault="005E2DA8" w:rsidP="003C38C5">
            <w:pPr>
              <w:jc w:val="both"/>
              <w:rPr>
                <w:b/>
              </w:rPr>
            </w:pPr>
            <w:r>
              <w:rPr>
                <w:b/>
              </w:rPr>
              <w:t>Povinná l</w:t>
            </w:r>
            <w:r w:rsidRPr="00A726D4">
              <w:rPr>
                <w:b/>
              </w:rPr>
              <w:t>iteratura</w:t>
            </w:r>
            <w:r>
              <w:rPr>
                <w:b/>
              </w:rPr>
              <w:t>:</w:t>
            </w:r>
          </w:p>
          <w:p w14:paraId="194A937F" w14:textId="77777777" w:rsidR="005E2DA8" w:rsidRDefault="005E2DA8" w:rsidP="003C38C5">
            <w:pPr>
              <w:jc w:val="both"/>
              <w:rPr>
                <w:ins w:id="943" w:author="Zuzka" w:date="2018-11-16T02:35:00Z"/>
                <w:lang w:val="en-US" w:eastAsia="en-US"/>
              </w:rPr>
            </w:pPr>
            <w:r w:rsidRPr="00B05DC6">
              <w:rPr>
                <w:lang w:val="en-US" w:eastAsia="en-US"/>
              </w:rPr>
              <w:t>KRAYEM, Said, Roman JASEK a Bronislav CHRAMCOV. </w:t>
            </w:r>
            <w:r w:rsidRPr="000D3D04">
              <w:rPr>
                <w:i/>
                <w:lang w:val="en-US" w:eastAsia="en-US"/>
              </w:rPr>
              <w:t>Systems Engineering - Formal Modelling Methods</w:t>
            </w:r>
            <w:r w:rsidRPr="00B05DC6">
              <w:rPr>
                <w:lang w:val="en-US" w:eastAsia="en-US"/>
              </w:rPr>
              <w:t xml:space="preserve"> [online]. Zlin: Tomas Bata University in Zlín, 2018 [cit. 2018-07-02]. ISBN 978-80-7454-731-7. Dostupné z: </w:t>
            </w:r>
            <w:hyperlink r:id="rId15" w:history="1">
              <w:r w:rsidRPr="00B05DC6">
                <w:rPr>
                  <w:lang w:val="en-US" w:eastAsia="en-US"/>
                </w:rPr>
                <w:t>https://digilib.k.utb.cz/handle/10563/41629</w:t>
              </w:r>
            </w:hyperlink>
          </w:p>
          <w:p w14:paraId="67E744BF" w14:textId="77777777" w:rsidR="00653CF2" w:rsidRDefault="00653CF2" w:rsidP="00653CF2">
            <w:pPr>
              <w:rPr>
                <w:ins w:id="944" w:author="Zuzka" w:date="2018-11-16T02:35:00Z"/>
                <w:lang w:val="en-US" w:eastAsia="en-US"/>
              </w:rPr>
            </w:pPr>
            <w:ins w:id="945" w:author="Zuzka" w:date="2018-11-16T02:35:00Z">
              <w:r w:rsidRPr="00B05DC6">
                <w:rPr>
                  <w:lang w:val="en-US" w:eastAsia="en-US"/>
                </w:rPr>
                <w:t>SOMMERVILLE, Ian. </w:t>
              </w:r>
              <w:r w:rsidRPr="000D3D04">
                <w:rPr>
                  <w:i/>
                  <w:lang w:val="en-US" w:eastAsia="en-US"/>
                </w:rPr>
                <w:t>Softwarové inženýrství</w:t>
              </w:r>
              <w:r w:rsidRPr="00B05DC6">
                <w:rPr>
                  <w:lang w:val="en-US" w:eastAsia="en-US"/>
                </w:rPr>
                <w:t>. Brno: Computer Press, 2013, 680 s. ISBN 9788025138267.</w:t>
              </w:r>
              <w:r>
                <w:rPr>
                  <w:lang w:val="en-US" w:eastAsia="en-US"/>
                </w:rPr>
                <w:t xml:space="preserve"> </w:t>
              </w:r>
            </w:ins>
          </w:p>
          <w:p w14:paraId="30372CB5" w14:textId="77777777" w:rsidR="00653CF2" w:rsidDel="00653CF2" w:rsidRDefault="00653CF2" w:rsidP="003C38C5">
            <w:pPr>
              <w:jc w:val="both"/>
              <w:rPr>
                <w:del w:id="946" w:author="Zuzka" w:date="2018-11-16T02:35:00Z"/>
                <w:b/>
              </w:rPr>
            </w:pPr>
          </w:p>
          <w:p w14:paraId="5D092C80" w14:textId="77777777" w:rsidR="005E2DA8" w:rsidRDefault="005E2DA8" w:rsidP="003C38C5">
            <w:pPr>
              <w:jc w:val="both"/>
              <w:rPr>
                <w:b/>
              </w:rPr>
            </w:pPr>
          </w:p>
          <w:p w14:paraId="43FD21A3" w14:textId="77777777" w:rsidR="005E2DA8" w:rsidRDefault="005E2DA8" w:rsidP="003C38C5">
            <w:pPr>
              <w:jc w:val="both"/>
              <w:rPr>
                <w:rStyle w:val="Hypertextovodkaz"/>
              </w:rPr>
            </w:pPr>
            <w:r>
              <w:rPr>
                <w:b/>
              </w:rPr>
              <w:t>Doporučená l</w:t>
            </w:r>
            <w:r w:rsidRPr="00A726D4">
              <w:rPr>
                <w:b/>
              </w:rPr>
              <w:t>iteratura</w:t>
            </w:r>
            <w:r>
              <w:rPr>
                <w:b/>
              </w:rPr>
              <w:t>:</w:t>
            </w:r>
          </w:p>
          <w:p w14:paraId="44F0454F" w14:textId="4F9169B8" w:rsidR="00653CF2" w:rsidRDefault="005E2DA8" w:rsidP="003C38C5">
            <w:pPr>
              <w:rPr>
                <w:ins w:id="947" w:author="Zuzka" w:date="2018-11-16T02:36:00Z"/>
                <w:lang w:val="en-GB" w:eastAsia="en-US"/>
              </w:rPr>
            </w:pPr>
            <w:del w:id="948" w:author="Zuzka" w:date="2018-11-16T02:35:00Z">
              <w:r w:rsidRPr="00B05DC6" w:rsidDel="00653CF2">
                <w:rPr>
                  <w:lang w:val="en-US" w:eastAsia="en-US"/>
                </w:rPr>
                <w:delText>SOMMERVILLE, Ian. </w:delText>
              </w:r>
              <w:r w:rsidRPr="000D3D04" w:rsidDel="00653CF2">
                <w:rPr>
                  <w:i/>
                  <w:lang w:val="en-US" w:eastAsia="en-US"/>
                </w:rPr>
                <w:delText>Softwarové inženýrství</w:delText>
              </w:r>
              <w:r w:rsidRPr="00B05DC6" w:rsidDel="00653CF2">
                <w:rPr>
                  <w:lang w:val="en-US" w:eastAsia="en-US"/>
                </w:rPr>
                <w:delText>. Brno: Computer Press, 2013, 680 s. ISBN 9788025138267.</w:delText>
              </w:r>
              <w:r w:rsidDel="00653CF2">
                <w:rPr>
                  <w:lang w:val="en-US" w:eastAsia="en-US"/>
                </w:rPr>
                <w:delText xml:space="preserve"> </w:delText>
              </w:r>
            </w:del>
            <w:ins w:id="949" w:author="Zuzka" w:date="2018-11-16T02:34:00Z">
              <w:r w:rsidR="00653CF2" w:rsidRPr="00653CF2">
                <w:rPr>
                  <w:lang w:val="en-GB" w:eastAsia="en-US"/>
                </w:rPr>
                <w:t>SOMMERVILLE, Ian. </w:t>
              </w:r>
              <w:r w:rsidR="00653CF2" w:rsidRPr="00653CF2">
                <w:rPr>
                  <w:i/>
                  <w:iCs/>
                  <w:lang w:val="en-GB" w:eastAsia="en-US"/>
                </w:rPr>
                <w:t>Software engineering</w:t>
              </w:r>
              <w:r w:rsidR="00653CF2" w:rsidRPr="00653CF2">
                <w:rPr>
                  <w:lang w:val="en-GB" w:eastAsia="en-US"/>
                </w:rPr>
                <w:t>. Tenth edition. Boston: Pearson, [2016]. ISBN 978-0133943030.</w:t>
              </w:r>
            </w:ins>
          </w:p>
          <w:p w14:paraId="29F48588" w14:textId="49C99B0F" w:rsidR="00D055BB" w:rsidRPr="00653CF2" w:rsidRDefault="00D055BB" w:rsidP="003C38C5">
            <w:pPr>
              <w:rPr>
                <w:lang w:val="en-GB" w:eastAsia="en-US"/>
                <w:rPrChange w:id="950" w:author="Zuzka" w:date="2018-11-16T02:35:00Z">
                  <w:rPr>
                    <w:lang w:val="en-US" w:eastAsia="en-US"/>
                  </w:rPr>
                </w:rPrChange>
              </w:rPr>
            </w:pPr>
            <w:ins w:id="951" w:author="Zuzka" w:date="2018-11-16T02:37:00Z">
              <w:r w:rsidRPr="00D055BB">
                <w:rPr>
                  <w:lang w:val="en-GB" w:eastAsia="en-US"/>
                </w:rPr>
                <w:t>ŠILHAVÝ, Radek, ed. </w:t>
              </w:r>
              <w:r w:rsidRPr="00D055BB">
                <w:rPr>
                  <w:i/>
                  <w:iCs/>
                  <w:lang w:val="en-GB" w:eastAsia="en-US"/>
                </w:rPr>
                <w:t>Computer science and software techniques in 2011</w:t>
              </w:r>
              <w:r w:rsidRPr="00D055BB">
                <w:rPr>
                  <w:lang w:val="en-GB" w:eastAsia="en-US"/>
                </w:rPr>
                <w:t>. Vsetín: Silhavy, 2011. OpenPublish book series. ISBN 978-80-904741-0-9.</w:t>
              </w:r>
            </w:ins>
          </w:p>
          <w:p w14:paraId="6125EB6E" w14:textId="77777777" w:rsidR="005E2DA8" w:rsidRPr="00391ED5" w:rsidRDefault="005E2DA8">
            <w:pPr>
              <w:rPr>
                <w:lang w:val="en-GB" w:eastAsia="en-US"/>
                <w:rPrChange w:id="952" w:author="Zuzka" w:date="2018-11-16T02:41:00Z">
                  <w:rPr>
                    <w:rFonts w:ascii="Open Sans" w:hAnsi="Open Sans"/>
                    <w:color w:val="333333"/>
                  </w:rPr>
                </w:rPrChange>
              </w:rPr>
              <w:pPrChange w:id="953" w:author="Zuzka" w:date="2018-11-16T02:41:00Z">
                <w:pPr>
                  <w:shd w:val="clear" w:color="auto" w:fill="FFFFFF"/>
                </w:pPr>
              </w:pPrChange>
            </w:pPr>
            <w:r w:rsidRPr="00391ED5">
              <w:rPr>
                <w:lang w:val="en-GB" w:eastAsia="en-US"/>
                <w:rPrChange w:id="954" w:author="Zuzka" w:date="2018-11-16T02:41:00Z">
                  <w:rPr>
                    <w:rFonts w:ascii="Open Sans" w:hAnsi="Open Sans"/>
                    <w:color w:val="333333"/>
                  </w:rPr>
                </w:rPrChange>
              </w:rPr>
              <w:t>BLANCHARD, Benjamin S. a John BLYLER.</w:t>
            </w:r>
            <w:r w:rsidRPr="00391ED5">
              <w:rPr>
                <w:rFonts w:hint="eastAsia"/>
                <w:lang w:val="en-GB" w:eastAsia="en-US"/>
                <w:rPrChange w:id="955" w:author="Zuzka" w:date="2018-11-16T02:41:00Z">
                  <w:rPr>
                    <w:rFonts w:ascii="Open Sans" w:hAnsi="Open Sans" w:hint="eastAsia"/>
                    <w:color w:val="333333"/>
                  </w:rPr>
                </w:rPrChange>
              </w:rPr>
              <w:t> </w:t>
            </w:r>
            <w:r w:rsidRPr="00391ED5">
              <w:rPr>
                <w:i/>
                <w:lang w:val="en-GB" w:eastAsia="en-US"/>
                <w:rPrChange w:id="956" w:author="Zuzka" w:date="2018-11-16T02:42:00Z">
                  <w:rPr>
                    <w:rFonts w:ascii="Open Sans" w:hAnsi="Open Sans"/>
                    <w:i/>
                    <w:iCs/>
                    <w:color w:val="333333"/>
                  </w:rPr>
                </w:rPrChange>
              </w:rPr>
              <w:t>System engineering management</w:t>
            </w:r>
            <w:r w:rsidRPr="00391ED5">
              <w:rPr>
                <w:lang w:val="en-GB" w:eastAsia="en-US"/>
                <w:rPrChange w:id="957" w:author="Zuzka" w:date="2018-11-16T02:41:00Z">
                  <w:rPr>
                    <w:rFonts w:ascii="Open Sans" w:hAnsi="Open Sans"/>
                    <w:color w:val="333333"/>
                  </w:rPr>
                </w:rPrChange>
              </w:rPr>
              <w:t>. Fifth edition. Hoboken, New Jersey: Wiley, 2016. ISBN 9781119047827.</w:t>
            </w:r>
          </w:p>
          <w:p w14:paraId="7EA2A282" w14:textId="77777777" w:rsidR="005E2DA8" w:rsidRPr="00391ED5" w:rsidRDefault="005E2DA8" w:rsidP="003C38C5">
            <w:pPr>
              <w:rPr>
                <w:ins w:id="958" w:author="Zuzka" w:date="2018-11-16T02:37:00Z"/>
                <w:lang w:val="en-GB" w:eastAsia="en-US"/>
                <w:rPrChange w:id="959" w:author="Zuzka" w:date="2018-11-16T02:41:00Z">
                  <w:rPr>
                    <w:ins w:id="960" w:author="Zuzka" w:date="2018-11-16T02:37:00Z"/>
                    <w:lang w:val="en-US" w:eastAsia="en-US"/>
                  </w:rPr>
                </w:rPrChange>
              </w:rPr>
            </w:pPr>
            <w:r w:rsidRPr="00391ED5">
              <w:rPr>
                <w:lang w:val="en-GB" w:eastAsia="en-US"/>
                <w:rPrChange w:id="961" w:author="Zuzka" w:date="2018-11-16T02:41:00Z">
                  <w:rPr>
                    <w:lang w:val="en-US" w:eastAsia="en-US"/>
                  </w:rPr>
                </w:rPrChange>
              </w:rPr>
              <w:t xml:space="preserve">GÁLA, Libor, Jan POUR a Zuzana ŠEDIVÁ. </w:t>
            </w:r>
            <w:r w:rsidRPr="00391ED5">
              <w:rPr>
                <w:i/>
                <w:lang w:val="en-GB" w:eastAsia="en-US"/>
                <w:rPrChange w:id="962" w:author="Zuzka" w:date="2018-11-16T02:42:00Z">
                  <w:rPr>
                    <w:i/>
                    <w:iCs/>
                    <w:lang w:val="en-US" w:eastAsia="en-US"/>
                  </w:rPr>
                </w:rPrChange>
              </w:rPr>
              <w:t>Podniková informatika: počítačové aplikace v podnikové a mezipodnikové praxi.</w:t>
            </w:r>
            <w:r w:rsidRPr="00391ED5">
              <w:rPr>
                <w:lang w:val="en-GB" w:eastAsia="en-US"/>
                <w:rPrChange w:id="963" w:author="Zuzka" w:date="2018-11-16T02:41:00Z">
                  <w:rPr>
                    <w:lang w:val="en-US" w:eastAsia="en-US"/>
                  </w:rPr>
                </w:rPrChange>
              </w:rPr>
              <w:t xml:space="preserve"> 3., aktualizované vydání. Praha: Grada Publishing, 2015, 240 s. Management v informační společnosti. ISBN 978-80-247-5457-4.</w:t>
            </w:r>
          </w:p>
          <w:p w14:paraId="06C5C896" w14:textId="51B3727F" w:rsidR="00D055BB" w:rsidRPr="001135DB" w:rsidRDefault="009E7458" w:rsidP="003C38C5">
            <w:pPr>
              <w:rPr>
                <w:lang w:val="en-GB" w:eastAsia="en-US"/>
                <w:rPrChange w:id="964" w:author="Zuzka" w:date="2018-11-16T02:41:00Z">
                  <w:rPr/>
                </w:rPrChange>
              </w:rPr>
            </w:pPr>
            <w:ins w:id="965" w:author="Zuzka" w:date="2018-11-16T02:40:00Z">
              <w:r w:rsidRPr="009E7458">
                <w:rPr>
                  <w:lang w:val="en-GB" w:eastAsia="en-US"/>
                </w:rPr>
                <w:t>FERREIRA FILHO, Wladston. </w:t>
              </w:r>
              <w:r w:rsidRPr="009E7458">
                <w:rPr>
                  <w:i/>
                  <w:iCs/>
                  <w:lang w:val="en-GB" w:eastAsia="en-US"/>
                </w:rPr>
                <w:t>Computer science distilled: learn the art of solving computational problems</w:t>
              </w:r>
              <w:r w:rsidRPr="009E7458">
                <w:rPr>
                  <w:lang w:val="en-GB" w:eastAsia="en-US"/>
                </w:rPr>
                <w:t>. Las Vegas: Code Energy, 2018. ISBN 978-0-9973160-2-5.</w:t>
              </w:r>
            </w:ins>
          </w:p>
        </w:tc>
      </w:tr>
      <w:tr w:rsidR="005E2DA8" w14:paraId="74F3A135" w14:textId="77777777" w:rsidTr="003C38C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1B0DF7" w14:textId="77777777" w:rsidR="005E2DA8" w:rsidRDefault="005E2DA8" w:rsidP="003C38C5">
            <w:pPr>
              <w:jc w:val="center"/>
              <w:rPr>
                <w:b/>
              </w:rPr>
            </w:pPr>
            <w:r>
              <w:rPr>
                <w:b/>
              </w:rPr>
              <w:t>Informace ke kombinované nebo distanční formě</w:t>
            </w:r>
          </w:p>
        </w:tc>
      </w:tr>
      <w:tr w:rsidR="005E2DA8" w14:paraId="153E704B" w14:textId="77777777" w:rsidTr="003C38C5">
        <w:tc>
          <w:tcPr>
            <w:tcW w:w="4787" w:type="dxa"/>
            <w:gridSpan w:val="3"/>
            <w:tcBorders>
              <w:top w:val="single" w:sz="2" w:space="0" w:color="auto"/>
            </w:tcBorders>
            <w:shd w:val="clear" w:color="auto" w:fill="F7CAAC"/>
          </w:tcPr>
          <w:p w14:paraId="417C5E59" w14:textId="77777777" w:rsidR="005E2DA8" w:rsidRDefault="005E2DA8" w:rsidP="003C38C5">
            <w:pPr>
              <w:jc w:val="both"/>
            </w:pPr>
            <w:r>
              <w:rPr>
                <w:b/>
              </w:rPr>
              <w:t>Rozsah konzultací (soustředění)</w:t>
            </w:r>
          </w:p>
        </w:tc>
        <w:tc>
          <w:tcPr>
            <w:tcW w:w="889" w:type="dxa"/>
            <w:tcBorders>
              <w:top w:val="single" w:sz="2" w:space="0" w:color="auto"/>
            </w:tcBorders>
          </w:tcPr>
          <w:p w14:paraId="5B3C4BFB" w14:textId="4D596103" w:rsidR="005E2DA8" w:rsidRDefault="00FB4A2B" w:rsidP="003C38C5">
            <w:pPr>
              <w:jc w:val="both"/>
            </w:pPr>
            <w:ins w:id="966" w:author="Zuzka" w:date="2018-11-12T22:57:00Z">
              <w:r>
                <w:t>----------</w:t>
              </w:r>
            </w:ins>
          </w:p>
        </w:tc>
        <w:tc>
          <w:tcPr>
            <w:tcW w:w="4179" w:type="dxa"/>
            <w:gridSpan w:val="4"/>
            <w:tcBorders>
              <w:top w:val="single" w:sz="2" w:space="0" w:color="auto"/>
            </w:tcBorders>
            <w:shd w:val="clear" w:color="auto" w:fill="F7CAAC"/>
          </w:tcPr>
          <w:p w14:paraId="333BB93F" w14:textId="77777777" w:rsidR="005E2DA8" w:rsidRDefault="005E2DA8" w:rsidP="003C38C5">
            <w:pPr>
              <w:jc w:val="both"/>
              <w:rPr>
                <w:b/>
              </w:rPr>
            </w:pPr>
            <w:r>
              <w:rPr>
                <w:b/>
              </w:rPr>
              <w:t xml:space="preserve">hodin </w:t>
            </w:r>
          </w:p>
        </w:tc>
      </w:tr>
      <w:tr w:rsidR="005E2DA8" w14:paraId="594FF26F" w14:textId="77777777" w:rsidTr="003C38C5">
        <w:tc>
          <w:tcPr>
            <w:tcW w:w="9855" w:type="dxa"/>
            <w:gridSpan w:val="8"/>
            <w:shd w:val="clear" w:color="auto" w:fill="F7CAAC"/>
          </w:tcPr>
          <w:p w14:paraId="1766AEE3" w14:textId="77777777" w:rsidR="005E2DA8" w:rsidRDefault="005E2DA8" w:rsidP="003C38C5">
            <w:pPr>
              <w:jc w:val="both"/>
              <w:rPr>
                <w:b/>
              </w:rPr>
            </w:pPr>
            <w:r>
              <w:rPr>
                <w:b/>
              </w:rPr>
              <w:t>Informace o způsobu kontaktu s vyučujícím</w:t>
            </w:r>
          </w:p>
        </w:tc>
      </w:tr>
      <w:tr w:rsidR="005E2DA8" w14:paraId="0C911D8A" w14:textId="77777777" w:rsidTr="003C38C5">
        <w:trPr>
          <w:trHeight w:val="597"/>
        </w:trPr>
        <w:tc>
          <w:tcPr>
            <w:tcW w:w="9855" w:type="dxa"/>
            <w:gridSpan w:val="8"/>
          </w:tcPr>
          <w:p w14:paraId="6B148076" w14:textId="0CEDBCB5" w:rsidR="005E2DA8" w:rsidRDefault="00FB4A2B" w:rsidP="003C38C5">
            <w:pPr>
              <w:jc w:val="both"/>
            </w:pPr>
            <w:ins w:id="967" w:author="Zuzka" w:date="2018-11-12T22:58:00Z">
              <w:r w:rsidRPr="00C63A06">
                <w:t>Vyučující na FAI mají trvale vypsány a zveřejněny konzultace minimálně 2h/týden v rámci kterých mají možnosti konzultovat podrobněji probíranou látku. Dále mohou studenti komunikovat s vyučujícím pomocí e-mailu.</w:t>
              </w:r>
            </w:ins>
            <w:ins w:id="968" w:author="Zuzka" w:date="2018-11-12T22:59:00Z">
              <w:r>
                <w:t xml:space="preserve"> V </w:t>
              </w:r>
            </w:ins>
            <w:ins w:id="969" w:author="Zuzka" w:date="2018-11-12T22:58:00Z">
              <w:r>
                <w:t>případě specifické potřeby je možné dohodnout individuální mimořádné konzultace i v jiných termínech.</w:t>
              </w:r>
            </w:ins>
          </w:p>
        </w:tc>
      </w:tr>
    </w:tbl>
    <w:p w14:paraId="378AE46A" w14:textId="0F5E7E2F"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78E22E60" w14:textId="77777777" w:rsidTr="007755BB">
        <w:tc>
          <w:tcPr>
            <w:tcW w:w="9855" w:type="dxa"/>
            <w:gridSpan w:val="8"/>
            <w:tcBorders>
              <w:bottom w:val="double" w:sz="4" w:space="0" w:color="auto"/>
            </w:tcBorders>
            <w:shd w:val="clear" w:color="auto" w:fill="BDD6EE"/>
          </w:tcPr>
          <w:p w14:paraId="66698362" w14:textId="55567F8C" w:rsidR="002F2E5C" w:rsidRDefault="002F2E5C" w:rsidP="007755BB">
            <w:pPr>
              <w:tabs>
                <w:tab w:val="right" w:pos="9721"/>
              </w:tabs>
              <w:jc w:val="both"/>
              <w:rPr>
                <w:b/>
                <w:sz w:val="28"/>
              </w:rPr>
            </w:pP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4A856B85" w14:textId="77777777" w:rsidTr="007755BB">
        <w:tc>
          <w:tcPr>
            <w:tcW w:w="3086" w:type="dxa"/>
            <w:tcBorders>
              <w:top w:val="double" w:sz="4" w:space="0" w:color="auto"/>
            </w:tcBorders>
            <w:shd w:val="clear" w:color="auto" w:fill="F7CAAC"/>
          </w:tcPr>
          <w:p w14:paraId="181A08AC"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39CB6243" w14:textId="77777777" w:rsidR="002F2E5C" w:rsidRDefault="002F2E5C" w:rsidP="007755BB">
            <w:pPr>
              <w:jc w:val="both"/>
            </w:pPr>
            <w:bookmarkStart w:id="970" w:name="sportovniAktivity"/>
            <w:r w:rsidRPr="003B2750">
              <w:t>Sportovní aktivity</w:t>
            </w:r>
            <w:r>
              <w:t xml:space="preserve"> 1-4</w:t>
            </w:r>
            <w:bookmarkEnd w:id="970"/>
          </w:p>
        </w:tc>
      </w:tr>
      <w:tr w:rsidR="002F2E5C" w14:paraId="696879E2" w14:textId="77777777" w:rsidTr="007755BB">
        <w:trPr>
          <w:trHeight w:val="249"/>
        </w:trPr>
        <w:tc>
          <w:tcPr>
            <w:tcW w:w="3086" w:type="dxa"/>
            <w:shd w:val="clear" w:color="auto" w:fill="F7CAAC"/>
          </w:tcPr>
          <w:p w14:paraId="7B7ABC95" w14:textId="77777777" w:rsidR="002F2E5C" w:rsidRDefault="002F2E5C" w:rsidP="007755BB">
            <w:pPr>
              <w:jc w:val="both"/>
              <w:rPr>
                <w:b/>
              </w:rPr>
            </w:pPr>
            <w:r>
              <w:rPr>
                <w:b/>
              </w:rPr>
              <w:t>Typ předmětu</w:t>
            </w:r>
          </w:p>
        </w:tc>
        <w:tc>
          <w:tcPr>
            <w:tcW w:w="3406" w:type="dxa"/>
            <w:gridSpan w:val="4"/>
          </w:tcPr>
          <w:p w14:paraId="2EA19638" w14:textId="77777777" w:rsidR="002F2E5C" w:rsidRDefault="002F2E5C" w:rsidP="007755BB">
            <w:pPr>
              <w:jc w:val="both"/>
            </w:pPr>
            <w:r>
              <w:t>Povinně volitelný předmět</w:t>
            </w:r>
          </w:p>
        </w:tc>
        <w:tc>
          <w:tcPr>
            <w:tcW w:w="2695" w:type="dxa"/>
            <w:gridSpan w:val="2"/>
            <w:shd w:val="clear" w:color="auto" w:fill="F7CAAC"/>
          </w:tcPr>
          <w:p w14:paraId="080CA003" w14:textId="77777777" w:rsidR="002F2E5C" w:rsidRDefault="002F2E5C" w:rsidP="007755BB">
            <w:pPr>
              <w:jc w:val="both"/>
            </w:pPr>
            <w:r>
              <w:rPr>
                <w:b/>
              </w:rPr>
              <w:t>doporučený ročník / semestr</w:t>
            </w:r>
          </w:p>
        </w:tc>
        <w:tc>
          <w:tcPr>
            <w:tcW w:w="668" w:type="dxa"/>
          </w:tcPr>
          <w:p w14:paraId="6763595F" w14:textId="77777777" w:rsidR="002F2E5C" w:rsidRDefault="002F2E5C" w:rsidP="007755BB">
            <w:pPr>
              <w:jc w:val="both"/>
            </w:pPr>
            <w:r>
              <w:t>Z; L</w:t>
            </w:r>
          </w:p>
        </w:tc>
      </w:tr>
      <w:tr w:rsidR="002F2E5C" w14:paraId="3182CCDF" w14:textId="77777777" w:rsidTr="007755BB">
        <w:tc>
          <w:tcPr>
            <w:tcW w:w="3086" w:type="dxa"/>
            <w:shd w:val="clear" w:color="auto" w:fill="F7CAAC"/>
          </w:tcPr>
          <w:p w14:paraId="6818D447" w14:textId="77777777" w:rsidR="002F2E5C" w:rsidRDefault="002F2E5C" w:rsidP="007755BB">
            <w:pPr>
              <w:jc w:val="both"/>
              <w:rPr>
                <w:b/>
              </w:rPr>
            </w:pPr>
            <w:r>
              <w:rPr>
                <w:b/>
              </w:rPr>
              <w:t>Rozsah studijního předmětu</w:t>
            </w:r>
          </w:p>
        </w:tc>
        <w:tc>
          <w:tcPr>
            <w:tcW w:w="1701" w:type="dxa"/>
            <w:gridSpan w:val="2"/>
          </w:tcPr>
          <w:p w14:paraId="1B948754" w14:textId="7B7EE5BF" w:rsidR="002F2E5C" w:rsidRDefault="00D94B10" w:rsidP="007755BB">
            <w:pPr>
              <w:jc w:val="both"/>
            </w:pPr>
            <w:r>
              <w:t>28</w:t>
            </w:r>
            <w:r w:rsidR="002F2E5C">
              <w:t>c</w:t>
            </w:r>
          </w:p>
        </w:tc>
        <w:tc>
          <w:tcPr>
            <w:tcW w:w="889" w:type="dxa"/>
            <w:shd w:val="clear" w:color="auto" w:fill="F7CAAC"/>
          </w:tcPr>
          <w:p w14:paraId="2C186BB2" w14:textId="77777777" w:rsidR="002F2E5C" w:rsidRDefault="002F2E5C" w:rsidP="007755BB">
            <w:pPr>
              <w:jc w:val="both"/>
              <w:rPr>
                <w:b/>
              </w:rPr>
            </w:pPr>
            <w:r>
              <w:rPr>
                <w:b/>
              </w:rPr>
              <w:t xml:space="preserve">hod. </w:t>
            </w:r>
          </w:p>
        </w:tc>
        <w:tc>
          <w:tcPr>
            <w:tcW w:w="816" w:type="dxa"/>
          </w:tcPr>
          <w:p w14:paraId="3FE85EC3" w14:textId="139D2F75" w:rsidR="002F2E5C" w:rsidRDefault="002F2E5C" w:rsidP="007755BB">
            <w:pPr>
              <w:jc w:val="both"/>
            </w:pPr>
          </w:p>
        </w:tc>
        <w:tc>
          <w:tcPr>
            <w:tcW w:w="2156" w:type="dxa"/>
            <w:shd w:val="clear" w:color="auto" w:fill="F7CAAC"/>
          </w:tcPr>
          <w:p w14:paraId="5088232C" w14:textId="77777777" w:rsidR="002F2E5C" w:rsidRDefault="002F2E5C" w:rsidP="007755BB">
            <w:pPr>
              <w:jc w:val="both"/>
              <w:rPr>
                <w:b/>
              </w:rPr>
            </w:pPr>
            <w:r>
              <w:rPr>
                <w:b/>
              </w:rPr>
              <w:t>kreditů</w:t>
            </w:r>
          </w:p>
        </w:tc>
        <w:tc>
          <w:tcPr>
            <w:tcW w:w="1207" w:type="dxa"/>
            <w:gridSpan w:val="2"/>
          </w:tcPr>
          <w:p w14:paraId="11BA4201" w14:textId="77777777" w:rsidR="002F2E5C" w:rsidRDefault="002F2E5C" w:rsidP="007755BB">
            <w:pPr>
              <w:jc w:val="both"/>
            </w:pPr>
            <w:r>
              <w:t>1</w:t>
            </w:r>
          </w:p>
        </w:tc>
      </w:tr>
      <w:tr w:rsidR="002F2E5C" w14:paraId="7EB733F1" w14:textId="77777777" w:rsidTr="007755BB">
        <w:tc>
          <w:tcPr>
            <w:tcW w:w="3086" w:type="dxa"/>
            <w:shd w:val="clear" w:color="auto" w:fill="F7CAAC"/>
          </w:tcPr>
          <w:p w14:paraId="01FA5CCF" w14:textId="77777777" w:rsidR="002F2E5C" w:rsidRDefault="002F2E5C" w:rsidP="007755BB">
            <w:pPr>
              <w:jc w:val="both"/>
              <w:rPr>
                <w:b/>
                <w:sz w:val="22"/>
              </w:rPr>
            </w:pPr>
            <w:r>
              <w:rPr>
                <w:b/>
              </w:rPr>
              <w:t>Prerekvizity, korekvizity, ekvivalence</w:t>
            </w:r>
          </w:p>
        </w:tc>
        <w:tc>
          <w:tcPr>
            <w:tcW w:w="6769" w:type="dxa"/>
            <w:gridSpan w:val="7"/>
          </w:tcPr>
          <w:p w14:paraId="7CC723D9" w14:textId="77777777" w:rsidR="002F2E5C" w:rsidRDefault="002F2E5C" w:rsidP="007755BB">
            <w:pPr>
              <w:jc w:val="both"/>
            </w:pPr>
          </w:p>
        </w:tc>
      </w:tr>
      <w:tr w:rsidR="002F2E5C" w14:paraId="3F3D81ED" w14:textId="77777777" w:rsidTr="007755BB">
        <w:tc>
          <w:tcPr>
            <w:tcW w:w="3086" w:type="dxa"/>
            <w:shd w:val="clear" w:color="auto" w:fill="F7CAAC"/>
          </w:tcPr>
          <w:p w14:paraId="55509BE9" w14:textId="77777777" w:rsidR="002F2E5C" w:rsidRDefault="002F2E5C" w:rsidP="007755BB">
            <w:pPr>
              <w:jc w:val="both"/>
              <w:rPr>
                <w:b/>
              </w:rPr>
            </w:pPr>
            <w:r>
              <w:rPr>
                <w:b/>
              </w:rPr>
              <w:t>Způsob ověření studijních výsledků</w:t>
            </w:r>
          </w:p>
        </w:tc>
        <w:tc>
          <w:tcPr>
            <w:tcW w:w="3406" w:type="dxa"/>
            <w:gridSpan w:val="4"/>
          </w:tcPr>
          <w:p w14:paraId="107A2120" w14:textId="77777777" w:rsidR="002F2E5C" w:rsidRDefault="002F2E5C" w:rsidP="007755BB">
            <w:pPr>
              <w:jc w:val="both"/>
            </w:pPr>
            <w:r>
              <w:t>zápočet</w:t>
            </w:r>
          </w:p>
        </w:tc>
        <w:tc>
          <w:tcPr>
            <w:tcW w:w="2156" w:type="dxa"/>
            <w:shd w:val="clear" w:color="auto" w:fill="F7CAAC"/>
          </w:tcPr>
          <w:p w14:paraId="3855762F" w14:textId="77777777" w:rsidR="002F2E5C" w:rsidRDefault="002F2E5C" w:rsidP="007755BB">
            <w:pPr>
              <w:jc w:val="both"/>
              <w:rPr>
                <w:b/>
              </w:rPr>
            </w:pPr>
            <w:r>
              <w:rPr>
                <w:b/>
              </w:rPr>
              <w:t>Forma výuky</w:t>
            </w:r>
          </w:p>
        </w:tc>
        <w:tc>
          <w:tcPr>
            <w:tcW w:w="1207" w:type="dxa"/>
            <w:gridSpan w:val="2"/>
          </w:tcPr>
          <w:p w14:paraId="41A3AD56" w14:textId="77777777" w:rsidR="002F2E5C" w:rsidRDefault="002F2E5C" w:rsidP="007755BB">
            <w:pPr>
              <w:jc w:val="both"/>
            </w:pPr>
            <w:r>
              <w:t>cvičení</w:t>
            </w:r>
          </w:p>
        </w:tc>
      </w:tr>
      <w:tr w:rsidR="002F2E5C" w14:paraId="676BE47B" w14:textId="77777777" w:rsidTr="007755BB">
        <w:tc>
          <w:tcPr>
            <w:tcW w:w="3086" w:type="dxa"/>
            <w:shd w:val="clear" w:color="auto" w:fill="F7CAAC"/>
          </w:tcPr>
          <w:p w14:paraId="35AE3817"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77AA9FC5" w14:textId="77777777" w:rsidR="002F2E5C" w:rsidRDefault="002F2E5C" w:rsidP="007755BB">
            <w:r>
              <w:t>Požadavky pro absolvování předmětu:</w:t>
            </w:r>
          </w:p>
          <w:p w14:paraId="67C04B77" w14:textId="77777777" w:rsidR="002F2E5C" w:rsidRPr="00F83F5D" w:rsidRDefault="002F2E5C" w:rsidP="007755BB">
            <w:pPr>
              <w:pStyle w:val="Odstavecseseznamem"/>
              <w:numPr>
                <w:ilvl w:val="0"/>
                <w:numId w:val="10"/>
              </w:numPr>
              <w:ind w:left="213" w:hanging="213"/>
              <w:rPr>
                <w:color w:val="000000"/>
                <w:szCs w:val="24"/>
              </w:rPr>
            </w:pPr>
            <w:r>
              <w:t>10 aktivních</w:t>
            </w:r>
            <w:r w:rsidRPr="003B2750">
              <w:t xml:space="preserve"> účast</w:t>
            </w:r>
            <w:r>
              <w:t>í na cvičeních</w:t>
            </w:r>
          </w:p>
          <w:p w14:paraId="571BFAA8" w14:textId="77777777" w:rsidR="002F2E5C" w:rsidRPr="005757B5" w:rsidRDefault="002F2E5C" w:rsidP="007755BB">
            <w:pPr>
              <w:pStyle w:val="Odstavecseseznamem"/>
              <w:numPr>
                <w:ilvl w:val="0"/>
                <w:numId w:val="10"/>
              </w:numPr>
              <w:ind w:left="213" w:hanging="213"/>
              <w:rPr>
                <w:color w:val="000000"/>
                <w:szCs w:val="24"/>
              </w:rPr>
            </w:pPr>
            <w:r w:rsidRPr="003B2750">
              <w:t>účast na rektorském dni sportu</w:t>
            </w:r>
            <w:r>
              <w:t>.</w:t>
            </w:r>
          </w:p>
        </w:tc>
      </w:tr>
      <w:tr w:rsidR="002F2E5C" w14:paraId="16A19405" w14:textId="77777777" w:rsidTr="007755BB">
        <w:trPr>
          <w:trHeight w:val="76"/>
        </w:trPr>
        <w:tc>
          <w:tcPr>
            <w:tcW w:w="9855" w:type="dxa"/>
            <w:gridSpan w:val="8"/>
            <w:tcBorders>
              <w:top w:val="nil"/>
            </w:tcBorders>
          </w:tcPr>
          <w:p w14:paraId="312940A4" w14:textId="77777777" w:rsidR="002F2E5C" w:rsidRDefault="002F2E5C" w:rsidP="007755BB">
            <w:pPr>
              <w:jc w:val="both"/>
            </w:pPr>
          </w:p>
        </w:tc>
      </w:tr>
      <w:tr w:rsidR="002F2E5C" w14:paraId="2BF401F4" w14:textId="77777777" w:rsidTr="007755BB">
        <w:trPr>
          <w:trHeight w:val="197"/>
        </w:trPr>
        <w:tc>
          <w:tcPr>
            <w:tcW w:w="3086" w:type="dxa"/>
            <w:tcBorders>
              <w:top w:val="nil"/>
            </w:tcBorders>
            <w:shd w:val="clear" w:color="auto" w:fill="F7CAAC"/>
          </w:tcPr>
          <w:p w14:paraId="4FB83F62" w14:textId="77777777" w:rsidR="002F2E5C" w:rsidRDefault="002F2E5C" w:rsidP="007755BB">
            <w:pPr>
              <w:jc w:val="both"/>
              <w:rPr>
                <w:b/>
              </w:rPr>
            </w:pPr>
            <w:r>
              <w:rPr>
                <w:b/>
              </w:rPr>
              <w:t>Garant předmětu</w:t>
            </w:r>
          </w:p>
        </w:tc>
        <w:tc>
          <w:tcPr>
            <w:tcW w:w="6769" w:type="dxa"/>
            <w:gridSpan w:val="7"/>
            <w:tcBorders>
              <w:top w:val="nil"/>
            </w:tcBorders>
          </w:tcPr>
          <w:p w14:paraId="6A647BF3" w14:textId="77777777" w:rsidR="002F2E5C" w:rsidRDefault="002F2E5C" w:rsidP="007755BB">
            <w:pPr>
              <w:jc w:val="both"/>
            </w:pPr>
          </w:p>
        </w:tc>
      </w:tr>
      <w:tr w:rsidR="002F2E5C" w14:paraId="1EA07356" w14:textId="77777777" w:rsidTr="007755BB">
        <w:trPr>
          <w:trHeight w:val="243"/>
        </w:trPr>
        <w:tc>
          <w:tcPr>
            <w:tcW w:w="3086" w:type="dxa"/>
            <w:tcBorders>
              <w:top w:val="nil"/>
            </w:tcBorders>
            <w:shd w:val="clear" w:color="auto" w:fill="F7CAAC"/>
          </w:tcPr>
          <w:p w14:paraId="4AFBBDF7" w14:textId="77777777" w:rsidR="002F2E5C" w:rsidRDefault="002F2E5C" w:rsidP="007755BB">
            <w:pPr>
              <w:jc w:val="both"/>
              <w:rPr>
                <w:b/>
              </w:rPr>
            </w:pPr>
            <w:r>
              <w:rPr>
                <w:b/>
              </w:rPr>
              <w:t>Zapojení garanta do výuky předmětu</w:t>
            </w:r>
          </w:p>
        </w:tc>
        <w:tc>
          <w:tcPr>
            <w:tcW w:w="6769" w:type="dxa"/>
            <w:gridSpan w:val="7"/>
            <w:tcBorders>
              <w:top w:val="nil"/>
            </w:tcBorders>
          </w:tcPr>
          <w:p w14:paraId="36B37BC8" w14:textId="77777777" w:rsidR="002F2E5C" w:rsidRDefault="002F2E5C" w:rsidP="007755BB">
            <w:pPr>
              <w:jc w:val="both"/>
            </w:pPr>
          </w:p>
        </w:tc>
      </w:tr>
      <w:tr w:rsidR="002F2E5C" w14:paraId="14D0C4C3" w14:textId="77777777" w:rsidTr="007755BB">
        <w:tc>
          <w:tcPr>
            <w:tcW w:w="3086" w:type="dxa"/>
            <w:shd w:val="clear" w:color="auto" w:fill="F7CAAC"/>
          </w:tcPr>
          <w:p w14:paraId="0C756F41" w14:textId="77777777" w:rsidR="002F2E5C" w:rsidRDefault="002F2E5C" w:rsidP="007755BB">
            <w:pPr>
              <w:jc w:val="both"/>
              <w:rPr>
                <w:b/>
              </w:rPr>
            </w:pPr>
            <w:r>
              <w:rPr>
                <w:b/>
              </w:rPr>
              <w:t>Vyučující</w:t>
            </w:r>
          </w:p>
        </w:tc>
        <w:tc>
          <w:tcPr>
            <w:tcW w:w="6769" w:type="dxa"/>
            <w:gridSpan w:val="7"/>
            <w:tcBorders>
              <w:bottom w:val="nil"/>
            </w:tcBorders>
          </w:tcPr>
          <w:p w14:paraId="1039CF42" w14:textId="77777777" w:rsidR="002F2E5C" w:rsidRDefault="002F2E5C" w:rsidP="007755BB">
            <w:pPr>
              <w:jc w:val="both"/>
            </w:pPr>
            <w:r>
              <w:rPr>
                <w:i/>
                <w:iCs/>
              </w:rPr>
              <w:t>Předmět má pro zaměření SP doplňující charakter</w:t>
            </w:r>
          </w:p>
        </w:tc>
      </w:tr>
      <w:tr w:rsidR="002F2E5C" w14:paraId="66DFB642" w14:textId="77777777" w:rsidTr="007755BB">
        <w:trPr>
          <w:trHeight w:val="70"/>
        </w:trPr>
        <w:tc>
          <w:tcPr>
            <w:tcW w:w="9855" w:type="dxa"/>
            <w:gridSpan w:val="8"/>
            <w:tcBorders>
              <w:top w:val="nil"/>
            </w:tcBorders>
          </w:tcPr>
          <w:p w14:paraId="28191FA5" w14:textId="77777777" w:rsidR="002F2E5C" w:rsidRDefault="002F2E5C" w:rsidP="007755BB">
            <w:pPr>
              <w:jc w:val="both"/>
            </w:pPr>
          </w:p>
        </w:tc>
      </w:tr>
      <w:tr w:rsidR="002F2E5C" w14:paraId="07D0B582" w14:textId="77777777" w:rsidTr="007755BB">
        <w:tc>
          <w:tcPr>
            <w:tcW w:w="3086" w:type="dxa"/>
            <w:shd w:val="clear" w:color="auto" w:fill="F7CAAC"/>
          </w:tcPr>
          <w:p w14:paraId="2F600075" w14:textId="77777777" w:rsidR="002F2E5C" w:rsidRDefault="002F2E5C" w:rsidP="007755BB">
            <w:pPr>
              <w:jc w:val="both"/>
              <w:rPr>
                <w:b/>
              </w:rPr>
            </w:pPr>
            <w:r>
              <w:rPr>
                <w:b/>
              </w:rPr>
              <w:t>Stručná anotace předmětu</w:t>
            </w:r>
          </w:p>
        </w:tc>
        <w:tc>
          <w:tcPr>
            <w:tcW w:w="6769" w:type="dxa"/>
            <w:gridSpan w:val="7"/>
            <w:tcBorders>
              <w:bottom w:val="nil"/>
            </w:tcBorders>
          </w:tcPr>
          <w:p w14:paraId="10FE535C" w14:textId="77777777" w:rsidR="002F2E5C" w:rsidRDefault="002F2E5C" w:rsidP="007755BB">
            <w:pPr>
              <w:jc w:val="both"/>
            </w:pPr>
          </w:p>
        </w:tc>
      </w:tr>
      <w:tr w:rsidR="002F2E5C" w14:paraId="39C4D0DF" w14:textId="77777777" w:rsidTr="007755BB">
        <w:trPr>
          <w:trHeight w:val="992"/>
        </w:trPr>
        <w:tc>
          <w:tcPr>
            <w:tcW w:w="9855" w:type="dxa"/>
            <w:gridSpan w:val="8"/>
            <w:tcBorders>
              <w:top w:val="nil"/>
              <w:bottom w:val="single" w:sz="12" w:space="0" w:color="auto"/>
            </w:tcBorders>
          </w:tcPr>
          <w:p w14:paraId="6CD001D5" w14:textId="77777777" w:rsidR="002F2E5C" w:rsidRPr="00E60FF4" w:rsidRDefault="002F2E5C" w:rsidP="007755BB">
            <w:pPr>
              <w:autoSpaceDE w:val="0"/>
              <w:autoSpaceDN w:val="0"/>
              <w:adjustRightInd w:val="0"/>
            </w:pPr>
            <w:r w:rsidRPr="00E60FF4">
              <w:t>Cílem předmětu je rozvoj tělesné zdatnosti studentů, snaha pozitivně ovlivnit jejich přístup ke sportu a pohybu, což příznivě formuje zdravý životní styl.</w:t>
            </w:r>
            <w:r>
              <w:t xml:space="preserve"> Předmět je koncipován jako čtyřsemestrální (Sportovní aktivity 1-4), kde si studenti vybírají z následujících sportovních aktivit:</w:t>
            </w:r>
          </w:p>
          <w:p w14:paraId="02E33EC5" w14:textId="77777777" w:rsidR="002F2E5C" w:rsidRDefault="002F2E5C" w:rsidP="007755BB">
            <w:pPr>
              <w:autoSpaceDE w:val="0"/>
              <w:autoSpaceDN w:val="0"/>
              <w:adjustRightInd w:val="0"/>
              <w:ind w:left="247" w:hanging="247"/>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navazujících </w:t>
            </w:r>
            <w:r w:rsidRPr="003B2750">
              <w:t xml:space="preserve"> lekcích mohla rozvíjet svou fyzickou kondici, využívaje r</w:t>
            </w:r>
            <w:r w:rsidRPr="003B2750">
              <w:rPr>
                <w:rFonts w:cs="TimesNewRoman"/>
              </w:rPr>
              <w:t>ů</w:t>
            </w:r>
            <w:r w:rsidRPr="003B2750">
              <w:t>zných forem aerobiku (kalanetika, step aerobik atd.)</w:t>
            </w:r>
          </w:p>
          <w:p w14:paraId="62EBBEBE" w14:textId="77777777" w:rsidR="002F2E5C" w:rsidRDefault="002F2E5C" w:rsidP="007755BB">
            <w:pPr>
              <w:autoSpaceDE w:val="0"/>
              <w:autoSpaceDN w:val="0"/>
              <w:adjustRightInd w:val="0"/>
              <w:ind w:left="247" w:hanging="247"/>
            </w:pPr>
            <w:r w:rsidRPr="0097040C">
              <w:rPr>
                <w:b/>
              </w:rPr>
              <w:t>Aikodo</w:t>
            </w:r>
            <w:r>
              <w:t xml:space="preserve"> - je seznámení se s relativně mladým Japonským sebeobranným bojovým uměním, sloužícímu k duchovnímu </w:t>
            </w:r>
          </w:p>
          <w:p w14:paraId="09015B31" w14:textId="77777777" w:rsidR="002F2E5C" w:rsidRDefault="002F2E5C" w:rsidP="007755BB">
            <w:pPr>
              <w:autoSpaceDE w:val="0"/>
              <w:autoSpaceDN w:val="0"/>
              <w:adjustRightInd w:val="0"/>
              <w:ind w:left="247" w:hanging="247"/>
            </w:pPr>
            <w:r>
              <w:t>i fyzickému rozvoji. Je zvládnutí základních technik v rozsahu 6.kyu (nejnižší tech. stupeň) České Asociace Aikidó.</w:t>
            </w:r>
          </w:p>
          <w:p w14:paraId="14141AF4" w14:textId="77777777" w:rsidR="002F2E5C" w:rsidRDefault="002F2E5C" w:rsidP="007755BB">
            <w:pPr>
              <w:autoSpaceDE w:val="0"/>
              <w:autoSpaceDN w:val="0"/>
              <w:adjustRightInd w:val="0"/>
              <w:ind w:left="247" w:hanging="247"/>
            </w:pPr>
            <w:r w:rsidRPr="00AC13D7">
              <w:rPr>
                <w:b/>
              </w:rPr>
              <w:t>Americký fotbal</w:t>
            </w:r>
            <w:r>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625AC64D" w14:textId="77777777" w:rsidR="002F2E5C" w:rsidRPr="003B2750" w:rsidRDefault="002F2E5C" w:rsidP="007755BB">
            <w:pPr>
              <w:autoSpaceDE w:val="0"/>
              <w:autoSpaceDN w:val="0"/>
              <w:adjustRightInd w:val="0"/>
              <w:ind w:left="247" w:hanging="247"/>
            </w:pPr>
            <w:r w:rsidRPr="00CD682C">
              <w:rPr>
                <w:b/>
              </w:rPr>
              <w:t>Basketbal</w:t>
            </w:r>
            <w:r w:rsidRPr="003B2750">
              <w:t xml:space="preserve"> - zvládnutí základ</w:t>
            </w:r>
            <w:r w:rsidRPr="003B2750">
              <w:rPr>
                <w:rFonts w:cs="TimesNewRoman"/>
              </w:rPr>
              <w:t xml:space="preserve">ů </w:t>
            </w:r>
            <w:r w:rsidRPr="003B2750">
              <w:t>driblingu, p</w:t>
            </w:r>
            <w:r w:rsidRPr="003B2750">
              <w:rPr>
                <w:rFonts w:cs="TimesNewRoman"/>
              </w:rPr>
              <w:t>ř</w:t>
            </w:r>
            <w:r w:rsidRPr="003B2750">
              <w:t>ihrávky, st</w:t>
            </w:r>
            <w:r w:rsidRPr="003B2750">
              <w:rPr>
                <w:rFonts w:cs="TimesNewRoman"/>
              </w:rPr>
              <w:t>ř</w:t>
            </w:r>
            <w:r w:rsidRPr="003B2750">
              <w:t>elby na koš, obranné a úto</w:t>
            </w:r>
            <w:r w:rsidRPr="003B2750">
              <w:rPr>
                <w:rFonts w:cs="TimesNewRoman"/>
              </w:rPr>
              <w:t>č</w:t>
            </w:r>
            <w:r>
              <w:t>né kombinace, základy pravidel</w:t>
            </w:r>
            <w:r w:rsidRPr="003B2750">
              <w:t xml:space="preserve"> a technicko</w:t>
            </w:r>
            <w:r>
              <w:t>-</w:t>
            </w:r>
            <w:r w:rsidRPr="003B2750">
              <w:t xml:space="preserve"> taktických prvk</w:t>
            </w:r>
            <w:r w:rsidRPr="003B2750">
              <w:rPr>
                <w:rFonts w:cs="TimesNewRoman"/>
              </w:rPr>
              <w:t xml:space="preserve">ů </w:t>
            </w:r>
            <w:r w:rsidRPr="003B2750">
              <w:t>ve h</w:t>
            </w:r>
            <w:r w:rsidRPr="003B2750">
              <w:rPr>
                <w:rFonts w:cs="TimesNewRoman"/>
              </w:rPr>
              <w:t>ř</w:t>
            </w:r>
            <w:r w:rsidRPr="003B2750">
              <w:t>e.</w:t>
            </w:r>
          </w:p>
          <w:p w14:paraId="4F7652A3" w14:textId="77777777" w:rsidR="002F2E5C" w:rsidRPr="003B2750" w:rsidRDefault="002F2E5C" w:rsidP="007755BB">
            <w:pPr>
              <w:autoSpaceDE w:val="0"/>
              <w:autoSpaceDN w:val="0"/>
              <w:adjustRightInd w:val="0"/>
              <w:ind w:left="247" w:hanging="247"/>
            </w:pPr>
            <w:r w:rsidRPr="00CD682C">
              <w:rPr>
                <w:b/>
              </w:rPr>
              <w:t>Badminton</w:t>
            </w:r>
            <w:r w:rsidRPr="003B2750">
              <w:t xml:space="preserve"> - Hra pro každého. Výuka bude zam</w:t>
            </w:r>
            <w:r w:rsidRPr="00F83F5D">
              <w:rPr>
                <w:rFonts w:cs="TimesNewRoman"/>
              </w:rPr>
              <w:t>ěř</w:t>
            </w:r>
            <w:r w:rsidRPr="003B2750">
              <w:t>ená na zvládnutí základních úder</w:t>
            </w:r>
            <w:r w:rsidRPr="00F83F5D">
              <w:rPr>
                <w:rFonts w:cs="TimesNewRoman"/>
              </w:rPr>
              <w:t xml:space="preserve">ů </w:t>
            </w:r>
            <w:r w:rsidRPr="003B2750">
              <w:t>procvi</w:t>
            </w:r>
            <w:r w:rsidRPr="00F83F5D">
              <w:rPr>
                <w:rFonts w:cs="TimesNewRoman"/>
              </w:rPr>
              <w:t>č</w:t>
            </w:r>
            <w:r w:rsidRPr="003B2750">
              <w:t>ování post</w:t>
            </w:r>
            <w:r w:rsidRPr="00F83F5D">
              <w:rPr>
                <w:rFonts w:cs="TimesNewRoman"/>
              </w:rPr>
              <w:t>ř</w:t>
            </w:r>
            <w:r>
              <w:t xml:space="preserve">ehu, reakce a </w:t>
            </w:r>
            <w:r w:rsidRPr="003B2750">
              <w:t>rychlosti. P</w:t>
            </w:r>
            <w:r w:rsidRPr="00F83F5D">
              <w:rPr>
                <w:rFonts w:cs="TimesNewRoman"/>
              </w:rPr>
              <w:t>ř</w:t>
            </w:r>
            <w:r w:rsidRPr="003B2750">
              <w:t>i h</w:t>
            </w:r>
            <w:r w:rsidRPr="00F83F5D">
              <w:rPr>
                <w:rFonts w:cs="TimesNewRoman"/>
              </w:rPr>
              <w:t>ř</w:t>
            </w:r>
            <w:r w:rsidRPr="003B2750">
              <w:t>e si vyzkoušíte na vlastní k</w:t>
            </w:r>
            <w:r w:rsidRPr="00F83F5D">
              <w:rPr>
                <w:rFonts w:cs="TimesNewRoman"/>
              </w:rPr>
              <w:t>ů</w:t>
            </w:r>
            <w:r w:rsidRPr="003B2750">
              <w:t>ži energeticky nejnáro</w:t>
            </w:r>
            <w:r w:rsidRPr="00F83F5D">
              <w:rPr>
                <w:rFonts w:cs="TimesNewRoman"/>
              </w:rPr>
              <w:t>č</w:t>
            </w:r>
            <w:r w:rsidRPr="003B2750">
              <w:t>n</w:t>
            </w:r>
            <w:r w:rsidRPr="00F83F5D">
              <w:rPr>
                <w:rFonts w:cs="TimesNewRoman"/>
              </w:rPr>
              <w:t>ě</w:t>
            </w:r>
            <w:r w:rsidRPr="003B2750">
              <w:t xml:space="preserve">jší pohybovou </w:t>
            </w:r>
            <w:r w:rsidRPr="00F83F5D">
              <w:rPr>
                <w:rFonts w:cs="TimesNewRoman"/>
              </w:rPr>
              <w:t>č</w:t>
            </w:r>
            <w:r w:rsidRPr="003B2750">
              <w:t>innost mezi sporty v</w:t>
            </w:r>
            <w:r w:rsidRPr="00F83F5D">
              <w:rPr>
                <w:rFonts w:cs="TimesNewRoman"/>
              </w:rPr>
              <w:t>ů</w:t>
            </w:r>
            <w:r w:rsidRPr="003B2750">
              <w:t>bec</w:t>
            </w:r>
            <w:r>
              <w:t>.</w:t>
            </w:r>
          </w:p>
          <w:p w14:paraId="094D08D1" w14:textId="77777777" w:rsidR="002F2E5C" w:rsidRDefault="002F2E5C" w:rsidP="007755BB">
            <w:pPr>
              <w:autoSpaceDE w:val="0"/>
              <w:autoSpaceDN w:val="0"/>
              <w:adjustRightInd w:val="0"/>
              <w:ind w:left="247" w:hanging="247"/>
            </w:pPr>
            <w:r>
              <w:rPr>
                <w:b/>
              </w:rPr>
              <w:t xml:space="preserve">Cyklistika - </w:t>
            </w:r>
            <w:r>
              <w:t>zlepšení úrovně pohybových dovedností a fyzické úrovně v návaznosti na cyklistické zatížení především kurzu. Studenti by měli být schopni se zapojit v příslušném akademickém týmu a reprezetnovat na akademických sportovních utkáních.</w:t>
            </w:r>
          </w:p>
          <w:p w14:paraId="6B57E5FB" w14:textId="77777777" w:rsidR="002F2E5C" w:rsidRDefault="002F2E5C" w:rsidP="007755BB">
            <w:pPr>
              <w:autoSpaceDE w:val="0"/>
              <w:autoSpaceDN w:val="0"/>
              <w:adjustRightInd w:val="0"/>
              <w:ind w:left="247" w:hanging="247"/>
            </w:pPr>
            <w:r w:rsidRPr="00CD682C">
              <w:rPr>
                <w:b/>
              </w:rPr>
              <w:t>Florbal</w:t>
            </w:r>
            <w:r w:rsidRPr="003B2750">
              <w:t xml:space="preserve"> - je to bezkontaktní hra podobná hokeji s plastovými hokejkami a mí</w:t>
            </w:r>
            <w:r w:rsidRPr="003B2750">
              <w:rPr>
                <w:rFonts w:cs="TimesNewRoman"/>
              </w:rPr>
              <w:t>č</w:t>
            </w:r>
            <w:r w:rsidRPr="003B2750">
              <w:t>kem. Nápl</w:t>
            </w:r>
            <w:r w:rsidRPr="003B2750">
              <w:rPr>
                <w:rFonts w:cs="TimesNewRoman"/>
              </w:rPr>
              <w:t xml:space="preserve">ň </w:t>
            </w:r>
            <w:r w:rsidRPr="003B2750">
              <w:t>hodin zam</w:t>
            </w:r>
            <w:r w:rsidRPr="003B2750">
              <w:rPr>
                <w:rFonts w:cs="TimesNewRoman"/>
              </w:rPr>
              <w:t>ěř</w:t>
            </w:r>
            <w:r>
              <w:t xml:space="preserve">ena na herní </w:t>
            </w:r>
            <w:r w:rsidRPr="003B2750">
              <w:rPr>
                <w:rFonts w:cs="TimesNewRoman"/>
              </w:rPr>
              <w:t>č</w:t>
            </w:r>
            <w:r w:rsidRPr="003B2750">
              <w:t>innosti družstva a jednotlivce, kondi</w:t>
            </w:r>
            <w:r w:rsidRPr="003B2750">
              <w:rPr>
                <w:rFonts w:cs="TimesNewRoman"/>
              </w:rPr>
              <w:t>č</w:t>
            </w:r>
            <w:r w:rsidRPr="003B2750">
              <w:t>ní p</w:t>
            </w:r>
            <w:r w:rsidRPr="003B2750">
              <w:rPr>
                <w:rFonts w:cs="TimesNewRoman"/>
              </w:rPr>
              <w:t>ř</w:t>
            </w:r>
            <w:r w:rsidRPr="003B2750">
              <w:t>ípravu a hru samotnou. Návazností na tento druh aktivity by by</w:t>
            </w:r>
            <w:r>
              <w:t xml:space="preserve">la </w:t>
            </w:r>
            <w:r w:rsidRPr="003B2750">
              <w:t>možnost zapojení student</w:t>
            </w:r>
            <w:r w:rsidRPr="003B2750">
              <w:rPr>
                <w:rFonts w:cs="TimesNewRoman"/>
              </w:rPr>
              <w:t xml:space="preserve">ů </w:t>
            </w:r>
            <w:r w:rsidRPr="003B2750">
              <w:t>do družstva akademických reprezentant</w:t>
            </w:r>
            <w:r w:rsidRPr="003B2750">
              <w:rPr>
                <w:rFonts w:cs="TimesNewRoman"/>
              </w:rPr>
              <w:t>ů</w:t>
            </w:r>
            <w:r w:rsidRPr="003B2750">
              <w:t>, p</w:t>
            </w:r>
            <w:r w:rsidRPr="003B2750">
              <w:rPr>
                <w:rFonts w:cs="TimesNewRoman"/>
              </w:rPr>
              <w:t>ř</w:t>
            </w:r>
            <w:r w:rsidRPr="003B2750">
              <w:t>ipravujících se na akademické p</w:t>
            </w:r>
            <w:r w:rsidRPr="003B2750">
              <w:rPr>
                <w:rFonts w:cs="TimesNewRoman"/>
              </w:rPr>
              <w:t>ř</w:t>
            </w:r>
            <w:r>
              <w:t>ebory vysokých škol a ČAH.</w:t>
            </w:r>
          </w:p>
          <w:p w14:paraId="261EC6E5" w14:textId="77777777" w:rsidR="002F2E5C" w:rsidRDefault="002F2E5C" w:rsidP="007755BB">
            <w:pPr>
              <w:autoSpaceDE w:val="0"/>
              <w:autoSpaceDN w:val="0"/>
              <w:adjustRightInd w:val="0"/>
              <w:ind w:left="247" w:hanging="247"/>
            </w:pPr>
            <w:r w:rsidRPr="0097040C">
              <w:rPr>
                <w:b/>
              </w:rPr>
              <w:t>Golf</w:t>
            </w:r>
            <w:r>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05C10AA6" w14:textId="77777777" w:rsidR="002F2E5C" w:rsidRPr="003B2750" w:rsidRDefault="002F2E5C" w:rsidP="007755BB">
            <w:pPr>
              <w:autoSpaceDE w:val="0"/>
              <w:autoSpaceDN w:val="0"/>
              <w:adjustRightInd w:val="0"/>
              <w:ind w:left="247" w:hanging="247"/>
            </w:pPr>
            <w:r w:rsidRPr="00CD682C">
              <w:rPr>
                <w:b/>
              </w:rPr>
              <w:t>Horolezectví</w:t>
            </w:r>
            <w:r w:rsidRPr="003B2750">
              <w:t xml:space="preserve"> - teoretické a praktické základy pro sportovní lezení. Praxe provozovaná na um</w:t>
            </w:r>
            <w:r w:rsidRPr="003B2750">
              <w:rPr>
                <w:rFonts w:cs="TimesNewRoman"/>
              </w:rPr>
              <w:t>ě</w:t>
            </w:r>
            <w:r w:rsidRPr="003B2750">
              <w:t>lé sportovní st</w:t>
            </w:r>
            <w:r w:rsidRPr="003B2750">
              <w:rPr>
                <w:rFonts w:cs="TimesNewRoman"/>
              </w:rPr>
              <w:t>ě</w:t>
            </w:r>
            <w:r w:rsidRPr="003B2750">
              <w:t>n</w:t>
            </w:r>
            <w:r w:rsidRPr="003B2750">
              <w:rPr>
                <w:rFonts w:cs="TimesNewRoman"/>
              </w:rPr>
              <w:t>ě</w:t>
            </w:r>
            <w:r>
              <w:t xml:space="preserve">, </w:t>
            </w:r>
            <w:r w:rsidRPr="003B2750">
              <w:t>p</w:t>
            </w:r>
            <w:r w:rsidRPr="003B2750">
              <w:rPr>
                <w:rFonts w:cs="TimesNewRoman"/>
              </w:rPr>
              <w:t>ř</w:t>
            </w:r>
            <w:r w:rsidRPr="003B2750">
              <w:t>ípadn</w:t>
            </w:r>
            <w:r w:rsidRPr="003B2750">
              <w:rPr>
                <w:rFonts w:cs="TimesNewRoman"/>
              </w:rPr>
              <w:t xml:space="preserve">ě </w:t>
            </w:r>
            <w:r w:rsidRPr="003B2750">
              <w:t>p</w:t>
            </w:r>
            <w:r w:rsidRPr="003B2750">
              <w:rPr>
                <w:rFonts w:cs="TimesNewRoman"/>
              </w:rPr>
              <w:t>ř</w:t>
            </w:r>
            <w:r w:rsidRPr="003B2750">
              <w:t>írodních skalních útvarech v okolí Zlína.</w:t>
            </w:r>
          </w:p>
          <w:p w14:paraId="59C23268" w14:textId="77777777" w:rsidR="002F2E5C" w:rsidRDefault="002F2E5C" w:rsidP="007755BB">
            <w:pPr>
              <w:autoSpaceDE w:val="0"/>
              <w:autoSpaceDN w:val="0"/>
              <w:adjustRightInd w:val="0"/>
              <w:ind w:left="247" w:hanging="247"/>
            </w:pPr>
            <w:r w:rsidRPr="00CD682C">
              <w:rPr>
                <w:b/>
              </w:rPr>
              <w:t>Indoor Cycling, spinning</w:t>
            </w:r>
            <w:r w:rsidRPr="003B2750">
              <w:t xml:space="preserve"> - moderní forma kondi</w:t>
            </w:r>
            <w:r w:rsidRPr="003B2750">
              <w:rPr>
                <w:rFonts w:cs="TimesNewRoman"/>
              </w:rPr>
              <w:t>č</w:t>
            </w:r>
            <w:r w:rsidRPr="003B2750">
              <w:t>ního programu provozovanéh</w:t>
            </w:r>
            <w:r>
              <w:t xml:space="preserve">o na speciálních spinningových </w:t>
            </w:r>
            <w:r w:rsidRPr="003B2750">
              <w:t>cyklotrenažerech pod vedením odborných instruktor</w:t>
            </w:r>
            <w:r w:rsidRPr="003B2750">
              <w:rPr>
                <w:rFonts w:cs="TimesNewRoman"/>
              </w:rPr>
              <w:t xml:space="preserve">ů </w:t>
            </w:r>
            <w:r>
              <w:t xml:space="preserve">pestrou formou s individuálním </w:t>
            </w:r>
            <w:r w:rsidRPr="003B2750">
              <w:t>prog</w:t>
            </w:r>
            <w:r>
              <w:t>ramem pro zlepšení</w:t>
            </w:r>
            <w:r w:rsidRPr="003B2750">
              <w:t xml:space="preserve"> fyzické kondice.</w:t>
            </w:r>
          </w:p>
          <w:p w14:paraId="0A14B127" w14:textId="77777777" w:rsidR="002F2E5C" w:rsidRPr="003B2750" w:rsidRDefault="002F2E5C" w:rsidP="007755BB">
            <w:pPr>
              <w:autoSpaceDE w:val="0"/>
              <w:autoSpaceDN w:val="0"/>
              <w:adjustRightInd w:val="0"/>
              <w:ind w:left="247" w:hanging="247"/>
            </w:pPr>
            <w:r w:rsidRPr="00440AAD">
              <w:rPr>
                <w:b/>
              </w:rPr>
              <w:t>Kendo</w:t>
            </w:r>
            <w:r>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56DCD1D3" w14:textId="77777777" w:rsidR="002F2E5C" w:rsidRDefault="002F2E5C" w:rsidP="007755BB">
            <w:pPr>
              <w:autoSpaceDE w:val="0"/>
              <w:autoSpaceDN w:val="0"/>
              <w:adjustRightInd w:val="0"/>
              <w:ind w:left="247" w:hanging="247"/>
            </w:pPr>
            <w:r w:rsidRPr="0097040C">
              <w:rPr>
                <w:b/>
              </w:rPr>
              <w:t>Kurz letní</w:t>
            </w:r>
            <w:r>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14:paraId="706A6F61" w14:textId="77777777" w:rsidR="002F2E5C" w:rsidRPr="003B2750" w:rsidRDefault="002F2E5C" w:rsidP="007755BB">
            <w:pPr>
              <w:autoSpaceDE w:val="0"/>
              <w:autoSpaceDN w:val="0"/>
              <w:adjustRightInd w:val="0"/>
              <w:ind w:left="247" w:hanging="247"/>
            </w:pPr>
            <w:r w:rsidRPr="000711A8">
              <w:rPr>
                <w:b/>
              </w:rPr>
              <w:t>Lyžování tuzemské</w:t>
            </w:r>
            <w:r>
              <w:t xml:space="preserve"> - </w:t>
            </w:r>
            <w:r w:rsidRPr="003B2750">
              <w:t>základní postoj, p</w:t>
            </w:r>
            <w:r w:rsidRPr="003B2750">
              <w:rPr>
                <w:rFonts w:cs="TimesNewRoman"/>
              </w:rPr>
              <w:t>ř</w:t>
            </w:r>
            <w:r w:rsidRPr="003B2750">
              <w:t>enášení váhy, jízda v dlouhém a st</w:t>
            </w:r>
            <w:r w:rsidRPr="003B2750">
              <w:rPr>
                <w:rFonts w:cs="TimesNewRoman"/>
              </w:rPr>
              <w:t>ř</w:t>
            </w:r>
            <w:r w:rsidRPr="003B2750">
              <w:t>edním oblouku, regulace rychlosti, jízda na vleku, ú</w:t>
            </w:r>
            <w:r w:rsidRPr="003B2750">
              <w:rPr>
                <w:rFonts w:cs="TimesNewRoman"/>
              </w:rPr>
              <w:t>č</w:t>
            </w:r>
            <w:r w:rsidRPr="003B2750">
              <w:t>ast  na lyža</w:t>
            </w:r>
            <w:r w:rsidRPr="003B2750">
              <w:rPr>
                <w:rFonts w:cs="TimesNewRoman"/>
              </w:rPr>
              <w:t>ř</w:t>
            </w:r>
            <w:r w:rsidRPr="003B2750">
              <w:t>ském kurzu vypsaném ÚTV.</w:t>
            </w:r>
          </w:p>
          <w:p w14:paraId="3E3FD360" w14:textId="77777777" w:rsidR="002F2E5C" w:rsidRDefault="002F2E5C" w:rsidP="007755BB">
            <w:pPr>
              <w:autoSpaceDE w:val="0"/>
              <w:autoSpaceDN w:val="0"/>
              <w:adjustRightInd w:val="0"/>
              <w:ind w:left="247" w:hanging="247"/>
            </w:pPr>
            <w:r w:rsidRPr="000711A8">
              <w:rPr>
                <w:b/>
              </w:rPr>
              <w:t>Lyžování zahraniční</w:t>
            </w:r>
            <w:r>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319CDC86" w14:textId="77777777" w:rsidR="002F2E5C" w:rsidRPr="003B2750" w:rsidRDefault="002F2E5C" w:rsidP="007755BB">
            <w:pPr>
              <w:autoSpaceDE w:val="0"/>
              <w:autoSpaceDN w:val="0"/>
              <w:adjustRightInd w:val="0"/>
              <w:ind w:left="247" w:hanging="247"/>
            </w:pPr>
            <w:r w:rsidRPr="00CD682C">
              <w:rPr>
                <w:b/>
              </w:rPr>
              <w:t>Plavání</w:t>
            </w:r>
            <w:r w:rsidRPr="003B2750">
              <w:t xml:space="preserve"> - kontrola zdatnosti formou vstupního plaveckého testu na 100 m, po</w:t>
            </w:r>
            <w:r w:rsidRPr="003B2750">
              <w:rPr>
                <w:rFonts w:cs="TimesNewRoman"/>
              </w:rPr>
              <w:t>č</w:t>
            </w:r>
            <w:r w:rsidRPr="003B2750">
              <w:t>et neplavc</w:t>
            </w:r>
            <w:r w:rsidRPr="003B2750">
              <w:rPr>
                <w:rFonts w:cs="TimesNewRoman"/>
              </w:rPr>
              <w:t xml:space="preserve">ů </w:t>
            </w:r>
            <w:r w:rsidRPr="003B2750">
              <w:t>dostat na hodn</w:t>
            </w:r>
            <w:r>
              <w:t xml:space="preserve">otu 0, zvládnout </w:t>
            </w:r>
            <w:r w:rsidRPr="003B2750">
              <w:t xml:space="preserve"> t</w:t>
            </w:r>
            <w:r w:rsidRPr="003B2750">
              <w:rPr>
                <w:rFonts w:cs="TimesNewRoman"/>
              </w:rPr>
              <w:t>ř</w:t>
            </w:r>
            <w:r w:rsidRPr="003B2750">
              <w:t>i základní plavecké styly - prsa, kraul, znak. Metodika dýchání do vody, splývání, plavání pod vodou, záchrana tonoucího.</w:t>
            </w:r>
          </w:p>
          <w:p w14:paraId="69C4C191" w14:textId="77777777" w:rsidR="002F2E5C" w:rsidRPr="003B2750" w:rsidRDefault="002F2E5C" w:rsidP="007755BB">
            <w:pPr>
              <w:autoSpaceDE w:val="0"/>
              <w:autoSpaceDN w:val="0"/>
              <w:adjustRightInd w:val="0"/>
              <w:ind w:left="247" w:hanging="247"/>
            </w:pPr>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ihrávka na krátkou, 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t xml:space="preserve">rozvíjeny </w:t>
            </w:r>
            <w:r w:rsidRPr="003B2750">
              <w:t>v </w:t>
            </w:r>
            <w:r w:rsidRPr="003B2750">
              <w:rPr>
                <w:rFonts w:cs="TimesNewRoman"/>
              </w:rPr>
              <w:t>ř</w:t>
            </w:r>
            <w:r w:rsidRPr="003B2750">
              <w:t>ádné h</w:t>
            </w:r>
            <w:r w:rsidRPr="003B2750">
              <w:rPr>
                <w:rFonts w:cs="TimesNewRoman"/>
              </w:rPr>
              <w:t>ř</w:t>
            </w:r>
            <w:r w:rsidRPr="003B2750">
              <w:t>e.</w:t>
            </w:r>
          </w:p>
          <w:p w14:paraId="3C42BD0E" w14:textId="77777777" w:rsidR="002F2E5C" w:rsidRPr="003B2750" w:rsidRDefault="002F2E5C" w:rsidP="007755BB">
            <w:pPr>
              <w:autoSpaceDE w:val="0"/>
              <w:autoSpaceDN w:val="0"/>
              <w:adjustRightInd w:val="0"/>
              <w:ind w:left="247" w:hanging="247"/>
            </w:pPr>
            <w:r w:rsidRPr="00CD682C">
              <w:rPr>
                <w:b/>
              </w:rPr>
              <w:t>Sebeobrana</w:t>
            </w:r>
            <w:r w:rsidRPr="003B2750">
              <w:t xml:space="preserve"> - teoretickými poznatky a praktickými dovednostmi seznámit studenty s</w:t>
            </w:r>
            <w:r>
              <w:t xml:space="preserve">e základy, rozsahem a podstatou </w:t>
            </w:r>
            <w:r w:rsidRPr="003B2750">
              <w:t>tréninkového procesu juda p</w:t>
            </w:r>
            <w:r w:rsidRPr="003B2750">
              <w:rPr>
                <w:rFonts w:cs="TimesNewRoman"/>
              </w:rPr>
              <w:t>ř</w:t>
            </w:r>
            <w:r w:rsidRPr="003B2750">
              <w:t>i aplikované sebeobran</w:t>
            </w:r>
            <w:r w:rsidRPr="003B2750">
              <w:rPr>
                <w:rFonts w:cs="TimesNewRoman"/>
              </w:rPr>
              <w:t>ě</w:t>
            </w:r>
            <w:r w:rsidRPr="003B2750">
              <w:t>.</w:t>
            </w:r>
          </w:p>
          <w:p w14:paraId="675B92B5" w14:textId="77777777" w:rsidR="002F2E5C" w:rsidRPr="003B2750" w:rsidRDefault="002F2E5C" w:rsidP="007755BB">
            <w:pPr>
              <w:autoSpaceDE w:val="0"/>
              <w:autoSpaceDN w:val="0"/>
              <w:adjustRightInd w:val="0"/>
              <w:ind w:left="247" w:hanging="247"/>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t>e.</w:t>
            </w:r>
            <w:r w:rsidRPr="003B2750">
              <w:t xml:space="preserve"> Fyzicky náro</w:t>
            </w:r>
            <w:r w:rsidRPr="003B2750">
              <w:rPr>
                <w:rFonts w:cs="TimesNewRoman"/>
              </w:rPr>
              <w:t>č</w:t>
            </w:r>
            <w:r w:rsidRPr="003B2750">
              <w:t>ná, ale pestrá pálková hra.</w:t>
            </w:r>
          </w:p>
          <w:p w14:paraId="3F1814AD" w14:textId="77777777" w:rsidR="002F2E5C" w:rsidRDefault="002F2E5C" w:rsidP="007755BB">
            <w:pPr>
              <w:autoSpaceDE w:val="0"/>
              <w:autoSpaceDN w:val="0"/>
              <w:adjustRightInd w:val="0"/>
              <w:ind w:left="247" w:hanging="247"/>
            </w:pPr>
            <w:r w:rsidRPr="009E1C63">
              <w:rPr>
                <w:b/>
              </w:rPr>
              <w:t>Stolní tenis</w:t>
            </w:r>
            <w:r>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19DE1268" w14:textId="77777777" w:rsidR="002F2E5C" w:rsidRDefault="002F2E5C" w:rsidP="007755BB">
            <w:pPr>
              <w:autoSpaceDE w:val="0"/>
              <w:autoSpaceDN w:val="0"/>
              <w:adjustRightInd w:val="0"/>
              <w:ind w:left="247" w:hanging="247"/>
            </w:pPr>
            <w:r w:rsidRPr="00CD682C">
              <w:rPr>
                <w:b/>
              </w:rPr>
              <w:t>Taekwondo</w:t>
            </w:r>
            <w:r w:rsidRPr="003B2750">
              <w:t xml:space="preserve"> - cílem výuky taekwonda je zvládnutí základní úderové techniky nohou i rukou. Studenty p</w:t>
            </w:r>
            <w:r w:rsidRPr="003B2750">
              <w:rPr>
                <w:rFonts w:cs="TimesNewRoman"/>
              </w:rPr>
              <w:t>ř</w:t>
            </w:r>
            <w:r>
              <w:t xml:space="preserve">ipravit i po </w:t>
            </w:r>
            <w:r w:rsidRPr="003B2750">
              <w:t>stránce fyzické (rychlost, obratnost, orientace v prostoru).</w:t>
            </w:r>
          </w:p>
          <w:p w14:paraId="7774E649" w14:textId="77777777" w:rsidR="002F2E5C" w:rsidRDefault="002F2E5C" w:rsidP="007755BB">
            <w:pPr>
              <w:autoSpaceDE w:val="0"/>
              <w:autoSpaceDN w:val="0"/>
              <w:adjustRightInd w:val="0"/>
              <w:ind w:left="247" w:hanging="247"/>
            </w:pPr>
            <w:r w:rsidRPr="00CD682C">
              <w:rPr>
                <w:b/>
              </w:rPr>
              <w:t>Taj Ji Quan</w:t>
            </w:r>
            <w:r w:rsidRPr="003B2750">
              <w:t xml:space="preserve"> - Tradi</w:t>
            </w:r>
            <w:r w:rsidRPr="003B2750">
              <w:rPr>
                <w:rFonts w:cs="TimesNewRoman"/>
              </w:rPr>
              <w:t>č</w:t>
            </w:r>
            <w:r w:rsidRPr="003B2750">
              <w:t xml:space="preserve">ní </w:t>
            </w:r>
            <w:r w:rsidRPr="003B2750">
              <w:rPr>
                <w:rFonts w:cs="TimesNewRoman"/>
              </w:rPr>
              <w:t>č</w:t>
            </w:r>
            <w:r w:rsidRPr="003B2750">
              <w:t>ínské cvi</w:t>
            </w:r>
            <w:r w:rsidRPr="003B2750">
              <w:rPr>
                <w:rFonts w:cs="TimesNewRoman"/>
              </w:rPr>
              <w:t>č</w:t>
            </w:r>
            <w:r w:rsidRPr="003B2750">
              <w:t>ení pro udržení t</w:t>
            </w:r>
            <w:r w:rsidRPr="003B2750">
              <w:rPr>
                <w:rFonts w:cs="TimesNewRoman"/>
              </w:rPr>
              <w:t>ě</w:t>
            </w:r>
            <w:r w:rsidRPr="003B2750">
              <w:t>la i ducha ve form</w:t>
            </w:r>
            <w:r w:rsidRPr="003B2750">
              <w:rPr>
                <w:rFonts w:cs="TimesNewRoman"/>
              </w:rPr>
              <w:t xml:space="preserve">ě </w:t>
            </w:r>
            <w:r w:rsidRPr="003B2750">
              <w:t>vhodné pro všechny v</w:t>
            </w:r>
            <w:r w:rsidRPr="003B2750">
              <w:rPr>
                <w:rFonts w:cs="TimesNewRoman"/>
              </w:rPr>
              <w:t>ě</w:t>
            </w:r>
            <w:r w:rsidRPr="003B2750">
              <w:t>kové kategorie, ob</w:t>
            </w:r>
            <w:r>
              <w:rPr>
                <w:rFonts w:cs="TimesNewRoman"/>
              </w:rPr>
              <w:t>ě</w:t>
            </w:r>
            <w:r w:rsidRPr="003B2750">
              <w:rPr>
                <w:rFonts w:cs="TimesNewRoman"/>
              </w:rPr>
              <w:t xml:space="preserve"> </w:t>
            </w:r>
            <w:r w:rsidRPr="003B2750">
              <w:t>pohlaví a osoby se zdravotními problémy i bez nich. Cvi</w:t>
            </w:r>
            <w:r w:rsidRPr="003B2750">
              <w:rPr>
                <w:rFonts w:cs="TimesNewRoman"/>
              </w:rPr>
              <w:t>č</w:t>
            </w:r>
            <w:r w:rsidRPr="003B2750">
              <w:t>í se základní pr</w:t>
            </w:r>
            <w:r w:rsidRPr="003B2750">
              <w:rPr>
                <w:rFonts w:cs="TimesNewRoman"/>
              </w:rPr>
              <w:t>ů</w:t>
            </w:r>
            <w:r w:rsidRPr="003B2750">
              <w:t>pravná cvi</w:t>
            </w:r>
            <w:r w:rsidRPr="003B2750">
              <w:rPr>
                <w:rFonts w:cs="TimesNewRoman"/>
              </w:rPr>
              <w:t>č</w:t>
            </w:r>
            <w:r w:rsidRPr="003B2750">
              <w:t>ení pro uvoln</w:t>
            </w:r>
            <w:r w:rsidRPr="003B2750">
              <w:rPr>
                <w:rFonts w:cs="TimesNewRoman"/>
              </w:rPr>
              <w:t>ě</w:t>
            </w:r>
            <w:r w:rsidRPr="003B2750">
              <w:t>ní sval</w:t>
            </w:r>
            <w:r w:rsidRPr="003B2750">
              <w:rPr>
                <w:rFonts w:cs="TimesNewRoman"/>
              </w:rPr>
              <w:t>ů</w:t>
            </w:r>
            <w:r>
              <w:t>,</w:t>
            </w:r>
            <w:r w:rsidRPr="003B2750">
              <w:t xml:space="preserve"> protáhnutí a posílení šlach a kloubních spojení, úvodní sestava odvozená z tradi</w:t>
            </w:r>
            <w:r w:rsidRPr="003B2750">
              <w:rPr>
                <w:rFonts w:cs="TimesNewRoman"/>
              </w:rPr>
              <w:t>č</w:t>
            </w:r>
            <w:r>
              <w:t xml:space="preserve">ního stylu rodiny Jang </w:t>
            </w:r>
            <w:r w:rsidRPr="003B2750">
              <w:t>a cvi</w:t>
            </w:r>
            <w:r w:rsidRPr="003B2750">
              <w:rPr>
                <w:rFonts w:cs="TimesNewRoman"/>
              </w:rPr>
              <w:t>č</w:t>
            </w:r>
            <w:r w:rsidRPr="003B2750">
              <w:t>ení na rozvoj vnit</w:t>
            </w:r>
            <w:r w:rsidRPr="003B2750">
              <w:rPr>
                <w:rFonts w:cs="TimesNewRoman"/>
              </w:rPr>
              <w:t>ř</w:t>
            </w:r>
            <w:r w:rsidRPr="003B2750">
              <w:t>ní energie.</w:t>
            </w:r>
          </w:p>
          <w:p w14:paraId="5AB37BCC" w14:textId="77777777" w:rsidR="002F2E5C" w:rsidRPr="003B2750" w:rsidRDefault="002F2E5C" w:rsidP="007755BB">
            <w:pPr>
              <w:autoSpaceDE w:val="0"/>
              <w:autoSpaceDN w:val="0"/>
              <w:adjustRightInd w:val="0"/>
              <w:ind w:left="247" w:hanging="247"/>
            </w:pPr>
            <w:r w:rsidRPr="002400C8">
              <w:rPr>
                <w:b/>
              </w:rPr>
              <w:t>Tenis</w:t>
            </w:r>
            <w:r>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32A135EC" w14:textId="77777777" w:rsidR="002F2E5C" w:rsidRDefault="002F2E5C" w:rsidP="007755BB">
            <w:pPr>
              <w:autoSpaceDE w:val="0"/>
              <w:autoSpaceDN w:val="0"/>
              <w:adjustRightInd w:val="0"/>
              <w:ind w:left="247" w:hanging="247"/>
              <w:rPr>
                <w:b/>
              </w:rPr>
            </w:pPr>
            <w:r>
              <w:rPr>
                <w:b/>
              </w:rPr>
              <w:t>Thajský b</w:t>
            </w:r>
            <w:r w:rsidRPr="00CD682C">
              <w:rPr>
                <w:b/>
              </w:rPr>
              <w:t>ox</w:t>
            </w:r>
            <w:r w:rsidRPr="00CD682C">
              <w:t xml:space="preserve"> - tréninkovou formou v profesionálním ringu a na cvi</w:t>
            </w:r>
            <w:r w:rsidRPr="00CD682C">
              <w:rPr>
                <w:rFonts w:cs="TimesNewRoman"/>
              </w:rPr>
              <w:t>č</w:t>
            </w:r>
            <w:r w:rsidRPr="00CD682C">
              <w:t>ícím ná</w:t>
            </w:r>
            <w:r w:rsidRPr="00CD682C">
              <w:rPr>
                <w:rFonts w:cs="TimesNewRoman"/>
              </w:rPr>
              <w:t>ř</w:t>
            </w:r>
            <w:r w:rsidRPr="00CD682C">
              <w:t>adí se sezn</w:t>
            </w:r>
            <w:r>
              <w:t>ámit s boxem a kickboxem. Pod</w:t>
            </w:r>
            <w:r w:rsidRPr="00CD682C">
              <w:t xml:space="preserve"> odborným vedením projít boxerským tréninkem, p</w:t>
            </w:r>
            <w:r w:rsidRPr="00CD682C">
              <w:rPr>
                <w:rFonts w:cs="TimesNewRoman"/>
              </w:rPr>
              <w:t>ř</w:t>
            </w:r>
            <w:r w:rsidRPr="00CD682C">
              <w:t>ípadn</w:t>
            </w:r>
            <w:r w:rsidRPr="00CD682C">
              <w:rPr>
                <w:rFonts w:cs="TimesNewRoman"/>
              </w:rPr>
              <w:t xml:space="preserve">ě </w:t>
            </w:r>
            <w:r w:rsidRPr="00CD682C">
              <w:t>si prohloubit již získané dovednosti</w:t>
            </w:r>
          </w:p>
          <w:p w14:paraId="6D9E7F64" w14:textId="77777777" w:rsidR="002F2E5C" w:rsidRPr="003B2750" w:rsidRDefault="002F2E5C" w:rsidP="007755BB">
            <w:pPr>
              <w:autoSpaceDE w:val="0"/>
              <w:autoSpaceDN w:val="0"/>
              <w:adjustRightInd w:val="0"/>
              <w:ind w:left="247" w:hanging="247"/>
            </w:pPr>
            <w:r w:rsidRPr="00CD682C">
              <w:rPr>
                <w:b/>
              </w:rPr>
              <w:t>Volejbal</w:t>
            </w:r>
            <w:r w:rsidRPr="003B2750">
              <w:t xml:space="preserve"> - </w:t>
            </w:r>
            <w:r w:rsidRPr="00CD682C">
              <w:t>zvládnutí základ</w:t>
            </w:r>
            <w:r w:rsidRPr="00CD682C">
              <w:rPr>
                <w:rFonts w:cs="TimesNewRoman"/>
              </w:rPr>
              <w:t xml:space="preserve">ů </w:t>
            </w:r>
            <w:r w:rsidRPr="00CD682C">
              <w:t xml:space="preserve">herních </w:t>
            </w:r>
            <w:r w:rsidRPr="00CD682C">
              <w:rPr>
                <w:rFonts w:cs="TimesNewRoman"/>
              </w:rPr>
              <w:t>č</w:t>
            </w:r>
            <w:r w:rsidRPr="00CD682C">
              <w:t>inností jednotlivce - odbíjení obouru</w:t>
            </w:r>
            <w:r w:rsidRPr="00CD682C">
              <w:rPr>
                <w:rFonts w:cs="TimesNewRoman"/>
              </w:rPr>
              <w:t xml:space="preserve">č </w:t>
            </w:r>
            <w:r w:rsidRPr="00CD682C">
              <w:t>vrchem, odbíjení obouru</w:t>
            </w:r>
            <w:r w:rsidRPr="00CD682C">
              <w:rPr>
                <w:rFonts w:cs="TimesNewRoman"/>
              </w:rPr>
              <w:t xml:space="preserve">č </w:t>
            </w:r>
            <w:r w:rsidRPr="00CD682C">
              <w:t>spodem, podání  spodní a vrchní, základy pravidel, zvládnutí základních technicko- taktických úkol</w:t>
            </w:r>
            <w:r w:rsidRPr="00CD682C">
              <w:rPr>
                <w:rFonts w:cs="TimesNewRoman"/>
              </w:rPr>
              <w:t xml:space="preserve">ů </w:t>
            </w:r>
            <w:r w:rsidRPr="00CD682C">
              <w:t>v samotné h</w:t>
            </w:r>
            <w:r w:rsidRPr="00CD682C">
              <w:rPr>
                <w:rFonts w:cs="TimesNewRoman"/>
              </w:rPr>
              <w:t>ř</w:t>
            </w:r>
            <w:r w:rsidRPr="00CD682C">
              <w:t>e.</w:t>
            </w:r>
            <w:r w:rsidRPr="003B2750">
              <w:t xml:space="preserve"> </w:t>
            </w:r>
          </w:p>
          <w:p w14:paraId="748A054D" w14:textId="77777777" w:rsidR="002F2E5C" w:rsidRPr="003B2750" w:rsidRDefault="002F2E5C" w:rsidP="007755BB">
            <w:pPr>
              <w:autoSpaceDE w:val="0"/>
              <w:autoSpaceDN w:val="0"/>
              <w:adjustRightInd w:val="0"/>
              <w:ind w:left="247" w:hanging="247"/>
            </w:pPr>
            <w:r w:rsidRPr="00CD682C">
              <w:rPr>
                <w:b/>
              </w:rPr>
              <w:t>Zdravotní t</w:t>
            </w:r>
            <w:r w:rsidRPr="00CD682C">
              <w:rPr>
                <w:rFonts w:cs="TimesNewRoman"/>
                <w:b/>
              </w:rPr>
              <w:t>ě</w:t>
            </w:r>
            <w:r w:rsidRPr="00CD682C">
              <w:rPr>
                <w:b/>
              </w:rPr>
              <w:t>lesná výchova</w:t>
            </w:r>
            <w:r w:rsidRPr="003B2750">
              <w:t xml:space="preserve"> - v dnešní populaci student</w:t>
            </w:r>
            <w:r w:rsidRPr="003B2750">
              <w:rPr>
                <w:rFonts w:cs="TimesNewRoman"/>
              </w:rPr>
              <w:t xml:space="preserve">ů </w:t>
            </w:r>
            <w:r w:rsidRPr="003B2750">
              <w:t xml:space="preserve">se vyskytuje </w:t>
            </w:r>
            <w:r w:rsidRPr="003B2750">
              <w:rPr>
                <w:rFonts w:cs="TimesNewRoman"/>
              </w:rPr>
              <w:t>č</w:t>
            </w:r>
            <w:r w:rsidRPr="003B2750">
              <w:t>ím dál tím více t</w:t>
            </w:r>
            <w:r w:rsidRPr="003B2750">
              <w:rPr>
                <w:rFonts w:cs="TimesNewRoman"/>
              </w:rPr>
              <w:t>ě</w:t>
            </w:r>
            <w:r w:rsidRPr="003B2750">
              <w:t>ch, kte</w:t>
            </w:r>
            <w:r w:rsidRPr="003B2750">
              <w:rPr>
                <w:rFonts w:cs="TimesNewRoman"/>
              </w:rPr>
              <w:t>ř</w:t>
            </w:r>
            <w:r w:rsidRPr="003B2750">
              <w:t>í mají n</w:t>
            </w:r>
            <w:r w:rsidRPr="003B2750">
              <w:rPr>
                <w:rFonts w:cs="TimesNewRoman"/>
              </w:rPr>
              <w:t>ě</w:t>
            </w:r>
            <w:r>
              <w:t xml:space="preserve">jaké zdravotní </w:t>
            </w:r>
            <w:r w:rsidRPr="003B2750">
              <w:t>problémy. Jestliže chceme být nápomocni jejich plnému za</w:t>
            </w:r>
            <w:r w:rsidRPr="003B2750">
              <w:rPr>
                <w:rFonts w:cs="TimesNewRoman"/>
              </w:rPr>
              <w:t>ř</w:t>
            </w:r>
            <w:r w:rsidRPr="003B2750">
              <w:t>azení mezi ostatní, zav</w:t>
            </w:r>
            <w:r>
              <w:t xml:space="preserve">ádíme pro takové jedince </w:t>
            </w:r>
            <w:r w:rsidRPr="003B2750">
              <w:t>zdravotní t</w:t>
            </w:r>
            <w:r w:rsidRPr="003B2750">
              <w:rPr>
                <w:rFonts w:cs="TimesNewRoman"/>
              </w:rPr>
              <w:t>ě</w:t>
            </w:r>
            <w:r w:rsidRPr="003B2750">
              <w:t>lesnou výchovu. Eliminujeme tím i ty, kte</w:t>
            </w:r>
            <w:r w:rsidRPr="003B2750">
              <w:rPr>
                <w:rFonts w:cs="TimesNewRoman"/>
              </w:rPr>
              <w:t>ř</w:t>
            </w:r>
            <w:r w:rsidRPr="003B2750">
              <w:t>í by se cht</w:t>
            </w:r>
            <w:r w:rsidRPr="003B2750">
              <w:rPr>
                <w:rFonts w:cs="TimesNewRoman"/>
              </w:rPr>
              <w:t>ě</w:t>
            </w:r>
            <w:r w:rsidRPr="003B2750">
              <w:t>li práv</w:t>
            </w:r>
            <w:r w:rsidRPr="003B2750">
              <w:rPr>
                <w:rFonts w:cs="TimesNewRoman"/>
              </w:rPr>
              <w:t xml:space="preserve">ě </w:t>
            </w:r>
            <w:r w:rsidRPr="003B2750">
              <w:t>z t</w:t>
            </w:r>
            <w:r w:rsidRPr="003B2750">
              <w:rPr>
                <w:rFonts w:cs="TimesNewRoman"/>
              </w:rPr>
              <w:t>ě</w:t>
            </w:r>
            <w:r w:rsidRPr="003B2750">
              <w:t>chto d</w:t>
            </w:r>
            <w:r w:rsidRPr="003B2750">
              <w:rPr>
                <w:rFonts w:cs="TimesNewRoman"/>
              </w:rPr>
              <w:t>ů</w:t>
            </w:r>
            <w:r w:rsidRPr="003B2750">
              <w:t>vod</w:t>
            </w:r>
            <w:r w:rsidRPr="003B2750">
              <w:rPr>
                <w:rFonts w:cs="TimesNewRoman"/>
              </w:rPr>
              <w:t xml:space="preserve">ů </w:t>
            </w:r>
            <w:r w:rsidRPr="003B2750">
              <w:t>vyh</w:t>
            </w:r>
            <w:r>
              <w:t xml:space="preserve">nout za každou </w:t>
            </w:r>
            <w:r w:rsidRPr="003B2750">
              <w:t>cenu pohybu a t</w:t>
            </w:r>
            <w:r w:rsidRPr="003B2750">
              <w:rPr>
                <w:rFonts w:cs="TimesNewRoman"/>
              </w:rPr>
              <w:t>ě</w:t>
            </w:r>
            <w:r w:rsidRPr="003B2750">
              <w:t>lesné výchov</w:t>
            </w:r>
            <w:r w:rsidRPr="003B2750">
              <w:rPr>
                <w:rFonts w:cs="TimesNewRoman"/>
              </w:rPr>
              <w:t>ě</w:t>
            </w:r>
            <w:r w:rsidRPr="003B2750">
              <w:t>. U t</w:t>
            </w:r>
            <w:r w:rsidRPr="003B2750">
              <w:rPr>
                <w:rFonts w:cs="TimesNewRoman"/>
              </w:rPr>
              <w:t>ě</w:t>
            </w:r>
            <w:r w:rsidRPr="003B2750">
              <w:t>chto student</w:t>
            </w:r>
            <w:r w:rsidRPr="003B2750">
              <w:rPr>
                <w:rFonts w:cs="TimesNewRoman"/>
              </w:rPr>
              <w:t xml:space="preserve">ů </w:t>
            </w:r>
            <w:r w:rsidRPr="003B2750">
              <w:t>požadujeme vyjád</w:t>
            </w:r>
            <w:r w:rsidRPr="003B2750">
              <w:rPr>
                <w:rFonts w:cs="TimesNewRoman"/>
              </w:rPr>
              <w:t>ř</w:t>
            </w:r>
            <w:r>
              <w:t xml:space="preserve">ení odborného </w:t>
            </w:r>
            <w:r w:rsidRPr="003B2750">
              <w:t>léka</w:t>
            </w:r>
            <w:r w:rsidRPr="003B2750">
              <w:rPr>
                <w:rFonts w:cs="TimesNewRoman"/>
              </w:rPr>
              <w:t>ř</w:t>
            </w:r>
            <w:r w:rsidRPr="003B2750">
              <w:t xml:space="preserve">e, </w:t>
            </w:r>
            <w:r>
              <w:t xml:space="preserve">kde jsou uvedeny </w:t>
            </w:r>
            <w:r w:rsidRPr="003B2750">
              <w:t>možnosti náhradní t</w:t>
            </w:r>
            <w:r w:rsidRPr="003B2750">
              <w:rPr>
                <w:rFonts w:cs="TimesNewRoman"/>
              </w:rPr>
              <w:t>ě</w:t>
            </w:r>
            <w:r w:rsidRPr="003B2750">
              <w:t>lesné výchovy v souladu s jejich zdravotními problémy.</w:t>
            </w:r>
          </w:p>
          <w:p w14:paraId="3890D4A4" w14:textId="77777777" w:rsidR="002F2E5C" w:rsidRDefault="002F2E5C" w:rsidP="007755BB">
            <w:pPr>
              <w:autoSpaceDE w:val="0"/>
              <w:autoSpaceDN w:val="0"/>
              <w:adjustRightInd w:val="0"/>
              <w:rPr>
                <w:ins w:id="971" w:author="Zuzka" w:date="2018-11-16T02:43:00Z"/>
                <w:color w:val="000000"/>
                <w:szCs w:val="24"/>
              </w:rPr>
            </w:pPr>
          </w:p>
          <w:p w14:paraId="55FE2906" w14:textId="77777777" w:rsidR="008E3757" w:rsidRDefault="008E3757" w:rsidP="008E3757">
            <w:pPr>
              <w:ind w:left="360"/>
              <w:rPr>
                <w:ins w:id="972" w:author="Zuzka" w:date="2018-11-16T02:44:00Z"/>
              </w:rPr>
            </w:pPr>
            <w:ins w:id="973" w:author="Zuzka" w:date="2018-11-16T02:44:00Z">
              <w:r>
                <w:t xml:space="preserve">Tento předmět není nabízený v kombinovaném formě bakalářského studijního programu </w:t>
              </w:r>
              <w:r w:rsidRPr="002C7445">
                <w:rPr>
                  <w:i/>
                </w:rPr>
                <w:t>Softwarové inženýrství</w:t>
              </w:r>
              <w:r>
                <w:t>.</w:t>
              </w:r>
            </w:ins>
          </w:p>
          <w:p w14:paraId="6DFA636A" w14:textId="71F4C388" w:rsidR="008E3757" w:rsidRPr="008E3757" w:rsidRDefault="008E3757" w:rsidP="007755BB">
            <w:pPr>
              <w:autoSpaceDE w:val="0"/>
              <w:autoSpaceDN w:val="0"/>
              <w:adjustRightInd w:val="0"/>
              <w:rPr>
                <w:color w:val="000000"/>
                <w:szCs w:val="24"/>
              </w:rPr>
            </w:pPr>
          </w:p>
        </w:tc>
      </w:tr>
      <w:tr w:rsidR="002F2E5C" w14:paraId="23371E1F" w14:textId="77777777" w:rsidTr="007755BB">
        <w:trPr>
          <w:trHeight w:val="265"/>
        </w:trPr>
        <w:tc>
          <w:tcPr>
            <w:tcW w:w="3653" w:type="dxa"/>
            <w:gridSpan w:val="2"/>
            <w:tcBorders>
              <w:top w:val="nil"/>
            </w:tcBorders>
            <w:shd w:val="clear" w:color="auto" w:fill="F7CAAC"/>
          </w:tcPr>
          <w:p w14:paraId="4E8DBC20"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E76EB8C" w14:textId="77777777" w:rsidR="002F2E5C" w:rsidRDefault="002F2E5C" w:rsidP="007755BB">
            <w:pPr>
              <w:jc w:val="both"/>
            </w:pPr>
          </w:p>
        </w:tc>
      </w:tr>
      <w:tr w:rsidR="002F2E5C" w14:paraId="6318B0B8" w14:textId="77777777" w:rsidTr="007755BB">
        <w:trPr>
          <w:trHeight w:val="823"/>
        </w:trPr>
        <w:tc>
          <w:tcPr>
            <w:tcW w:w="9855" w:type="dxa"/>
            <w:gridSpan w:val="8"/>
            <w:tcBorders>
              <w:top w:val="nil"/>
            </w:tcBorders>
          </w:tcPr>
          <w:p w14:paraId="148B50F3" w14:textId="77777777" w:rsidR="002F2E5C" w:rsidRDefault="002F2E5C" w:rsidP="007755BB">
            <w:pPr>
              <w:jc w:val="both"/>
            </w:pPr>
            <w:r>
              <w:t xml:space="preserve">MACÁKOVÁ, M. </w:t>
            </w:r>
            <w:r>
              <w:rPr>
                <w:i/>
              </w:rPr>
              <w:t>Aerobik</w:t>
            </w:r>
            <w:r w:rsidRPr="00362EE8">
              <w:rPr>
                <w:i/>
              </w:rPr>
              <w:t>:</w:t>
            </w:r>
            <w:r>
              <w:rPr>
                <w:i/>
              </w:rPr>
              <w:t xml:space="preserve"> </w:t>
            </w:r>
            <w:r w:rsidRPr="00362EE8">
              <w:rPr>
                <w:i/>
              </w:rPr>
              <w:t>moderní formy aerobiku, výživa a cviky pro dobrou kondici</w:t>
            </w:r>
            <w:r>
              <w:t>, soutěže v aerobiku. Praha : Grada, 2001.</w:t>
            </w:r>
          </w:p>
          <w:p w14:paraId="3FAD2AE8" w14:textId="77777777" w:rsidR="002F2E5C" w:rsidRDefault="002F2E5C" w:rsidP="007755BB">
            <w:pPr>
              <w:jc w:val="both"/>
            </w:pPr>
            <w:r w:rsidRPr="00362EE8">
              <w:rPr>
                <w:i/>
              </w:rPr>
              <w:t>Defensive Football Strategies (American Football Coaches Association)</w:t>
            </w:r>
            <w:r>
              <w:t>. August 2, 2000, Paperback.</w:t>
            </w:r>
          </w:p>
          <w:p w14:paraId="7153DBB2" w14:textId="77777777" w:rsidR="002F2E5C" w:rsidRDefault="002F2E5C" w:rsidP="007755BB">
            <w:pPr>
              <w:jc w:val="both"/>
            </w:pPr>
            <w:r>
              <w:t xml:space="preserve">BARTÍK, P., M. SLIŽIK a Z. REGULI. </w:t>
            </w:r>
            <w:r w:rsidRPr="00362EE8">
              <w:rPr>
                <w:i/>
              </w:rPr>
              <w:t>Teória a didaktika úpolov a bojových umení</w:t>
            </w:r>
            <w:r>
              <w:t>. 2007.</w:t>
            </w:r>
          </w:p>
          <w:p w14:paraId="39203E91" w14:textId="77777777" w:rsidR="002F2E5C" w:rsidRDefault="002F2E5C" w:rsidP="007755BB">
            <w:pPr>
              <w:jc w:val="both"/>
            </w:pPr>
            <w:r>
              <w:t xml:space="preserve">SIDWELLS, Ch. </w:t>
            </w:r>
            <w:r w:rsidRPr="00362EE8">
              <w:rPr>
                <w:i/>
              </w:rPr>
              <w:t>Velká kniha o cyklistice</w:t>
            </w:r>
            <w:r>
              <w:t>. Slovart Bratislava , 2004.</w:t>
            </w:r>
          </w:p>
          <w:p w14:paraId="250D00BE" w14:textId="77777777" w:rsidR="002F2E5C" w:rsidRDefault="002F2E5C" w:rsidP="007755BB">
            <w:pPr>
              <w:jc w:val="both"/>
            </w:pPr>
            <w:r>
              <w:t xml:space="preserve">ŠAFAŘÍKOVÁ L., SKRUŽNÝ Z. </w:t>
            </w:r>
            <w:r w:rsidRPr="00362EE8">
              <w:rPr>
                <w:i/>
              </w:rPr>
              <w:t>Florbal - technika, trénink, pravidla hry</w:t>
            </w:r>
            <w:r>
              <w:t xml:space="preserve"> . Praha: Grada, 2005. ISBN 978-80-247-0383-1.</w:t>
            </w:r>
          </w:p>
          <w:p w14:paraId="7EE2381C" w14:textId="77777777" w:rsidR="002F2E5C" w:rsidRDefault="002F2E5C" w:rsidP="007755BB">
            <w:pPr>
              <w:jc w:val="both"/>
            </w:pPr>
            <w:r>
              <w:t xml:space="preserve">STEVE N. </w:t>
            </w:r>
            <w:r w:rsidRPr="00362EE8">
              <w:rPr>
                <w:i/>
              </w:rPr>
              <w:t>Golf pro každého</w:t>
            </w:r>
            <w:r>
              <w:t>. Slovart, 2010. ISBN 978-80-7391-380-9.</w:t>
            </w:r>
          </w:p>
          <w:p w14:paraId="478F8820" w14:textId="77777777" w:rsidR="002F2E5C" w:rsidRDefault="002F2E5C" w:rsidP="007755BB">
            <w:pPr>
              <w:jc w:val="both"/>
            </w:pPr>
            <w:r>
              <w:t xml:space="preserve">PROCHÁZKA, V. </w:t>
            </w:r>
            <w:r w:rsidRPr="00362EE8">
              <w:rPr>
                <w:i/>
              </w:rPr>
              <w:t>Horolezectví</w:t>
            </w:r>
            <w:r>
              <w:t>. Praha, 1990. ISBN 80-7033-037-6.</w:t>
            </w:r>
          </w:p>
          <w:p w14:paraId="68661A80" w14:textId="77777777" w:rsidR="002F2E5C" w:rsidRDefault="002F2E5C" w:rsidP="007755BB">
            <w:pPr>
              <w:jc w:val="both"/>
            </w:pPr>
            <w:r>
              <w:t xml:space="preserve">JOHNNY, G. </w:t>
            </w:r>
            <w:r w:rsidRPr="00362EE8">
              <w:rPr>
                <w:i/>
              </w:rPr>
              <w:t>Spinning Instruktor Manual</w:t>
            </w:r>
            <w:r>
              <w:t>.</w:t>
            </w:r>
          </w:p>
          <w:p w14:paraId="30138967" w14:textId="77777777" w:rsidR="002F2E5C" w:rsidRDefault="002F2E5C" w:rsidP="007755BB">
            <w:pPr>
              <w:jc w:val="both"/>
            </w:pPr>
            <w:r>
              <w:t xml:space="preserve">RÝČ, B. </w:t>
            </w:r>
            <w:r w:rsidRPr="00362EE8">
              <w:rPr>
                <w:i/>
              </w:rPr>
              <w:t>Sebeobrana na ulici</w:t>
            </w:r>
            <w:r>
              <w:t>. 1. vyd. Praha : Grada, 2008. ISBN 978-80-247-2440-9.</w:t>
            </w:r>
          </w:p>
          <w:p w14:paraId="788AF348" w14:textId="77777777" w:rsidR="002F2E5C" w:rsidRDefault="002F2E5C" w:rsidP="007755BB">
            <w:pPr>
              <w:jc w:val="both"/>
            </w:pPr>
            <w:r>
              <w:t xml:space="preserve">NEUMANN, G.,PFÜTZNER A., HOTTENROTT, K. </w:t>
            </w:r>
            <w:r w:rsidRPr="00362EE8">
              <w:rPr>
                <w:i/>
              </w:rPr>
              <w:t>Trénink pod kontrolou</w:t>
            </w:r>
            <w:r>
              <w:t>. 2005. ISBN 80-247-0967-3.</w:t>
            </w:r>
          </w:p>
          <w:p w14:paraId="05A3FA36" w14:textId="77777777" w:rsidR="002F2E5C" w:rsidRDefault="002F2E5C" w:rsidP="007755BB">
            <w:pPr>
              <w:jc w:val="both"/>
            </w:pPr>
            <w:r>
              <w:t xml:space="preserve">KUBÁČ, P; NAVRÁTÍKOVÁ, T. </w:t>
            </w:r>
            <w:r w:rsidRPr="00362EE8">
              <w:rPr>
                <w:i/>
              </w:rPr>
              <w:t>Lyžařský kurz od A do Z</w:t>
            </w:r>
            <w:r>
              <w:t>. olomouc, 2001. ISBN 80-85783-36-3.</w:t>
            </w:r>
          </w:p>
          <w:p w14:paraId="7EC29034" w14:textId="77777777" w:rsidR="002F2E5C" w:rsidRDefault="002F2E5C" w:rsidP="007755BB">
            <w:pPr>
              <w:jc w:val="both"/>
            </w:pPr>
            <w:r>
              <w:t xml:space="preserve">ČECHOVSKÁ, I. </w:t>
            </w:r>
            <w:r w:rsidRPr="00362EE8">
              <w:rPr>
                <w:i/>
              </w:rPr>
              <w:t>Plavání</w:t>
            </w:r>
            <w:r>
              <w:t xml:space="preserve">. 2., upr. vyd. Praha : Grada, 2008. ISBN 978-80-247-2154-5. </w:t>
            </w:r>
          </w:p>
          <w:p w14:paraId="092309A3" w14:textId="77777777" w:rsidR="002F2E5C" w:rsidRDefault="002F2E5C" w:rsidP="007755BB">
            <w:pPr>
              <w:jc w:val="both"/>
            </w:pPr>
            <w:r>
              <w:t xml:space="preserve">HÝBNER J.: </w:t>
            </w:r>
            <w:r w:rsidRPr="00362EE8">
              <w:rPr>
                <w:i/>
              </w:rPr>
              <w:t>Stolní tenis - technika úderů, taktika hry, příprava mládeže</w:t>
            </w:r>
            <w:r>
              <w:t>. Praha: Grada, 2002. ISBN 80-247-0306-8.</w:t>
            </w:r>
          </w:p>
          <w:p w14:paraId="203577AD" w14:textId="77777777" w:rsidR="002F2E5C" w:rsidRDefault="002F2E5C" w:rsidP="007755BB">
            <w:pPr>
              <w:jc w:val="both"/>
            </w:pPr>
            <w:r w:rsidRPr="00362EE8">
              <w:rPr>
                <w:i/>
              </w:rPr>
              <w:t>Volejbal : viděno třemi : od základních odbití po herní činnosti</w:t>
            </w:r>
            <w:r>
              <w:t>. 1. vyd. Praha : Grada, 2008. ISBN 978-80-247-2744-8</w:t>
            </w:r>
          </w:p>
          <w:p w14:paraId="3E3CE9EF" w14:textId="77777777" w:rsidR="002F2E5C" w:rsidRDefault="002F2E5C" w:rsidP="007755BB">
            <w:pPr>
              <w:jc w:val="both"/>
            </w:pPr>
            <w:r>
              <w:t xml:space="preserve">KOPŘIVOVÁ, J. </w:t>
            </w:r>
            <w:r w:rsidRPr="00362EE8">
              <w:rPr>
                <w:i/>
              </w:rPr>
              <w:t>Stav zdravotně oslabených žáků a studentů ve školní zdravotní tělovýchově v regionu Jižní Morava</w:t>
            </w:r>
            <w:r>
              <w:t>. Praha, 2005.</w:t>
            </w:r>
          </w:p>
          <w:p w14:paraId="41E7579B" w14:textId="77777777" w:rsidR="002F2E5C" w:rsidRDefault="002F2E5C" w:rsidP="007755BB">
            <w:pPr>
              <w:jc w:val="both"/>
            </w:pPr>
            <w:r>
              <w:t xml:space="preserve">SCHONBORN R. </w:t>
            </w:r>
            <w:r w:rsidRPr="00362EE8">
              <w:rPr>
                <w:i/>
              </w:rPr>
              <w:t>Optimální tenisový trénink - cesta k úspěšnému tenisu od začátečníka ke světové špičce</w:t>
            </w:r>
            <w:r>
              <w:t>. Olomouc, 2008. ISBN 3-938509-11-2.</w:t>
            </w:r>
          </w:p>
        </w:tc>
      </w:tr>
      <w:tr w:rsidR="002F2E5C" w14:paraId="54A5CF6A"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54073C3" w14:textId="77777777" w:rsidR="002F2E5C" w:rsidRDefault="002F2E5C" w:rsidP="007755BB">
            <w:pPr>
              <w:jc w:val="center"/>
              <w:rPr>
                <w:b/>
              </w:rPr>
            </w:pPr>
            <w:r>
              <w:rPr>
                <w:b/>
              </w:rPr>
              <w:t>Informace ke kombinované nebo distanční formě</w:t>
            </w:r>
          </w:p>
        </w:tc>
      </w:tr>
      <w:tr w:rsidR="002F2E5C" w14:paraId="46FCC633" w14:textId="77777777" w:rsidTr="007755BB">
        <w:tc>
          <w:tcPr>
            <w:tcW w:w="4787" w:type="dxa"/>
            <w:gridSpan w:val="3"/>
            <w:tcBorders>
              <w:top w:val="single" w:sz="2" w:space="0" w:color="auto"/>
            </w:tcBorders>
            <w:shd w:val="clear" w:color="auto" w:fill="F7CAAC"/>
          </w:tcPr>
          <w:p w14:paraId="7812EB99" w14:textId="77777777" w:rsidR="002F2E5C" w:rsidRDefault="002F2E5C" w:rsidP="007755BB">
            <w:pPr>
              <w:jc w:val="both"/>
            </w:pPr>
            <w:r>
              <w:rPr>
                <w:b/>
              </w:rPr>
              <w:t>Rozsah konzultací (soustředění)</w:t>
            </w:r>
          </w:p>
        </w:tc>
        <w:tc>
          <w:tcPr>
            <w:tcW w:w="889" w:type="dxa"/>
            <w:tcBorders>
              <w:top w:val="single" w:sz="2" w:space="0" w:color="auto"/>
            </w:tcBorders>
          </w:tcPr>
          <w:p w14:paraId="08E54179" w14:textId="1025CB78" w:rsidR="002F2E5C" w:rsidRDefault="00164E4D" w:rsidP="007755BB">
            <w:pPr>
              <w:jc w:val="both"/>
            </w:pPr>
            <w:r>
              <w:t>---------</w:t>
            </w:r>
          </w:p>
        </w:tc>
        <w:tc>
          <w:tcPr>
            <w:tcW w:w="4179" w:type="dxa"/>
            <w:gridSpan w:val="4"/>
            <w:tcBorders>
              <w:top w:val="single" w:sz="2" w:space="0" w:color="auto"/>
            </w:tcBorders>
            <w:shd w:val="clear" w:color="auto" w:fill="F7CAAC"/>
          </w:tcPr>
          <w:p w14:paraId="5E0D8038" w14:textId="77777777" w:rsidR="002F2E5C" w:rsidRDefault="002F2E5C" w:rsidP="007755BB">
            <w:pPr>
              <w:jc w:val="both"/>
              <w:rPr>
                <w:b/>
              </w:rPr>
            </w:pPr>
            <w:r>
              <w:rPr>
                <w:b/>
              </w:rPr>
              <w:t xml:space="preserve">hodin </w:t>
            </w:r>
          </w:p>
        </w:tc>
      </w:tr>
      <w:tr w:rsidR="002F2E5C" w14:paraId="122DD515" w14:textId="77777777" w:rsidTr="007755BB">
        <w:tc>
          <w:tcPr>
            <w:tcW w:w="9855" w:type="dxa"/>
            <w:gridSpan w:val="8"/>
            <w:shd w:val="clear" w:color="auto" w:fill="F7CAAC"/>
          </w:tcPr>
          <w:p w14:paraId="6A4C74E8" w14:textId="77777777" w:rsidR="002F2E5C" w:rsidRDefault="002F2E5C" w:rsidP="007755BB">
            <w:pPr>
              <w:jc w:val="both"/>
              <w:rPr>
                <w:b/>
              </w:rPr>
            </w:pPr>
            <w:r>
              <w:rPr>
                <w:b/>
              </w:rPr>
              <w:t>Informace o způsobu kontaktu s vyučujícím</w:t>
            </w:r>
          </w:p>
        </w:tc>
      </w:tr>
      <w:tr w:rsidR="002F2E5C" w14:paraId="4FCA808D" w14:textId="77777777" w:rsidTr="007755BB">
        <w:trPr>
          <w:trHeight w:val="548"/>
        </w:trPr>
        <w:tc>
          <w:tcPr>
            <w:tcW w:w="9855" w:type="dxa"/>
            <w:gridSpan w:val="8"/>
          </w:tcPr>
          <w:p w14:paraId="03543038" w14:textId="77777777" w:rsidR="002F2E5C" w:rsidRDefault="002F2E5C" w:rsidP="007755BB">
            <w:pPr>
              <w:jc w:val="both"/>
            </w:pPr>
          </w:p>
        </w:tc>
      </w:tr>
    </w:tbl>
    <w:p w14:paraId="26B28182" w14:textId="77777777" w:rsidR="002F2E5C" w:rsidRDefault="002F2E5C" w:rsidP="002F2E5C"/>
    <w:p w14:paraId="291F325E"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974">
          <w:tblGrid>
            <w:gridCol w:w="76"/>
            <w:gridCol w:w="3010"/>
            <w:gridCol w:w="567"/>
            <w:gridCol w:w="1134"/>
            <w:gridCol w:w="889"/>
            <w:gridCol w:w="816"/>
            <w:gridCol w:w="2156"/>
            <w:gridCol w:w="539"/>
            <w:gridCol w:w="668"/>
            <w:gridCol w:w="76"/>
          </w:tblGrid>
        </w:tblGridChange>
      </w:tblGrid>
      <w:tr w:rsidR="002F2E5C" w14:paraId="4CB1898C" w14:textId="77777777" w:rsidTr="007755BB">
        <w:tc>
          <w:tcPr>
            <w:tcW w:w="9855" w:type="dxa"/>
            <w:gridSpan w:val="8"/>
            <w:tcBorders>
              <w:bottom w:val="double" w:sz="4" w:space="0" w:color="auto"/>
            </w:tcBorders>
            <w:shd w:val="clear" w:color="auto" w:fill="BDD6EE"/>
          </w:tcPr>
          <w:p w14:paraId="552377A3" w14:textId="3B33502E" w:rsidR="002F2E5C" w:rsidRDefault="002F2E5C" w:rsidP="007755BB">
            <w:pPr>
              <w:tabs>
                <w:tab w:val="right" w:pos="93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26990A27" w14:textId="77777777" w:rsidTr="007755BB">
        <w:tc>
          <w:tcPr>
            <w:tcW w:w="3086" w:type="dxa"/>
            <w:tcBorders>
              <w:top w:val="double" w:sz="4" w:space="0" w:color="auto"/>
            </w:tcBorders>
            <w:shd w:val="clear" w:color="auto" w:fill="F7CAAC"/>
          </w:tcPr>
          <w:p w14:paraId="51F697D3"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7C2B5CEE" w14:textId="77777777" w:rsidR="002F2E5C" w:rsidRDefault="002F2E5C" w:rsidP="007755BB">
            <w:pPr>
              <w:jc w:val="both"/>
            </w:pPr>
            <w:bookmarkStart w:id="975" w:name="TechnologieWWW"/>
            <w:r>
              <w:t>Technologie www</w:t>
            </w:r>
            <w:bookmarkEnd w:id="975"/>
          </w:p>
        </w:tc>
      </w:tr>
      <w:tr w:rsidR="002F2E5C" w14:paraId="5C9402E2" w14:textId="77777777" w:rsidTr="007755BB">
        <w:tc>
          <w:tcPr>
            <w:tcW w:w="3086" w:type="dxa"/>
            <w:shd w:val="clear" w:color="auto" w:fill="F7CAAC"/>
          </w:tcPr>
          <w:p w14:paraId="58273F07" w14:textId="77777777" w:rsidR="002F2E5C" w:rsidRDefault="002F2E5C" w:rsidP="007755BB">
            <w:pPr>
              <w:jc w:val="both"/>
              <w:rPr>
                <w:b/>
              </w:rPr>
            </w:pPr>
            <w:r>
              <w:rPr>
                <w:b/>
              </w:rPr>
              <w:t>Typ předmětu</w:t>
            </w:r>
          </w:p>
        </w:tc>
        <w:tc>
          <w:tcPr>
            <w:tcW w:w="3406" w:type="dxa"/>
            <w:gridSpan w:val="4"/>
          </w:tcPr>
          <w:p w14:paraId="74A9C69B" w14:textId="77777777" w:rsidR="002F2E5C" w:rsidRDefault="002F2E5C" w:rsidP="007755BB">
            <w:pPr>
              <w:jc w:val="both"/>
            </w:pPr>
            <w:r>
              <w:t>Povinný „PZ“</w:t>
            </w:r>
          </w:p>
        </w:tc>
        <w:tc>
          <w:tcPr>
            <w:tcW w:w="2695" w:type="dxa"/>
            <w:gridSpan w:val="2"/>
            <w:shd w:val="clear" w:color="auto" w:fill="F7CAAC"/>
          </w:tcPr>
          <w:p w14:paraId="30352B0F" w14:textId="77777777" w:rsidR="002F2E5C" w:rsidRDefault="002F2E5C" w:rsidP="007755BB">
            <w:pPr>
              <w:jc w:val="both"/>
            </w:pPr>
            <w:r>
              <w:rPr>
                <w:b/>
              </w:rPr>
              <w:t>doporučený ročník / semestr</w:t>
            </w:r>
          </w:p>
        </w:tc>
        <w:tc>
          <w:tcPr>
            <w:tcW w:w="668" w:type="dxa"/>
          </w:tcPr>
          <w:p w14:paraId="02C1B6F2" w14:textId="77777777" w:rsidR="002F2E5C" w:rsidRDefault="002F2E5C" w:rsidP="007755BB">
            <w:pPr>
              <w:jc w:val="both"/>
            </w:pPr>
            <w:r>
              <w:t>2/L</w:t>
            </w:r>
          </w:p>
        </w:tc>
      </w:tr>
      <w:tr w:rsidR="002F2E5C" w14:paraId="2F7898C6" w14:textId="77777777" w:rsidTr="007755BB">
        <w:tc>
          <w:tcPr>
            <w:tcW w:w="3086" w:type="dxa"/>
            <w:shd w:val="clear" w:color="auto" w:fill="F7CAAC"/>
          </w:tcPr>
          <w:p w14:paraId="353F6EF2" w14:textId="77777777" w:rsidR="002F2E5C" w:rsidRDefault="002F2E5C" w:rsidP="007755BB">
            <w:pPr>
              <w:jc w:val="both"/>
              <w:rPr>
                <w:b/>
              </w:rPr>
            </w:pPr>
            <w:r>
              <w:rPr>
                <w:b/>
              </w:rPr>
              <w:t>Rozsah studijního předmětu</w:t>
            </w:r>
          </w:p>
        </w:tc>
        <w:tc>
          <w:tcPr>
            <w:tcW w:w="1701" w:type="dxa"/>
            <w:gridSpan w:val="2"/>
          </w:tcPr>
          <w:p w14:paraId="5D901866" w14:textId="77777777" w:rsidR="002F2E5C" w:rsidRDefault="002F2E5C" w:rsidP="007755BB">
            <w:pPr>
              <w:jc w:val="both"/>
            </w:pPr>
            <w:r>
              <w:t>14p+28c</w:t>
            </w:r>
          </w:p>
        </w:tc>
        <w:tc>
          <w:tcPr>
            <w:tcW w:w="889" w:type="dxa"/>
            <w:shd w:val="clear" w:color="auto" w:fill="F7CAAC"/>
          </w:tcPr>
          <w:p w14:paraId="7C04DCC3" w14:textId="77777777" w:rsidR="002F2E5C" w:rsidRDefault="002F2E5C" w:rsidP="007755BB">
            <w:pPr>
              <w:jc w:val="both"/>
              <w:rPr>
                <w:b/>
              </w:rPr>
            </w:pPr>
            <w:r>
              <w:rPr>
                <w:b/>
              </w:rPr>
              <w:t xml:space="preserve">hod. </w:t>
            </w:r>
          </w:p>
        </w:tc>
        <w:tc>
          <w:tcPr>
            <w:tcW w:w="816" w:type="dxa"/>
          </w:tcPr>
          <w:p w14:paraId="619631A1" w14:textId="77777777" w:rsidR="002F2E5C" w:rsidRDefault="002F2E5C" w:rsidP="007755BB">
            <w:pPr>
              <w:jc w:val="both"/>
            </w:pPr>
          </w:p>
        </w:tc>
        <w:tc>
          <w:tcPr>
            <w:tcW w:w="2156" w:type="dxa"/>
            <w:shd w:val="clear" w:color="auto" w:fill="F7CAAC"/>
          </w:tcPr>
          <w:p w14:paraId="59FAD304" w14:textId="77777777" w:rsidR="002F2E5C" w:rsidRDefault="002F2E5C" w:rsidP="007755BB">
            <w:pPr>
              <w:jc w:val="both"/>
              <w:rPr>
                <w:b/>
              </w:rPr>
            </w:pPr>
            <w:r>
              <w:rPr>
                <w:b/>
              </w:rPr>
              <w:t>kreditů</w:t>
            </w:r>
          </w:p>
        </w:tc>
        <w:tc>
          <w:tcPr>
            <w:tcW w:w="1207" w:type="dxa"/>
            <w:gridSpan w:val="2"/>
          </w:tcPr>
          <w:p w14:paraId="067E1F04" w14:textId="77777777" w:rsidR="002F2E5C" w:rsidRDefault="002F2E5C" w:rsidP="007755BB">
            <w:pPr>
              <w:jc w:val="both"/>
            </w:pPr>
            <w:r>
              <w:t>5</w:t>
            </w:r>
          </w:p>
        </w:tc>
      </w:tr>
      <w:tr w:rsidR="002F2E5C" w14:paraId="4250F32D" w14:textId="77777777" w:rsidTr="007755BB">
        <w:tc>
          <w:tcPr>
            <w:tcW w:w="3086" w:type="dxa"/>
            <w:shd w:val="clear" w:color="auto" w:fill="F7CAAC"/>
          </w:tcPr>
          <w:p w14:paraId="40899FDF" w14:textId="77777777" w:rsidR="002F2E5C" w:rsidRDefault="002F2E5C" w:rsidP="007755BB">
            <w:pPr>
              <w:jc w:val="both"/>
              <w:rPr>
                <w:b/>
                <w:sz w:val="22"/>
              </w:rPr>
            </w:pPr>
            <w:r>
              <w:rPr>
                <w:b/>
              </w:rPr>
              <w:t>Prerekvizity, korekvizity, ekvivalence</w:t>
            </w:r>
          </w:p>
        </w:tc>
        <w:tc>
          <w:tcPr>
            <w:tcW w:w="6769" w:type="dxa"/>
            <w:gridSpan w:val="7"/>
          </w:tcPr>
          <w:p w14:paraId="7AC713D6" w14:textId="77777777" w:rsidR="002F2E5C" w:rsidRDefault="002F2E5C" w:rsidP="007755BB">
            <w:pPr>
              <w:jc w:val="both"/>
            </w:pPr>
            <w:r>
              <w:t>nejsou</w:t>
            </w:r>
          </w:p>
        </w:tc>
      </w:tr>
      <w:tr w:rsidR="002F2E5C" w14:paraId="178F1BB1" w14:textId="77777777" w:rsidTr="007755BB">
        <w:tc>
          <w:tcPr>
            <w:tcW w:w="3086" w:type="dxa"/>
            <w:shd w:val="clear" w:color="auto" w:fill="F7CAAC"/>
          </w:tcPr>
          <w:p w14:paraId="368DD7B2" w14:textId="77777777" w:rsidR="002F2E5C" w:rsidRDefault="002F2E5C" w:rsidP="007755BB">
            <w:pPr>
              <w:jc w:val="both"/>
              <w:rPr>
                <w:b/>
              </w:rPr>
            </w:pPr>
            <w:r>
              <w:rPr>
                <w:b/>
              </w:rPr>
              <w:t>Způsob ověření studijních výsledků</w:t>
            </w:r>
          </w:p>
        </w:tc>
        <w:tc>
          <w:tcPr>
            <w:tcW w:w="3406" w:type="dxa"/>
            <w:gridSpan w:val="4"/>
          </w:tcPr>
          <w:p w14:paraId="7A98930A" w14:textId="77777777" w:rsidR="002F2E5C" w:rsidRDefault="002F2E5C" w:rsidP="007755BB">
            <w:pPr>
              <w:jc w:val="both"/>
            </w:pPr>
            <w:r w:rsidRPr="00257E5F">
              <w:t>Zápočet, zkouška</w:t>
            </w:r>
          </w:p>
        </w:tc>
        <w:tc>
          <w:tcPr>
            <w:tcW w:w="2156" w:type="dxa"/>
            <w:shd w:val="clear" w:color="auto" w:fill="F7CAAC"/>
          </w:tcPr>
          <w:p w14:paraId="4A4DDC7F" w14:textId="77777777" w:rsidR="002F2E5C" w:rsidRDefault="002F2E5C" w:rsidP="007755BB">
            <w:pPr>
              <w:jc w:val="both"/>
              <w:rPr>
                <w:b/>
              </w:rPr>
            </w:pPr>
            <w:r>
              <w:rPr>
                <w:b/>
              </w:rPr>
              <w:t>Forma výuky</w:t>
            </w:r>
          </w:p>
        </w:tc>
        <w:tc>
          <w:tcPr>
            <w:tcW w:w="1207" w:type="dxa"/>
            <w:gridSpan w:val="2"/>
          </w:tcPr>
          <w:p w14:paraId="2810C356" w14:textId="77777777" w:rsidR="002F2E5C" w:rsidRDefault="002F2E5C" w:rsidP="007755BB">
            <w:pPr>
              <w:jc w:val="both"/>
            </w:pPr>
            <w:r>
              <w:t>Přednáška,</w:t>
            </w:r>
          </w:p>
          <w:p w14:paraId="262293DC" w14:textId="77777777" w:rsidR="002F2E5C" w:rsidRDefault="002F2E5C" w:rsidP="007755BB">
            <w:pPr>
              <w:jc w:val="both"/>
            </w:pPr>
            <w:r>
              <w:t>cvičení</w:t>
            </w:r>
          </w:p>
        </w:tc>
      </w:tr>
      <w:tr w:rsidR="002F2E5C" w14:paraId="53F1EC3D" w14:textId="77777777" w:rsidTr="007755BB">
        <w:tc>
          <w:tcPr>
            <w:tcW w:w="3086" w:type="dxa"/>
            <w:shd w:val="clear" w:color="auto" w:fill="F7CAAC"/>
          </w:tcPr>
          <w:p w14:paraId="682614B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7F49768" w14:textId="77777777" w:rsidR="002F2E5C" w:rsidRDefault="002F2E5C" w:rsidP="007755BB">
            <w:pPr>
              <w:jc w:val="both"/>
            </w:pPr>
            <w:r>
              <w:t>Písemná i ústní forma</w:t>
            </w:r>
          </w:p>
          <w:p w14:paraId="1D6120BD" w14:textId="77777777" w:rsidR="002F2E5C" w:rsidRDefault="002F2E5C" w:rsidP="007755BB">
            <w:pPr>
              <w:jc w:val="both"/>
            </w:pPr>
            <w:r>
              <w:t xml:space="preserve">1. Povinná a aktivní účast na jednotlivých cvičeních (80% účast na cvičení). </w:t>
            </w:r>
          </w:p>
          <w:p w14:paraId="3231AFBA" w14:textId="77777777" w:rsidR="002F2E5C" w:rsidRDefault="002F2E5C" w:rsidP="007755BB">
            <w:pPr>
              <w:jc w:val="both"/>
            </w:pPr>
            <w:r>
              <w:t xml:space="preserve">2. Teoretické a praktické zvládnutí základní problematiky a jednotlivých témat. </w:t>
            </w:r>
          </w:p>
          <w:p w14:paraId="372F4DD5" w14:textId="77777777" w:rsidR="002F2E5C" w:rsidRDefault="002F2E5C" w:rsidP="007755BB">
            <w:pPr>
              <w:jc w:val="both"/>
            </w:pPr>
            <w:r>
              <w:t xml:space="preserve">3. Úspěšné a samostatné vypracování všech zadaných úloh v průběhu semestru. </w:t>
            </w:r>
          </w:p>
          <w:p w14:paraId="2CC9C75C" w14:textId="77777777" w:rsidR="002F2E5C" w:rsidRDefault="002F2E5C" w:rsidP="007755BB">
            <w:pPr>
              <w:jc w:val="both"/>
            </w:pPr>
            <w:r>
              <w:t>4. Vypracování závěrečného semestrálního praktického projektu a jeho úspěšná obhajoba.</w:t>
            </w:r>
          </w:p>
        </w:tc>
      </w:tr>
      <w:tr w:rsidR="002F2E5C" w14:paraId="4D3FEB6E" w14:textId="77777777" w:rsidTr="00740A0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76" w:author="Zuzka" w:date="2018-11-16T02: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977" w:author="Zuzka" w:date="2018-11-16T02:44:00Z">
            <w:trPr>
              <w:gridBefore w:val="1"/>
              <w:trHeight w:val="554"/>
            </w:trPr>
          </w:trPrChange>
        </w:trPr>
        <w:tc>
          <w:tcPr>
            <w:tcW w:w="9855" w:type="dxa"/>
            <w:gridSpan w:val="8"/>
            <w:tcBorders>
              <w:top w:val="nil"/>
            </w:tcBorders>
            <w:tcPrChange w:id="978" w:author="Zuzka" w:date="2018-11-16T02:44:00Z">
              <w:tcPr>
                <w:tcW w:w="9855" w:type="dxa"/>
                <w:gridSpan w:val="9"/>
                <w:tcBorders>
                  <w:top w:val="nil"/>
                </w:tcBorders>
              </w:tcPr>
            </w:tcPrChange>
          </w:tcPr>
          <w:p w14:paraId="0300B582" w14:textId="77777777" w:rsidR="002F2E5C" w:rsidRDefault="002F2E5C" w:rsidP="007755BB">
            <w:pPr>
              <w:jc w:val="both"/>
            </w:pPr>
          </w:p>
        </w:tc>
      </w:tr>
      <w:tr w:rsidR="002F2E5C" w14:paraId="148226DC" w14:textId="77777777" w:rsidTr="007755BB">
        <w:trPr>
          <w:trHeight w:val="197"/>
        </w:trPr>
        <w:tc>
          <w:tcPr>
            <w:tcW w:w="3086" w:type="dxa"/>
            <w:tcBorders>
              <w:top w:val="nil"/>
            </w:tcBorders>
            <w:shd w:val="clear" w:color="auto" w:fill="F7CAAC"/>
          </w:tcPr>
          <w:p w14:paraId="2837C570" w14:textId="77777777" w:rsidR="002F2E5C" w:rsidRDefault="002F2E5C" w:rsidP="007755BB">
            <w:pPr>
              <w:jc w:val="both"/>
              <w:rPr>
                <w:b/>
              </w:rPr>
            </w:pPr>
            <w:r>
              <w:rPr>
                <w:b/>
              </w:rPr>
              <w:t>Garant předmětu</w:t>
            </w:r>
          </w:p>
        </w:tc>
        <w:tc>
          <w:tcPr>
            <w:tcW w:w="6769" w:type="dxa"/>
            <w:gridSpan w:val="7"/>
            <w:tcBorders>
              <w:top w:val="nil"/>
            </w:tcBorders>
          </w:tcPr>
          <w:p w14:paraId="7E9E286F" w14:textId="77777777" w:rsidR="002F2E5C" w:rsidRDefault="002F2E5C" w:rsidP="007755BB">
            <w:pPr>
              <w:jc w:val="both"/>
            </w:pPr>
            <w:r>
              <w:t>Ing.Radek Vala, Ph.D.</w:t>
            </w:r>
          </w:p>
        </w:tc>
      </w:tr>
      <w:tr w:rsidR="002F2E5C" w14:paraId="0A280216" w14:textId="77777777" w:rsidTr="007755BB">
        <w:trPr>
          <w:trHeight w:val="243"/>
        </w:trPr>
        <w:tc>
          <w:tcPr>
            <w:tcW w:w="3086" w:type="dxa"/>
            <w:tcBorders>
              <w:top w:val="nil"/>
            </w:tcBorders>
            <w:shd w:val="clear" w:color="auto" w:fill="F7CAAC"/>
          </w:tcPr>
          <w:p w14:paraId="60197533" w14:textId="77777777" w:rsidR="002F2E5C" w:rsidRDefault="002F2E5C" w:rsidP="007755BB">
            <w:pPr>
              <w:jc w:val="both"/>
              <w:rPr>
                <w:b/>
              </w:rPr>
            </w:pPr>
            <w:r>
              <w:rPr>
                <w:b/>
              </w:rPr>
              <w:t>Zapojení garanta do výuky předmětu</w:t>
            </w:r>
          </w:p>
        </w:tc>
        <w:tc>
          <w:tcPr>
            <w:tcW w:w="6769" w:type="dxa"/>
            <w:gridSpan w:val="7"/>
            <w:tcBorders>
              <w:top w:val="nil"/>
            </w:tcBorders>
          </w:tcPr>
          <w:p w14:paraId="4BB216F8" w14:textId="77777777" w:rsidR="002F2E5C" w:rsidRDefault="002F2E5C" w:rsidP="007755BB">
            <w:pPr>
              <w:jc w:val="both"/>
            </w:pPr>
            <w:r>
              <w:t>Metodicky, vede cvičení, přednášky</w:t>
            </w:r>
          </w:p>
        </w:tc>
      </w:tr>
      <w:tr w:rsidR="002F2E5C" w14:paraId="1D0D9DAD" w14:textId="77777777" w:rsidTr="007755BB">
        <w:tc>
          <w:tcPr>
            <w:tcW w:w="3086" w:type="dxa"/>
            <w:shd w:val="clear" w:color="auto" w:fill="F7CAAC"/>
          </w:tcPr>
          <w:p w14:paraId="3BE4BF3D" w14:textId="77777777" w:rsidR="002F2E5C" w:rsidRDefault="002F2E5C" w:rsidP="007755BB">
            <w:pPr>
              <w:jc w:val="both"/>
              <w:rPr>
                <w:b/>
              </w:rPr>
            </w:pPr>
            <w:r>
              <w:rPr>
                <w:b/>
              </w:rPr>
              <w:t>Vyučující</w:t>
            </w:r>
          </w:p>
        </w:tc>
        <w:tc>
          <w:tcPr>
            <w:tcW w:w="6769" w:type="dxa"/>
            <w:gridSpan w:val="7"/>
            <w:tcBorders>
              <w:bottom w:val="nil"/>
            </w:tcBorders>
          </w:tcPr>
          <w:p w14:paraId="5189584F" w14:textId="611EC9BE" w:rsidR="002F2E5C" w:rsidRDefault="002F2E5C" w:rsidP="00F6795C">
            <w:pPr>
              <w:jc w:val="both"/>
            </w:pPr>
            <w:r>
              <w:t>Ing.Radek Vala, Ph.D.</w:t>
            </w:r>
            <w:r w:rsidR="00C518EA">
              <w:t>, přednášky (100 %)</w:t>
            </w:r>
          </w:p>
        </w:tc>
      </w:tr>
      <w:tr w:rsidR="002F2E5C" w14:paraId="360FC915" w14:textId="77777777" w:rsidTr="00740A0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79" w:author="Zuzka" w:date="2018-11-16T02: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980" w:author="Zuzka" w:date="2018-11-16T02:44:00Z">
            <w:trPr>
              <w:gridBefore w:val="1"/>
              <w:trHeight w:val="554"/>
            </w:trPr>
          </w:trPrChange>
        </w:trPr>
        <w:tc>
          <w:tcPr>
            <w:tcW w:w="9855" w:type="dxa"/>
            <w:gridSpan w:val="8"/>
            <w:tcBorders>
              <w:top w:val="nil"/>
            </w:tcBorders>
            <w:tcPrChange w:id="981" w:author="Zuzka" w:date="2018-11-16T02:44:00Z">
              <w:tcPr>
                <w:tcW w:w="9855" w:type="dxa"/>
                <w:gridSpan w:val="9"/>
                <w:tcBorders>
                  <w:top w:val="nil"/>
                </w:tcBorders>
              </w:tcPr>
            </w:tcPrChange>
          </w:tcPr>
          <w:p w14:paraId="2E66BA8F" w14:textId="77777777" w:rsidR="002F2E5C" w:rsidRDefault="002F2E5C" w:rsidP="007755BB">
            <w:pPr>
              <w:jc w:val="both"/>
            </w:pPr>
          </w:p>
        </w:tc>
      </w:tr>
      <w:tr w:rsidR="002F2E5C" w14:paraId="60A66F54" w14:textId="77777777" w:rsidTr="007755BB">
        <w:tc>
          <w:tcPr>
            <w:tcW w:w="3086" w:type="dxa"/>
            <w:shd w:val="clear" w:color="auto" w:fill="F7CAAC"/>
          </w:tcPr>
          <w:p w14:paraId="16A1E8E6" w14:textId="77777777" w:rsidR="002F2E5C" w:rsidRDefault="002F2E5C" w:rsidP="007755BB">
            <w:pPr>
              <w:jc w:val="both"/>
              <w:rPr>
                <w:b/>
              </w:rPr>
            </w:pPr>
            <w:r>
              <w:rPr>
                <w:b/>
              </w:rPr>
              <w:t>Stručná anotace předmětu</w:t>
            </w:r>
          </w:p>
        </w:tc>
        <w:tc>
          <w:tcPr>
            <w:tcW w:w="6769" w:type="dxa"/>
            <w:gridSpan w:val="7"/>
            <w:tcBorders>
              <w:bottom w:val="nil"/>
            </w:tcBorders>
          </w:tcPr>
          <w:p w14:paraId="5C7070DB" w14:textId="77777777" w:rsidR="002F2E5C" w:rsidRDefault="002F2E5C" w:rsidP="007755BB">
            <w:pPr>
              <w:jc w:val="both"/>
            </w:pPr>
          </w:p>
        </w:tc>
      </w:tr>
      <w:tr w:rsidR="002F2E5C" w14:paraId="513E4E24" w14:textId="77777777" w:rsidTr="007755BB">
        <w:trPr>
          <w:trHeight w:val="3938"/>
        </w:trPr>
        <w:tc>
          <w:tcPr>
            <w:tcW w:w="9855" w:type="dxa"/>
            <w:gridSpan w:val="8"/>
            <w:tcBorders>
              <w:top w:val="nil"/>
              <w:bottom w:val="single" w:sz="12" w:space="0" w:color="auto"/>
            </w:tcBorders>
          </w:tcPr>
          <w:p w14:paraId="6C09C753" w14:textId="77777777" w:rsidR="002F2E5C" w:rsidRDefault="002F2E5C" w:rsidP="007755BB">
            <w:pPr>
              <w:jc w:val="both"/>
              <w:rPr>
                <w:ins w:id="982" w:author="Zuzka" w:date="2018-11-16T02:44:00Z"/>
                <w:noProof/>
                <w:szCs w:val="22"/>
              </w:rPr>
            </w:pPr>
            <w:r w:rsidRPr="00C56E75">
              <w:rPr>
                <w:noProof/>
                <w:szCs w:val="22"/>
              </w:rPr>
              <w:t>Cílem předmětu je zvládnutí technologií, na kterých je založen dnešní World Wide Web, a to především rodiny technologií jazyka HTML5 (CSS3, JavaScript, JS API) a dále technologií pro serverové skriptování, jako je jazyk PHP. Představen bude také základní komunikační protokol HTTP a princip komunikace klient-server. Dále se v kurzu student seznámí s populárními klientskými a serve</w:t>
            </w:r>
            <w:r>
              <w:rPr>
                <w:noProof/>
                <w:szCs w:val="22"/>
              </w:rPr>
              <w:t xml:space="preserve">rovými open-source frameworky. </w:t>
            </w:r>
          </w:p>
          <w:p w14:paraId="40886AE9" w14:textId="77777777" w:rsidR="00740A00" w:rsidRPr="00C56E75" w:rsidRDefault="00740A00" w:rsidP="007755BB">
            <w:pPr>
              <w:jc w:val="both"/>
              <w:rPr>
                <w:noProof/>
                <w:szCs w:val="22"/>
              </w:rPr>
            </w:pPr>
          </w:p>
          <w:p w14:paraId="4E30A4E0" w14:textId="77777777" w:rsidR="002F2E5C" w:rsidRPr="00C56E75" w:rsidRDefault="002F2E5C" w:rsidP="007755BB">
            <w:pPr>
              <w:jc w:val="both"/>
              <w:rPr>
                <w:noProof/>
                <w:szCs w:val="22"/>
              </w:rPr>
            </w:pPr>
            <w:r w:rsidRPr="00C56E75">
              <w:rPr>
                <w:noProof/>
                <w:szCs w:val="22"/>
              </w:rPr>
              <w:t>Témata:</w:t>
            </w:r>
          </w:p>
          <w:p w14:paraId="3B320A9B"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Úvod do WWW technologií</w:t>
            </w:r>
          </w:p>
          <w:p w14:paraId="09CD9F00"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Princip protokolu HTTP</w:t>
            </w:r>
          </w:p>
          <w:p w14:paraId="30596971"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Úvod do jazyka HTML</w:t>
            </w:r>
          </w:p>
          <w:p w14:paraId="712ECE7E"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Úvod do jazyka kaskádových stylů CSS</w:t>
            </w:r>
          </w:p>
          <w:p w14:paraId="2BB4ABB0"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Klientský front-end framework HTML5Boilerplate</w:t>
            </w:r>
          </w:p>
          <w:p w14:paraId="4D2B58C7"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Klientské skriptování pomocí JavaScript a JQuery</w:t>
            </w:r>
          </w:p>
          <w:p w14:paraId="12F99BF8"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JavaScript frameworky pro vývoj webových aplikací</w:t>
            </w:r>
          </w:p>
          <w:p w14:paraId="0CE12C20"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Základy serverového skriptování v jazyce PHP</w:t>
            </w:r>
          </w:p>
          <w:p w14:paraId="35666F7D"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Základy objektového programování v jazyce PHP</w:t>
            </w:r>
          </w:p>
          <w:p w14:paraId="35CFDA2A"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Návrhové vzory ve webových aplikacích</w:t>
            </w:r>
          </w:p>
          <w:p w14:paraId="01F1493D"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Vývoj informačních systémů, pomocí serverových webových frameworků</w:t>
            </w:r>
          </w:p>
          <w:p w14:paraId="209363AE"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Projekt webového informačního systému, routování, autentizace</w:t>
            </w:r>
          </w:p>
          <w:p w14:paraId="5163DEBB"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Seznámení s open-source CMS - Wordpress</w:t>
            </w:r>
          </w:p>
          <w:p w14:paraId="2CD7C737" w14:textId="77777777" w:rsidR="002F2E5C" w:rsidRDefault="002F2E5C" w:rsidP="007755BB">
            <w:pPr>
              <w:pStyle w:val="Odstavecseseznamem"/>
              <w:numPr>
                <w:ilvl w:val="0"/>
                <w:numId w:val="18"/>
              </w:numPr>
              <w:pBdr>
                <w:top w:val="nil"/>
                <w:left w:val="nil"/>
                <w:bottom w:val="nil"/>
                <w:right w:val="nil"/>
                <w:between w:val="nil"/>
                <w:bar w:val="nil"/>
              </w:pBdr>
              <w:rPr>
                <w:ins w:id="983" w:author="Zuzka" w:date="2018-11-16T02:44:00Z"/>
                <w:szCs w:val="22"/>
              </w:rPr>
            </w:pPr>
            <w:r w:rsidRPr="00C56E75">
              <w:rPr>
                <w:noProof/>
                <w:szCs w:val="22"/>
              </w:rPr>
              <w:t>Závěrečné projekty</w:t>
            </w:r>
          </w:p>
          <w:p w14:paraId="7F649893" w14:textId="77777777" w:rsidR="00740A00" w:rsidRPr="00740A00" w:rsidRDefault="00740A00">
            <w:pPr>
              <w:pBdr>
                <w:top w:val="nil"/>
                <w:left w:val="nil"/>
                <w:bottom w:val="nil"/>
                <w:right w:val="nil"/>
                <w:between w:val="nil"/>
                <w:bar w:val="nil"/>
              </w:pBdr>
              <w:ind w:left="708"/>
              <w:rPr>
                <w:szCs w:val="22"/>
              </w:rPr>
              <w:pPrChange w:id="984" w:author="Zuzka" w:date="2018-11-16T02:44:00Z">
                <w:pPr>
                  <w:pStyle w:val="Odstavecseseznamem"/>
                  <w:numPr>
                    <w:numId w:val="18"/>
                  </w:numPr>
                  <w:pBdr>
                    <w:top w:val="nil"/>
                    <w:left w:val="nil"/>
                    <w:bottom w:val="nil"/>
                    <w:right w:val="nil"/>
                    <w:between w:val="nil"/>
                    <w:bar w:val="nil"/>
                  </w:pBdr>
                  <w:ind w:left="1068" w:hanging="360"/>
                </w:pPr>
              </w:pPrChange>
            </w:pPr>
          </w:p>
        </w:tc>
      </w:tr>
      <w:tr w:rsidR="002F2E5C" w14:paraId="2CF1C2DB" w14:textId="77777777" w:rsidTr="007755BB">
        <w:trPr>
          <w:trHeight w:val="265"/>
        </w:trPr>
        <w:tc>
          <w:tcPr>
            <w:tcW w:w="3653" w:type="dxa"/>
            <w:gridSpan w:val="2"/>
            <w:tcBorders>
              <w:top w:val="nil"/>
            </w:tcBorders>
            <w:shd w:val="clear" w:color="auto" w:fill="F7CAAC"/>
          </w:tcPr>
          <w:p w14:paraId="5E4895F7"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1AE0B3C" w14:textId="77777777" w:rsidR="002F2E5C" w:rsidRDefault="002F2E5C" w:rsidP="007755BB">
            <w:pPr>
              <w:jc w:val="both"/>
            </w:pPr>
          </w:p>
        </w:tc>
      </w:tr>
      <w:tr w:rsidR="002F2E5C" w14:paraId="0E03BABD" w14:textId="77777777" w:rsidTr="007755BB">
        <w:trPr>
          <w:trHeight w:val="1497"/>
        </w:trPr>
        <w:tc>
          <w:tcPr>
            <w:tcW w:w="9855" w:type="dxa"/>
            <w:gridSpan w:val="8"/>
            <w:tcBorders>
              <w:top w:val="nil"/>
            </w:tcBorders>
          </w:tcPr>
          <w:p w14:paraId="51CD1F07" w14:textId="77777777" w:rsidR="002F2E5C" w:rsidRPr="0096006F" w:rsidRDefault="002F2E5C" w:rsidP="007755BB">
            <w:pPr>
              <w:jc w:val="both"/>
              <w:rPr>
                <w:b/>
                <w:bCs/>
              </w:rPr>
            </w:pPr>
            <w:r w:rsidRPr="0096006F">
              <w:rPr>
                <w:b/>
                <w:bCs/>
              </w:rPr>
              <w:t>Povinná literatura:</w:t>
            </w:r>
          </w:p>
          <w:p w14:paraId="452C36B8" w14:textId="77777777" w:rsidR="002F2E5C" w:rsidRDefault="002F2E5C" w:rsidP="007755BB">
            <w:pPr>
              <w:jc w:val="both"/>
              <w:rPr>
                <w:color w:val="000000"/>
                <w:u w:color="000000"/>
              </w:rPr>
            </w:pPr>
            <w:r w:rsidRPr="009A1213">
              <w:rPr>
                <w:i/>
                <w:iCs/>
                <w:color w:val="000000"/>
                <w:u w:color="000000"/>
              </w:rPr>
              <w:t>W3Schools Online Web Tutorials</w:t>
            </w:r>
            <w:r>
              <w:rPr>
                <w:color w:val="000000"/>
                <w:u w:color="000000"/>
              </w:rPr>
              <w:t xml:space="preserve"> [online]. 2018 [cit. 2018-07-02]. Dostupné z: </w:t>
            </w:r>
            <w:r w:rsidRPr="00073077">
              <w:rPr>
                <w:color w:val="000000"/>
              </w:rPr>
              <w:t>https://www.w3schools.com</w:t>
            </w:r>
          </w:p>
          <w:p w14:paraId="4C3C0F41" w14:textId="77777777" w:rsidR="002F2E5C" w:rsidRDefault="002F2E5C" w:rsidP="007755BB">
            <w:pPr>
              <w:jc w:val="both"/>
              <w:rPr>
                <w:color w:val="000000"/>
                <w:u w:color="000000"/>
              </w:rPr>
            </w:pPr>
            <w:r w:rsidRPr="00C1133A">
              <w:rPr>
                <w:i/>
                <w:iCs/>
                <w:color w:val="000000"/>
                <w:u w:color="000000"/>
              </w:rPr>
              <w:t xml:space="preserve">HTML5 Boilerplate: The web’s most popular front-end template </w:t>
            </w:r>
            <w:r>
              <w:rPr>
                <w:color w:val="000000"/>
                <w:u w:color="000000"/>
              </w:rPr>
              <w:t xml:space="preserve">[online]. 2018 [cit. 2018-07-02]. Dostupné z: </w:t>
            </w:r>
            <w:r w:rsidRPr="00C1133A">
              <w:rPr>
                <w:color w:val="000000"/>
                <w:u w:color="000000"/>
              </w:rPr>
              <w:t>https://html5boilerplate.com</w:t>
            </w:r>
          </w:p>
          <w:p w14:paraId="3722055C" w14:textId="77777777" w:rsidR="002F2E5C" w:rsidRDefault="002F2E5C" w:rsidP="007755BB">
            <w:r w:rsidRPr="009A1213">
              <w:t>BROWN, Tiffany B., Kerry BUTTERS a Sandeep PANDA. </w:t>
            </w:r>
            <w:r w:rsidRPr="00562F93">
              <w:rPr>
                <w:i/>
              </w:rPr>
              <w:t>HTML5 okamžitě</w:t>
            </w:r>
            <w:r w:rsidRPr="009A1213">
              <w:t>: [ovládněte HTML5 za víkend]. Brno: Computer Press, 2014. ISBN 9788025142967.</w:t>
            </w:r>
          </w:p>
          <w:p w14:paraId="2F345E9C" w14:textId="77777777" w:rsidR="002F2E5C" w:rsidRPr="009A1213" w:rsidRDefault="002F2E5C" w:rsidP="007755BB">
            <w:r w:rsidRPr="009A1213">
              <w:t>ŽÁRA, Ondřej. </w:t>
            </w:r>
            <w:r w:rsidRPr="00562F93">
              <w:rPr>
                <w:i/>
              </w:rPr>
              <w:t>JavaScript: programátorské techniky a webové technologie</w:t>
            </w:r>
            <w:r w:rsidRPr="009A1213">
              <w:t>. Brno: Computer Press, 2015. ISBN 9788025145739.</w:t>
            </w:r>
          </w:p>
          <w:p w14:paraId="071E4564" w14:textId="77777777" w:rsidR="002F2E5C" w:rsidRDefault="002F2E5C" w:rsidP="007755BB">
            <w:r w:rsidRPr="009A1213">
              <w:t xml:space="preserve">CHAFFER, Jonathan a Karl SWEDBERG. </w:t>
            </w:r>
            <w:r w:rsidRPr="00562F93">
              <w:rPr>
                <w:i/>
              </w:rPr>
              <w:t>Mistrovství v jQuery</w:t>
            </w:r>
            <w:r w:rsidRPr="009A1213">
              <w:t>: [kompletní průvodce vývojáře]. Brno: Computer Press, 2013. Mistrovství. ISBN 9788025141038.</w:t>
            </w:r>
          </w:p>
          <w:p w14:paraId="2F58C214" w14:textId="77777777" w:rsidR="002F2E5C" w:rsidRDefault="002F2E5C" w:rsidP="007755BB">
            <w:r>
              <w:rPr>
                <w:iCs/>
                <w:color w:val="000000"/>
                <w:u w:color="000000"/>
              </w:rPr>
              <w:t xml:space="preserve">THE PHP GROUP. </w:t>
            </w:r>
            <w:r w:rsidRPr="00C1133A">
              <w:rPr>
                <w:i/>
                <w:iCs/>
                <w:color w:val="000000"/>
                <w:u w:color="000000"/>
              </w:rPr>
              <w:t xml:space="preserve">PHP: Hypertext Preprocessor </w:t>
            </w:r>
            <w:r>
              <w:rPr>
                <w:color w:val="000000"/>
                <w:u w:color="000000"/>
              </w:rPr>
              <w:t xml:space="preserve">[online]. 2018 [cit. 2018-07-02]. Dostupné z: </w:t>
            </w:r>
            <w:r w:rsidRPr="00C1133A">
              <w:rPr>
                <w:color w:val="000000"/>
                <w:u w:color="000000"/>
              </w:rPr>
              <w:t>http://php.net</w:t>
            </w:r>
          </w:p>
          <w:p w14:paraId="7B1A4E4E" w14:textId="77777777" w:rsidR="002F2E5C" w:rsidRDefault="002F2E5C" w:rsidP="007755BB">
            <w:r w:rsidRPr="009A1213">
              <w:t>VRÁNA, Jakub. </w:t>
            </w:r>
            <w:r w:rsidRPr="00562F93">
              <w:rPr>
                <w:i/>
              </w:rPr>
              <w:t>1001 tipů a triků pro PHP</w:t>
            </w:r>
            <w:r w:rsidRPr="009A1213">
              <w:t>. Brno: Computer Press, 2010. ISBN 9788025129401.</w:t>
            </w:r>
          </w:p>
          <w:p w14:paraId="3B3B0CC2" w14:textId="77777777" w:rsidR="002F2E5C" w:rsidRDefault="002F2E5C" w:rsidP="007755BB">
            <w:pPr>
              <w:rPr>
                <w:color w:val="000000"/>
                <w:u w:color="000000"/>
              </w:rPr>
            </w:pPr>
            <w:r>
              <w:rPr>
                <w:iCs/>
                <w:color w:val="000000"/>
                <w:u w:color="000000"/>
              </w:rPr>
              <w:t xml:space="preserve">TAYLOR OTWELL. </w:t>
            </w:r>
            <w:r w:rsidRPr="00073077">
              <w:rPr>
                <w:i/>
                <w:iCs/>
                <w:color w:val="000000"/>
                <w:u w:color="000000"/>
              </w:rPr>
              <w:t>Laravel - The PHP Framework For Web Artisans</w:t>
            </w:r>
            <w:r w:rsidRPr="00C1133A">
              <w:rPr>
                <w:i/>
                <w:iCs/>
                <w:color w:val="000000"/>
                <w:u w:color="000000"/>
              </w:rPr>
              <w:t xml:space="preserve"> </w:t>
            </w:r>
            <w:r>
              <w:rPr>
                <w:color w:val="000000"/>
                <w:u w:color="000000"/>
              </w:rPr>
              <w:t xml:space="preserve">[online]. 2018 [cit. 2018-07-02]. Dostupné z: </w:t>
            </w:r>
            <w:r w:rsidRPr="00073077">
              <w:rPr>
                <w:color w:val="000000"/>
              </w:rPr>
              <w:t>https://laravel.com</w:t>
            </w:r>
          </w:p>
          <w:p w14:paraId="63654338" w14:textId="223C56DF" w:rsidR="002F2E5C" w:rsidRDefault="002F2E5C" w:rsidP="007755BB">
            <w:pPr>
              <w:rPr>
                <w:ins w:id="985" w:author="Zuzka" w:date="2018-11-16T02:44:00Z"/>
                <w:color w:val="000000"/>
                <w:u w:color="000000"/>
              </w:rPr>
            </w:pPr>
            <w:r w:rsidRPr="00073077">
              <w:rPr>
                <w:i/>
                <w:iCs/>
                <w:color w:val="000000"/>
                <w:u w:color="000000"/>
              </w:rPr>
              <w:t>Blog Tool, Publishing Platform, and CMS — WordPress</w:t>
            </w:r>
            <w:r w:rsidRPr="00C1133A">
              <w:rPr>
                <w:i/>
                <w:iCs/>
                <w:color w:val="000000"/>
                <w:u w:color="000000"/>
              </w:rPr>
              <w:t xml:space="preserve"> </w:t>
            </w:r>
            <w:r>
              <w:rPr>
                <w:color w:val="000000"/>
                <w:u w:color="000000"/>
              </w:rPr>
              <w:t xml:space="preserve">[online]. 2018 [cit. 2018-07-02]. Dostupné z: </w:t>
            </w:r>
            <w:r w:rsidR="00740A00" w:rsidRPr="00740A00">
              <w:rPr>
                <w:color w:val="000000"/>
                <w:rPrChange w:id="986" w:author="Zuzka" w:date="2018-11-16T02:44:00Z">
                  <w:rPr>
                    <w:rStyle w:val="Hypertextovodkaz"/>
                    <w:u w:color="000000"/>
                  </w:rPr>
                </w:rPrChange>
              </w:rPr>
              <w:t>https://wordpress.org</w:t>
            </w:r>
          </w:p>
          <w:p w14:paraId="37459FEE" w14:textId="77777777" w:rsidR="00740A00" w:rsidRDefault="00740A00" w:rsidP="007755BB"/>
          <w:p w14:paraId="3ED0A5E4" w14:textId="77777777" w:rsidR="002F2E5C" w:rsidRPr="00E05968" w:rsidRDefault="002F2E5C" w:rsidP="007755BB">
            <w:pPr>
              <w:jc w:val="both"/>
              <w:rPr>
                <w:b/>
              </w:rPr>
            </w:pPr>
            <w:r w:rsidRPr="00E05968">
              <w:rPr>
                <w:b/>
              </w:rPr>
              <w:t>Doporučená literatura:</w:t>
            </w:r>
          </w:p>
          <w:p w14:paraId="657900E8" w14:textId="77777777" w:rsidR="002F2E5C" w:rsidRDefault="002F2E5C" w:rsidP="007755BB">
            <w:r w:rsidRPr="009A1213">
              <w:t>CASTRO, Elizabeth a Bruce HYSLOP. </w:t>
            </w:r>
            <w:r w:rsidRPr="00562F93">
              <w:rPr>
                <w:i/>
              </w:rPr>
              <w:t>HTML5 a CSS3: názorný průvodce tvorbou WWW stránek</w:t>
            </w:r>
            <w:r w:rsidRPr="009A1213">
              <w:t>. Brno: Computer Press, 2012. ISBN 9788025137338.</w:t>
            </w:r>
          </w:p>
          <w:p w14:paraId="6E249F64" w14:textId="77777777" w:rsidR="002F2E5C" w:rsidRPr="009B19EA" w:rsidRDefault="002F2E5C" w:rsidP="007755BB">
            <w:pPr>
              <w:jc w:val="both"/>
              <w:rPr>
                <w:color w:val="000000"/>
                <w:u w:color="000000"/>
              </w:rPr>
            </w:pPr>
          </w:p>
        </w:tc>
      </w:tr>
      <w:tr w:rsidR="002F2E5C" w14:paraId="180DBD87"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01F9E6E" w14:textId="77777777" w:rsidR="002F2E5C" w:rsidRDefault="002F2E5C" w:rsidP="007755BB">
            <w:pPr>
              <w:jc w:val="center"/>
              <w:rPr>
                <w:b/>
              </w:rPr>
            </w:pPr>
            <w:r>
              <w:rPr>
                <w:b/>
              </w:rPr>
              <w:t>Informace ke kombinované nebo distanční formě</w:t>
            </w:r>
          </w:p>
        </w:tc>
      </w:tr>
      <w:tr w:rsidR="002F2E5C" w14:paraId="7AAD758B" w14:textId="77777777" w:rsidTr="007755BB">
        <w:tc>
          <w:tcPr>
            <w:tcW w:w="4787" w:type="dxa"/>
            <w:gridSpan w:val="3"/>
            <w:tcBorders>
              <w:top w:val="single" w:sz="2" w:space="0" w:color="auto"/>
            </w:tcBorders>
            <w:shd w:val="clear" w:color="auto" w:fill="F7CAAC"/>
          </w:tcPr>
          <w:p w14:paraId="622C962B" w14:textId="77777777" w:rsidR="002F2E5C" w:rsidRDefault="002F2E5C" w:rsidP="007755BB">
            <w:pPr>
              <w:jc w:val="both"/>
            </w:pPr>
            <w:r>
              <w:rPr>
                <w:b/>
              </w:rPr>
              <w:t>Rozsah konzultací (soustředění)</w:t>
            </w:r>
          </w:p>
        </w:tc>
        <w:tc>
          <w:tcPr>
            <w:tcW w:w="889" w:type="dxa"/>
            <w:tcBorders>
              <w:top w:val="single" w:sz="2" w:space="0" w:color="auto"/>
            </w:tcBorders>
          </w:tcPr>
          <w:p w14:paraId="6389DD50" w14:textId="77777777" w:rsidR="002F2E5C" w:rsidRDefault="002F2E5C" w:rsidP="007755BB">
            <w:pPr>
              <w:jc w:val="both"/>
            </w:pPr>
            <w:r>
              <w:t>19</w:t>
            </w:r>
          </w:p>
        </w:tc>
        <w:tc>
          <w:tcPr>
            <w:tcW w:w="4179" w:type="dxa"/>
            <w:gridSpan w:val="4"/>
            <w:tcBorders>
              <w:top w:val="single" w:sz="2" w:space="0" w:color="auto"/>
            </w:tcBorders>
            <w:shd w:val="clear" w:color="auto" w:fill="F7CAAC"/>
          </w:tcPr>
          <w:p w14:paraId="3AFC4345" w14:textId="77777777" w:rsidR="002F2E5C" w:rsidRDefault="002F2E5C" w:rsidP="007755BB">
            <w:pPr>
              <w:jc w:val="both"/>
              <w:rPr>
                <w:b/>
              </w:rPr>
            </w:pPr>
            <w:r>
              <w:rPr>
                <w:b/>
              </w:rPr>
              <w:t xml:space="preserve">hodin </w:t>
            </w:r>
          </w:p>
        </w:tc>
      </w:tr>
      <w:tr w:rsidR="002F2E5C" w14:paraId="2A1F32E5" w14:textId="77777777" w:rsidTr="007755BB">
        <w:tc>
          <w:tcPr>
            <w:tcW w:w="9855" w:type="dxa"/>
            <w:gridSpan w:val="8"/>
            <w:shd w:val="clear" w:color="auto" w:fill="F7CAAC"/>
          </w:tcPr>
          <w:p w14:paraId="6B8360A3" w14:textId="77777777" w:rsidR="002F2E5C" w:rsidRDefault="002F2E5C" w:rsidP="007755BB">
            <w:pPr>
              <w:jc w:val="both"/>
              <w:rPr>
                <w:b/>
              </w:rPr>
            </w:pPr>
            <w:r>
              <w:rPr>
                <w:b/>
              </w:rPr>
              <w:t>Informace o způsobu kontaktu s vyučujícím</w:t>
            </w:r>
          </w:p>
        </w:tc>
      </w:tr>
      <w:tr w:rsidR="002F2E5C" w14:paraId="6109C776" w14:textId="77777777" w:rsidTr="00740A0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7" w:author="Zuzka" w:date="2018-11-16T02: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75"/>
          <w:trPrChange w:id="988" w:author="Zuzka" w:date="2018-11-16T02:44:00Z">
            <w:trPr>
              <w:gridBefore w:val="1"/>
              <w:trHeight w:val="1373"/>
            </w:trPr>
          </w:trPrChange>
        </w:trPr>
        <w:tc>
          <w:tcPr>
            <w:tcW w:w="9855" w:type="dxa"/>
            <w:gridSpan w:val="8"/>
            <w:tcPrChange w:id="989" w:author="Zuzka" w:date="2018-11-16T02:44:00Z">
              <w:tcPr>
                <w:tcW w:w="9855" w:type="dxa"/>
                <w:gridSpan w:val="9"/>
              </w:tcPr>
            </w:tcPrChange>
          </w:tcPr>
          <w:p w14:paraId="09F04167" w14:textId="77777777" w:rsidR="002F2E5C" w:rsidRDefault="002F2E5C" w:rsidP="007755BB">
            <w:pPr>
              <w:jc w:val="both"/>
            </w:pPr>
            <w:r>
              <w:rPr>
                <w:sz w:val="22"/>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4F35D8CD" w14:textId="77777777" w:rsidR="002F2E5C" w:rsidRDefault="002F2E5C" w:rsidP="002F2E5C">
      <w:pPr>
        <w:spacing w:after="160" w:line="259" w:lineRule="auto"/>
      </w:pPr>
    </w:p>
    <w:p w14:paraId="5FCB0FA1"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990">
          <w:tblGrid>
            <w:gridCol w:w="76"/>
            <w:gridCol w:w="3010"/>
            <w:gridCol w:w="567"/>
            <w:gridCol w:w="1134"/>
            <w:gridCol w:w="889"/>
            <w:gridCol w:w="816"/>
            <w:gridCol w:w="2156"/>
            <w:gridCol w:w="539"/>
            <w:gridCol w:w="668"/>
            <w:gridCol w:w="76"/>
          </w:tblGrid>
        </w:tblGridChange>
      </w:tblGrid>
      <w:tr w:rsidR="002F2E5C" w14:paraId="4A1413EC" w14:textId="77777777" w:rsidTr="007755BB">
        <w:tc>
          <w:tcPr>
            <w:tcW w:w="9855" w:type="dxa"/>
            <w:gridSpan w:val="8"/>
            <w:tcBorders>
              <w:bottom w:val="double" w:sz="4" w:space="0" w:color="auto"/>
            </w:tcBorders>
            <w:shd w:val="clear" w:color="auto" w:fill="BDD6EE"/>
          </w:tcPr>
          <w:p w14:paraId="0C23878E" w14:textId="223DFFDC" w:rsidR="002F2E5C" w:rsidRDefault="002F2E5C" w:rsidP="007755BB">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0EA3CF94" w14:textId="77777777" w:rsidTr="007755BB">
        <w:tc>
          <w:tcPr>
            <w:tcW w:w="3086" w:type="dxa"/>
            <w:tcBorders>
              <w:top w:val="double" w:sz="4" w:space="0" w:color="auto"/>
            </w:tcBorders>
            <w:shd w:val="clear" w:color="auto" w:fill="F7CAAC"/>
          </w:tcPr>
          <w:p w14:paraId="7F4D2D8E"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4ED9A535" w14:textId="77777777" w:rsidR="002F2E5C" w:rsidRDefault="002F2E5C" w:rsidP="007755BB">
            <w:pPr>
              <w:jc w:val="both"/>
            </w:pPr>
            <w:bookmarkStart w:id="991" w:name="TeoretickaInformatika"/>
            <w:r>
              <w:t>Teoretická informatika</w:t>
            </w:r>
            <w:bookmarkEnd w:id="991"/>
          </w:p>
        </w:tc>
      </w:tr>
      <w:tr w:rsidR="002F2E5C" w14:paraId="213EAAE6" w14:textId="77777777" w:rsidTr="007755BB">
        <w:tc>
          <w:tcPr>
            <w:tcW w:w="3086" w:type="dxa"/>
            <w:shd w:val="clear" w:color="auto" w:fill="F7CAAC"/>
          </w:tcPr>
          <w:p w14:paraId="3D5F14C4" w14:textId="77777777" w:rsidR="002F2E5C" w:rsidRDefault="002F2E5C" w:rsidP="007755BB">
            <w:pPr>
              <w:jc w:val="both"/>
              <w:rPr>
                <w:b/>
              </w:rPr>
            </w:pPr>
            <w:r>
              <w:rPr>
                <w:b/>
              </w:rPr>
              <w:t>Typ předmětu</w:t>
            </w:r>
          </w:p>
        </w:tc>
        <w:tc>
          <w:tcPr>
            <w:tcW w:w="3406" w:type="dxa"/>
            <w:gridSpan w:val="4"/>
          </w:tcPr>
          <w:p w14:paraId="03AC7F4B" w14:textId="77777777" w:rsidR="002F2E5C" w:rsidRDefault="002F2E5C" w:rsidP="007755BB">
            <w:pPr>
              <w:jc w:val="both"/>
            </w:pPr>
            <w:r>
              <w:t>Povinný „ZT“</w:t>
            </w:r>
          </w:p>
        </w:tc>
        <w:tc>
          <w:tcPr>
            <w:tcW w:w="2695" w:type="dxa"/>
            <w:gridSpan w:val="2"/>
            <w:shd w:val="clear" w:color="auto" w:fill="F7CAAC"/>
          </w:tcPr>
          <w:p w14:paraId="0B9C1CCB" w14:textId="77777777" w:rsidR="002F2E5C" w:rsidRDefault="002F2E5C" w:rsidP="007755BB">
            <w:pPr>
              <w:jc w:val="both"/>
            </w:pPr>
            <w:r>
              <w:rPr>
                <w:b/>
              </w:rPr>
              <w:t>doporučený ročník / semestr</w:t>
            </w:r>
          </w:p>
        </w:tc>
        <w:tc>
          <w:tcPr>
            <w:tcW w:w="668" w:type="dxa"/>
          </w:tcPr>
          <w:p w14:paraId="7F09423A" w14:textId="77777777" w:rsidR="002F2E5C" w:rsidRDefault="002F2E5C" w:rsidP="007755BB">
            <w:pPr>
              <w:jc w:val="both"/>
            </w:pPr>
            <w:r>
              <w:t>2/Z</w:t>
            </w:r>
          </w:p>
        </w:tc>
      </w:tr>
      <w:tr w:rsidR="002F2E5C" w14:paraId="500E8273" w14:textId="77777777" w:rsidTr="007755BB">
        <w:tc>
          <w:tcPr>
            <w:tcW w:w="3086" w:type="dxa"/>
            <w:shd w:val="clear" w:color="auto" w:fill="F7CAAC"/>
          </w:tcPr>
          <w:p w14:paraId="7C2F0EE5" w14:textId="77777777" w:rsidR="002F2E5C" w:rsidRDefault="002F2E5C" w:rsidP="007755BB">
            <w:pPr>
              <w:jc w:val="both"/>
              <w:rPr>
                <w:b/>
              </w:rPr>
            </w:pPr>
            <w:r>
              <w:rPr>
                <w:b/>
              </w:rPr>
              <w:t>Rozsah studijního předmětu</w:t>
            </w:r>
          </w:p>
        </w:tc>
        <w:tc>
          <w:tcPr>
            <w:tcW w:w="1701" w:type="dxa"/>
            <w:gridSpan w:val="2"/>
          </w:tcPr>
          <w:p w14:paraId="345B6320" w14:textId="77777777" w:rsidR="002F2E5C" w:rsidRDefault="002F2E5C" w:rsidP="007755BB">
            <w:pPr>
              <w:jc w:val="both"/>
            </w:pPr>
            <w:r>
              <w:t>28p + 28c</w:t>
            </w:r>
          </w:p>
        </w:tc>
        <w:tc>
          <w:tcPr>
            <w:tcW w:w="889" w:type="dxa"/>
            <w:shd w:val="clear" w:color="auto" w:fill="F7CAAC"/>
          </w:tcPr>
          <w:p w14:paraId="30F686E3" w14:textId="77777777" w:rsidR="002F2E5C" w:rsidRDefault="002F2E5C" w:rsidP="007755BB">
            <w:pPr>
              <w:jc w:val="both"/>
              <w:rPr>
                <w:b/>
              </w:rPr>
            </w:pPr>
            <w:r>
              <w:rPr>
                <w:b/>
              </w:rPr>
              <w:t xml:space="preserve">hod. </w:t>
            </w:r>
          </w:p>
        </w:tc>
        <w:tc>
          <w:tcPr>
            <w:tcW w:w="816" w:type="dxa"/>
          </w:tcPr>
          <w:p w14:paraId="7CA17825" w14:textId="77777777" w:rsidR="002F2E5C" w:rsidRDefault="002F2E5C" w:rsidP="007755BB">
            <w:pPr>
              <w:jc w:val="both"/>
            </w:pPr>
          </w:p>
        </w:tc>
        <w:tc>
          <w:tcPr>
            <w:tcW w:w="2156" w:type="dxa"/>
            <w:shd w:val="clear" w:color="auto" w:fill="F7CAAC"/>
          </w:tcPr>
          <w:p w14:paraId="598B20CC" w14:textId="77777777" w:rsidR="002F2E5C" w:rsidRDefault="002F2E5C" w:rsidP="007755BB">
            <w:pPr>
              <w:jc w:val="both"/>
              <w:rPr>
                <w:b/>
              </w:rPr>
            </w:pPr>
            <w:r>
              <w:rPr>
                <w:b/>
              </w:rPr>
              <w:t>kreditů</w:t>
            </w:r>
          </w:p>
        </w:tc>
        <w:tc>
          <w:tcPr>
            <w:tcW w:w="1207" w:type="dxa"/>
            <w:gridSpan w:val="2"/>
          </w:tcPr>
          <w:p w14:paraId="4976079A" w14:textId="77777777" w:rsidR="002F2E5C" w:rsidRDefault="002F2E5C" w:rsidP="007755BB">
            <w:pPr>
              <w:jc w:val="both"/>
            </w:pPr>
            <w:r>
              <w:t>5</w:t>
            </w:r>
          </w:p>
        </w:tc>
      </w:tr>
      <w:tr w:rsidR="002F2E5C" w14:paraId="57F209AF" w14:textId="77777777" w:rsidTr="007755BB">
        <w:tc>
          <w:tcPr>
            <w:tcW w:w="3086" w:type="dxa"/>
            <w:shd w:val="clear" w:color="auto" w:fill="F7CAAC"/>
          </w:tcPr>
          <w:p w14:paraId="57AF5802" w14:textId="77777777" w:rsidR="002F2E5C" w:rsidRDefault="002F2E5C" w:rsidP="007755BB">
            <w:pPr>
              <w:jc w:val="both"/>
              <w:rPr>
                <w:b/>
                <w:sz w:val="22"/>
              </w:rPr>
            </w:pPr>
            <w:r>
              <w:rPr>
                <w:b/>
              </w:rPr>
              <w:t>Prerekvizity, korekvizity, ekvivalence</w:t>
            </w:r>
          </w:p>
        </w:tc>
        <w:tc>
          <w:tcPr>
            <w:tcW w:w="6769" w:type="dxa"/>
            <w:gridSpan w:val="7"/>
          </w:tcPr>
          <w:p w14:paraId="7CD02395" w14:textId="77777777" w:rsidR="002F2E5C" w:rsidRDefault="002F2E5C" w:rsidP="007755BB">
            <w:pPr>
              <w:jc w:val="both"/>
            </w:pPr>
            <w:r>
              <w:t>nejsou</w:t>
            </w:r>
          </w:p>
        </w:tc>
      </w:tr>
      <w:tr w:rsidR="002F2E5C" w14:paraId="3F71F30E" w14:textId="77777777" w:rsidTr="007755BB">
        <w:tc>
          <w:tcPr>
            <w:tcW w:w="3086" w:type="dxa"/>
            <w:shd w:val="clear" w:color="auto" w:fill="F7CAAC"/>
          </w:tcPr>
          <w:p w14:paraId="7B6A5078" w14:textId="77777777" w:rsidR="002F2E5C" w:rsidRDefault="002F2E5C" w:rsidP="007755BB">
            <w:pPr>
              <w:jc w:val="both"/>
              <w:rPr>
                <w:b/>
              </w:rPr>
            </w:pPr>
            <w:r>
              <w:rPr>
                <w:b/>
              </w:rPr>
              <w:t>Způsob ověření studijních výsledků</w:t>
            </w:r>
          </w:p>
        </w:tc>
        <w:tc>
          <w:tcPr>
            <w:tcW w:w="3406" w:type="dxa"/>
            <w:gridSpan w:val="4"/>
          </w:tcPr>
          <w:p w14:paraId="389DF9E4" w14:textId="77777777" w:rsidR="002F2E5C" w:rsidRDefault="002F2E5C" w:rsidP="007755BB">
            <w:pPr>
              <w:jc w:val="both"/>
            </w:pPr>
            <w:r>
              <w:t>zápočet, zkouška</w:t>
            </w:r>
          </w:p>
        </w:tc>
        <w:tc>
          <w:tcPr>
            <w:tcW w:w="2156" w:type="dxa"/>
            <w:shd w:val="clear" w:color="auto" w:fill="F7CAAC"/>
          </w:tcPr>
          <w:p w14:paraId="1F8861B1" w14:textId="77777777" w:rsidR="002F2E5C" w:rsidRDefault="002F2E5C" w:rsidP="007755BB">
            <w:pPr>
              <w:jc w:val="both"/>
              <w:rPr>
                <w:b/>
              </w:rPr>
            </w:pPr>
            <w:r>
              <w:rPr>
                <w:b/>
              </w:rPr>
              <w:t>Forma výuky</w:t>
            </w:r>
          </w:p>
        </w:tc>
        <w:tc>
          <w:tcPr>
            <w:tcW w:w="1207" w:type="dxa"/>
            <w:gridSpan w:val="2"/>
          </w:tcPr>
          <w:p w14:paraId="4E18902D" w14:textId="77777777" w:rsidR="002F2E5C" w:rsidRDefault="002F2E5C" w:rsidP="007755BB">
            <w:pPr>
              <w:jc w:val="both"/>
            </w:pPr>
            <w:r>
              <w:t>přednáška,</w:t>
            </w:r>
          </w:p>
          <w:p w14:paraId="1F5FF620" w14:textId="77777777" w:rsidR="002F2E5C" w:rsidRDefault="002F2E5C" w:rsidP="007755BB">
            <w:pPr>
              <w:jc w:val="both"/>
            </w:pPr>
            <w:r>
              <w:t>cvičení</w:t>
            </w:r>
          </w:p>
        </w:tc>
      </w:tr>
      <w:tr w:rsidR="002F2E5C" w14:paraId="5DC07BC2" w14:textId="77777777" w:rsidTr="007755BB">
        <w:tc>
          <w:tcPr>
            <w:tcW w:w="3086" w:type="dxa"/>
            <w:shd w:val="clear" w:color="auto" w:fill="F7CAAC"/>
          </w:tcPr>
          <w:p w14:paraId="11863A3A"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5748A40" w14:textId="77777777" w:rsidR="002F2E5C" w:rsidRDefault="002F2E5C" w:rsidP="007755BB">
            <w:r>
              <w:t>Pro udělení</w:t>
            </w:r>
            <w:r w:rsidRPr="00EC44EC">
              <w:t xml:space="preserve"> zápočtu </w:t>
            </w:r>
            <w:r>
              <w:t xml:space="preserve">je požadováno: </w:t>
            </w:r>
          </w:p>
          <w:p w14:paraId="42E8A885" w14:textId="77777777" w:rsidR="002F2E5C" w:rsidRDefault="002F2E5C" w:rsidP="007755BB">
            <w:pPr>
              <w:pStyle w:val="Odstavecseseznamem"/>
              <w:numPr>
                <w:ilvl w:val="0"/>
                <w:numId w:val="5"/>
              </w:numPr>
            </w:pPr>
            <w:r>
              <w:t>povinná a aktivní účast na jednotlivých cvičeních (80% účast na cvičení).</w:t>
            </w:r>
          </w:p>
          <w:p w14:paraId="7295C60A" w14:textId="77777777" w:rsidR="002F2E5C" w:rsidRDefault="002F2E5C" w:rsidP="007755BB">
            <w:pPr>
              <w:pStyle w:val="Odstavecseseznamem"/>
              <w:numPr>
                <w:ilvl w:val="0"/>
                <w:numId w:val="5"/>
              </w:numPr>
            </w:pPr>
            <w:r>
              <w:t>úspěšné a samostatné vypracování všech zadaných úloh v průběhu semestru.</w:t>
            </w:r>
          </w:p>
          <w:p w14:paraId="76DB51A9" w14:textId="77777777" w:rsidR="002F2E5C" w:rsidRDefault="002F2E5C" w:rsidP="007755BB">
            <w:pPr>
              <w:ind w:left="60"/>
            </w:pPr>
            <w:r>
              <w:t>Pro úspěšné absolvování zkoušky je požadováno:</w:t>
            </w:r>
          </w:p>
          <w:p w14:paraId="56D8AD1D" w14:textId="77777777" w:rsidR="002F2E5C" w:rsidRDefault="002F2E5C" w:rsidP="007755BB">
            <w:pPr>
              <w:pStyle w:val="Odstavecseseznamem"/>
              <w:numPr>
                <w:ilvl w:val="0"/>
                <w:numId w:val="5"/>
              </w:numPr>
            </w:pPr>
            <w:r>
              <w:t>splnění požadavků zápočtu</w:t>
            </w:r>
          </w:p>
          <w:p w14:paraId="517620F4" w14:textId="77777777" w:rsidR="002F2E5C" w:rsidRDefault="002F2E5C" w:rsidP="007755BB">
            <w:pPr>
              <w:pStyle w:val="Odstavecseseznamem"/>
              <w:numPr>
                <w:ilvl w:val="0"/>
                <w:numId w:val="5"/>
              </w:numPr>
            </w:pPr>
            <w:r>
              <w:t>teoretické a praktické zvládnutí základní problematiky a jednotlivých témat.</w:t>
            </w:r>
          </w:p>
          <w:p w14:paraId="3BDB0E4D" w14:textId="77777777" w:rsidR="002F2E5C" w:rsidRDefault="002F2E5C" w:rsidP="007755BB">
            <w:pPr>
              <w:pStyle w:val="Odstavecseseznamem"/>
              <w:numPr>
                <w:ilvl w:val="0"/>
                <w:numId w:val="5"/>
              </w:numPr>
            </w:pPr>
            <w:r>
              <w:t xml:space="preserve">prokázání úspěšného zvládnutí probírané tématiky při ústním a písemné zkoušce. </w:t>
            </w:r>
          </w:p>
        </w:tc>
      </w:tr>
      <w:tr w:rsidR="002F2E5C" w14:paraId="31398258" w14:textId="77777777" w:rsidTr="007755BB">
        <w:trPr>
          <w:trHeight w:val="91"/>
        </w:trPr>
        <w:tc>
          <w:tcPr>
            <w:tcW w:w="9855" w:type="dxa"/>
            <w:gridSpan w:val="8"/>
            <w:tcBorders>
              <w:top w:val="nil"/>
            </w:tcBorders>
          </w:tcPr>
          <w:p w14:paraId="3C58AEDF" w14:textId="77777777" w:rsidR="002F2E5C" w:rsidRDefault="002F2E5C" w:rsidP="007755BB">
            <w:pPr>
              <w:jc w:val="both"/>
            </w:pPr>
          </w:p>
        </w:tc>
      </w:tr>
      <w:tr w:rsidR="002F2E5C" w14:paraId="77C44622" w14:textId="77777777" w:rsidTr="007755BB">
        <w:trPr>
          <w:trHeight w:val="197"/>
        </w:trPr>
        <w:tc>
          <w:tcPr>
            <w:tcW w:w="3086" w:type="dxa"/>
            <w:tcBorders>
              <w:top w:val="nil"/>
            </w:tcBorders>
            <w:shd w:val="clear" w:color="auto" w:fill="F7CAAC"/>
          </w:tcPr>
          <w:p w14:paraId="064A41F0" w14:textId="77777777" w:rsidR="002F2E5C" w:rsidRDefault="002F2E5C" w:rsidP="007755BB">
            <w:pPr>
              <w:jc w:val="both"/>
              <w:rPr>
                <w:b/>
              </w:rPr>
            </w:pPr>
            <w:r>
              <w:rPr>
                <w:b/>
              </w:rPr>
              <w:t>Garant předmětu</w:t>
            </w:r>
          </w:p>
        </w:tc>
        <w:tc>
          <w:tcPr>
            <w:tcW w:w="6769" w:type="dxa"/>
            <w:gridSpan w:val="7"/>
            <w:tcBorders>
              <w:top w:val="nil"/>
            </w:tcBorders>
          </w:tcPr>
          <w:p w14:paraId="69D0511A" w14:textId="77777777" w:rsidR="002F2E5C" w:rsidRDefault="002F2E5C" w:rsidP="007755BB">
            <w:pPr>
              <w:jc w:val="both"/>
            </w:pPr>
            <w:r>
              <w:t>doc. Ing. Roman Šenkeřík, Ph.D.</w:t>
            </w:r>
          </w:p>
        </w:tc>
      </w:tr>
      <w:tr w:rsidR="002F2E5C" w14:paraId="4DA116DA" w14:textId="77777777" w:rsidTr="007755BB">
        <w:trPr>
          <w:trHeight w:val="243"/>
        </w:trPr>
        <w:tc>
          <w:tcPr>
            <w:tcW w:w="3086" w:type="dxa"/>
            <w:tcBorders>
              <w:top w:val="nil"/>
            </w:tcBorders>
            <w:shd w:val="clear" w:color="auto" w:fill="F7CAAC"/>
          </w:tcPr>
          <w:p w14:paraId="3FC37193" w14:textId="77777777" w:rsidR="002F2E5C" w:rsidRDefault="002F2E5C" w:rsidP="007755BB">
            <w:pPr>
              <w:jc w:val="both"/>
              <w:rPr>
                <w:b/>
              </w:rPr>
            </w:pPr>
            <w:r>
              <w:rPr>
                <w:b/>
              </w:rPr>
              <w:t>Zapojení garanta do výuky předmětu</w:t>
            </w:r>
          </w:p>
        </w:tc>
        <w:tc>
          <w:tcPr>
            <w:tcW w:w="6769" w:type="dxa"/>
            <w:gridSpan w:val="7"/>
            <w:tcBorders>
              <w:top w:val="nil"/>
            </w:tcBorders>
          </w:tcPr>
          <w:p w14:paraId="47E8EB8B" w14:textId="77777777" w:rsidR="002F2E5C" w:rsidRDefault="002F2E5C" w:rsidP="007755BB">
            <w:pPr>
              <w:jc w:val="both"/>
            </w:pPr>
            <w:r>
              <w:t>Vedení přednášek, ověření znalostí formou ústní a písemné zkoušky.</w:t>
            </w:r>
          </w:p>
        </w:tc>
      </w:tr>
      <w:tr w:rsidR="002F2E5C" w14:paraId="557B7808" w14:textId="77777777" w:rsidTr="007755BB">
        <w:tc>
          <w:tcPr>
            <w:tcW w:w="3086" w:type="dxa"/>
            <w:shd w:val="clear" w:color="auto" w:fill="F7CAAC"/>
          </w:tcPr>
          <w:p w14:paraId="37F67D7E" w14:textId="77777777" w:rsidR="002F2E5C" w:rsidRDefault="002F2E5C" w:rsidP="007755BB">
            <w:pPr>
              <w:jc w:val="both"/>
              <w:rPr>
                <w:b/>
              </w:rPr>
            </w:pPr>
            <w:r>
              <w:rPr>
                <w:b/>
              </w:rPr>
              <w:t>Vyučující</w:t>
            </w:r>
          </w:p>
        </w:tc>
        <w:tc>
          <w:tcPr>
            <w:tcW w:w="6769" w:type="dxa"/>
            <w:gridSpan w:val="7"/>
            <w:tcBorders>
              <w:bottom w:val="nil"/>
            </w:tcBorders>
          </w:tcPr>
          <w:p w14:paraId="06390B84" w14:textId="62D3F034" w:rsidR="002F2E5C" w:rsidRDefault="002F2E5C" w:rsidP="007755BB">
            <w:pPr>
              <w:jc w:val="both"/>
            </w:pPr>
            <w:r>
              <w:t>d</w:t>
            </w:r>
            <w:r w:rsidR="004C17B1">
              <w:t xml:space="preserve">oc. Ing. Roman Šenkeřík, Ph.D., </w:t>
            </w:r>
            <w:r>
              <w:t xml:space="preserve">přednášky </w:t>
            </w:r>
            <w:r w:rsidR="004C17B1">
              <w:t>(</w:t>
            </w:r>
            <w:r>
              <w:t>100 %)</w:t>
            </w:r>
          </w:p>
        </w:tc>
      </w:tr>
      <w:tr w:rsidR="002F2E5C" w14:paraId="526FA6BD" w14:textId="77777777" w:rsidTr="007755BB">
        <w:trPr>
          <w:trHeight w:val="142"/>
        </w:trPr>
        <w:tc>
          <w:tcPr>
            <w:tcW w:w="9855" w:type="dxa"/>
            <w:gridSpan w:val="8"/>
            <w:tcBorders>
              <w:top w:val="nil"/>
            </w:tcBorders>
          </w:tcPr>
          <w:p w14:paraId="7CB8A3C5" w14:textId="77777777" w:rsidR="002F2E5C" w:rsidRDefault="002F2E5C" w:rsidP="007755BB">
            <w:pPr>
              <w:jc w:val="both"/>
            </w:pPr>
          </w:p>
        </w:tc>
      </w:tr>
      <w:tr w:rsidR="002F2E5C" w14:paraId="34D721BA" w14:textId="77777777" w:rsidTr="007755BB">
        <w:tc>
          <w:tcPr>
            <w:tcW w:w="3086" w:type="dxa"/>
            <w:shd w:val="clear" w:color="auto" w:fill="F7CAAC"/>
          </w:tcPr>
          <w:p w14:paraId="205C8956" w14:textId="77777777" w:rsidR="002F2E5C" w:rsidRDefault="002F2E5C" w:rsidP="007755BB">
            <w:pPr>
              <w:jc w:val="both"/>
              <w:rPr>
                <w:b/>
              </w:rPr>
            </w:pPr>
            <w:r>
              <w:rPr>
                <w:b/>
              </w:rPr>
              <w:t>Stručná anotace předmětu</w:t>
            </w:r>
          </w:p>
        </w:tc>
        <w:tc>
          <w:tcPr>
            <w:tcW w:w="6769" w:type="dxa"/>
            <w:gridSpan w:val="7"/>
            <w:tcBorders>
              <w:bottom w:val="nil"/>
            </w:tcBorders>
          </w:tcPr>
          <w:p w14:paraId="190D7891" w14:textId="77777777" w:rsidR="002F2E5C" w:rsidRDefault="002F2E5C" w:rsidP="007755BB">
            <w:pPr>
              <w:jc w:val="both"/>
            </w:pPr>
          </w:p>
        </w:tc>
      </w:tr>
      <w:tr w:rsidR="002F2E5C" w14:paraId="1D16D92A" w14:textId="77777777" w:rsidTr="007755BB">
        <w:trPr>
          <w:trHeight w:val="955"/>
        </w:trPr>
        <w:tc>
          <w:tcPr>
            <w:tcW w:w="9855" w:type="dxa"/>
            <w:gridSpan w:val="8"/>
            <w:tcBorders>
              <w:top w:val="nil"/>
              <w:bottom w:val="single" w:sz="12" w:space="0" w:color="auto"/>
            </w:tcBorders>
          </w:tcPr>
          <w:p w14:paraId="3C35A840" w14:textId="77777777" w:rsidR="002F2E5C" w:rsidRDefault="002F2E5C" w:rsidP="007755BB">
            <w:pPr>
              <w:jc w:val="both"/>
              <w:rPr>
                <w:ins w:id="992" w:author="Zuzka" w:date="2018-11-16T02:45:00Z"/>
                <w:noProof/>
                <w:szCs w:val="22"/>
              </w:rPr>
            </w:pPr>
            <w:r w:rsidRPr="00C56E75">
              <w:rPr>
                <w:noProof/>
                <w:szCs w:val="22"/>
              </w:rPr>
              <w:t>Cílem předmětu je seznámení se se základy matematické teorie programů na abstraktní úrovni, tzn. bez použití konkrétního programovacího jazyka. Student se seznámí s pojmy jako gramatika, jazyky (včetně regulárních), a návazně se základní teorií konečných automatů. Na tuto elementární teorii pak navazují témata jako: Turingovy, Postovy, konečné a RASP stroje, predikátový počet, verifikace programu  a programová schémata.</w:t>
            </w:r>
          </w:p>
          <w:p w14:paraId="1E47F558" w14:textId="77777777" w:rsidR="00C347FE" w:rsidRPr="00C56E75" w:rsidRDefault="00C347FE" w:rsidP="007755BB">
            <w:pPr>
              <w:jc w:val="both"/>
              <w:rPr>
                <w:noProof/>
                <w:szCs w:val="22"/>
                <w:lang w:val="en-GB"/>
              </w:rPr>
            </w:pPr>
          </w:p>
          <w:p w14:paraId="71846442" w14:textId="77777777" w:rsidR="002F2E5C" w:rsidRPr="00C56E75" w:rsidRDefault="002F2E5C" w:rsidP="007755BB">
            <w:pPr>
              <w:rPr>
                <w:szCs w:val="22"/>
              </w:rPr>
            </w:pPr>
            <w:r w:rsidRPr="00C56E75">
              <w:rPr>
                <w:szCs w:val="22"/>
              </w:rPr>
              <w:t>Témata:</w:t>
            </w:r>
          </w:p>
          <w:p w14:paraId="7F071CFA" w14:textId="77777777" w:rsidR="002F2E5C" w:rsidRPr="00C56E75" w:rsidRDefault="002F2E5C" w:rsidP="007755BB">
            <w:pPr>
              <w:pStyle w:val="Odstavecseseznamem"/>
              <w:numPr>
                <w:ilvl w:val="0"/>
                <w:numId w:val="12"/>
              </w:numPr>
              <w:jc w:val="both"/>
              <w:rPr>
                <w:szCs w:val="22"/>
              </w:rPr>
            </w:pPr>
            <w:r w:rsidRPr="00C56E75">
              <w:rPr>
                <w:szCs w:val="22"/>
              </w:rPr>
              <w:t>Úvod do problematiky algoritmů.</w:t>
            </w:r>
          </w:p>
          <w:p w14:paraId="4EEF9D54" w14:textId="77777777" w:rsidR="002F2E5C" w:rsidRPr="00C56E75" w:rsidRDefault="002F2E5C" w:rsidP="007755BB">
            <w:pPr>
              <w:pStyle w:val="Odstavecseseznamem"/>
              <w:numPr>
                <w:ilvl w:val="0"/>
                <w:numId w:val="12"/>
              </w:numPr>
              <w:jc w:val="both"/>
              <w:rPr>
                <w:szCs w:val="22"/>
              </w:rPr>
            </w:pPr>
            <w:r w:rsidRPr="00C56E75">
              <w:rPr>
                <w:szCs w:val="22"/>
              </w:rPr>
              <w:t>Výpočetní složitost, definice výpočetní složitosti, časová a prostorová výpočetní složitost, asymptotické třídy.</w:t>
            </w:r>
          </w:p>
          <w:p w14:paraId="597378C1" w14:textId="77777777" w:rsidR="002F2E5C" w:rsidRPr="00C56E75" w:rsidRDefault="002F2E5C" w:rsidP="007755BB">
            <w:pPr>
              <w:pStyle w:val="Odstavecseseznamem"/>
              <w:numPr>
                <w:ilvl w:val="0"/>
                <w:numId w:val="12"/>
              </w:numPr>
              <w:jc w:val="both"/>
              <w:rPr>
                <w:szCs w:val="22"/>
              </w:rPr>
            </w:pPr>
            <w:r w:rsidRPr="00C56E75">
              <w:rPr>
                <w:szCs w:val="22"/>
              </w:rPr>
              <w:t>Výpočetní problém, P-složitost, třídy složitosti.</w:t>
            </w:r>
          </w:p>
          <w:p w14:paraId="3DEC6AC4" w14:textId="77777777" w:rsidR="002F2E5C" w:rsidRPr="00C56E75" w:rsidRDefault="002F2E5C" w:rsidP="007755BB">
            <w:pPr>
              <w:pStyle w:val="Odstavecseseznamem"/>
              <w:numPr>
                <w:ilvl w:val="0"/>
                <w:numId w:val="12"/>
              </w:numPr>
              <w:jc w:val="both"/>
              <w:rPr>
                <w:szCs w:val="22"/>
              </w:rPr>
            </w:pPr>
            <w:r w:rsidRPr="00C56E75">
              <w:rPr>
                <w:szCs w:val="22"/>
              </w:rPr>
              <w:t>Jazyky a gramatiky.</w:t>
            </w:r>
          </w:p>
          <w:p w14:paraId="31C8B533" w14:textId="77777777" w:rsidR="002F2E5C" w:rsidRPr="00C56E75" w:rsidRDefault="002F2E5C" w:rsidP="007755BB">
            <w:pPr>
              <w:pStyle w:val="Odstavecseseznamem"/>
              <w:numPr>
                <w:ilvl w:val="0"/>
                <w:numId w:val="12"/>
              </w:numPr>
              <w:jc w:val="both"/>
              <w:rPr>
                <w:szCs w:val="22"/>
              </w:rPr>
            </w:pPr>
            <w:r w:rsidRPr="00C56E75">
              <w:rPr>
                <w:szCs w:val="22"/>
              </w:rPr>
              <w:t xml:space="preserve">Regulární výrazy. </w:t>
            </w:r>
          </w:p>
          <w:p w14:paraId="7BDC30C1" w14:textId="77777777" w:rsidR="002F2E5C" w:rsidRPr="00C56E75" w:rsidRDefault="002F2E5C" w:rsidP="007755BB">
            <w:pPr>
              <w:pStyle w:val="Odstavecseseznamem"/>
              <w:numPr>
                <w:ilvl w:val="0"/>
                <w:numId w:val="12"/>
              </w:numPr>
              <w:jc w:val="both"/>
              <w:rPr>
                <w:szCs w:val="22"/>
              </w:rPr>
            </w:pPr>
            <w:r w:rsidRPr="00C56E75">
              <w:rPr>
                <w:szCs w:val="22"/>
              </w:rPr>
              <w:t>Konečné automaty, KA s jedním a dvěma zásobníky, Přechodové grafy, Kleenova věta, Moorova věta o ekvivalenci.</w:t>
            </w:r>
          </w:p>
          <w:p w14:paraId="4947440A" w14:textId="77777777" w:rsidR="002F2E5C" w:rsidRPr="00C56E75" w:rsidRDefault="002F2E5C" w:rsidP="007755BB">
            <w:pPr>
              <w:pStyle w:val="Odstavecseseznamem"/>
              <w:numPr>
                <w:ilvl w:val="0"/>
                <w:numId w:val="12"/>
              </w:numPr>
              <w:jc w:val="both"/>
              <w:rPr>
                <w:szCs w:val="22"/>
              </w:rPr>
            </w:pPr>
            <w:r w:rsidRPr="00C56E75">
              <w:rPr>
                <w:szCs w:val="22"/>
              </w:rPr>
              <w:t>Turingovy stroje (TS). Definice TS a jazyka přijímaného TS.</w:t>
            </w:r>
          </w:p>
          <w:p w14:paraId="4E0A0B13" w14:textId="77777777" w:rsidR="002F2E5C" w:rsidRPr="00C56E75" w:rsidRDefault="002F2E5C" w:rsidP="007755BB">
            <w:pPr>
              <w:pStyle w:val="Odstavecseseznamem"/>
              <w:numPr>
                <w:ilvl w:val="0"/>
                <w:numId w:val="12"/>
              </w:numPr>
              <w:jc w:val="both"/>
              <w:rPr>
                <w:szCs w:val="22"/>
              </w:rPr>
            </w:pPr>
            <w:r w:rsidRPr="00C56E75">
              <w:rPr>
                <w:szCs w:val="22"/>
              </w:rPr>
              <w:t>Modifikace TS, problém rozhodnutelnosti a nerozhodnutelnosti, problém zastavení TS, nedeterministický TS.</w:t>
            </w:r>
          </w:p>
          <w:p w14:paraId="7257B0C4" w14:textId="77777777" w:rsidR="002F2E5C" w:rsidRPr="00C56E75" w:rsidRDefault="002F2E5C" w:rsidP="007755BB">
            <w:pPr>
              <w:pStyle w:val="Odstavecseseznamem"/>
              <w:numPr>
                <w:ilvl w:val="0"/>
                <w:numId w:val="12"/>
              </w:numPr>
              <w:jc w:val="both"/>
              <w:rPr>
                <w:szCs w:val="22"/>
              </w:rPr>
            </w:pPr>
            <w:r w:rsidRPr="00C56E75">
              <w:rPr>
                <w:szCs w:val="22"/>
              </w:rPr>
              <w:t>Postovy stroje, Konečné stroje se zásobníky, RASP stroje, ekvivalence strojů a automatů.</w:t>
            </w:r>
          </w:p>
          <w:p w14:paraId="29253961" w14:textId="77777777" w:rsidR="002F2E5C" w:rsidRPr="00C56E75" w:rsidRDefault="002F2E5C" w:rsidP="007755BB">
            <w:pPr>
              <w:pStyle w:val="Odstavecseseznamem"/>
              <w:numPr>
                <w:ilvl w:val="0"/>
                <w:numId w:val="12"/>
              </w:numPr>
              <w:jc w:val="both"/>
              <w:rPr>
                <w:szCs w:val="22"/>
              </w:rPr>
            </w:pPr>
            <w:r w:rsidRPr="00C56E75">
              <w:rPr>
                <w:szCs w:val="22"/>
              </w:rPr>
              <w:t>Predikátový počet, syntaxe a sémantika.</w:t>
            </w:r>
          </w:p>
          <w:p w14:paraId="1417008E" w14:textId="77777777" w:rsidR="002F2E5C" w:rsidRPr="00C56E75" w:rsidRDefault="002F2E5C" w:rsidP="007755BB">
            <w:pPr>
              <w:pStyle w:val="Odstavecseseznamem"/>
              <w:numPr>
                <w:ilvl w:val="0"/>
                <w:numId w:val="12"/>
              </w:numPr>
              <w:jc w:val="both"/>
              <w:rPr>
                <w:szCs w:val="22"/>
              </w:rPr>
            </w:pPr>
            <w:r w:rsidRPr="00C56E75">
              <w:rPr>
                <w:szCs w:val="22"/>
              </w:rPr>
              <w:t xml:space="preserve">Verifikace programů a korektnost, parciální a totální korektnost, </w:t>
            </w:r>
          </w:p>
          <w:p w14:paraId="517CF18C" w14:textId="77777777" w:rsidR="002F2E5C" w:rsidRPr="00C56E75" w:rsidRDefault="002F2E5C" w:rsidP="007755BB">
            <w:pPr>
              <w:pStyle w:val="Odstavecseseznamem"/>
              <w:numPr>
                <w:ilvl w:val="0"/>
                <w:numId w:val="12"/>
              </w:numPr>
              <w:jc w:val="both"/>
              <w:rPr>
                <w:szCs w:val="22"/>
              </w:rPr>
            </w:pPr>
            <w:r w:rsidRPr="00C56E75">
              <w:rPr>
                <w:szCs w:val="22"/>
              </w:rPr>
              <w:t>Programová schémata, a jejich formalizace, syntaxe a interpretace, vlastností programů a programových schémat, Pevné body programů, rekurzivní programy.</w:t>
            </w:r>
          </w:p>
          <w:p w14:paraId="414B56E9" w14:textId="77777777" w:rsidR="002F2E5C" w:rsidRPr="00C56E75" w:rsidRDefault="002F2E5C" w:rsidP="007755BB">
            <w:pPr>
              <w:pStyle w:val="Odstavecseseznamem"/>
              <w:numPr>
                <w:ilvl w:val="0"/>
                <w:numId w:val="12"/>
              </w:numPr>
              <w:jc w:val="both"/>
              <w:rPr>
                <w:szCs w:val="22"/>
              </w:rPr>
            </w:pPr>
            <w:r w:rsidRPr="00C56E75">
              <w:rPr>
                <w:szCs w:val="22"/>
              </w:rPr>
              <w:t>Úvod do teorie grafů.</w:t>
            </w:r>
          </w:p>
          <w:p w14:paraId="499BFA8C" w14:textId="77777777" w:rsidR="002F2E5C" w:rsidRDefault="002F2E5C" w:rsidP="007755BB">
            <w:pPr>
              <w:pStyle w:val="Odstavecseseznamem"/>
              <w:numPr>
                <w:ilvl w:val="0"/>
                <w:numId w:val="12"/>
              </w:numPr>
              <w:rPr>
                <w:ins w:id="993" w:author="Zuzka" w:date="2018-11-16T02:45:00Z"/>
                <w:szCs w:val="22"/>
              </w:rPr>
            </w:pPr>
            <w:r w:rsidRPr="00C56E75">
              <w:rPr>
                <w:szCs w:val="22"/>
              </w:rPr>
              <w:t>Zápočtový týden, konzultační hodina, probrání témat ke zkoušce.</w:t>
            </w:r>
          </w:p>
          <w:p w14:paraId="0251F454" w14:textId="77777777" w:rsidR="00C347FE" w:rsidRPr="00C347FE" w:rsidRDefault="00C347FE">
            <w:pPr>
              <w:ind w:left="720"/>
              <w:rPr>
                <w:szCs w:val="22"/>
              </w:rPr>
              <w:pPrChange w:id="994" w:author="Zuzka" w:date="2018-11-16T02:45:00Z">
                <w:pPr>
                  <w:pStyle w:val="Odstavecseseznamem"/>
                  <w:numPr>
                    <w:numId w:val="12"/>
                  </w:numPr>
                  <w:tabs>
                    <w:tab w:val="num" w:pos="1080"/>
                  </w:tabs>
                  <w:ind w:left="1080" w:hanging="360"/>
                </w:pPr>
              </w:pPrChange>
            </w:pPr>
          </w:p>
        </w:tc>
      </w:tr>
      <w:tr w:rsidR="002F2E5C" w14:paraId="507BB17D" w14:textId="77777777" w:rsidTr="007755BB">
        <w:trPr>
          <w:trHeight w:val="265"/>
        </w:trPr>
        <w:tc>
          <w:tcPr>
            <w:tcW w:w="3653" w:type="dxa"/>
            <w:gridSpan w:val="2"/>
            <w:tcBorders>
              <w:top w:val="nil"/>
            </w:tcBorders>
            <w:shd w:val="clear" w:color="auto" w:fill="F7CAAC"/>
          </w:tcPr>
          <w:p w14:paraId="1095DEE7"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609508B3" w14:textId="77777777" w:rsidR="002F2E5C" w:rsidRDefault="002F2E5C" w:rsidP="007755BB">
            <w:pPr>
              <w:jc w:val="both"/>
            </w:pPr>
          </w:p>
        </w:tc>
      </w:tr>
      <w:tr w:rsidR="002F2E5C" w14:paraId="5D7FCA0C" w14:textId="77777777" w:rsidTr="00C0004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95" w:author="Zuzka" w:date="2018-11-16T03:45: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095"/>
          <w:trPrChange w:id="996" w:author="Zuzka" w:date="2018-11-16T03:45:00Z">
            <w:trPr>
              <w:gridBefore w:val="1"/>
              <w:trHeight w:val="1497"/>
            </w:trPr>
          </w:trPrChange>
        </w:trPr>
        <w:tc>
          <w:tcPr>
            <w:tcW w:w="9855" w:type="dxa"/>
            <w:gridSpan w:val="8"/>
            <w:tcBorders>
              <w:top w:val="nil"/>
            </w:tcBorders>
            <w:tcPrChange w:id="997" w:author="Zuzka" w:date="2018-11-16T03:45:00Z">
              <w:tcPr>
                <w:tcW w:w="9855" w:type="dxa"/>
                <w:gridSpan w:val="9"/>
                <w:tcBorders>
                  <w:top w:val="nil"/>
                </w:tcBorders>
              </w:tcPr>
            </w:tcPrChange>
          </w:tcPr>
          <w:p w14:paraId="3454E8EB" w14:textId="77777777" w:rsidR="002F2E5C" w:rsidRPr="001C0137" w:rsidRDefault="002F2E5C" w:rsidP="007755BB">
            <w:pPr>
              <w:jc w:val="both"/>
              <w:rPr>
                <w:b/>
                <w:bCs/>
              </w:rPr>
            </w:pPr>
            <w:r w:rsidRPr="001C0137">
              <w:rPr>
                <w:b/>
                <w:bCs/>
              </w:rPr>
              <w:t>Povinná literatura:</w:t>
            </w:r>
          </w:p>
          <w:p w14:paraId="3878576A" w14:textId="77777777" w:rsidR="002F2E5C" w:rsidRDefault="002F2E5C" w:rsidP="007755BB">
            <w:pPr>
              <w:rPr>
                <w:lang w:val="en-US"/>
              </w:rPr>
            </w:pPr>
            <w:r w:rsidRPr="00D57710">
              <w:rPr>
                <w:lang w:val="en-US"/>
              </w:rPr>
              <w:t xml:space="preserve">VANÍČEK J., Papík M., Pregl R., Vaníček T. </w:t>
            </w:r>
            <w:r w:rsidRPr="00D57710">
              <w:rPr>
                <w:i/>
                <w:lang w:val="en-US"/>
              </w:rPr>
              <w:t>Teoretické základy informatiky</w:t>
            </w:r>
            <w:r w:rsidRPr="00D57710">
              <w:rPr>
                <w:lang w:val="en-US"/>
              </w:rPr>
              <w:t>. Alfa Publishing, 2006.</w:t>
            </w:r>
          </w:p>
          <w:p w14:paraId="7BBE4164" w14:textId="77777777" w:rsidR="002F2E5C" w:rsidRDefault="002F2E5C" w:rsidP="007755BB">
            <w:pPr>
              <w:rPr>
                <w:lang w:val="en-US"/>
              </w:rPr>
            </w:pPr>
            <w:r w:rsidRPr="00D57710">
              <w:rPr>
                <w:lang w:val="en-US"/>
              </w:rPr>
              <w:t xml:space="preserve">KOUBKOVÁ A., Pavelka J. </w:t>
            </w:r>
            <w:r w:rsidRPr="00D57710">
              <w:rPr>
                <w:i/>
                <w:lang w:val="en-US"/>
              </w:rPr>
              <w:t>Uvod do teoretické informatiky</w:t>
            </w:r>
            <w:r w:rsidRPr="00D57710">
              <w:rPr>
                <w:lang w:val="en-US"/>
              </w:rPr>
              <w:t>. Matfyzpress, 2003.</w:t>
            </w:r>
          </w:p>
          <w:p w14:paraId="4CDF88E5" w14:textId="77777777" w:rsidR="002F2E5C" w:rsidRDefault="002F2E5C" w:rsidP="007755BB">
            <w:pPr>
              <w:rPr>
                <w:ins w:id="998" w:author="Zuzka" w:date="2018-11-16T02:45:00Z"/>
                <w:lang w:val="en-US"/>
              </w:rPr>
            </w:pPr>
            <w:r w:rsidRPr="009B7CEA">
              <w:rPr>
                <w:lang w:val="en-US"/>
              </w:rPr>
              <w:t xml:space="preserve">LINZ, P. </w:t>
            </w:r>
            <w:r w:rsidRPr="009B7CEA">
              <w:rPr>
                <w:i/>
                <w:iCs/>
                <w:lang w:val="en-US"/>
              </w:rPr>
              <w:t>An Introduction to Formal Languages and Automata</w:t>
            </w:r>
            <w:r w:rsidRPr="009B7CEA">
              <w:rPr>
                <w:lang w:val="en-US"/>
              </w:rPr>
              <w:t>. 1</w:t>
            </w:r>
            <w:r w:rsidRPr="009B7CEA">
              <w:rPr>
                <w:vertAlign w:val="superscript"/>
                <w:lang w:val="en-US"/>
              </w:rPr>
              <w:t>st</w:t>
            </w:r>
            <w:r w:rsidRPr="009B7CEA">
              <w:rPr>
                <w:lang w:val="en-US"/>
              </w:rPr>
              <w:t xml:space="preserve"> Edtion ed.: Jones &amp; Bartlett Learning, 2011. ISBN 9781449615529.</w:t>
            </w:r>
          </w:p>
          <w:p w14:paraId="2D0976DC" w14:textId="2627B99B" w:rsidR="00C0004B" w:rsidRPr="00C0004B" w:rsidRDefault="00C0004B" w:rsidP="00C0004B">
            <w:pPr>
              <w:rPr>
                <w:ins w:id="999" w:author="Zuzka" w:date="2018-11-16T03:43:00Z"/>
                <w:lang w:val="en-GB"/>
              </w:rPr>
            </w:pPr>
            <w:ins w:id="1000" w:author="Zuzka" w:date="2018-11-16T03:44:00Z">
              <w:r w:rsidRPr="00C0004B">
                <w:rPr>
                  <w:lang w:val="en-GB"/>
                </w:rPr>
                <w:t>COVER, T. M a Joy A THOMAS. </w:t>
              </w:r>
              <w:r w:rsidRPr="00C0004B">
                <w:rPr>
                  <w:i/>
                  <w:iCs/>
                  <w:lang w:val="en-GB"/>
                </w:rPr>
                <w:t>Elements of information theory</w:t>
              </w:r>
              <w:r w:rsidRPr="00C0004B">
                <w:rPr>
                  <w:lang w:val="en-GB"/>
                </w:rPr>
                <w:t>. 2nd ed. Hoboken, N.J.: Wiley-Interscience, c2006. ISBN 0-471-24195-4.</w:t>
              </w:r>
              <w:r>
                <w:rPr>
                  <w:lang w:val="en-GB"/>
                </w:rPr>
                <w:t xml:space="preserve"> </w:t>
              </w:r>
            </w:ins>
            <w:ins w:id="1001" w:author="Zuzka" w:date="2018-11-16T03:43:00Z">
              <w:r w:rsidRPr="00C0004B">
                <w:rPr>
                  <w:lang w:val="en-GB"/>
                </w:rPr>
                <w:t>Dostupné také z</w:t>
              </w:r>
              <w:r>
                <w:rPr>
                  <w:lang w:val="en-GB"/>
                </w:rPr>
                <w:t xml:space="preserve"> </w:t>
              </w:r>
              <w:r w:rsidRPr="00C0004B">
                <w:rPr>
                  <w:rPrChange w:id="1002" w:author="Zuzka" w:date="2018-11-16T03:44:00Z">
                    <w:rPr>
                      <w:rStyle w:val="Hypertextovodkaz"/>
                      <w:lang w:val="en-GB"/>
                    </w:rPr>
                  </w:rPrChange>
                </w:rPr>
                <w:t>http://www.loc.gov/catdir/enhancements/fy0624/2005047799-t.html</w:t>
              </w:r>
            </w:ins>
          </w:p>
          <w:p w14:paraId="552E7543" w14:textId="77777777" w:rsidR="00C0004B" w:rsidRDefault="00C0004B" w:rsidP="007755BB"/>
          <w:p w14:paraId="3693A4DD" w14:textId="77777777" w:rsidR="002F2E5C" w:rsidRPr="00E05968" w:rsidRDefault="002F2E5C" w:rsidP="007755BB">
            <w:pPr>
              <w:jc w:val="both"/>
              <w:rPr>
                <w:b/>
              </w:rPr>
            </w:pPr>
            <w:r w:rsidRPr="00E05968">
              <w:rPr>
                <w:b/>
              </w:rPr>
              <w:t>Doporučená literatura:</w:t>
            </w:r>
          </w:p>
          <w:p w14:paraId="59288CCC" w14:textId="77777777" w:rsidR="002F2E5C" w:rsidRDefault="002F2E5C" w:rsidP="007755BB">
            <w:pPr>
              <w:jc w:val="both"/>
              <w:rPr>
                <w:lang w:val="en-US"/>
              </w:rPr>
            </w:pPr>
            <w:r w:rsidRPr="009B7CEA">
              <w:rPr>
                <w:lang w:val="en-US"/>
              </w:rPr>
              <w:t xml:space="preserve">DEMEL J. </w:t>
            </w:r>
            <w:r w:rsidRPr="009B7CEA">
              <w:rPr>
                <w:i/>
                <w:lang w:val="en-US"/>
              </w:rPr>
              <w:t>Grafy a jejich aplikace</w:t>
            </w:r>
            <w:r w:rsidRPr="009B7CEA">
              <w:rPr>
                <w:lang w:val="en-US"/>
              </w:rPr>
              <w:t>. Academia, 2002.</w:t>
            </w:r>
          </w:p>
          <w:p w14:paraId="03AE5823" w14:textId="77777777" w:rsidR="002F2E5C" w:rsidRPr="00A57187" w:rsidRDefault="002F2E5C" w:rsidP="007755BB">
            <w:pPr>
              <w:jc w:val="both"/>
            </w:pPr>
            <w:r>
              <w:t>MARTIN</w:t>
            </w:r>
            <w:r w:rsidRPr="00A57187">
              <w:t xml:space="preserve">, J.C.: Introduction to Languages and the Theory of Computation, McGraw-Hill, Inc., 3. vydání, 2002. ISBN 0-072-32200-4 </w:t>
            </w:r>
          </w:p>
          <w:p w14:paraId="62A79FF6" w14:textId="77777777" w:rsidR="00C0004B" w:rsidRPr="00C0004B" w:rsidRDefault="00C0004B" w:rsidP="00C0004B">
            <w:pPr>
              <w:jc w:val="both"/>
              <w:rPr>
                <w:ins w:id="1003" w:author="Zuzka" w:date="2018-11-16T03:43:00Z"/>
                <w:lang w:val="en-GB"/>
              </w:rPr>
            </w:pPr>
            <w:ins w:id="1004" w:author="Zuzka" w:date="2018-11-16T03:43:00Z">
              <w:r w:rsidRPr="00C0004B">
                <w:rPr>
                  <w:lang w:val="en-GB"/>
                </w:rPr>
                <w:t xml:space="preserve">ATALLAH, Mikhail J a Marina BLANTON. </w:t>
              </w:r>
              <w:r w:rsidRPr="00C0004B">
                <w:rPr>
                  <w:i/>
                  <w:lang w:val="en-GB"/>
                  <w:rPrChange w:id="1005" w:author="Zuzka" w:date="2018-11-16T03:44:00Z">
                    <w:rPr>
                      <w:lang w:val="en-GB"/>
                    </w:rPr>
                  </w:rPrChange>
                </w:rPr>
                <w:t>Algorithms and theory of computation handbook</w:t>
              </w:r>
              <w:r w:rsidRPr="00C0004B">
                <w:rPr>
                  <w:lang w:val="en-GB"/>
                </w:rPr>
                <w:t>. 2nd ed. Boca Raton: Chapman &amp; Hall, c2010, 2 sv. (různé stránkování). Chapman &amp; Hall/CRC applied algorithms and data structures series. ISBN 978-1-58488-818-5.</w:t>
              </w:r>
            </w:ins>
          </w:p>
          <w:p w14:paraId="16A06E76" w14:textId="77777777" w:rsidR="00C0004B" w:rsidRPr="00C0004B" w:rsidRDefault="00C0004B" w:rsidP="00C0004B">
            <w:pPr>
              <w:jc w:val="both"/>
              <w:rPr>
                <w:ins w:id="1006" w:author="Zuzka" w:date="2018-11-16T03:44:00Z"/>
                <w:lang w:val="en-GB"/>
              </w:rPr>
            </w:pPr>
            <w:ins w:id="1007" w:author="Zuzka" w:date="2018-11-16T03:44:00Z">
              <w:r w:rsidRPr="00C0004B">
                <w:rPr>
                  <w:lang w:val="en-GB"/>
                </w:rPr>
                <w:t xml:space="preserve">ROZENBERG, Grzegorz a Arto SALOMAA. </w:t>
              </w:r>
              <w:r w:rsidRPr="00C0004B">
                <w:rPr>
                  <w:i/>
                  <w:lang w:val="en-GB"/>
                  <w:rPrChange w:id="1008" w:author="Zuzka" w:date="2018-11-16T03:45:00Z">
                    <w:rPr>
                      <w:lang w:val="en-GB"/>
                    </w:rPr>
                  </w:rPrChange>
                </w:rPr>
                <w:t>Handbook of formal languages</w:t>
              </w:r>
              <w:r w:rsidRPr="00C0004B">
                <w:rPr>
                  <w:lang w:val="en-GB"/>
                </w:rPr>
                <w:t>. Vol. 1., Word, language, grammar. Berlin: Springer, c1997, xvii, 873 s. ISBN 3540604200.</w:t>
              </w:r>
            </w:ins>
          </w:p>
          <w:p w14:paraId="5277EB04" w14:textId="7E4C3938" w:rsidR="00C347FE" w:rsidRPr="00C0004B" w:rsidRDefault="00C0004B" w:rsidP="00C0004B">
            <w:pPr>
              <w:jc w:val="both"/>
              <w:rPr>
                <w:lang w:val="en-GB"/>
                <w:rPrChange w:id="1009" w:author="Zuzka" w:date="2018-11-16T03:45:00Z">
                  <w:rPr/>
                </w:rPrChange>
              </w:rPr>
            </w:pPr>
            <w:ins w:id="1010" w:author="Zuzka" w:date="2018-11-16T03:45:00Z">
              <w:r w:rsidRPr="00C0004B">
                <w:rPr>
                  <w:lang w:val="en-GB"/>
                </w:rPr>
                <w:t xml:space="preserve">D'SOUZA, Deepak a P. SHANKAR. </w:t>
              </w:r>
              <w:r w:rsidRPr="00C0004B">
                <w:rPr>
                  <w:i/>
                  <w:lang w:val="en-GB"/>
                  <w:rPrChange w:id="1011" w:author="Zuzka" w:date="2018-11-16T03:45:00Z">
                    <w:rPr>
                      <w:lang w:val="en-GB"/>
                    </w:rPr>
                  </w:rPrChange>
                </w:rPr>
                <w:t>Modern applications of automata theory</w:t>
              </w:r>
              <w:r w:rsidRPr="00C0004B">
                <w:rPr>
                  <w:lang w:val="en-GB"/>
                </w:rPr>
                <w:t>. Singapore: World Scientific, c2012, xvi, 656 s. IISc research monograph series. ISBN 978-981-4271-04-2.</w:t>
              </w:r>
            </w:ins>
            <w:del w:id="1012" w:author="Zuzka" w:date="2018-11-16T03:43:00Z">
              <w:r w:rsidR="002F2E5C" w:rsidRPr="008315BE" w:rsidDel="00C0004B">
                <w:delText xml:space="preserve">MANNA Z. </w:delText>
              </w:r>
              <w:r w:rsidR="002F2E5C" w:rsidRPr="008315BE" w:rsidDel="00C0004B">
                <w:rPr>
                  <w:i/>
                </w:rPr>
                <w:delText>Matematická teorie programů</w:delText>
              </w:r>
              <w:r w:rsidR="002F2E5C" w:rsidRPr="008315BE" w:rsidDel="00C0004B">
                <w:delText>. SNTL, 1981.</w:delText>
              </w:r>
            </w:del>
          </w:p>
        </w:tc>
      </w:tr>
      <w:tr w:rsidR="002F2E5C" w14:paraId="182588CA"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772726" w14:textId="77777777" w:rsidR="002F2E5C" w:rsidRDefault="002F2E5C" w:rsidP="007755BB">
            <w:pPr>
              <w:jc w:val="center"/>
              <w:rPr>
                <w:b/>
              </w:rPr>
            </w:pPr>
            <w:r>
              <w:rPr>
                <w:b/>
              </w:rPr>
              <w:t>Informace ke kombinované nebo distanční formě</w:t>
            </w:r>
          </w:p>
        </w:tc>
      </w:tr>
      <w:tr w:rsidR="002F2E5C" w14:paraId="4A3AD073" w14:textId="77777777" w:rsidTr="007755BB">
        <w:tc>
          <w:tcPr>
            <w:tcW w:w="4787" w:type="dxa"/>
            <w:gridSpan w:val="3"/>
            <w:tcBorders>
              <w:top w:val="single" w:sz="2" w:space="0" w:color="auto"/>
            </w:tcBorders>
            <w:shd w:val="clear" w:color="auto" w:fill="F7CAAC"/>
          </w:tcPr>
          <w:p w14:paraId="72FD78C2" w14:textId="77777777" w:rsidR="002F2E5C" w:rsidRDefault="002F2E5C" w:rsidP="007755BB">
            <w:pPr>
              <w:jc w:val="both"/>
            </w:pPr>
            <w:r>
              <w:rPr>
                <w:b/>
              </w:rPr>
              <w:t>Rozsah konzultací (soustředění)</w:t>
            </w:r>
          </w:p>
        </w:tc>
        <w:tc>
          <w:tcPr>
            <w:tcW w:w="889" w:type="dxa"/>
            <w:tcBorders>
              <w:top w:val="single" w:sz="2" w:space="0" w:color="auto"/>
            </w:tcBorders>
          </w:tcPr>
          <w:p w14:paraId="010EA058" w14:textId="77777777" w:rsidR="002F2E5C" w:rsidRDefault="002F2E5C" w:rsidP="007755BB">
            <w:pPr>
              <w:jc w:val="both"/>
            </w:pPr>
            <w:r>
              <w:t>22</w:t>
            </w:r>
          </w:p>
        </w:tc>
        <w:tc>
          <w:tcPr>
            <w:tcW w:w="4179" w:type="dxa"/>
            <w:gridSpan w:val="4"/>
            <w:tcBorders>
              <w:top w:val="single" w:sz="2" w:space="0" w:color="auto"/>
            </w:tcBorders>
            <w:shd w:val="clear" w:color="auto" w:fill="F7CAAC"/>
          </w:tcPr>
          <w:p w14:paraId="2929F8CE" w14:textId="77777777" w:rsidR="002F2E5C" w:rsidRDefault="002F2E5C" w:rsidP="007755BB">
            <w:pPr>
              <w:jc w:val="both"/>
              <w:rPr>
                <w:b/>
              </w:rPr>
            </w:pPr>
            <w:r>
              <w:rPr>
                <w:b/>
              </w:rPr>
              <w:t xml:space="preserve">hodin </w:t>
            </w:r>
          </w:p>
        </w:tc>
      </w:tr>
      <w:tr w:rsidR="002F2E5C" w14:paraId="530B1C38" w14:textId="77777777" w:rsidTr="007755BB">
        <w:tc>
          <w:tcPr>
            <w:tcW w:w="9855" w:type="dxa"/>
            <w:gridSpan w:val="8"/>
            <w:shd w:val="clear" w:color="auto" w:fill="F7CAAC"/>
          </w:tcPr>
          <w:p w14:paraId="4D5BBA69" w14:textId="77777777" w:rsidR="002F2E5C" w:rsidRDefault="002F2E5C" w:rsidP="007755BB">
            <w:pPr>
              <w:jc w:val="both"/>
              <w:rPr>
                <w:b/>
              </w:rPr>
            </w:pPr>
            <w:r>
              <w:rPr>
                <w:b/>
              </w:rPr>
              <w:t>Informace o způsobu kontaktu s vyučujícím</w:t>
            </w:r>
          </w:p>
        </w:tc>
      </w:tr>
      <w:tr w:rsidR="002F2E5C" w14:paraId="65F10CE6" w14:textId="77777777" w:rsidTr="007755BB">
        <w:trPr>
          <w:trHeight w:val="420"/>
        </w:trPr>
        <w:tc>
          <w:tcPr>
            <w:tcW w:w="9855" w:type="dxa"/>
            <w:gridSpan w:val="8"/>
          </w:tcPr>
          <w:p w14:paraId="6C467485" w14:textId="77777777" w:rsidR="002F2E5C" w:rsidRDefault="002F2E5C" w:rsidP="007755BB">
            <w:pPr>
              <w:jc w:val="both"/>
            </w:pPr>
            <w:r w:rsidRPr="00C56E7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6E75">
              <w:rPr>
                <w:sz w:val="18"/>
              </w:rPr>
              <w:t xml:space="preserve"> </w:t>
            </w:r>
          </w:p>
        </w:tc>
      </w:tr>
    </w:tbl>
    <w:p w14:paraId="6B88B3AF" w14:textId="77777777" w:rsidR="002F2E5C" w:rsidRDefault="002F2E5C" w:rsidP="002F2E5C"/>
    <w:p w14:paraId="7662427F"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729E976B" w14:textId="77777777" w:rsidTr="007755BB">
        <w:tc>
          <w:tcPr>
            <w:tcW w:w="9855" w:type="dxa"/>
            <w:gridSpan w:val="8"/>
            <w:tcBorders>
              <w:bottom w:val="double" w:sz="4" w:space="0" w:color="auto"/>
            </w:tcBorders>
            <w:shd w:val="clear" w:color="auto" w:fill="BDD6EE"/>
          </w:tcPr>
          <w:p w14:paraId="329E0124" w14:textId="3576981C" w:rsidR="002F2E5C" w:rsidRDefault="002F2E5C" w:rsidP="007755BB">
            <w:pPr>
              <w:tabs>
                <w:tab w:val="right" w:pos="950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3DE9D2C4" w14:textId="77777777" w:rsidTr="007755BB">
        <w:tc>
          <w:tcPr>
            <w:tcW w:w="3086" w:type="dxa"/>
            <w:tcBorders>
              <w:top w:val="double" w:sz="4" w:space="0" w:color="auto"/>
            </w:tcBorders>
            <w:shd w:val="clear" w:color="auto" w:fill="F7CAAC"/>
          </w:tcPr>
          <w:p w14:paraId="4923DFCD"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004DA61A" w14:textId="77777777" w:rsidR="002F2E5C" w:rsidRDefault="002F2E5C" w:rsidP="007755BB">
            <w:pPr>
              <w:jc w:val="both"/>
            </w:pPr>
            <w:bookmarkStart w:id="1013" w:name="TeoriePrenosuInformace"/>
            <w:r>
              <w:t>Teorie přenosu informace</w:t>
            </w:r>
            <w:bookmarkEnd w:id="1013"/>
          </w:p>
        </w:tc>
      </w:tr>
      <w:tr w:rsidR="002F2E5C" w14:paraId="3AABE697" w14:textId="77777777" w:rsidTr="007755BB">
        <w:tc>
          <w:tcPr>
            <w:tcW w:w="3086" w:type="dxa"/>
            <w:shd w:val="clear" w:color="auto" w:fill="F7CAAC"/>
          </w:tcPr>
          <w:p w14:paraId="4E478032" w14:textId="77777777" w:rsidR="002F2E5C" w:rsidRDefault="002F2E5C" w:rsidP="007755BB">
            <w:pPr>
              <w:jc w:val="both"/>
              <w:rPr>
                <w:b/>
              </w:rPr>
            </w:pPr>
            <w:r>
              <w:rPr>
                <w:b/>
              </w:rPr>
              <w:t>Typ předmětu</w:t>
            </w:r>
          </w:p>
        </w:tc>
        <w:tc>
          <w:tcPr>
            <w:tcW w:w="3406" w:type="dxa"/>
            <w:gridSpan w:val="4"/>
          </w:tcPr>
          <w:p w14:paraId="280DE1F8" w14:textId="77777777" w:rsidR="002F2E5C" w:rsidRDefault="002F2E5C" w:rsidP="007755BB">
            <w:pPr>
              <w:jc w:val="both"/>
            </w:pPr>
            <w:r>
              <w:t>Povinný „ZT“</w:t>
            </w:r>
          </w:p>
        </w:tc>
        <w:tc>
          <w:tcPr>
            <w:tcW w:w="2695" w:type="dxa"/>
            <w:gridSpan w:val="2"/>
            <w:shd w:val="clear" w:color="auto" w:fill="F7CAAC"/>
          </w:tcPr>
          <w:p w14:paraId="37A2BED6" w14:textId="77777777" w:rsidR="002F2E5C" w:rsidRDefault="002F2E5C" w:rsidP="007755BB">
            <w:pPr>
              <w:jc w:val="both"/>
            </w:pPr>
            <w:r>
              <w:rPr>
                <w:b/>
              </w:rPr>
              <w:t>doporučený ročník / semestr</w:t>
            </w:r>
          </w:p>
        </w:tc>
        <w:tc>
          <w:tcPr>
            <w:tcW w:w="668" w:type="dxa"/>
          </w:tcPr>
          <w:p w14:paraId="797FE61D" w14:textId="77777777" w:rsidR="002F2E5C" w:rsidRDefault="002F2E5C" w:rsidP="007755BB">
            <w:pPr>
              <w:jc w:val="both"/>
            </w:pPr>
            <w:r>
              <w:t>1/L</w:t>
            </w:r>
          </w:p>
        </w:tc>
      </w:tr>
      <w:tr w:rsidR="002F2E5C" w14:paraId="3EB3D438" w14:textId="77777777" w:rsidTr="007755BB">
        <w:tc>
          <w:tcPr>
            <w:tcW w:w="3086" w:type="dxa"/>
            <w:shd w:val="clear" w:color="auto" w:fill="F7CAAC"/>
          </w:tcPr>
          <w:p w14:paraId="6FB9F2AA" w14:textId="77777777" w:rsidR="002F2E5C" w:rsidRDefault="002F2E5C" w:rsidP="007755BB">
            <w:pPr>
              <w:jc w:val="both"/>
              <w:rPr>
                <w:b/>
              </w:rPr>
            </w:pPr>
            <w:r>
              <w:rPr>
                <w:b/>
              </w:rPr>
              <w:t>Rozsah studijního předmětu</w:t>
            </w:r>
          </w:p>
        </w:tc>
        <w:tc>
          <w:tcPr>
            <w:tcW w:w="1701" w:type="dxa"/>
            <w:gridSpan w:val="2"/>
          </w:tcPr>
          <w:p w14:paraId="4B9F4C5B" w14:textId="77777777" w:rsidR="002F2E5C" w:rsidRDefault="002F2E5C" w:rsidP="007755BB">
            <w:pPr>
              <w:jc w:val="both"/>
            </w:pPr>
            <w:r>
              <w:t>28p + 28c</w:t>
            </w:r>
          </w:p>
        </w:tc>
        <w:tc>
          <w:tcPr>
            <w:tcW w:w="889" w:type="dxa"/>
            <w:shd w:val="clear" w:color="auto" w:fill="F7CAAC"/>
          </w:tcPr>
          <w:p w14:paraId="39412EC7" w14:textId="77777777" w:rsidR="002F2E5C" w:rsidRDefault="002F2E5C" w:rsidP="007755BB">
            <w:pPr>
              <w:jc w:val="both"/>
              <w:rPr>
                <w:b/>
              </w:rPr>
            </w:pPr>
            <w:r>
              <w:rPr>
                <w:b/>
              </w:rPr>
              <w:t xml:space="preserve">hod. </w:t>
            </w:r>
          </w:p>
        </w:tc>
        <w:tc>
          <w:tcPr>
            <w:tcW w:w="816" w:type="dxa"/>
          </w:tcPr>
          <w:p w14:paraId="14AC5B77" w14:textId="77777777" w:rsidR="002F2E5C" w:rsidRDefault="002F2E5C" w:rsidP="007755BB">
            <w:pPr>
              <w:jc w:val="both"/>
            </w:pPr>
          </w:p>
        </w:tc>
        <w:tc>
          <w:tcPr>
            <w:tcW w:w="2156" w:type="dxa"/>
            <w:shd w:val="clear" w:color="auto" w:fill="F7CAAC"/>
          </w:tcPr>
          <w:p w14:paraId="333DAF89" w14:textId="77777777" w:rsidR="002F2E5C" w:rsidRDefault="002F2E5C" w:rsidP="007755BB">
            <w:pPr>
              <w:jc w:val="both"/>
              <w:rPr>
                <w:b/>
              </w:rPr>
            </w:pPr>
            <w:r>
              <w:rPr>
                <w:b/>
              </w:rPr>
              <w:t>kreditů</w:t>
            </w:r>
          </w:p>
        </w:tc>
        <w:tc>
          <w:tcPr>
            <w:tcW w:w="1207" w:type="dxa"/>
            <w:gridSpan w:val="2"/>
          </w:tcPr>
          <w:p w14:paraId="6083E34C" w14:textId="77777777" w:rsidR="002F2E5C" w:rsidRDefault="002F2E5C" w:rsidP="007755BB">
            <w:pPr>
              <w:jc w:val="both"/>
            </w:pPr>
            <w:r>
              <w:t>5</w:t>
            </w:r>
          </w:p>
        </w:tc>
      </w:tr>
      <w:tr w:rsidR="002F2E5C" w14:paraId="09D76FD3" w14:textId="77777777" w:rsidTr="007755BB">
        <w:tc>
          <w:tcPr>
            <w:tcW w:w="3086" w:type="dxa"/>
            <w:shd w:val="clear" w:color="auto" w:fill="F7CAAC"/>
          </w:tcPr>
          <w:p w14:paraId="13E13A9E" w14:textId="77777777" w:rsidR="002F2E5C" w:rsidRDefault="002F2E5C" w:rsidP="007755BB">
            <w:pPr>
              <w:jc w:val="both"/>
              <w:rPr>
                <w:b/>
                <w:sz w:val="22"/>
              </w:rPr>
            </w:pPr>
            <w:r>
              <w:rPr>
                <w:b/>
              </w:rPr>
              <w:t>Prerekvizity, korekvizity, ekvivalence</w:t>
            </w:r>
          </w:p>
        </w:tc>
        <w:tc>
          <w:tcPr>
            <w:tcW w:w="6769" w:type="dxa"/>
            <w:gridSpan w:val="7"/>
          </w:tcPr>
          <w:p w14:paraId="429283CF" w14:textId="77777777" w:rsidR="002F2E5C" w:rsidRDefault="002F2E5C" w:rsidP="007755BB">
            <w:pPr>
              <w:jc w:val="both"/>
            </w:pPr>
            <w:r>
              <w:t>nejsou</w:t>
            </w:r>
          </w:p>
        </w:tc>
      </w:tr>
      <w:tr w:rsidR="002F2E5C" w14:paraId="0027E308" w14:textId="77777777" w:rsidTr="007755BB">
        <w:tc>
          <w:tcPr>
            <w:tcW w:w="3086" w:type="dxa"/>
            <w:shd w:val="clear" w:color="auto" w:fill="F7CAAC"/>
          </w:tcPr>
          <w:p w14:paraId="28E99A0A" w14:textId="77777777" w:rsidR="002F2E5C" w:rsidRDefault="002F2E5C" w:rsidP="007755BB">
            <w:pPr>
              <w:jc w:val="both"/>
              <w:rPr>
                <w:b/>
              </w:rPr>
            </w:pPr>
            <w:r>
              <w:rPr>
                <w:b/>
              </w:rPr>
              <w:t>Způsob ověření studijních výsledků</w:t>
            </w:r>
          </w:p>
        </w:tc>
        <w:tc>
          <w:tcPr>
            <w:tcW w:w="3406" w:type="dxa"/>
            <w:gridSpan w:val="4"/>
          </w:tcPr>
          <w:p w14:paraId="24C747CD" w14:textId="77777777" w:rsidR="002F2E5C" w:rsidRDefault="002F2E5C" w:rsidP="007755BB">
            <w:pPr>
              <w:jc w:val="both"/>
            </w:pPr>
            <w:r>
              <w:t>zápočet, zkouška</w:t>
            </w:r>
          </w:p>
        </w:tc>
        <w:tc>
          <w:tcPr>
            <w:tcW w:w="2156" w:type="dxa"/>
            <w:shd w:val="clear" w:color="auto" w:fill="F7CAAC"/>
          </w:tcPr>
          <w:p w14:paraId="0C1A58F8" w14:textId="77777777" w:rsidR="002F2E5C" w:rsidRDefault="002F2E5C" w:rsidP="007755BB">
            <w:pPr>
              <w:jc w:val="both"/>
              <w:rPr>
                <w:b/>
              </w:rPr>
            </w:pPr>
            <w:r>
              <w:rPr>
                <w:b/>
              </w:rPr>
              <w:t>Forma výuky</w:t>
            </w:r>
          </w:p>
        </w:tc>
        <w:tc>
          <w:tcPr>
            <w:tcW w:w="1207" w:type="dxa"/>
            <w:gridSpan w:val="2"/>
          </w:tcPr>
          <w:p w14:paraId="69D3DF3C" w14:textId="77777777" w:rsidR="002F2E5C" w:rsidRDefault="002F2E5C" w:rsidP="007755BB">
            <w:pPr>
              <w:jc w:val="both"/>
            </w:pPr>
            <w:r>
              <w:t>přednáška, cvičení</w:t>
            </w:r>
          </w:p>
        </w:tc>
      </w:tr>
      <w:tr w:rsidR="002F2E5C" w14:paraId="475FFAB5" w14:textId="77777777" w:rsidTr="007755BB">
        <w:tc>
          <w:tcPr>
            <w:tcW w:w="3086" w:type="dxa"/>
            <w:shd w:val="clear" w:color="auto" w:fill="F7CAAC"/>
          </w:tcPr>
          <w:p w14:paraId="153D6268"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EF4E19C" w14:textId="77777777" w:rsidR="002F2E5C" w:rsidRDefault="002F2E5C" w:rsidP="007755BB">
            <w:pPr>
              <w:jc w:val="both"/>
            </w:pPr>
            <w:r>
              <w:t>Písemná i ústní forma</w:t>
            </w:r>
          </w:p>
          <w:p w14:paraId="437FFDDC" w14:textId="77777777" w:rsidR="002F2E5C" w:rsidRDefault="002F2E5C" w:rsidP="007755BB">
            <w:pPr>
              <w:jc w:val="both"/>
            </w:pPr>
            <w:r>
              <w:t xml:space="preserve">1. Povinná a aktivní účast na jednotlivých cvičeních (80% účast na cvičení). </w:t>
            </w:r>
          </w:p>
          <w:p w14:paraId="203ACB66" w14:textId="77777777" w:rsidR="002F2E5C" w:rsidRDefault="002F2E5C" w:rsidP="007755BB">
            <w:pPr>
              <w:jc w:val="both"/>
            </w:pPr>
            <w:r>
              <w:t xml:space="preserve">2. Úspěšné a samostatné vypracování všech zadaných úloh v průběhu semestru. </w:t>
            </w:r>
          </w:p>
          <w:p w14:paraId="0A99BFCE" w14:textId="77777777" w:rsidR="002F2E5C" w:rsidRDefault="002F2E5C" w:rsidP="007755BB">
            <w:pPr>
              <w:jc w:val="both"/>
            </w:pPr>
            <w:r>
              <w:t>3. Prokázání úspěšného zvládnutí probírané tématiky prostřednictvím písemného testu popřípadě při ústním pohovoru s vyučujícím.</w:t>
            </w:r>
          </w:p>
        </w:tc>
      </w:tr>
      <w:tr w:rsidR="002F2E5C" w14:paraId="52C600D0" w14:textId="77777777" w:rsidTr="007755BB">
        <w:trPr>
          <w:trHeight w:val="554"/>
        </w:trPr>
        <w:tc>
          <w:tcPr>
            <w:tcW w:w="9855" w:type="dxa"/>
            <w:gridSpan w:val="8"/>
            <w:tcBorders>
              <w:top w:val="nil"/>
            </w:tcBorders>
          </w:tcPr>
          <w:p w14:paraId="4821C66C" w14:textId="77777777" w:rsidR="002F2E5C" w:rsidRDefault="002F2E5C" w:rsidP="007755BB">
            <w:pPr>
              <w:jc w:val="both"/>
            </w:pPr>
          </w:p>
        </w:tc>
      </w:tr>
      <w:tr w:rsidR="002F2E5C" w14:paraId="527BA154" w14:textId="77777777" w:rsidTr="007755BB">
        <w:trPr>
          <w:trHeight w:val="197"/>
        </w:trPr>
        <w:tc>
          <w:tcPr>
            <w:tcW w:w="3086" w:type="dxa"/>
            <w:tcBorders>
              <w:top w:val="nil"/>
            </w:tcBorders>
            <w:shd w:val="clear" w:color="auto" w:fill="F7CAAC"/>
          </w:tcPr>
          <w:p w14:paraId="111A14C4" w14:textId="77777777" w:rsidR="002F2E5C" w:rsidRDefault="002F2E5C" w:rsidP="007755BB">
            <w:pPr>
              <w:jc w:val="both"/>
              <w:rPr>
                <w:b/>
              </w:rPr>
            </w:pPr>
            <w:r>
              <w:rPr>
                <w:b/>
              </w:rPr>
              <w:t>Garant předmětu</w:t>
            </w:r>
          </w:p>
        </w:tc>
        <w:tc>
          <w:tcPr>
            <w:tcW w:w="6769" w:type="dxa"/>
            <w:gridSpan w:val="7"/>
            <w:tcBorders>
              <w:top w:val="nil"/>
            </w:tcBorders>
          </w:tcPr>
          <w:p w14:paraId="309B5794" w14:textId="77777777" w:rsidR="002F2E5C" w:rsidRDefault="002F2E5C" w:rsidP="007755BB">
            <w:pPr>
              <w:jc w:val="both"/>
            </w:pPr>
            <w:r>
              <w:t>doc. Ing. Bronislav Chramcov, Ph.D.</w:t>
            </w:r>
          </w:p>
        </w:tc>
      </w:tr>
      <w:tr w:rsidR="002F2E5C" w14:paraId="1B502D2F" w14:textId="77777777" w:rsidTr="007755BB">
        <w:trPr>
          <w:trHeight w:val="243"/>
        </w:trPr>
        <w:tc>
          <w:tcPr>
            <w:tcW w:w="3086" w:type="dxa"/>
            <w:tcBorders>
              <w:top w:val="nil"/>
            </w:tcBorders>
            <w:shd w:val="clear" w:color="auto" w:fill="F7CAAC"/>
          </w:tcPr>
          <w:p w14:paraId="6BE9082D" w14:textId="77777777" w:rsidR="002F2E5C" w:rsidRDefault="002F2E5C" w:rsidP="007755BB">
            <w:pPr>
              <w:jc w:val="both"/>
              <w:rPr>
                <w:b/>
              </w:rPr>
            </w:pPr>
            <w:r>
              <w:rPr>
                <w:b/>
              </w:rPr>
              <w:t>Zapojení garanta do výuky předmětu</w:t>
            </w:r>
          </w:p>
        </w:tc>
        <w:tc>
          <w:tcPr>
            <w:tcW w:w="6769" w:type="dxa"/>
            <w:gridSpan w:val="7"/>
            <w:tcBorders>
              <w:top w:val="nil"/>
            </w:tcBorders>
          </w:tcPr>
          <w:p w14:paraId="65EB9F6E" w14:textId="77777777" w:rsidR="002F2E5C" w:rsidRDefault="002F2E5C" w:rsidP="007755BB">
            <w:pPr>
              <w:jc w:val="both"/>
            </w:pPr>
            <w:r>
              <w:t>Metodicky, vede přednášky.</w:t>
            </w:r>
          </w:p>
        </w:tc>
      </w:tr>
      <w:tr w:rsidR="002F2E5C" w14:paraId="69BABD4C" w14:textId="77777777" w:rsidTr="007755BB">
        <w:tc>
          <w:tcPr>
            <w:tcW w:w="3086" w:type="dxa"/>
            <w:shd w:val="clear" w:color="auto" w:fill="F7CAAC"/>
          </w:tcPr>
          <w:p w14:paraId="6DE21EF7" w14:textId="77777777" w:rsidR="002F2E5C" w:rsidRDefault="002F2E5C" w:rsidP="007755BB">
            <w:pPr>
              <w:jc w:val="both"/>
              <w:rPr>
                <w:b/>
              </w:rPr>
            </w:pPr>
            <w:r>
              <w:rPr>
                <w:b/>
              </w:rPr>
              <w:t>Vyučující</w:t>
            </w:r>
          </w:p>
        </w:tc>
        <w:tc>
          <w:tcPr>
            <w:tcW w:w="6769" w:type="dxa"/>
            <w:gridSpan w:val="7"/>
            <w:tcBorders>
              <w:bottom w:val="nil"/>
            </w:tcBorders>
          </w:tcPr>
          <w:p w14:paraId="16CAE118" w14:textId="0DA4BA0F" w:rsidR="002F2E5C" w:rsidRDefault="002F2E5C" w:rsidP="007755BB">
            <w:pPr>
              <w:jc w:val="both"/>
            </w:pPr>
            <w:r>
              <w:t>doc. Ing. Bronislav Chramcov, Ph.D.</w:t>
            </w:r>
            <w:r w:rsidR="004C17B1">
              <w:t>,</w:t>
            </w:r>
            <w:r>
              <w:t xml:space="preserve"> přednášky </w:t>
            </w:r>
            <w:r w:rsidR="004C17B1">
              <w:t>(</w:t>
            </w:r>
            <w:r>
              <w:t>100</w:t>
            </w:r>
            <w:r w:rsidR="004C17B1">
              <w:t xml:space="preserve"> </w:t>
            </w:r>
            <w:r>
              <w:t xml:space="preserve">%), </w:t>
            </w:r>
          </w:p>
          <w:p w14:paraId="002A16D6" w14:textId="6FBC6A4C" w:rsidR="002F2E5C" w:rsidRDefault="002F2E5C" w:rsidP="004C17B1">
            <w:pPr>
              <w:jc w:val="both"/>
            </w:pPr>
            <w:r>
              <w:t>RNDr. Miloš Krčmář</w:t>
            </w:r>
            <w:r w:rsidR="004C17B1">
              <w:t xml:space="preserve">, </w:t>
            </w:r>
            <w:r>
              <w:t xml:space="preserve">cvičení </w:t>
            </w:r>
            <w:r w:rsidR="004C17B1">
              <w:t>(</w:t>
            </w:r>
            <w:r>
              <w:t>100</w:t>
            </w:r>
            <w:r w:rsidR="004C17B1">
              <w:t xml:space="preserve"> </w:t>
            </w:r>
            <w:r>
              <w:t>%)</w:t>
            </w:r>
          </w:p>
        </w:tc>
      </w:tr>
      <w:tr w:rsidR="002F2E5C" w14:paraId="72A58CDD" w14:textId="77777777" w:rsidTr="007755BB">
        <w:trPr>
          <w:trHeight w:val="554"/>
        </w:trPr>
        <w:tc>
          <w:tcPr>
            <w:tcW w:w="9855" w:type="dxa"/>
            <w:gridSpan w:val="8"/>
            <w:tcBorders>
              <w:top w:val="nil"/>
            </w:tcBorders>
          </w:tcPr>
          <w:p w14:paraId="3BFCF73C" w14:textId="77777777" w:rsidR="002F2E5C" w:rsidRDefault="002F2E5C" w:rsidP="007755BB">
            <w:pPr>
              <w:jc w:val="both"/>
            </w:pPr>
          </w:p>
        </w:tc>
      </w:tr>
      <w:tr w:rsidR="002F2E5C" w14:paraId="7060310A" w14:textId="77777777" w:rsidTr="007755BB">
        <w:tc>
          <w:tcPr>
            <w:tcW w:w="3086" w:type="dxa"/>
            <w:shd w:val="clear" w:color="auto" w:fill="F7CAAC"/>
          </w:tcPr>
          <w:p w14:paraId="5419F2D8" w14:textId="77777777" w:rsidR="002F2E5C" w:rsidRDefault="002F2E5C" w:rsidP="007755BB">
            <w:pPr>
              <w:jc w:val="both"/>
              <w:rPr>
                <w:b/>
              </w:rPr>
            </w:pPr>
            <w:r>
              <w:rPr>
                <w:b/>
              </w:rPr>
              <w:t>Stručná anotace předmětu</w:t>
            </w:r>
          </w:p>
        </w:tc>
        <w:tc>
          <w:tcPr>
            <w:tcW w:w="6769" w:type="dxa"/>
            <w:gridSpan w:val="7"/>
            <w:tcBorders>
              <w:bottom w:val="nil"/>
            </w:tcBorders>
          </w:tcPr>
          <w:p w14:paraId="02862C5A" w14:textId="77777777" w:rsidR="002F2E5C" w:rsidRDefault="002F2E5C" w:rsidP="007755BB">
            <w:pPr>
              <w:jc w:val="both"/>
            </w:pPr>
          </w:p>
        </w:tc>
      </w:tr>
      <w:tr w:rsidR="002F2E5C" w14:paraId="6DC6F2DB" w14:textId="77777777" w:rsidTr="007755BB">
        <w:trPr>
          <w:trHeight w:val="3938"/>
        </w:trPr>
        <w:tc>
          <w:tcPr>
            <w:tcW w:w="9855" w:type="dxa"/>
            <w:gridSpan w:val="8"/>
            <w:tcBorders>
              <w:top w:val="nil"/>
              <w:bottom w:val="single" w:sz="12" w:space="0" w:color="auto"/>
            </w:tcBorders>
          </w:tcPr>
          <w:p w14:paraId="35463D41" w14:textId="77777777" w:rsidR="002F2E5C" w:rsidRPr="00C56E75" w:rsidRDefault="002F2E5C" w:rsidP="007755BB">
            <w:pPr>
              <w:jc w:val="both"/>
              <w:rPr>
                <w:noProof/>
                <w:szCs w:val="22"/>
              </w:rPr>
            </w:pPr>
            <w:r w:rsidRPr="00C56E75">
              <w:rPr>
                <w:noProof/>
                <w:szCs w:val="22"/>
              </w:rPr>
              <w:t xml:space="preserve">Cílem předmětu je seznámení se se základy teorie informace v populární formě, s její návazností na základy kódovacích technik a bezpečnostních kódů. </w:t>
            </w:r>
          </w:p>
          <w:p w14:paraId="62A8B151" w14:textId="77777777" w:rsidR="002F2E5C" w:rsidRDefault="002F2E5C" w:rsidP="007755BB">
            <w:pPr>
              <w:jc w:val="both"/>
              <w:rPr>
                <w:ins w:id="1014" w:author="Zuzka" w:date="2018-11-16T02:47:00Z"/>
                <w:noProof/>
                <w:szCs w:val="22"/>
              </w:rPr>
            </w:pPr>
            <w:r w:rsidRPr="00C56E75">
              <w:rPr>
                <w:noProof/>
                <w:szCs w:val="22"/>
              </w:rPr>
              <w:t>Student bude schopen lépe pochopit a matematicky popsat princip přenosu informace a osvojí si metody návrhu jednoduchých binárních efektivních kódů. Orientuje se v problematice návrhu jednoduchých bezpečnostních kódů. Má zákla</w:t>
            </w:r>
            <w:r>
              <w:rPr>
                <w:noProof/>
                <w:szCs w:val="22"/>
              </w:rPr>
              <w:t>dní znalosti z oblasti 2D kódů.</w:t>
            </w:r>
          </w:p>
          <w:p w14:paraId="0BE75A60" w14:textId="77777777" w:rsidR="00F27930" w:rsidRPr="00C56E75" w:rsidRDefault="00F27930" w:rsidP="007755BB">
            <w:pPr>
              <w:jc w:val="both"/>
              <w:rPr>
                <w:noProof/>
                <w:szCs w:val="22"/>
              </w:rPr>
            </w:pPr>
          </w:p>
          <w:p w14:paraId="7CA74DEF" w14:textId="77777777" w:rsidR="002F2E5C" w:rsidRPr="00C56E75" w:rsidRDefault="002F2E5C" w:rsidP="007755BB">
            <w:pPr>
              <w:rPr>
                <w:szCs w:val="22"/>
              </w:rPr>
            </w:pPr>
            <w:r w:rsidRPr="00C56E75">
              <w:rPr>
                <w:szCs w:val="22"/>
              </w:rPr>
              <w:t>Témata:</w:t>
            </w:r>
          </w:p>
          <w:p w14:paraId="3965BE0A" w14:textId="77777777" w:rsidR="002F2E5C" w:rsidRPr="00C56E75" w:rsidRDefault="002F2E5C" w:rsidP="007755BB">
            <w:pPr>
              <w:pStyle w:val="Odstavecseseznamem"/>
              <w:numPr>
                <w:ilvl w:val="0"/>
                <w:numId w:val="17"/>
              </w:numPr>
              <w:rPr>
                <w:szCs w:val="22"/>
              </w:rPr>
            </w:pPr>
            <w:r w:rsidRPr="00C56E75">
              <w:rPr>
                <w:szCs w:val="22"/>
              </w:rPr>
              <w:t>Historie a vznik teorie informace (hlavní představitelé vzniku a vývoje teorie informace, pojem informace a informatika).</w:t>
            </w:r>
          </w:p>
          <w:p w14:paraId="0F3854FC" w14:textId="77777777" w:rsidR="002F2E5C" w:rsidRPr="00C56E75" w:rsidRDefault="002F2E5C" w:rsidP="007755BB">
            <w:pPr>
              <w:pStyle w:val="Odstavecseseznamem"/>
              <w:numPr>
                <w:ilvl w:val="0"/>
                <w:numId w:val="17"/>
              </w:numPr>
              <w:rPr>
                <w:szCs w:val="22"/>
              </w:rPr>
            </w:pPr>
            <w:r w:rsidRPr="00C56E75">
              <w:rPr>
                <w:szCs w:val="22"/>
              </w:rPr>
              <w:t>Matematický aparát v teorii informace - Základy teorie pravděpodobnosti, náhodná veličina.</w:t>
            </w:r>
          </w:p>
          <w:p w14:paraId="7F2108BB" w14:textId="77777777" w:rsidR="002F2E5C" w:rsidRPr="00C56E75" w:rsidRDefault="002F2E5C" w:rsidP="007755BB">
            <w:pPr>
              <w:pStyle w:val="Odstavecseseznamem"/>
              <w:numPr>
                <w:ilvl w:val="0"/>
                <w:numId w:val="17"/>
              </w:numPr>
              <w:rPr>
                <w:szCs w:val="22"/>
              </w:rPr>
            </w:pPr>
            <w:r w:rsidRPr="00C56E75">
              <w:rPr>
                <w:szCs w:val="22"/>
              </w:rPr>
              <w:t>Matematický aparát v teorii informace - Číselné soustavy a operace v nich.</w:t>
            </w:r>
          </w:p>
          <w:p w14:paraId="3158EF30" w14:textId="77777777" w:rsidR="002F2E5C" w:rsidRPr="00C56E75" w:rsidRDefault="002F2E5C" w:rsidP="007755BB">
            <w:pPr>
              <w:pStyle w:val="Odstavecseseznamem"/>
              <w:numPr>
                <w:ilvl w:val="0"/>
                <w:numId w:val="17"/>
              </w:numPr>
              <w:rPr>
                <w:szCs w:val="22"/>
              </w:rPr>
            </w:pPr>
            <w:r w:rsidRPr="00C56E75">
              <w:rPr>
                <w:szCs w:val="22"/>
              </w:rPr>
              <w:t>Základní pojmy, entropie a množství informace.</w:t>
            </w:r>
          </w:p>
          <w:p w14:paraId="3BDCC4A7" w14:textId="77777777" w:rsidR="002F2E5C" w:rsidRPr="00C56E75" w:rsidRDefault="002F2E5C" w:rsidP="007755BB">
            <w:pPr>
              <w:pStyle w:val="Odstavecseseznamem"/>
              <w:numPr>
                <w:ilvl w:val="0"/>
                <w:numId w:val="17"/>
              </w:numPr>
              <w:rPr>
                <w:szCs w:val="22"/>
              </w:rPr>
            </w:pPr>
            <w:r w:rsidRPr="00C56E75">
              <w:rPr>
                <w:szCs w:val="22"/>
              </w:rPr>
              <w:t>Převod spojitého signálu na diskrétní.</w:t>
            </w:r>
          </w:p>
          <w:p w14:paraId="1F7107B2" w14:textId="77777777" w:rsidR="002F2E5C" w:rsidRPr="00C56E75" w:rsidRDefault="002F2E5C" w:rsidP="007755BB">
            <w:pPr>
              <w:pStyle w:val="Odstavecseseznamem"/>
              <w:numPr>
                <w:ilvl w:val="0"/>
                <w:numId w:val="17"/>
              </w:numPr>
              <w:rPr>
                <w:szCs w:val="22"/>
              </w:rPr>
            </w:pPr>
            <w:r w:rsidRPr="00C56E75">
              <w:rPr>
                <w:szCs w:val="22"/>
              </w:rPr>
              <w:t>Přenos informace (popis obecného komunikačního systému, přenosový kanál, model diskrétního sdělovacího kanálu (binárního), informační poměry v hlukovém kanálu).</w:t>
            </w:r>
          </w:p>
          <w:p w14:paraId="4E410703" w14:textId="77777777" w:rsidR="002F2E5C" w:rsidRPr="00C56E75" w:rsidRDefault="002F2E5C" w:rsidP="007755BB">
            <w:pPr>
              <w:pStyle w:val="Odstavecseseznamem"/>
              <w:numPr>
                <w:ilvl w:val="0"/>
                <w:numId w:val="17"/>
              </w:numPr>
              <w:rPr>
                <w:szCs w:val="22"/>
              </w:rPr>
            </w:pPr>
            <w:r w:rsidRPr="00C56E75">
              <w:rPr>
                <w:szCs w:val="22"/>
              </w:rPr>
              <w:t>Vlastnosti přenosových kanálů - propustnost, poruchy a šumy přenosu, způsoby boje proti šumu.</w:t>
            </w:r>
          </w:p>
          <w:p w14:paraId="2FB6E5A4" w14:textId="77777777" w:rsidR="002F2E5C" w:rsidRPr="00C56E75" w:rsidRDefault="002F2E5C" w:rsidP="007755BB">
            <w:pPr>
              <w:pStyle w:val="Odstavecseseznamem"/>
              <w:numPr>
                <w:ilvl w:val="0"/>
                <w:numId w:val="17"/>
              </w:numPr>
              <w:rPr>
                <w:szCs w:val="22"/>
              </w:rPr>
            </w:pPr>
            <w:r w:rsidRPr="00C56E75">
              <w:rPr>
                <w:szCs w:val="22"/>
              </w:rPr>
              <w:t>Elementární teorie kódování (definice kódu, definice kódování, zdrojová abeceda, přenosová abeceda, kódové slovo).</w:t>
            </w:r>
          </w:p>
          <w:p w14:paraId="16949F78" w14:textId="77777777" w:rsidR="002F2E5C" w:rsidRPr="00C56E75" w:rsidRDefault="002F2E5C" w:rsidP="007755BB">
            <w:pPr>
              <w:pStyle w:val="Odstavecseseznamem"/>
              <w:numPr>
                <w:ilvl w:val="0"/>
                <w:numId w:val="17"/>
              </w:numPr>
              <w:rPr>
                <w:szCs w:val="22"/>
              </w:rPr>
            </w:pPr>
            <w:r w:rsidRPr="00C56E75">
              <w:rPr>
                <w:szCs w:val="22"/>
              </w:rPr>
              <w:t>Rovnoměrné kódy a nerovnoměrné kódy.</w:t>
            </w:r>
          </w:p>
          <w:p w14:paraId="5EB67EBB" w14:textId="77777777" w:rsidR="002F2E5C" w:rsidRPr="00C56E75" w:rsidRDefault="002F2E5C" w:rsidP="007755BB">
            <w:pPr>
              <w:pStyle w:val="Odstavecseseznamem"/>
              <w:numPr>
                <w:ilvl w:val="0"/>
                <w:numId w:val="17"/>
              </w:numPr>
              <w:rPr>
                <w:szCs w:val="22"/>
              </w:rPr>
            </w:pPr>
            <w:r w:rsidRPr="00C56E75">
              <w:rPr>
                <w:szCs w:val="22"/>
              </w:rPr>
              <w:t>Efektivní kódy a metody jejich návrhu.</w:t>
            </w:r>
          </w:p>
          <w:p w14:paraId="1A28B85C" w14:textId="77777777" w:rsidR="002F2E5C" w:rsidRPr="00C56E75" w:rsidRDefault="002F2E5C" w:rsidP="007755BB">
            <w:pPr>
              <w:pStyle w:val="Odstavecseseznamem"/>
              <w:numPr>
                <w:ilvl w:val="0"/>
                <w:numId w:val="17"/>
              </w:numPr>
              <w:rPr>
                <w:szCs w:val="22"/>
              </w:rPr>
            </w:pPr>
            <w:r w:rsidRPr="00C56E75">
              <w:rPr>
                <w:szCs w:val="22"/>
              </w:rPr>
              <w:t>Bezpečností kódy (Hammingova vzdálenost, detekční schopnosti, korekční schopnosti, geometrický model a distribuce chyb).</w:t>
            </w:r>
          </w:p>
          <w:p w14:paraId="27354E88" w14:textId="77777777" w:rsidR="002F2E5C" w:rsidRPr="00C56E75" w:rsidRDefault="002F2E5C" w:rsidP="007755BB">
            <w:pPr>
              <w:pStyle w:val="Odstavecseseznamem"/>
              <w:numPr>
                <w:ilvl w:val="0"/>
                <w:numId w:val="17"/>
              </w:numPr>
              <w:rPr>
                <w:szCs w:val="22"/>
              </w:rPr>
            </w:pPr>
            <w:r w:rsidRPr="00C56E75">
              <w:rPr>
                <w:szCs w:val="22"/>
              </w:rPr>
              <w:t>Lineární kódy (paritní kód, iterační kód, Hammingovy a rozšířené Hammingovy kódy)</w:t>
            </w:r>
          </w:p>
          <w:p w14:paraId="43127838" w14:textId="77777777" w:rsidR="002F2E5C" w:rsidRPr="00C56E75" w:rsidRDefault="002F2E5C" w:rsidP="007755BB">
            <w:pPr>
              <w:pStyle w:val="Odstavecseseznamem"/>
              <w:numPr>
                <w:ilvl w:val="0"/>
                <w:numId w:val="17"/>
              </w:numPr>
              <w:rPr>
                <w:szCs w:val="22"/>
              </w:rPr>
            </w:pPr>
            <w:r w:rsidRPr="00C56E75">
              <w:rPr>
                <w:szCs w:val="22"/>
              </w:rPr>
              <w:t>Cyklické kódy (realizace cyklických kódů, algoritmus pro kódování a dekódování cyklických kódů).</w:t>
            </w:r>
          </w:p>
          <w:p w14:paraId="4582CB0C" w14:textId="77777777" w:rsidR="002F2E5C" w:rsidRPr="00F27930" w:rsidRDefault="002F2E5C" w:rsidP="007755BB">
            <w:pPr>
              <w:pStyle w:val="Odstavecseseznamem"/>
              <w:numPr>
                <w:ilvl w:val="0"/>
                <w:numId w:val="17"/>
              </w:numPr>
              <w:rPr>
                <w:ins w:id="1015" w:author="Zuzka" w:date="2018-11-16T02:47:00Z"/>
              </w:rPr>
            </w:pPr>
            <w:r w:rsidRPr="00C56E75">
              <w:rPr>
                <w:szCs w:val="22"/>
              </w:rPr>
              <w:t>Kontrolní číslice u kódů běžného života (čárové kódy, kód isbn, issn, rodné číslo, číslo bankovního účtu), dvourozměrné kódy (QR kódy, matrix kódy, beetag, MStag)</w:t>
            </w:r>
          </w:p>
          <w:p w14:paraId="369ADAC1" w14:textId="77777777" w:rsidR="00F27930" w:rsidRPr="00C56E75" w:rsidRDefault="00F27930">
            <w:pPr>
              <w:ind w:left="720"/>
              <w:pPrChange w:id="1016" w:author="Zuzka" w:date="2018-11-16T02:47:00Z">
                <w:pPr>
                  <w:pStyle w:val="Odstavecseseznamem"/>
                  <w:numPr>
                    <w:numId w:val="17"/>
                  </w:numPr>
                  <w:ind w:left="1080" w:hanging="360"/>
                </w:pPr>
              </w:pPrChange>
            </w:pPr>
          </w:p>
        </w:tc>
      </w:tr>
      <w:tr w:rsidR="002F2E5C" w14:paraId="5AA32551" w14:textId="77777777" w:rsidTr="007755BB">
        <w:trPr>
          <w:trHeight w:val="265"/>
        </w:trPr>
        <w:tc>
          <w:tcPr>
            <w:tcW w:w="3653" w:type="dxa"/>
            <w:gridSpan w:val="2"/>
            <w:tcBorders>
              <w:top w:val="nil"/>
            </w:tcBorders>
            <w:shd w:val="clear" w:color="auto" w:fill="F7CAAC"/>
          </w:tcPr>
          <w:p w14:paraId="045FA61C"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64743F09" w14:textId="77777777" w:rsidR="002F2E5C" w:rsidRDefault="002F2E5C" w:rsidP="007755BB">
            <w:pPr>
              <w:jc w:val="both"/>
            </w:pPr>
          </w:p>
        </w:tc>
      </w:tr>
      <w:tr w:rsidR="002F2E5C" w14:paraId="5CEFEEE2" w14:textId="77777777" w:rsidTr="007755BB">
        <w:trPr>
          <w:trHeight w:val="382"/>
        </w:trPr>
        <w:tc>
          <w:tcPr>
            <w:tcW w:w="9855" w:type="dxa"/>
            <w:gridSpan w:val="8"/>
            <w:tcBorders>
              <w:top w:val="nil"/>
            </w:tcBorders>
          </w:tcPr>
          <w:p w14:paraId="3FDB8797" w14:textId="77777777" w:rsidR="002F2E5C" w:rsidRDefault="002F2E5C" w:rsidP="007755BB">
            <w:pPr>
              <w:jc w:val="both"/>
              <w:rPr>
                <w:b/>
                <w:bCs/>
              </w:rPr>
            </w:pPr>
            <w:r>
              <w:rPr>
                <w:b/>
                <w:bCs/>
              </w:rPr>
              <w:t>Povinná</w:t>
            </w:r>
            <w:r w:rsidRPr="001C0137">
              <w:rPr>
                <w:b/>
                <w:bCs/>
              </w:rPr>
              <w:t xml:space="preserve"> literatura:</w:t>
            </w:r>
          </w:p>
          <w:p w14:paraId="63ED8CA9" w14:textId="77777777" w:rsidR="002F2E5C" w:rsidRDefault="002F2E5C" w:rsidP="007755BB">
            <w:pPr>
              <w:jc w:val="both"/>
            </w:pPr>
            <w:r>
              <w:t xml:space="preserve">ZELINKA, I. </w:t>
            </w:r>
            <w:r>
              <w:rPr>
                <w:i/>
                <w:iCs/>
              </w:rPr>
              <w:t>Základy informatiky</w:t>
            </w:r>
            <w:r>
              <w:t>. Volume 1. Zlín: UTB, FT, 2005. ISBN 80-214-1423-5.</w:t>
            </w:r>
          </w:p>
          <w:p w14:paraId="560EBE98" w14:textId="628BAA9B" w:rsidR="00F27930" w:rsidRPr="00AE3FFE" w:rsidRDefault="002F2E5C" w:rsidP="007755BB">
            <w:pPr>
              <w:jc w:val="both"/>
              <w:rPr>
                <w:ins w:id="1017" w:author="Zuzka" w:date="2018-11-16T02:48:00Z"/>
                <w:rPrChange w:id="1018" w:author="Zuzka" w:date="2018-11-16T02:49:00Z">
                  <w:rPr>
                    <w:ins w:id="1019" w:author="Zuzka" w:date="2018-11-16T02:48:00Z"/>
                    <w:b/>
                  </w:rPr>
                </w:rPrChange>
              </w:rPr>
            </w:pPr>
            <w:r w:rsidRPr="00AE3FFE">
              <w:t xml:space="preserve">FARANA, R. </w:t>
            </w:r>
            <w:r w:rsidRPr="00AE3FFE">
              <w:rPr>
                <w:i/>
                <w:iCs/>
              </w:rPr>
              <w:t>Kapitoly ze základů informatiky</w:t>
            </w:r>
            <w:r w:rsidRPr="00AE3FFE">
              <w:t>. Ostrava, 2003. ISBN 80-248-0265-1.</w:t>
            </w:r>
          </w:p>
          <w:p w14:paraId="39BCBD39" w14:textId="77777777" w:rsidR="00F27930" w:rsidRPr="00AE3FFE" w:rsidRDefault="00F27930" w:rsidP="00F27930">
            <w:pPr>
              <w:jc w:val="both"/>
              <w:rPr>
                <w:ins w:id="1020" w:author="Zuzka" w:date="2018-11-16T02:48:00Z"/>
                <w:bCs/>
                <w:lang w:val="en-GB"/>
                <w:rPrChange w:id="1021" w:author="Zuzka" w:date="2018-11-16T02:49:00Z">
                  <w:rPr>
                    <w:ins w:id="1022" w:author="Zuzka" w:date="2018-11-16T02:48:00Z"/>
                    <w:b/>
                    <w:bCs/>
                    <w:lang w:val="en-GB"/>
                  </w:rPr>
                </w:rPrChange>
              </w:rPr>
            </w:pPr>
            <w:ins w:id="1023" w:author="Zuzka" w:date="2018-11-16T02:48:00Z">
              <w:r w:rsidRPr="00AE3FFE">
                <w:rPr>
                  <w:bCs/>
                  <w:lang w:val="en-GB"/>
                  <w:rPrChange w:id="1024" w:author="Zuzka" w:date="2018-11-16T02:49:00Z">
                    <w:rPr>
                      <w:b/>
                      <w:bCs/>
                      <w:lang w:val="en-GB"/>
                    </w:rPr>
                  </w:rPrChange>
                </w:rPr>
                <w:t xml:space="preserve">REZA, Fazlollah M. </w:t>
              </w:r>
              <w:r w:rsidRPr="00AE3FFE">
                <w:rPr>
                  <w:bCs/>
                  <w:i/>
                  <w:iCs/>
                  <w:lang w:val="en-GB"/>
                  <w:rPrChange w:id="1025" w:author="Zuzka" w:date="2018-11-16T02:49:00Z">
                    <w:rPr>
                      <w:b/>
                      <w:bCs/>
                      <w:i/>
                      <w:iCs/>
                      <w:lang w:val="en-GB"/>
                    </w:rPr>
                  </w:rPrChange>
                </w:rPr>
                <w:t>An Introduction to Information Theory</w:t>
              </w:r>
              <w:r w:rsidRPr="00AE3FFE">
                <w:rPr>
                  <w:bCs/>
                  <w:lang w:val="en-GB"/>
                  <w:rPrChange w:id="1026" w:author="Zuzka" w:date="2018-11-16T02:49:00Z">
                    <w:rPr>
                      <w:b/>
                      <w:bCs/>
                      <w:lang w:val="en-GB"/>
                    </w:rPr>
                  </w:rPrChange>
                </w:rPr>
                <w:t>. Massachusetts: Courier Corporation, 2012. ISBN 978-0-486-15844-0.</w:t>
              </w:r>
            </w:ins>
          </w:p>
          <w:p w14:paraId="6E4D8B1D" w14:textId="77777777" w:rsidR="00F27930" w:rsidRPr="00AE3FFE" w:rsidRDefault="00F27930" w:rsidP="00F27930">
            <w:pPr>
              <w:jc w:val="both"/>
              <w:rPr>
                <w:ins w:id="1027" w:author="Zuzka" w:date="2018-11-16T02:48:00Z"/>
                <w:bCs/>
                <w:lang w:val="en-GB"/>
                <w:rPrChange w:id="1028" w:author="Zuzka" w:date="2018-11-16T02:49:00Z">
                  <w:rPr>
                    <w:ins w:id="1029" w:author="Zuzka" w:date="2018-11-16T02:48:00Z"/>
                    <w:b/>
                    <w:bCs/>
                    <w:lang w:val="en-GB"/>
                  </w:rPr>
                </w:rPrChange>
              </w:rPr>
            </w:pPr>
            <w:ins w:id="1030" w:author="Zuzka" w:date="2018-11-16T02:48:00Z">
              <w:r w:rsidRPr="00AE3FFE">
                <w:rPr>
                  <w:bCs/>
                  <w:lang w:val="en-GB"/>
                  <w:rPrChange w:id="1031" w:author="Zuzka" w:date="2018-11-16T02:49:00Z">
                    <w:rPr>
                      <w:b/>
                      <w:bCs/>
                      <w:lang w:val="en-GB"/>
                    </w:rPr>
                  </w:rPrChange>
                </w:rPr>
                <w:t xml:space="preserve">LINT, J. H. van. </w:t>
              </w:r>
              <w:r w:rsidRPr="00AE3FFE">
                <w:rPr>
                  <w:bCs/>
                  <w:i/>
                  <w:iCs/>
                  <w:lang w:val="en-GB"/>
                  <w:rPrChange w:id="1032" w:author="Zuzka" w:date="2018-11-16T02:49:00Z">
                    <w:rPr>
                      <w:b/>
                      <w:bCs/>
                      <w:i/>
                      <w:iCs/>
                      <w:lang w:val="en-GB"/>
                    </w:rPr>
                  </w:rPrChange>
                </w:rPr>
                <w:t>Introduction to Coding Theory</w:t>
              </w:r>
              <w:r w:rsidRPr="00AE3FFE">
                <w:rPr>
                  <w:bCs/>
                  <w:lang w:val="en-GB"/>
                  <w:rPrChange w:id="1033" w:author="Zuzka" w:date="2018-11-16T02:49:00Z">
                    <w:rPr>
                      <w:b/>
                      <w:bCs/>
                      <w:lang w:val="en-GB"/>
                    </w:rPr>
                  </w:rPrChange>
                </w:rPr>
                <w:t>. Heidelberg: Springer Science &amp; Business Media, 2012. ISBN 978-3-642-58575-3.</w:t>
              </w:r>
            </w:ins>
          </w:p>
          <w:p w14:paraId="771781CA" w14:textId="77777777" w:rsidR="00F27930" w:rsidRDefault="00F27930" w:rsidP="007755BB">
            <w:pPr>
              <w:jc w:val="both"/>
              <w:rPr>
                <w:b/>
                <w:bCs/>
              </w:rPr>
            </w:pPr>
          </w:p>
          <w:p w14:paraId="70696776" w14:textId="77777777" w:rsidR="002F2E5C" w:rsidRDefault="002F2E5C" w:rsidP="007755BB">
            <w:pPr>
              <w:jc w:val="both"/>
              <w:rPr>
                <w:b/>
                <w:bCs/>
              </w:rPr>
            </w:pPr>
            <w:r>
              <w:rPr>
                <w:b/>
                <w:bCs/>
              </w:rPr>
              <w:t>Doporučená</w:t>
            </w:r>
            <w:r w:rsidRPr="001C0137">
              <w:rPr>
                <w:b/>
                <w:bCs/>
              </w:rPr>
              <w:t xml:space="preserve"> literatura:</w:t>
            </w:r>
          </w:p>
          <w:p w14:paraId="16B30AF0" w14:textId="77777777" w:rsidR="002F2E5C" w:rsidRDefault="002F2E5C" w:rsidP="007755BB">
            <w:pPr>
              <w:jc w:val="both"/>
            </w:pPr>
            <w:r>
              <w:t xml:space="preserve">THOMAS, M., J. COVER a A. THOMAS. </w:t>
            </w:r>
            <w:r>
              <w:rPr>
                <w:i/>
                <w:iCs/>
              </w:rPr>
              <w:t>Elements of Information Theory</w:t>
            </w:r>
            <w:r>
              <w:t xml:space="preserve">. Wiley-Interscience, 2006. ISBN 0471241954. </w:t>
            </w:r>
          </w:p>
          <w:p w14:paraId="6DB75068" w14:textId="77777777" w:rsidR="002F2E5C" w:rsidRDefault="002F2E5C" w:rsidP="007755BB">
            <w:pPr>
              <w:jc w:val="both"/>
            </w:pPr>
            <w:r>
              <w:t xml:space="preserve">VLČEK, K. </w:t>
            </w:r>
            <w:r>
              <w:rPr>
                <w:i/>
                <w:iCs/>
              </w:rPr>
              <w:t>Komprese a kódová zabezpečení v digitálních komunikacích</w:t>
            </w:r>
            <w:r>
              <w:t xml:space="preserve">. Praha: BEN, 2000. ISBN 80-86056-68-6. </w:t>
            </w:r>
          </w:p>
          <w:p w14:paraId="1212EA7A" w14:textId="77777777" w:rsidR="002F2E5C" w:rsidRDefault="002F2E5C" w:rsidP="007755BB">
            <w:pPr>
              <w:jc w:val="both"/>
              <w:rPr>
                <w:ins w:id="1034" w:author="Zuzka" w:date="2018-11-16T02:48:00Z"/>
              </w:rPr>
            </w:pPr>
            <w:r>
              <w:t xml:space="preserve">HEBÁK, P., KAHOUNOVÁ, J. </w:t>
            </w:r>
            <w:r>
              <w:rPr>
                <w:i/>
                <w:iCs/>
              </w:rPr>
              <w:t>Počet pravděpodobnosti v příkladech</w:t>
            </w:r>
            <w:r>
              <w:t xml:space="preserve">. Praha, 2005. ISBN 80-7333-040-7. </w:t>
            </w:r>
          </w:p>
          <w:p w14:paraId="56FB94C8" w14:textId="77777777" w:rsidR="00F27930" w:rsidRPr="00F27930" w:rsidRDefault="00F27930" w:rsidP="00F27930">
            <w:pPr>
              <w:jc w:val="both"/>
              <w:rPr>
                <w:ins w:id="1035" w:author="Zuzka" w:date="2018-11-16T02:48:00Z"/>
                <w:lang w:val="en-GB"/>
              </w:rPr>
            </w:pPr>
            <w:ins w:id="1036" w:author="Zuzka" w:date="2018-11-16T02:48:00Z">
              <w:r w:rsidRPr="00F27930">
                <w:rPr>
                  <w:lang w:val="en-GB"/>
                </w:rPr>
                <w:t xml:space="preserve">KLOVE, Torleiv. </w:t>
              </w:r>
              <w:r w:rsidRPr="00F27930">
                <w:rPr>
                  <w:i/>
                  <w:iCs/>
                  <w:lang w:val="en-GB"/>
                </w:rPr>
                <w:t>Codes for Error Detection</w:t>
              </w:r>
              <w:r w:rsidRPr="00F27930">
                <w:rPr>
                  <w:lang w:val="en-GB"/>
                </w:rPr>
                <w:t>. Singapore: World Scientific, 2007. ISBN 978-981-277-051-6.</w:t>
              </w:r>
            </w:ins>
          </w:p>
          <w:p w14:paraId="1BB979F2" w14:textId="77777777" w:rsidR="001461FA" w:rsidRPr="001461FA" w:rsidRDefault="001461FA" w:rsidP="001461FA">
            <w:pPr>
              <w:jc w:val="both"/>
              <w:rPr>
                <w:ins w:id="1037" w:author="Zuzka" w:date="2018-11-16T02:49:00Z"/>
                <w:lang w:val="en-GB"/>
              </w:rPr>
            </w:pPr>
            <w:ins w:id="1038" w:author="Zuzka" w:date="2018-11-16T02:49:00Z">
              <w:r w:rsidRPr="001461FA">
                <w:rPr>
                  <w:lang w:val="en-GB"/>
                </w:rPr>
                <w:t xml:space="preserve">DUTSON, Phil. </w:t>
              </w:r>
              <w:r w:rsidRPr="001461FA">
                <w:rPr>
                  <w:i/>
                  <w:iCs/>
                  <w:lang w:val="en-GB"/>
                </w:rPr>
                <w:t>Creating QR and Tag Codes</w:t>
              </w:r>
              <w:r w:rsidRPr="001461FA">
                <w:rPr>
                  <w:lang w:val="en-GB"/>
                </w:rPr>
                <w:t>. London: Pearson Education, 2012. ISBN 978-0-13-311834-6.</w:t>
              </w:r>
            </w:ins>
          </w:p>
          <w:p w14:paraId="00A8B09A" w14:textId="77777777" w:rsidR="00F27930" w:rsidRDefault="003A4A63" w:rsidP="007755BB">
            <w:pPr>
              <w:jc w:val="both"/>
              <w:rPr>
                <w:ins w:id="1039" w:author="Zuzka" w:date="2018-11-16T02:49:00Z"/>
                <w:lang w:val="en-GB"/>
              </w:rPr>
            </w:pPr>
            <w:ins w:id="1040" w:author="Zuzka" w:date="2018-11-16T02:49:00Z">
              <w:r w:rsidRPr="003A4A63">
                <w:rPr>
                  <w:lang w:val="en-GB"/>
                </w:rPr>
                <w:t xml:space="preserve">BRILLOUIN, Leon. </w:t>
              </w:r>
              <w:r w:rsidRPr="003A4A63">
                <w:rPr>
                  <w:i/>
                  <w:iCs/>
                  <w:lang w:val="en-GB"/>
                </w:rPr>
                <w:t>Science and Information Theory</w:t>
              </w:r>
              <w:r w:rsidRPr="003A4A63">
                <w:rPr>
                  <w:lang w:val="en-GB"/>
                </w:rPr>
                <w:t xml:space="preserve">. Massachusetts: Courier Corporation, 2013. ISBN 978-0-486-49755-6. </w:t>
              </w:r>
            </w:ins>
          </w:p>
          <w:p w14:paraId="2C94A0F7" w14:textId="68E3A7C9" w:rsidR="00AE3FFE" w:rsidRPr="00C0004B" w:rsidRDefault="00AE3FFE" w:rsidP="007755BB">
            <w:pPr>
              <w:jc w:val="both"/>
              <w:rPr>
                <w:lang w:val="en-GB"/>
              </w:rPr>
            </w:pPr>
          </w:p>
        </w:tc>
      </w:tr>
      <w:tr w:rsidR="002F2E5C" w14:paraId="187C5BF0"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BAC350E" w14:textId="77777777" w:rsidR="002F2E5C" w:rsidRDefault="002F2E5C" w:rsidP="007755BB">
            <w:pPr>
              <w:jc w:val="center"/>
              <w:rPr>
                <w:b/>
              </w:rPr>
            </w:pPr>
            <w:r>
              <w:rPr>
                <w:b/>
              </w:rPr>
              <w:t>Informace ke kombinované nebo distanční formě</w:t>
            </w:r>
          </w:p>
        </w:tc>
      </w:tr>
      <w:tr w:rsidR="002F2E5C" w14:paraId="198C9D6F" w14:textId="77777777" w:rsidTr="007755BB">
        <w:tc>
          <w:tcPr>
            <w:tcW w:w="4787" w:type="dxa"/>
            <w:gridSpan w:val="3"/>
            <w:tcBorders>
              <w:top w:val="single" w:sz="2" w:space="0" w:color="auto"/>
            </w:tcBorders>
            <w:shd w:val="clear" w:color="auto" w:fill="F7CAAC"/>
          </w:tcPr>
          <w:p w14:paraId="75DFD7C8" w14:textId="77777777" w:rsidR="002F2E5C" w:rsidRDefault="002F2E5C" w:rsidP="007755BB">
            <w:pPr>
              <w:jc w:val="both"/>
            </w:pPr>
            <w:r>
              <w:rPr>
                <w:b/>
              </w:rPr>
              <w:t>Rozsah konzultací (soustředění)</w:t>
            </w:r>
          </w:p>
        </w:tc>
        <w:tc>
          <w:tcPr>
            <w:tcW w:w="889" w:type="dxa"/>
            <w:tcBorders>
              <w:top w:val="single" w:sz="2" w:space="0" w:color="auto"/>
            </w:tcBorders>
          </w:tcPr>
          <w:p w14:paraId="27660C71" w14:textId="77777777" w:rsidR="002F2E5C" w:rsidRDefault="002F2E5C" w:rsidP="007755BB">
            <w:pPr>
              <w:jc w:val="both"/>
            </w:pPr>
            <w:r>
              <w:t>18</w:t>
            </w:r>
          </w:p>
        </w:tc>
        <w:tc>
          <w:tcPr>
            <w:tcW w:w="4179" w:type="dxa"/>
            <w:gridSpan w:val="4"/>
            <w:tcBorders>
              <w:top w:val="single" w:sz="2" w:space="0" w:color="auto"/>
            </w:tcBorders>
            <w:shd w:val="clear" w:color="auto" w:fill="F7CAAC"/>
          </w:tcPr>
          <w:p w14:paraId="10F81D66" w14:textId="77777777" w:rsidR="002F2E5C" w:rsidRDefault="002F2E5C" w:rsidP="007755BB">
            <w:pPr>
              <w:jc w:val="both"/>
              <w:rPr>
                <w:b/>
              </w:rPr>
            </w:pPr>
            <w:r>
              <w:rPr>
                <w:b/>
              </w:rPr>
              <w:t xml:space="preserve">hodin </w:t>
            </w:r>
          </w:p>
        </w:tc>
      </w:tr>
      <w:tr w:rsidR="002F2E5C" w14:paraId="55F4BFC7" w14:textId="77777777" w:rsidTr="007755BB">
        <w:tc>
          <w:tcPr>
            <w:tcW w:w="9855" w:type="dxa"/>
            <w:gridSpan w:val="8"/>
            <w:shd w:val="clear" w:color="auto" w:fill="F7CAAC"/>
          </w:tcPr>
          <w:p w14:paraId="42807AD3" w14:textId="77777777" w:rsidR="002F2E5C" w:rsidRDefault="002F2E5C" w:rsidP="007755BB">
            <w:pPr>
              <w:jc w:val="both"/>
              <w:rPr>
                <w:b/>
              </w:rPr>
            </w:pPr>
            <w:r>
              <w:rPr>
                <w:b/>
              </w:rPr>
              <w:t>Informace o způsobu kontaktu s vyučujícím</w:t>
            </w:r>
          </w:p>
        </w:tc>
      </w:tr>
      <w:tr w:rsidR="002F2E5C" w14:paraId="7D33696F" w14:textId="77777777" w:rsidTr="007755BB">
        <w:trPr>
          <w:trHeight w:val="562"/>
        </w:trPr>
        <w:tc>
          <w:tcPr>
            <w:tcW w:w="9855" w:type="dxa"/>
            <w:gridSpan w:val="8"/>
          </w:tcPr>
          <w:p w14:paraId="296E07F1" w14:textId="77777777" w:rsidR="002F2E5C" w:rsidRDefault="002F2E5C" w:rsidP="007755BB">
            <w:pPr>
              <w:jc w:val="both"/>
            </w:pPr>
            <w:r w:rsidRPr="00C56E7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6E75">
              <w:rPr>
                <w:sz w:val="18"/>
              </w:rPr>
              <w:t xml:space="preserve"> </w:t>
            </w:r>
          </w:p>
        </w:tc>
      </w:tr>
    </w:tbl>
    <w:p w14:paraId="3860D311"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
      <w:tr w:rsidR="002F2E5C" w14:paraId="643773E7" w14:textId="77777777" w:rsidTr="007755BB">
        <w:tc>
          <w:tcPr>
            <w:tcW w:w="9855" w:type="dxa"/>
            <w:gridSpan w:val="8"/>
            <w:tcBorders>
              <w:bottom w:val="double" w:sz="4" w:space="0" w:color="auto"/>
            </w:tcBorders>
            <w:shd w:val="clear" w:color="auto" w:fill="BDD6EE"/>
          </w:tcPr>
          <w:p w14:paraId="758E03DF" w14:textId="259508DC" w:rsidR="002F2E5C" w:rsidRDefault="002F2E5C" w:rsidP="007755BB">
            <w:pPr>
              <w:tabs>
                <w:tab w:val="right" w:pos="94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1A62E7F3" w14:textId="77777777" w:rsidTr="007755BB">
        <w:tc>
          <w:tcPr>
            <w:tcW w:w="3086" w:type="dxa"/>
            <w:tcBorders>
              <w:top w:val="double" w:sz="4" w:space="0" w:color="auto"/>
            </w:tcBorders>
            <w:shd w:val="clear" w:color="auto" w:fill="F7CAAC"/>
          </w:tcPr>
          <w:p w14:paraId="3E66425B"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740C63F0" w14:textId="77777777" w:rsidR="002F2E5C" w:rsidRDefault="002F2E5C" w:rsidP="007755BB">
            <w:pPr>
              <w:jc w:val="both"/>
            </w:pPr>
            <w:bookmarkStart w:id="1041" w:name="TestovaniSW"/>
            <w:r>
              <w:t>Testování software</w:t>
            </w:r>
            <w:bookmarkEnd w:id="1041"/>
          </w:p>
        </w:tc>
      </w:tr>
      <w:tr w:rsidR="002F2E5C" w14:paraId="12427500" w14:textId="77777777" w:rsidTr="007755BB">
        <w:tc>
          <w:tcPr>
            <w:tcW w:w="3086" w:type="dxa"/>
            <w:shd w:val="clear" w:color="auto" w:fill="F7CAAC"/>
          </w:tcPr>
          <w:p w14:paraId="5F690F32" w14:textId="77777777" w:rsidR="002F2E5C" w:rsidRDefault="002F2E5C" w:rsidP="007755BB">
            <w:pPr>
              <w:jc w:val="both"/>
              <w:rPr>
                <w:b/>
              </w:rPr>
            </w:pPr>
            <w:r>
              <w:rPr>
                <w:b/>
              </w:rPr>
              <w:t>Typ předmětu</w:t>
            </w:r>
          </w:p>
        </w:tc>
        <w:tc>
          <w:tcPr>
            <w:tcW w:w="3406" w:type="dxa"/>
            <w:gridSpan w:val="4"/>
          </w:tcPr>
          <w:p w14:paraId="5C78DAA9" w14:textId="77777777" w:rsidR="002F2E5C" w:rsidRDefault="002F2E5C" w:rsidP="007755BB">
            <w:pPr>
              <w:jc w:val="both"/>
            </w:pPr>
            <w:r>
              <w:t>povinný</w:t>
            </w:r>
          </w:p>
        </w:tc>
        <w:tc>
          <w:tcPr>
            <w:tcW w:w="2755" w:type="dxa"/>
            <w:gridSpan w:val="2"/>
            <w:shd w:val="clear" w:color="auto" w:fill="F7CAAC"/>
          </w:tcPr>
          <w:p w14:paraId="23697C02" w14:textId="77777777" w:rsidR="002F2E5C" w:rsidRDefault="002F2E5C" w:rsidP="007755BB">
            <w:pPr>
              <w:jc w:val="both"/>
            </w:pPr>
            <w:r>
              <w:rPr>
                <w:b/>
              </w:rPr>
              <w:t>doporučený ročník / semestr</w:t>
            </w:r>
          </w:p>
        </w:tc>
        <w:tc>
          <w:tcPr>
            <w:tcW w:w="608" w:type="dxa"/>
          </w:tcPr>
          <w:p w14:paraId="20C720CF" w14:textId="77777777" w:rsidR="002F2E5C" w:rsidRDefault="002F2E5C" w:rsidP="007755BB">
            <w:pPr>
              <w:jc w:val="both"/>
            </w:pPr>
            <w:r>
              <w:t>2/L</w:t>
            </w:r>
          </w:p>
        </w:tc>
      </w:tr>
      <w:tr w:rsidR="002F2E5C" w14:paraId="33642B88" w14:textId="77777777" w:rsidTr="007755BB">
        <w:tc>
          <w:tcPr>
            <w:tcW w:w="3086" w:type="dxa"/>
            <w:shd w:val="clear" w:color="auto" w:fill="F7CAAC"/>
          </w:tcPr>
          <w:p w14:paraId="1A8F45A3" w14:textId="77777777" w:rsidR="002F2E5C" w:rsidRDefault="002F2E5C" w:rsidP="007755BB">
            <w:pPr>
              <w:jc w:val="both"/>
              <w:rPr>
                <w:b/>
              </w:rPr>
            </w:pPr>
            <w:r>
              <w:rPr>
                <w:b/>
              </w:rPr>
              <w:t>Rozsah studijního předmětu</w:t>
            </w:r>
          </w:p>
        </w:tc>
        <w:tc>
          <w:tcPr>
            <w:tcW w:w="1701" w:type="dxa"/>
            <w:gridSpan w:val="2"/>
          </w:tcPr>
          <w:p w14:paraId="056F4061" w14:textId="77777777" w:rsidR="002F2E5C" w:rsidRDefault="002F2E5C" w:rsidP="007755BB">
            <w:pPr>
              <w:jc w:val="both"/>
            </w:pPr>
            <w:r>
              <w:t>14p + 28c</w:t>
            </w:r>
          </w:p>
        </w:tc>
        <w:tc>
          <w:tcPr>
            <w:tcW w:w="889" w:type="dxa"/>
            <w:shd w:val="clear" w:color="auto" w:fill="F7CAAC"/>
          </w:tcPr>
          <w:p w14:paraId="18058BA1" w14:textId="77777777" w:rsidR="002F2E5C" w:rsidRDefault="002F2E5C" w:rsidP="007755BB">
            <w:pPr>
              <w:jc w:val="both"/>
              <w:rPr>
                <w:b/>
              </w:rPr>
            </w:pPr>
            <w:r>
              <w:rPr>
                <w:b/>
              </w:rPr>
              <w:t xml:space="preserve">hod. </w:t>
            </w:r>
          </w:p>
        </w:tc>
        <w:tc>
          <w:tcPr>
            <w:tcW w:w="816" w:type="dxa"/>
          </w:tcPr>
          <w:p w14:paraId="27CA506B" w14:textId="77777777" w:rsidR="002F2E5C" w:rsidRDefault="002F2E5C" w:rsidP="007755BB">
            <w:pPr>
              <w:jc w:val="both"/>
            </w:pPr>
          </w:p>
        </w:tc>
        <w:tc>
          <w:tcPr>
            <w:tcW w:w="2156" w:type="dxa"/>
            <w:shd w:val="clear" w:color="auto" w:fill="F7CAAC"/>
          </w:tcPr>
          <w:p w14:paraId="177BE3CD" w14:textId="77777777" w:rsidR="002F2E5C" w:rsidRDefault="002F2E5C" w:rsidP="007755BB">
            <w:pPr>
              <w:jc w:val="both"/>
              <w:rPr>
                <w:b/>
              </w:rPr>
            </w:pPr>
            <w:r>
              <w:rPr>
                <w:b/>
              </w:rPr>
              <w:t>kreditů</w:t>
            </w:r>
          </w:p>
        </w:tc>
        <w:tc>
          <w:tcPr>
            <w:tcW w:w="1207" w:type="dxa"/>
            <w:gridSpan w:val="2"/>
          </w:tcPr>
          <w:p w14:paraId="06DEFB87" w14:textId="77777777" w:rsidR="002F2E5C" w:rsidRDefault="002F2E5C" w:rsidP="007755BB">
            <w:pPr>
              <w:jc w:val="both"/>
            </w:pPr>
            <w:r>
              <w:t>4</w:t>
            </w:r>
          </w:p>
        </w:tc>
      </w:tr>
      <w:tr w:rsidR="002F2E5C" w14:paraId="078F4D1E" w14:textId="77777777" w:rsidTr="007755BB">
        <w:tc>
          <w:tcPr>
            <w:tcW w:w="3086" w:type="dxa"/>
            <w:shd w:val="clear" w:color="auto" w:fill="F7CAAC"/>
          </w:tcPr>
          <w:p w14:paraId="24E6D0CE" w14:textId="77777777" w:rsidR="002F2E5C" w:rsidRDefault="002F2E5C" w:rsidP="007755BB">
            <w:pPr>
              <w:jc w:val="both"/>
              <w:rPr>
                <w:b/>
                <w:sz w:val="22"/>
              </w:rPr>
            </w:pPr>
            <w:r>
              <w:rPr>
                <w:b/>
              </w:rPr>
              <w:t>Prerekvizity, korekvizity, ekvivalence</w:t>
            </w:r>
          </w:p>
        </w:tc>
        <w:tc>
          <w:tcPr>
            <w:tcW w:w="6769" w:type="dxa"/>
            <w:gridSpan w:val="7"/>
          </w:tcPr>
          <w:p w14:paraId="45E544DB" w14:textId="77777777" w:rsidR="002F2E5C" w:rsidRDefault="002F2E5C" w:rsidP="007755BB">
            <w:pPr>
              <w:jc w:val="both"/>
            </w:pPr>
            <w:r>
              <w:t>nejsou</w:t>
            </w:r>
          </w:p>
        </w:tc>
      </w:tr>
      <w:tr w:rsidR="002F2E5C" w14:paraId="63026943" w14:textId="77777777" w:rsidTr="007755BB">
        <w:tc>
          <w:tcPr>
            <w:tcW w:w="3086" w:type="dxa"/>
            <w:shd w:val="clear" w:color="auto" w:fill="F7CAAC"/>
          </w:tcPr>
          <w:p w14:paraId="1F8E3D49" w14:textId="77777777" w:rsidR="002F2E5C" w:rsidRDefault="002F2E5C" w:rsidP="007755BB">
            <w:pPr>
              <w:jc w:val="both"/>
              <w:rPr>
                <w:b/>
              </w:rPr>
            </w:pPr>
            <w:r>
              <w:rPr>
                <w:b/>
              </w:rPr>
              <w:t>Způsob ověření studijních výsledků</w:t>
            </w:r>
          </w:p>
        </w:tc>
        <w:tc>
          <w:tcPr>
            <w:tcW w:w="3406" w:type="dxa"/>
            <w:gridSpan w:val="4"/>
          </w:tcPr>
          <w:p w14:paraId="2ED1D4A4" w14:textId="77777777" w:rsidR="002F2E5C" w:rsidRDefault="002F2E5C" w:rsidP="007755BB">
            <w:pPr>
              <w:jc w:val="both"/>
            </w:pPr>
            <w:r>
              <w:t>Klasifikovaný zápočet</w:t>
            </w:r>
          </w:p>
        </w:tc>
        <w:tc>
          <w:tcPr>
            <w:tcW w:w="2156" w:type="dxa"/>
            <w:shd w:val="clear" w:color="auto" w:fill="F7CAAC"/>
          </w:tcPr>
          <w:p w14:paraId="42D7571E" w14:textId="77777777" w:rsidR="002F2E5C" w:rsidRDefault="002F2E5C" w:rsidP="007755BB">
            <w:pPr>
              <w:jc w:val="both"/>
              <w:rPr>
                <w:b/>
              </w:rPr>
            </w:pPr>
            <w:r>
              <w:rPr>
                <w:b/>
              </w:rPr>
              <w:t>Forma výuky</w:t>
            </w:r>
          </w:p>
        </w:tc>
        <w:tc>
          <w:tcPr>
            <w:tcW w:w="1207" w:type="dxa"/>
            <w:gridSpan w:val="2"/>
          </w:tcPr>
          <w:p w14:paraId="5A35F4EF" w14:textId="77777777" w:rsidR="002F2E5C" w:rsidRDefault="002F2E5C" w:rsidP="007755BB">
            <w:pPr>
              <w:jc w:val="both"/>
            </w:pPr>
            <w:r>
              <w:t>přednáška cvičení</w:t>
            </w:r>
          </w:p>
        </w:tc>
      </w:tr>
      <w:tr w:rsidR="002F2E5C" w14:paraId="66CFE931" w14:textId="77777777" w:rsidTr="007755BB">
        <w:trPr>
          <w:trHeight w:val="1110"/>
        </w:trPr>
        <w:tc>
          <w:tcPr>
            <w:tcW w:w="3086" w:type="dxa"/>
            <w:shd w:val="clear" w:color="auto" w:fill="F7CAAC"/>
          </w:tcPr>
          <w:p w14:paraId="6E8D1384"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3532A989" w14:textId="77777777" w:rsidR="002F2E5C" w:rsidRDefault="002F2E5C" w:rsidP="007755BB">
            <w:r>
              <w:t>Pro udělení</w:t>
            </w:r>
            <w:r w:rsidRPr="00EC44EC">
              <w:t xml:space="preserve"> zápočtu </w:t>
            </w:r>
            <w:r>
              <w:t xml:space="preserve">je požadováno: </w:t>
            </w:r>
          </w:p>
          <w:p w14:paraId="739ECCE6" w14:textId="77777777" w:rsidR="002F2E5C" w:rsidRDefault="002F2E5C" w:rsidP="007755BB">
            <w:pPr>
              <w:pStyle w:val="Odstavecseseznamem"/>
              <w:numPr>
                <w:ilvl w:val="0"/>
                <w:numId w:val="5"/>
              </w:numPr>
            </w:pPr>
            <w:r>
              <w:t>a</w:t>
            </w:r>
            <w:r w:rsidRPr="006F72C0">
              <w:t>ktivní účast ve výuce</w:t>
            </w:r>
            <w:r>
              <w:t xml:space="preserve"> (přednášky/cvičení)</w:t>
            </w:r>
            <w:r w:rsidRPr="006F72C0">
              <w:t xml:space="preserve"> v rozsahu min. 80%</w:t>
            </w:r>
          </w:p>
          <w:p w14:paraId="2E27957B" w14:textId="77777777" w:rsidR="002F2E5C" w:rsidRDefault="002F2E5C" w:rsidP="007755BB">
            <w:pPr>
              <w:pStyle w:val="Odstavecseseznamem"/>
              <w:numPr>
                <w:ilvl w:val="0"/>
                <w:numId w:val="5"/>
              </w:numPr>
            </w:pPr>
            <w:r>
              <w:t>v</w:t>
            </w:r>
            <w:r w:rsidRPr="006F72C0">
              <w:t xml:space="preserve">ypracování semestrální </w:t>
            </w:r>
            <w:r>
              <w:t>projekt</w:t>
            </w:r>
            <w:r w:rsidRPr="006F72C0">
              <w:t xml:space="preserve"> </w:t>
            </w:r>
            <w:r>
              <w:t>s ověřením teoretických i praktických znalostí</w:t>
            </w:r>
          </w:p>
          <w:p w14:paraId="3F9E6853" w14:textId="77777777" w:rsidR="002F2E5C" w:rsidRDefault="002F2E5C" w:rsidP="007755BB">
            <w:pPr>
              <w:pStyle w:val="Odstavecseseznamem"/>
              <w:numPr>
                <w:ilvl w:val="0"/>
                <w:numId w:val="5"/>
              </w:numPr>
            </w:pPr>
            <w:r>
              <w:t>ú</w:t>
            </w:r>
            <w:r w:rsidRPr="006F72C0">
              <w:t xml:space="preserve">spěšné absolvování </w:t>
            </w:r>
            <w:r>
              <w:t>dílčích znalostních testů</w:t>
            </w:r>
            <w:r w:rsidRPr="006F72C0">
              <w:t xml:space="preserve"> v průběhu semestru</w:t>
            </w:r>
          </w:p>
          <w:p w14:paraId="3B150D6C" w14:textId="77777777" w:rsidR="002F2E5C" w:rsidRDefault="002F2E5C" w:rsidP="007755BB">
            <w:pPr>
              <w:ind w:left="60"/>
            </w:pPr>
            <w:r>
              <w:t>Pro úspěšné absolvování zkoušky je požadováno:</w:t>
            </w:r>
          </w:p>
          <w:p w14:paraId="31B0B6D6" w14:textId="77777777" w:rsidR="002F2E5C" w:rsidRDefault="002F2E5C" w:rsidP="007755BB">
            <w:pPr>
              <w:pStyle w:val="Odstavecseseznamem"/>
              <w:numPr>
                <w:ilvl w:val="0"/>
                <w:numId w:val="5"/>
              </w:numPr>
            </w:pPr>
            <w:r>
              <w:t>splnění požadavků klasifikovaného zápočtu</w:t>
            </w:r>
          </w:p>
          <w:p w14:paraId="6362F7F9" w14:textId="77777777" w:rsidR="002F2E5C" w:rsidRDefault="002F2E5C" w:rsidP="007755BB">
            <w:pPr>
              <w:pStyle w:val="Odstavecseseznamem"/>
              <w:ind w:left="420"/>
            </w:pPr>
          </w:p>
        </w:tc>
      </w:tr>
      <w:tr w:rsidR="002F2E5C" w14:paraId="015A33DD" w14:textId="77777777" w:rsidTr="007755BB">
        <w:trPr>
          <w:trHeight w:val="554"/>
        </w:trPr>
        <w:tc>
          <w:tcPr>
            <w:tcW w:w="9855" w:type="dxa"/>
            <w:gridSpan w:val="8"/>
            <w:tcBorders>
              <w:top w:val="nil"/>
            </w:tcBorders>
          </w:tcPr>
          <w:p w14:paraId="5131DF8E" w14:textId="77777777" w:rsidR="002F2E5C" w:rsidRDefault="002F2E5C" w:rsidP="007755BB">
            <w:pPr>
              <w:jc w:val="both"/>
            </w:pPr>
          </w:p>
        </w:tc>
      </w:tr>
      <w:tr w:rsidR="002F2E5C" w14:paraId="12A4AF1E" w14:textId="77777777" w:rsidTr="007755BB">
        <w:trPr>
          <w:trHeight w:val="197"/>
        </w:trPr>
        <w:tc>
          <w:tcPr>
            <w:tcW w:w="3086" w:type="dxa"/>
            <w:tcBorders>
              <w:top w:val="nil"/>
            </w:tcBorders>
            <w:shd w:val="clear" w:color="auto" w:fill="F7CAAC"/>
          </w:tcPr>
          <w:p w14:paraId="7C8460A0" w14:textId="77777777" w:rsidR="002F2E5C" w:rsidRDefault="002F2E5C" w:rsidP="007755BB">
            <w:pPr>
              <w:jc w:val="both"/>
              <w:rPr>
                <w:b/>
              </w:rPr>
            </w:pPr>
            <w:r>
              <w:rPr>
                <w:b/>
              </w:rPr>
              <w:t>Garant předmětu</w:t>
            </w:r>
          </w:p>
        </w:tc>
        <w:tc>
          <w:tcPr>
            <w:tcW w:w="6769" w:type="dxa"/>
            <w:gridSpan w:val="7"/>
            <w:tcBorders>
              <w:top w:val="nil"/>
            </w:tcBorders>
          </w:tcPr>
          <w:p w14:paraId="7D7BD4EE" w14:textId="77777777" w:rsidR="002F2E5C" w:rsidRDefault="002F2E5C" w:rsidP="007755BB">
            <w:pPr>
              <w:jc w:val="both"/>
            </w:pPr>
            <w:r>
              <w:t>Ing. Petr Žáček</w:t>
            </w:r>
          </w:p>
        </w:tc>
      </w:tr>
      <w:tr w:rsidR="002F2E5C" w14:paraId="4C07C007" w14:textId="77777777" w:rsidTr="007755BB">
        <w:trPr>
          <w:trHeight w:val="243"/>
        </w:trPr>
        <w:tc>
          <w:tcPr>
            <w:tcW w:w="3086" w:type="dxa"/>
            <w:tcBorders>
              <w:top w:val="nil"/>
            </w:tcBorders>
            <w:shd w:val="clear" w:color="auto" w:fill="F7CAAC"/>
          </w:tcPr>
          <w:p w14:paraId="52DEC0BA" w14:textId="77777777" w:rsidR="002F2E5C" w:rsidRDefault="002F2E5C" w:rsidP="007755BB">
            <w:pPr>
              <w:jc w:val="both"/>
              <w:rPr>
                <w:b/>
              </w:rPr>
            </w:pPr>
            <w:r>
              <w:rPr>
                <w:b/>
              </w:rPr>
              <w:t>Zapojení garanta do výuky předmětu</w:t>
            </w:r>
          </w:p>
        </w:tc>
        <w:tc>
          <w:tcPr>
            <w:tcW w:w="6769" w:type="dxa"/>
            <w:gridSpan w:val="7"/>
            <w:tcBorders>
              <w:top w:val="nil"/>
            </w:tcBorders>
          </w:tcPr>
          <w:p w14:paraId="46948D91" w14:textId="77777777" w:rsidR="002F2E5C" w:rsidRDefault="002F2E5C" w:rsidP="007755BB">
            <w:pPr>
              <w:jc w:val="both"/>
            </w:pPr>
            <w:r>
              <w:t>Vedení přednášek, kontrola úrovně zpracovaných semestrálních projektů a ověření znalostí formou testů.</w:t>
            </w:r>
          </w:p>
        </w:tc>
      </w:tr>
      <w:tr w:rsidR="002F2E5C" w14:paraId="7FCBC50A" w14:textId="77777777" w:rsidTr="007755BB">
        <w:tc>
          <w:tcPr>
            <w:tcW w:w="3086" w:type="dxa"/>
            <w:shd w:val="clear" w:color="auto" w:fill="F7CAAC"/>
          </w:tcPr>
          <w:p w14:paraId="605EA9E7" w14:textId="77777777" w:rsidR="002F2E5C" w:rsidRDefault="002F2E5C" w:rsidP="007755BB">
            <w:pPr>
              <w:jc w:val="both"/>
              <w:rPr>
                <w:b/>
              </w:rPr>
            </w:pPr>
            <w:r>
              <w:rPr>
                <w:b/>
              </w:rPr>
              <w:t>Vyučující</w:t>
            </w:r>
          </w:p>
        </w:tc>
        <w:tc>
          <w:tcPr>
            <w:tcW w:w="6769" w:type="dxa"/>
            <w:gridSpan w:val="7"/>
            <w:tcBorders>
              <w:bottom w:val="nil"/>
            </w:tcBorders>
          </w:tcPr>
          <w:p w14:paraId="2AA8E932" w14:textId="63BC0AD8" w:rsidR="002F2E5C" w:rsidRDefault="004C17B1" w:rsidP="007755BB">
            <w:pPr>
              <w:jc w:val="both"/>
            </w:pPr>
            <w:r>
              <w:t>Ing. Petr Žáček, přednášky (100 %)</w:t>
            </w:r>
          </w:p>
          <w:p w14:paraId="2D06FAAF" w14:textId="77777777" w:rsidR="002F2E5C" w:rsidRDefault="002F2E5C" w:rsidP="007755BB">
            <w:pPr>
              <w:jc w:val="both"/>
            </w:pPr>
          </w:p>
        </w:tc>
      </w:tr>
      <w:tr w:rsidR="002F2E5C" w14:paraId="5A8E3E7C" w14:textId="77777777" w:rsidTr="007755BB">
        <w:trPr>
          <w:trHeight w:val="554"/>
        </w:trPr>
        <w:tc>
          <w:tcPr>
            <w:tcW w:w="9855" w:type="dxa"/>
            <w:gridSpan w:val="8"/>
            <w:tcBorders>
              <w:top w:val="nil"/>
            </w:tcBorders>
          </w:tcPr>
          <w:p w14:paraId="47531D0C" w14:textId="77777777" w:rsidR="002F2E5C" w:rsidRDefault="002F2E5C" w:rsidP="007755BB">
            <w:pPr>
              <w:jc w:val="both"/>
            </w:pPr>
          </w:p>
        </w:tc>
      </w:tr>
      <w:tr w:rsidR="002F2E5C" w14:paraId="1BACE8F7" w14:textId="77777777" w:rsidTr="007755BB">
        <w:tc>
          <w:tcPr>
            <w:tcW w:w="3086" w:type="dxa"/>
            <w:shd w:val="clear" w:color="auto" w:fill="F7CAAC"/>
          </w:tcPr>
          <w:p w14:paraId="1DFFEED2" w14:textId="77777777" w:rsidR="002F2E5C" w:rsidRDefault="002F2E5C" w:rsidP="007755BB">
            <w:pPr>
              <w:jc w:val="both"/>
              <w:rPr>
                <w:b/>
              </w:rPr>
            </w:pPr>
            <w:r>
              <w:rPr>
                <w:b/>
              </w:rPr>
              <w:t>Stručná anotace předmětu</w:t>
            </w:r>
          </w:p>
        </w:tc>
        <w:tc>
          <w:tcPr>
            <w:tcW w:w="6769" w:type="dxa"/>
            <w:gridSpan w:val="7"/>
            <w:tcBorders>
              <w:bottom w:val="nil"/>
            </w:tcBorders>
          </w:tcPr>
          <w:p w14:paraId="7E79A49C" w14:textId="77777777" w:rsidR="002F2E5C" w:rsidRDefault="002F2E5C" w:rsidP="007755BB">
            <w:pPr>
              <w:jc w:val="both"/>
            </w:pPr>
          </w:p>
        </w:tc>
      </w:tr>
      <w:tr w:rsidR="002F2E5C" w14:paraId="4BD51854" w14:textId="77777777" w:rsidTr="007755BB">
        <w:trPr>
          <w:trHeight w:val="3938"/>
        </w:trPr>
        <w:tc>
          <w:tcPr>
            <w:tcW w:w="9855" w:type="dxa"/>
            <w:gridSpan w:val="8"/>
            <w:tcBorders>
              <w:top w:val="nil"/>
              <w:bottom w:val="single" w:sz="12" w:space="0" w:color="auto"/>
            </w:tcBorders>
          </w:tcPr>
          <w:p w14:paraId="5371FB9C" w14:textId="77777777" w:rsidR="002F2E5C" w:rsidRDefault="002F2E5C" w:rsidP="007755BB">
            <w:pPr>
              <w:jc w:val="both"/>
              <w:rPr>
                <w:ins w:id="1042" w:author="Zuzka" w:date="2018-11-16T02:50:00Z"/>
                <w:szCs w:val="22"/>
              </w:rPr>
            </w:pPr>
            <w:r w:rsidRPr="00AE497C">
              <w:rPr>
                <w:szCs w:val="22"/>
              </w:rPr>
              <w:t>Cílem předmětu je vysvětlení a seznámení studenta s testováním software, které je v dnešní době nedílnou součástí vývoje software. Student se seznámí s rolí testování při vývoji software, se základní terminologií jako prvkem pro další rozvoj znalostí. V rámci předmětu budou vysvětleny základní způsoby návrhů testů včetně praktické ukázky a tvorby testů. Dále budou rozebrány možnosti využití nástrojů pro test</w:t>
            </w:r>
            <w:r>
              <w:rPr>
                <w:szCs w:val="22"/>
              </w:rPr>
              <w:t>ování a role managementu testů.</w:t>
            </w:r>
          </w:p>
          <w:p w14:paraId="0B144354" w14:textId="77777777" w:rsidR="00107A35" w:rsidRPr="00AE497C" w:rsidRDefault="00107A35" w:rsidP="007755BB">
            <w:pPr>
              <w:jc w:val="both"/>
              <w:rPr>
                <w:szCs w:val="22"/>
              </w:rPr>
            </w:pPr>
          </w:p>
          <w:p w14:paraId="56CE6C22" w14:textId="77777777" w:rsidR="002F2E5C" w:rsidRPr="00AE497C" w:rsidRDefault="002F2E5C" w:rsidP="007755BB">
            <w:pPr>
              <w:rPr>
                <w:szCs w:val="22"/>
              </w:rPr>
            </w:pPr>
            <w:r w:rsidRPr="00AE497C">
              <w:rPr>
                <w:szCs w:val="22"/>
              </w:rPr>
              <w:t>Témata:</w:t>
            </w:r>
          </w:p>
          <w:p w14:paraId="481733BC" w14:textId="77777777" w:rsidR="002F2E5C" w:rsidRPr="00AE497C" w:rsidRDefault="002F2E5C" w:rsidP="007755BB">
            <w:pPr>
              <w:pStyle w:val="Odstavecseseznamem"/>
              <w:numPr>
                <w:ilvl w:val="0"/>
                <w:numId w:val="16"/>
              </w:numPr>
              <w:rPr>
                <w:szCs w:val="22"/>
              </w:rPr>
            </w:pPr>
            <w:r w:rsidRPr="00AE497C">
              <w:rPr>
                <w:szCs w:val="22"/>
              </w:rPr>
              <w:t>Úvod do problematiky – Proč je nutné testovat, rozdělení terminologie</w:t>
            </w:r>
          </w:p>
          <w:p w14:paraId="3D2895E7" w14:textId="77777777" w:rsidR="002F2E5C" w:rsidRPr="00AE497C" w:rsidRDefault="002F2E5C" w:rsidP="007755BB">
            <w:pPr>
              <w:pStyle w:val="Odstavecseseznamem"/>
              <w:numPr>
                <w:ilvl w:val="0"/>
                <w:numId w:val="16"/>
              </w:numPr>
              <w:rPr>
                <w:szCs w:val="22"/>
              </w:rPr>
            </w:pPr>
            <w:r w:rsidRPr="00AE497C">
              <w:rPr>
                <w:szCs w:val="22"/>
              </w:rPr>
              <w:t>Cíle testování, základní testovací principy</w:t>
            </w:r>
          </w:p>
          <w:p w14:paraId="590B9A41" w14:textId="77777777" w:rsidR="002F2E5C" w:rsidRPr="00AE497C" w:rsidRDefault="002F2E5C" w:rsidP="007755BB">
            <w:pPr>
              <w:pStyle w:val="Odstavecseseznamem"/>
              <w:numPr>
                <w:ilvl w:val="0"/>
                <w:numId w:val="16"/>
              </w:numPr>
              <w:rPr>
                <w:szCs w:val="22"/>
              </w:rPr>
            </w:pPr>
            <w:r w:rsidRPr="00AE497C">
              <w:rPr>
                <w:szCs w:val="22"/>
              </w:rPr>
              <w:t>Vývojové životní cykly – druhy a role testování v nich</w:t>
            </w:r>
          </w:p>
          <w:p w14:paraId="2D299990" w14:textId="77777777" w:rsidR="002F2E5C" w:rsidRPr="00AE497C" w:rsidRDefault="002F2E5C" w:rsidP="007755BB">
            <w:pPr>
              <w:pStyle w:val="Odstavecseseznamem"/>
              <w:numPr>
                <w:ilvl w:val="0"/>
                <w:numId w:val="16"/>
              </w:numPr>
              <w:rPr>
                <w:szCs w:val="22"/>
              </w:rPr>
            </w:pPr>
            <w:r w:rsidRPr="00AE497C">
              <w:rPr>
                <w:szCs w:val="22"/>
              </w:rPr>
              <w:t>Základní testovací proces – 5 kroků testování</w:t>
            </w:r>
          </w:p>
          <w:p w14:paraId="2FF4FD02" w14:textId="77777777" w:rsidR="002F2E5C" w:rsidRPr="00AE497C" w:rsidRDefault="002F2E5C" w:rsidP="007755BB">
            <w:pPr>
              <w:pStyle w:val="Odstavecseseznamem"/>
              <w:numPr>
                <w:ilvl w:val="0"/>
                <w:numId w:val="16"/>
              </w:numPr>
              <w:rPr>
                <w:szCs w:val="22"/>
              </w:rPr>
            </w:pPr>
            <w:r w:rsidRPr="00AE497C">
              <w:rPr>
                <w:szCs w:val="22"/>
              </w:rPr>
              <w:t>Testovací úrovně, typy testování</w:t>
            </w:r>
          </w:p>
          <w:p w14:paraId="649B0B71" w14:textId="77777777" w:rsidR="002F2E5C" w:rsidRPr="00AE497C" w:rsidRDefault="002F2E5C" w:rsidP="007755BB">
            <w:pPr>
              <w:pStyle w:val="Odstavecseseznamem"/>
              <w:numPr>
                <w:ilvl w:val="0"/>
                <w:numId w:val="16"/>
              </w:numPr>
              <w:rPr>
                <w:szCs w:val="22"/>
              </w:rPr>
            </w:pPr>
            <w:r w:rsidRPr="00AE497C">
              <w:rPr>
                <w:szCs w:val="22"/>
              </w:rPr>
              <w:t>Druhy testů – funkcionální, nefunkcionální, strukturální a další</w:t>
            </w:r>
          </w:p>
          <w:p w14:paraId="2B12E676" w14:textId="77777777" w:rsidR="002F2E5C" w:rsidRPr="00AE497C" w:rsidRDefault="002F2E5C" w:rsidP="007755BB">
            <w:pPr>
              <w:pStyle w:val="Odstavecseseznamem"/>
              <w:numPr>
                <w:ilvl w:val="0"/>
                <w:numId w:val="16"/>
              </w:numPr>
              <w:rPr>
                <w:szCs w:val="22"/>
              </w:rPr>
            </w:pPr>
            <w:r w:rsidRPr="00AE497C">
              <w:rPr>
                <w:szCs w:val="22"/>
              </w:rPr>
              <w:t>Statické testování – kontrola kódu, dokumentů a revize</w:t>
            </w:r>
          </w:p>
          <w:p w14:paraId="0F2012BD" w14:textId="77777777" w:rsidR="002F2E5C" w:rsidRPr="00AE497C" w:rsidRDefault="002F2E5C" w:rsidP="007755BB">
            <w:pPr>
              <w:pStyle w:val="Odstavecseseznamem"/>
              <w:numPr>
                <w:ilvl w:val="0"/>
                <w:numId w:val="16"/>
              </w:numPr>
              <w:rPr>
                <w:szCs w:val="22"/>
              </w:rPr>
            </w:pPr>
            <w:r w:rsidRPr="00AE497C">
              <w:rPr>
                <w:szCs w:val="22"/>
              </w:rPr>
              <w:t>Rozdělení na testování černé/bílé skříňky a testy založené na zkušenostech</w:t>
            </w:r>
          </w:p>
          <w:p w14:paraId="5C7B9647" w14:textId="77777777" w:rsidR="002F2E5C" w:rsidRPr="00AE497C" w:rsidRDefault="002F2E5C" w:rsidP="007755BB">
            <w:pPr>
              <w:pStyle w:val="Odstavecseseznamem"/>
              <w:numPr>
                <w:ilvl w:val="0"/>
                <w:numId w:val="16"/>
              </w:numPr>
              <w:rPr>
                <w:szCs w:val="22"/>
              </w:rPr>
            </w:pPr>
            <w:r w:rsidRPr="00AE497C">
              <w:rPr>
                <w:szCs w:val="22"/>
              </w:rPr>
              <w:t>Metody testování černé skříňky – ekvivalenční třídy, analýza hraničních hodnot, rozhodovací tabulky a další</w:t>
            </w:r>
          </w:p>
          <w:p w14:paraId="0C4115C9" w14:textId="77777777" w:rsidR="002F2E5C" w:rsidRPr="00AE497C" w:rsidRDefault="002F2E5C" w:rsidP="007755BB">
            <w:pPr>
              <w:pStyle w:val="Odstavecseseznamem"/>
              <w:numPr>
                <w:ilvl w:val="0"/>
                <w:numId w:val="16"/>
              </w:numPr>
              <w:rPr>
                <w:szCs w:val="22"/>
              </w:rPr>
            </w:pPr>
            <w:r w:rsidRPr="00AE497C">
              <w:rPr>
                <w:szCs w:val="22"/>
              </w:rPr>
              <w:t>Metody testování bílé skříňky – rozdělení dle testované úrovně</w:t>
            </w:r>
          </w:p>
          <w:p w14:paraId="37ED7A64" w14:textId="77777777" w:rsidR="002F2E5C" w:rsidRPr="00AE497C" w:rsidRDefault="002F2E5C" w:rsidP="007755BB">
            <w:pPr>
              <w:pStyle w:val="Odstavecseseznamem"/>
              <w:numPr>
                <w:ilvl w:val="0"/>
                <w:numId w:val="16"/>
              </w:numPr>
              <w:rPr>
                <w:szCs w:val="22"/>
              </w:rPr>
            </w:pPr>
            <w:r w:rsidRPr="00AE497C">
              <w:rPr>
                <w:szCs w:val="22"/>
              </w:rPr>
              <w:t>Jednotkové testy a pokrytí příkazů, větví/rozhodování a cest</w:t>
            </w:r>
          </w:p>
          <w:p w14:paraId="2C7D14E9" w14:textId="77777777" w:rsidR="002F2E5C" w:rsidRPr="00AE497C" w:rsidRDefault="002F2E5C" w:rsidP="007755BB">
            <w:pPr>
              <w:pStyle w:val="Odstavecseseznamem"/>
              <w:numPr>
                <w:ilvl w:val="0"/>
                <w:numId w:val="16"/>
              </w:numPr>
              <w:rPr>
                <w:szCs w:val="22"/>
              </w:rPr>
            </w:pPr>
            <w:r w:rsidRPr="00AE497C">
              <w:rPr>
                <w:szCs w:val="22"/>
              </w:rPr>
              <w:t>Metody založeného na zkušenostech</w:t>
            </w:r>
          </w:p>
          <w:p w14:paraId="55980C87" w14:textId="77777777" w:rsidR="002F2E5C" w:rsidRPr="00AE497C" w:rsidRDefault="002F2E5C" w:rsidP="007755BB">
            <w:pPr>
              <w:pStyle w:val="Odstavecseseznamem"/>
              <w:numPr>
                <w:ilvl w:val="0"/>
                <w:numId w:val="16"/>
              </w:numPr>
              <w:rPr>
                <w:szCs w:val="22"/>
              </w:rPr>
            </w:pPr>
            <w:r w:rsidRPr="00AE497C">
              <w:rPr>
                <w:szCs w:val="22"/>
              </w:rPr>
              <w:t>Úvod do managementu testů</w:t>
            </w:r>
          </w:p>
          <w:p w14:paraId="2391A8D0" w14:textId="77777777" w:rsidR="002F2E5C" w:rsidRDefault="002F2E5C" w:rsidP="007755BB">
            <w:pPr>
              <w:pStyle w:val="Odstavecseseznamem"/>
              <w:numPr>
                <w:ilvl w:val="0"/>
                <w:numId w:val="16"/>
              </w:numPr>
              <w:rPr>
                <w:ins w:id="1043" w:author="Zuzka" w:date="2018-11-16T02:50:00Z"/>
                <w:szCs w:val="22"/>
              </w:rPr>
            </w:pPr>
            <w:r w:rsidRPr="00AE497C">
              <w:rPr>
                <w:szCs w:val="22"/>
              </w:rPr>
              <w:t>Testovací nástroje</w:t>
            </w:r>
          </w:p>
          <w:p w14:paraId="452587BC" w14:textId="77777777" w:rsidR="00107A35" w:rsidRPr="00107A35" w:rsidRDefault="00107A35">
            <w:pPr>
              <w:ind w:left="720"/>
              <w:rPr>
                <w:szCs w:val="22"/>
              </w:rPr>
              <w:pPrChange w:id="1044" w:author="Zuzka" w:date="2018-11-16T02:50:00Z">
                <w:pPr>
                  <w:pStyle w:val="Odstavecseseznamem"/>
                  <w:numPr>
                    <w:numId w:val="16"/>
                  </w:numPr>
                  <w:ind w:left="1080" w:hanging="360"/>
                </w:pPr>
              </w:pPrChange>
            </w:pPr>
          </w:p>
        </w:tc>
      </w:tr>
      <w:tr w:rsidR="002F2E5C" w14:paraId="4730FCC0" w14:textId="77777777" w:rsidTr="007755BB">
        <w:trPr>
          <w:trHeight w:val="265"/>
        </w:trPr>
        <w:tc>
          <w:tcPr>
            <w:tcW w:w="3653" w:type="dxa"/>
            <w:gridSpan w:val="2"/>
            <w:tcBorders>
              <w:top w:val="nil"/>
            </w:tcBorders>
            <w:shd w:val="clear" w:color="auto" w:fill="F7CAAC"/>
          </w:tcPr>
          <w:p w14:paraId="491330F9"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004A8DDD" w14:textId="77777777" w:rsidR="002F2E5C" w:rsidRDefault="002F2E5C" w:rsidP="007755BB">
            <w:pPr>
              <w:jc w:val="both"/>
            </w:pPr>
          </w:p>
        </w:tc>
      </w:tr>
      <w:tr w:rsidR="002F2E5C" w14:paraId="73765285" w14:textId="77777777" w:rsidTr="007755BB">
        <w:trPr>
          <w:trHeight w:val="116"/>
        </w:trPr>
        <w:tc>
          <w:tcPr>
            <w:tcW w:w="9855" w:type="dxa"/>
            <w:gridSpan w:val="8"/>
            <w:tcBorders>
              <w:top w:val="nil"/>
            </w:tcBorders>
          </w:tcPr>
          <w:p w14:paraId="3D5D24B3" w14:textId="77777777" w:rsidR="002F2E5C" w:rsidRDefault="002F2E5C" w:rsidP="007755BB">
            <w:pPr>
              <w:jc w:val="both"/>
              <w:rPr>
                <w:rStyle w:val="Hypertextovodkaz"/>
              </w:rPr>
            </w:pPr>
            <w:r w:rsidRPr="00A726D4">
              <w:rPr>
                <w:b/>
              </w:rPr>
              <w:t>Povinná literatura</w:t>
            </w:r>
            <w:r>
              <w:rPr>
                <w:b/>
              </w:rPr>
              <w:t>:</w:t>
            </w:r>
          </w:p>
          <w:p w14:paraId="3955ABD0" w14:textId="77777777" w:rsidR="002F2E5C" w:rsidRDefault="002F2E5C" w:rsidP="007755BB">
            <w:pPr>
              <w:rPr>
                <w:color w:val="333333"/>
                <w:shd w:val="clear" w:color="auto" w:fill="FFFFFF"/>
                <w:lang w:val="en-GB" w:eastAsia="en-GB"/>
              </w:rPr>
            </w:pPr>
            <w:r w:rsidRPr="007D0475">
              <w:rPr>
                <w:color w:val="333333"/>
                <w:shd w:val="clear" w:color="auto" w:fill="FFFFFF"/>
                <w:lang w:val="en-GB" w:eastAsia="en-GB"/>
              </w:rPr>
              <w:t>PATTON, Ron. </w:t>
            </w:r>
            <w:r w:rsidRPr="007D0475">
              <w:rPr>
                <w:i/>
                <w:iCs/>
                <w:color w:val="333333"/>
                <w:lang w:val="en-GB" w:eastAsia="en-GB"/>
              </w:rPr>
              <w:t>Testování softwaru</w:t>
            </w:r>
            <w:r w:rsidRPr="007D0475">
              <w:rPr>
                <w:color w:val="333333"/>
                <w:shd w:val="clear" w:color="auto" w:fill="FFFFFF"/>
                <w:lang w:val="en-GB" w:eastAsia="en-GB"/>
              </w:rPr>
              <w:t>. Praha: Computer Press, 2002. Programování. ISBN 80-7226-636-5.</w:t>
            </w:r>
          </w:p>
          <w:p w14:paraId="26AD1AAA" w14:textId="374BB287" w:rsidR="002F2E5C" w:rsidRDefault="002F2E5C" w:rsidP="007755BB">
            <w:pPr>
              <w:rPr>
                <w:ins w:id="1045" w:author="Zuzka" w:date="2018-11-16T02:51:00Z"/>
                <w:lang w:val="en-US" w:eastAsia="en-US"/>
              </w:rPr>
            </w:pPr>
            <w:r w:rsidRPr="007D0475">
              <w:rPr>
                <w:lang w:val="en-US" w:eastAsia="en-US"/>
              </w:rPr>
              <w:t xml:space="preserve">ISTQB CTFL - Syllabus (CZ). Czech and Slovak Testing Board [online]. 2011, 15.1.2017 [cit. 2018-07-25]. Dostupné z: </w:t>
            </w:r>
            <w:r w:rsidR="00F86595" w:rsidRPr="00F86595">
              <w:rPr>
                <w:rPrChange w:id="1046" w:author="Zuzka" w:date="2018-11-16T02:51:00Z">
                  <w:rPr>
                    <w:rStyle w:val="Hypertextovodkaz"/>
                    <w:lang w:val="en-US" w:eastAsia="en-US"/>
                  </w:rPr>
                </w:rPrChange>
              </w:rPr>
              <w:t>http://castb.org/wp-content/uploads/2017/01/ISTQB_CTFL_Syllabus_v2011-CZ_1_0_0.pdf</w:t>
            </w:r>
          </w:p>
          <w:p w14:paraId="2C1C4FA0" w14:textId="77777777" w:rsidR="00F86595" w:rsidRPr="00F86595" w:rsidRDefault="00F86595" w:rsidP="00F86595">
            <w:pPr>
              <w:rPr>
                <w:ins w:id="1047" w:author="Zuzka" w:date="2018-11-16T02:51:00Z"/>
                <w:lang w:val="en-GB" w:eastAsia="en-GB"/>
              </w:rPr>
            </w:pPr>
            <w:ins w:id="1048" w:author="Zuzka" w:date="2018-11-16T02:51:00Z">
              <w:r w:rsidRPr="00F86595">
                <w:rPr>
                  <w:lang w:val="en-GB" w:eastAsia="en-GB"/>
                </w:rPr>
                <w:t>PAGE, Alan, Ken JOHNSTON a Bj ROLLISON. </w:t>
              </w:r>
              <w:r w:rsidRPr="00F86595">
                <w:rPr>
                  <w:i/>
                  <w:iCs/>
                  <w:lang w:val="en-GB" w:eastAsia="en-GB"/>
                </w:rPr>
                <w:t>How we test software at Microsoft</w:t>
              </w:r>
              <w:r w:rsidRPr="00F86595">
                <w:rPr>
                  <w:lang w:val="en-GB" w:eastAsia="en-GB"/>
                </w:rPr>
                <w:t>. Redmond, Wash.: Microsoft, c2009. Best practices (Redmond, Wash.). ISBN 978-0735624252.</w:t>
              </w:r>
            </w:ins>
          </w:p>
          <w:p w14:paraId="755D1521" w14:textId="77777777" w:rsidR="00F86595" w:rsidRPr="007D0475" w:rsidRDefault="00F86595" w:rsidP="007755BB">
            <w:pPr>
              <w:rPr>
                <w:lang w:val="en-GB" w:eastAsia="en-GB"/>
              </w:rPr>
            </w:pPr>
          </w:p>
          <w:p w14:paraId="59E4A5E7" w14:textId="77777777" w:rsidR="002F2E5C" w:rsidRDefault="002F2E5C" w:rsidP="007755BB">
            <w:pPr>
              <w:rPr>
                <w:lang w:val="en-US" w:eastAsia="en-US"/>
              </w:rPr>
            </w:pPr>
          </w:p>
          <w:p w14:paraId="33BD66F6" w14:textId="77777777" w:rsidR="002F2E5C" w:rsidRDefault="002F2E5C" w:rsidP="007755BB">
            <w:pPr>
              <w:rPr>
                <w:b/>
                <w:lang w:val="en-US" w:eastAsia="en-US"/>
              </w:rPr>
            </w:pPr>
            <w:r w:rsidRPr="00A726D4">
              <w:rPr>
                <w:b/>
                <w:lang w:val="en-US" w:eastAsia="en-US"/>
              </w:rPr>
              <w:t xml:space="preserve">Doporučená </w:t>
            </w:r>
            <w:r>
              <w:rPr>
                <w:b/>
                <w:lang w:val="en-US" w:eastAsia="en-US"/>
              </w:rPr>
              <w:t>literatura</w:t>
            </w:r>
            <w:r w:rsidRPr="00A726D4">
              <w:rPr>
                <w:b/>
                <w:lang w:val="en-US" w:eastAsia="en-US"/>
              </w:rPr>
              <w:t>:</w:t>
            </w:r>
          </w:p>
          <w:p w14:paraId="0423AF42" w14:textId="389C0EB3" w:rsidR="002F2E5C" w:rsidRDefault="002F2E5C" w:rsidP="007755BB">
            <w:pPr>
              <w:rPr>
                <w:b/>
                <w:lang w:val="en-US" w:eastAsia="en-US"/>
              </w:rPr>
            </w:pPr>
            <w:r w:rsidRPr="007D0475">
              <w:rPr>
                <w:lang w:val="en-US" w:eastAsia="en-US"/>
              </w:rPr>
              <w:t xml:space="preserve">ISTQB CTFL - Glossary (EN). Czech and Slovak Testing Board [online]. 2014, 28.3.2014 [cit. 2018-07-25]. Dostupné z: </w:t>
            </w:r>
            <w:r w:rsidRPr="00F86595">
              <w:rPr>
                <w:rPrChange w:id="1049" w:author="Zuzka" w:date="2018-11-16T02:56:00Z">
                  <w:rPr>
                    <w:rStyle w:val="Hypertextovodkaz"/>
                    <w:lang w:val="en-US" w:eastAsia="en-US"/>
                  </w:rPr>
                </w:rPrChange>
              </w:rPr>
              <w:t>http://castb.org/wp-content/uploads/2014/05/istqb_glossary_of_testing_terms_v2.3.pdf</w:t>
            </w:r>
          </w:p>
          <w:p w14:paraId="6E0CB37E" w14:textId="77777777" w:rsidR="002F2E5C" w:rsidRDefault="002F2E5C" w:rsidP="007755BB">
            <w:pPr>
              <w:rPr>
                <w:ins w:id="1050" w:author="Zuzka" w:date="2018-11-16T02:52:00Z"/>
                <w:lang w:val="en-US" w:eastAsia="en-US"/>
              </w:rPr>
            </w:pPr>
            <w:r w:rsidRPr="007D0475">
              <w:rPr>
                <w:lang w:val="en-GB" w:eastAsia="en-US"/>
              </w:rPr>
              <w:t>PAGE, Alan, Ken JOHNSTON a Bj ROLLISON. </w:t>
            </w:r>
            <w:r w:rsidRPr="007D0475">
              <w:rPr>
                <w:i/>
                <w:iCs/>
                <w:lang w:val="en-GB" w:eastAsia="en-US"/>
              </w:rPr>
              <w:t>Jak testuje software Microsoft</w:t>
            </w:r>
            <w:r w:rsidRPr="007D0475">
              <w:rPr>
                <w:lang w:val="en-GB" w:eastAsia="en-US"/>
              </w:rPr>
              <w:t>. Brno: Computer Pres</w:t>
            </w:r>
            <w:r>
              <w:rPr>
                <w:lang w:val="en-GB" w:eastAsia="en-US"/>
              </w:rPr>
              <w:t>s, 2009. ISBN 978-80-251-2869-5</w:t>
            </w:r>
            <w:r w:rsidRPr="007D0475">
              <w:rPr>
                <w:lang w:val="en-US" w:eastAsia="en-US"/>
              </w:rPr>
              <w:t>.</w:t>
            </w:r>
          </w:p>
          <w:p w14:paraId="7767407C" w14:textId="77777777" w:rsidR="00F86595" w:rsidRPr="00F86595" w:rsidRDefault="00F86595" w:rsidP="00F86595">
            <w:pPr>
              <w:rPr>
                <w:ins w:id="1051" w:author="Zuzka" w:date="2018-11-16T02:52:00Z"/>
                <w:lang w:val="en-GB" w:eastAsia="en-US"/>
              </w:rPr>
            </w:pPr>
            <w:ins w:id="1052" w:author="Zuzka" w:date="2018-11-16T02:52:00Z">
              <w:r w:rsidRPr="00F86595">
                <w:rPr>
                  <w:lang w:val="en-GB" w:eastAsia="en-US"/>
                </w:rPr>
                <w:t>MYERS, Glenford J, Corey SANDLER a Tom BADGETT. </w:t>
              </w:r>
              <w:r w:rsidRPr="00F86595">
                <w:rPr>
                  <w:i/>
                  <w:iCs/>
                  <w:lang w:val="en-GB" w:eastAsia="en-US"/>
                </w:rPr>
                <w:t>The art of software testing</w:t>
              </w:r>
              <w:r w:rsidRPr="00F86595">
                <w:rPr>
                  <w:lang w:val="en-GB" w:eastAsia="en-US"/>
                </w:rPr>
                <w:t>. 3rd ed. Hoboken, N.J.: John Wiley, c2012. ISBN 978-1118031964.</w:t>
              </w:r>
            </w:ins>
          </w:p>
          <w:p w14:paraId="5DB54721" w14:textId="77777777" w:rsidR="00F86595" w:rsidRPr="00F86595" w:rsidRDefault="00F86595" w:rsidP="00F86595">
            <w:pPr>
              <w:rPr>
                <w:ins w:id="1053" w:author="Zuzka" w:date="2018-11-16T02:56:00Z"/>
                <w:lang w:val="en-GB" w:eastAsia="en-US"/>
              </w:rPr>
            </w:pPr>
            <w:ins w:id="1054" w:author="Zuzka" w:date="2018-11-16T02:56:00Z">
              <w:r w:rsidRPr="00F86595">
                <w:rPr>
                  <w:i/>
                  <w:iCs/>
                  <w:lang w:val="en-GB" w:eastAsia="en-US"/>
                </w:rPr>
                <w:t>Complete guide to test automation</w:t>
              </w:r>
              <w:r w:rsidRPr="00F86595">
                <w:rPr>
                  <w:lang w:val="en-GB" w:eastAsia="en-US"/>
                </w:rPr>
                <w:t>. New York, NY: Springer Science+Business Media, 2018. ISBN 978-1484238318.</w:t>
              </w:r>
            </w:ins>
          </w:p>
          <w:p w14:paraId="27C1385C" w14:textId="77777777" w:rsidR="00EC76CD" w:rsidRPr="00EC76CD" w:rsidRDefault="00EC76CD" w:rsidP="00EC76CD">
            <w:pPr>
              <w:rPr>
                <w:ins w:id="1055" w:author="Zuzka" w:date="2018-11-16T02:59:00Z"/>
                <w:lang w:val="en-GB" w:eastAsia="en-US"/>
              </w:rPr>
            </w:pPr>
            <w:ins w:id="1056" w:author="Zuzka" w:date="2018-11-16T02:59:00Z">
              <w:r w:rsidRPr="00EC76CD">
                <w:rPr>
                  <w:lang w:val="en-GB" w:eastAsia="en-US"/>
                </w:rPr>
                <w:t>PATTON, Ron. </w:t>
              </w:r>
              <w:r w:rsidRPr="00EC76CD">
                <w:rPr>
                  <w:i/>
                  <w:iCs/>
                  <w:lang w:val="en-GB" w:eastAsia="en-US"/>
                </w:rPr>
                <w:t>Software testing</w:t>
              </w:r>
              <w:r w:rsidRPr="00EC76CD">
                <w:rPr>
                  <w:lang w:val="en-GB" w:eastAsia="en-US"/>
                </w:rPr>
                <w:t>. 2nd ed. Indianapolis, IN: Sams Pub., c2006. ISBN 978-0672327988.</w:t>
              </w:r>
            </w:ins>
          </w:p>
          <w:p w14:paraId="40085C31" w14:textId="77777777" w:rsidR="00EC76CD" w:rsidRPr="00EC76CD" w:rsidRDefault="00EC76CD" w:rsidP="00EC76CD">
            <w:pPr>
              <w:rPr>
                <w:ins w:id="1057" w:author="Zuzka" w:date="2018-11-16T03:00:00Z"/>
                <w:lang w:val="en-GB" w:eastAsia="en-US"/>
              </w:rPr>
            </w:pPr>
            <w:ins w:id="1058" w:author="Zuzka" w:date="2018-11-16T03:00:00Z">
              <w:r w:rsidRPr="00EC76CD">
                <w:rPr>
                  <w:lang w:val="en-GB" w:eastAsia="en-US"/>
                </w:rPr>
                <w:t>BLACK, Rex. </w:t>
              </w:r>
              <w:r w:rsidRPr="00EC76CD">
                <w:rPr>
                  <w:i/>
                  <w:iCs/>
                  <w:lang w:val="en-GB" w:eastAsia="en-US"/>
                </w:rPr>
                <w:t>Advanced software testing: Guide to the ISTQB Advanced Certification as an Advanced Test Manager</w:t>
              </w:r>
              <w:r w:rsidRPr="00EC76CD">
                <w:rPr>
                  <w:lang w:val="en-GB" w:eastAsia="en-US"/>
                </w:rPr>
                <w:t>. Second edition. Santa Barbara: Rocky Nook, 2014. ISBN 978-1937538507.</w:t>
              </w:r>
            </w:ins>
          </w:p>
          <w:p w14:paraId="680719D1" w14:textId="77777777" w:rsidR="00F86595" w:rsidRPr="007D0475" w:rsidRDefault="00F86595" w:rsidP="007755BB">
            <w:pPr>
              <w:rPr>
                <w:lang w:val="en-GB" w:eastAsia="en-US"/>
              </w:rPr>
            </w:pPr>
          </w:p>
        </w:tc>
      </w:tr>
      <w:tr w:rsidR="002F2E5C" w14:paraId="08EA22EE"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48B23A" w14:textId="77777777" w:rsidR="002F2E5C" w:rsidRDefault="002F2E5C" w:rsidP="007755BB">
            <w:pPr>
              <w:jc w:val="center"/>
              <w:rPr>
                <w:b/>
              </w:rPr>
            </w:pPr>
            <w:r>
              <w:rPr>
                <w:b/>
              </w:rPr>
              <w:t>Informace ke kombinované nebo distanční formě</w:t>
            </w:r>
          </w:p>
        </w:tc>
      </w:tr>
      <w:tr w:rsidR="002F2E5C" w14:paraId="55A9575C" w14:textId="77777777" w:rsidTr="007755BB">
        <w:tc>
          <w:tcPr>
            <w:tcW w:w="4787" w:type="dxa"/>
            <w:gridSpan w:val="3"/>
            <w:tcBorders>
              <w:top w:val="single" w:sz="2" w:space="0" w:color="auto"/>
            </w:tcBorders>
            <w:shd w:val="clear" w:color="auto" w:fill="F7CAAC"/>
          </w:tcPr>
          <w:p w14:paraId="194ABF5B" w14:textId="77777777" w:rsidR="002F2E5C" w:rsidRDefault="002F2E5C" w:rsidP="007755BB">
            <w:pPr>
              <w:jc w:val="both"/>
            </w:pPr>
            <w:r>
              <w:rPr>
                <w:b/>
              </w:rPr>
              <w:t>Rozsah konzultací (soustředění)</w:t>
            </w:r>
          </w:p>
        </w:tc>
        <w:tc>
          <w:tcPr>
            <w:tcW w:w="889" w:type="dxa"/>
            <w:tcBorders>
              <w:top w:val="single" w:sz="2" w:space="0" w:color="auto"/>
            </w:tcBorders>
          </w:tcPr>
          <w:p w14:paraId="639BD70E" w14:textId="77777777" w:rsidR="002F2E5C" w:rsidRDefault="002F2E5C" w:rsidP="007755BB">
            <w:pPr>
              <w:jc w:val="both"/>
            </w:pPr>
            <w:r>
              <w:t>16</w:t>
            </w:r>
          </w:p>
        </w:tc>
        <w:tc>
          <w:tcPr>
            <w:tcW w:w="4179" w:type="dxa"/>
            <w:gridSpan w:val="4"/>
            <w:tcBorders>
              <w:top w:val="single" w:sz="2" w:space="0" w:color="auto"/>
            </w:tcBorders>
            <w:shd w:val="clear" w:color="auto" w:fill="F7CAAC"/>
          </w:tcPr>
          <w:p w14:paraId="6C961B7C" w14:textId="77777777" w:rsidR="002F2E5C" w:rsidRDefault="002F2E5C" w:rsidP="007755BB">
            <w:pPr>
              <w:jc w:val="both"/>
              <w:rPr>
                <w:b/>
              </w:rPr>
            </w:pPr>
            <w:r>
              <w:rPr>
                <w:b/>
              </w:rPr>
              <w:t xml:space="preserve">hodin </w:t>
            </w:r>
          </w:p>
        </w:tc>
      </w:tr>
      <w:tr w:rsidR="002F2E5C" w14:paraId="1B4B3DCE" w14:textId="77777777" w:rsidTr="007755BB">
        <w:tc>
          <w:tcPr>
            <w:tcW w:w="9855" w:type="dxa"/>
            <w:gridSpan w:val="8"/>
            <w:shd w:val="clear" w:color="auto" w:fill="F7CAAC"/>
          </w:tcPr>
          <w:p w14:paraId="5C89533D" w14:textId="77777777" w:rsidR="002F2E5C" w:rsidRDefault="002F2E5C" w:rsidP="007755BB">
            <w:pPr>
              <w:jc w:val="both"/>
              <w:rPr>
                <w:b/>
              </w:rPr>
            </w:pPr>
            <w:r>
              <w:rPr>
                <w:b/>
              </w:rPr>
              <w:t>Informace o způsobu kontaktu s vyučujícím</w:t>
            </w:r>
          </w:p>
        </w:tc>
      </w:tr>
      <w:tr w:rsidR="002F2E5C" w14:paraId="6E3083AE" w14:textId="77777777" w:rsidTr="007755BB">
        <w:trPr>
          <w:trHeight w:val="561"/>
        </w:trPr>
        <w:tc>
          <w:tcPr>
            <w:tcW w:w="9855" w:type="dxa"/>
            <w:gridSpan w:val="8"/>
          </w:tcPr>
          <w:p w14:paraId="308EB7DE" w14:textId="77777777" w:rsidR="002F2E5C" w:rsidRDefault="002F2E5C" w:rsidP="007755BB">
            <w:pPr>
              <w:jc w:val="both"/>
            </w:pPr>
            <w:r w:rsidRPr="00AE497C">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3806BBBD" w14:textId="77777777" w:rsidR="00F86595" w:rsidRDefault="00F86595">
      <w:pPr>
        <w:rPr>
          <w:ins w:id="1059" w:author="Zuzka" w:date="2018-11-16T02:50:00Z"/>
        </w:rPr>
      </w:pPr>
      <w:ins w:id="1060" w:author="Zuzka" w:date="2018-11-16T02:50: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061">
          <w:tblGrid>
            <w:gridCol w:w="76"/>
            <w:gridCol w:w="3010"/>
            <w:gridCol w:w="567"/>
            <w:gridCol w:w="1134"/>
            <w:gridCol w:w="889"/>
            <w:gridCol w:w="816"/>
            <w:gridCol w:w="2156"/>
            <w:gridCol w:w="539"/>
            <w:gridCol w:w="668"/>
            <w:gridCol w:w="76"/>
          </w:tblGrid>
        </w:tblGridChange>
      </w:tblGrid>
      <w:tr w:rsidR="002F2E5C" w14:paraId="5686FAE9" w14:textId="77777777" w:rsidTr="007755BB">
        <w:tc>
          <w:tcPr>
            <w:tcW w:w="9855" w:type="dxa"/>
            <w:gridSpan w:val="8"/>
            <w:tcBorders>
              <w:bottom w:val="double" w:sz="4" w:space="0" w:color="auto"/>
            </w:tcBorders>
            <w:shd w:val="clear" w:color="auto" w:fill="BDD6EE"/>
          </w:tcPr>
          <w:p w14:paraId="5638A7B7" w14:textId="5C3D5585" w:rsidR="002F2E5C" w:rsidRDefault="002F2E5C" w:rsidP="007755BB">
            <w:pPr>
              <w:tabs>
                <w:tab w:val="right" w:pos="947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58161C28" w14:textId="77777777" w:rsidTr="007755BB">
        <w:tc>
          <w:tcPr>
            <w:tcW w:w="3086" w:type="dxa"/>
            <w:tcBorders>
              <w:top w:val="double" w:sz="4" w:space="0" w:color="auto"/>
            </w:tcBorders>
            <w:shd w:val="clear" w:color="auto" w:fill="F7CAAC"/>
          </w:tcPr>
          <w:p w14:paraId="135497E9"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2F548243" w14:textId="77777777" w:rsidR="002F2E5C" w:rsidRDefault="002F2E5C" w:rsidP="007755BB">
            <w:pPr>
              <w:jc w:val="both"/>
            </w:pPr>
            <w:bookmarkStart w:id="1062" w:name="UmelaAvypocetniInteligence"/>
            <w:r>
              <w:t>Umělá a výpočetní inteligence</w:t>
            </w:r>
            <w:bookmarkEnd w:id="1062"/>
          </w:p>
        </w:tc>
      </w:tr>
      <w:tr w:rsidR="002F2E5C" w14:paraId="367A9F1E" w14:textId="77777777" w:rsidTr="007755BB">
        <w:tc>
          <w:tcPr>
            <w:tcW w:w="3086" w:type="dxa"/>
            <w:shd w:val="clear" w:color="auto" w:fill="F7CAAC"/>
          </w:tcPr>
          <w:p w14:paraId="6342FFDF" w14:textId="77777777" w:rsidR="002F2E5C" w:rsidRDefault="002F2E5C" w:rsidP="007755BB">
            <w:pPr>
              <w:jc w:val="both"/>
              <w:rPr>
                <w:b/>
              </w:rPr>
            </w:pPr>
            <w:r>
              <w:rPr>
                <w:b/>
              </w:rPr>
              <w:t>Typ předmětu</w:t>
            </w:r>
          </w:p>
        </w:tc>
        <w:tc>
          <w:tcPr>
            <w:tcW w:w="3406" w:type="dxa"/>
            <w:gridSpan w:val="4"/>
          </w:tcPr>
          <w:p w14:paraId="1C5F09F2" w14:textId="77777777" w:rsidR="002F2E5C" w:rsidRDefault="002F2E5C" w:rsidP="007755BB">
            <w:pPr>
              <w:jc w:val="both"/>
            </w:pPr>
            <w:r>
              <w:t>Povinný „ZT“</w:t>
            </w:r>
          </w:p>
        </w:tc>
        <w:tc>
          <w:tcPr>
            <w:tcW w:w="2695" w:type="dxa"/>
            <w:gridSpan w:val="2"/>
            <w:shd w:val="clear" w:color="auto" w:fill="F7CAAC"/>
          </w:tcPr>
          <w:p w14:paraId="050D4D07" w14:textId="77777777" w:rsidR="002F2E5C" w:rsidRDefault="002F2E5C" w:rsidP="007755BB">
            <w:pPr>
              <w:jc w:val="both"/>
            </w:pPr>
            <w:r>
              <w:rPr>
                <w:b/>
              </w:rPr>
              <w:t>doporučený ročník / semestr</w:t>
            </w:r>
          </w:p>
        </w:tc>
        <w:tc>
          <w:tcPr>
            <w:tcW w:w="668" w:type="dxa"/>
          </w:tcPr>
          <w:p w14:paraId="6A50BD4A" w14:textId="77777777" w:rsidR="002F2E5C" w:rsidRDefault="002F2E5C" w:rsidP="007755BB">
            <w:pPr>
              <w:jc w:val="both"/>
            </w:pPr>
            <w:r>
              <w:t>3/L</w:t>
            </w:r>
          </w:p>
        </w:tc>
      </w:tr>
      <w:tr w:rsidR="002F2E5C" w14:paraId="2F9DECF0" w14:textId="77777777" w:rsidTr="007755BB">
        <w:tc>
          <w:tcPr>
            <w:tcW w:w="3086" w:type="dxa"/>
            <w:shd w:val="clear" w:color="auto" w:fill="F7CAAC"/>
          </w:tcPr>
          <w:p w14:paraId="19371692" w14:textId="77777777" w:rsidR="002F2E5C" w:rsidRDefault="002F2E5C" w:rsidP="007755BB">
            <w:pPr>
              <w:jc w:val="both"/>
              <w:rPr>
                <w:b/>
              </w:rPr>
            </w:pPr>
            <w:r>
              <w:rPr>
                <w:b/>
              </w:rPr>
              <w:t>Rozsah studijního předmětu</w:t>
            </w:r>
          </w:p>
        </w:tc>
        <w:tc>
          <w:tcPr>
            <w:tcW w:w="1701" w:type="dxa"/>
            <w:gridSpan w:val="2"/>
          </w:tcPr>
          <w:p w14:paraId="71699C41" w14:textId="77777777" w:rsidR="002F2E5C" w:rsidRDefault="002F2E5C" w:rsidP="007755BB">
            <w:pPr>
              <w:jc w:val="both"/>
            </w:pPr>
            <w:r>
              <w:t>24p + 24c</w:t>
            </w:r>
          </w:p>
        </w:tc>
        <w:tc>
          <w:tcPr>
            <w:tcW w:w="889" w:type="dxa"/>
            <w:shd w:val="clear" w:color="auto" w:fill="F7CAAC"/>
          </w:tcPr>
          <w:p w14:paraId="7B9C52CF" w14:textId="77777777" w:rsidR="002F2E5C" w:rsidRDefault="002F2E5C" w:rsidP="007755BB">
            <w:pPr>
              <w:jc w:val="both"/>
              <w:rPr>
                <w:b/>
              </w:rPr>
            </w:pPr>
            <w:r>
              <w:rPr>
                <w:b/>
              </w:rPr>
              <w:t xml:space="preserve">hod. </w:t>
            </w:r>
          </w:p>
        </w:tc>
        <w:tc>
          <w:tcPr>
            <w:tcW w:w="816" w:type="dxa"/>
          </w:tcPr>
          <w:p w14:paraId="3721D04D" w14:textId="77777777" w:rsidR="002F2E5C" w:rsidRDefault="002F2E5C" w:rsidP="007755BB">
            <w:pPr>
              <w:jc w:val="both"/>
            </w:pPr>
          </w:p>
        </w:tc>
        <w:tc>
          <w:tcPr>
            <w:tcW w:w="2156" w:type="dxa"/>
            <w:shd w:val="clear" w:color="auto" w:fill="F7CAAC"/>
          </w:tcPr>
          <w:p w14:paraId="2740F29D" w14:textId="77777777" w:rsidR="002F2E5C" w:rsidRDefault="002F2E5C" w:rsidP="007755BB">
            <w:pPr>
              <w:jc w:val="both"/>
              <w:rPr>
                <w:b/>
              </w:rPr>
            </w:pPr>
            <w:r>
              <w:rPr>
                <w:b/>
              </w:rPr>
              <w:t>kreditů</w:t>
            </w:r>
          </w:p>
        </w:tc>
        <w:tc>
          <w:tcPr>
            <w:tcW w:w="1207" w:type="dxa"/>
            <w:gridSpan w:val="2"/>
          </w:tcPr>
          <w:p w14:paraId="01A8464F" w14:textId="77777777" w:rsidR="002F2E5C" w:rsidRDefault="002F2E5C" w:rsidP="007755BB">
            <w:pPr>
              <w:jc w:val="both"/>
            </w:pPr>
            <w:r>
              <w:t>5</w:t>
            </w:r>
          </w:p>
        </w:tc>
      </w:tr>
      <w:tr w:rsidR="002F2E5C" w14:paraId="6A3F7A3F" w14:textId="77777777" w:rsidTr="007755BB">
        <w:tc>
          <w:tcPr>
            <w:tcW w:w="3086" w:type="dxa"/>
            <w:shd w:val="clear" w:color="auto" w:fill="F7CAAC"/>
          </w:tcPr>
          <w:p w14:paraId="58977B6B" w14:textId="77777777" w:rsidR="002F2E5C" w:rsidRDefault="002F2E5C" w:rsidP="007755BB">
            <w:pPr>
              <w:jc w:val="both"/>
              <w:rPr>
                <w:b/>
                <w:sz w:val="22"/>
              </w:rPr>
            </w:pPr>
            <w:r>
              <w:rPr>
                <w:b/>
              </w:rPr>
              <w:t>Prerekvizity, korekvizity, ekvivalence</w:t>
            </w:r>
          </w:p>
        </w:tc>
        <w:tc>
          <w:tcPr>
            <w:tcW w:w="6769" w:type="dxa"/>
            <w:gridSpan w:val="7"/>
          </w:tcPr>
          <w:p w14:paraId="4666A11C" w14:textId="77777777" w:rsidR="002F2E5C" w:rsidRDefault="002F2E5C" w:rsidP="007755BB">
            <w:pPr>
              <w:jc w:val="both"/>
            </w:pPr>
            <w:r>
              <w:t>nejsou</w:t>
            </w:r>
          </w:p>
        </w:tc>
      </w:tr>
      <w:tr w:rsidR="002F2E5C" w14:paraId="06F0FB1D" w14:textId="77777777" w:rsidTr="007755BB">
        <w:tc>
          <w:tcPr>
            <w:tcW w:w="3086" w:type="dxa"/>
            <w:shd w:val="clear" w:color="auto" w:fill="F7CAAC"/>
          </w:tcPr>
          <w:p w14:paraId="2041C33E" w14:textId="77777777" w:rsidR="002F2E5C" w:rsidRDefault="002F2E5C" w:rsidP="007755BB">
            <w:pPr>
              <w:jc w:val="both"/>
              <w:rPr>
                <w:b/>
              </w:rPr>
            </w:pPr>
            <w:r>
              <w:rPr>
                <w:b/>
              </w:rPr>
              <w:t>Způsob ověření studijních výsledků</w:t>
            </w:r>
          </w:p>
        </w:tc>
        <w:tc>
          <w:tcPr>
            <w:tcW w:w="3406" w:type="dxa"/>
            <w:gridSpan w:val="4"/>
          </w:tcPr>
          <w:p w14:paraId="15EBDAC6" w14:textId="77777777" w:rsidR="002F2E5C" w:rsidRDefault="002F2E5C" w:rsidP="007755BB">
            <w:pPr>
              <w:jc w:val="both"/>
            </w:pPr>
            <w:r>
              <w:t>zápočet, zkouška</w:t>
            </w:r>
          </w:p>
        </w:tc>
        <w:tc>
          <w:tcPr>
            <w:tcW w:w="2156" w:type="dxa"/>
            <w:shd w:val="clear" w:color="auto" w:fill="F7CAAC"/>
          </w:tcPr>
          <w:p w14:paraId="143488B7" w14:textId="77777777" w:rsidR="002F2E5C" w:rsidRDefault="002F2E5C" w:rsidP="007755BB">
            <w:pPr>
              <w:jc w:val="both"/>
              <w:rPr>
                <w:b/>
              </w:rPr>
            </w:pPr>
            <w:r>
              <w:rPr>
                <w:b/>
              </w:rPr>
              <w:t>Forma výuky</w:t>
            </w:r>
          </w:p>
        </w:tc>
        <w:tc>
          <w:tcPr>
            <w:tcW w:w="1207" w:type="dxa"/>
            <w:gridSpan w:val="2"/>
          </w:tcPr>
          <w:p w14:paraId="3E6DA375" w14:textId="77777777" w:rsidR="002F2E5C" w:rsidRDefault="002F2E5C" w:rsidP="007755BB">
            <w:pPr>
              <w:jc w:val="both"/>
            </w:pPr>
            <w:r>
              <w:t>přednáška</w:t>
            </w:r>
          </w:p>
          <w:p w14:paraId="0F248437" w14:textId="77777777" w:rsidR="002F2E5C" w:rsidRDefault="002F2E5C" w:rsidP="007755BB">
            <w:pPr>
              <w:jc w:val="both"/>
            </w:pPr>
            <w:r>
              <w:t>cvičení</w:t>
            </w:r>
          </w:p>
        </w:tc>
      </w:tr>
      <w:tr w:rsidR="002F2E5C" w14:paraId="502B1334" w14:textId="77777777" w:rsidTr="007755BB">
        <w:tc>
          <w:tcPr>
            <w:tcW w:w="3086" w:type="dxa"/>
            <w:shd w:val="clear" w:color="auto" w:fill="F7CAAC"/>
          </w:tcPr>
          <w:p w14:paraId="65DE45CC"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B28A124" w14:textId="77777777" w:rsidR="002F2E5C" w:rsidRDefault="002F2E5C" w:rsidP="007755BB">
            <w:r>
              <w:t>Pro udělení</w:t>
            </w:r>
            <w:r w:rsidRPr="00EC44EC">
              <w:t xml:space="preserve"> zápočtu </w:t>
            </w:r>
            <w:r>
              <w:t xml:space="preserve">je požadováno: </w:t>
            </w:r>
          </w:p>
          <w:p w14:paraId="00BAA97D" w14:textId="77777777" w:rsidR="002F2E5C" w:rsidRDefault="002F2E5C" w:rsidP="007755BB">
            <w:pPr>
              <w:pStyle w:val="Odstavecseseznamem"/>
              <w:numPr>
                <w:ilvl w:val="0"/>
                <w:numId w:val="5"/>
              </w:numPr>
            </w:pPr>
            <w:r>
              <w:t>povinná a aktivní účast na jednotlivých cvičeních (80% účast na cvičení).</w:t>
            </w:r>
          </w:p>
          <w:p w14:paraId="1404D7DC" w14:textId="77777777" w:rsidR="002F2E5C" w:rsidRDefault="002F2E5C" w:rsidP="007755BB">
            <w:pPr>
              <w:pStyle w:val="Odstavecseseznamem"/>
              <w:numPr>
                <w:ilvl w:val="0"/>
                <w:numId w:val="5"/>
              </w:numPr>
            </w:pPr>
            <w:r>
              <w:t>úspěšné a samostatné vypracování všech zadaných úloh v průběhu semestru.</w:t>
            </w:r>
          </w:p>
          <w:p w14:paraId="18D9D649" w14:textId="77777777" w:rsidR="002F2E5C" w:rsidRDefault="002F2E5C" w:rsidP="007755BB">
            <w:pPr>
              <w:ind w:left="60"/>
            </w:pPr>
            <w:r>
              <w:t>Pro úspěšné absolvování zkoušky je požadováno:</w:t>
            </w:r>
          </w:p>
          <w:p w14:paraId="77FE78CF" w14:textId="77777777" w:rsidR="002F2E5C" w:rsidRDefault="002F2E5C" w:rsidP="007755BB">
            <w:pPr>
              <w:pStyle w:val="Odstavecseseznamem"/>
              <w:numPr>
                <w:ilvl w:val="0"/>
                <w:numId w:val="5"/>
              </w:numPr>
            </w:pPr>
            <w:r>
              <w:t>splnění požadavků zápočtu</w:t>
            </w:r>
          </w:p>
          <w:p w14:paraId="786D8DED" w14:textId="77777777" w:rsidR="002F2E5C" w:rsidRDefault="002F2E5C" w:rsidP="007755BB">
            <w:pPr>
              <w:pStyle w:val="Odstavecseseznamem"/>
              <w:numPr>
                <w:ilvl w:val="0"/>
                <w:numId w:val="5"/>
              </w:numPr>
            </w:pPr>
            <w:r>
              <w:t>teoretické a praktické zvládnutí základní problematiky a jednotlivých témat.</w:t>
            </w:r>
          </w:p>
          <w:p w14:paraId="1DEAB4E9" w14:textId="77777777" w:rsidR="002F2E5C" w:rsidRDefault="002F2E5C" w:rsidP="007755BB">
            <w:pPr>
              <w:pStyle w:val="Odstavecseseznamem"/>
              <w:numPr>
                <w:ilvl w:val="0"/>
                <w:numId w:val="5"/>
              </w:numPr>
            </w:pPr>
            <w:r>
              <w:t xml:space="preserve">prokázání úspěšného zvládnutí probírané tématiky při ústním a písemné zkoušce. </w:t>
            </w:r>
          </w:p>
        </w:tc>
      </w:tr>
      <w:tr w:rsidR="002F2E5C" w14:paraId="6F016948" w14:textId="77777777" w:rsidTr="005F13CC">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3" w:author="Zuzka" w:date="2018-11-16T03:0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4"/>
          <w:trPrChange w:id="1064" w:author="Zuzka" w:date="2018-11-16T03:02:00Z">
            <w:trPr>
              <w:gridBefore w:val="1"/>
              <w:trHeight w:val="554"/>
            </w:trPr>
          </w:trPrChange>
        </w:trPr>
        <w:tc>
          <w:tcPr>
            <w:tcW w:w="9855" w:type="dxa"/>
            <w:gridSpan w:val="8"/>
            <w:tcBorders>
              <w:top w:val="nil"/>
            </w:tcBorders>
            <w:tcPrChange w:id="1065" w:author="Zuzka" w:date="2018-11-16T03:02:00Z">
              <w:tcPr>
                <w:tcW w:w="9855" w:type="dxa"/>
                <w:gridSpan w:val="9"/>
                <w:tcBorders>
                  <w:top w:val="nil"/>
                </w:tcBorders>
              </w:tcPr>
            </w:tcPrChange>
          </w:tcPr>
          <w:p w14:paraId="1F8C9373" w14:textId="77777777" w:rsidR="002F2E5C" w:rsidRDefault="002F2E5C" w:rsidP="007755BB">
            <w:pPr>
              <w:jc w:val="both"/>
            </w:pPr>
          </w:p>
        </w:tc>
      </w:tr>
      <w:tr w:rsidR="002F2E5C" w14:paraId="75E1465F" w14:textId="77777777" w:rsidTr="007755BB">
        <w:trPr>
          <w:trHeight w:val="197"/>
        </w:trPr>
        <w:tc>
          <w:tcPr>
            <w:tcW w:w="3086" w:type="dxa"/>
            <w:tcBorders>
              <w:top w:val="nil"/>
            </w:tcBorders>
            <w:shd w:val="clear" w:color="auto" w:fill="F7CAAC"/>
          </w:tcPr>
          <w:p w14:paraId="2430EC70" w14:textId="77777777" w:rsidR="002F2E5C" w:rsidRDefault="002F2E5C" w:rsidP="007755BB">
            <w:pPr>
              <w:jc w:val="both"/>
              <w:rPr>
                <w:b/>
              </w:rPr>
            </w:pPr>
            <w:r>
              <w:rPr>
                <w:b/>
              </w:rPr>
              <w:t>Garant předmětu</w:t>
            </w:r>
          </w:p>
        </w:tc>
        <w:tc>
          <w:tcPr>
            <w:tcW w:w="6769" w:type="dxa"/>
            <w:gridSpan w:val="7"/>
            <w:tcBorders>
              <w:top w:val="nil"/>
            </w:tcBorders>
          </w:tcPr>
          <w:p w14:paraId="03EB5324" w14:textId="77777777" w:rsidR="002F2E5C" w:rsidRDefault="002F2E5C" w:rsidP="007755BB">
            <w:pPr>
              <w:jc w:val="both"/>
            </w:pPr>
            <w:r>
              <w:t>doc. Ing. Zuzana Komínková Oplatková, Ph.D.</w:t>
            </w:r>
          </w:p>
        </w:tc>
      </w:tr>
      <w:tr w:rsidR="002F2E5C" w14:paraId="5367CBB2" w14:textId="77777777" w:rsidTr="007755BB">
        <w:trPr>
          <w:trHeight w:val="243"/>
        </w:trPr>
        <w:tc>
          <w:tcPr>
            <w:tcW w:w="3086" w:type="dxa"/>
            <w:tcBorders>
              <w:top w:val="nil"/>
            </w:tcBorders>
            <w:shd w:val="clear" w:color="auto" w:fill="F7CAAC"/>
          </w:tcPr>
          <w:p w14:paraId="5E55907D" w14:textId="77777777" w:rsidR="002F2E5C" w:rsidRDefault="002F2E5C" w:rsidP="007755BB">
            <w:pPr>
              <w:jc w:val="both"/>
              <w:rPr>
                <w:b/>
              </w:rPr>
            </w:pPr>
            <w:r>
              <w:rPr>
                <w:b/>
              </w:rPr>
              <w:t>Zapojení garanta do výuky předmětu</w:t>
            </w:r>
          </w:p>
        </w:tc>
        <w:tc>
          <w:tcPr>
            <w:tcW w:w="6769" w:type="dxa"/>
            <w:gridSpan w:val="7"/>
            <w:tcBorders>
              <w:top w:val="nil"/>
            </w:tcBorders>
          </w:tcPr>
          <w:p w14:paraId="1394ED7F" w14:textId="77777777" w:rsidR="002F2E5C" w:rsidRDefault="002F2E5C" w:rsidP="007755BB">
            <w:pPr>
              <w:jc w:val="both"/>
            </w:pPr>
            <w:r>
              <w:t>Vedení přednášek, ověření znalostí formou ústní a písemné zkoušky.</w:t>
            </w:r>
          </w:p>
        </w:tc>
      </w:tr>
      <w:tr w:rsidR="002F2E5C" w14:paraId="263CC28A" w14:textId="77777777" w:rsidTr="007755BB">
        <w:tc>
          <w:tcPr>
            <w:tcW w:w="3086" w:type="dxa"/>
            <w:shd w:val="clear" w:color="auto" w:fill="F7CAAC"/>
          </w:tcPr>
          <w:p w14:paraId="4FFE4C19" w14:textId="77777777" w:rsidR="002F2E5C" w:rsidRDefault="002F2E5C" w:rsidP="007755BB">
            <w:pPr>
              <w:jc w:val="both"/>
              <w:rPr>
                <w:b/>
              </w:rPr>
            </w:pPr>
            <w:r>
              <w:rPr>
                <w:b/>
              </w:rPr>
              <w:t>Vyučující</w:t>
            </w:r>
          </w:p>
        </w:tc>
        <w:tc>
          <w:tcPr>
            <w:tcW w:w="6769" w:type="dxa"/>
            <w:gridSpan w:val="7"/>
            <w:tcBorders>
              <w:bottom w:val="nil"/>
            </w:tcBorders>
          </w:tcPr>
          <w:p w14:paraId="69BA2C27" w14:textId="58718D06" w:rsidR="002F2E5C" w:rsidRDefault="002F2E5C" w:rsidP="00D67992">
            <w:pPr>
              <w:jc w:val="both"/>
            </w:pPr>
            <w:r>
              <w:t>doc. Ing. Zuzana Komínková Oplatková, Ph.D.</w:t>
            </w:r>
            <w:r w:rsidR="00D67992">
              <w:t xml:space="preserve">, </w:t>
            </w:r>
            <w:r>
              <w:t xml:space="preserve">přednášky </w:t>
            </w:r>
            <w:r w:rsidR="00D67992">
              <w:t>(</w:t>
            </w:r>
            <w:r>
              <w:t>100 %)</w:t>
            </w:r>
          </w:p>
        </w:tc>
      </w:tr>
      <w:tr w:rsidR="002F2E5C" w14:paraId="0CCBFC7D" w14:textId="77777777" w:rsidTr="005F13CC">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6" w:author="Zuzka" w:date="2018-11-16T03:0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1"/>
          <w:trPrChange w:id="1067" w:author="Zuzka" w:date="2018-11-16T03:02:00Z">
            <w:trPr>
              <w:gridBefore w:val="1"/>
              <w:trHeight w:val="554"/>
            </w:trPr>
          </w:trPrChange>
        </w:trPr>
        <w:tc>
          <w:tcPr>
            <w:tcW w:w="9855" w:type="dxa"/>
            <w:gridSpan w:val="8"/>
            <w:tcBorders>
              <w:top w:val="nil"/>
            </w:tcBorders>
            <w:tcPrChange w:id="1068" w:author="Zuzka" w:date="2018-11-16T03:02:00Z">
              <w:tcPr>
                <w:tcW w:w="9855" w:type="dxa"/>
                <w:gridSpan w:val="9"/>
                <w:tcBorders>
                  <w:top w:val="nil"/>
                </w:tcBorders>
              </w:tcPr>
            </w:tcPrChange>
          </w:tcPr>
          <w:p w14:paraId="03FFF0F8" w14:textId="77777777" w:rsidR="002F2E5C" w:rsidRDefault="002F2E5C" w:rsidP="007755BB">
            <w:pPr>
              <w:jc w:val="both"/>
            </w:pPr>
          </w:p>
        </w:tc>
      </w:tr>
      <w:tr w:rsidR="002F2E5C" w14:paraId="18222139" w14:textId="77777777" w:rsidTr="007755BB">
        <w:tc>
          <w:tcPr>
            <w:tcW w:w="3086" w:type="dxa"/>
            <w:shd w:val="clear" w:color="auto" w:fill="F7CAAC"/>
          </w:tcPr>
          <w:p w14:paraId="08A20933" w14:textId="77777777" w:rsidR="002F2E5C" w:rsidRDefault="002F2E5C" w:rsidP="007755BB">
            <w:pPr>
              <w:jc w:val="both"/>
              <w:rPr>
                <w:b/>
              </w:rPr>
            </w:pPr>
            <w:r>
              <w:rPr>
                <w:b/>
              </w:rPr>
              <w:t>Stručná anotace předmětu</w:t>
            </w:r>
          </w:p>
        </w:tc>
        <w:tc>
          <w:tcPr>
            <w:tcW w:w="6769" w:type="dxa"/>
            <w:gridSpan w:val="7"/>
            <w:tcBorders>
              <w:bottom w:val="nil"/>
            </w:tcBorders>
          </w:tcPr>
          <w:p w14:paraId="4B47AF6F" w14:textId="77777777" w:rsidR="002F2E5C" w:rsidRDefault="002F2E5C" w:rsidP="007755BB">
            <w:pPr>
              <w:jc w:val="both"/>
            </w:pPr>
          </w:p>
        </w:tc>
      </w:tr>
      <w:tr w:rsidR="002F2E5C" w14:paraId="7521B72C" w14:textId="77777777" w:rsidTr="007755BB">
        <w:trPr>
          <w:trHeight w:val="3938"/>
        </w:trPr>
        <w:tc>
          <w:tcPr>
            <w:tcW w:w="9855" w:type="dxa"/>
            <w:gridSpan w:val="8"/>
            <w:tcBorders>
              <w:top w:val="nil"/>
              <w:bottom w:val="single" w:sz="12" w:space="0" w:color="auto"/>
            </w:tcBorders>
          </w:tcPr>
          <w:p w14:paraId="706150C2" w14:textId="77777777" w:rsidR="002F2E5C" w:rsidRDefault="002F2E5C" w:rsidP="007755BB">
            <w:pPr>
              <w:jc w:val="both"/>
              <w:rPr>
                <w:ins w:id="1069" w:author="Zuzka" w:date="2018-11-16T03:02:00Z"/>
                <w:noProof/>
                <w:szCs w:val="22"/>
              </w:rPr>
            </w:pPr>
            <w:r w:rsidRPr="00BB0095">
              <w:rPr>
                <w:noProof/>
                <w:szCs w:val="22"/>
                <w:lang w:val="en-GB"/>
              </w:rPr>
              <w:t xml:space="preserve">Cílem kurzu je získání poznatků z </w:t>
            </w:r>
            <w:r w:rsidRPr="00BB0095">
              <w:rPr>
                <w:noProof/>
                <w:szCs w:val="22"/>
              </w:rPr>
              <w:t>vybraných a příbuzných oblastí poměrně dynamicky se rozvíjejícího oboru Umělé inteligence, a všech příbuzných metod patřící do skupiny tzv. „Computational Intelligence“. Student je seznámen se základní klasifikací metod a nástrojů a jejich vybranými reálnými aplikacemi. Probírány jsou zejména metody postavené na fuzzy logice a množinách, pravděpodobnostního počítání, strojového učení (Machine learningu), základy bio-inspirovaných výpočetních technik s řadou praktických aspektů (optimalizace), hybridní a multiagentní systémy a praktické aplikace klasifikace, zpracování a rozpoznávání vzorů a jazyka.</w:t>
            </w:r>
          </w:p>
          <w:p w14:paraId="20D0EDEA" w14:textId="77777777" w:rsidR="005F13CC" w:rsidRPr="00BB0095" w:rsidRDefault="005F13CC" w:rsidP="007755BB">
            <w:pPr>
              <w:jc w:val="both"/>
              <w:rPr>
                <w:noProof/>
                <w:szCs w:val="22"/>
                <w:lang w:val="en-GB"/>
              </w:rPr>
            </w:pPr>
          </w:p>
          <w:p w14:paraId="60642680" w14:textId="77777777" w:rsidR="002F2E5C" w:rsidRPr="00BB0095" w:rsidRDefault="002F2E5C" w:rsidP="007755BB">
            <w:pPr>
              <w:rPr>
                <w:szCs w:val="22"/>
              </w:rPr>
            </w:pPr>
            <w:r w:rsidRPr="00BB0095">
              <w:rPr>
                <w:szCs w:val="22"/>
              </w:rPr>
              <w:t>Témata:</w:t>
            </w:r>
          </w:p>
          <w:p w14:paraId="7D25D86F" w14:textId="77777777" w:rsidR="002F2E5C" w:rsidRPr="00BB0095" w:rsidRDefault="002F2E5C" w:rsidP="007755BB">
            <w:pPr>
              <w:pStyle w:val="Odstavecseseznamem"/>
              <w:numPr>
                <w:ilvl w:val="0"/>
                <w:numId w:val="15"/>
              </w:numPr>
              <w:rPr>
                <w:szCs w:val="22"/>
              </w:rPr>
            </w:pPr>
            <w:r w:rsidRPr="00BB0095">
              <w:rPr>
                <w:szCs w:val="22"/>
              </w:rPr>
              <w:t>Úvod do umělé a výpočetní inteligence – historický přehled, přehled metod.</w:t>
            </w:r>
          </w:p>
          <w:p w14:paraId="2FED15A8" w14:textId="77777777" w:rsidR="002F2E5C" w:rsidRPr="00BB0095" w:rsidRDefault="002F2E5C" w:rsidP="007755BB">
            <w:pPr>
              <w:pStyle w:val="Odstavecseseznamem"/>
              <w:numPr>
                <w:ilvl w:val="0"/>
                <w:numId w:val="15"/>
              </w:numPr>
              <w:rPr>
                <w:szCs w:val="22"/>
              </w:rPr>
            </w:pPr>
            <w:r w:rsidRPr="00BB0095">
              <w:rPr>
                <w:szCs w:val="22"/>
              </w:rPr>
              <w:t>Úvod do softcomputingu – neuronové sítě, evoluční algoritmy, fuzzy teorie.</w:t>
            </w:r>
          </w:p>
          <w:p w14:paraId="3564A746" w14:textId="77777777" w:rsidR="002F2E5C" w:rsidRPr="00BB0095" w:rsidRDefault="002F2E5C" w:rsidP="007755BB">
            <w:pPr>
              <w:pStyle w:val="Odstavecseseznamem"/>
              <w:numPr>
                <w:ilvl w:val="0"/>
                <w:numId w:val="15"/>
              </w:numPr>
              <w:rPr>
                <w:szCs w:val="22"/>
              </w:rPr>
            </w:pPr>
            <w:r w:rsidRPr="00BB0095">
              <w:rPr>
                <w:szCs w:val="22"/>
              </w:rPr>
              <w:t>Hybridní inteligentní systémy (neuro-fuzzy sítě, evoluční neuronové sítě, rough fuzzy hybridizace), expertní systémy.</w:t>
            </w:r>
          </w:p>
          <w:p w14:paraId="7171E8B7" w14:textId="77777777" w:rsidR="002F2E5C" w:rsidRPr="00BB0095" w:rsidRDefault="002F2E5C" w:rsidP="007755BB">
            <w:pPr>
              <w:pStyle w:val="Odstavecseseznamem"/>
              <w:numPr>
                <w:ilvl w:val="0"/>
                <w:numId w:val="15"/>
              </w:numPr>
              <w:rPr>
                <w:szCs w:val="22"/>
              </w:rPr>
            </w:pPr>
            <w:r w:rsidRPr="00BB0095">
              <w:rPr>
                <w:szCs w:val="22"/>
              </w:rPr>
              <w:t>Kognitivní systémy, umělý život.</w:t>
            </w:r>
          </w:p>
          <w:p w14:paraId="39F9AED7" w14:textId="77777777" w:rsidR="002F2E5C" w:rsidRPr="00BB0095" w:rsidRDefault="002F2E5C" w:rsidP="007755BB">
            <w:pPr>
              <w:pStyle w:val="Odstavecseseznamem"/>
              <w:numPr>
                <w:ilvl w:val="0"/>
                <w:numId w:val="15"/>
              </w:numPr>
              <w:rPr>
                <w:szCs w:val="22"/>
              </w:rPr>
            </w:pPr>
            <w:r w:rsidRPr="00BB0095">
              <w:rPr>
                <w:szCs w:val="22"/>
              </w:rPr>
              <w:t>Agentní a multiagentní systémy.</w:t>
            </w:r>
          </w:p>
          <w:p w14:paraId="3AB53969" w14:textId="77777777" w:rsidR="002F2E5C" w:rsidRPr="00BB0095" w:rsidRDefault="002F2E5C" w:rsidP="007755BB">
            <w:pPr>
              <w:pStyle w:val="Odstavecseseznamem"/>
              <w:numPr>
                <w:ilvl w:val="0"/>
                <w:numId w:val="15"/>
              </w:numPr>
              <w:rPr>
                <w:szCs w:val="22"/>
              </w:rPr>
            </w:pPr>
            <w:r w:rsidRPr="00BB0095">
              <w:rPr>
                <w:szCs w:val="22"/>
              </w:rPr>
              <w:t>Hejnová inteligence a robotika.</w:t>
            </w:r>
          </w:p>
          <w:p w14:paraId="556839AD" w14:textId="77777777" w:rsidR="002F2E5C" w:rsidRPr="00BB0095" w:rsidRDefault="002F2E5C" w:rsidP="007755BB">
            <w:pPr>
              <w:pStyle w:val="Odstavecseseznamem"/>
              <w:numPr>
                <w:ilvl w:val="0"/>
                <w:numId w:val="15"/>
              </w:numPr>
              <w:rPr>
                <w:szCs w:val="22"/>
              </w:rPr>
            </w:pPr>
            <w:r w:rsidRPr="00BB0095">
              <w:rPr>
                <w:szCs w:val="22"/>
              </w:rPr>
              <w:t>Fraktály a teorie chaosu.</w:t>
            </w:r>
          </w:p>
          <w:p w14:paraId="1A797518" w14:textId="77777777" w:rsidR="002F2E5C" w:rsidRPr="00BB0095" w:rsidRDefault="002F2E5C" w:rsidP="007755BB">
            <w:pPr>
              <w:pStyle w:val="Odstavecseseznamem"/>
              <w:numPr>
                <w:ilvl w:val="0"/>
                <w:numId w:val="15"/>
              </w:numPr>
              <w:rPr>
                <w:szCs w:val="22"/>
              </w:rPr>
            </w:pPr>
            <w:r w:rsidRPr="00BB0095">
              <w:rPr>
                <w:szCs w:val="22"/>
              </w:rPr>
              <w:t>L-systémy a modelování eco-systémů.</w:t>
            </w:r>
          </w:p>
          <w:p w14:paraId="408DEBFE" w14:textId="77777777" w:rsidR="002F2E5C" w:rsidRPr="00BB0095" w:rsidRDefault="002F2E5C" w:rsidP="007755BB">
            <w:pPr>
              <w:pStyle w:val="Odstavecseseznamem"/>
              <w:numPr>
                <w:ilvl w:val="0"/>
                <w:numId w:val="15"/>
              </w:numPr>
              <w:rPr>
                <w:szCs w:val="22"/>
              </w:rPr>
            </w:pPr>
            <w:r w:rsidRPr="00BB0095">
              <w:rPr>
                <w:szCs w:val="22"/>
              </w:rPr>
              <w:t>Umělá inteligence a teorie her. Umělá inteligence ve hrách, gamesourcing.</w:t>
            </w:r>
          </w:p>
          <w:p w14:paraId="1FA333AF" w14:textId="77777777" w:rsidR="002F2E5C" w:rsidRPr="00BB0095" w:rsidRDefault="002F2E5C" w:rsidP="007755BB">
            <w:pPr>
              <w:pStyle w:val="Odstavecseseznamem"/>
              <w:numPr>
                <w:ilvl w:val="0"/>
                <w:numId w:val="15"/>
              </w:numPr>
              <w:rPr>
                <w:szCs w:val="22"/>
              </w:rPr>
            </w:pPr>
            <w:r w:rsidRPr="00BB0095">
              <w:rPr>
                <w:szCs w:val="22"/>
              </w:rPr>
              <w:t>Sémantické analýza, zpracování přirozeného jazyka (natural language processing).</w:t>
            </w:r>
          </w:p>
          <w:p w14:paraId="53029431" w14:textId="77777777" w:rsidR="002F2E5C" w:rsidRPr="00BB0095" w:rsidRDefault="002F2E5C" w:rsidP="007755BB">
            <w:pPr>
              <w:pStyle w:val="Odstavecseseznamem"/>
              <w:numPr>
                <w:ilvl w:val="0"/>
                <w:numId w:val="15"/>
              </w:numPr>
              <w:rPr>
                <w:szCs w:val="22"/>
              </w:rPr>
            </w:pPr>
            <w:r w:rsidRPr="00BB0095">
              <w:rPr>
                <w:szCs w:val="22"/>
              </w:rPr>
              <w:t>AGI =  umělá obecná inteligence. Jak se strojově dělají úkony (intuice, kontext, life-long learning a další), které jsou přirozené pro člověka?</w:t>
            </w:r>
          </w:p>
          <w:p w14:paraId="0A43E295" w14:textId="77777777" w:rsidR="002F2E5C" w:rsidRDefault="002F2E5C" w:rsidP="007755BB">
            <w:pPr>
              <w:pStyle w:val="Odstavecseseznamem"/>
              <w:numPr>
                <w:ilvl w:val="0"/>
                <w:numId w:val="15"/>
              </w:numPr>
              <w:rPr>
                <w:ins w:id="1070" w:author="Zuzka" w:date="2018-11-16T03:02:00Z"/>
                <w:szCs w:val="22"/>
              </w:rPr>
            </w:pPr>
            <w:r w:rsidRPr="00BB0095">
              <w:rPr>
                <w:szCs w:val="22"/>
              </w:rPr>
              <w:t>Zápočtový týden, konzultační hodina, probrání témat ke zkoušce.</w:t>
            </w:r>
          </w:p>
          <w:p w14:paraId="24FC10EA" w14:textId="77777777" w:rsidR="005F13CC" w:rsidRPr="005F13CC" w:rsidRDefault="005F13CC">
            <w:pPr>
              <w:ind w:left="720"/>
              <w:rPr>
                <w:szCs w:val="22"/>
              </w:rPr>
              <w:pPrChange w:id="1071" w:author="Zuzka" w:date="2018-11-16T03:02:00Z">
                <w:pPr>
                  <w:pStyle w:val="Odstavecseseznamem"/>
                  <w:numPr>
                    <w:numId w:val="15"/>
                  </w:numPr>
                  <w:ind w:left="1080" w:hanging="360"/>
                </w:pPr>
              </w:pPrChange>
            </w:pPr>
          </w:p>
        </w:tc>
      </w:tr>
      <w:tr w:rsidR="002F2E5C" w14:paraId="0511EFC7" w14:textId="77777777" w:rsidTr="007755BB">
        <w:trPr>
          <w:trHeight w:val="265"/>
        </w:trPr>
        <w:tc>
          <w:tcPr>
            <w:tcW w:w="3653" w:type="dxa"/>
            <w:gridSpan w:val="2"/>
            <w:tcBorders>
              <w:top w:val="nil"/>
            </w:tcBorders>
            <w:shd w:val="clear" w:color="auto" w:fill="F7CAAC"/>
          </w:tcPr>
          <w:p w14:paraId="297D0ED8"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3DAF31B0" w14:textId="77777777" w:rsidR="002F2E5C" w:rsidRDefault="002F2E5C" w:rsidP="007755BB">
            <w:pPr>
              <w:jc w:val="both"/>
            </w:pPr>
          </w:p>
        </w:tc>
      </w:tr>
      <w:tr w:rsidR="002F2E5C" w14:paraId="7C1D7A0C" w14:textId="77777777" w:rsidTr="007755BB">
        <w:trPr>
          <w:trHeight w:val="1497"/>
        </w:trPr>
        <w:tc>
          <w:tcPr>
            <w:tcW w:w="9855" w:type="dxa"/>
            <w:gridSpan w:val="8"/>
            <w:tcBorders>
              <w:top w:val="nil"/>
            </w:tcBorders>
          </w:tcPr>
          <w:p w14:paraId="1C2859AC" w14:textId="77777777" w:rsidR="002F2E5C" w:rsidRPr="001C0137" w:rsidRDefault="002F2E5C" w:rsidP="007755BB">
            <w:pPr>
              <w:jc w:val="both"/>
              <w:rPr>
                <w:b/>
                <w:bCs/>
              </w:rPr>
            </w:pPr>
            <w:r w:rsidRPr="001C0137">
              <w:rPr>
                <w:b/>
                <w:bCs/>
              </w:rPr>
              <w:t>Povinná literatura:</w:t>
            </w:r>
          </w:p>
          <w:p w14:paraId="68439C56" w14:textId="48C537AF" w:rsidR="005F13CC" w:rsidRPr="005F13CC" w:rsidRDefault="002F2E5C" w:rsidP="005F13CC">
            <w:pPr>
              <w:jc w:val="both"/>
              <w:rPr>
                <w:ins w:id="1072" w:author="Zuzka" w:date="2018-11-16T03:07:00Z"/>
                <w:lang w:val="en-GB"/>
              </w:rPr>
            </w:pPr>
            <w:del w:id="1073" w:author="Zuzka" w:date="2018-11-16T03:07:00Z">
              <w:r w:rsidDel="005F13CC">
                <w:delText>MAŘÍK, V</w:delText>
              </w:r>
            </w:del>
            <w:del w:id="1074" w:author="Zuzka" w:date="2018-11-16T03:05:00Z">
              <w:r w:rsidDel="005F13CC">
                <w:delText>.</w:delText>
              </w:r>
            </w:del>
            <w:del w:id="1075" w:author="Zuzka" w:date="2018-11-16T03:07:00Z">
              <w:r w:rsidDel="005F13CC">
                <w:delText xml:space="preserve"> a kol. (eds.): </w:delText>
              </w:r>
              <w:r w:rsidDel="005F13CC">
                <w:rPr>
                  <w:i/>
                </w:rPr>
                <w:delText>Umělá inteligence</w:delText>
              </w:r>
              <w:r w:rsidDel="005F13CC">
                <w:delText xml:space="preserve"> </w:delText>
              </w:r>
              <w:r w:rsidRPr="00ED7354" w:rsidDel="005F13CC">
                <w:rPr>
                  <w:i/>
                </w:rPr>
                <w:delText>1–5</w:delText>
              </w:r>
              <w:r w:rsidDel="005F13CC">
                <w:delText>. Academia, 1993, 1997, 1999, 2003, 2007.</w:delText>
              </w:r>
            </w:del>
            <w:ins w:id="1076" w:author="Zuzka" w:date="2018-11-16T03:07:00Z">
              <w:r w:rsidR="005F13CC" w:rsidRPr="005F13CC">
                <w:rPr>
                  <w:lang w:val="en-GB"/>
                </w:rPr>
                <w:t>MAŘÍK, Vladimír, Olga ŠTĚPÁNKOVÁ a Jiří LAŽANSKÝ. </w:t>
              </w:r>
              <w:r w:rsidR="005F13CC" w:rsidRPr="005F13CC">
                <w:rPr>
                  <w:i/>
                  <w:iCs/>
                  <w:lang w:val="en-GB"/>
                </w:rPr>
                <w:t>Umělá inteligence</w:t>
              </w:r>
              <w:r w:rsidR="005F13CC">
                <w:rPr>
                  <w:i/>
                  <w:iCs/>
                  <w:lang w:val="en-GB"/>
                </w:rPr>
                <w:t xml:space="preserve"> 1-6</w:t>
              </w:r>
              <w:r w:rsidR="005F13CC" w:rsidRPr="005F13CC">
                <w:rPr>
                  <w:lang w:val="en-GB"/>
                </w:rPr>
                <w:t>. Praha: Academia, 1993-</w:t>
              </w:r>
              <w:r w:rsidR="005F13CC">
                <w:rPr>
                  <w:lang w:val="en-GB"/>
                </w:rPr>
                <w:t>2013</w:t>
              </w:r>
              <w:r w:rsidR="005F13CC" w:rsidRPr="005F13CC">
                <w:rPr>
                  <w:lang w:val="en-GB"/>
                </w:rPr>
                <w:t>. ISBN 978-80-200-2276-9.</w:t>
              </w:r>
            </w:ins>
          </w:p>
          <w:p w14:paraId="68D76327" w14:textId="77777777" w:rsidR="005F13CC" w:rsidDel="005F13CC" w:rsidRDefault="005F13CC" w:rsidP="007755BB">
            <w:pPr>
              <w:jc w:val="both"/>
              <w:rPr>
                <w:del w:id="1077" w:author="Zuzka" w:date="2018-11-16T03:07:00Z"/>
              </w:rPr>
            </w:pPr>
          </w:p>
          <w:p w14:paraId="7A53A73C" w14:textId="6483BF4C" w:rsidR="002F2E5C" w:rsidRDefault="002F2E5C" w:rsidP="007755BB">
            <w:pPr>
              <w:jc w:val="both"/>
            </w:pPr>
            <w:r>
              <w:t>ZELINKA</w:t>
            </w:r>
            <w:r w:rsidRPr="00155C0A">
              <w:t>, I</w:t>
            </w:r>
            <w:ins w:id="1078" w:author="Zuzka" w:date="2018-11-16T03:04:00Z">
              <w:r w:rsidR="005F13CC">
                <w:t>van</w:t>
              </w:r>
            </w:ins>
            <w:del w:id="1079" w:author="Zuzka" w:date="2018-11-16T03:04:00Z">
              <w:r w:rsidRPr="00155C0A" w:rsidDel="005F13CC">
                <w:delText>.</w:delText>
              </w:r>
            </w:del>
            <w:r w:rsidRPr="00155C0A">
              <w:t xml:space="preserve">, </w:t>
            </w:r>
            <w:r>
              <w:t>OPLATKOVÁ</w:t>
            </w:r>
            <w:r w:rsidRPr="00155C0A">
              <w:t>, Z</w:t>
            </w:r>
            <w:ins w:id="1080" w:author="Zuzka" w:date="2018-11-16T03:04:00Z">
              <w:r w:rsidR="005F13CC">
                <w:t>uzana</w:t>
              </w:r>
            </w:ins>
            <w:del w:id="1081" w:author="Zuzka" w:date="2018-11-16T03:04:00Z">
              <w:r w:rsidRPr="00155C0A" w:rsidDel="005F13CC">
                <w:delText>.</w:delText>
              </w:r>
            </w:del>
            <w:r w:rsidRPr="00155C0A">
              <w:t xml:space="preserve">, </w:t>
            </w:r>
            <w:r>
              <w:t>OŠMERA</w:t>
            </w:r>
            <w:r w:rsidRPr="00155C0A">
              <w:t>, P</w:t>
            </w:r>
            <w:ins w:id="1082" w:author="Zuzka" w:date="2018-11-16T03:04:00Z">
              <w:r w:rsidR="005F13CC">
                <w:t>avel</w:t>
              </w:r>
            </w:ins>
            <w:del w:id="1083" w:author="Zuzka" w:date="2018-11-16T03:04:00Z">
              <w:r w:rsidRPr="00155C0A" w:rsidDel="005F13CC">
                <w:delText>.</w:delText>
              </w:r>
            </w:del>
            <w:r w:rsidRPr="00155C0A">
              <w:t xml:space="preserve">, </w:t>
            </w:r>
            <w:r>
              <w:t>ŠEDA</w:t>
            </w:r>
            <w:r w:rsidRPr="00155C0A">
              <w:t>, M</w:t>
            </w:r>
            <w:ins w:id="1084" w:author="Zuzka" w:date="2018-11-16T03:04:00Z">
              <w:r w:rsidR="005F13CC">
                <w:t>iloš</w:t>
              </w:r>
            </w:ins>
            <w:del w:id="1085" w:author="Zuzka" w:date="2018-11-16T03:04:00Z">
              <w:r w:rsidRPr="00155C0A" w:rsidDel="005F13CC">
                <w:delText>.</w:delText>
              </w:r>
            </w:del>
            <w:r w:rsidRPr="00155C0A">
              <w:t xml:space="preserve">, </w:t>
            </w:r>
            <w:r>
              <w:t>VČELAŘ</w:t>
            </w:r>
            <w:r w:rsidRPr="00155C0A">
              <w:t>, F</w:t>
            </w:r>
            <w:ins w:id="1086" w:author="Zuzka" w:date="2018-11-16T03:04:00Z">
              <w:r w:rsidR="005F13CC">
                <w:t>rantišek</w:t>
              </w:r>
            </w:ins>
            <w:del w:id="1087" w:author="Zuzka" w:date="2018-11-16T03:04:00Z">
              <w:r w:rsidRPr="00155C0A" w:rsidDel="005F13CC">
                <w:delText>.</w:delText>
              </w:r>
            </w:del>
            <w:ins w:id="1088" w:author="Zuzka" w:date="2018-11-16T03:04:00Z">
              <w:r w:rsidR="005F13CC">
                <w:t>.</w:t>
              </w:r>
            </w:ins>
            <w:del w:id="1089" w:author="Zuzka" w:date="2018-11-16T03:04:00Z">
              <w:r w:rsidRPr="00155C0A" w:rsidDel="005F13CC">
                <w:delText>:</w:delText>
              </w:r>
            </w:del>
            <w:r w:rsidRPr="00155C0A">
              <w:t xml:space="preserve"> </w:t>
            </w:r>
            <w:r w:rsidRPr="00C32587">
              <w:rPr>
                <w:i/>
              </w:rPr>
              <w:t>Evoluční výpočetní techniky - principy a aplikace</w:t>
            </w:r>
            <w:ins w:id="1090" w:author="Zuzka" w:date="2018-11-16T03:04:00Z">
              <w:r w:rsidR="005F13CC">
                <w:t>.</w:t>
              </w:r>
            </w:ins>
            <w:del w:id="1091" w:author="Zuzka" w:date="2018-11-16T03:04:00Z">
              <w:r w:rsidRPr="00155C0A" w:rsidDel="005F13CC">
                <w:delText>,</w:delText>
              </w:r>
            </w:del>
            <w:r w:rsidRPr="00155C0A">
              <w:t xml:space="preserve"> BEN - technická literatura</w:t>
            </w:r>
            <w:ins w:id="1092" w:author="Zuzka" w:date="2018-11-16T03:04:00Z">
              <w:r w:rsidR="005F13CC">
                <w:t>.</w:t>
              </w:r>
            </w:ins>
            <w:del w:id="1093" w:author="Zuzka" w:date="2018-11-16T03:04:00Z">
              <w:r w:rsidRPr="00155C0A" w:rsidDel="005F13CC">
                <w:delText>,</w:delText>
              </w:r>
            </w:del>
            <w:r w:rsidRPr="00155C0A">
              <w:t xml:space="preserve"> Praha</w:t>
            </w:r>
            <w:ins w:id="1094" w:author="Zuzka" w:date="2018-11-16T03:04:00Z">
              <w:r w:rsidR="005F13CC">
                <w:t>.</w:t>
              </w:r>
            </w:ins>
            <w:del w:id="1095" w:author="Zuzka" w:date="2018-11-16T03:04:00Z">
              <w:r w:rsidRPr="00155C0A" w:rsidDel="005F13CC">
                <w:delText>,</w:delText>
              </w:r>
            </w:del>
            <w:r w:rsidRPr="00155C0A">
              <w:t xml:space="preserve"> 2008</w:t>
            </w:r>
            <w:ins w:id="1096" w:author="Zuzka" w:date="2018-11-16T03:04:00Z">
              <w:r w:rsidR="005F13CC">
                <w:t>.</w:t>
              </w:r>
            </w:ins>
            <w:del w:id="1097" w:author="Zuzka" w:date="2018-11-16T03:04:00Z">
              <w:r w:rsidRPr="00155C0A" w:rsidDel="005F13CC">
                <w:delText>,</w:delText>
              </w:r>
            </w:del>
            <w:r w:rsidRPr="00155C0A">
              <w:t xml:space="preserve"> ISBN 80-7300-218-3</w:t>
            </w:r>
            <w:r>
              <w:t>.</w:t>
            </w:r>
          </w:p>
          <w:p w14:paraId="7643A1E1" w14:textId="58CDD591" w:rsidR="002F2E5C" w:rsidRDefault="002F2E5C" w:rsidP="007755BB">
            <w:pPr>
              <w:rPr>
                <w:ins w:id="1098" w:author="Zuzka" w:date="2018-11-16T03:05:00Z"/>
                <w:rStyle w:val="CittHTML"/>
              </w:rPr>
            </w:pPr>
            <w:r>
              <w:t>VOLNÁ</w:t>
            </w:r>
            <w:ins w:id="1099" w:author="Zuzka" w:date="2018-11-16T03:05:00Z">
              <w:r w:rsidR="005F13CC">
                <w:t>,</w:t>
              </w:r>
            </w:ins>
            <w:r>
              <w:t xml:space="preserve"> E</w:t>
            </w:r>
            <w:ins w:id="1100" w:author="Zuzka" w:date="2018-11-16T03:05:00Z">
              <w:r w:rsidR="005F13CC">
                <w:t>va</w:t>
              </w:r>
            </w:ins>
            <w:del w:id="1101" w:author="Zuzka" w:date="2018-11-16T03:05:00Z">
              <w:r w:rsidDel="005F13CC">
                <w:delText>.</w:delText>
              </w:r>
            </w:del>
            <w:r>
              <w:t xml:space="preserve">: </w:t>
            </w:r>
            <w:r w:rsidRPr="00C32587">
              <w:rPr>
                <w:i/>
              </w:rPr>
              <w:t>Základy soft computingu</w:t>
            </w:r>
            <w:ins w:id="1102" w:author="Zuzka" w:date="2018-11-16T03:05:00Z">
              <w:r w:rsidR="005F13CC">
                <w:t>.</w:t>
              </w:r>
            </w:ins>
            <w:del w:id="1103" w:author="Zuzka" w:date="2018-11-16T03:05:00Z">
              <w:r w:rsidDel="005F13CC">
                <w:delText>,</w:delText>
              </w:r>
            </w:del>
            <w:r>
              <w:t xml:space="preserve"> skripta</w:t>
            </w:r>
            <w:ins w:id="1104" w:author="Zuzka" w:date="2018-11-16T03:05:00Z">
              <w:r w:rsidR="005F13CC">
                <w:t>.</w:t>
              </w:r>
            </w:ins>
            <w:del w:id="1105" w:author="Zuzka" w:date="2018-11-16T03:05:00Z">
              <w:r w:rsidDel="005F13CC">
                <w:delText>,</w:delText>
              </w:r>
            </w:del>
            <w:r>
              <w:t xml:space="preserve"> Ostravská univerzita</w:t>
            </w:r>
            <w:ins w:id="1106" w:author="Zuzka" w:date="2018-11-16T03:05:00Z">
              <w:r w:rsidR="005F13CC">
                <w:t>.</w:t>
              </w:r>
            </w:ins>
            <w:del w:id="1107" w:author="Zuzka" w:date="2018-11-16T03:05:00Z">
              <w:r w:rsidDel="005F13CC">
                <w:delText>,</w:delText>
              </w:r>
            </w:del>
            <w:r>
              <w:t xml:space="preserve"> 2012</w:t>
            </w:r>
            <w:ins w:id="1108" w:author="Zuzka" w:date="2018-11-16T03:05:00Z">
              <w:r w:rsidR="005F13CC">
                <w:t>.</w:t>
              </w:r>
            </w:ins>
            <w:del w:id="1109" w:author="Zuzka" w:date="2018-11-16T03:05:00Z">
              <w:r w:rsidDel="005F13CC">
                <w:delText>,</w:delText>
              </w:r>
            </w:del>
            <w:r>
              <w:t xml:space="preserve"> </w:t>
            </w:r>
            <w:r>
              <w:rPr>
                <w:lang w:val="en-US"/>
              </w:rPr>
              <w:t>[online]</w:t>
            </w:r>
            <w:ins w:id="1110" w:author="Zuzka" w:date="2018-11-16T03:05:00Z">
              <w:r w:rsidR="005F13CC">
                <w:rPr>
                  <w:lang w:val="en-US"/>
                </w:rPr>
                <w:t>. Dostupné z</w:t>
              </w:r>
            </w:ins>
            <w:del w:id="1111" w:author="Zuzka" w:date="2018-11-16T03:05:00Z">
              <w:r w:rsidDel="005F13CC">
                <w:rPr>
                  <w:lang w:val="en-US"/>
                </w:rPr>
                <w:delText>,</w:delText>
              </w:r>
            </w:del>
            <w:r>
              <w:rPr>
                <w:lang w:val="en-US"/>
              </w:rPr>
              <w:t xml:space="preserve"> </w:t>
            </w:r>
            <w:r>
              <w:rPr>
                <w:rStyle w:val="CittHTML"/>
              </w:rPr>
              <w:t>www1.osu.cz/~volna/Zaklady_softcomputingu_skripta.pdf</w:t>
            </w:r>
          </w:p>
          <w:p w14:paraId="6B870180" w14:textId="77777777" w:rsidR="005F13CC" w:rsidRDefault="005F13CC" w:rsidP="007755BB"/>
          <w:p w14:paraId="1BA622F6" w14:textId="77777777" w:rsidR="002F2E5C" w:rsidRPr="00E05968" w:rsidRDefault="002F2E5C" w:rsidP="007755BB">
            <w:pPr>
              <w:jc w:val="both"/>
              <w:rPr>
                <w:b/>
              </w:rPr>
            </w:pPr>
            <w:r w:rsidRPr="00E05968">
              <w:rPr>
                <w:b/>
              </w:rPr>
              <w:t>Doporučená literatura:</w:t>
            </w:r>
          </w:p>
          <w:p w14:paraId="4F97F256" w14:textId="5ED18A63" w:rsidR="002F2E5C" w:rsidRPr="005F13CC" w:rsidRDefault="002F2E5C" w:rsidP="005F13CC">
            <w:pPr>
              <w:rPr>
                <w:lang w:val="en-GB"/>
                <w:rPrChange w:id="1112" w:author="Zuzka" w:date="2018-11-16T03:09:00Z">
                  <w:rPr/>
                </w:rPrChange>
              </w:rPr>
            </w:pPr>
            <w:r>
              <w:t xml:space="preserve">KRUSE, Rudolf, </w:t>
            </w:r>
            <w:ins w:id="1113" w:author="Zuzka" w:date="2018-11-16T03:10:00Z">
              <w:r w:rsidR="00955477">
                <w:t>Christian BORGELT a Christian BRAUNE</w:t>
              </w:r>
            </w:ins>
            <w:del w:id="1114" w:author="Zuzka" w:date="2018-11-16T03:10:00Z">
              <w:r w:rsidDel="00955477">
                <w:delText>et al</w:delText>
              </w:r>
            </w:del>
            <w:r>
              <w:t xml:space="preserve">. </w:t>
            </w:r>
            <w:ins w:id="1115" w:author="Zuzka" w:date="2018-11-16T23:56:00Z">
              <w:r w:rsidR="0056281E" w:rsidRPr="00AD6899">
                <w:rPr>
                  <w:i/>
                </w:rPr>
                <w:t>Computational Intelligence:</w:t>
              </w:r>
              <w:r w:rsidR="0056281E">
                <w:t xml:space="preserve"> </w:t>
              </w:r>
            </w:ins>
            <w:ins w:id="1116" w:author="Zuzka" w:date="2018-11-16T03:09:00Z">
              <w:r w:rsidR="005F13CC" w:rsidRPr="005F13CC">
                <w:rPr>
                  <w:i/>
                  <w:iCs/>
                  <w:lang w:val="en-GB"/>
                </w:rPr>
                <w:t>A methodological introduction</w:t>
              </w:r>
              <w:r w:rsidR="005F13CC" w:rsidRPr="005F13CC">
                <w:rPr>
                  <w:lang w:val="en-GB"/>
                </w:rPr>
                <w:t>. New York, NY: Springer Berlin Heidelberg, 2016. ISBN 978-1447172949.</w:t>
              </w:r>
            </w:ins>
            <w:del w:id="1117" w:author="Zuzka" w:date="2018-11-16T03:08:00Z">
              <w:r w:rsidDel="005F13CC">
                <w:rPr>
                  <w:i/>
                  <w:iCs/>
                </w:rPr>
                <w:delText>Computational intelligence: a methodological introduction</w:delText>
              </w:r>
              <w:r w:rsidDel="005F13CC">
                <w:delText>. Springer, 2016.</w:delText>
              </w:r>
            </w:del>
          </w:p>
          <w:p w14:paraId="1338A536" w14:textId="437212D6" w:rsidR="002F2E5C" w:rsidRPr="00C43F79" w:rsidRDefault="002F2E5C" w:rsidP="007755BB">
            <w:pPr>
              <w:rPr>
                <w:lang w:val="en-GB"/>
                <w:rPrChange w:id="1118" w:author="Zuzka" w:date="2018-11-16T03:11:00Z">
                  <w:rPr/>
                </w:rPrChange>
              </w:rPr>
            </w:pPr>
            <w:r>
              <w:t>KACPRZYK, Janusz</w:t>
            </w:r>
            <w:ins w:id="1119" w:author="Zuzka" w:date="2018-11-16T03:10:00Z">
              <w:r w:rsidR="00955477">
                <w:t xml:space="preserve"> a Witold</w:t>
              </w:r>
            </w:ins>
            <w:del w:id="1120" w:author="Zuzka" w:date="2018-11-16T03:10:00Z">
              <w:r w:rsidDel="00955477">
                <w:delText>;</w:delText>
              </w:r>
            </w:del>
            <w:r>
              <w:t xml:space="preserve"> PEDRYCZ</w:t>
            </w:r>
            <w:del w:id="1121" w:author="Zuzka" w:date="2018-11-16T03:10:00Z">
              <w:r w:rsidDel="00955477">
                <w:delText>,</w:delText>
              </w:r>
            </w:del>
            <w:r>
              <w:t xml:space="preserve"> </w:t>
            </w:r>
            <w:del w:id="1122" w:author="Zuzka" w:date="2018-11-16T03:10:00Z">
              <w:r w:rsidDel="00955477">
                <w:delText xml:space="preserve">Witold </w:delText>
              </w:r>
            </w:del>
            <w:r>
              <w:t xml:space="preserve">(ed.). </w:t>
            </w:r>
            <w:r>
              <w:rPr>
                <w:i/>
                <w:iCs/>
              </w:rPr>
              <w:t>Springer handbook of computational intelligence</w:t>
            </w:r>
            <w:r>
              <w:t>. Springer</w:t>
            </w:r>
            <w:ins w:id="1123" w:author="Zuzka" w:date="2018-11-16T03:11:00Z">
              <w:r w:rsidR="00955477">
                <w:t>.</w:t>
              </w:r>
            </w:ins>
            <w:del w:id="1124" w:author="Zuzka" w:date="2018-11-16T03:11:00Z">
              <w:r w:rsidDel="00955477">
                <w:delText>,</w:delText>
              </w:r>
            </w:del>
            <w:r>
              <w:t xml:space="preserve"> 2015.</w:t>
            </w:r>
            <w:ins w:id="1125" w:author="Zuzka" w:date="2018-11-16T03:11:00Z">
              <w:r w:rsidR="00955477">
                <w:t xml:space="preserve"> ISBN </w:t>
              </w:r>
              <w:r w:rsidR="00955477" w:rsidRPr="00955477">
                <w:rPr>
                  <w:lang w:val="en-GB"/>
                </w:rPr>
                <w:t>978-3662435045</w:t>
              </w:r>
            </w:ins>
          </w:p>
          <w:p w14:paraId="7F20EA25" w14:textId="187A45F8" w:rsidR="00C43F79" w:rsidRPr="00C43F79" w:rsidRDefault="002F2E5C" w:rsidP="00C43F79">
            <w:pPr>
              <w:rPr>
                <w:ins w:id="1126" w:author="Zuzka" w:date="2018-11-16T03:13:00Z"/>
                <w:lang w:val="en-GB"/>
              </w:rPr>
            </w:pPr>
            <w:r>
              <w:t>YANNAKAKIS, Georgios N.</w:t>
            </w:r>
            <w:ins w:id="1127" w:author="Zuzka" w:date="2018-11-16T03:13:00Z">
              <w:r w:rsidR="00C43F79">
                <w:t xml:space="preserve"> a</w:t>
              </w:r>
            </w:ins>
            <w:del w:id="1128" w:author="Zuzka" w:date="2018-11-16T03:13:00Z">
              <w:r w:rsidDel="00C43F79">
                <w:delText>;</w:delText>
              </w:r>
            </w:del>
            <w:r>
              <w:t xml:space="preserve"> </w:t>
            </w:r>
            <w:ins w:id="1129" w:author="Zuzka" w:date="2018-11-16T03:13:00Z">
              <w:r w:rsidR="00C43F79">
                <w:t xml:space="preserve">Julian </w:t>
              </w:r>
            </w:ins>
            <w:r>
              <w:t>TOGELIUS</w:t>
            </w:r>
            <w:del w:id="1130" w:author="Zuzka" w:date="2018-11-16T03:13:00Z">
              <w:r w:rsidDel="00C43F79">
                <w:delText>, Julian</w:delText>
              </w:r>
            </w:del>
            <w:r>
              <w:t>.</w:t>
            </w:r>
            <w:ins w:id="1131" w:author="Zuzka" w:date="2018-11-16T03:13:00Z">
              <w:r w:rsidR="00C43F79" w:rsidRPr="00C43F79">
                <w:rPr>
                  <w:rFonts w:ascii="Open Sans" w:hAnsi="Open Sans"/>
                  <w:i/>
                  <w:iCs/>
                  <w:color w:val="333333"/>
                  <w:sz w:val="24"/>
                  <w:szCs w:val="24"/>
                  <w:lang w:val="en-GB" w:eastAsia="en-GB"/>
                </w:rPr>
                <w:t xml:space="preserve"> </w:t>
              </w:r>
              <w:r w:rsidR="00C43F79" w:rsidRPr="00C43F79">
                <w:rPr>
                  <w:i/>
                  <w:iCs/>
                  <w:lang w:val="en-GB"/>
                </w:rPr>
                <w:t>Artificial intelligence and games</w:t>
              </w:r>
              <w:r w:rsidR="00C43F79" w:rsidRPr="00C43F79">
                <w:rPr>
                  <w:lang w:val="en-GB"/>
                </w:rPr>
                <w:t>. New York, NY: Springer Berlin Heidelberg, 2018. ISBN 978-3319635187.</w:t>
              </w:r>
            </w:ins>
          </w:p>
          <w:p w14:paraId="7F26C588" w14:textId="25DAE834" w:rsidR="002F2E5C" w:rsidDel="00C43F79" w:rsidRDefault="002F2E5C" w:rsidP="007755BB">
            <w:pPr>
              <w:rPr>
                <w:del w:id="1132" w:author="Zuzka" w:date="2018-11-16T03:13:00Z"/>
              </w:rPr>
            </w:pPr>
            <w:del w:id="1133" w:author="Zuzka" w:date="2018-11-16T03:13:00Z">
              <w:r w:rsidDel="00C43F79">
                <w:delText xml:space="preserve"> </w:delText>
              </w:r>
              <w:r w:rsidDel="00C43F79">
                <w:rPr>
                  <w:i/>
                  <w:iCs/>
                </w:rPr>
                <w:delText>Artificial Intelligence and Games</w:delText>
              </w:r>
              <w:r w:rsidDel="00C43F79">
                <w:delText>. New York: Springer, 2018.</w:delText>
              </w:r>
            </w:del>
          </w:p>
          <w:p w14:paraId="41D2DA4B" w14:textId="00D9DA91" w:rsidR="00C43F79" w:rsidRPr="00C43F79" w:rsidRDefault="00C43F79" w:rsidP="00C43F79">
            <w:pPr>
              <w:rPr>
                <w:ins w:id="1134" w:author="Zuzka" w:date="2018-11-16T03:14:00Z"/>
                <w:lang w:val="en-GB"/>
              </w:rPr>
            </w:pPr>
            <w:ins w:id="1135" w:author="Zuzka" w:date="2018-11-16T03:14:00Z">
              <w:r w:rsidRPr="00C43F79">
                <w:rPr>
                  <w:lang w:val="en-GB"/>
                </w:rPr>
                <w:t>ZELINKA, Ivan. </w:t>
              </w:r>
              <w:r w:rsidRPr="00C43F79">
                <w:rPr>
                  <w:i/>
                  <w:iCs/>
                  <w:lang w:val="en-GB"/>
                </w:rPr>
                <w:t>Aplikovaná informatika: aneb úvod do fraktální</w:t>
              </w:r>
              <w:r>
                <w:rPr>
                  <w:i/>
                  <w:iCs/>
                  <w:lang w:val="en-GB"/>
                </w:rPr>
                <w:t xml:space="preserve"> geometrie, buněčných automatů</w:t>
              </w:r>
              <w:r w:rsidRPr="00C43F79">
                <w:rPr>
                  <w:lang w:val="en-GB"/>
                </w:rPr>
                <w:t>. Vyd. 2. Zlín: Univerzita Tomáše Bati ve Zlíně, Fakulta technologická, 2005. ISBN 8073182750.</w:t>
              </w:r>
            </w:ins>
          </w:p>
          <w:p w14:paraId="0D74E619" w14:textId="451DC07D" w:rsidR="002F2E5C" w:rsidDel="00C43F79" w:rsidRDefault="002F2E5C">
            <w:pPr>
              <w:rPr>
                <w:del w:id="1136" w:author="Zuzka" w:date="2018-11-16T03:14:00Z"/>
                <w:lang w:val="en-US"/>
              </w:rPr>
              <w:pPrChange w:id="1137" w:author="Zuzka" w:date="2018-11-16T03:13:00Z">
                <w:pPr>
                  <w:jc w:val="both"/>
                </w:pPr>
              </w:pPrChange>
            </w:pPr>
            <w:del w:id="1138" w:author="Zuzka" w:date="2018-11-16T03:14:00Z">
              <w:r w:rsidDel="00C43F79">
                <w:delText xml:space="preserve">ZELINKA I.: </w:delText>
              </w:r>
              <w:r w:rsidRPr="007D014E" w:rsidDel="00C43F79">
                <w:rPr>
                  <w:i/>
                  <w:lang w:val="en-US"/>
                </w:rPr>
                <w:delText>Aplikovan</w:delText>
              </w:r>
              <w:r w:rsidRPr="007D014E" w:rsidDel="00C43F79">
                <w:rPr>
                  <w:rFonts w:hint="eastAsia"/>
                  <w:i/>
                  <w:lang w:val="en-US"/>
                </w:rPr>
                <w:delText>á</w:delText>
              </w:r>
              <w:r w:rsidRPr="007D014E" w:rsidDel="00C43F79">
                <w:rPr>
                  <w:i/>
                  <w:lang w:val="en-US"/>
                </w:rPr>
                <w:delText xml:space="preserve"> informatika aneb </w:delText>
              </w:r>
              <w:r w:rsidRPr="007D014E" w:rsidDel="00C43F79">
                <w:rPr>
                  <w:rFonts w:hint="eastAsia"/>
                  <w:i/>
                  <w:lang w:val="en-US"/>
                </w:rPr>
                <w:delText>ú</w:delText>
              </w:r>
              <w:r w:rsidRPr="007D014E" w:rsidDel="00C43F79">
                <w:rPr>
                  <w:i/>
                  <w:lang w:val="en-US"/>
                </w:rPr>
                <w:delText>vod do frakt</w:delText>
              </w:r>
              <w:r w:rsidRPr="007D014E" w:rsidDel="00C43F79">
                <w:rPr>
                  <w:rFonts w:hint="eastAsia"/>
                  <w:i/>
                  <w:lang w:val="en-US"/>
                </w:rPr>
                <w:delText>á</w:delText>
              </w:r>
              <w:r w:rsidRPr="007D014E" w:rsidDel="00C43F79">
                <w:rPr>
                  <w:i/>
                  <w:lang w:val="en-US"/>
                </w:rPr>
                <w:delText>ln</w:delText>
              </w:r>
              <w:r w:rsidRPr="007D014E" w:rsidDel="00C43F79">
                <w:rPr>
                  <w:rFonts w:hint="eastAsia"/>
                  <w:i/>
                  <w:lang w:val="en-US"/>
                </w:rPr>
                <w:delText>í</w:delText>
              </w:r>
              <w:r w:rsidRPr="007D014E" w:rsidDel="00C43F79">
                <w:rPr>
                  <w:i/>
                  <w:lang w:val="en-US"/>
                </w:rPr>
                <w:delText xml:space="preserve"> geometrie, bun</w:delText>
              </w:r>
              <w:r w:rsidRPr="007D014E" w:rsidDel="00C43F79">
                <w:rPr>
                  <w:rFonts w:hint="eastAsia"/>
                  <w:i/>
                  <w:lang w:val="en-US"/>
                </w:rPr>
                <w:delText>ěč</w:delText>
              </w:r>
              <w:r w:rsidRPr="007D014E" w:rsidDel="00C43F79">
                <w:rPr>
                  <w:i/>
                  <w:lang w:val="en-US"/>
                </w:rPr>
                <w:delText>n</w:delText>
              </w:r>
              <w:r w:rsidRPr="007D014E" w:rsidDel="00C43F79">
                <w:rPr>
                  <w:rFonts w:hint="eastAsia"/>
                  <w:i/>
                  <w:lang w:val="en-US"/>
                </w:rPr>
                <w:delText>ý</w:delText>
              </w:r>
              <w:r w:rsidRPr="007D014E" w:rsidDel="00C43F79">
                <w:rPr>
                  <w:i/>
                  <w:lang w:val="en-US"/>
                </w:rPr>
                <w:delText>ch automat</w:delText>
              </w:r>
              <w:r w:rsidRPr="007D014E" w:rsidDel="00C43F79">
                <w:rPr>
                  <w:rFonts w:hint="eastAsia"/>
                  <w:i/>
                  <w:lang w:val="en-US"/>
                </w:rPr>
                <w:delText>ů</w:delText>
              </w:r>
              <w:r w:rsidDel="00C43F79">
                <w:delText xml:space="preserve">, skripta, UTB, Zlín, 2005, ISBN: </w:delText>
              </w:r>
              <w:r w:rsidRPr="002B2BDF" w:rsidDel="00C43F79">
                <w:rPr>
                  <w:lang w:val="en-US"/>
                </w:rPr>
                <w:delText>8073182750</w:delText>
              </w:r>
            </w:del>
          </w:p>
          <w:p w14:paraId="3441A03A" w14:textId="19AF3DCD" w:rsidR="00E36BA6" w:rsidRPr="00E36BA6" w:rsidRDefault="002F2E5C" w:rsidP="00E36BA6">
            <w:pPr>
              <w:rPr>
                <w:ins w:id="1139" w:author="Zuzka" w:date="2018-11-16T03:16:00Z"/>
                <w:lang w:val="en-GB"/>
              </w:rPr>
            </w:pPr>
            <w:del w:id="1140" w:author="Zuzka" w:date="2018-11-16T03:16:00Z">
              <w:r w:rsidRPr="00DB7DF2" w:rsidDel="00E36BA6">
                <w:delText>RUSSELL, Stuart J. a Peter NORVIG. </w:delText>
              </w:r>
              <w:r w:rsidRPr="00DB7DF2" w:rsidDel="00E36BA6">
                <w:rPr>
                  <w:i/>
                </w:rPr>
                <w:delText>Artificial intelligence: a modern approach</w:delText>
              </w:r>
              <w:r w:rsidRPr="00DB7DF2" w:rsidDel="00E36BA6">
                <w:delText>. 3rd ed. Upper Saddle River: Prentice Hall, c2010, xviii, 1132 s. Prentice Hall series in artificial intelligence. ISBN 978-0-13-604259-4.</w:delText>
              </w:r>
            </w:del>
            <w:ins w:id="1141" w:author="Zuzka" w:date="2018-11-16T03:16:00Z">
              <w:r w:rsidR="00E36BA6" w:rsidRPr="00E36BA6">
                <w:rPr>
                  <w:lang w:val="en-GB"/>
                </w:rPr>
                <w:t>RUSSELL, Stuart J, Peter NORVIG a Ernest DAVIS. </w:t>
              </w:r>
              <w:r w:rsidR="00E36BA6" w:rsidRPr="00E36BA6">
                <w:rPr>
                  <w:i/>
                  <w:iCs/>
                  <w:lang w:val="en-GB"/>
                </w:rPr>
                <w:t>Artificial intelligence: a modern approach</w:t>
              </w:r>
              <w:r w:rsidR="00E36BA6" w:rsidRPr="00E36BA6">
                <w:rPr>
                  <w:lang w:val="en-GB"/>
                </w:rPr>
                <w:t>. 3rd ed. Upper Saddle River: Prentice Hall, c2010. ISBN 978-0-13-604259-4.</w:t>
              </w:r>
            </w:ins>
          </w:p>
          <w:p w14:paraId="1DE37B20" w14:textId="77777777" w:rsidR="00E36BA6" w:rsidRPr="00DB7DF2" w:rsidDel="00E36BA6" w:rsidRDefault="00E36BA6" w:rsidP="007755BB">
            <w:pPr>
              <w:rPr>
                <w:del w:id="1142" w:author="Zuzka" w:date="2018-11-16T03:18:00Z"/>
              </w:rPr>
            </w:pPr>
          </w:p>
          <w:p w14:paraId="6D411E12" w14:textId="77777777" w:rsidR="00E36BA6" w:rsidRPr="00E36BA6" w:rsidRDefault="00E36BA6" w:rsidP="00E36BA6">
            <w:pPr>
              <w:rPr>
                <w:ins w:id="1143" w:author="Zuzka" w:date="2018-11-16T03:18:00Z"/>
                <w:lang w:val="en-GB"/>
              </w:rPr>
            </w:pPr>
            <w:ins w:id="1144" w:author="Zuzka" w:date="2018-11-16T03:18:00Z">
              <w:r w:rsidRPr="00E36BA6">
                <w:rPr>
                  <w:lang w:val="en-GB"/>
                </w:rPr>
                <w:t>WOOLDRIDGE, Michael J. </w:t>
              </w:r>
              <w:r w:rsidRPr="00E36BA6">
                <w:rPr>
                  <w:i/>
                  <w:iCs/>
                  <w:lang w:val="en-GB"/>
                </w:rPr>
                <w:t>An introduction to multiagent systems</w:t>
              </w:r>
              <w:r w:rsidRPr="00E36BA6">
                <w:rPr>
                  <w:lang w:val="en-GB"/>
                </w:rPr>
                <w:t>. 2nd ed. Chichester, U.K.: John Wiley, 2009. ISBN 978-0470519462.</w:t>
              </w:r>
            </w:ins>
          </w:p>
          <w:p w14:paraId="294A35FF" w14:textId="540FBE0C" w:rsidR="00E36BA6" w:rsidRPr="00DB7DF2" w:rsidDel="00E36BA6" w:rsidRDefault="002F2E5C" w:rsidP="00E36BA6">
            <w:pPr>
              <w:rPr>
                <w:del w:id="1145" w:author="Zuzka" w:date="2018-11-16T03:18:00Z"/>
              </w:rPr>
            </w:pPr>
            <w:del w:id="1146" w:author="Zuzka" w:date="2018-11-16T03:17:00Z">
              <w:r w:rsidRPr="00DB7DF2" w:rsidDel="00E36BA6">
                <w:delText>FERBER, Jacques</w:delText>
              </w:r>
              <w:r w:rsidRPr="00DB7DF2" w:rsidDel="00E36BA6">
                <w:rPr>
                  <w:i/>
                </w:rPr>
                <w:delText>. Multi-agent systems: an introduction to distributed artificial intelligence</w:delText>
              </w:r>
              <w:r w:rsidRPr="00DB7DF2" w:rsidDel="00E36BA6">
                <w:delText>. Harlow: Addison Wesley, 1999, xviii, 509 s. ISBN 0201360489.</w:delText>
              </w:r>
            </w:del>
          </w:p>
          <w:p w14:paraId="16CB86CA" w14:textId="7AFAB782" w:rsidR="002F2E5C" w:rsidRPr="00DB7DF2" w:rsidRDefault="002F2E5C" w:rsidP="007755BB">
            <w:r w:rsidRPr="00DB7DF2">
              <w:t>GOLDBERG, Yoav. </w:t>
            </w:r>
            <w:r w:rsidRPr="00DB7DF2">
              <w:rPr>
                <w:i/>
              </w:rPr>
              <w:t>Neural network methods for natural language processin</w:t>
            </w:r>
            <w:r w:rsidRPr="00DB7DF2">
              <w:t>g. San Rafael: Morgan &amp; Claypool Publishers</w:t>
            </w:r>
            <w:ins w:id="1147" w:author="Zuzka" w:date="2018-11-16T03:19:00Z">
              <w:r w:rsidR="00E36BA6">
                <w:t>.</w:t>
              </w:r>
            </w:ins>
            <w:del w:id="1148" w:author="Zuzka" w:date="2018-11-16T03:19:00Z">
              <w:r w:rsidRPr="00DB7DF2" w:rsidDel="00E36BA6">
                <w:delText>,</w:delText>
              </w:r>
            </w:del>
            <w:r w:rsidRPr="00DB7DF2">
              <w:t xml:space="preserve"> [2017]</w:t>
            </w:r>
            <w:del w:id="1149" w:author="Zuzka" w:date="2018-11-16T03:19:00Z">
              <w:r w:rsidRPr="00DB7DF2" w:rsidDel="00E36BA6">
                <w:delText>, xxii, 287</w:delText>
              </w:r>
            </w:del>
            <w:r w:rsidRPr="00DB7DF2">
              <w:t>. Synthesis lectures on human language technologies. ISBN 978-1-68173-235-0.</w:t>
            </w:r>
          </w:p>
          <w:p w14:paraId="5940BB35" w14:textId="77777777" w:rsidR="00B44F7A" w:rsidRPr="00B44F7A" w:rsidRDefault="00B44F7A" w:rsidP="00B44F7A">
            <w:pPr>
              <w:rPr>
                <w:ins w:id="1150" w:author="Zuzka" w:date="2018-11-16T03:20:00Z"/>
                <w:lang w:val="en-GB"/>
              </w:rPr>
            </w:pPr>
            <w:ins w:id="1151" w:author="Zuzka" w:date="2018-11-16T03:20:00Z">
              <w:r w:rsidRPr="00B44F7A">
                <w:rPr>
                  <w:lang w:val="en-GB"/>
                </w:rPr>
                <w:t>LAM, Hak-Keung, S. H LING a Hung T NGUYEN. </w:t>
              </w:r>
              <w:r w:rsidRPr="00B44F7A">
                <w:rPr>
                  <w:i/>
                  <w:iCs/>
                  <w:lang w:val="en-GB"/>
                </w:rPr>
                <w:t>Computational intelligence and its applications: evolutionary computation, fuzzy logic, neural network and support vector machine techniques</w:t>
              </w:r>
              <w:r w:rsidRPr="00B44F7A">
                <w:rPr>
                  <w:lang w:val="en-GB"/>
                </w:rPr>
                <w:t>. Hackensack, NJ: Distributed by World Scientific Pub., c2012. ISBN 978-1-84816-691-2.</w:t>
              </w:r>
            </w:ins>
          </w:p>
          <w:p w14:paraId="18FEA570" w14:textId="18740A08" w:rsidR="002F2E5C" w:rsidRDefault="002F2E5C" w:rsidP="007755BB">
            <w:del w:id="1152" w:author="Zuzka" w:date="2018-11-16T03:20:00Z">
              <w:r w:rsidRPr="00DB7DF2" w:rsidDel="00B44F7A">
                <w:delText>LAM, Hak-Keung, S. H. LING a Hung T. NGUYEN. </w:delText>
              </w:r>
              <w:r w:rsidRPr="00DB7DF2" w:rsidDel="00B44F7A">
                <w:rPr>
                  <w:i/>
                </w:rPr>
                <w:delText>Computational intelligence and its applications: evolutionary computation, fuzzy logic, neural network and support vector machine techniques</w:delText>
              </w:r>
              <w:r w:rsidRPr="00DB7DF2" w:rsidDel="00B44F7A">
                <w:delText>. London: Imperial College Press, c2012, x, 307 s. ISBN 978-1-84816-691-2.</w:delText>
              </w:r>
            </w:del>
          </w:p>
        </w:tc>
      </w:tr>
      <w:tr w:rsidR="002F2E5C" w14:paraId="5E2C6A31"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E01FB0" w14:textId="77777777" w:rsidR="002F2E5C" w:rsidRDefault="002F2E5C" w:rsidP="007755BB">
            <w:pPr>
              <w:jc w:val="center"/>
              <w:rPr>
                <w:b/>
              </w:rPr>
            </w:pPr>
            <w:r>
              <w:rPr>
                <w:b/>
              </w:rPr>
              <w:t>Informace ke kombinované nebo distanční formě</w:t>
            </w:r>
          </w:p>
        </w:tc>
      </w:tr>
      <w:tr w:rsidR="002F2E5C" w14:paraId="21699AA7" w14:textId="77777777" w:rsidTr="007755BB">
        <w:tc>
          <w:tcPr>
            <w:tcW w:w="4787" w:type="dxa"/>
            <w:gridSpan w:val="3"/>
            <w:tcBorders>
              <w:top w:val="single" w:sz="2" w:space="0" w:color="auto"/>
            </w:tcBorders>
            <w:shd w:val="clear" w:color="auto" w:fill="F7CAAC"/>
          </w:tcPr>
          <w:p w14:paraId="68F2D009" w14:textId="77777777" w:rsidR="002F2E5C" w:rsidRDefault="002F2E5C" w:rsidP="007755BB">
            <w:pPr>
              <w:jc w:val="both"/>
            </w:pPr>
            <w:r>
              <w:rPr>
                <w:b/>
              </w:rPr>
              <w:t>Rozsah konzultací (soustředění)</w:t>
            </w:r>
          </w:p>
        </w:tc>
        <w:tc>
          <w:tcPr>
            <w:tcW w:w="889" w:type="dxa"/>
            <w:tcBorders>
              <w:top w:val="single" w:sz="2" w:space="0" w:color="auto"/>
            </w:tcBorders>
          </w:tcPr>
          <w:p w14:paraId="4623DB3C" w14:textId="77777777" w:rsidR="002F2E5C" w:rsidRDefault="002F2E5C" w:rsidP="007755BB">
            <w:pPr>
              <w:jc w:val="both"/>
            </w:pPr>
            <w:r>
              <w:t>17</w:t>
            </w:r>
          </w:p>
        </w:tc>
        <w:tc>
          <w:tcPr>
            <w:tcW w:w="4179" w:type="dxa"/>
            <w:gridSpan w:val="4"/>
            <w:tcBorders>
              <w:top w:val="single" w:sz="2" w:space="0" w:color="auto"/>
            </w:tcBorders>
            <w:shd w:val="clear" w:color="auto" w:fill="F7CAAC"/>
          </w:tcPr>
          <w:p w14:paraId="689E7133" w14:textId="77777777" w:rsidR="002F2E5C" w:rsidRDefault="002F2E5C" w:rsidP="007755BB">
            <w:pPr>
              <w:jc w:val="both"/>
              <w:rPr>
                <w:b/>
              </w:rPr>
            </w:pPr>
            <w:r>
              <w:rPr>
                <w:b/>
              </w:rPr>
              <w:t xml:space="preserve">hodin </w:t>
            </w:r>
          </w:p>
        </w:tc>
      </w:tr>
      <w:tr w:rsidR="002F2E5C" w14:paraId="2ED5C160" w14:textId="77777777" w:rsidTr="007755BB">
        <w:tc>
          <w:tcPr>
            <w:tcW w:w="9855" w:type="dxa"/>
            <w:gridSpan w:val="8"/>
            <w:shd w:val="clear" w:color="auto" w:fill="F7CAAC"/>
          </w:tcPr>
          <w:p w14:paraId="6B5ECC6F" w14:textId="77777777" w:rsidR="002F2E5C" w:rsidRDefault="002F2E5C" w:rsidP="007755BB">
            <w:pPr>
              <w:jc w:val="both"/>
              <w:rPr>
                <w:b/>
              </w:rPr>
            </w:pPr>
            <w:r>
              <w:rPr>
                <w:b/>
              </w:rPr>
              <w:t>Informace o způsobu kontaktu s vyučujícím</w:t>
            </w:r>
          </w:p>
        </w:tc>
      </w:tr>
      <w:tr w:rsidR="002F2E5C" w14:paraId="11806797" w14:textId="77777777" w:rsidTr="007755BB">
        <w:trPr>
          <w:trHeight w:val="1373"/>
        </w:trPr>
        <w:tc>
          <w:tcPr>
            <w:tcW w:w="9855" w:type="dxa"/>
            <w:gridSpan w:val="8"/>
          </w:tcPr>
          <w:p w14:paraId="59684DE0" w14:textId="77777777" w:rsidR="002F2E5C" w:rsidRDefault="002F2E5C" w:rsidP="007755BB">
            <w:pPr>
              <w:jc w:val="both"/>
            </w:pPr>
            <w:r>
              <w:rPr>
                <w:sz w:val="22"/>
                <w:szCs w:val="22"/>
              </w:rPr>
              <w:t>Vyučující na FAI mají trvale vypsány a zveřejněny konzultace minimálně 2h/týden v rámci kterých mají možnosti konzultovat podrobněji probíranou látku. Dále mohou studenti komunikovat s vyučujícím pomocí e-mailu a LMS Moodle.</w:t>
            </w:r>
            <w:r>
              <w:t xml:space="preserve"> </w:t>
            </w:r>
          </w:p>
        </w:tc>
      </w:tr>
    </w:tbl>
    <w:p w14:paraId="0612BDD6" w14:textId="77777777" w:rsidR="002F2E5C" w:rsidRDefault="002F2E5C" w:rsidP="002F2E5C"/>
    <w:p w14:paraId="18097424" w14:textId="77777777" w:rsidR="002F2E5C" w:rsidRDefault="002F2E5C" w:rsidP="002F2E5C">
      <w:pPr>
        <w:spacing w:after="160" w:line="259" w:lineRule="auto"/>
      </w:pPr>
    </w:p>
    <w:p w14:paraId="3DB941CD" w14:textId="77777777" w:rsidR="002F2E5C" w:rsidRDefault="002F2E5C" w:rsidP="002F2E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153">
          <w:tblGrid>
            <w:gridCol w:w="76"/>
            <w:gridCol w:w="3010"/>
            <w:gridCol w:w="567"/>
            <w:gridCol w:w="1134"/>
            <w:gridCol w:w="889"/>
            <w:gridCol w:w="816"/>
            <w:gridCol w:w="2156"/>
            <w:gridCol w:w="539"/>
            <w:gridCol w:w="668"/>
            <w:gridCol w:w="76"/>
          </w:tblGrid>
        </w:tblGridChange>
      </w:tblGrid>
      <w:tr w:rsidR="002F2E5C" w14:paraId="292CE2B7" w14:textId="77777777" w:rsidTr="007755BB">
        <w:tc>
          <w:tcPr>
            <w:tcW w:w="9855" w:type="dxa"/>
            <w:gridSpan w:val="8"/>
            <w:tcBorders>
              <w:bottom w:val="double" w:sz="4" w:space="0" w:color="auto"/>
            </w:tcBorders>
            <w:shd w:val="clear" w:color="auto" w:fill="BDD6EE"/>
          </w:tcPr>
          <w:p w14:paraId="071E1C35" w14:textId="5F15F446" w:rsidR="002F2E5C" w:rsidRDefault="002F2E5C" w:rsidP="007755BB">
            <w:pPr>
              <w:tabs>
                <w:tab w:val="right" w:pos="94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0CCB97EB" w14:textId="77777777" w:rsidTr="007755BB">
        <w:tc>
          <w:tcPr>
            <w:tcW w:w="3086" w:type="dxa"/>
            <w:tcBorders>
              <w:top w:val="double" w:sz="4" w:space="0" w:color="auto"/>
            </w:tcBorders>
            <w:shd w:val="clear" w:color="auto" w:fill="F7CAAC"/>
          </w:tcPr>
          <w:p w14:paraId="3A024891"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04A6C476" w14:textId="77777777" w:rsidR="002F2E5C" w:rsidRDefault="002F2E5C" w:rsidP="007755BB">
            <w:pPr>
              <w:jc w:val="both"/>
            </w:pPr>
            <w:bookmarkStart w:id="1154" w:name="VyvojSitovychAplikaci"/>
            <w:r w:rsidRPr="004140D2">
              <w:t>Vývoj síťových aplikací</w:t>
            </w:r>
            <w:bookmarkEnd w:id="1154"/>
          </w:p>
        </w:tc>
      </w:tr>
      <w:tr w:rsidR="002F2E5C" w14:paraId="0CFF1571" w14:textId="77777777" w:rsidTr="007755BB">
        <w:tc>
          <w:tcPr>
            <w:tcW w:w="3086" w:type="dxa"/>
            <w:shd w:val="clear" w:color="auto" w:fill="F7CAAC"/>
          </w:tcPr>
          <w:p w14:paraId="798FDCEC" w14:textId="77777777" w:rsidR="002F2E5C" w:rsidRDefault="002F2E5C" w:rsidP="007755BB">
            <w:pPr>
              <w:jc w:val="both"/>
              <w:rPr>
                <w:b/>
              </w:rPr>
            </w:pPr>
            <w:r>
              <w:rPr>
                <w:b/>
              </w:rPr>
              <w:t>Typ předmětu</w:t>
            </w:r>
          </w:p>
        </w:tc>
        <w:tc>
          <w:tcPr>
            <w:tcW w:w="3406" w:type="dxa"/>
            <w:gridSpan w:val="4"/>
          </w:tcPr>
          <w:p w14:paraId="1F1B3FAD" w14:textId="77777777" w:rsidR="002F2E5C" w:rsidRDefault="002F2E5C" w:rsidP="007755BB">
            <w:pPr>
              <w:jc w:val="both"/>
            </w:pPr>
            <w:r>
              <w:t>Povinný „PZ“</w:t>
            </w:r>
          </w:p>
        </w:tc>
        <w:tc>
          <w:tcPr>
            <w:tcW w:w="2695" w:type="dxa"/>
            <w:gridSpan w:val="2"/>
            <w:shd w:val="clear" w:color="auto" w:fill="F7CAAC"/>
          </w:tcPr>
          <w:p w14:paraId="73667FB9" w14:textId="77777777" w:rsidR="002F2E5C" w:rsidRDefault="002F2E5C" w:rsidP="007755BB">
            <w:pPr>
              <w:jc w:val="both"/>
            </w:pPr>
            <w:r>
              <w:rPr>
                <w:b/>
              </w:rPr>
              <w:t>doporučený ročník / semestr</w:t>
            </w:r>
          </w:p>
        </w:tc>
        <w:tc>
          <w:tcPr>
            <w:tcW w:w="668" w:type="dxa"/>
          </w:tcPr>
          <w:p w14:paraId="3E3EDF08" w14:textId="77777777" w:rsidR="002F2E5C" w:rsidRDefault="002F2E5C" w:rsidP="007755BB">
            <w:pPr>
              <w:jc w:val="both"/>
            </w:pPr>
            <w:r>
              <w:t>3/Z</w:t>
            </w:r>
          </w:p>
        </w:tc>
      </w:tr>
      <w:tr w:rsidR="002F2E5C" w14:paraId="5FDFBF3A" w14:textId="77777777" w:rsidTr="007755BB">
        <w:tc>
          <w:tcPr>
            <w:tcW w:w="3086" w:type="dxa"/>
            <w:shd w:val="clear" w:color="auto" w:fill="F7CAAC"/>
          </w:tcPr>
          <w:p w14:paraId="30E65A3B" w14:textId="77777777" w:rsidR="002F2E5C" w:rsidRDefault="002F2E5C" w:rsidP="007755BB">
            <w:pPr>
              <w:jc w:val="both"/>
              <w:rPr>
                <w:b/>
              </w:rPr>
            </w:pPr>
            <w:r>
              <w:rPr>
                <w:b/>
              </w:rPr>
              <w:t>Rozsah studijního předmětu</w:t>
            </w:r>
          </w:p>
        </w:tc>
        <w:tc>
          <w:tcPr>
            <w:tcW w:w="1701" w:type="dxa"/>
            <w:gridSpan w:val="2"/>
          </w:tcPr>
          <w:p w14:paraId="10205C88" w14:textId="77777777" w:rsidR="002F2E5C" w:rsidRDefault="002F2E5C" w:rsidP="007755BB">
            <w:pPr>
              <w:jc w:val="both"/>
            </w:pPr>
            <w:r>
              <w:t>14p+28c</w:t>
            </w:r>
          </w:p>
        </w:tc>
        <w:tc>
          <w:tcPr>
            <w:tcW w:w="889" w:type="dxa"/>
            <w:shd w:val="clear" w:color="auto" w:fill="F7CAAC"/>
          </w:tcPr>
          <w:p w14:paraId="448A91BE" w14:textId="77777777" w:rsidR="002F2E5C" w:rsidRDefault="002F2E5C" w:rsidP="007755BB">
            <w:pPr>
              <w:jc w:val="both"/>
              <w:rPr>
                <w:b/>
              </w:rPr>
            </w:pPr>
            <w:r>
              <w:rPr>
                <w:b/>
              </w:rPr>
              <w:t xml:space="preserve">hod. </w:t>
            </w:r>
          </w:p>
        </w:tc>
        <w:tc>
          <w:tcPr>
            <w:tcW w:w="816" w:type="dxa"/>
          </w:tcPr>
          <w:p w14:paraId="1305F2AE" w14:textId="77777777" w:rsidR="002F2E5C" w:rsidRDefault="002F2E5C" w:rsidP="007755BB">
            <w:pPr>
              <w:jc w:val="both"/>
            </w:pPr>
          </w:p>
        </w:tc>
        <w:tc>
          <w:tcPr>
            <w:tcW w:w="2156" w:type="dxa"/>
            <w:shd w:val="clear" w:color="auto" w:fill="F7CAAC"/>
          </w:tcPr>
          <w:p w14:paraId="663BA9B7" w14:textId="77777777" w:rsidR="002F2E5C" w:rsidRDefault="002F2E5C" w:rsidP="007755BB">
            <w:pPr>
              <w:jc w:val="both"/>
              <w:rPr>
                <w:b/>
              </w:rPr>
            </w:pPr>
            <w:r>
              <w:rPr>
                <w:b/>
              </w:rPr>
              <w:t>kreditů</w:t>
            </w:r>
          </w:p>
        </w:tc>
        <w:tc>
          <w:tcPr>
            <w:tcW w:w="1207" w:type="dxa"/>
            <w:gridSpan w:val="2"/>
          </w:tcPr>
          <w:p w14:paraId="19EACDA4" w14:textId="77777777" w:rsidR="002F2E5C" w:rsidRDefault="002F2E5C" w:rsidP="007755BB">
            <w:pPr>
              <w:jc w:val="both"/>
            </w:pPr>
            <w:r>
              <w:t>5</w:t>
            </w:r>
          </w:p>
        </w:tc>
      </w:tr>
      <w:tr w:rsidR="002F2E5C" w14:paraId="52D979A4" w14:textId="77777777" w:rsidTr="007755BB">
        <w:tc>
          <w:tcPr>
            <w:tcW w:w="3086" w:type="dxa"/>
            <w:shd w:val="clear" w:color="auto" w:fill="F7CAAC"/>
          </w:tcPr>
          <w:p w14:paraId="25B80C2F" w14:textId="77777777" w:rsidR="002F2E5C" w:rsidRDefault="002F2E5C" w:rsidP="007755BB">
            <w:pPr>
              <w:jc w:val="both"/>
              <w:rPr>
                <w:b/>
                <w:sz w:val="22"/>
              </w:rPr>
            </w:pPr>
            <w:r>
              <w:rPr>
                <w:b/>
              </w:rPr>
              <w:t>Prerekvizity, korekvizity, ekvivalence</w:t>
            </w:r>
          </w:p>
        </w:tc>
        <w:tc>
          <w:tcPr>
            <w:tcW w:w="6769" w:type="dxa"/>
            <w:gridSpan w:val="7"/>
          </w:tcPr>
          <w:p w14:paraId="20B82112" w14:textId="77777777" w:rsidR="002F2E5C" w:rsidRDefault="002F2E5C" w:rsidP="007755BB">
            <w:pPr>
              <w:jc w:val="both"/>
            </w:pPr>
            <w:r w:rsidRPr="00AC2B8A">
              <w:t>Operační systémy</w:t>
            </w:r>
            <w:r>
              <w:t xml:space="preserve">, </w:t>
            </w:r>
            <w:r w:rsidRPr="00AC2B8A">
              <w:t>Technologie www</w:t>
            </w:r>
            <w:r>
              <w:t xml:space="preserve">, </w:t>
            </w:r>
            <w:r w:rsidRPr="00AC2B8A">
              <w:t>Počítačové sítě</w:t>
            </w:r>
            <w:r>
              <w:t xml:space="preserve">, </w:t>
            </w:r>
            <w:r w:rsidRPr="00AC2B8A">
              <w:t>Algoritmy a datové struktury</w:t>
            </w:r>
          </w:p>
        </w:tc>
      </w:tr>
      <w:tr w:rsidR="002F2E5C" w14:paraId="5CF7C74A" w14:textId="77777777" w:rsidTr="007755BB">
        <w:tc>
          <w:tcPr>
            <w:tcW w:w="3086" w:type="dxa"/>
            <w:shd w:val="clear" w:color="auto" w:fill="F7CAAC"/>
          </w:tcPr>
          <w:p w14:paraId="7C1C7B11" w14:textId="77777777" w:rsidR="002F2E5C" w:rsidRDefault="002F2E5C" w:rsidP="007755BB">
            <w:pPr>
              <w:jc w:val="both"/>
              <w:rPr>
                <w:b/>
              </w:rPr>
            </w:pPr>
            <w:r>
              <w:rPr>
                <w:b/>
              </w:rPr>
              <w:t>Způsob ověření studijních výsledků</w:t>
            </w:r>
          </w:p>
        </w:tc>
        <w:tc>
          <w:tcPr>
            <w:tcW w:w="3406" w:type="dxa"/>
            <w:gridSpan w:val="4"/>
          </w:tcPr>
          <w:p w14:paraId="6BAA29FE" w14:textId="77777777" w:rsidR="002F2E5C" w:rsidRDefault="002F2E5C" w:rsidP="007755BB">
            <w:pPr>
              <w:jc w:val="both"/>
            </w:pPr>
            <w:r>
              <w:t>Klasifikovaný zápočet</w:t>
            </w:r>
          </w:p>
        </w:tc>
        <w:tc>
          <w:tcPr>
            <w:tcW w:w="2156" w:type="dxa"/>
            <w:shd w:val="clear" w:color="auto" w:fill="F7CAAC"/>
          </w:tcPr>
          <w:p w14:paraId="7A19E7FC" w14:textId="77777777" w:rsidR="002F2E5C" w:rsidRDefault="002F2E5C" w:rsidP="007755BB">
            <w:pPr>
              <w:jc w:val="both"/>
              <w:rPr>
                <w:b/>
              </w:rPr>
            </w:pPr>
            <w:r>
              <w:rPr>
                <w:b/>
              </w:rPr>
              <w:t>Forma výuky</w:t>
            </w:r>
          </w:p>
        </w:tc>
        <w:tc>
          <w:tcPr>
            <w:tcW w:w="1207" w:type="dxa"/>
            <w:gridSpan w:val="2"/>
          </w:tcPr>
          <w:p w14:paraId="4EE5B258" w14:textId="77777777" w:rsidR="002F2E5C" w:rsidRDefault="002F2E5C" w:rsidP="007755BB">
            <w:pPr>
              <w:jc w:val="both"/>
            </w:pPr>
            <w:r>
              <w:t>Přednášky, cvičení</w:t>
            </w:r>
          </w:p>
        </w:tc>
      </w:tr>
      <w:tr w:rsidR="002F2E5C" w14:paraId="2370D849" w14:textId="77777777" w:rsidTr="007755BB">
        <w:tc>
          <w:tcPr>
            <w:tcW w:w="3086" w:type="dxa"/>
            <w:shd w:val="clear" w:color="auto" w:fill="F7CAAC"/>
          </w:tcPr>
          <w:p w14:paraId="28A53C4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660518F9" w14:textId="77777777" w:rsidR="002F2E5C" w:rsidRDefault="002F2E5C" w:rsidP="007755BB">
            <w:pPr>
              <w:jc w:val="both"/>
            </w:pPr>
            <w:r>
              <w:t>Písemná i ústní forma</w:t>
            </w:r>
          </w:p>
          <w:p w14:paraId="6C9BEB5C" w14:textId="77777777" w:rsidR="002F2E5C" w:rsidRDefault="002F2E5C" w:rsidP="007755BB">
            <w:pPr>
              <w:jc w:val="both"/>
            </w:pPr>
            <w:r>
              <w:t xml:space="preserve">1. Povinná a aktivní účast na jednotlivých cvičeních (80% účast na cvičení). </w:t>
            </w:r>
          </w:p>
          <w:p w14:paraId="34A11FA2" w14:textId="77777777" w:rsidR="002F2E5C" w:rsidRDefault="002F2E5C" w:rsidP="007755BB">
            <w:pPr>
              <w:jc w:val="both"/>
            </w:pPr>
            <w:r>
              <w:t xml:space="preserve">2. Teoretické a praktické zvládnutí základní problematiky a jednotlivých témat. </w:t>
            </w:r>
          </w:p>
          <w:p w14:paraId="24476365" w14:textId="77777777" w:rsidR="002F2E5C" w:rsidRDefault="002F2E5C" w:rsidP="007755BB">
            <w:pPr>
              <w:jc w:val="both"/>
            </w:pPr>
            <w:r>
              <w:t xml:space="preserve">3. Úspěšné a samostatné vypracování všech zadaných úloh v průběhu semestru. </w:t>
            </w:r>
          </w:p>
          <w:p w14:paraId="61BCCF7D" w14:textId="77777777" w:rsidR="002F2E5C" w:rsidRDefault="002F2E5C" w:rsidP="007755BB">
            <w:pPr>
              <w:jc w:val="both"/>
            </w:pPr>
            <w:r>
              <w:t>4. Prokázání úspěšného zvládnutí probírané tématiky při závěrečném testu.</w:t>
            </w:r>
          </w:p>
        </w:tc>
      </w:tr>
      <w:tr w:rsidR="002F2E5C" w14:paraId="43D58BBA" w14:textId="77777777" w:rsidTr="007755BB">
        <w:trPr>
          <w:trHeight w:val="274"/>
        </w:trPr>
        <w:tc>
          <w:tcPr>
            <w:tcW w:w="9855" w:type="dxa"/>
            <w:gridSpan w:val="8"/>
            <w:tcBorders>
              <w:top w:val="nil"/>
            </w:tcBorders>
          </w:tcPr>
          <w:p w14:paraId="3B26353F" w14:textId="77777777" w:rsidR="002F2E5C" w:rsidRDefault="002F2E5C" w:rsidP="007755BB">
            <w:pPr>
              <w:jc w:val="both"/>
            </w:pPr>
          </w:p>
        </w:tc>
      </w:tr>
      <w:tr w:rsidR="002F2E5C" w14:paraId="60D0464E" w14:textId="77777777" w:rsidTr="007755BB">
        <w:trPr>
          <w:trHeight w:val="197"/>
        </w:trPr>
        <w:tc>
          <w:tcPr>
            <w:tcW w:w="3086" w:type="dxa"/>
            <w:tcBorders>
              <w:top w:val="nil"/>
            </w:tcBorders>
            <w:shd w:val="clear" w:color="auto" w:fill="F7CAAC"/>
          </w:tcPr>
          <w:p w14:paraId="725E303D" w14:textId="77777777" w:rsidR="002F2E5C" w:rsidRDefault="002F2E5C" w:rsidP="007755BB">
            <w:pPr>
              <w:jc w:val="both"/>
              <w:rPr>
                <w:b/>
              </w:rPr>
            </w:pPr>
            <w:r>
              <w:rPr>
                <w:b/>
              </w:rPr>
              <w:t>Garant předmětu</w:t>
            </w:r>
          </w:p>
        </w:tc>
        <w:tc>
          <w:tcPr>
            <w:tcW w:w="6769" w:type="dxa"/>
            <w:gridSpan w:val="7"/>
            <w:tcBorders>
              <w:top w:val="nil"/>
            </w:tcBorders>
          </w:tcPr>
          <w:p w14:paraId="226D93EA" w14:textId="77777777" w:rsidR="002F2E5C" w:rsidRDefault="002F2E5C" w:rsidP="007755BB">
            <w:pPr>
              <w:jc w:val="both"/>
            </w:pPr>
            <w:r>
              <w:t>Ing. Tomáš Dulík, Ph.D.</w:t>
            </w:r>
          </w:p>
        </w:tc>
      </w:tr>
      <w:tr w:rsidR="002F2E5C" w14:paraId="20231D9D" w14:textId="77777777" w:rsidTr="007755BB">
        <w:trPr>
          <w:trHeight w:val="243"/>
        </w:trPr>
        <w:tc>
          <w:tcPr>
            <w:tcW w:w="3086" w:type="dxa"/>
            <w:tcBorders>
              <w:top w:val="nil"/>
            </w:tcBorders>
            <w:shd w:val="clear" w:color="auto" w:fill="F7CAAC"/>
          </w:tcPr>
          <w:p w14:paraId="3126176C" w14:textId="77777777" w:rsidR="002F2E5C" w:rsidRDefault="002F2E5C" w:rsidP="007755BB">
            <w:pPr>
              <w:jc w:val="both"/>
              <w:rPr>
                <w:b/>
              </w:rPr>
            </w:pPr>
            <w:r>
              <w:rPr>
                <w:b/>
              </w:rPr>
              <w:t>Zapojení garanta do výuky předmětu</w:t>
            </w:r>
          </w:p>
        </w:tc>
        <w:tc>
          <w:tcPr>
            <w:tcW w:w="6769" w:type="dxa"/>
            <w:gridSpan w:val="7"/>
            <w:tcBorders>
              <w:top w:val="nil"/>
            </w:tcBorders>
          </w:tcPr>
          <w:p w14:paraId="1D5D5218" w14:textId="77777777" w:rsidR="002F2E5C" w:rsidRDefault="002F2E5C" w:rsidP="007755BB">
            <w:pPr>
              <w:jc w:val="both"/>
            </w:pPr>
            <w:r>
              <w:t>Metodicky, vede přednášky a cvičení</w:t>
            </w:r>
          </w:p>
        </w:tc>
      </w:tr>
      <w:tr w:rsidR="002F2E5C" w14:paraId="49ECBEA6" w14:textId="77777777" w:rsidTr="007755BB">
        <w:tc>
          <w:tcPr>
            <w:tcW w:w="3086" w:type="dxa"/>
            <w:shd w:val="clear" w:color="auto" w:fill="F7CAAC"/>
          </w:tcPr>
          <w:p w14:paraId="7E33E107" w14:textId="77777777" w:rsidR="002F2E5C" w:rsidRDefault="002F2E5C" w:rsidP="007755BB">
            <w:pPr>
              <w:jc w:val="both"/>
              <w:rPr>
                <w:b/>
              </w:rPr>
            </w:pPr>
            <w:r>
              <w:rPr>
                <w:b/>
              </w:rPr>
              <w:t>Vyučující</w:t>
            </w:r>
          </w:p>
        </w:tc>
        <w:tc>
          <w:tcPr>
            <w:tcW w:w="6769" w:type="dxa"/>
            <w:gridSpan w:val="7"/>
            <w:tcBorders>
              <w:bottom w:val="nil"/>
            </w:tcBorders>
          </w:tcPr>
          <w:p w14:paraId="274CD74F" w14:textId="0E5EF8C9" w:rsidR="002F2E5C" w:rsidRDefault="002F2E5C" w:rsidP="00F6795C">
            <w:pPr>
              <w:jc w:val="both"/>
            </w:pPr>
            <w:r>
              <w:t>Ing. Tomáš Dulík, Ph.D.</w:t>
            </w:r>
            <w:r w:rsidR="00717448">
              <w:t>, přednášky (100 %)</w:t>
            </w:r>
          </w:p>
        </w:tc>
      </w:tr>
      <w:tr w:rsidR="002F2E5C" w14:paraId="29AC1908" w14:textId="77777777" w:rsidTr="007755BB">
        <w:trPr>
          <w:trHeight w:val="310"/>
        </w:trPr>
        <w:tc>
          <w:tcPr>
            <w:tcW w:w="9855" w:type="dxa"/>
            <w:gridSpan w:val="8"/>
            <w:tcBorders>
              <w:top w:val="nil"/>
            </w:tcBorders>
          </w:tcPr>
          <w:p w14:paraId="1A5AD50D" w14:textId="77777777" w:rsidR="002F2E5C" w:rsidRDefault="002F2E5C" w:rsidP="007755BB">
            <w:pPr>
              <w:jc w:val="both"/>
            </w:pPr>
          </w:p>
        </w:tc>
      </w:tr>
      <w:tr w:rsidR="002F2E5C" w14:paraId="7024C7DA" w14:textId="77777777" w:rsidTr="007755BB">
        <w:tc>
          <w:tcPr>
            <w:tcW w:w="3086" w:type="dxa"/>
            <w:shd w:val="clear" w:color="auto" w:fill="F7CAAC"/>
          </w:tcPr>
          <w:p w14:paraId="4A49226B" w14:textId="77777777" w:rsidR="002F2E5C" w:rsidRDefault="002F2E5C" w:rsidP="007755BB">
            <w:pPr>
              <w:jc w:val="both"/>
              <w:rPr>
                <w:b/>
              </w:rPr>
            </w:pPr>
            <w:r>
              <w:rPr>
                <w:b/>
              </w:rPr>
              <w:t>Stručná anotace předmětu</w:t>
            </w:r>
          </w:p>
        </w:tc>
        <w:tc>
          <w:tcPr>
            <w:tcW w:w="6769" w:type="dxa"/>
            <w:gridSpan w:val="7"/>
            <w:tcBorders>
              <w:bottom w:val="nil"/>
            </w:tcBorders>
          </w:tcPr>
          <w:p w14:paraId="72BA4CE4" w14:textId="77777777" w:rsidR="002F2E5C" w:rsidRDefault="002F2E5C" w:rsidP="007755BB">
            <w:pPr>
              <w:jc w:val="both"/>
            </w:pPr>
          </w:p>
        </w:tc>
      </w:tr>
      <w:tr w:rsidR="002F2E5C" w14:paraId="49B211CE" w14:textId="77777777" w:rsidTr="007755BB">
        <w:trPr>
          <w:trHeight w:val="3938"/>
        </w:trPr>
        <w:tc>
          <w:tcPr>
            <w:tcW w:w="9855" w:type="dxa"/>
            <w:gridSpan w:val="8"/>
            <w:tcBorders>
              <w:top w:val="nil"/>
              <w:bottom w:val="single" w:sz="12" w:space="0" w:color="auto"/>
            </w:tcBorders>
          </w:tcPr>
          <w:p w14:paraId="4E13EE4E" w14:textId="77777777" w:rsidR="002F2E5C" w:rsidRPr="00BB0095" w:rsidDel="006E25F2" w:rsidRDefault="002F2E5C" w:rsidP="007755BB">
            <w:pPr>
              <w:jc w:val="both"/>
              <w:rPr>
                <w:del w:id="1155" w:author="Zuzka" w:date="2018-11-16T03:22:00Z"/>
                <w:szCs w:val="22"/>
              </w:rPr>
            </w:pPr>
            <w:r w:rsidRPr="00BB0095">
              <w:rPr>
                <w:szCs w:val="22"/>
              </w:rPr>
              <w:t xml:space="preserve">Cílem předmětu je osvojení základních principů implementace aplikací, komunikujících protokolem IP jak v rolích klienta, tak serveru. Protože moderní aplikace musí kromě funkční komunikace splňovat také požadavky na bezpečnost, věnujeme pozornost také ošetření bezpečnostních rizik a implementaci zabezpečení. Pro aplikace s většími požadavky na výkon a/nebo spolehlivost se studenti naučí implementovat techniky rozkládání zátěže a vysoké dostupnosti. </w:t>
            </w:r>
          </w:p>
          <w:p w14:paraId="6DAA06C4" w14:textId="77777777" w:rsidR="002F2E5C" w:rsidRPr="00BB0095" w:rsidRDefault="002F2E5C" w:rsidP="007755BB">
            <w:pPr>
              <w:jc w:val="both"/>
              <w:rPr>
                <w:szCs w:val="22"/>
              </w:rPr>
            </w:pPr>
          </w:p>
          <w:p w14:paraId="2ED284A4" w14:textId="77777777" w:rsidR="002F2E5C" w:rsidRPr="00BB0095" w:rsidRDefault="002F2E5C" w:rsidP="007755BB">
            <w:pPr>
              <w:jc w:val="both"/>
              <w:rPr>
                <w:szCs w:val="22"/>
              </w:rPr>
            </w:pPr>
            <w:r w:rsidRPr="00BB0095">
              <w:rPr>
                <w:szCs w:val="22"/>
              </w:rPr>
              <w:t>Témata:</w:t>
            </w:r>
          </w:p>
          <w:p w14:paraId="5D374FBC" w14:textId="77777777" w:rsidR="002F2E5C" w:rsidRPr="00BB0095" w:rsidRDefault="002F2E5C" w:rsidP="007755BB">
            <w:pPr>
              <w:pStyle w:val="Odstavecseseznamem"/>
              <w:numPr>
                <w:ilvl w:val="0"/>
                <w:numId w:val="14"/>
              </w:numPr>
              <w:jc w:val="both"/>
              <w:rPr>
                <w:szCs w:val="22"/>
              </w:rPr>
            </w:pPr>
            <w:r w:rsidRPr="00BB0095">
              <w:rPr>
                <w:szCs w:val="22"/>
              </w:rPr>
              <w:t>Implementace komunikace po síti na jednotlivých vrstvách ISO/OSI – přehled dostupných knihoven.</w:t>
            </w:r>
          </w:p>
          <w:p w14:paraId="2DFAB611" w14:textId="77777777" w:rsidR="002F2E5C" w:rsidRPr="00BB0095" w:rsidRDefault="002F2E5C" w:rsidP="007755BB">
            <w:pPr>
              <w:pStyle w:val="Odstavecseseznamem"/>
              <w:numPr>
                <w:ilvl w:val="0"/>
                <w:numId w:val="14"/>
              </w:numPr>
              <w:jc w:val="both"/>
              <w:rPr>
                <w:szCs w:val="22"/>
              </w:rPr>
            </w:pPr>
            <w:r w:rsidRPr="00BB0095">
              <w:rPr>
                <w:szCs w:val="22"/>
              </w:rPr>
              <w:t>Komunikace na úrovni vrstvy MAC v sítích 802.*: způsoby implementace.</w:t>
            </w:r>
          </w:p>
          <w:p w14:paraId="06276AB1" w14:textId="77777777" w:rsidR="002F2E5C" w:rsidRPr="00BB0095" w:rsidRDefault="002F2E5C" w:rsidP="007755BB">
            <w:pPr>
              <w:pStyle w:val="Odstavecseseznamem"/>
              <w:numPr>
                <w:ilvl w:val="0"/>
                <w:numId w:val="14"/>
              </w:numPr>
              <w:jc w:val="both"/>
              <w:rPr>
                <w:szCs w:val="22"/>
              </w:rPr>
            </w:pPr>
            <w:r w:rsidRPr="00BB0095">
              <w:rPr>
                <w:szCs w:val="22"/>
              </w:rPr>
              <w:t>Implementace a použití servisních protokolů (DHCP, ARP, ICMP, atd.).</w:t>
            </w:r>
          </w:p>
          <w:p w14:paraId="3134CAD7" w14:textId="77777777" w:rsidR="002F2E5C" w:rsidRPr="00BB0095" w:rsidRDefault="002F2E5C" w:rsidP="007755BB">
            <w:pPr>
              <w:pStyle w:val="Odstavecseseznamem"/>
              <w:numPr>
                <w:ilvl w:val="0"/>
                <w:numId w:val="14"/>
              </w:numPr>
              <w:jc w:val="both"/>
              <w:rPr>
                <w:szCs w:val="22"/>
              </w:rPr>
            </w:pPr>
            <w:r w:rsidRPr="00BB0095">
              <w:rPr>
                <w:szCs w:val="22"/>
              </w:rPr>
              <w:t>Komunikace protokolem TCP/IP: socket, vstupně/výstupní proudy a jejich ošetření. Implementace pomocí blokujících i neblokujících operací.</w:t>
            </w:r>
          </w:p>
          <w:p w14:paraId="515658F8" w14:textId="77777777" w:rsidR="002F2E5C" w:rsidRPr="00BB0095" w:rsidRDefault="002F2E5C" w:rsidP="007755BB">
            <w:pPr>
              <w:pStyle w:val="Odstavecseseznamem"/>
              <w:numPr>
                <w:ilvl w:val="0"/>
                <w:numId w:val="14"/>
              </w:numPr>
              <w:jc w:val="both"/>
              <w:rPr>
                <w:szCs w:val="22"/>
              </w:rPr>
            </w:pPr>
            <w:r w:rsidRPr="00BB0095">
              <w:rPr>
                <w:szCs w:val="22"/>
              </w:rPr>
              <w:t xml:space="preserve">Sockety na straně serveru. Implementace pomocí blokujících a neblokujících operací. </w:t>
            </w:r>
          </w:p>
          <w:p w14:paraId="78A00B24" w14:textId="77777777" w:rsidR="002F2E5C" w:rsidRPr="00BB0095" w:rsidRDefault="002F2E5C" w:rsidP="007755BB">
            <w:pPr>
              <w:pStyle w:val="Odstavecseseznamem"/>
              <w:numPr>
                <w:ilvl w:val="0"/>
                <w:numId w:val="14"/>
              </w:numPr>
              <w:jc w:val="both"/>
              <w:rPr>
                <w:szCs w:val="22"/>
              </w:rPr>
            </w:pPr>
            <w:r w:rsidRPr="00BB0095">
              <w:rPr>
                <w:szCs w:val="22"/>
              </w:rPr>
              <w:t>Komunikace protokolem UDP</w:t>
            </w:r>
            <w:r w:rsidRPr="00BB0095">
              <w:rPr>
                <w:szCs w:val="22"/>
                <w:lang w:val="pl-PL"/>
              </w:rPr>
              <w:t>/IP: datagramy na stran</w:t>
            </w:r>
            <w:r w:rsidRPr="00BB0095">
              <w:rPr>
                <w:szCs w:val="22"/>
              </w:rPr>
              <w:t>ě serveru a klienta.</w:t>
            </w:r>
          </w:p>
          <w:p w14:paraId="2ED8573F" w14:textId="77777777" w:rsidR="002F2E5C" w:rsidRPr="00BB0095" w:rsidRDefault="002F2E5C" w:rsidP="007755BB">
            <w:pPr>
              <w:pStyle w:val="Odstavecseseznamem"/>
              <w:numPr>
                <w:ilvl w:val="0"/>
                <w:numId w:val="14"/>
              </w:numPr>
              <w:jc w:val="both"/>
              <w:rPr>
                <w:szCs w:val="22"/>
              </w:rPr>
            </w:pPr>
            <w:r w:rsidRPr="00BB0095">
              <w:rPr>
                <w:szCs w:val="22"/>
              </w:rPr>
              <w:t>Komunikace pomocí zpráv typu broadcast a multicast.</w:t>
            </w:r>
          </w:p>
          <w:p w14:paraId="3C97C668" w14:textId="77777777" w:rsidR="002F2E5C" w:rsidRPr="00BB0095" w:rsidRDefault="002F2E5C" w:rsidP="007755BB">
            <w:pPr>
              <w:pStyle w:val="Odstavecseseznamem"/>
              <w:numPr>
                <w:ilvl w:val="0"/>
                <w:numId w:val="14"/>
              </w:numPr>
              <w:jc w:val="both"/>
              <w:rPr>
                <w:szCs w:val="22"/>
              </w:rPr>
            </w:pPr>
            <w:r w:rsidRPr="00BB0095">
              <w:rPr>
                <w:szCs w:val="22"/>
              </w:rPr>
              <w:t>Real-time protokoly pro přenos hlasu a videa.</w:t>
            </w:r>
          </w:p>
          <w:p w14:paraId="25A3584D" w14:textId="77777777" w:rsidR="002F2E5C" w:rsidRPr="00BB0095" w:rsidRDefault="002F2E5C" w:rsidP="007755BB">
            <w:pPr>
              <w:pStyle w:val="Odstavecseseznamem"/>
              <w:numPr>
                <w:ilvl w:val="0"/>
                <w:numId w:val="14"/>
              </w:numPr>
              <w:jc w:val="both"/>
              <w:rPr>
                <w:szCs w:val="22"/>
              </w:rPr>
            </w:pPr>
            <w:r w:rsidRPr="00BB0095">
              <w:rPr>
                <w:szCs w:val="22"/>
              </w:rPr>
              <w:t>Příklady implementace protokolů na aplikační vrstvě.</w:t>
            </w:r>
          </w:p>
          <w:p w14:paraId="067F579F" w14:textId="77777777" w:rsidR="002F2E5C" w:rsidRPr="00BB0095" w:rsidRDefault="002F2E5C" w:rsidP="007755BB">
            <w:pPr>
              <w:pStyle w:val="Odstavecseseznamem"/>
              <w:numPr>
                <w:ilvl w:val="0"/>
                <w:numId w:val="14"/>
              </w:numPr>
              <w:jc w:val="both"/>
              <w:rPr>
                <w:szCs w:val="22"/>
              </w:rPr>
            </w:pPr>
            <w:r w:rsidRPr="00BB0095">
              <w:rPr>
                <w:szCs w:val="22"/>
              </w:rPr>
              <w:t>Zabezpečení komunikace: implementace šifrování dat, bezpečná autentizace.</w:t>
            </w:r>
          </w:p>
          <w:p w14:paraId="5E51137A" w14:textId="77777777" w:rsidR="002F2E5C" w:rsidRPr="00BB0095" w:rsidRDefault="002F2E5C" w:rsidP="007755BB">
            <w:pPr>
              <w:pStyle w:val="Odstavecseseznamem"/>
              <w:numPr>
                <w:ilvl w:val="0"/>
                <w:numId w:val="14"/>
              </w:numPr>
              <w:jc w:val="both"/>
              <w:rPr>
                <w:szCs w:val="22"/>
              </w:rPr>
            </w:pPr>
            <w:r w:rsidRPr="00BB0095">
              <w:rPr>
                <w:szCs w:val="22"/>
              </w:rPr>
              <w:t>Implementace ochrany proti běžným typům útoků na straně serveru.</w:t>
            </w:r>
          </w:p>
          <w:p w14:paraId="6765094F" w14:textId="77777777" w:rsidR="002F2E5C" w:rsidRPr="00BB0095" w:rsidRDefault="002F2E5C" w:rsidP="007755BB">
            <w:pPr>
              <w:pStyle w:val="Odstavecseseznamem"/>
              <w:numPr>
                <w:ilvl w:val="0"/>
                <w:numId w:val="14"/>
              </w:numPr>
              <w:jc w:val="both"/>
              <w:rPr>
                <w:szCs w:val="22"/>
              </w:rPr>
            </w:pPr>
            <w:r w:rsidRPr="00BB0095">
              <w:rPr>
                <w:szCs w:val="22"/>
              </w:rPr>
              <w:t>Výkonnostní optimalizace na úrovni HW, operačního systému a aplikace. Rozkládání zátěže.</w:t>
            </w:r>
          </w:p>
          <w:p w14:paraId="2A22FB4F" w14:textId="77777777" w:rsidR="002F2E5C" w:rsidRPr="00BB0095" w:rsidRDefault="002F2E5C" w:rsidP="007755BB">
            <w:pPr>
              <w:pStyle w:val="Odstavecseseznamem"/>
              <w:numPr>
                <w:ilvl w:val="0"/>
                <w:numId w:val="14"/>
              </w:numPr>
              <w:jc w:val="both"/>
              <w:rPr>
                <w:szCs w:val="22"/>
              </w:rPr>
            </w:pPr>
            <w:r w:rsidRPr="00BB0095">
              <w:rPr>
                <w:szCs w:val="22"/>
              </w:rPr>
              <w:t xml:space="preserve">Implementace vysoké dostupnosti síťových aplikací. </w:t>
            </w:r>
          </w:p>
          <w:p w14:paraId="732DA647" w14:textId="77777777" w:rsidR="002F2E5C" w:rsidRPr="006E25F2" w:rsidRDefault="002F2E5C" w:rsidP="007755BB">
            <w:pPr>
              <w:pStyle w:val="Odstavecseseznamem"/>
              <w:numPr>
                <w:ilvl w:val="0"/>
                <w:numId w:val="14"/>
              </w:numPr>
              <w:jc w:val="both"/>
              <w:rPr>
                <w:ins w:id="1156" w:author="Zuzka" w:date="2018-11-16T03:22:00Z"/>
              </w:rPr>
            </w:pPr>
            <w:r w:rsidRPr="00BB0095">
              <w:rPr>
                <w:szCs w:val="22"/>
              </w:rPr>
              <w:t>Clustery, gridy a cloudy jako běhová prostředí síťových aplikací.</w:t>
            </w:r>
          </w:p>
          <w:p w14:paraId="1B0FD6D9" w14:textId="77777777" w:rsidR="006E25F2" w:rsidRDefault="006E25F2">
            <w:pPr>
              <w:ind w:left="720"/>
              <w:jc w:val="both"/>
              <w:pPrChange w:id="1157" w:author="Zuzka" w:date="2018-11-16T03:22:00Z">
                <w:pPr>
                  <w:pStyle w:val="Odstavecseseznamem"/>
                  <w:numPr>
                    <w:numId w:val="14"/>
                  </w:numPr>
                  <w:ind w:left="1080" w:hanging="360"/>
                  <w:jc w:val="both"/>
                </w:pPr>
              </w:pPrChange>
            </w:pPr>
          </w:p>
        </w:tc>
      </w:tr>
      <w:tr w:rsidR="002F2E5C" w14:paraId="4098BD8F" w14:textId="77777777" w:rsidTr="007755BB">
        <w:trPr>
          <w:trHeight w:val="265"/>
        </w:trPr>
        <w:tc>
          <w:tcPr>
            <w:tcW w:w="3653" w:type="dxa"/>
            <w:gridSpan w:val="2"/>
            <w:tcBorders>
              <w:top w:val="nil"/>
            </w:tcBorders>
            <w:shd w:val="clear" w:color="auto" w:fill="F7CAAC"/>
          </w:tcPr>
          <w:p w14:paraId="4F61F6E8"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7C4A11C5" w14:textId="77777777" w:rsidR="002F2E5C" w:rsidRDefault="002F2E5C" w:rsidP="007755BB">
            <w:pPr>
              <w:jc w:val="both"/>
            </w:pPr>
          </w:p>
        </w:tc>
      </w:tr>
      <w:tr w:rsidR="002F2E5C" w14:paraId="63F1E3E3" w14:textId="77777777" w:rsidTr="007755BB">
        <w:trPr>
          <w:trHeight w:val="416"/>
        </w:trPr>
        <w:tc>
          <w:tcPr>
            <w:tcW w:w="9855" w:type="dxa"/>
            <w:gridSpan w:val="8"/>
            <w:tcBorders>
              <w:top w:val="nil"/>
            </w:tcBorders>
          </w:tcPr>
          <w:p w14:paraId="3EACEEB1" w14:textId="77777777" w:rsidR="002F2E5C" w:rsidRPr="001C0137" w:rsidRDefault="002F2E5C" w:rsidP="007755BB">
            <w:pPr>
              <w:jc w:val="both"/>
              <w:rPr>
                <w:b/>
                <w:bCs/>
              </w:rPr>
            </w:pPr>
            <w:r w:rsidRPr="001C0137">
              <w:rPr>
                <w:b/>
                <w:bCs/>
              </w:rPr>
              <w:t>Povinná literatura:</w:t>
            </w:r>
          </w:p>
          <w:p w14:paraId="0B4DCAAE" w14:textId="01278AD5" w:rsidR="002F2E5C" w:rsidRPr="004147B7" w:rsidRDefault="002F2E5C" w:rsidP="007755BB">
            <w:pPr>
              <w:jc w:val="both"/>
            </w:pPr>
            <w:r w:rsidRPr="004147B7">
              <w:t xml:space="preserve">WETHERALL, David a Andrew S. </w:t>
            </w:r>
            <w:r w:rsidR="00E27E6C" w:rsidRPr="00E27E6C">
              <w:t>TANENBAUM</w:t>
            </w:r>
            <w:r w:rsidRPr="004147B7">
              <w:t xml:space="preserve">. </w:t>
            </w:r>
            <w:r w:rsidRPr="004147B7">
              <w:rPr>
                <w:i/>
              </w:rPr>
              <w:t>Computer networks</w:t>
            </w:r>
            <w:r w:rsidRPr="004147B7">
              <w:t>. Upper Saddle River, NJ: Pearson Prentice Hall, 2011. ISBN 0-13-212695-8.</w:t>
            </w:r>
          </w:p>
          <w:p w14:paraId="42652889" w14:textId="77777777" w:rsidR="002F2E5C" w:rsidRPr="004147B7" w:rsidRDefault="002F2E5C" w:rsidP="007755BB">
            <w:pPr>
              <w:jc w:val="both"/>
            </w:pPr>
            <w:r w:rsidRPr="004147B7">
              <w:t xml:space="preserve">STEVENS, W, Bill FENNER a Andrew M RUDOFF. </w:t>
            </w:r>
            <w:r w:rsidRPr="004147B7">
              <w:rPr>
                <w:i/>
                <w:iCs/>
              </w:rPr>
              <w:t>UNIX network programming</w:t>
            </w:r>
            <w:r w:rsidRPr="004147B7">
              <w:t>. 3rd ed. Boston, Mass.: Addison-Wesley, c2004, xxiii, 991 s. ISBN 0131411551.</w:t>
            </w:r>
          </w:p>
          <w:p w14:paraId="3DD0F9DE" w14:textId="77777777" w:rsidR="002F2E5C" w:rsidRPr="004147B7" w:rsidRDefault="002F2E5C" w:rsidP="007755BB">
            <w:pPr>
              <w:jc w:val="both"/>
            </w:pPr>
            <w:r w:rsidRPr="004147B7">
              <w:t xml:space="preserve">HALL, Brian. </w:t>
            </w:r>
            <w:r w:rsidRPr="004147B7">
              <w:rPr>
                <w:i/>
              </w:rPr>
              <w:t>Beej's Guide to Network Programming</w:t>
            </w:r>
            <w:r w:rsidRPr="004147B7">
              <w:t>. Jorgensen Publishing, 2009. 352 stran. ASIN: B002AD9SNK</w:t>
            </w:r>
          </w:p>
          <w:p w14:paraId="150E9B48" w14:textId="77777777" w:rsidR="002F2E5C" w:rsidRPr="004147B7" w:rsidRDefault="002F2E5C" w:rsidP="007755BB">
            <w:pPr>
              <w:jc w:val="both"/>
            </w:pPr>
            <w:r w:rsidRPr="004147B7">
              <w:t xml:space="preserve">KOPPARAPU, Chandra. </w:t>
            </w:r>
            <w:r w:rsidRPr="004147B7">
              <w:rPr>
                <w:i/>
                <w:iCs/>
              </w:rPr>
              <w:t>Load balancing servers, firewalls, and caches</w:t>
            </w:r>
            <w:r w:rsidRPr="004147B7">
              <w:t>. New York: Wiley, c2002, xi, 208 p. ISBN 0471415502.</w:t>
            </w:r>
          </w:p>
          <w:p w14:paraId="0ABCB558" w14:textId="0E1D89F1" w:rsidR="006E25F2" w:rsidRDefault="002F2E5C" w:rsidP="007755BB">
            <w:pPr>
              <w:jc w:val="both"/>
              <w:rPr>
                <w:ins w:id="1158" w:author="Zuzka" w:date="2018-11-16T03:23:00Z"/>
              </w:rPr>
            </w:pPr>
            <w:r w:rsidRPr="004147B7">
              <w:t xml:space="preserve">MARCUS, Evan a Hal STERN. </w:t>
            </w:r>
            <w:r w:rsidRPr="004147B7">
              <w:rPr>
                <w:i/>
                <w:iCs/>
              </w:rPr>
              <w:t>Blueprints for high availability</w:t>
            </w:r>
            <w:r w:rsidRPr="004147B7">
              <w:t>. 2nd ed. Indianapolis, Ind.: Wiley Pub., c2003, xxxii, 587 p. ISBN 0471430269.</w:t>
            </w:r>
          </w:p>
          <w:p w14:paraId="1E41A8B0" w14:textId="77777777" w:rsidR="006E25F2" w:rsidRPr="004147B7" w:rsidRDefault="006E25F2" w:rsidP="007755BB">
            <w:pPr>
              <w:jc w:val="both"/>
            </w:pPr>
          </w:p>
          <w:p w14:paraId="6907A7A5" w14:textId="77777777" w:rsidR="002F2E5C" w:rsidRPr="004147B7" w:rsidRDefault="002F2E5C" w:rsidP="007755BB">
            <w:pPr>
              <w:jc w:val="both"/>
            </w:pPr>
            <w:r w:rsidRPr="004147B7">
              <w:rPr>
                <w:b/>
              </w:rPr>
              <w:t>Doporučená</w:t>
            </w:r>
            <w:r w:rsidRPr="004147B7">
              <w:t xml:space="preserve"> </w:t>
            </w:r>
            <w:r w:rsidRPr="004147B7">
              <w:rPr>
                <w:b/>
              </w:rPr>
              <w:t>literatura</w:t>
            </w:r>
            <w:r w:rsidRPr="004147B7">
              <w:t xml:space="preserve">: </w:t>
            </w:r>
          </w:p>
          <w:p w14:paraId="65B75A34" w14:textId="77777777" w:rsidR="002F2E5C" w:rsidRPr="004147B7" w:rsidRDefault="002F2E5C" w:rsidP="007755BB">
            <w:pPr>
              <w:jc w:val="both"/>
            </w:pPr>
            <w:r w:rsidRPr="004147B7">
              <w:t xml:space="preserve">BAZALA, David. </w:t>
            </w:r>
            <w:r w:rsidRPr="004147B7">
              <w:rPr>
                <w:i/>
                <w:iCs/>
              </w:rPr>
              <w:t>Telekomunikace &amp; VoIP telefonie I.</w:t>
            </w:r>
            <w:r w:rsidRPr="004147B7">
              <w:t xml:space="preserve"> 1. vyd. Praha: BEN - technická literatura, 2006, 222 s. ISBN 80-7300-201-9.</w:t>
            </w:r>
          </w:p>
          <w:p w14:paraId="460C60FF" w14:textId="77777777" w:rsidR="002F2E5C" w:rsidRDefault="002F2E5C" w:rsidP="007755BB">
            <w:pPr>
              <w:jc w:val="both"/>
            </w:pPr>
            <w:r w:rsidRPr="004147B7">
              <w:t xml:space="preserve">MINOLI, Daniel. </w:t>
            </w:r>
            <w:r w:rsidRPr="004147B7">
              <w:rPr>
                <w:i/>
                <w:iCs/>
              </w:rPr>
              <w:t>IP multicast with applications to IPTV and Mobile DVB-H</w:t>
            </w:r>
            <w:r w:rsidRPr="004147B7">
              <w:t>. Hoboken: John Wiley &amp; Sons, c2008, xvi, 357 s. ISBN 9780470258156.</w:t>
            </w:r>
          </w:p>
        </w:tc>
      </w:tr>
      <w:tr w:rsidR="002F2E5C" w14:paraId="5C24F108"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C05FB8" w14:textId="77777777" w:rsidR="002F2E5C" w:rsidRDefault="002F2E5C" w:rsidP="007755BB">
            <w:pPr>
              <w:jc w:val="center"/>
              <w:rPr>
                <w:b/>
              </w:rPr>
            </w:pPr>
            <w:r>
              <w:rPr>
                <w:b/>
              </w:rPr>
              <w:t>Informace ke kombinované nebo distanční formě</w:t>
            </w:r>
          </w:p>
        </w:tc>
      </w:tr>
      <w:tr w:rsidR="002F2E5C" w14:paraId="639A8A5C" w14:textId="77777777" w:rsidTr="007755BB">
        <w:tc>
          <w:tcPr>
            <w:tcW w:w="4787" w:type="dxa"/>
            <w:gridSpan w:val="3"/>
            <w:tcBorders>
              <w:top w:val="single" w:sz="2" w:space="0" w:color="auto"/>
            </w:tcBorders>
            <w:shd w:val="clear" w:color="auto" w:fill="F7CAAC"/>
          </w:tcPr>
          <w:p w14:paraId="103F9BEC" w14:textId="77777777" w:rsidR="002F2E5C" w:rsidRDefault="002F2E5C" w:rsidP="007755BB">
            <w:pPr>
              <w:jc w:val="both"/>
            </w:pPr>
            <w:r>
              <w:rPr>
                <w:b/>
              </w:rPr>
              <w:t>Rozsah konzultací (soustředění)</w:t>
            </w:r>
          </w:p>
        </w:tc>
        <w:tc>
          <w:tcPr>
            <w:tcW w:w="889" w:type="dxa"/>
            <w:tcBorders>
              <w:top w:val="single" w:sz="2" w:space="0" w:color="auto"/>
            </w:tcBorders>
          </w:tcPr>
          <w:p w14:paraId="734D624E" w14:textId="77777777" w:rsidR="002F2E5C" w:rsidRDefault="002F2E5C" w:rsidP="007755BB">
            <w:pPr>
              <w:jc w:val="both"/>
            </w:pPr>
            <w:r>
              <w:t>18</w:t>
            </w:r>
          </w:p>
        </w:tc>
        <w:tc>
          <w:tcPr>
            <w:tcW w:w="4179" w:type="dxa"/>
            <w:gridSpan w:val="4"/>
            <w:tcBorders>
              <w:top w:val="single" w:sz="2" w:space="0" w:color="auto"/>
            </w:tcBorders>
            <w:shd w:val="clear" w:color="auto" w:fill="F7CAAC"/>
          </w:tcPr>
          <w:p w14:paraId="7AC145AA" w14:textId="77777777" w:rsidR="002F2E5C" w:rsidRDefault="002F2E5C" w:rsidP="007755BB">
            <w:pPr>
              <w:jc w:val="both"/>
              <w:rPr>
                <w:b/>
              </w:rPr>
            </w:pPr>
            <w:r>
              <w:rPr>
                <w:b/>
              </w:rPr>
              <w:t xml:space="preserve">hodin </w:t>
            </w:r>
          </w:p>
        </w:tc>
      </w:tr>
      <w:tr w:rsidR="002F2E5C" w14:paraId="2C1CD6C5" w14:textId="77777777" w:rsidTr="007755BB">
        <w:tc>
          <w:tcPr>
            <w:tcW w:w="9855" w:type="dxa"/>
            <w:gridSpan w:val="8"/>
            <w:shd w:val="clear" w:color="auto" w:fill="F7CAAC"/>
          </w:tcPr>
          <w:p w14:paraId="3ABAD226" w14:textId="77777777" w:rsidR="002F2E5C" w:rsidRDefault="002F2E5C" w:rsidP="007755BB">
            <w:pPr>
              <w:jc w:val="both"/>
              <w:rPr>
                <w:b/>
              </w:rPr>
            </w:pPr>
            <w:r>
              <w:rPr>
                <w:b/>
              </w:rPr>
              <w:t>Informace o způsobu kontaktu s vyučujícím</w:t>
            </w:r>
          </w:p>
        </w:tc>
      </w:tr>
      <w:tr w:rsidR="002F2E5C" w14:paraId="576E50C9" w14:textId="77777777" w:rsidTr="006E25F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9" w:author="Zuzka" w:date="2018-11-16T03:2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24"/>
          <w:trPrChange w:id="1160" w:author="Zuzka" w:date="2018-11-16T03:23:00Z">
            <w:trPr>
              <w:gridBefore w:val="1"/>
              <w:trHeight w:val="698"/>
            </w:trPr>
          </w:trPrChange>
        </w:trPr>
        <w:tc>
          <w:tcPr>
            <w:tcW w:w="9855" w:type="dxa"/>
            <w:gridSpan w:val="8"/>
            <w:tcPrChange w:id="1161" w:author="Zuzka" w:date="2018-11-16T03:23:00Z">
              <w:tcPr>
                <w:tcW w:w="9855" w:type="dxa"/>
                <w:gridSpan w:val="9"/>
              </w:tcPr>
            </w:tcPrChange>
          </w:tcPr>
          <w:p w14:paraId="69680AAC" w14:textId="77777777" w:rsidR="002F2E5C" w:rsidRPr="00F13242" w:rsidRDefault="002F2E5C" w:rsidP="007755BB">
            <w:pPr>
              <w:jc w:val="both"/>
            </w:pPr>
            <w:r w:rsidRPr="00F13242">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r w:rsidR="002F2E5C" w14:paraId="2060BBF1" w14:textId="77777777" w:rsidTr="007755BB">
        <w:tc>
          <w:tcPr>
            <w:tcW w:w="9855" w:type="dxa"/>
            <w:gridSpan w:val="8"/>
            <w:tcBorders>
              <w:bottom w:val="double" w:sz="4" w:space="0" w:color="auto"/>
            </w:tcBorders>
            <w:shd w:val="clear" w:color="auto" w:fill="BDD6EE"/>
          </w:tcPr>
          <w:p w14:paraId="3E1E02DD" w14:textId="04859B28" w:rsidR="002F2E5C" w:rsidRDefault="002F2E5C" w:rsidP="007755BB">
            <w:pPr>
              <w:tabs>
                <w:tab w:val="right" w:pos="941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03A6C0CB" w14:textId="77777777" w:rsidTr="007755BB">
        <w:tc>
          <w:tcPr>
            <w:tcW w:w="3086" w:type="dxa"/>
            <w:tcBorders>
              <w:top w:val="double" w:sz="4" w:space="0" w:color="auto"/>
            </w:tcBorders>
            <w:shd w:val="clear" w:color="auto" w:fill="F7CAAC"/>
          </w:tcPr>
          <w:p w14:paraId="3A16D65B"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192A37AE" w14:textId="77777777" w:rsidR="002F2E5C" w:rsidRDefault="002F2E5C" w:rsidP="007755BB">
            <w:pPr>
              <w:jc w:val="both"/>
            </w:pPr>
            <w:bookmarkStart w:id="1162" w:name="ZakladyJazykaC"/>
            <w:r w:rsidRPr="00B34B48">
              <w:t>Základy jazyka C</w:t>
            </w:r>
            <w:bookmarkEnd w:id="1162"/>
          </w:p>
        </w:tc>
      </w:tr>
      <w:tr w:rsidR="002F2E5C" w14:paraId="25CF6224" w14:textId="77777777" w:rsidTr="007755BB">
        <w:tc>
          <w:tcPr>
            <w:tcW w:w="3086" w:type="dxa"/>
            <w:shd w:val="clear" w:color="auto" w:fill="F7CAAC"/>
          </w:tcPr>
          <w:p w14:paraId="2F3ED02A" w14:textId="77777777" w:rsidR="002F2E5C" w:rsidRDefault="002F2E5C" w:rsidP="007755BB">
            <w:pPr>
              <w:jc w:val="both"/>
              <w:rPr>
                <w:b/>
              </w:rPr>
            </w:pPr>
            <w:r>
              <w:rPr>
                <w:b/>
              </w:rPr>
              <w:t>Typ předmětu</w:t>
            </w:r>
          </w:p>
        </w:tc>
        <w:tc>
          <w:tcPr>
            <w:tcW w:w="3406" w:type="dxa"/>
            <w:gridSpan w:val="4"/>
          </w:tcPr>
          <w:p w14:paraId="17C49960" w14:textId="77777777" w:rsidR="002F2E5C" w:rsidRDefault="002F2E5C" w:rsidP="007755BB">
            <w:pPr>
              <w:jc w:val="both"/>
            </w:pPr>
            <w:r>
              <w:t>Povinný „PZ“</w:t>
            </w:r>
          </w:p>
        </w:tc>
        <w:tc>
          <w:tcPr>
            <w:tcW w:w="2695" w:type="dxa"/>
            <w:gridSpan w:val="2"/>
            <w:shd w:val="clear" w:color="auto" w:fill="F7CAAC"/>
          </w:tcPr>
          <w:p w14:paraId="6C3CC19A" w14:textId="77777777" w:rsidR="002F2E5C" w:rsidRDefault="002F2E5C" w:rsidP="007755BB">
            <w:pPr>
              <w:jc w:val="both"/>
            </w:pPr>
            <w:r>
              <w:rPr>
                <w:b/>
              </w:rPr>
              <w:t>doporučený ročník / semestr</w:t>
            </w:r>
          </w:p>
        </w:tc>
        <w:tc>
          <w:tcPr>
            <w:tcW w:w="668" w:type="dxa"/>
          </w:tcPr>
          <w:p w14:paraId="71DC26F4" w14:textId="77777777" w:rsidR="002F2E5C" w:rsidRDefault="002F2E5C" w:rsidP="007755BB">
            <w:pPr>
              <w:jc w:val="both"/>
            </w:pPr>
            <w:r>
              <w:t>1/L</w:t>
            </w:r>
          </w:p>
        </w:tc>
      </w:tr>
      <w:tr w:rsidR="002F2E5C" w14:paraId="57FE160B" w14:textId="77777777" w:rsidTr="007755BB">
        <w:tc>
          <w:tcPr>
            <w:tcW w:w="3086" w:type="dxa"/>
            <w:shd w:val="clear" w:color="auto" w:fill="F7CAAC"/>
          </w:tcPr>
          <w:p w14:paraId="1FF4D087" w14:textId="77777777" w:rsidR="002F2E5C" w:rsidRDefault="002F2E5C" w:rsidP="007755BB">
            <w:pPr>
              <w:jc w:val="both"/>
              <w:rPr>
                <w:b/>
              </w:rPr>
            </w:pPr>
            <w:r>
              <w:rPr>
                <w:b/>
              </w:rPr>
              <w:t>Rozsah studijního předmětu</w:t>
            </w:r>
          </w:p>
        </w:tc>
        <w:tc>
          <w:tcPr>
            <w:tcW w:w="1701" w:type="dxa"/>
            <w:gridSpan w:val="2"/>
          </w:tcPr>
          <w:p w14:paraId="0DF08F88" w14:textId="77777777" w:rsidR="002F2E5C" w:rsidRDefault="002F2E5C" w:rsidP="007755BB">
            <w:pPr>
              <w:jc w:val="both"/>
            </w:pPr>
            <w:r>
              <w:t>14p+28c</w:t>
            </w:r>
          </w:p>
        </w:tc>
        <w:tc>
          <w:tcPr>
            <w:tcW w:w="889" w:type="dxa"/>
            <w:shd w:val="clear" w:color="auto" w:fill="F7CAAC"/>
          </w:tcPr>
          <w:p w14:paraId="60BF08A1" w14:textId="77777777" w:rsidR="002F2E5C" w:rsidRDefault="002F2E5C" w:rsidP="007755BB">
            <w:pPr>
              <w:jc w:val="both"/>
              <w:rPr>
                <w:b/>
              </w:rPr>
            </w:pPr>
            <w:r>
              <w:rPr>
                <w:b/>
              </w:rPr>
              <w:t xml:space="preserve">hod. </w:t>
            </w:r>
          </w:p>
        </w:tc>
        <w:tc>
          <w:tcPr>
            <w:tcW w:w="816" w:type="dxa"/>
          </w:tcPr>
          <w:p w14:paraId="1BBAF97C" w14:textId="77777777" w:rsidR="002F2E5C" w:rsidRDefault="002F2E5C" w:rsidP="007755BB">
            <w:pPr>
              <w:jc w:val="both"/>
            </w:pPr>
          </w:p>
        </w:tc>
        <w:tc>
          <w:tcPr>
            <w:tcW w:w="2156" w:type="dxa"/>
            <w:shd w:val="clear" w:color="auto" w:fill="F7CAAC"/>
          </w:tcPr>
          <w:p w14:paraId="6F01BA39" w14:textId="77777777" w:rsidR="002F2E5C" w:rsidRDefault="002F2E5C" w:rsidP="007755BB">
            <w:pPr>
              <w:jc w:val="both"/>
              <w:rPr>
                <w:b/>
              </w:rPr>
            </w:pPr>
            <w:r>
              <w:rPr>
                <w:b/>
              </w:rPr>
              <w:t>kreditů</w:t>
            </w:r>
          </w:p>
        </w:tc>
        <w:tc>
          <w:tcPr>
            <w:tcW w:w="1207" w:type="dxa"/>
            <w:gridSpan w:val="2"/>
          </w:tcPr>
          <w:p w14:paraId="3052150B" w14:textId="77777777" w:rsidR="002F2E5C" w:rsidRDefault="002F2E5C" w:rsidP="007755BB">
            <w:pPr>
              <w:jc w:val="both"/>
            </w:pPr>
            <w:r>
              <w:t>4</w:t>
            </w:r>
          </w:p>
        </w:tc>
      </w:tr>
      <w:tr w:rsidR="002F2E5C" w14:paraId="553FF295" w14:textId="77777777" w:rsidTr="007755BB">
        <w:tc>
          <w:tcPr>
            <w:tcW w:w="3086" w:type="dxa"/>
            <w:shd w:val="clear" w:color="auto" w:fill="F7CAAC"/>
          </w:tcPr>
          <w:p w14:paraId="49A09609" w14:textId="77777777" w:rsidR="002F2E5C" w:rsidRDefault="002F2E5C" w:rsidP="007755BB">
            <w:pPr>
              <w:jc w:val="both"/>
              <w:rPr>
                <w:b/>
              </w:rPr>
            </w:pPr>
            <w:r>
              <w:rPr>
                <w:b/>
              </w:rPr>
              <w:t>Prerekvizity, korekvizity, ekvivalence</w:t>
            </w:r>
          </w:p>
        </w:tc>
        <w:tc>
          <w:tcPr>
            <w:tcW w:w="6769" w:type="dxa"/>
            <w:gridSpan w:val="7"/>
          </w:tcPr>
          <w:p w14:paraId="30A8C2A5" w14:textId="77777777" w:rsidR="002F2E5C" w:rsidRDefault="002F2E5C" w:rsidP="007755BB">
            <w:pPr>
              <w:jc w:val="both"/>
            </w:pPr>
            <w:r w:rsidRPr="00370E3B">
              <w:t xml:space="preserve">Základy </w:t>
            </w:r>
            <w:r>
              <w:t>jazyka C</w:t>
            </w:r>
          </w:p>
        </w:tc>
      </w:tr>
      <w:tr w:rsidR="002F2E5C" w14:paraId="50B6B81F" w14:textId="77777777" w:rsidTr="007755BB">
        <w:tc>
          <w:tcPr>
            <w:tcW w:w="3086" w:type="dxa"/>
            <w:shd w:val="clear" w:color="auto" w:fill="F7CAAC"/>
          </w:tcPr>
          <w:p w14:paraId="114A1247" w14:textId="77777777" w:rsidR="002F2E5C" w:rsidRDefault="002F2E5C" w:rsidP="007755BB">
            <w:pPr>
              <w:jc w:val="both"/>
              <w:rPr>
                <w:b/>
              </w:rPr>
            </w:pPr>
            <w:r>
              <w:rPr>
                <w:b/>
              </w:rPr>
              <w:t>Způsob ověření studijních výsledků</w:t>
            </w:r>
          </w:p>
        </w:tc>
        <w:tc>
          <w:tcPr>
            <w:tcW w:w="3406" w:type="dxa"/>
            <w:gridSpan w:val="4"/>
          </w:tcPr>
          <w:p w14:paraId="61ABE098" w14:textId="77777777" w:rsidR="002F2E5C" w:rsidRDefault="002F2E5C" w:rsidP="007755BB">
            <w:pPr>
              <w:jc w:val="both"/>
            </w:pPr>
            <w:r>
              <w:t>Klasifikovaný zápočet</w:t>
            </w:r>
          </w:p>
        </w:tc>
        <w:tc>
          <w:tcPr>
            <w:tcW w:w="2156" w:type="dxa"/>
            <w:shd w:val="clear" w:color="auto" w:fill="F7CAAC"/>
          </w:tcPr>
          <w:p w14:paraId="19D406E8" w14:textId="77777777" w:rsidR="002F2E5C" w:rsidRDefault="002F2E5C" w:rsidP="007755BB">
            <w:pPr>
              <w:jc w:val="both"/>
              <w:rPr>
                <w:b/>
              </w:rPr>
            </w:pPr>
            <w:r>
              <w:rPr>
                <w:b/>
              </w:rPr>
              <w:t>Forma výuky</w:t>
            </w:r>
          </w:p>
        </w:tc>
        <w:tc>
          <w:tcPr>
            <w:tcW w:w="1207" w:type="dxa"/>
            <w:gridSpan w:val="2"/>
          </w:tcPr>
          <w:p w14:paraId="7619A408" w14:textId="77777777" w:rsidR="002F2E5C" w:rsidRDefault="002F2E5C" w:rsidP="007755BB">
            <w:pPr>
              <w:jc w:val="both"/>
            </w:pPr>
            <w:r>
              <w:t>Přednášky, cvičení</w:t>
            </w:r>
          </w:p>
        </w:tc>
      </w:tr>
      <w:tr w:rsidR="002F2E5C" w14:paraId="4138AE1C" w14:textId="77777777" w:rsidTr="007755BB">
        <w:tc>
          <w:tcPr>
            <w:tcW w:w="3086" w:type="dxa"/>
            <w:shd w:val="clear" w:color="auto" w:fill="F7CAAC"/>
          </w:tcPr>
          <w:p w14:paraId="0CC268CA"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93AB399" w14:textId="77777777" w:rsidR="002F2E5C" w:rsidRDefault="002F2E5C" w:rsidP="007755BB">
            <w:pPr>
              <w:jc w:val="both"/>
            </w:pPr>
            <w:r>
              <w:t>Písemná i ústní forma</w:t>
            </w:r>
          </w:p>
          <w:p w14:paraId="7C08C07B" w14:textId="77777777" w:rsidR="002F2E5C" w:rsidRDefault="002F2E5C" w:rsidP="007755BB">
            <w:pPr>
              <w:jc w:val="both"/>
            </w:pPr>
            <w:r>
              <w:t xml:space="preserve">1. Povinná a aktivní účast na jednotlivých cvičeních (80% účast na cvičení). </w:t>
            </w:r>
          </w:p>
          <w:p w14:paraId="76CD2EF5" w14:textId="77777777" w:rsidR="002F2E5C" w:rsidRDefault="002F2E5C" w:rsidP="007755BB">
            <w:pPr>
              <w:jc w:val="both"/>
            </w:pPr>
            <w:r>
              <w:t xml:space="preserve">2. Teoretické a praktické zvládnutí základní problematiky a jednotlivých témat. </w:t>
            </w:r>
          </w:p>
          <w:p w14:paraId="388F6C02" w14:textId="77777777" w:rsidR="002F2E5C" w:rsidRDefault="002F2E5C" w:rsidP="007755BB">
            <w:pPr>
              <w:jc w:val="both"/>
            </w:pPr>
            <w:r>
              <w:t xml:space="preserve">3. Úspěšné a samostatné vypracování všech zadaných úloh v průběhu semestru. </w:t>
            </w:r>
          </w:p>
          <w:p w14:paraId="712F5E11" w14:textId="77777777" w:rsidR="002F2E5C" w:rsidRDefault="002F2E5C" w:rsidP="007755BB">
            <w:pPr>
              <w:jc w:val="both"/>
            </w:pPr>
            <w:r>
              <w:t>4. Prokázání úspěšného zvládnutí probírané tématiky při závěrečném testu.</w:t>
            </w:r>
          </w:p>
        </w:tc>
      </w:tr>
      <w:tr w:rsidR="002F2E5C" w14:paraId="54C16402" w14:textId="77777777" w:rsidTr="007755BB">
        <w:trPr>
          <w:trHeight w:val="274"/>
        </w:trPr>
        <w:tc>
          <w:tcPr>
            <w:tcW w:w="9855" w:type="dxa"/>
            <w:gridSpan w:val="8"/>
            <w:tcBorders>
              <w:top w:val="nil"/>
            </w:tcBorders>
          </w:tcPr>
          <w:p w14:paraId="367C2C6F" w14:textId="77777777" w:rsidR="002F2E5C" w:rsidRDefault="002F2E5C" w:rsidP="007755BB">
            <w:pPr>
              <w:jc w:val="both"/>
            </w:pPr>
          </w:p>
        </w:tc>
      </w:tr>
      <w:tr w:rsidR="002F2E5C" w14:paraId="2F431DE1" w14:textId="77777777" w:rsidTr="007755BB">
        <w:trPr>
          <w:trHeight w:val="197"/>
        </w:trPr>
        <w:tc>
          <w:tcPr>
            <w:tcW w:w="3086" w:type="dxa"/>
            <w:tcBorders>
              <w:top w:val="nil"/>
            </w:tcBorders>
            <w:shd w:val="clear" w:color="auto" w:fill="F7CAAC"/>
          </w:tcPr>
          <w:p w14:paraId="1A2677B9" w14:textId="77777777" w:rsidR="002F2E5C" w:rsidRDefault="002F2E5C" w:rsidP="007755BB">
            <w:pPr>
              <w:jc w:val="both"/>
              <w:rPr>
                <w:b/>
              </w:rPr>
            </w:pPr>
            <w:r>
              <w:rPr>
                <w:b/>
              </w:rPr>
              <w:t>Garant předmětu</w:t>
            </w:r>
          </w:p>
        </w:tc>
        <w:tc>
          <w:tcPr>
            <w:tcW w:w="6769" w:type="dxa"/>
            <w:gridSpan w:val="7"/>
            <w:tcBorders>
              <w:top w:val="nil"/>
            </w:tcBorders>
          </w:tcPr>
          <w:p w14:paraId="50CBA343" w14:textId="77777777" w:rsidR="002F2E5C" w:rsidRDefault="002F2E5C" w:rsidP="007755BB">
            <w:pPr>
              <w:jc w:val="both"/>
            </w:pPr>
            <w:r>
              <w:t>Ing. Michal Bližňák, Ph.D.</w:t>
            </w:r>
          </w:p>
        </w:tc>
      </w:tr>
      <w:tr w:rsidR="002F2E5C" w14:paraId="355DFACD" w14:textId="77777777" w:rsidTr="007755BB">
        <w:trPr>
          <w:trHeight w:val="243"/>
        </w:trPr>
        <w:tc>
          <w:tcPr>
            <w:tcW w:w="3086" w:type="dxa"/>
            <w:tcBorders>
              <w:top w:val="nil"/>
            </w:tcBorders>
            <w:shd w:val="clear" w:color="auto" w:fill="F7CAAC"/>
          </w:tcPr>
          <w:p w14:paraId="3CDE00BA" w14:textId="77777777" w:rsidR="002F2E5C" w:rsidRDefault="002F2E5C" w:rsidP="007755BB">
            <w:pPr>
              <w:jc w:val="both"/>
              <w:rPr>
                <w:b/>
              </w:rPr>
            </w:pPr>
            <w:r>
              <w:rPr>
                <w:b/>
              </w:rPr>
              <w:t>Zapojení garanta do výuky předmětu</w:t>
            </w:r>
          </w:p>
        </w:tc>
        <w:tc>
          <w:tcPr>
            <w:tcW w:w="6769" w:type="dxa"/>
            <w:gridSpan w:val="7"/>
            <w:tcBorders>
              <w:top w:val="nil"/>
            </w:tcBorders>
          </w:tcPr>
          <w:p w14:paraId="2BCEBE0E" w14:textId="77777777" w:rsidR="002F2E5C" w:rsidRDefault="002F2E5C" w:rsidP="007755BB">
            <w:pPr>
              <w:jc w:val="both"/>
            </w:pPr>
            <w:r>
              <w:t>Metodicky, přednáší.</w:t>
            </w:r>
          </w:p>
        </w:tc>
      </w:tr>
      <w:tr w:rsidR="002F2E5C" w14:paraId="65471572" w14:textId="77777777" w:rsidTr="007755BB">
        <w:tc>
          <w:tcPr>
            <w:tcW w:w="3086" w:type="dxa"/>
            <w:shd w:val="clear" w:color="auto" w:fill="F7CAAC"/>
          </w:tcPr>
          <w:p w14:paraId="716B4A89" w14:textId="77777777" w:rsidR="002F2E5C" w:rsidRDefault="002F2E5C" w:rsidP="007755BB">
            <w:pPr>
              <w:jc w:val="both"/>
              <w:rPr>
                <w:b/>
              </w:rPr>
            </w:pPr>
            <w:r>
              <w:rPr>
                <w:b/>
              </w:rPr>
              <w:t>Vyučující</w:t>
            </w:r>
          </w:p>
        </w:tc>
        <w:tc>
          <w:tcPr>
            <w:tcW w:w="6769" w:type="dxa"/>
            <w:gridSpan w:val="7"/>
            <w:tcBorders>
              <w:bottom w:val="nil"/>
            </w:tcBorders>
          </w:tcPr>
          <w:p w14:paraId="4B9F41B4" w14:textId="77777777" w:rsidR="00717448" w:rsidRDefault="002F2E5C" w:rsidP="007755BB">
            <w:pPr>
              <w:jc w:val="both"/>
            </w:pPr>
            <w:r>
              <w:t xml:space="preserve">Ing. Michal Bližňák, Ph.D., </w:t>
            </w:r>
            <w:r w:rsidR="00717448">
              <w:t>přednášky (100 %)</w:t>
            </w:r>
          </w:p>
          <w:p w14:paraId="4E0D82F9" w14:textId="77777777" w:rsidR="00717448" w:rsidRDefault="002F2E5C" w:rsidP="007755BB">
            <w:pPr>
              <w:jc w:val="both"/>
            </w:pPr>
            <w:r>
              <w:t xml:space="preserve">Ing. Peter Janků, </w:t>
            </w:r>
            <w:r w:rsidR="00717448">
              <w:t>cvičení (50 %),</w:t>
            </w:r>
          </w:p>
          <w:p w14:paraId="3C174F39" w14:textId="6834055C" w:rsidR="002F2E5C" w:rsidRDefault="002F2E5C" w:rsidP="007755BB">
            <w:pPr>
              <w:jc w:val="both"/>
            </w:pPr>
            <w:r>
              <w:t>Ing. Jan Dolinay, Ph.D.</w:t>
            </w:r>
            <w:r w:rsidR="00717448">
              <w:t>, cvičení (50 %)</w:t>
            </w:r>
          </w:p>
        </w:tc>
      </w:tr>
      <w:tr w:rsidR="002F2E5C" w14:paraId="14C8D0DC" w14:textId="77777777" w:rsidTr="007755BB">
        <w:trPr>
          <w:trHeight w:val="310"/>
        </w:trPr>
        <w:tc>
          <w:tcPr>
            <w:tcW w:w="9855" w:type="dxa"/>
            <w:gridSpan w:val="8"/>
            <w:tcBorders>
              <w:top w:val="nil"/>
            </w:tcBorders>
          </w:tcPr>
          <w:p w14:paraId="730EAB26" w14:textId="77777777" w:rsidR="002F2E5C" w:rsidRDefault="002F2E5C" w:rsidP="007755BB">
            <w:pPr>
              <w:jc w:val="both"/>
            </w:pPr>
          </w:p>
        </w:tc>
      </w:tr>
      <w:tr w:rsidR="002F2E5C" w14:paraId="65B6AA1F" w14:textId="77777777" w:rsidTr="007755BB">
        <w:tc>
          <w:tcPr>
            <w:tcW w:w="3086" w:type="dxa"/>
            <w:shd w:val="clear" w:color="auto" w:fill="F7CAAC"/>
          </w:tcPr>
          <w:p w14:paraId="77014BBB" w14:textId="77777777" w:rsidR="002F2E5C" w:rsidRDefault="002F2E5C" w:rsidP="007755BB">
            <w:pPr>
              <w:jc w:val="both"/>
              <w:rPr>
                <w:b/>
              </w:rPr>
            </w:pPr>
            <w:r>
              <w:rPr>
                <w:b/>
              </w:rPr>
              <w:t>Stručná anotace předmětu</w:t>
            </w:r>
          </w:p>
        </w:tc>
        <w:tc>
          <w:tcPr>
            <w:tcW w:w="6769" w:type="dxa"/>
            <w:gridSpan w:val="7"/>
            <w:tcBorders>
              <w:bottom w:val="nil"/>
            </w:tcBorders>
          </w:tcPr>
          <w:p w14:paraId="07C32D8A" w14:textId="77777777" w:rsidR="002F2E5C" w:rsidRDefault="002F2E5C" w:rsidP="007755BB">
            <w:pPr>
              <w:jc w:val="both"/>
            </w:pPr>
          </w:p>
        </w:tc>
      </w:tr>
      <w:tr w:rsidR="002F2E5C" w14:paraId="05BAEFEA" w14:textId="77777777" w:rsidTr="007755BB">
        <w:trPr>
          <w:trHeight w:val="3938"/>
        </w:trPr>
        <w:tc>
          <w:tcPr>
            <w:tcW w:w="9855" w:type="dxa"/>
            <w:gridSpan w:val="8"/>
            <w:tcBorders>
              <w:top w:val="nil"/>
              <w:bottom w:val="single" w:sz="12" w:space="0" w:color="auto"/>
            </w:tcBorders>
          </w:tcPr>
          <w:p w14:paraId="2BA960CC" w14:textId="77777777" w:rsidR="002F2E5C" w:rsidRPr="00BB0095" w:rsidRDefault="002F2E5C" w:rsidP="007755BB">
            <w:pPr>
              <w:jc w:val="both"/>
              <w:rPr>
                <w:szCs w:val="22"/>
              </w:rPr>
            </w:pPr>
            <w:r w:rsidRPr="00BB0095">
              <w:rPr>
                <w:szCs w:val="22"/>
              </w:rPr>
              <w:t xml:space="preserve">Cílem kurzu je seznámit studenty se syntaxí a sémantikou programovacího jazyka C a to zejména v jeho standardech ANSI C89, C99 a C11. </w:t>
            </w:r>
          </w:p>
          <w:p w14:paraId="1BF33D6A" w14:textId="77777777" w:rsidR="002F2E5C" w:rsidRPr="00BB0095" w:rsidRDefault="002F2E5C" w:rsidP="007755BB">
            <w:pPr>
              <w:jc w:val="both"/>
              <w:rPr>
                <w:szCs w:val="22"/>
              </w:rPr>
            </w:pPr>
          </w:p>
          <w:p w14:paraId="5D87D409" w14:textId="77777777" w:rsidR="002F2E5C" w:rsidRPr="00BB0095" w:rsidRDefault="002F2E5C" w:rsidP="007755BB">
            <w:pPr>
              <w:jc w:val="both"/>
              <w:rPr>
                <w:szCs w:val="22"/>
              </w:rPr>
            </w:pPr>
            <w:r w:rsidRPr="00BB0095">
              <w:rPr>
                <w:szCs w:val="22"/>
              </w:rPr>
              <w:t>Témata:</w:t>
            </w:r>
          </w:p>
          <w:p w14:paraId="3EDE56E1" w14:textId="77777777" w:rsidR="002F2E5C" w:rsidRPr="00BB0095" w:rsidRDefault="002F2E5C" w:rsidP="007755BB">
            <w:pPr>
              <w:pStyle w:val="Odstavecseseznamem"/>
              <w:numPr>
                <w:ilvl w:val="0"/>
                <w:numId w:val="13"/>
              </w:numPr>
              <w:jc w:val="both"/>
              <w:rPr>
                <w:szCs w:val="22"/>
              </w:rPr>
            </w:pPr>
            <w:r w:rsidRPr="00BB0095">
              <w:rPr>
                <w:szCs w:val="22"/>
              </w:rPr>
              <w:t xml:space="preserve">Základní struktura zdrojového kódu jazyk ANSI C, moduly, preprocesing, překlad  zdrojového kódu. </w:t>
            </w:r>
          </w:p>
          <w:p w14:paraId="72B7C802" w14:textId="77777777" w:rsidR="002F2E5C" w:rsidRPr="00BB0095" w:rsidRDefault="002F2E5C" w:rsidP="007755BB">
            <w:pPr>
              <w:pStyle w:val="Odstavecseseznamem"/>
              <w:numPr>
                <w:ilvl w:val="0"/>
                <w:numId w:val="13"/>
              </w:numPr>
              <w:jc w:val="both"/>
              <w:rPr>
                <w:szCs w:val="22"/>
              </w:rPr>
            </w:pPr>
            <w:r w:rsidRPr="00BB0095">
              <w:rPr>
                <w:szCs w:val="22"/>
              </w:rPr>
              <w:t>Vývoj aplikací pomocí IDE, ladění, profilace</w:t>
            </w:r>
          </w:p>
          <w:p w14:paraId="0F80DF81" w14:textId="77777777" w:rsidR="002F2E5C" w:rsidRPr="00BB0095" w:rsidRDefault="002F2E5C" w:rsidP="007755BB">
            <w:pPr>
              <w:pStyle w:val="Odstavecseseznamem"/>
              <w:numPr>
                <w:ilvl w:val="0"/>
                <w:numId w:val="13"/>
              </w:numPr>
              <w:jc w:val="both"/>
              <w:rPr>
                <w:szCs w:val="22"/>
              </w:rPr>
            </w:pPr>
            <w:r w:rsidRPr="00BB0095">
              <w:rPr>
                <w:szCs w:val="22"/>
              </w:rPr>
              <w:t>Základní datové typy jazyka ANSI C a operace nad nimi. Proměnné.</w:t>
            </w:r>
          </w:p>
          <w:p w14:paraId="5E0B0532" w14:textId="77777777" w:rsidR="002F2E5C" w:rsidRPr="00BB0095" w:rsidRDefault="002F2E5C" w:rsidP="007755BB">
            <w:pPr>
              <w:pStyle w:val="Odstavecseseznamem"/>
              <w:numPr>
                <w:ilvl w:val="0"/>
                <w:numId w:val="13"/>
              </w:numPr>
              <w:jc w:val="both"/>
              <w:rPr>
                <w:szCs w:val="22"/>
              </w:rPr>
            </w:pPr>
            <w:r w:rsidRPr="00BB0095">
              <w:rPr>
                <w:szCs w:val="22"/>
              </w:rPr>
              <w:t>Řízení toku programu. Rozhodování, smyčky, skoky.</w:t>
            </w:r>
          </w:p>
          <w:p w14:paraId="67D324E1" w14:textId="77777777" w:rsidR="002F2E5C" w:rsidRPr="00BB0095" w:rsidRDefault="002F2E5C" w:rsidP="007755BB">
            <w:pPr>
              <w:pStyle w:val="Odstavecseseznamem"/>
              <w:numPr>
                <w:ilvl w:val="0"/>
                <w:numId w:val="13"/>
              </w:numPr>
              <w:jc w:val="both"/>
              <w:rPr>
                <w:szCs w:val="22"/>
              </w:rPr>
            </w:pPr>
            <w:r w:rsidRPr="00BB0095">
              <w:rPr>
                <w:szCs w:val="22"/>
              </w:rPr>
              <w:t>Standardní knihovny. I/O operace, práce se soubory.</w:t>
            </w:r>
          </w:p>
          <w:p w14:paraId="2A3AC426" w14:textId="77777777" w:rsidR="002F2E5C" w:rsidRPr="00BB0095" w:rsidRDefault="002F2E5C" w:rsidP="007755BB">
            <w:pPr>
              <w:pStyle w:val="Odstavecseseznamem"/>
              <w:numPr>
                <w:ilvl w:val="0"/>
                <w:numId w:val="13"/>
              </w:numPr>
              <w:jc w:val="both"/>
              <w:rPr>
                <w:szCs w:val="22"/>
              </w:rPr>
            </w:pPr>
            <w:r w:rsidRPr="00BB0095">
              <w:rPr>
                <w:szCs w:val="22"/>
              </w:rPr>
              <w:t>Rozšířené datové typy. Výčtový typ, struktura, union, pole, bitové pole.</w:t>
            </w:r>
          </w:p>
          <w:p w14:paraId="2B83BBAD" w14:textId="77777777" w:rsidR="002F2E5C" w:rsidRPr="00BB0095" w:rsidRDefault="002F2E5C" w:rsidP="007755BB">
            <w:pPr>
              <w:pStyle w:val="Odstavecseseznamem"/>
              <w:numPr>
                <w:ilvl w:val="0"/>
                <w:numId w:val="13"/>
              </w:numPr>
              <w:jc w:val="both"/>
              <w:rPr>
                <w:szCs w:val="22"/>
              </w:rPr>
            </w:pPr>
            <w:r w:rsidRPr="00BB0095">
              <w:rPr>
                <w:szCs w:val="22"/>
              </w:rPr>
              <w:t>Ukazatele, ukazatelová aritmetika, ukazatel vs. pole.</w:t>
            </w:r>
          </w:p>
          <w:p w14:paraId="77C39577" w14:textId="77777777" w:rsidR="002F2E5C" w:rsidRPr="00BB0095" w:rsidRDefault="002F2E5C" w:rsidP="007755BB">
            <w:pPr>
              <w:pStyle w:val="Odstavecseseznamem"/>
              <w:numPr>
                <w:ilvl w:val="0"/>
                <w:numId w:val="13"/>
              </w:numPr>
              <w:jc w:val="both"/>
              <w:rPr>
                <w:szCs w:val="22"/>
              </w:rPr>
            </w:pPr>
            <w:r w:rsidRPr="00BB0095">
              <w:rPr>
                <w:szCs w:val="22"/>
              </w:rPr>
              <w:t>Práce s pamětí a její správa. Dynamická alokace a dealokace paměti.</w:t>
            </w:r>
          </w:p>
          <w:p w14:paraId="2549EA39" w14:textId="77777777" w:rsidR="002F2E5C" w:rsidRPr="00BB0095" w:rsidRDefault="002F2E5C" w:rsidP="007755BB">
            <w:pPr>
              <w:pStyle w:val="Odstavecseseznamem"/>
              <w:numPr>
                <w:ilvl w:val="0"/>
                <w:numId w:val="13"/>
              </w:numPr>
              <w:jc w:val="both"/>
              <w:rPr>
                <w:szCs w:val="22"/>
              </w:rPr>
            </w:pPr>
            <w:r w:rsidRPr="00BB0095">
              <w:rPr>
                <w:szCs w:val="22"/>
              </w:rPr>
              <w:t>Staticky a dynamicky alokovaná pole a jejich inicializace. Vícerozměrná pole.</w:t>
            </w:r>
          </w:p>
          <w:p w14:paraId="1FAB4714" w14:textId="77777777" w:rsidR="002F2E5C" w:rsidRPr="00BB0095" w:rsidRDefault="002F2E5C" w:rsidP="007755BB">
            <w:pPr>
              <w:pStyle w:val="Odstavecseseznamem"/>
              <w:numPr>
                <w:ilvl w:val="0"/>
                <w:numId w:val="13"/>
              </w:numPr>
              <w:jc w:val="both"/>
              <w:rPr>
                <w:szCs w:val="22"/>
              </w:rPr>
            </w:pPr>
            <w:r w:rsidRPr="00BB0095">
              <w:rPr>
                <w:szCs w:val="22"/>
              </w:rPr>
              <w:t>Operace s řetězci. Staticky vs. dynamicky alokované řetězce.</w:t>
            </w:r>
          </w:p>
          <w:p w14:paraId="08D290DA" w14:textId="77777777" w:rsidR="002F2E5C" w:rsidRPr="00BB0095" w:rsidRDefault="002F2E5C" w:rsidP="007755BB">
            <w:pPr>
              <w:pStyle w:val="Odstavecseseznamem"/>
              <w:numPr>
                <w:ilvl w:val="0"/>
                <w:numId w:val="13"/>
              </w:numPr>
              <w:jc w:val="both"/>
              <w:rPr>
                <w:szCs w:val="22"/>
              </w:rPr>
            </w:pPr>
            <w:r w:rsidRPr="00BB0095">
              <w:rPr>
                <w:szCs w:val="22"/>
              </w:rPr>
              <w:t>Ukazatele na funkce a jejich použití.</w:t>
            </w:r>
          </w:p>
          <w:p w14:paraId="110BB2B8" w14:textId="77777777" w:rsidR="002F2E5C" w:rsidRPr="00BB0095" w:rsidRDefault="002F2E5C" w:rsidP="007755BB">
            <w:pPr>
              <w:pStyle w:val="Odstavecseseznamem"/>
              <w:numPr>
                <w:ilvl w:val="0"/>
                <w:numId w:val="13"/>
              </w:numPr>
              <w:jc w:val="both"/>
              <w:rPr>
                <w:szCs w:val="22"/>
              </w:rPr>
            </w:pPr>
            <w:r w:rsidRPr="00BB0095">
              <w:rPr>
                <w:szCs w:val="22"/>
              </w:rPr>
              <w:t xml:space="preserve">Atomické typy. Unicode řetězce. </w:t>
            </w:r>
          </w:p>
          <w:p w14:paraId="08D4072D" w14:textId="77777777" w:rsidR="002F2E5C" w:rsidRPr="00BB0095" w:rsidRDefault="002F2E5C" w:rsidP="007755BB">
            <w:pPr>
              <w:pStyle w:val="Odstavecseseznamem"/>
              <w:numPr>
                <w:ilvl w:val="0"/>
                <w:numId w:val="13"/>
              </w:numPr>
              <w:jc w:val="both"/>
              <w:rPr>
                <w:szCs w:val="22"/>
              </w:rPr>
            </w:pPr>
            <w:r w:rsidRPr="00BB0095">
              <w:rPr>
                <w:szCs w:val="22"/>
              </w:rPr>
              <w:t>Multithreading.</w:t>
            </w:r>
          </w:p>
          <w:p w14:paraId="4B542A82" w14:textId="77777777" w:rsidR="002F2E5C" w:rsidRPr="0015216B" w:rsidRDefault="002F2E5C" w:rsidP="007755BB">
            <w:pPr>
              <w:pStyle w:val="Odstavecseseznamem"/>
              <w:numPr>
                <w:ilvl w:val="0"/>
                <w:numId w:val="13"/>
              </w:numPr>
              <w:jc w:val="both"/>
              <w:rPr>
                <w:ins w:id="1163" w:author="Zuzka" w:date="2018-11-16T02:23:00Z"/>
              </w:rPr>
            </w:pPr>
            <w:r w:rsidRPr="00BB0095">
              <w:rPr>
                <w:szCs w:val="22"/>
              </w:rPr>
              <w:t>Užitečné ANSI C knihovny třetích stran.</w:t>
            </w:r>
          </w:p>
          <w:p w14:paraId="49240404" w14:textId="77777777" w:rsidR="0015216B" w:rsidRDefault="0015216B">
            <w:pPr>
              <w:ind w:left="720"/>
              <w:jc w:val="both"/>
              <w:pPrChange w:id="1164" w:author="Zuzka" w:date="2018-11-16T02:23:00Z">
                <w:pPr>
                  <w:pStyle w:val="Odstavecseseznamem"/>
                  <w:numPr>
                    <w:numId w:val="13"/>
                  </w:numPr>
                  <w:ind w:left="1080" w:hanging="360"/>
                  <w:jc w:val="both"/>
                </w:pPr>
              </w:pPrChange>
            </w:pPr>
          </w:p>
        </w:tc>
      </w:tr>
      <w:tr w:rsidR="002F2E5C" w14:paraId="199F5F63" w14:textId="77777777" w:rsidTr="007755BB">
        <w:trPr>
          <w:trHeight w:val="265"/>
        </w:trPr>
        <w:tc>
          <w:tcPr>
            <w:tcW w:w="3653" w:type="dxa"/>
            <w:gridSpan w:val="2"/>
            <w:tcBorders>
              <w:top w:val="nil"/>
            </w:tcBorders>
            <w:shd w:val="clear" w:color="auto" w:fill="F7CAAC"/>
          </w:tcPr>
          <w:p w14:paraId="6F928B0B"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63ED172F" w14:textId="77777777" w:rsidR="002F2E5C" w:rsidRDefault="002F2E5C" w:rsidP="007755BB">
            <w:pPr>
              <w:jc w:val="both"/>
            </w:pPr>
          </w:p>
        </w:tc>
      </w:tr>
      <w:tr w:rsidR="002F2E5C" w14:paraId="197AF72B" w14:textId="77777777" w:rsidTr="007755BB">
        <w:trPr>
          <w:trHeight w:val="416"/>
        </w:trPr>
        <w:tc>
          <w:tcPr>
            <w:tcW w:w="9855" w:type="dxa"/>
            <w:gridSpan w:val="8"/>
            <w:tcBorders>
              <w:top w:val="nil"/>
            </w:tcBorders>
          </w:tcPr>
          <w:p w14:paraId="121B0F5E" w14:textId="29777E05" w:rsidR="002F2E5C" w:rsidRPr="001C0137" w:rsidRDefault="002F2E5C" w:rsidP="007755BB">
            <w:pPr>
              <w:jc w:val="both"/>
              <w:rPr>
                <w:b/>
                <w:bCs/>
              </w:rPr>
            </w:pPr>
            <w:r w:rsidRPr="001C0137">
              <w:rPr>
                <w:b/>
                <w:bCs/>
              </w:rPr>
              <w:t>Povinná literatura:</w:t>
            </w:r>
          </w:p>
          <w:p w14:paraId="332937AE" w14:textId="77777777" w:rsidR="002F2E5C" w:rsidRDefault="002F2E5C" w:rsidP="007755BB">
            <w:pPr>
              <w:jc w:val="both"/>
            </w:pPr>
            <w:r w:rsidRPr="00946B20">
              <w:t xml:space="preserve">HEROUT, Pavel. </w:t>
            </w:r>
            <w:r w:rsidRPr="00946B20">
              <w:rPr>
                <w:i/>
                <w:iCs/>
              </w:rPr>
              <w:t>Učebnice jazyka C</w:t>
            </w:r>
            <w:r w:rsidRPr="00946B20">
              <w:t>. Praha: [Středisko pro podporu studentů se specifickými potřebami ELSA ČVUT], 2015. ISBN 978-80-7232-383-8.</w:t>
            </w:r>
          </w:p>
          <w:p w14:paraId="4F49E055" w14:textId="77777777" w:rsidR="002F2E5C" w:rsidRDefault="002F2E5C" w:rsidP="007755BB">
            <w:pPr>
              <w:jc w:val="both"/>
              <w:rPr>
                <w:ins w:id="1165" w:author="Zuzka" w:date="2018-11-16T02:24:00Z"/>
              </w:rPr>
            </w:pPr>
            <w:r w:rsidRPr="00946B20">
              <w:t>IEGA, John a Matt MESSIER. </w:t>
            </w:r>
            <w:r w:rsidRPr="00946B20">
              <w:rPr>
                <w:i/>
              </w:rPr>
              <w:t>Secure programming cookbook for C and C++</w:t>
            </w:r>
            <w:r w:rsidRPr="00946B20">
              <w:t>. Sebastopol, Calif.: O'Reilly, 2003, xxv, 762 s. ISBN 0-596-00394-3</w:t>
            </w:r>
            <w:ins w:id="1166" w:author="Zuzka" w:date="2018-11-16T02:24:00Z">
              <w:r w:rsidR="007D496B">
                <w:t>.</w:t>
              </w:r>
            </w:ins>
          </w:p>
          <w:p w14:paraId="12C3CB8F" w14:textId="77777777" w:rsidR="007D496B" w:rsidRPr="007D496B" w:rsidRDefault="007D496B" w:rsidP="007D496B">
            <w:pPr>
              <w:jc w:val="both"/>
              <w:rPr>
                <w:ins w:id="1167" w:author="Zuzka" w:date="2018-11-16T02:24:00Z"/>
                <w:lang w:val="en-GB"/>
              </w:rPr>
            </w:pPr>
            <w:ins w:id="1168" w:author="Zuzka" w:date="2018-11-16T02:24:00Z">
              <w:r w:rsidRPr="007D496B">
                <w:rPr>
                  <w:lang w:val="en-GB"/>
                </w:rPr>
                <w:t>KING, K. N. </w:t>
              </w:r>
              <w:r w:rsidRPr="007D496B">
                <w:rPr>
                  <w:i/>
                  <w:iCs/>
                  <w:lang w:val="en-GB"/>
                </w:rPr>
                <w:t>C programming: a modern approach</w:t>
              </w:r>
              <w:r w:rsidRPr="007D496B">
                <w:rPr>
                  <w:lang w:val="en-GB"/>
                </w:rPr>
                <w:t>. 2nd ed. New York: W.W. Norton &amp; Company, c2008. ISBN 978-0-393-97950-3.</w:t>
              </w:r>
            </w:ins>
          </w:p>
          <w:p w14:paraId="58950E4E" w14:textId="77777777" w:rsidR="0015216B" w:rsidRPr="00946B20" w:rsidRDefault="0015216B" w:rsidP="007755BB">
            <w:pPr>
              <w:jc w:val="both"/>
            </w:pPr>
          </w:p>
          <w:p w14:paraId="602FF9B7" w14:textId="77777777" w:rsidR="002F2E5C" w:rsidRDefault="002F2E5C" w:rsidP="007755BB">
            <w:pPr>
              <w:jc w:val="both"/>
              <w:rPr>
                <w:sz w:val="18"/>
                <w:szCs w:val="18"/>
              </w:rPr>
            </w:pPr>
            <w:r w:rsidRPr="00F13242">
              <w:rPr>
                <w:b/>
                <w:sz w:val="18"/>
                <w:szCs w:val="18"/>
              </w:rPr>
              <w:t>Doporučená</w:t>
            </w:r>
            <w:r w:rsidRPr="00F13242">
              <w:rPr>
                <w:sz w:val="18"/>
                <w:szCs w:val="18"/>
              </w:rPr>
              <w:t xml:space="preserve"> </w:t>
            </w:r>
            <w:r w:rsidRPr="00F13242">
              <w:rPr>
                <w:b/>
                <w:sz w:val="18"/>
                <w:szCs w:val="18"/>
              </w:rPr>
              <w:t>literatura</w:t>
            </w:r>
            <w:r w:rsidRPr="00F13242">
              <w:rPr>
                <w:sz w:val="18"/>
                <w:szCs w:val="18"/>
              </w:rPr>
              <w:t xml:space="preserve">: </w:t>
            </w:r>
          </w:p>
          <w:p w14:paraId="2B8BBD58" w14:textId="77777777" w:rsidR="002F2E5C" w:rsidRPr="00946B20" w:rsidRDefault="002F2E5C" w:rsidP="007755BB">
            <w:pPr>
              <w:jc w:val="both"/>
            </w:pPr>
            <w:r w:rsidRPr="00946B20">
              <w:t>PROKOP, Jiří. </w:t>
            </w:r>
            <w:r w:rsidRPr="00946B20">
              <w:rPr>
                <w:i/>
              </w:rPr>
              <w:t>Algoritmy v jazyku C a C++</w:t>
            </w:r>
            <w:r w:rsidRPr="00946B20">
              <w:t>. 3., aktualizované a rozšířené vydání. Praha: Grada, 2015, 200 s. Průvodce. ISBN 978-80-247-5467-3.</w:t>
            </w:r>
          </w:p>
          <w:p w14:paraId="2AEBA6F9" w14:textId="77777777" w:rsidR="002F2E5C" w:rsidRDefault="002F2E5C" w:rsidP="007755BB">
            <w:pPr>
              <w:jc w:val="both"/>
            </w:pPr>
            <w:r w:rsidRPr="00946B20">
              <w:t>KERNIGHAN, Brian W a Dennis M RITCHIE. </w:t>
            </w:r>
            <w:r w:rsidRPr="00946B20">
              <w:rPr>
                <w:i/>
                <w:iCs/>
              </w:rPr>
              <w:t>Programovací jazyk C</w:t>
            </w:r>
            <w:r w:rsidRPr="00946B20">
              <w:t>. Brno: Computer Press, 2006. ISBN 80-251-0897-x.</w:t>
            </w:r>
          </w:p>
          <w:p w14:paraId="2D71554E" w14:textId="77777777" w:rsidR="002F2E5C" w:rsidRPr="00946B20" w:rsidRDefault="002F2E5C" w:rsidP="007755BB">
            <w:pPr>
              <w:jc w:val="both"/>
            </w:pPr>
            <w:r w:rsidRPr="00946B20">
              <w:t>VIRIUS, Miroslav. </w:t>
            </w:r>
            <w:r w:rsidRPr="00946B20">
              <w:rPr>
                <w:i/>
                <w:iCs/>
              </w:rPr>
              <w:t>Jazyky C a C++: kompletní průvodce</w:t>
            </w:r>
            <w:r w:rsidRPr="00946B20">
              <w:t>. 2., aktualiz. vyd. Praha: Grada, 2011, 367 s. Knihovna programátora. ISBN 978-80-247-3917-5.</w:t>
            </w:r>
          </w:p>
          <w:p w14:paraId="6FE269AC" w14:textId="77777777" w:rsidR="002F2E5C" w:rsidRDefault="002F2E5C" w:rsidP="007755BB">
            <w:pPr>
              <w:jc w:val="both"/>
            </w:pPr>
            <w:r w:rsidRPr="00946B20">
              <w:t>FÁBERA, Vít, Kamil KRUŠINA a Vít MALINOVSKÝ. </w:t>
            </w:r>
            <w:r w:rsidRPr="00946B20">
              <w:rPr>
                <w:i/>
                <w:iCs/>
              </w:rPr>
              <w:t>Sbírka řešených úloh z programování v jazyku C</w:t>
            </w:r>
            <w:r w:rsidRPr="00946B20">
              <w:t>. Praha: České vysoké učení technické v Praze, 2009, 152 s. Vysokoškolská učebnice. ISBN 978-80-01-04451-3.</w:t>
            </w:r>
          </w:p>
          <w:p w14:paraId="5BFCF19B" w14:textId="77777777" w:rsidR="002F2E5C" w:rsidRDefault="002F2E5C" w:rsidP="007755BB">
            <w:pPr>
              <w:jc w:val="both"/>
              <w:rPr>
                <w:ins w:id="1169" w:author="Zuzka" w:date="2018-11-16T02:23:00Z"/>
              </w:rPr>
            </w:pPr>
            <w:r w:rsidRPr="00946B20">
              <w:t>KOCHAN, Stephen G. </w:t>
            </w:r>
            <w:r w:rsidRPr="00946B20">
              <w:rPr>
                <w:i/>
                <w:iCs/>
              </w:rPr>
              <w:t>Programming in C</w:t>
            </w:r>
            <w:r w:rsidRPr="00946B20">
              <w:t>. 3rd ed. Indianapolis, Ind.: Sams Pub., c2005. ISBN 978-0672326660.</w:t>
            </w:r>
          </w:p>
          <w:p w14:paraId="566F7EB7" w14:textId="77777777" w:rsidR="007D496B" w:rsidRPr="007D496B" w:rsidRDefault="007D496B" w:rsidP="007D496B">
            <w:pPr>
              <w:jc w:val="both"/>
              <w:rPr>
                <w:ins w:id="1170" w:author="Zuzka" w:date="2018-11-16T02:24:00Z"/>
                <w:lang w:val="en-GB"/>
              </w:rPr>
            </w:pPr>
            <w:ins w:id="1171" w:author="Zuzka" w:date="2018-11-16T02:24:00Z">
              <w:r w:rsidRPr="007D496B">
                <w:rPr>
                  <w:lang w:val="en-GB"/>
                </w:rPr>
                <w:t>PERRY, Greg a Dean MILLER. </w:t>
              </w:r>
              <w:r w:rsidRPr="007D496B">
                <w:rPr>
                  <w:i/>
                  <w:iCs/>
                  <w:lang w:val="en-GB"/>
                </w:rPr>
                <w:t>C Programming Absolute Beginner’s Guide</w:t>
              </w:r>
              <w:r w:rsidRPr="007D496B">
                <w:rPr>
                  <w:lang w:val="en-GB"/>
                </w:rPr>
                <w:t>. 3 edition. Indianapolis, Indiana: Que Publishing, 2013. ISBN 978-0-7897-5198-0.</w:t>
              </w:r>
            </w:ins>
          </w:p>
          <w:p w14:paraId="1417724A" w14:textId="77777777" w:rsidR="007D496B" w:rsidRPr="007D496B" w:rsidRDefault="007D496B" w:rsidP="007D496B">
            <w:pPr>
              <w:jc w:val="both"/>
              <w:rPr>
                <w:ins w:id="1172" w:author="Zuzka" w:date="2018-11-16T02:25:00Z"/>
                <w:lang w:val="en-GB"/>
              </w:rPr>
            </w:pPr>
            <w:ins w:id="1173" w:author="Zuzka" w:date="2018-11-16T02:25:00Z">
              <w:r w:rsidRPr="007D496B">
                <w:rPr>
                  <w:lang w:val="en-GB"/>
                </w:rPr>
                <w:t>KLEMENS, Ben. </w:t>
              </w:r>
              <w:r w:rsidRPr="007D496B">
                <w:rPr>
                  <w:i/>
                  <w:iCs/>
                  <w:lang w:val="en-GB"/>
                </w:rPr>
                <w:t>21st century C</w:t>
              </w:r>
              <w:r w:rsidRPr="007D496B">
                <w:rPr>
                  <w:lang w:val="en-GB"/>
                </w:rPr>
                <w:t>. Second edition. Sebastopol, CA: O'Reilly Media, 2014. ISBN 978-1-4919-0389-6.</w:t>
              </w:r>
            </w:ins>
          </w:p>
          <w:p w14:paraId="6037F500" w14:textId="77777777" w:rsidR="007D496B" w:rsidRPr="00946B20" w:rsidDel="007D496B" w:rsidRDefault="007D496B" w:rsidP="007755BB">
            <w:pPr>
              <w:jc w:val="both"/>
              <w:rPr>
                <w:del w:id="1174" w:author="Zuzka" w:date="2018-11-16T02:25:00Z"/>
              </w:rPr>
            </w:pPr>
          </w:p>
          <w:p w14:paraId="11CDA68C" w14:textId="77777777" w:rsidR="002F2E5C" w:rsidRDefault="002F2E5C" w:rsidP="007755BB">
            <w:pPr>
              <w:jc w:val="both"/>
            </w:pPr>
          </w:p>
        </w:tc>
      </w:tr>
      <w:tr w:rsidR="002F2E5C" w14:paraId="5CDF9FF1"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68E9D7" w14:textId="77777777" w:rsidR="002F2E5C" w:rsidRDefault="002F2E5C" w:rsidP="007755BB">
            <w:pPr>
              <w:jc w:val="center"/>
              <w:rPr>
                <w:b/>
              </w:rPr>
            </w:pPr>
            <w:r>
              <w:rPr>
                <w:b/>
              </w:rPr>
              <w:t>Informace ke kombinované nebo distanční formě</w:t>
            </w:r>
          </w:p>
        </w:tc>
      </w:tr>
      <w:tr w:rsidR="002F2E5C" w14:paraId="09F1C1FD" w14:textId="77777777" w:rsidTr="007755BB">
        <w:tc>
          <w:tcPr>
            <w:tcW w:w="4787" w:type="dxa"/>
            <w:gridSpan w:val="3"/>
            <w:tcBorders>
              <w:top w:val="single" w:sz="2" w:space="0" w:color="auto"/>
            </w:tcBorders>
            <w:shd w:val="clear" w:color="auto" w:fill="F7CAAC"/>
          </w:tcPr>
          <w:p w14:paraId="0A07BB4B" w14:textId="77777777" w:rsidR="002F2E5C" w:rsidRDefault="002F2E5C" w:rsidP="007755BB">
            <w:pPr>
              <w:jc w:val="both"/>
            </w:pPr>
            <w:r>
              <w:rPr>
                <w:b/>
              </w:rPr>
              <w:t>Rozsah konzultací (soustředění)</w:t>
            </w:r>
          </w:p>
        </w:tc>
        <w:tc>
          <w:tcPr>
            <w:tcW w:w="889" w:type="dxa"/>
            <w:tcBorders>
              <w:top w:val="single" w:sz="2" w:space="0" w:color="auto"/>
            </w:tcBorders>
          </w:tcPr>
          <w:p w14:paraId="65A8DE72" w14:textId="77777777" w:rsidR="002F2E5C" w:rsidRDefault="002F2E5C" w:rsidP="007755BB">
            <w:pPr>
              <w:jc w:val="both"/>
            </w:pPr>
            <w:r>
              <w:t>17</w:t>
            </w:r>
          </w:p>
        </w:tc>
        <w:tc>
          <w:tcPr>
            <w:tcW w:w="4179" w:type="dxa"/>
            <w:gridSpan w:val="4"/>
            <w:tcBorders>
              <w:top w:val="single" w:sz="2" w:space="0" w:color="auto"/>
            </w:tcBorders>
            <w:shd w:val="clear" w:color="auto" w:fill="F7CAAC"/>
          </w:tcPr>
          <w:p w14:paraId="1A6AB014" w14:textId="77777777" w:rsidR="002F2E5C" w:rsidRDefault="002F2E5C" w:rsidP="007755BB">
            <w:pPr>
              <w:jc w:val="both"/>
              <w:rPr>
                <w:b/>
              </w:rPr>
            </w:pPr>
            <w:r>
              <w:rPr>
                <w:b/>
              </w:rPr>
              <w:t xml:space="preserve">hodin </w:t>
            </w:r>
          </w:p>
        </w:tc>
      </w:tr>
      <w:tr w:rsidR="002F2E5C" w14:paraId="4C281676" w14:textId="77777777" w:rsidTr="007755BB">
        <w:tc>
          <w:tcPr>
            <w:tcW w:w="9855" w:type="dxa"/>
            <w:gridSpan w:val="8"/>
            <w:shd w:val="clear" w:color="auto" w:fill="F7CAAC"/>
          </w:tcPr>
          <w:p w14:paraId="1AABCEC5" w14:textId="77777777" w:rsidR="002F2E5C" w:rsidRDefault="002F2E5C" w:rsidP="007755BB">
            <w:pPr>
              <w:jc w:val="both"/>
              <w:rPr>
                <w:b/>
              </w:rPr>
            </w:pPr>
            <w:r>
              <w:rPr>
                <w:b/>
              </w:rPr>
              <w:t>Informace o způsobu kontaktu s vyučujícím</w:t>
            </w:r>
          </w:p>
        </w:tc>
      </w:tr>
      <w:tr w:rsidR="002F2E5C" w14:paraId="49D36EB0" w14:textId="77777777" w:rsidTr="007755BB">
        <w:trPr>
          <w:trHeight w:val="698"/>
        </w:trPr>
        <w:tc>
          <w:tcPr>
            <w:tcW w:w="9855" w:type="dxa"/>
            <w:gridSpan w:val="8"/>
          </w:tcPr>
          <w:p w14:paraId="38F27DDE" w14:textId="77777777" w:rsidR="002F2E5C" w:rsidRPr="00F13242" w:rsidRDefault="002F2E5C" w:rsidP="007755BB">
            <w:pPr>
              <w:jc w:val="both"/>
            </w:pPr>
            <w:r w:rsidRPr="00F13242">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6A294D35" w14:textId="5D85CEF4" w:rsidR="00B64E36" w:rsidRDefault="00B64E36" w:rsidP="002F2E5C">
      <w:pPr>
        <w:sectPr w:rsidR="00B64E36" w:rsidSect="007755BB">
          <w:pgSz w:w="11906" w:h="16838"/>
          <w:pgMar w:top="737" w:right="1418" w:bottom="737" w:left="1418" w:header="709" w:footer="709" w:gutter="0"/>
          <w:cols w:space="708"/>
          <w:titlePg/>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63"/>
        <w:gridCol w:w="623"/>
        <w:gridCol w:w="1841"/>
        <w:gridCol w:w="4928"/>
      </w:tblGrid>
      <w:tr w:rsidR="00B64E36" w14:paraId="55B2BF9C" w14:textId="77777777" w:rsidTr="007755BB">
        <w:tc>
          <w:tcPr>
            <w:tcW w:w="9855" w:type="dxa"/>
            <w:gridSpan w:val="4"/>
            <w:tcBorders>
              <w:bottom w:val="double" w:sz="4" w:space="0" w:color="auto"/>
            </w:tcBorders>
            <w:shd w:val="clear" w:color="auto" w:fill="BDD6EE"/>
          </w:tcPr>
          <w:p w14:paraId="4D83D5ED" w14:textId="50F7AC88" w:rsidR="00B64E36" w:rsidRDefault="00B64E36" w:rsidP="00EC3DF8">
            <w:pPr>
              <w:tabs>
                <w:tab w:val="right" w:pos="9432"/>
              </w:tabs>
              <w:jc w:val="both"/>
              <w:rPr>
                <w:b/>
                <w:sz w:val="28"/>
              </w:rPr>
            </w:pPr>
            <w:r>
              <w:br w:type="page"/>
            </w:r>
            <w:bookmarkStart w:id="1175" w:name="CI"/>
            <w:r>
              <w:rPr>
                <w:b/>
                <w:sz w:val="28"/>
              </w:rPr>
              <w:t>Personální zabezpečení</w:t>
            </w:r>
            <w:bookmarkEnd w:id="1175"/>
            <w:r>
              <w:rPr>
                <w:b/>
                <w:sz w:val="28"/>
              </w:rPr>
              <w:t xml:space="preserve"> – přehled vyučujících</w:t>
            </w:r>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B64E36" w14:paraId="6555481C" w14:textId="77777777" w:rsidTr="007755BB">
        <w:tc>
          <w:tcPr>
            <w:tcW w:w="3086" w:type="dxa"/>
            <w:gridSpan w:val="2"/>
            <w:tcBorders>
              <w:top w:val="double" w:sz="4" w:space="0" w:color="auto"/>
            </w:tcBorders>
            <w:shd w:val="clear" w:color="auto" w:fill="F7CAAC"/>
          </w:tcPr>
          <w:p w14:paraId="456DADB2" w14:textId="77777777" w:rsidR="00B64E36" w:rsidRDefault="00B64E36" w:rsidP="007755BB">
            <w:pPr>
              <w:jc w:val="both"/>
              <w:rPr>
                <w:b/>
              </w:rPr>
            </w:pPr>
            <w:r>
              <w:rPr>
                <w:b/>
              </w:rPr>
              <w:t>Vysoká škola</w:t>
            </w:r>
          </w:p>
        </w:tc>
        <w:tc>
          <w:tcPr>
            <w:tcW w:w="6769" w:type="dxa"/>
            <w:gridSpan w:val="2"/>
            <w:tcBorders>
              <w:top w:val="double" w:sz="4" w:space="0" w:color="auto"/>
            </w:tcBorders>
          </w:tcPr>
          <w:p w14:paraId="1BAD6054" w14:textId="77777777" w:rsidR="00B64E36" w:rsidRDefault="00B64E36" w:rsidP="007755BB">
            <w:pPr>
              <w:jc w:val="both"/>
            </w:pPr>
            <w:r>
              <w:t>Univerzita Tomáše Bati ve Zlíně</w:t>
            </w:r>
          </w:p>
        </w:tc>
      </w:tr>
      <w:tr w:rsidR="00B64E36" w14:paraId="0BD56F14" w14:textId="77777777" w:rsidTr="007755BB">
        <w:tc>
          <w:tcPr>
            <w:tcW w:w="3086" w:type="dxa"/>
            <w:gridSpan w:val="2"/>
            <w:shd w:val="clear" w:color="auto" w:fill="F7CAAC"/>
          </w:tcPr>
          <w:p w14:paraId="13BC52F6" w14:textId="77777777" w:rsidR="00B64E36" w:rsidRDefault="00B64E36" w:rsidP="007755BB">
            <w:pPr>
              <w:jc w:val="both"/>
              <w:rPr>
                <w:b/>
                <w:sz w:val="22"/>
              </w:rPr>
            </w:pPr>
            <w:r>
              <w:rPr>
                <w:b/>
              </w:rPr>
              <w:t>Součást vysoké školy</w:t>
            </w:r>
          </w:p>
        </w:tc>
        <w:tc>
          <w:tcPr>
            <w:tcW w:w="6769" w:type="dxa"/>
            <w:gridSpan w:val="2"/>
          </w:tcPr>
          <w:p w14:paraId="3AC7535A" w14:textId="77777777" w:rsidR="00B64E36" w:rsidRDefault="00B64E36" w:rsidP="007755BB">
            <w:pPr>
              <w:jc w:val="both"/>
            </w:pPr>
            <w:r>
              <w:t>Fakulta aplikované informatiky</w:t>
            </w:r>
          </w:p>
        </w:tc>
      </w:tr>
      <w:tr w:rsidR="00B64E36" w14:paraId="42CE4024" w14:textId="77777777" w:rsidTr="007755BB">
        <w:tc>
          <w:tcPr>
            <w:tcW w:w="3086" w:type="dxa"/>
            <w:gridSpan w:val="2"/>
            <w:shd w:val="clear" w:color="auto" w:fill="F7CAAC"/>
          </w:tcPr>
          <w:p w14:paraId="1612FB67" w14:textId="77777777" w:rsidR="00B64E36" w:rsidRDefault="00B64E36" w:rsidP="007755BB">
            <w:pPr>
              <w:jc w:val="both"/>
              <w:rPr>
                <w:b/>
              </w:rPr>
            </w:pPr>
            <w:r>
              <w:rPr>
                <w:b/>
              </w:rPr>
              <w:t>Název studijního programu</w:t>
            </w:r>
          </w:p>
        </w:tc>
        <w:tc>
          <w:tcPr>
            <w:tcW w:w="6769" w:type="dxa"/>
            <w:gridSpan w:val="2"/>
          </w:tcPr>
          <w:p w14:paraId="71436D8A" w14:textId="77777777" w:rsidR="00B64E36" w:rsidRDefault="00B64E36" w:rsidP="007755BB">
            <w:pPr>
              <w:jc w:val="both"/>
            </w:pPr>
            <w:r>
              <w:t>Softwarové inženýrství</w:t>
            </w:r>
          </w:p>
        </w:tc>
      </w:tr>
      <w:tr w:rsidR="00B64E36" w14:paraId="213A37C4" w14:textId="77777777" w:rsidTr="007755BB">
        <w:tc>
          <w:tcPr>
            <w:tcW w:w="9855" w:type="dxa"/>
            <w:gridSpan w:val="4"/>
            <w:shd w:val="clear" w:color="auto" w:fill="F7CAAC"/>
            <w:vAlign w:val="center"/>
          </w:tcPr>
          <w:p w14:paraId="7D7F8C67" w14:textId="77777777" w:rsidR="00B64E36" w:rsidRPr="003F3B71" w:rsidRDefault="00B64E36" w:rsidP="007755BB">
            <w:pPr>
              <w:jc w:val="center"/>
              <w:rPr>
                <w:b/>
              </w:rPr>
            </w:pPr>
            <w:bookmarkStart w:id="1176" w:name="aSeznamC"/>
            <w:r w:rsidRPr="003F3B71">
              <w:rPr>
                <w:b/>
              </w:rPr>
              <w:t>Abecední seznam</w:t>
            </w:r>
            <w:bookmarkEnd w:id="1176"/>
          </w:p>
        </w:tc>
      </w:tr>
      <w:tr w:rsidR="00B64E36" w14:paraId="5631726E" w14:textId="77777777" w:rsidTr="007755BB">
        <w:tc>
          <w:tcPr>
            <w:tcW w:w="9855" w:type="dxa"/>
            <w:gridSpan w:val="4"/>
            <w:shd w:val="clear" w:color="auto" w:fill="EAF1DD" w:themeFill="accent3" w:themeFillTint="33"/>
            <w:vAlign w:val="center"/>
          </w:tcPr>
          <w:p w14:paraId="517A26DB" w14:textId="77777777" w:rsidR="00B64E36" w:rsidRPr="003F3B71" w:rsidRDefault="00B64E36" w:rsidP="007755BB">
            <w:pPr>
              <w:jc w:val="center"/>
              <w:rPr>
                <w:b/>
              </w:rPr>
            </w:pPr>
            <w:r w:rsidRPr="00D72D63">
              <w:rPr>
                <w:i/>
              </w:rPr>
              <w:t>Seznam</w:t>
            </w:r>
            <w:r>
              <w:rPr>
                <w:i/>
              </w:rPr>
              <w:t xml:space="preserve"> interních</w:t>
            </w:r>
            <w:r w:rsidRPr="00D72D63">
              <w:rPr>
                <w:i/>
              </w:rPr>
              <w:t xml:space="preserve"> </w:t>
            </w:r>
            <w:r>
              <w:rPr>
                <w:i/>
              </w:rPr>
              <w:t>vyučujících</w:t>
            </w:r>
            <w:r w:rsidRPr="00D72D63">
              <w:rPr>
                <w:i/>
              </w:rPr>
              <w:t xml:space="preserve"> v abecedním pořadí</w:t>
            </w:r>
            <w:r>
              <w:rPr>
                <w:i/>
              </w:rPr>
              <w:t>:</w:t>
            </w:r>
          </w:p>
        </w:tc>
      </w:tr>
      <w:tr w:rsidR="00B64E36" w14:paraId="6DE237A7" w14:textId="77777777" w:rsidTr="007755BB">
        <w:tc>
          <w:tcPr>
            <w:tcW w:w="2463" w:type="dxa"/>
            <w:shd w:val="clear" w:color="auto" w:fill="EAF1DD" w:themeFill="accent3" w:themeFillTint="33"/>
            <w:vAlign w:val="center"/>
          </w:tcPr>
          <w:p w14:paraId="41FFBBC1" w14:textId="77777777" w:rsidR="00B64E36" w:rsidRPr="00063629" w:rsidRDefault="00B64E36" w:rsidP="007755BB">
            <w:pPr>
              <w:jc w:val="center"/>
              <w:rPr>
                <w:b/>
                <w:i/>
              </w:rPr>
            </w:pPr>
            <w:r>
              <w:rPr>
                <w:b/>
                <w:i/>
              </w:rPr>
              <w:t>Příjmení</w:t>
            </w:r>
          </w:p>
        </w:tc>
        <w:tc>
          <w:tcPr>
            <w:tcW w:w="2464" w:type="dxa"/>
            <w:gridSpan w:val="2"/>
            <w:shd w:val="clear" w:color="auto" w:fill="EAF1DD" w:themeFill="accent3" w:themeFillTint="33"/>
            <w:vAlign w:val="center"/>
          </w:tcPr>
          <w:p w14:paraId="0AD2B422" w14:textId="77777777" w:rsidR="00B64E36" w:rsidRPr="00063629" w:rsidRDefault="00B64E36" w:rsidP="007755BB">
            <w:pPr>
              <w:jc w:val="center"/>
              <w:rPr>
                <w:b/>
                <w:i/>
              </w:rPr>
            </w:pPr>
            <w:r>
              <w:rPr>
                <w:b/>
                <w:i/>
              </w:rPr>
              <w:t>Jméno</w:t>
            </w:r>
          </w:p>
        </w:tc>
        <w:tc>
          <w:tcPr>
            <w:tcW w:w="4928" w:type="dxa"/>
            <w:shd w:val="clear" w:color="auto" w:fill="EAF1DD" w:themeFill="accent3" w:themeFillTint="33"/>
            <w:vAlign w:val="center"/>
          </w:tcPr>
          <w:p w14:paraId="505527BC" w14:textId="77777777" w:rsidR="00B64E36" w:rsidRPr="00063629" w:rsidRDefault="00B64E36" w:rsidP="007755BB">
            <w:pPr>
              <w:jc w:val="center"/>
              <w:rPr>
                <w:b/>
                <w:i/>
              </w:rPr>
            </w:pPr>
            <w:r>
              <w:rPr>
                <w:b/>
                <w:i/>
              </w:rPr>
              <w:t>Tituly</w:t>
            </w:r>
          </w:p>
        </w:tc>
      </w:tr>
      <w:tr w:rsidR="00B64E36" w14:paraId="04931C45" w14:textId="77777777" w:rsidTr="007755BB">
        <w:tc>
          <w:tcPr>
            <w:tcW w:w="2463" w:type="dxa"/>
            <w:shd w:val="clear" w:color="auto" w:fill="auto"/>
          </w:tcPr>
          <w:p w14:paraId="1A7DF223" w14:textId="4E08ADF8"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aAdamek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Adámek</w:t>
            </w:r>
            <w:r w:rsidRPr="003B6381">
              <w:rPr>
                <w:rStyle w:val="Odkazintenzivn"/>
              </w:rPr>
              <w:fldChar w:fldCharType="end"/>
            </w:r>
          </w:p>
        </w:tc>
        <w:tc>
          <w:tcPr>
            <w:tcW w:w="2464" w:type="dxa"/>
            <w:gridSpan w:val="2"/>
            <w:shd w:val="clear" w:color="auto" w:fill="auto"/>
          </w:tcPr>
          <w:p w14:paraId="6CBEF4EA" w14:textId="77777777" w:rsidR="00B64E36" w:rsidRPr="00063629" w:rsidRDefault="00B64E36" w:rsidP="007755BB">
            <w:pPr>
              <w:spacing w:before="40" w:after="40"/>
              <w:rPr>
                <w:b/>
                <w:i/>
              </w:rPr>
            </w:pPr>
            <w:r w:rsidRPr="00B33A02">
              <w:t>Milan</w:t>
            </w:r>
          </w:p>
        </w:tc>
        <w:tc>
          <w:tcPr>
            <w:tcW w:w="4928" w:type="dxa"/>
            <w:shd w:val="clear" w:color="auto" w:fill="auto"/>
            <w:vAlign w:val="center"/>
          </w:tcPr>
          <w:p w14:paraId="74C6AACB" w14:textId="77777777" w:rsidR="00B64E36" w:rsidRPr="00063629" w:rsidRDefault="00B64E36" w:rsidP="007755BB">
            <w:pPr>
              <w:spacing w:before="40" w:after="40"/>
            </w:pPr>
            <w:r>
              <w:t>doc. Mgr., Ph.D.</w:t>
            </w:r>
          </w:p>
        </w:tc>
      </w:tr>
      <w:tr w:rsidR="003B6381" w14:paraId="480F5424" w14:textId="77777777" w:rsidTr="007755BB">
        <w:tc>
          <w:tcPr>
            <w:tcW w:w="2463" w:type="dxa"/>
            <w:shd w:val="clear" w:color="auto" w:fill="auto"/>
          </w:tcPr>
          <w:p w14:paraId="1B69871C" w14:textId="08FB5140" w:rsidR="003B6381" w:rsidRPr="003B6381" w:rsidRDefault="003B6381" w:rsidP="007755BB">
            <w:pPr>
              <w:spacing w:before="40" w:after="40"/>
              <w:rPr>
                <w:rStyle w:val="Odkazintenzivn"/>
              </w:rPr>
            </w:pPr>
            <w:r w:rsidRPr="003B6381">
              <w:rPr>
                <w:rStyle w:val="Odkazintenzivn"/>
              </w:rPr>
              <w:fldChar w:fldCharType="begin"/>
            </w:r>
            <w:r w:rsidRPr="003B6381">
              <w:rPr>
                <w:rStyle w:val="Odkazintenzivn"/>
              </w:rPr>
              <w:instrText xml:space="preserve"> REF aDolinayJ \h </w:instrText>
            </w:r>
            <w:r>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Dolinay</w:t>
            </w:r>
            <w:r w:rsidRPr="003B6381">
              <w:rPr>
                <w:rStyle w:val="Odkazintenzivn"/>
              </w:rPr>
              <w:fldChar w:fldCharType="end"/>
            </w:r>
          </w:p>
        </w:tc>
        <w:tc>
          <w:tcPr>
            <w:tcW w:w="2464" w:type="dxa"/>
            <w:gridSpan w:val="2"/>
            <w:shd w:val="clear" w:color="auto" w:fill="auto"/>
          </w:tcPr>
          <w:p w14:paraId="3A710075" w14:textId="40A70B42" w:rsidR="003B6381" w:rsidRPr="00B33A02" w:rsidRDefault="003B6381" w:rsidP="007755BB">
            <w:pPr>
              <w:spacing w:before="40" w:after="40"/>
            </w:pPr>
            <w:r>
              <w:t>Jan</w:t>
            </w:r>
          </w:p>
        </w:tc>
        <w:tc>
          <w:tcPr>
            <w:tcW w:w="4928" w:type="dxa"/>
            <w:shd w:val="clear" w:color="auto" w:fill="auto"/>
            <w:vAlign w:val="center"/>
          </w:tcPr>
          <w:p w14:paraId="1C2B66B1" w14:textId="2749DFC8" w:rsidR="003B6381" w:rsidRDefault="003B6381" w:rsidP="007755BB">
            <w:pPr>
              <w:spacing w:before="40" w:after="40"/>
            </w:pPr>
            <w:r>
              <w:t>Ing, Ph.D.</w:t>
            </w:r>
          </w:p>
        </w:tc>
      </w:tr>
      <w:tr w:rsidR="00B64E36" w14:paraId="7ADF5C47" w14:textId="77777777" w:rsidTr="007755BB">
        <w:tc>
          <w:tcPr>
            <w:tcW w:w="2463" w:type="dxa"/>
            <w:shd w:val="clear" w:color="auto" w:fill="auto"/>
          </w:tcPr>
          <w:p w14:paraId="1AB0338C" w14:textId="11194918"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aDulik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Dulík</w:t>
            </w:r>
            <w:r w:rsidRPr="003B6381">
              <w:rPr>
                <w:rStyle w:val="Odkazintenzivn"/>
              </w:rPr>
              <w:fldChar w:fldCharType="end"/>
            </w:r>
          </w:p>
        </w:tc>
        <w:tc>
          <w:tcPr>
            <w:tcW w:w="2464" w:type="dxa"/>
            <w:gridSpan w:val="2"/>
            <w:shd w:val="clear" w:color="auto" w:fill="auto"/>
          </w:tcPr>
          <w:p w14:paraId="74B64957" w14:textId="77777777" w:rsidR="00B64E36" w:rsidRPr="00063629" w:rsidRDefault="00B64E36" w:rsidP="007755BB">
            <w:pPr>
              <w:spacing w:before="40" w:after="40"/>
              <w:rPr>
                <w:b/>
                <w:i/>
              </w:rPr>
            </w:pPr>
            <w:r w:rsidRPr="00B33A02">
              <w:t>Tomáš</w:t>
            </w:r>
          </w:p>
        </w:tc>
        <w:tc>
          <w:tcPr>
            <w:tcW w:w="4928" w:type="dxa"/>
            <w:shd w:val="clear" w:color="auto" w:fill="auto"/>
            <w:vAlign w:val="center"/>
          </w:tcPr>
          <w:p w14:paraId="10287363" w14:textId="77777777" w:rsidR="00B64E36" w:rsidRPr="00063629" w:rsidRDefault="00B64E36" w:rsidP="007755BB">
            <w:pPr>
              <w:spacing w:before="40" w:after="40"/>
            </w:pPr>
            <w:r>
              <w:t>Ing., Ph.D.</w:t>
            </w:r>
          </w:p>
        </w:tc>
      </w:tr>
      <w:tr w:rsidR="00B64E36" w14:paraId="3FE75E67" w14:textId="77777777" w:rsidTr="007755BB">
        <w:tc>
          <w:tcPr>
            <w:tcW w:w="2463" w:type="dxa"/>
            <w:shd w:val="clear" w:color="auto" w:fill="auto"/>
          </w:tcPr>
          <w:p w14:paraId="65E3FC4A" w14:textId="1AA1E334"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aHrabec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Hrabec</w:t>
            </w:r>
            <w:r w:rsidRPr="003B6381">
              <w:rPr>
                <w:rStyle w:val="Odkazintenzivn"/>
              </w:rPr>
              <w:fldChar w:fldCharType="end"/>
            </w:r>
          </w:p>
        </w:tc>
        <w:tc>
          <w:tcPr>
            <w:tcW w:w="2464" w:type="dxa"/>
            <w:gridSpan w:val="2"/>
            <w:shd w:val="clear" w:color="auto" w:fill="auto"/>
          </w:tcPr>
          <w:p w14:paraId="76527D51" w14:textId="77777777" w:rsidR="00B64E36" w:rsidRPr="00063629" w:rsidRDefault="00B64E36" w:rsidP="007755BB">
            <w:pPr>
              <w:spacing w:before="40" w:after="40"/>
              <w:rPr>
                <w:b/>
                <w:i/>
              </w:rPr>
            </w:pPr>
            <w:r w:rsidRPr="00B33A02">
              <w:t>Dušan</w:t>
            </w:r>
          </w:p>
        </w:tc>
        <w:tc>
          <w:tcPr>
            <w:tcW w:w="4928" w:type="dxa"/>
            <w:shd w:val="clear" w:color="auto" w:fill="auto"/>
            <w:vAlign w:val="center"/>
          </w:tcPr>
          <w:p w14:paraId="559E95D8" w14:textId="77777777" w:rsidR="00B64E36" w:rsidRPr="00063629" w:rsidRDefault="00B64E36" w:rsidP="007755BB">
            <w:pPr>
              <w:spacing w:before="40" w:after="40"/>
            </w:pPr>
            <w:r>
              <w:t>Ing., Ph.D.</w:t>
            </w:r>
          </w:p>
        </w:tc>
      </w:tr>
      <w:tr w:rsidR="00B64E36" w14:paraId="5D3C3649" w14:textId="77777777" w:rsidTr="007755BB">
        <w:tc>
          <w:tcPr>
            <w:tcW w:w="2463" w:type="dxa"/>
            <w:shd w:val="clear" w:color="auto" w:fill="auto"/>
          </w:tcPr>
          <w:p w14:paraId="2A1D7494" w14:textId="04C62BE5"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aChramcov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Chramcov</w:t>
            </w:r>
            <w:r w:rsidRPr="003B6381">
              <w:rPr>
                <w:rStyle w:val="Odkazintenzivn"/>
              </w:rPr>
              <w:fldChar w:fldCharType="end"/>
            </w:r>
          </w:p>
        </w:tc>
        <w:tc>
          <w:tcPr>
            <w:tcW w:w="2464" w:type="dxa"/>
            <w:gridSpan w:val="2"/>
            <w:shd w:val="clear" w:color="auto" w:fill="auto"/>
          </w:tcPr>
          <w:p w14:paraId="470E1F77" w14:textId="77777777" w:rsidR="00B64E36" w:rsidRPr="00063629" w:rsidRDefault="00B64E36" w:rsidP="007755BB">
            <w:pPr>
              <w:spacing w:before="40" w:after="40"/>
              <w:rPr>
                <w:b/>
                <w:i/>
              </w:rPr>
            </w:pPr>
            <w:r w:rsidRPr="00B33A02">
              <w:t>Bronislav</w:t>
            </w:r>
          </w:p>
        </w:tc>
        <w:tc>
          <w:tcPr>
            <w:tcW w:w="4928" w:type="dxa"/>
            <w:shd w:val="clear" w:color="auto" w:fill="auto"/>
            <w:vAlign w:val="center"/>
          </w:tcPr>
          <w:p w14:paraId="03D9FFEF" w14:textId="77777777" w:rsidR="00B64E36" w:rsidRPr="00063629" w:rsidRDefault="00B64E36" w:rsidP="007755BB">
            <w:pPr>
              <w:spacing w:before="40" w:after="40"/>
            </w:pPr>
            <w:r>
              <w:t>doc. Ing., Ph.D.</w:t>
            </w:r>
          </w:p>
        </w:tc>
      </w:tr>
      <w:tr w:rsidR="00B64E36" w14:paraId="6808A15C" w14:textId="77777777" w:rsidTr="007755BB">
        <w:tc>
          <w:tcPr>
            <w:tcW w:w="2463" w:type="dxa"/>
            <w:shd w:val="clear" w:color="auto" w:fill="auto"/>
          </w:tcPr>
          <w:p w14:paraId="69FB6CC7" w14:textId="25C6301E"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aJanku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Janků</w:t>
            </w:r>
            <w:r w:rsidRPr="003B6381">
              <w:rPr>
                <w:rStyle w:val="Odkazintenzivn"/>
              </w:rPr>
              <w:fldChar w:fldCharType="end"/>
            </w:r>
          </w:p>
        </w:tc>
        <w:tc>
          <w:tcPr>
            <w:tcW w:w="2464" w:type="dxa"/>
            <w:gridSpan w:val="2"/>
            <w:shd w:val="clear" w:color="auto" w:fill="auto"/>
          </w:tcPr>
          <w:p w14:paraId="6D88FB76" w14:textId="77777777" w:rsidR="00B64E36" w:rsidRPr="00063629" w:rsidRDefault="00B64E36" w:rsidP="007755BB">
            <w:pPr>
              <w:spacing w:before="40" w:after="40"/>
              <w:rPr>
                <w:b/>
                <w:i/>
              </w:rPr>
            </w:pPr>
            <w:r w:rsidRPr="00B33A02">
              <w:t>Peter</w:t>
            </w:r>
          </w:p>
        </w:tc>
        <w:tc>
          <w:tcPr>
            <w:tcW w:w="4928" w:type="dxa"/>
            <w:shd w:val="clear" w:color="auto" w:fill="auto"/>
            <w:vAlign w:val="center"/>
          </w:tcPr>
          <w:p w14:paraId="3B23D0A8" w14:textId="77777777" w:rsidR="00B64E36" w:rsidRPr="00063629" w:rsidRDefault="00B64E36" w:rsidP="007755BB">
            <w:pPr>
              <w:spacing w:before="40" w:after="40"/>
            </w:pPr>
            <w:r>
              <w:t>Ing.</w:t>
            </w:r>
          </w:p>
        </w:tc>
      </w:tr>
      <w:tr w:rsidR="00B64E36" w14:paraId="5760FB6A" w14:textId="77777777" w:rsidTr="007755BB">
        <w:tc>
          <w:tcPr>
            <w:tcW w:w="2463" w:type="dxa"/>
            <w:shd w:val="clear" w:color="auto" w:fill="auto"/>
          </w:tcPr>
          <w:p w14:paraId="2E232894" w14:textId="7461DF70"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aJasek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Jašek</w:t>
            </w:r>
            <w:r w:rsidRPr="003B6381">
              <w:rPr>
                <w:rStyle w:val="Odkazintenzivn"/>
              </w:rPr>
              <w:fldChar w:fldCharType="end"/>
            </w:r>
          </w:p>
        </w:tc>
        <w:tc>
          <w:tcPr>
            <w:tcW w:w="2464" w:type="dxa"/>
            <w:gridSpan w:val="2"/>
            <w:shd w:val="clear" w:color="auto" w:fill="auto"/>
          </w:tcPr>
          <w:p w14:paraId="15D88DA9" w14:textId="77777777" w:rsidR="00B64E36" w:rsidRPr="00063629" w:rsidRDefault="00B64E36" w:rsidP="007755BB">
            <w:pPr>
              <w:spacing w:before="40" w:after="40"/>
              <w:rPr>
                <w:b/>
                <w:i/>
              </w:rPr>
            </w:pPr>
            <w:r w:rsidRPr="00B33A02">
              <w:t>Roman</w:t>
            </w:r>
          </w:p>
        </w:tc>
        <w:tc>
          <w:tcPr>
            <w:tcW w:w="4928" w:type="dxa"/>
            <w:shd w:val="clear" w:color="auto" w:fill="auto"/>
            <w:vAlign w:val="center"/>
          </w:tcPr>
          <w:p w14:paraId="2FBF4258" w14:textId="77777777" w:rsidR="00B64E36" w:rsidRPr="00063629" w:rsidRDefault="00B64E36" w:rsidP="007755BB">
            <w:pPr>
              <w:spacing w:before="40" w:after="40"/>
            </w:pPr>
            <w:r>
              <w:t>prof. Mgr., Ph.D.</w:t>
            </w:r>
          </w:p>
        </w:tc>
      </w:tr>
      <w:tr w:rsidR="00B64E36" w14:paraId="62127A5D" w14:textId="77777777" w:rsidTr="007755BB">
        <w:tc>
          <w:tcPr>
            <w:tcW w:w="2463" w:type="dxa"/>
            <w:shd w:val="clear" w:color="auto" w:fill="auto"/>
          </w:tcPr>
          <w:p w14:paraId="3E99FC5B" w14:textId="7635F7F2"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aKominkova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Komínková Oplatková</w:t>
            </w:r>
            <w:r w:rsidRPr="003B6381">
              <w:rPr>
                <w:rStyle w:val="Odkazintenzivn"/>
              </w:rPr>
              <w:fldChar w:fldCharType="end"/>
            </w:r>
          </w:p>
        </w:tc>
        <w:tc>
          <w:tcPr>
            <w:tcW w:w="2464" w:type="dxa"/>
            <w:gridSpan w:val="2"/>
            <w:shd w:val="clear" w:color="auto" w:fill="auto"/>
          </w:tcPr>
          <w:p w14:paraId="347309A6" w14:textId="77777777" w:rsidR="00B64E36" w:rsidRPr="00063629" w:rsidRDefault="00B64E36" w:rsidP="007755BB">
            <w:pPr>
              <w:spacing w:before="40" w:after="40"/>
              <w:rPr>
                <w:b/>
                <w:i/>
              </w:rPr>
            </w:pPr>
            <w:r w:rsidRPr="00B33A02">
              <w:t>Zuzana</w:t>
            </w:r>
          </w:p>
        </w:tc>
        <w:tc>
          <w:tcPr>
            <w:tcW w:w="4928" w:type="dxa"/>
            <w:shd w:val="clear" w:color="auto" w:fill="auto"/>
            <w:vAlign w:val="center"/>
          </w:tcPr>
          <w:p w14:paraId="3C45EFEF" w14:textId="77777777" w:rsidR="00B64E36" w:rsidRPr="00063629" w:rsidRDefault="00B64E36" w:rsidP="007755BB">
            <w:pPr>
              <w:spacing w:before="40" w:after="40"/>
            </w:pPr>
            <w:r>
              <w:t>doc. Ing., Ph.D.</w:t>
            </w:r>
          </w:p>
        </w:tc>
      </w:tr>
      <w:tr w:rsidR="00B64E36" w14:paraId="789A281E" w14:textId="77777777" w:rsidTr="007755BB">
        <w:tc>
          <w:tcPr>
            <w:tcW w:w="2463" w:type="dxa"/>
            <w:shd w:val="clear" w:color="auto" w:fill="auto"/>
          </w:tcPr>
          <w:p w14:paraId="79ED3A1E" w14:textId="741ED6F2"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aKral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Král</w:t>
            </w:r>
            <w:r w:rsidRPr="003B6381">
              <w:rPr>
                <w:rStyle w:val="Odkazintenzivn"/>
              </w:rPr>
              <w:fldChar w:fldCharType="end"/>
            </w:r>
          </w:p>
        </w:tc>
        <w:tc>
          <w:tcPr>
            <w:tcW w:w="2464" w:type="dxa"/>
            <w:gridSpan w:val="2"/>
            <w:shd w:val="clear" w:color="auto" w:fill="auto"/>
          </w:tcPr>
          <w:p w14:paraId="1CDB862A" w14:textId="77777777" w:rsidR="00B64E36" w:rsidRPr="00063629" w:rsidRDefault="00B64E36" w:rsidP="007755BB">
            <w:pPr>
              <w:spacing w:before="40" w:after="40"/>
              <w:rPr>
                <w:b/>
                <w:i/>
              </w:rPr>
            </w:pPr>
            <w:r w:rsidRPr="00B33A02">
              <w:t>Erik</w:t>
            </w:r>
          </w:p>
        </w:tc>
        <w:tc>
          <w:tcPr>
            <w:tcW w:w="4928" w:type="dxa"/>
            <w:shd w:val="clear" w:color="auto" w:fill="auto"/>
            <w:vAlign w:val="center"/>
          </w:tcPr>
          <w:p w14:paraId="2CB6B713" w14:textId="77777777" w:rsidR="00B64E36" w:rsidRPr="00063629" w:rsidRDefault="00B64E36" w:rsidP="007755BB">
            <w:pPr>
              <w:spacing w:before="40" w:after="40"/>
            </w:pPr>
            <w:r>
              <w:t>Ing. et Ing., Ph.D.</w:t>
            </w:r>
          </w:p>
        </w:tc>
      </w:tr>
      <w:tr w:rsidR="00B64E36" w14:paraId="02826A09" w14:textId="77777777" w:rsidTr="007755BB">
        <w:tc>
          <w:tcPr>
            <w:tcW w:w="2463" w:type="dxa"/>
            <w:shd w:val="clear" w:color="auto" w:fill="auto"/>
          </w:tcPr>
          <w:p w14:paraId="4D020D65" w14:textId="469BF618"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aKresalek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Křesálek</w:t>
            </w:r>
            <w:r w:rsidRPr="003B6381">
              <w:rPr>
                <w:rStyle w:val="Odkazintenzivn"/>
              </w:rPr>
              <w:fldChar w:fldCharType="end"/>
            </w:r>
          </w:p>
        </w:tc>
        <w:tc>
          <w:tcPr>
            <w:tcW w:w="2464" w:type="dxa"/>
            <w:gridSpan w:val="2"/>
            <w:shd w:val="clear" w:color="auto" w:fill="auto"/>
          </w:tcPr>
          <w:p w14:paraId="62C8B754" w14:textId="77777777" w:rsidR="00B64E36" w:rsidRPr="00063629" w:rsidRDefault="00B64E36" w:rsidP="007755BB">
            <w:pPr>
              <w:spacing w:before="40" w:after="40"/>
              <w:rPr>
                <w:b/>
                <w:i/>
              </w:rPr>
            </w:pPr>
            <w:r w:rsidRPr="00B33A02">
              <w:t>Vojtěch</w:t>
            </w:r>
          </w:p>
        </w:tc>
        <w:tc>
          <w:tcPr>
            <w:tcW w:w="4928" w:type="dxa"/>
            <w:shd w:val="clear" w:color="auto" w:fill="auto"/>
            <w:vAlign w:val="center"/>
          </w:tcPr>
          <w:p w14:paraId="492DF0F9" w14:textId="77777777" w:rsidR="00B64E36" w:rsidRPr="00063629" w:rsidRDefault="00B64E36" w:rsidP="007755BB">
            <w:pPr>
              <w:spacing w:before="40" w:after="40"/>
            </w:pPr>
            <w:r>
              <w:t>doc. RNDr, CSc.</w:t>
            </w:r>
          </w:p>
        </w:tc>
      </w:tr>
      <w:tr w:rsidR="00B64E36" w14:paraId="21F7BE88" w14:textId="77777777" w:rsidTr="007755BB">
        <w:tc>
          <w:tcPr>
            <w:tcW w:w="2463" w:type="dxa"/>
            <w:shd w:val="clear" w:color="auto" w:fill="auto"/>
          </w:tcPr>
          <w:p w14:paraId="602A8C1F" w14:textId="46C4CB64"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anovak \h  \* MERGEFORMAT </w:instrText>
            </w:r>
            <w:r w:rsidRPr="003B6381">
              <w:rPr>
                <w:rStyle w:val="Odkazintenzivn"/>
              </w:rPr>
            </w:r>
            <w:r w:rsidRPr="003B6381">
              <w:rPr>
                <w:rStyle w:val="Odkazintenzivn"/>
              </w:rPr>
              <w:fldChar w:fldCharType="separate"/>
            </w:r>
            <w:r w:rsidR="007B4A49" w:rsidRPr="007B4A49">
              <w:rPr>
                <w:rStyle w:val="Odkazintenzivn"/>
              </w:rPr>
              <w:t>Novák</w:t>
            </w:r>
            <w:r w:rsidRPr="003B6381">
              <w:rPr>
                <w:rStyle w:val="Odkazintenzivn"/>
              </w:rPr>
              <w:fldChar w:fldCharType="end"/>
            </w:r>
          </w:p>
        </w:tc>
        <w:tc>
          <w:tcPr>
            <w:tcW w:w="2464" w:type="dxa"/>
            <w:gridSpan w:val="2"/>
            <w:shd w:val="clear" w:color="auto" w:fill="auto"/>
          </w:tcPr>
          <w:p w14:paraId="5B4E6B96" w14:textId="77777777" w:rsidR="00B64E36" w:rsidRPr="00063629" w:rsidRDefault="00B64E36" w:rsidP="007755BB">
            <w:pPr>
              <w:spacing w:before="40" w:after="40"/>
              <w:rPr>
                <w:b/>
                <w:i/>
              </w:rPr>
            </w:pPr>
            <w:r w:rsidRPr="00B33A02">
              <w:t>Petr</w:t>
            </w:r>
          </w:p>
        </w:tc>
        <w:tc>
          <w:tcPr>
            <w:tcW w:w="4928" w:type="dxa"/>
            <w:shd w:val="clear" w:color="auto" w:fill="auto"/>
            <w:vAlign w:val="center"/>
          </w:tcPr>
          <w:p w14:paraId="6A8240AB" w14:textId="77777777" w:rsidR="00B64E36" w:rsidRPr="00063629" w:rsidRDefault="00B64E36" w:rsidP="007755BB">
            <w:pPr>
              <w:spacing w:before="40" w:after="40"/>
            </w:pPr>
            <w:r>
              <w:t>Ing., Ph.D.</w:t>
            </w:r>
          </w:p>
        </w:tc>
      </w:tr>
      <w:tr w:rsidR="00B64E36" w14:paraId="65786C0A" w14:textId="77777777" w:rsidTr="007755BB">
        <w:tc>
          <w:tcPr>
            <w:tcW w:w="2463" w:type="dxa"/>
            <w:shd w:val="clear" w:color="auto" w:fill="auto"/>
          </w:tcPr>
          <w:p w14:paraId="38553C27" w14:textId="46ACF21B"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aPerutka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Perůtka</w:t>
            </w:r>
            <w:r w:rsidRPr="003B6381">
              <w:rPr>
                <w:rStyle w:val="Odkazintenzivn"/>
              </w:rPr>
              <w:fldChar w:fldCharType="end"/>
            </w:r>
          </w:p>
        </w:tc>
        <w:tc>
          <w:tcPr>
            <w:tcW w:w="2464" w:type="dxa"/>
            <w:gridSpan w:val="2"/>
            <w:shd w:val="clear" w:color="auto" w:fill="auto"/>
          </w:tcPr>
          <w:p w14:paraId="38F1685A" w14:textId="77777777" w:rsidR="00B64E36" w:rsidRPr="00063629" w:rsidRDefault="00B64E36" w:rsidP="007755BB">
            <w:pPr>
              <w:spacing w:before="40" w:after="40"/>
              <w:rPr>
                <w:b/>
                <w:i/>
              </w:rPr>
            </w:pPr>
            <w:r w:rsidRPr="00B33A02">
              <w:t>Karel</w:t>
            </w:r>
          </w:p>
        </w:tc>
        <w:tc>
          <w:tcPr>
            <w:tcW w:w="4928" w:type="dxa"/>
            <w:shd w:val="clear" w:color="auto" w:fill="auto"/>
            <w:vAlign w:val="center"/>
          </w:tcPr>
          <w:p w14:paraId="203D29C7" w14:textId="77777777" w:rsidR="00B64E36" w:rsidRPr="00063629" w:rsidRDefault="00B64E36" w:rsidP="007755BB">
            <w:pPr>
              <w:spacing w:before="40" w:after="40"/>
            </w:pPr>
            <w:r>
              <w:t>Ing., Ph.D.</w:t>
            </w:r>
          </w:p>
        </w:tc>
      </w:tr>
      <w:tr w:rsidR="00B64E36" w14:paraId="0E6709CE" w14:textId="77777777" w:rsidTr="007755BB">
        <w:tc>
          <w:tcPr>
            <w:tcW w:w="2463" w:type="dxa"/>
            <w:shd w:val="clear" w:color="auto" w:fill="auto"/>
          </w:tcPr>
          <w:p w14:paraId="57D5B70A" w14:textId="0147180A"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aPokorny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Pokorný</w:t>
            </w:r>
            <w:r w:rsidRPr="003B6381">
              <w:rPr>
                <w:rStyle w:val="Odkazintenzivn"/>
              </w:rPr>
              <w:fldChar w:fldCharType="end"/>
            </w:r>
          </w:p>
        </w:tc>
        <w:tc>
          <w:tcPr>
            <w:tcW w:w="2464" w:type="dxa"/>
            <w:gridSpan w:val="2"/>
            <w:shd w:val="clear" w:color="auto" w:fill="auto"/>
          </w:tcPr>
          <w:p w14:paraId="3CDBDAB1" w14:textId="77777777" w:rsidR="00B64E36" w:rsidRPr="00063629" w:rsidRDefault="00B64E36" w:rsidP="007755BB">
            <w:pPr>
              <w:spacing w:before="40" w:after="40"/>
              <w:rPr>
                <w:b/>
                <w:i/>
              </w:rPr>
            </w:pPr>
            <w:r w:rsidRPr="00B33A02">
              <w:t>Pavel</w:t>
            </w:r>
          </w:p>
        </w:tc>
        <w:tc>
          <w:tcPr>
            <w:tcW w:w="4928" w:type="dxa"/>
            <w:shd w:val="clear" w:color="auto" w:fill="auto"/>
            <w:vAlign w:val="center"/>
          </w:tcPr>
          <w:p w14:paraId="59618CE5" w14:textId="77777777" w:rsidR="00B64E36" w:rsidRPr="00063629" w:rsidRDefault="00B64E36" w:rsidP="007755BB">
            <w:pPr>
              <w:spacing w:before="40" w:after="40"/>
            </w:pPr>
            <w:r>
              <w:t>Ing., Ph.D.</w:t>
            </w:r>
          </w:p>
        </w:tc>
      </w:tr>
      <w:tr w:rsidR="00B64E36" w14:paraId="708464E1" w14:textId="77777777" w:rsidTr="007755BB">
        <w:tc>
          <w:tcPr>
            <w:tcW w:w="2463" w:type="dxa"/>
            <w:shd w:val="clear" w:color="auto" w:fill="auto"/>
          </w:tcPr>
          <w:p w14:paraId="21EFEACC" w14:textId="27447108"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aProkopova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Prokopová</w:t>
            </w:r>
            <w:r w:rsidRPr="003B6381">
              <w:rPr>
                <w:rStyle w:val="Odkazintenzivn"/>
              </w:rPr>
              <w:fldChar w:fldCharType="end"/>
            </w:r>
          </w:p>
        </w:tc>
        <w:tc>
          <w:tcPr>
            <w:tcW w:w="2464" w:type="dxa"/>
            <w:gridSpan w:val="2"/>
            <w:shd w:val="clear" w:color="auto" w:fill="auto"/>
          </w:tcPr>
          <w:p w14:paraId="0C0F481D" w14:textId="77777777" w:rsidR="00B64E36" w:rsidRPr="00063629" w:rsidRDefault="00B64E36" w:rsidP="007755BB">
            <w:pPr>
              <w:spacing w:before="40" w:after="40"/>
              <w:rPr>
                <w:b/>
                <w:i/>
              </w:rPr>
            </w:pPr>
            <w:r w:rsidRPr="00B33A02">
              <w:t>Zdenka</w:t>
            </w:r>
          </w:p>
        </w:tc>
        <w:tc>
          <w:tcPr>
            <w:tcW w:w="4928" w:type="dxa"/>
            <w:shd w:val="clear" w:color="auto" w:fill="auto"/>
            <w:vAlign w:val="center"/>
          </w:tcPr>
          <w:p w14:paraId="414E3642" w14:textId="77777777" w:rsidR="00B64E36" w:rsidRPr="00063629" w:rsidRDefault="00B64E36" w:rsidP="007755BB">
            <w:pPr>
              <w:spacing w:before="40" w:after="40"/>
            </w:pPr>
            <w:r>
              <w:t>doc. Ing, CSc.</w:t>
            </w:r>
          </w:p>
        </w:tc>
      </w:tr>
      <w:tr w:rsidR="00B64E36" w14:paraId="484090DE" w14:textId="77777777" w:rsidTr="007755BB">
        <w:tc>
          <w:tcPr>
            <w:tcW w:w="2463" w:type="dxa"/>
            <w:shd w:val="clear" w:color="auto" w:fill="auto"/>
          </w:tcPr>
          <w:p w14:paraId="221F02F4" w14:textId="6B95E347"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aSedlacek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Sedláček</w:t>
            </w:r>
            <w:r w:rsidRPr="003B6381">
              <w:rPr>
                <w:rStyle w:val="Odkazintenzivn"/>
              </w:rPr>
              <w:fldChar w:fldCharType="end"/>
            </w:r>
          </w:p>
        </w:tc>
        <w:tc>
          <w:tcPr>
            <w:tcW w:w="2464" w:type="dxa"/>
            <w:gridSpan w:val="2"/>
            <w:shd w:val="clear" w:color="auto" w:fill="auto"/>
          </w:tcPr>
          <w:p w14:paraId="1AC0FDD2" w14:textId="77777777" w:rsidR="00B64E36" w:rsidRPr="00063629" w:rsidRDefault="00B64E36" w:rsidP="007755BB">
            <w:pPr>
              <w:spacing w:before="40" w:after="40"/>
              <w:rPr>
                <w:b/>
                <w:i/>
              </w:rPr>
            </w:pPr>
            <w:r w:rsidRPr="00B33A02">
              <w:t>Lubomír</w:t>
            </w:r>
          </w:p>
        </w:tc>
        <w:tc>
          <w:tcPr>
            <w:tcW w:w="4928" w:type="dxa"/>
            <w:shd w:val="clear" w:color="auto" w:fill="auto"/>
            <w:vAlign w:val="center"/>
          </w:tcPr>
          <w:p w14:paraId="78D61716" w14:textId="77777777" w:rsidR="00B64E36" w:rsidRPr="00063629" w:rsidRDefault="00B64E36" w:rsidP="007755BB">
            <w:pPr>
              <w:spacing w:before="40" w:after="40"/>
            </w:pPr>
            <w:r>
              <w:t>Mgr., Ph.D.</w:t>
            </w:r>
          </w:p>
        </w:tc>
      </w:tr>
      <w:tr w:rsidR="00B64E36" w14:paraId="1BB388C3" w14:textId="77777777" w:rsidTr="007755BB">
        <w:tc>
          <w:tcPr>
            <w:tcW w:w="2463" w:type="dxa"/>
            <w:shd w:val="clear" w:color="auto" w:fill="auto"/>
          </w:tcPr>
          <w:p w14:paraId="70026173" w14:textId="4DF1008E"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aSysel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Sysel</w:t>
            </w:r>
            <w:r w:rsidRPr="003B6381">
              <w:rPr>
                <w:rStyle w:val="Odkazintenzivn"/>
              </w:rPr>
              <w:fldChar w:fldCharType="end"/>
            </w:r>
          </w:p>
        </w:tc>
        <w:tc>
          <w:tcPr>
            <w:tcW w:w="2464" w:type="dxa"/>
            <w:gridSpan w:val="2"/>
            <w:shd w:val="clear" w:color="auto" w:fill="auto"/>
          </w:tcPr>
          <w:p w14:paraId="26615996" w14:textId="77777777" w:rsidR="00B64E36" w:rsidRPr="00063629" w:rsidRDefault="00B64E36" w:rsidP="007755BB">
            <w:pPr>
              <w:spacing w:before="40" w:after="40"/>
              <w:rPr>
                <w:b/>
                <w:i/>
              </w:rPr>
            </w:pPr>
            <w:r w:rsidRPr="00B33A02">
              <w:t>Martin</w:t>
            </w:r>
          </w:p>
        </w:tc>
        <w:tc>
          <w:tcPr>
            <w:tcW w:w="4928" w:type="dxa"/>
            <w:shd w:val="clear" w:color="auto" w:fill="auto"/>
            <w:vAlign w:val="center"/>
          </w:tcPr>
          <w:p w14:paraId="7FB69D0A" w14:textId="77777777" w:rsidR="00B64E36" w:rsidRPr="00063629" w:rsidRDefault="00B64E36" w:rsidP="007755BB">
            <w:pPr>
              <w:spacing w:before="40" w:after="40"/>
            </w:pPr>
            <w:r>
              <w:t>doc. Ing., Ph.D.</w:t>
            </w:r>
          </w:p>
        </w:tc>
      </w:tr>
      <w:tr w:rsidR="00B64E36" w14:paraId="0FACE886" w14:textId="77777777" w:rsidTr="007755BB">
        <w:tc>
          <w:tcPr>
            <w:tcW w:w="2463" w:type="dxa"/>
            <w:shd w:val="clear" w:color="auto" w:fill="auto"/>
          </w:tcPr>
          <w:p w14:paraId="51926BB1" w14:textId="5E225C84"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aSenkerik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Šenkeřík</w:t>
            </w:r>
            <w:r w:rsidRPr="003B6381">
              <w:rPr>
                <w:rStyle w:val="Odkazintenzivn"/>
              </w:rPr>
              <w:fldChar w:fldCharType="end"/>
            </w:r>
          </w:p>
        </w:tc>
        <w:tc>
          <w:tcPr>
            <w:tcW w:w="2464" w:type="dxa"/>
            <w:gridSpan w:val="2"/>
            <w:shd w:val="clear" w:color="auto" w:fill="auto"/>
          </w:tcPr>
          <w:p w14:paraId="793A50BF" w14:textId="77777777" w:rsidR="00B64E36" w:rsidRPr="00063629" w:rsidRDefault="00B64E36" w:rsidP="007755BB">
            <w:pPr>
              <w:spacing w:before="40" w:after="40"/>
              <w:rPr>
                <w:b/>
                <w:i/>
              </w:rPr>
            </w:pPr>
            <w:r w:rsidRPr="00B33A02">
              <w:t>Roman</w:t>
            </w:r>
          </w:p>
        </w:tc>
        <w:tc>
          <w:tcPr>
            <w:tcW w:w="4928" w:type="dxa"/>
            <w:shd w:val="clear" w:color="auto" w:fill="auto"/>
            <w:vAlign w:val="center"/>
          </w:tcPr>
          <w:p w14:paraId="4D389B5C" w14:textId="77777777" w:rsidR="00B64E36" w:rsidRPr="00063629" w:rsidRDefault="00B64E36" w:rsidP="007755BB">
            <w:pPr>
              <w:spacing w:before="40" w:after="40"/>
            </w:pPr>
            <w:r>
              <w:t>doc. Ing., Ph.D.</w:t>
            </w:r>
          </w:p>
        </w:tc>
      </w:tr>
      <w:tr w:rsidR="00B64E36" w14:paraId="56348E4C" w14:textId="77777777" w:rsidTr="007755BB">
        <w:tc>
          <w:tcPr>
            <w:tcW w:w="2463" w:type="dxa"/>
            <w:shd w:val="clear" w:color="auto" w:fill="auto"/>
          </w:tcPr>
          <w:p w14:paraId="776116D2" w14:textId="73FEE8CD"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aSilhavyP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Šilhavý</w:t>
            </w:r>
            <w:r w:rsidRPr="003B6381">
              <w:rPr>
                <w:rStyle w:val="Odkazintenzivn"/>
              </w:rPr>
              <w:fldChar w:fldCharType="end"/>
            </w:r>
          </w:p>
        </w:tc>
        <w:tc>
          <w:tcPr>
            <w:tcW w:w="2464" w:type="dxa"/>
            <w:gridSpan w:val="2"/>
            <w:shd w:val="clear" w:color="auto" w:fill="auto"/>
          </w:tcPr>
          <w:p w14:paraId="62B574B1" w14:textId="77777777" w:rsidR="00B64E36" w:rsidRPr="00063629" w:rsidRDefault="00B64E36" w:rsidP="007755BB">
            <w:pPr>
              <w:spacing w:before="40" w:after="40"/>
              <w:rPr>
                <w:b/>
                <w:i/>
              </w:rPr>
            </w:pPr>
            <w:r w:rsidRPr="00B33A02">
              <w:t>Petr</w:t>
            </w:r>
          </w:p>
        </w:tc>
        <w:tc>
          <w:tcPr>
            <w:tcW w:w="4928" w:type="dxa"/>
            <w:shd w:val="clear" w:color="auto" w:fill="auto"/>
            <w:vAlign w:val="center"/>
          </w:tcPr>
          <w:p w14:paraId="664A949F" w14:textId="77777777" w:rsidR="00B64E36" w:rsidRPr="00063629" w:rsidRDefault="00B64E36" w:rsidP="007755BB">
            <w:pPr>
              <w:spacing w:before="40" w:after="40"/>
            </w:pPr>
            <w:r>
              <w:t>Ing., Ph.D.</w:t>
            </w:r>
          </w:p>
        </w:tc>
      </w:tr>
      <w:tr w:rsidR="00B64E36" w14:paraId="75BC39D2" w14:textId="77777777" w:rsidTr="007755BB">
        <w:tc>
          <w:tcPr>
            <w:tcW w:w="2463" w:type="dxa"/>
            <w:shd w:val="clear" w:color="auto" w:fill="auto"/>
          </w:tcPr>
          <w:p w14:paraId="3943E116" w14:textId="36902E9D"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aSilhavyR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Šilhavý</w:t>
            </w:r>
            <w:r w:rsidRPr="003B6381">
              <w:rPr>
                <w:rStyle w:val="Odkazintenzivn"/>
              </w:rPr>
              <w:fldChar w:fldCharType="end"/>
            </w:r>
          </w:p>
        </w:tc>
        <w:tc>
          <w:tcPr>
            <w:tcW w:w="2464" w:type="dxa"/>
            <w:gridSpan w:val="2"/>
            <w:shd w:val="clear" w:color="auto" w:fill="auto"/>
          </w:tcPr>
          <w:p w14:paraId="7C1EDCE9" w14:textId="77777777" w:rsidR="00B64E36" w:rsidRPr="00063629" w:rsidRDefault="00B64E36" w:rsidP="007755BB">
            <w:pPr>
              <w:spacing w:before="40" w:after="40"/>
              <w:rPr>
                <w:b/>
                <w:i/>
              </w:rPr>
            </w:pPr>
            <w:r w:rsidRPr="00B33A02">
              <w:t>Radek</w:t>
            </w:r>
          </w:p>
        </w:tc>
        <w:tc>
          <w:tcPr>
            <w:tcW w:w="4928" w:type="dxa"/>
            <w:shd w:val="clear" w:color="auto" w:fill="auto"/>
            <w:vAlign w:val="center"/>
          </w:tcPr>
          <w:p w14:paraId="470DC144" w14:textId="77777777" w:rsidR="00B64E36" w:rsidRPr="00063629" w:rsidRDefault="00B64E36" w:rsidP="007755BB">
            <w:pPr>
              <w:spacing w:before="40" w:after="40"/>
            </w:pPr>
            <w:r>
              <w:t>Ing., Ph.D.</w:t>
            </w:r>
          </w:p>
        </w:tc>
      </w:tr>
      <w:tr w:rsidR="00B64E36" w14:paraId="5F939DFF" w14:textId="77777777" w:rsidTr="007755BB">
        <w:tc>
          <w:tcPr>
            <w:tcW w:w="2463" w:type="dxa"/>
            <w:shd w:val="clear" w:color="auto" w:fill="auto"/>
          </w:tcPr>
          <w:p w14:paraId="5103319D" w14:textId="58B344B9"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aVala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Vala</w:t>
            </w:r>
            <w:r w:rsidRPr="003B6381">
              <w:rPr>
                <w:rStyle w:val="Odkazintenzivn"/>
              </w:rPr>
              <w:fldChar w:fldCharType="end"/>
            </w:r>
          </w:p>
        </w:tc>
        <w:tc>
          <w:tcPr>
            <w:tcW w:w="2464" w:type="dxa"/>
            <w:gridSpan w:val="2"/>
            <w:shd w:val="clear" w:color="auto" w:fill="auto"/>
          </w:tcPr>
          <w:p w14:paraId="0293257C" w14:textId="77777777" w:rsidR="00B64E36" w:rsidRPr="00063629" w:rsidRDefault="00B64E36" w:rsidP="007755BB">
            <w:pPr>
              <w:spacing w:before="40" w:after="40"/>
              <w:rPr>
                <w:b/>
                <w:i/>
              </w:rPr>
            </w:pPr>
            <w:r w:rsidRPr="00B33A02">
              <w:t>Radek</w:t>
            </w:r>
          </w:p>
        </w:tc>
        <w:tc>
          <w:tcPr>
            <w:tcW w:w="4928" w:type="dxa"/>
            <w:shd w:val="clear" w:color="auto" w:fill="auto"/>
            <w:vAlign w:val="center"/>
          </w:tcPr>
          <w:p w14:paraId="6211CA88" w14:textId="77777777" w:rsidR="00B64E36" w:rsidRPr="00063629" w:rsidRDefault="00B64E36" w:rsidP="007755BB">
            <w:pPr>
              <w:spacing w:before="40" w:after="40"/>
            </w:pPr>
            <w:r>
              <w:t>Ing., Ph.D.</w:t>
            </w:r>
          </w:p>
        </w:tc>
      </w:tr>
      <w:tr w:rsidR="00B64E36" w14:paraId="7248A011" w14:textId="77777777" w:rsidTr="007755BB">
        <w:tc>
          <w:tcPr>
            <w:tcW w:w="2463" w:type="dxa"/>
            <w:shd w:val="clear" w:color="auto" w:fill="auto"/>
          </w:tcPr>
          <w:p w14:paraId="3D212145" w14:textId="207002A2"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aVasek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Vašek</w:t>
            </w:r>
            <w:r w:rsidRPr="003B6381">
              <w:rPr>
                <w:rStyle w:val="Odkazintenzivn"/>
              </w:rPr>
              <w:fldChar w:fldCharType="end"/>
            </w:r>
          </w:p>
        </w:tc>
        <w:tc>
          <w:tcPr>
            <w:tcW w:w="2464" w:type="dxa"/>
            <w:gridSpan w:val="2"/>
            <w:shd w:val="clear" w:color="auto" w:fill="auto"/>
          </w:tcPr>
          <w:p w14:paraId="3B06218B" w14:textId="77777777" w:rsidR="00B64E36" w:rsidRPr="00063629" w:rsidRDefault="00B64E36" w:rsidP="007755BB">
            <w:pPr>
              <w:spacing w:before="40" w:after="40"/>
              <w:rPr>
                <w:b/>
                <w:i/>
              </w:rPr>
            </w:pPr>
            <w:r w:rsidRPr="00B33A02">
              <w:t>Vladimír</w:t>
            </w:r>
          </w:p>
        </w:tc>
        <w:tc>
          <w:tcPr>
            <w:tcW w:w="4928" w:type="dxa"/>
            <w:shd w:val="clear" w:color="auto" w:fill="auto"/>
            <w:vAlign w:val="center"/>
          </w:tcPr>
          <w:p w14:paraId="7541A44A" w14:textId="77777777" w:rsidR="00B64E36" w:rsidRPr="00063629" w:rsidRDefault="00B64E36" w:rsidP="007755BB">
            <w:pPr>
              <w:spacing w:before="40" w:after="40"/>
            </w:pPr>
            <w:r>
              <w:t>prof. Ing., CSc.</w:t>
            </w:r>
          </w:p>
        </w:tc>
      </w:tr>
      <w:tr w:rsidR="00B64E36" w14:paraId="48289475" w14:textId="77777777" w:rsidTr="007755BB">
        <w:tc>
          <w:tcPr>
            <w:tcW w:w="2463" w:type="dxa"/>
            <w:shd w:val="clear" w:color="auto" w:fill="auto"/>
          </w:tcPr>
          <w:p w14:paraId="6731AFAC" w14:textId="47013BE2"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aVojtesek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Vojtěšek</w:t>
            </w:r>
            <w:r w:rsidRPr="003B6381">
              <w:rPr>
                <w:rStyle w:val="Odkazintenzivn"/>
              </w:rPr>
              <w:fldChar w:fldCharType="end"/>
            </w:r>
          </w:p>
        </w:tc>
        <w:tc>
          <w:tcPr>
            <w:tcW w:w="2464" w:type="dxa"/>
            <w:gridSpan w:val="2"/>
            <w:shd w:val="clear" w:color="auto" w:fill="auto"/>
          </w:tcPr>
          <w:p w14:paraId="782D514B" w14:textId="77777777" w:rsidR="00B64E36" w:rsidRPr="00063629" w:rsidRDefault="00B64E36" w:rsidP="007755BB">
            <w:pPr>
              <w:spacing w:before="40" w:after="40"/>
              <w:rPr>
                <w:b/>
                <w:i/>
              </w:rPr>
            </w:pPr>
            <w:r w:rsidRPr="00B33A02">
              <w:t>Jiří</w:t>
            </w:r>
          </w:p>
        </w:tc>
        <w:tc>
          <w:tcPr>
            <w:tcW w:w="4928" w:type="dxa"/>
            <w:shd w:val="clear" w:color="auto" w:fill="auto"/>
            <w:vAlign w:val="center"/>
          </w:tcPr>
          <w:p w14:paraId="7D949517" w14:textId="77777777" w:rsidR="00B64E36" w:rsidRPr="00063629" w:rsidRDefault="00B64E36" w:rsidP="007755BB">
            <w:pPr>
              <w:spacing w:before="40" w:after="40"/>
            </w:pPr>
            <w:r>
              <w:t>doc. Ing., Ph.D.</w:t>
            </w:r>
          </w:p>
        </w:tc>
      </w:tr>
      <w:tr w:rsidR="00B64E36" w14:paraId="5109B813" w14:textId="77777777" w:rsidTr="007755BB">
        <w:tc>
          <w:tcPr>
            <w:tcW w:w="2463" w:type="dxa"/>
            <w:shd w:val="clear" w:color="auto" w:fill="auto"/>
          </w:tcPr>
          <w:p w14:paraId="57D42525" w14:textId="19AD9C0A" w:rsidR="00B64E36" w:rsidRPr="003B6381" w:rsidRDefault="00B64E36" w:rsidP="007755BB">
            <w:pPr>
              <w:spacing w:before="40" w:after="40"/>
              <w:rPr>
                <w:rStyle w:val="Odkazintenzivn"/>
              </w:rPr>
            </w:pPr>
            <w:r w:rsidRPr="003B6381">
              <w:rPr>
                <w:rStyle w:val="Odkazintenzivn"/>
              </w:rPr>
              <w:fldChar w:fldCharType="begin"/>
            </w:r>
            <w:r w:rsidRPr="003B6381">
              <w:rPr>
                <w:rStyle w:val="Odkazintenzivn"/>
              </w:rPr>
              <w:instrText xml:space="preserve"> REF aZacek \h </w:instrText>
            </w:r>
            <w:r w:rsidR="003B6381">
              <w:rPr>
                <w:rStyle w:val="Odkazintenzivn"/>
              </w:rPr>
              <w:instrText xml:space="preserve"> \* MERGEFORMAT </w:instrText>
            </w:r>
            <w:r w:rsidRPr="003B6381">
              <w:rPr>
                <w:rStyle w:val="Odkazintenzivn"/>
              </w:rPr>
            </w:r>
            <w:r w:rsidRPr="003B6381">
              <w:rPr>
                <w:rStyle w:val="Odkazintenzivn"/>
              </w:rPr>
              <w:fldChar w:fldCharType="separate"/>
            </w:r>
            <w:r w:rsidR="007B4A49" w:rsidRPr="007B4A49">
              <w:rPr>
                <w:rStyle w:val="Odkazintenzivn"/>
              </w:rPr>
              <w:t>Žáček</w:t>
            </w:r>
            <w:r w:rsidRPr="003B6381">
              <w:rPr>
                <w:rStyle w:val="Odkazintenzivn"/>
              </w:rPr>
              <w:fldChar w:fldCharType="end"/>
            </w:r>
          </w:p>
        </w:tc>
        <w:tc>
          <w:tcPr>
            <w:tcW w:w="2464" w:type="dxa"/>
            <w:gridSpan w:val="2"/>
            <w:shd w:val="clear" w:color="auto" w:fill="auto"/>
          </w:tcPr>
          <w:p w14:paraId="00A1D1B7" w14:textId="77777777" w:rsidR="00B64E36" w:rsidRPr="00063629" w:rsidRDefault="00B64E36" w:rsidP="007755BB">
            <w:pPr>
              <w:spacing w:before="40" w:after="40"/>
              <w:rPr>
                <w:b/>
                <w:i/>
              </w:rPr>
            </w:pPr>
            <w:r w:rsidRPr="00B33A02">
              <w:t>Petr</w:t>
            </w:r>
          </w:p>
        </w:tc>
        <w:tc>
          <w:tcPr>
            <w:tcW w:w="4928" w:type="dxa"/>
            <w:shd w:val="clear" w:color="auto" w:fill="auto"/>
            <w:vAlign w:val="center"/>
          </w:tcPr>
          <w:p w14:paraId="5AF701B7" w14:textId="77777777" w:rsidR="00B64E36" w:rsidRPr="00063629" w:rsidRDefault="00B64E36" w:rsidP="007755BB">
            <w:pPr>
              <w:spacing w:before="40" w:after="40"/>
            </w:pPr>
            <w:r>
              <w:t>Ing.</w:t>
            </w:r>
          </w:p>
        </w:tc>
      </w:tr>
      <w:tr w:rsidR="00B64E36" w14:paraId="5C0FB22F" w14:textId="77777777" w:rsidTr="007755BB">
        <w:tc>
          <w:tcPr>
            <w:tcW w:w="9855" w:type="dxa"/>
            <w:gridSpan w:val="4"/>
            <w:shd w:val="clear" w:color="auto" w:fill="EAF1DD" w:themeFill="accent3" w:themeFillTint="33"/>
            <w:vAlign w:val="center"/>
          </w:tcPr>
          <w:p w14:paraId="7CE79A19" w14:textId="77777777" w:rsidR="00B64E36" w:rsidRPr="003F3B71" w:rsidRDefault="00B64E36" w:rsidP="007755BB">
            <w:pPr>
              <w:jc w:val="center"/>
              <w:rPr>
                <w:b/>
              </w:rPr>
            </w:pPr>
            <w:r w:rsidRPr="00D72D63">
              <w:rPr>
                <w:i/>
              </w:rPr>
              <w:t>Seznam</w:t>
            </w:r>
            <w:r>
              <w:rPr>
                <w:i/>
              </w:rPr>
              <w:t xml:space="preserve"> externích</w:t>
            </w:r>
            <w:r w:rsidRPr="00D72D63">
              <w:rPr>
                <w:i/>
              </w:rPr>
              <w:t xml:space="preserve"> </w:t>
            </w:r>
            <w:r>
              <w:rPr>
                <w:i/>
              </w:rPr>
              <w:t>vyučujících a odborníků z praxe</w:t>
            </w:r>
            <w:r w:rsidRPr="00D72D63">
              <w:rPr>
                <w:i/>
              </w:rPr>
              <w:t xml:space="preserve"> v abecedním pořadí</w:t>
            </w:r>
            <w:r>
              <w:rPr>
                <w:i/>
              </w:rPr>
              <w:t>:</w:t>
            </w:r>
          </w:p>
        </w:tc>
      </w:tr>
      <w:tr w:rsidR="00B64E36" w14:paraId="11EED2EE" w14:textId="77777777" w:rsidTr="007755BB">
        <w:tc>
          <w:tcPr>
            <w:tcW w:w="2463" w:type="dxa"/>
            <w:shd w:val="clear" w:color="auto" w:fill="EAF1DD" w:themeFill="accent3" w:themeFillTint="33"/>
            <w:vAlign w:val="center"/>
          </w:tcPr>
          <w:p w14:paraId="61338DB6" w14:textId="77777777" w:rsidR="00B64E36" w:rsidRPr="00063629" w:rsidRDefault="00B64E36" w:rsidP="007755BB">
            <w:pPr>
              <w:jc w:val="center"/>
              <w:rPr>
                <w:b/>
                <w:i/>
              </w:rPr>
            </w:pPr>
            <w:r>
              <w:rPr>
                <w:b/>
                <w:i/>
              </w:rPr>
              <w:t>Příjmení</w:t>
            </w:r>
          </w:p>
        </w:tc>
        <w:tc>
          <w:tcPr>
            <w:tcW w:w="2464" w:type="dxa"/>
            <w:gridSpan w:val="2"/>
            <w:shd w:val="clear" w:color="auto" w:fill="EAF1DD" w:themeFill="accent3" w:themeFillTint="33"/>
            <w:vAlign w:val="center"/>
          </w:tcPr>
          <w:p w14:paraId="11D07AC1" w14:textId="77777777" w:rsidR="00B64E36" w:rsidRPr="00063629" w:rsidRDefault="00B64E36" w:rsidP="007755BB">
            <w:pPr>
              <w:jc w:val="center"/>
              <w:rPr>
                <w:b/>
                <w:i/>
              </w:rPr>
            </w:pPr>
            <w:r>
              <w:rPr>
                <w:b/>
                <w:i/>
              </w:rPr>
              <w:t>Jméno</w:t>
            </w:r>
          </w:p>
        </w:tc>
        <w:tc>
          <w:tcPr>
            <w:tcW w:w="4928" w:type="dxa"/>
            <w:shd w:val="clear" w:color="auto" w:fill="EAF1DD" w:themeFill="accent3" w:themeFillTint="33"/>
            <w:vAlign w:val="center"/>
          </w:tcPr>
          <w:p w14:paraId="0601E65B" w14:textId="77777777" w:rsidR="00B64E36" w:rsidRPr="00063629" w:rsidRDefault="00B64E36" w:rsidP="007755BB">
            <w:pPr>
              <w:jc w:val="center"/>
              <w:rPr>
                <w:b/>
                <w:i/>
              </w:rPr>
            </w:pPr>
            <w:r>
              <w:rPr>
                <w:b/>
                <w:i/>
              </w:rPr>
              <w:t>Tituly</w:t>
            </w:r>
          </w:p>
        </w:tc>
      </w:tr>
      <w:tr w:rsidR="00B64E36" w14:paraId="7A4A4DD4" w14:textId="77777777" w:rsidTr="007755BB">
        <w:tc>
          <w:tcPr>
            <w:tcW w:w="2463" w:type="dxa"/>
            <w:shd w:val="clear" w:color="auto" w:fill="auto"/>
          </w:tcPr>
          <w:p w14:paraId="121EABD6" w14:textId="309E468F" w:rsidR="00B64E36" w:rsidRPr="004A55AA" w:rsidRDefault="00B64E36" w:rsidP="007755BB">
            <w:pPr>
              <w:spacing w:before="40" w:after="40"/>
              <w:rPr>
                <w:rStyle w:val="Odkazintenzivn"/>
              </w:rPr>
            </w:pPr>
            <w:r w:rsidRPr="004A55AA">
              <w:rPr>
                <w:rStyle w:val="Odkazintenzivn"/>
              </w:rPr>
              <w:fldChar w:fldCharType="begin"/>
            </w:r>
            <w:r w:rsidRPr="004A55AA">
              <w:rPr>
                <w:rStyle w:val="Odkazintenzivn"/>
              </w:rPr>
              <w:instrText xml:space="preserve"> REF aBliznak \h </w:instrText>
            </w:r>
            <w:r>
              <w:rPr>
                <w:rStyle w:val="Odkazintenzivn"/>
              </w:rPr>
              <w:instrText xml:space="preserve"> \* MERGEFORMAT </w:instrText>
            </w:r>
            <w:r w:rsidRPr="004A55AA">
              <w:rPr>
                <w:rStyle w:val="Odkazintenzivn"/>
              </w:rPr>
            </w:r>
            <w:r w:rsidRPr="004A55AA">
              <w:rPr>
                <w:rStyle w:val="Odkazintenzivn"/>
              </w:rPr>
              <w:fldChar w:fldCharType="separate"/>
            </w:r>
            <w:r w:rsidR="007B4A49" w:rsidRPr="007B4A49">
              <w:rPr>
                <w:rStyle w:val="Odkazintenzivn"/>
              </w:rPr>
              <w:t>Bližňák</w:t>
            </w:r>
            <w:r w:rsidRPr="004A55AA">
              <w:rPr>
                <w:rStyle w:val="Odkazintenzivn"/>
              </w:rPr>
              <w:fldChar w:fldCharType="end"/>
            </w:r>
          </w:p>
        </w:tc>
        <w:tc>
          <w:tcPr>
            <w:tcW w:w="2464" w:type="dxa"/>
            <w:gridSpan w:val="2"/>
            <w:shd w:val="clear" w:color="auto" w:fill="auto"/>
          </w:tcPr>
          <w:p w14:paraId="3DB2ED23" w14:textId="77777777" w:rsidR="00B64E36" w:rsidRPr="00063629" w:rsidRDefault="00B64E36" w:rsidP="007755BB">
            <w:pPr>
              <w:spacing w:before="40" w:after="40"/>
              <w:rPr>
                <w:b/>
                <w:i/>
              </w:rPr>
            </w:pPr>
            <w:r w:rsidRPr="00B33A02">
              <w:t>Mi</w:t>
            </w:r>
            <w:r>
              <w:t>chal</w:t>
            </w:r>
          </w:p>
        </w:tc>
        <w:tc>
          <w:tcPr>
            <w:tcW w:w="4928" w:type="dxa"/>
            <w:shd w:val="clear" w:color="auto" w:fill="auto"/>
            <w:vAlign w:val="center"/>
          </w:tcPr>
          <w:p w14:paraId="14401AA1" w14:textId="77777777" w:rsidR="00B64E36" w:rsidRPr="00063629" w:rsidRDefault="00B64E36" w:rsidP="007755BB">
            <w:pPr>
              <w:spacing w:before="40" w:after="40"/>
            </w:pPr>
            <w:r>
              <w:t>Ing., Ph.D.</w:t>
            </w:r>
          </w:p>
        </w:tc>
      </w:tr>
    </w:tbl>
    <w:p w14:paraId="0F98B8D4" w14:textId="77777777" w:rsidR="00B64E36" w:rsidRDefault="00B64E36" w:rsidP="00B64E36"/>
    <w:p w14:paraId="70F74566" w14:textId="77777777" w:rsidR="00B64E36" w:rsidRDefault="00B64E36" w:rsidP="00B64E36">
      <w:pPr>
        <w:spacing w:after="160" w:line="259" w:lineRule="auto"/>
      </w:pPr>
    </w:p>
    <w:p w14:paraId="592E5696" w14:textId="77777777" w:rsidR="00B64E36" w:rsidRDefault="00B64E36" w:rsidP="00B64E3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177">
          <w:tblGrid>
            <w:gridCol w:w="76"/>
            <w:gridCol w:w="2442"/>
            <w:gridCol w:w="829"/>
            <w:gridCol w:w="1721"/>
            <w:gridCol w:w="524"/>
            <w:gridCol w:w="468"/>
            <w:gridCol w:w="994"/>
            <w:gridCol w:w="709"/>
            <w:gridCol w:w="77"/>
            <w:gridCol w:w="632"/>
            <w:gridCol w:w="693"/>
            <w:gridCol w:w="694"/>
            <w:gridCol w:w="76"/>
          </w:tblGrid>
        </w:tblGridChange>
      </w:tblGrid>
      <w:tr w:rsidR="00B64E36" w14:paraId="19A59FCC" w14:textId="77777777" w:rsidTr="007755BB">
        <w:tc>
          <w:tcPr>
            <w:tcW w:w="9859" w:type="dxa"/>
            <w:gridSpan w:val="11"/>
            <w:tcBorders>
              <w:bottom w:val="double" w:sz="4" w:space="0" w:color="auto"/>
            </w:tcBorders>
            <w:shd w:val="clear" w:color="auto" w:fill="BDD6EE"/>
          </w:tcPr>
          <w:p w14:paraId="61BC8E22" w14:textId="245674DC" w:rsidR="00B64E36" w:rsidRDefault="00B64E36" w:rsidP="007755BB">
            <w:pPr>
              <w:tabs>
                <w:tab w:val="right" w:pos="9458"/>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4418DC6E" w14:textId="77777777" w:rsidTr="007755BB">
        <w:tc>
          <w:tcPr>
            <w:tcW w:w="2518" w:type="dxa"/>
            <w:tcBorders>
              <w:top w:val="double" w:sz="4" w:space="0" w:color="auto"/>
            </w:tcBorders>
            <w:shd w:val="clear" w:color="auto" w:fill="F7CAAC"/>
          </w:tcPr>
          <w:p w14:paraId="01F008BD" w14:textId="77777777" w:rsidR="00B64E36" w:rsidRDefault="00B64E36" w:rsidP="007755BB">
            <w:pPr>
              <w:jc w:val="both"/>
              <w:rPr>
                <w:b/>
              </w:rPr>
            </w:pPr>
            <w:r>
              <w:rPr>
                <w:b/>
              </w:rPr>
              <w:t>Vysoká škola</w:t>
            </w:r>
          </w:p>
        </w:tc>
        <w:tc>
          <w:tcPr>
            <w:tcW w:w="7341" w:type="dxa"/>
            <w:gridSpan w:val="10"/>
          </w:tcPr>
          <w:p w14:paraId="708BF3E7" w14:textId="77777777" w:rsidR="00B64E36" w:rsidRDefault="00B64E36" w:rsidP="007755BB">
            <w:pPr>
              <w:jc w:val="both"/>
            </w:pPr>
            <w:r>
              <w:t>Univerzita Tomáše Bati ve Zlíně</w:t>
            </w:r>
          </w:p>
        </w:tc>
      </w:tr>
      <w:tr w:rsidR="00B64E36" w14:paraId="2A13921F" w14:textId="77777777" w:rsidTr="007755BB">
        <w:tc>
          <w:tcPr>
            <w:tcW w:w="2518" w:type="dxa"/>
            <w:shd w:val="clear" w:color="auto" w:fill="F7CAAC"/>
          </w:tcPr>
          <w:p w14:paraId="08CD4DF1" w14:textId="77777777" w:rsidR="00B64E36" w:rsidRDefault="00B64E36" w:rsidP="007755BB">
            <w:pPr>
              <w:jc w:val="both"/>
              <w:rPr>
                <w:b/>
              </w:rPr>
            </w:pPr>
            <w:r>
              <w:rPr>
                <w:b/>
              </w:rPr>
              <w:t>Součást vysoké školy</w:t>
            </w:r>
          </w:p>
        </w:tc>
        <w:tc>
          <w:tcPr>
            <w:tcW w:w="7341" w:type="dxa"/>
            <w:gridSpan w:val="10"/>
          </w:tcPr>
          <w:p w14:paraId="4733D232" w14:textId="77777777" w:rsidR="00B64E36" w:rsidRDefault="00B64E36" w:rsidP="007755BB">
            <w:pPr>
              <w:jc w:val="both"/>
            </w:pPr>
            <w:r>
              <w:t>Fakulta aplikované informatiky</w:t>
            </w:r>
          </w:p>
        </w:tc>
      </w:tr>
      <w:tr w:rsidR="00B64E36" w14:paraId="56C0C2A2" w14:textId="77777777" w:rsidTr="007755BB">
        <w:tc>
          <w:tcPr>
            <w:tcW w:w="2518" w:type="dxa"/>
            <w:shd w:val="clear" w:color="auto" w:fill="F7CAAC"/>
          </w:tcPr>
          <w:p w14:paraId="4BD96D74" w14:textId="77777777" w:rsidR="00B64E36" w:rsidRDefault="00B64E36" w:rsidP="007755BB">
            <w:pPr>
              <w:jc w:val="both"/>
              <w:rPr>
                <w:b/>
              </w:rPr>
            </w:pPr>
            <w:r>
              <w:rPr>
                <w:b/>
              </w:rPr>
              <w:t>Název studijního programu</w:t>
            </w:r>
          </w:p>
        </w:tc>
        <w:tc>
          <w:tcPr>
            <w:tcW w:w="7341" w:type="dxa"/>
            <w:gridSpan w:val="10"/>
          </w:tcPr>
          <w:p w14:paraId="6F48CBD6" w14:textId="77777777" w:rsidR="00B64E36" w:rsidRDefault="00B64E36" w:rsidP="007755BB">
            <w:pPr>
              <w:jc w:val="both"/>
            </w:pPr>
            <w:r>
              <w:t>Softwarové inženýrství</w:t>
            </w:r>
          </w:p>
        </w:tc>
      </w:tr>
      <w:tr w:rsidR="00B64E36" w14:paraId="397F31EA" w14:textId="77777777" w:rsidTr="007755BB">
        <w:tc>
          <w:tcPr>
            <w:tcW w:w="2518" w:type="dxa"/>
            <w:shd w:val="clear" w:color="auto" w:fill="F7CAAC"/>
          </w:tcPr>
          <w:p w14:paraId="3BF79E4A" w14:textId="77777777" w:rsidR="00B64E36" w:rsidRDefault="00B64E36" w:rsidP="007755BB">
            <w:pPr>
              <w:jc w:val="both"/>
              <w:rPr>
                <w:b/>
              </w:rPr>
            </w:pPr>
            <w:r>
              <w:rPr>
                <w:b/>
              </w:rPr>
              <w:t>Jméno a příjmení</w:t>
            </w:r>
          </w:p>
        </w:tc>
        <w:tc>
          <w:tcPr>
            <w:tcW w:w="4536" w:type="dxa"/>
            <w:gridSpan w:val="5"/>
          </w:tcPr>
          <w:p w14:paraId="258043C4" w14:textId="77777777" w:rsidR="00B64E36" w:rsidRDefault="00B64E36" w:rsidP="007755BB">
            <w:pPr>
              <w:jc w:val="both"/>
            </w:pPr>
            <w:r>
              <w:t xml:space="preserve">Milan </w:t>
            </w:r>
            <w:bookmarkStart w:id="1178" w:name="aAdamek"/>
            <w:r>
              <w:t>Adámek</w:t>
            </w:r>
            <w:bookmarkEnd w:id="1178"/>
          </w:p>
        </w:tc>
        <w:tc>
          <w:tcPr>
            <w:tcW w:w="709" w:type="dxa"/>
            <w:shd w:val="clear" w:color="auto" w:fill="F7CAAC"/>
          </w:tcPr>
          <w:p w14:paraId="44B48999" w14:textId="77777777" w:rsidR="00B64E36" w:rsidRDefault="00B64E36" w:rsidP="007755BB">
            <w:pPr>
              <w:jc w:val="both"/>
              <w:rPr>
                <w:b/>
              </w:rPr>
            </w:pPr>
            <w:r>
              <w:rPr>
                <w:b/>
              </w:rPr>
              <w:t>Tituly</w:t>
            </w:r>
          </w:p>
        </w:tc>
        <w:tc>
          <w:tcPr>
            <w:tcW w:w="2096" w:type="dxa"/>
            <w:gridSpan w:val="4"/>
          </w:tcPr>
          <w:p w14:paraId="5D0F92CA" w14:textId="77777777" w:rsidR="00B64E36" w:rsidRDefault="00B64E36" w:rsidP="007755BB">
            <w:pPr>
              <w:jc w:val="both"/>
            </w:pPr>
            <w:r>
              <w:t>doc. Mgr. Ph.D.</w:t>
            </w:r>
          </w:p>
        </w:tc>
      </w:tr>
      <w:tr w:rsidR="00B64E36" w14:paraId="691BCC06" w14:textId="77777777" w:rsidTr="007755BB">
        <w:tc>
          <w:tcPr>
            <w:tcW w:w="2518" w:type="dxa"/>
            <w:shd w:val="clear" w:color="auto" w:fill="F7CAAC"/>
          </w:tcPr>
          <w:p w14:paraId="5FAAB260" w14:textId="77777777" w:rsidR="00B64E36" w:rsidRDefault="00B64E36" w:rsidP="007755BB">
            <w:pPr>
              <w:jc w:val="both"/>
              <w:rPr>
                <w:b/>
              </w:rPr>
            </w:pPr>
            <w:r>
              <w:rPr>
                <w:b/>
              </w:rPr>
              <w:t>Rok narození</w:t>
            </w:r>
          </w:p>
        </w:tc>
        <w:tc>
          <w:tcPr>
            <w:tcW w:w="829" w:type="dxa"/>
          </w:tcPr>
          <w:p w14:paraId="3289FAF2" w14:textId="77777777" w:rsidR="00B64E36" w:rsidRDefault="00B64E36" w:rsidP="007755BB">
            <w:pPr>
              <w:jc w:val="both"/>
            </w:pPr>
            <w:r>
              <w:t>1967</w:t>
            </w:r>
          </w:p>
        </w:tc>
        <w:tc>
          <w:tcPr>
            <w:tcW w:w="1721" w:type="dxa"/>
            <w:shd w:val="clear" w:color="auto" w:fill="F7CAAC"/>
          </w:tcPr>
          <w:p w14:paraId="726CE93B" w14:textId="77777777" w:rsidR="00B64E36" w:rsidRDefault="00B64E36" w:rsidP="007755BB">
            <w:pPr>
              <w:jc w:val="both"/>
              <w:rPr>
                <w:b/>
              </w:rPr>
            </w:pPr>
            <w:r>
              <w:rPr>
                <w:b/>
              </w:rPr>
              <w:t>typ vztahu k VŠ</w:t>
            </w:r>
          </w:p>
        </w:tc>
        <w:tc>
          <w:tcPr>
            <w:tcW w:w="992" w:type="dxa"/>
            <w:gridSpan w:val="2"/>
          </w:tcPr>
          <w:p w14:paraId="573C7C09" w14:textId="77777777" w:rsidR="00B64E36" w:rsidRDefault="00B64E36" w:rsidP="007755BB">
            <w:pPr>
              <w:jc w:val="both"/>
            </w:pPr>
            <w:r>
              <w:t>pp.</w:t>
            </w:r>
          </w:p>
        </w:tc>
        <w:tc>
          <w:tcPr>
            <w:tcW w:w="994" w:type="dxa"/>
            <w:shd w:val="clear" w:color="auto" w:fill="F7CAAC"/>
          </w:tcPr>
          <w:p w14:paraId="466F4BFF" w14:textId="77777777" w:rsidR="00B64E36" w:rsidRDefault="00B64E36" w:rsidP="007755BB">
            <w:pPr>
              <w:jc w:val="both"/>
              <w:rPr>
                <w:b/>
              </w:rPr>
            </w:pPr>
            <w:r>
              <w:rPr>
                <w:b/>
              </w:rPr>
              <w:t>rozsah</w:t>
            </w:r>
          </w:p>
        </w:tc>
        <w:tc>
          <w:tcPr>
            <w:tcW w:w="709" w:type="dxa"/>
          </w:tcPr>
          <w:p w14:paraId="36C3509A" w14:textId="77777777" w:rsidR="00B64E36" w:rsidRDefault="00B64E36" w:rsidP="007755BB">
            <w:pPr>
              <w:jc w:val="both"/>
            </w:pPr>
            <w:r>
              <w:t>40</w:t>
            </w:r>
          </w:p>
        </w:tc>
        <w:tc>
          <w:tcPr>
            <w:tcW w:w="709" w:type="dxa"/>
            <w:gridSpan w:val="2"/>
            <w:shd w:val="clear" w:color="auto" w:fill="F7CAAC"/>
          </w:tcPr>
          <w:p w14:paraId="7DF7EB0C" w14:textId="77777777" w:rsidR="00B64E36" w:rsidRDefault="00B64E36" w:rsidP="007755BB">
            <w:pPr>
              <w:jc w:val="both"/>
              <w:rPr>
                <w:b/>
              </w:rPr>
            </w:pPr>
            <w:r>
              <w:rPr>
                <w:b/>
              </w:rPr>
              <w:t>do kdy</w:t>
            </w:r>
          </w:p>
        </w:tc>
        <w:tc>
          <w:tcPr>
            <w:tcW w:w="1387" w:type="dxa"/>
            <w:gridSpan w:val="2"/>
          </w:tcPr>
          <w:p w14:paraId="2B013A06" w14:textId="77777777" w:rsidR="00B64E36" w:rsidRDefault="00B64E36" w:rsidP="007755BB">
            <w:pPr>
              <w:jc w:val="both"/>
            </w:pPr>
            <w:r>
              <w:t>N</w:t>
            </w:r>
          </w:p>
        </w:tc>
      </w:tr>
      <w:tr w:rsidR="00B64E36" w14:paraId="57E85302" w14:textId="77777777" w:rsidTr="007755BB">
        <w:tc>
          <w:tcPr>
            <w:tcW w:w="5068" w:type="dxa"/>
            <w:gridSpan w:val="3"/>
            <w:shd w:val="clear" w:color="auto" w:fill="F7CAAC"/>
          </w:tcPr>
          <w:p w14:paraId="6A6EE5D5" w14:textId="77777777" w:rsidR="00B64E36" w:rsidRDefault="00B64E36" w:rsidP="007755BB">
            <w:pPr>
              <w:jc w:val="both"/>
              <w:rPr>
                <w:b/>
              </w:rPr>
            </w:pPr>
            <w:r>
              <w:rPr>
                <w:b/>
              </w:rPr>
              <w:t>Typ vztahu na součásti VŠ, která uskutečňuje st. program</w:t>
            </w:r>
          </w:p>
        </w:tc>
        <w:tc>
          <w:tcPr>
            <w:tcW w:w="992" w:type="dxa"/>
            <w:gridSpan w:val="2"/>
          </w:tcPr>
          <w:p w14:paraId="3B740C8C" w14:textId="77777777" w:rsidR="00B64E36" w:rsidRDefault="00B64E36" w:rsidP="007755BB">
            <w:pPr>
              <w:jc w:val="both"/>
            </w:pPr>
            <w:del w:id="1179" w:author="Zuzka" w:date="2018-11-12T22:41:00Z">
              <w:r w:rsidDel="00901E07">
                <w:delText>pp.</w:delText>
              </w:r>
            </w:del>
          </w:p>
        </w:tc>
        <w:tc>
          <w:tcPr>
            <w:tcW w:w="994" w:type="dxa"/>
            <w:shd w:val="clear" w:color="auto" w:fill="F7CAAC"/>
          </w:tcPr>
          <w:p w14:paraId="6E122D79" w14:textId="77777777" w:rsidR="00B64E36" w:rsidRDefault="00B64E36" w:rsidP="007755BB">
            <w:pPr>
              <w:jc w:val="both"/>
              <w:rPr>
                <w:b/>
              </w:rPr>
            </w:pPr>
            <w:r>
              <w:rPr>
                <w:b/>
              </w:rPr>
              <w:t>rozsah</w:t>
            </w:r>
          </w:p>
        </w:tc>
        <w:tc>
          <w:tcPr>
            <w:tcW w:w="709" w:type="dxa"/>
          </w:tcPr>
          <w:p w14:paraId="4A677A43" w14:textId="77777777" w:rsidR="00B64E36" w:rsidRDefault="00B64E36" w:rsidP="007755BB">
            <w:pPr>
              <w:jc w:val="both"/>
            </w:pPr>
            <w:del w:id="1180" w:author="Zuzka" w:date="2018-11-12T22:41:00Z">
              <w:r w:rsidDel="00901E07">
                <w:delText>40</w:delText>
              </w:r>
            </w:del>
          </w:p>
        </w:tc>
        <w:tc>
          <w:tcPr>
            <w:tcW w:w="709" w:type="dxa"/>
            <w:gridSpan w:val="2"/>
            <w:shd w:val="clear" w:color="auto" w:fill="F7CAAC"/>
          </w:tcPr>
          <w:p w14:paraId="7ECA2731" w14:textId="77777777" w:rsidR="00B64E36" w:rsidRDefault="00B64E36" w:rsidP="007755BB">
            <w:pPr>
              <w:jc w:val="both"/>
              <w:rPr>
                <w:b/>
              </w:rPr>
            </w:pPr>
            <w:r>
              <w:rPr>
                <w:b/>
              </w:rPr>
              <w:t>do kdy</w:t>
            </w:r>
          </w:p>
        </w:tc>
        <w:tc>
          <w:tcPr>
            <w:tcW w:w="1387" w:type="dxa"/>
            <w:gridSpan w:val="2"/>
          </w:tcPr>
          <w:p w14:paraId="2C4E6E40" w14:textId="77777777" w:rsidR="00B64E36" w:rsidRDefault="00B64E36" w:rsidP="007755BB">
            <w:pPr>
              <w:jc w:val="both"/>
            </w:pPr>
            <w:del w:id="1181" w:author="Zuzka" w:date="2018-11-12T22:41:00Z">
              <w:r w:rsidDel="00901E07">
                <w:delText>N</w:delText>
              </w:r>
            </w:del>
          </w:p>
        </w:tc>
      </w:tr>
      <w:tr w:rsidR="00B64E36" w14:paraId="0C894296" w14:textId="77777777" w:rsidTr="007755BB">
        <w:tc>
          <w:tcPr>
            <w:tcW w:w="6060" w:type="dxa"/>
            <w:gridSpan w:val="5"/>
            <w:shd w:val="clear" w:color="auto" w:fill="F7CAAC"/>
          </w:tcPr>
          <w:p w14:paraId="06C551B1"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5ADB9E3C" w14:textId="77777777" w:rsidR="00B64E36" w:rsidRDefault="00B64E36" w:rsidP="007755BB">
            <w:pPr>
              <w:jc w:val="both"/>
              <w:rPr>
                <w:b/>
              </w:rPr>
            </w:pPr>
            <w:r>
              <w:rPr>
                <w:b/>
              </w:rPr>
              <w:t>typ prac. vztahu</w:t>
            </w:r>
          </w:p>
        </w:tc>
        <w:tc>
          <w:tcPr>
            <w:tcW w:w="2096" w:type="dxa"/>
            <w:gridSpan w:val="4"/>
            <w:shd w:val="clear" w:color="auto" w:fill="F7CAAC"/>
          </w:tcPr>
          <w:p w14:paraId="365240B5" w14:textId="77777777" w:rsidR="00B64E36" w:rsidRDefault="00B64E36" w:rsidP="007755BB">
            <w:pPr>
              <w:jc w:val="both"/>
              <w:rPr>
                <w:b/>
              </w:rPr>
            </w:pPr>
            <w:r>
              <w:rPr>
                <w:b/>
              </w:rPr>
              <w:t>rozsah</w:t>
            </w:r>
          </w:p>
        </w:tc>
      </w:tr>
      <w:tr w:rsidR="00B64E36" w14:paraId="6CED7012" w14:textId="77777777" w:rsidTr="007755BB">
        <w:tc>
          <w:tcPr>
            <w:tcW w:w="6060" w:type="dxa"/>
            <w:gridSpan w:val="5"/>
          </w:tcPr>
          <w:p w14:paraId="08CC3E60" w14:textId="77777777" w:rsidR="00B64E36" w:rsidRDefault="00B64E36" w:rsidP="007755BB">
            <w:pPr>
              <w:jc w:val="both"/>
            </w:pPr>
          </w:p>
        </w:tc>
        <w:tc>
          <w:tcPr>
            <w:tcW w:w="1703" w:type="dxa"/>
            <w:gridSpan w:val="2"/>
          </w:tcPr>
          <w:p w14:paraId="1E81A019" w14:textId="77777777" w:rsidR="00B64E36" w:rsidRDefault="00B64E36" w:rsidP="007755BB">
            <w:pPr>
              <w:jc w:val="both"/>
            </w:pPr>
          </w:p>
        </w:tc>
        <w:tc>
          <w:tcPr>
            <w:tcW w:w="2096" w:type="dxa"/>
            <w:gridSpan w:val="4"/>
          </w:tcPr>
          <w:p w14:paraId="6DE7B3E6" w14:textId="77777777" w:rsidR="00B64E36" w:rsidRDefault="00B64E36" w:rsidP="007755BB">
            <w:pPr>
              <w:jc w:val="both"/>
            </w:pPr>
          </w:p>
        </w:tc>
      </w:tr>
      <w:tr w:rsidR="00B64E36" w14:paraId="63E98EB8" w14:textId="77777777" w:rsidTr="007755BB">
        <w:tc>
          <w:tcPr>
            <w:tcW w:w="6060" w:type="dxa"/>
            <w:gridSpan w:val="5"/>
          </w:tcPr>
          <w:p w14:paraId="6BF14392" w14:textId="77777777" w:rsidR="00B64E36" w:rsidRDefault="00B64E36" w:rsidP="007755BB">
            <w:pPr>
              <w:jc w:val="both"/>
            </w:pPr>
          </w:p>
        </w:tc>
        <w:tc>
          <w:tcPr>
            <w:tcW w:w="1703" w:type="dxa"/>
            <w:gridSpan w:val="2"/>
          </w:tcPr>
          <w:p w14:paraId="21BA1A92" w14:textId="77777777" w:rsidR="00B64E36" w:rsidRDefault="00B64E36" w:rsidP="007755BB">
            <w:pPr>
              <w:jc w:val="both"/>
            </w:pPr>
          </w:p>
        </w:tc>
        <w:tc>
          <w:tcPr>
            <w:tcW w:w="2096" w:type="dxa"/>
            <w:gridSpan w:val="4"/>
          </w:tcPr>
          <w:p w14:paraId="7B9A277B" w14:textId="77777777" w:rsidR="00B64E36" w:rsidRDefault="00B64E36" w:rsidP="007755BB">
            <w:pPr>
              <w:jc w:val="both"/>
            </w:pPr>
          </w:p>
        </w:tc>
      </w:tr>
      <w:tr w:rsidR="00B64E36" w14:paraId="4F421523" w14:textId="77777777" w:rsidTr="007755BB">
        <w:tc>
          <w:tcPr>
            <w:tcW w:w="9859" w:type="dxa"/>
            <w:gridSpan w:val="11"/>
            <w:shd w:val="clear" w:color="auto" w:fill="F7CAAC"/>
          </w:tcPr>
          <w:p w14:paraId="12151E8F"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7F532E35" w14:textId="77777777" w:rsidTr="007755BB">
        <w:trPr>
          <w:trHeight w:val="513"/>
        </w:trPr>
        <w:tc>
          <w:tcPr>
            <w:tcW w:w="9859" w:type="dxa"/>
            <w:gridSpan w:val="11"/>
            <w:tcBorders>
              <w:top w:val="nil"/>
            </w:tcBorders>
          </w:tcPr>
          <w:p w14:paraId="3531BA9B" w14:textId="28D93638" w:rsidR="00B64E36" w:rsidRDefault="00B64E36" w:rsidP="007755BB">
            <w:pPr>
              <w:jc w:val="both"/>
            </w:pPr>
            <w:r>
              <w:t>Elektrické obvody – garant, přednášející (100</w:t>
            </w:r>
            <w:r w:rsidR="001E7901">
              <w:t xml:space="preserve"> </w:t>
            </w:r>
            <w:r>
              <w:t>%)</w:t>
            </w:r>
          </w:p>
          <w:p w14:paraId="4FD08C72" w14:textId="640DA9D5" w:rsidR="00B64E36" w:rsidRDefault="00B64E36" w:rsidP="007755BB">
            <w:pPr>
              <w:jc w:val="both"/>
            </w:pPr>
            <w:r>
              <w:t>Analogová a číslicová technika – garant, přednášející (100</w:t>
            </w:r>
            <w:r w:rsidR="001E7901">
              <w:t xml:space="preserve"> </w:t>
            </w:r>
            <w:r>
              <w:t>%)</w:t>
            </w:r>
          </w:p>
          <w:p w14:paraId="0EA8DDD7" w14:textId="77777777" w:rsidR="00B64E36" w:rsidRDefault="00B64E36" w:rsidP="007755BB">
            <w:pPr>
              <w:jc w:val="both"/>
            </w:pPr>
          </w:p>
        </w:tc>
      </w:tr>
      <w:tr w:rsidR="00B64E36" w14:paraId="42C4AE3B" w14:textId="77777777" w:rsidTr="007755BB">
        <w:tc>
          <w:tcPr>
            <w:tcW w:w="9859" w:type="dxa"/>
            <w:gridSpan w:val="11"/>
            <w:shd w:val="clear" w:color="auto" w:fill="F7CAAC"/>
          </w:tcPr>
          <w:p w14:paraId="3520B4CB" w14:textId="77777777" w:rsidR="00B64E36" w:rsidRDefault="00B64E36" w:rsidP="007755BB">
            <w:pPr>
              <w:jc w:val="both"/>
            </w:pPr>
            <w:r>
              <w:rPr>
                <w:b/>
              </w:rPr>
              <w:t xml:space="preserve">Údaje o vzdělání na VŠ </w:t>
            </w:r>
          </w:p>
        </w:tc>
      </w:tr>
      <w:tr w:rsidR="00B64E36" w14:paraId="6CC60178" w14:textId="77777777" w:rsidTr="00ED6AE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2" w:author="Zuzka" w:date="2018-11-16T03:2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21"/>
          <w:trPrChange w:id="1183" w:author="Zuzka" w:date="2018-11-16T03:29:00Z">
            <w:trPr>
              <w:gridBefore w:val="1"/>
              <w:trHeight w:val="1055"/>
            </w:trPr>
          </w:trPrChange>
        </w:trPr>
        <w:tc>
          <w:tcPr>
            <w:tcW w:w="9859" w:type="dxa"/>
            <w:gridSpan w:val="11"/>
            <w:tcPrChange w:id="1184" w:author="Zuzka" w:date="2018-11-16T03:29:00Z">
              <w:tcPr>
                <w:tcW w:w="9859" w:type="dxa"/>
                <w:gridSpan w:val="12"/>
              </w:tcPr>
            </w:tcPrChange>
          </w:tcPr>
          <w:p w14:paraId="0E5CE926" w14:textId="77777777" w:rsidR="00B64E36" w:rsidRPr="005B6B64" w:rsidRDefault="00B64E36" w:rsidP="007755BB">
            <w:pPr>
              <w:pStyle w:val="Zkladntext"/>
              <w:ind w:left="1247" w:hanging="1247"/>
              <w:jc w:val="left"/>
              <w:rPr>
                <w:sz w:val="20"/>
                <w:lang w:val="cs-CZ" w:eastAsia="cs-CZ"/>
              </w:rPr>
            </w:pPr>
            <w:r w:rsidRPr="005B6B64">
              <w:rPr>
                <w:sz w:val="20"/>
                <w:lang w:val="cs-CZ" w:eastAsia="cs-CZ"/>
              </w:rPr>
              <w:t>1985 – 1990</w:t>
            </w:r>
            <w:r>
              <w:rPr>
                <w:sz w:val="20"/>
                <w:lang w:val="cs-CZ" w:eastAsia="cs-CZ"/>
              </w:rPr>
              <w:t>:</w:t>
            </w:r>
            <w:r w:rsidRPr="005B6B64">
              <w:rPr>
                <w:sz w:val="20"/>
                <w:lang w:val="cs-CZ" w:eastAsia="cs-CZ"/>
              </w:rPr>
              <w:tab/>
              <w:t xml:space="preserve">UP Olomouc, Fakulta přírodovědecká, obor </w:t>
            </w:r>
            <w:r>
              <w:rPr>
                <w:sz w:val="20"/>
                <w:lang w:val="cs-CZ" w:eastAsia="cs-CZ"/>
              </w:rPr>
              <w:t>„</w:t>
            </w:r>
            <w:r w:rsidRPr="005B6B64">
              <w:rPr>
                <w:sz w:val="20"/>
                <w:lang w:val="cs-CZ" w:eastAsia="cs-CZ"/>
              </w:rPr>
              <w:t>Experimentální fyzika</w:t>
            </w:r>
            <w:r>
              <w:rPr>
                <w:sz w:val="20"/>
                <w:lang w:val="cs-CZ" w:eastAsia="cs-CZ"/>
              </w:rPr>
              <w:t>“</w:t>
            </w:r>
            <w:r w:rsidRPr="005B6B64">
              <w:rPr>
                <w:sz w:val="20"/>
                <w:lang w:val="cs-CZ" w:eastAsia="cs-CZ"/>
              </w:rPr>
              <w:t xml:space="preserve">, </w:t>
            </w:r>
            <w:r>
              <w:rPr>
                <w:sz w:val="20"/>
                <w:lang w:val="cs-CZ" w:eastAsia="cs-CZ"/>
              </w:rPr>
              <w:t>(</w:t>
            </w:r>
            <w:r w:rsidRPr="005B6B64">
              <w:rPr>
                <w:sz w:val="20"/>
                <w:lang w:val="cs-CZ" w:eastAsia="cs-CZ"/>
              </w:rPr>
              <w:t>Mgr.</w:t>
            </w:r>
            <w:r>
              <w:rPr>
                <w:sz w:val="20"/>
                <w:lang w:val="cs-CZ" w:eastAsia="cs-CZ"/>
              </w:rPr>
              <w:t>)</w:t>
            </w:r>
            <w:r w:rsidRPr="005B6B64">
              <w:rPr>
                <w:sz w:val="20"/>
                <w:lang w:val="cs-CZ" w:eastAsia="cs-CZ"/>
              </w:rPr>
              <w:t xml:space="preserve"> </w:t>
            </w:r>
          </w:p>
          <w:p w14:paraId="1D6916DF" w14:textId="77777777" w:rsidR="00B64E36" w:rsidRPr="005B6B64" w:rsidRDefault="00B64E36" w:rsidP="007755BB">
            <w:pPr>
              <w:pStyle w:val="Zkladntext"/>
              <w:ind w:left="1247" w:hanging="1247"/>
              <w:jc w:val="left"/>
              <w:rPr>
                <w:sz w:val="20"/>
                <w:lang w:val="cs-CZ" w:eastAsia="cs-CZ"/>
              </w:rPr>
            </w:pPr>
            <w:r w:rsidRPr="005B6B64">
              <w:rPr>
                <w:sz w:val="20"/>
                <w:lang w:val="cs-CZ" w:eastAsia="cs-CZ"/>
              </w:rPr>
              <w:t>1993 – 1996</w:t>
            </w:r>
            <w:r>
              <w:rPr>
                <w:sz w:val="20"/>
                <w:lang w:val="cs-CZ" w:eastAsia="cs-CZ"/>
              </w:rPr>
              <w:t>:</w:t>
            </w:r>
            <w:r w:rsidRPr="005B6B64">
              <w:rPr>
                <w:sz w:val="20"/>
                <w:lang w:val="cs-CZ" w:eastAsia="cs-CZ"/>
              </w:rPr>
              <w:tab/>
              <w:t xml:space="preserve">UP Olomouc, Fakulta přírodovědecká, </w:t>
            </w:r>
            <w:r>
              <w:rPr>
                <w:sz w:val="20"/>
                <w:lang w:val="cs-CZ" w:eastAsia="cs-CZ"/>
              </w:rPr>
              <w:t>obor „Informatika“</w:t>
            </w:r>
            <w:r w:rsidRPr="005B6B64">
              <w:rPr>
                <w:sz w:val="20"/>
                <w:lang w:val="cs-CZ" w:eastAsia="cs-CZ"/>
              </w:rPr>
              <w:t xml:space="preserve"> </w:t>
            </w:r>
          </w:p>
          <w:p w14:paraId="639F2819" w14:textId="77777777" w:rsidR="00B64E36" w:rsidRPr="005B6B64" w:rsidDel="00317350" w:rsidRDefault="00B64E36" w:rsidP="007755BB">
            <w:pPr>
              <w:pStyle w:val="Zkladntext"/>
              <w:ind w:left="1247" w:hanging="1247"/>
              <w:jc w:val="left"/>
              <w:rPr>
                <w:del w:id="1185" w:author="Zuzka" w:date="2018-11-16T03:29:00Z"/>
                <w:sz w:val="20"/>
                <w:lang w:val="cs-CZ" w:eastAsia="cs-CZ"/>
              </w:rPr>
            </w:pPr>
            <w:r w:rsidRPr="005B6B64">
              <w:rPr>
                <w:sz w:val="20"/>
                <w:lang w:val="cs-CZ" w:eastAsia="cs-CZ"/>
              </w:rPr>
              <w:t>1998 – 2002</w:t>
            </w:r>
            <w:r>
              <w:rPr>
                <w:sz w:val="20"/>
                <w:lang w:val="cs-CZ" w:eastAsia="cs-CZ"/>
              </w:rPr>
              <w:t>:</w:t>
            </w:r>
            <w:r w:rsidRPr="005B6B64">
              <w:rPr>
                <w:sz w:val="20"/>
                <w:lang w:val="cs-CZ" w:eastAsia="cs-CZ"/>
              </w:rPr>
              <w:tab/>
              <w:t>UTB</w:t>
            </w:r>
            <w:r>
              <w:rPr>
                <w:sz w:val="20"/>
                <w:lang w:val="cs-CZ" w:eastAsia="cs-CZ"/>
              </w:rPr>
              <w:t xml:space="preserve"> ve Zlíně</w:t>
            </w:r>
            <w:r w:rsidRPr="005B6B64">
              <w:rPr>
                <w:sz w:val="20"/>
                <w:lang w:val="cs-CZ" w:eastAsia="cs-CZ"/>
              </w:rPr>
              <w:t xml:space="preserve">, Fakulta technologická, obor </w:t>
            </w:r>
            <w:r>
              <w:rPr>
                <w:sz w:val="20"/>
                <w:lang w:val="cs-CZ" w:eastAsia="cs-CZ"/>
              </w:rPr>
              <w:t>„</w:t>
            </w:r>
            <w:r w:rsidRPr="005B6B64">
              <w:rPr>
                <w:sz w:val="20"/>
                <w:lang w:val="cs-CZ" w:eastAsia="cs-CZ"/>
              </w:rPr>
              <w:t>Technická kybernetika</w:t>
            </w:r>
            <w:r>
              <w:rPr>
                <w:sz w:val="20"/>
                <w:lang w:val="cs-CZ" w:eastAsia="cs-CZ"/>
              </w:rPr>
              <w:t>“</w:t>
            </w:r>
            <w:r w:rsidRPr="005B6B64">
              <w:rPr>
                <w:sz w:val="20"/>
                <w:lang w:val="cs-CZ" w:eastAsia="cs-CZ"/>
              </w:rPr>
              <w:t xml:space="preserve">, </w:t>
            </w:r>
            <w:r>
              <w:rPr>
                <w:sz w:val="20"/>
                <w:lang w:val="cs-CZ" w:eastAsia="cs-CZ"/>
              </w:rPr>
              <w:t>(</w:t>
            </w:r>
            <w:r w:rsidRPr="005B6B64">
              <w:rPr>
                <w:sz w:val="20"/>
                <w:lang w:val="cs-CZ" w:eastAsia="cs-CZ"/>
              </w:rPr>
              <w:t>Ph.D</w:t>
            </w:r>
            <w:r>
              <w:rPr>
                <w:sz w:val="20"/>
                <w:lang w:val="cs-CZ" w:eastAsia="cs-CZ"/>
              </w:rPr>
              <w:t>.)</w:t>
            </w:r>
          </w:p>
          <w:p w14:paraId="6BD24509" w14:textId="7741866E" w:rsidR="00B64E36" w:rsidRPr="009D3BE2" w:rsidDel="00317350" w:rsidRDefault="00B64E36" w:rsidP="007755BB">
            <w:pPr>
              <w:jc w:val="both"/>
              <w:rPr>
                <w:del w:id="1186" w:author="Zuzka" w:date="2018-11-16T03:29:00Z"/>
              </w:rPr>
            </w:pPr>
            <w:del w:id="1187" w:author="Zuzka" w:date="2018-11-16T03:29:00Z">
              <w:r w:rsidDel="00317350">
                <w:delText>2008:</w:delText>
              </w:r>
              <w:r w:rsidRPr="009D3BE2" w:rsidDel="00317350">
                <w:delText xml:space="preserve"> </w:delText>
              </w:r>
              <w:r w:rsidDel="00317350">
                <w:delText xml:space="preserve">             </w:delText>
              </w:r>
              <w:r w:rsidRPr="009D3BE2" w:rsidDel="00317350">
                <w:delText>UTB ve Zlíně, Fakulta aplikované informatiky, obor „Řízení strojů a procesů“, (doc.)</w:delText>
              </w:r>
            </w:del>
          </w:p>
          <w:p w14:paraId="7CAF5111" w14:textId="77777777" w:rsidR="00B64E36" w:rsidRPr="00822882" w:rsidRDefault="00B64E36" w:rsidP="00317350">
            <w:pPr>
              <w:pStyle w:val="Zkladntext"/>
              <w:ind w:left="1247" w:hanging="1247"/>
              <w:jc w:val="left"/>
            </w:pPr>
          </w:p>
        </w:tc>
      </w:tr>
      <w:tr w:rsidR="00B64E36" w14:paraId="0A4D0229" w14:textId="77777777" w:rsidTr="007755BB">
        <w:tc>
          <w:tcPr>
            <w:tcW w:w="9859" w:type="dxa"/>
            <w:gridSpan w:val="11"/>
            <w:shd w:val="clear" w:color="auto" w:fill="F7CAAC"/>
          </w:tcPr>
          <w:p w14:paraId="03334206" w14:textId="77777777" w:rsidR="00B64E36" w:rsidRDefault="00B64E36" w:rsidP="007755BB">
            <w:pPr>
              <w:jc w:val="both"/>
              <w:rPr>
                <w:b/>
              </w:rPr>
            </w:pPr>
            <w:r>
              <w:rPr>
                <w:b/>
              </w:rPr>
              <w:t>Údaje o odborném působení od absolvování VŠ</w:t>
            </w:r>
          </w:p>
          <w:p w14:paraId="6078832B" w14:textId="77777777" w:rsidR="00B64E36" w:rsidRDefault="00B64E36" w:rsidP="007755BB">
            <w:pPr>
              <w:jc w:val="both"/>
              <w:rPr>
                <w:b/>
              </w:rPr>
            </w:pPr>
          </w:p>
        </w:tc>
      </w:tr>
      <w:tr w:rsidR="00B64E36" w14:paraId="1C339EBE" w14:textId="77777777" w:rsidTr="007755BB">
        <w:trPr>
          <w:trHeight w:val="1090"/>
        </w:trPr>
        <w:tc>
          <w:tcPr>
            <w:tcW w:w="9859" w:type="dxa"/>
            <w:gridSpan w:val="11"/>
          </w:tcPr>
          <w:p w14:paraId="47589AD6" w14:textId="77777777" w:rsidR="00B64E36" w:rsidRPr="005B6B64" w:rsidRDefault="00B64E36" w:rsidP="007755BB">
            <w:pPr>
              <w:pStyle w:val="Zkladntext"/>
              <w:ind w:left="1247" w:hanging="1247"/>
              <w:jc w:val="left"/>
              <w:rPr>
                <w:sz w:val="20"/>
                <w:lang w:val="cs-CZ" w:eastAsia="cs-CZ"/>
              </w:rPr>
            </w:pPr>
            <w:r w:rsidRPr="005B6B64">
              <w:rPr>
                <w:sz w:val="20"/>
                <w:lang w:val="cs-CZ" w:eastAsia="cs-CZ"/>
              </w:rPr>
              <w:t>1997 – 2000</w:t>
            </w:r>
            <w:r w:rsidRPr="005B6B64">
              <w:rPr>
                <w:sz w:val="20"/>
                <w:lang w:val="cs-CZ" w:eastAsia="cs-CZ"/>
              </w:rPr>
              <w:tab/>
              <w:t xml:space="preserve">Vysoké učení technické Brno, Fakulta technologická, Ústav automatizace a řídicí techniky, odborný asistent </w:t>
            </w:r>
          </w:p>
          <w:p w14:paraId="2D38E992" w14:textId="77777777" w:rsidR="00B64E36" w:rsidRPr="005B6B64" w:rsidRDefault="00B64E36" w:rsidP="007755BB">
            <w:pPr>
              <w:pStyle w:val="Zkladntext"/>
              <w:ind w:left="1247" w:hanging="1247"/>
              <w:jc w:val="left"/>
              <w:rPr>
                <w:sz w:val="20"/>
                <w:lang w:val="cs-CZ" w:eastAsia="cs-CZ"/>
              </w:rPr>
            </w:pPr>
            <w:r w:rsidRPr="005B6B64">
              <w:rPr>
                <w:sz w:val="20"/>
                <w:lang w:val="cs-CZ" w:eastAsia="cs-CZ"/>
              </w:rPr>
              <w:t>2001 – 2004</w:t>
            </w:r>
            <w:r w:rsidRPr="005B6B64">
              <w:rPr>
                <w:sz w:val="20"/>
                <w:lang w:val="cs-CZ" w:eastAsia="cs-CZ"/>
              </w:rPr>
              <w:tab/>
              <w:t xml:space="preserve">UTB ve Zlíně, Fakulta technologická, Institut informačních technologií, odborný asistent </w:t>
            </w:r>
          </w:p>
          <w:p w14:paraId="7B655A1B" w14:textId="77777777" w:rsidR="00B64E36" w:rsidRPr="005B6B64" w:rsidRDefault="00B64E36" w:rsidP="007755BB">
            <w:pPr>
              <w:pStyle w:val="Zkladntext"/>
              <w:ind w:left="1247" w:hanging="1247"/>
              <w:jc w:val="left"/>
              <w:rPr>
                <w:sz w:val="20"/>
                <w:lang w:val="cs-CZ" w:eastAsia="cs-CZ"/>
              </w:rPr>
            </w:pPr>
            <w:r w:rsidRPr="005B6B64">
              <w:rPr>
                <w:sz w:val="20"/>
                <w:lang w:val="cs-CZ" w:eastAsia="cs-CZ"/>
              </w:rPr>
              <w:t>2004 – 2005</w:t>
            </w:r>
            <w:r w:rsidRPr="005B6B64">
              <w:rPr>
                <w:sz w:val="20"/>
                <w:lang w:val="cs-CZ" w:eastAsia="cs-CZ"/>
              </w:rPr>
              <w:tab/>
              <w:t xml:space="preserve">UTB ve Zlíně, Fakulta technologické, Ústav elektrotechniky a měření, zástupce ředitele ústavu </w:t>
            </w:r>
          </w:p>
          <w:p w14:paraId="7A3EB65D" w14:textId="77777777" w:rsidR="00B64E36" w:rsidRPr="005B6B64" w:rsidRDefault="00B64E36" w:rsidP="007755BB">
            <w:pPr>
              <w:pStyle w:val="Zkladntext"/>
              <w:ind w:left="1247" w:hanging="1247"/>
              <w:jc w:val="left"/>
              <w:rPr>
                <w:sz w:val="20"/>
                <w:lang w:val="cs-CZ" w:eastAsia="cs-CZ"/>
              </w:rPr>
            </w:pPr>
            <w:r w:rsidRPr="005B6B64">
              <w:rPr>
                <w:sz w:val="20"/>
                <w:lang w:val="cs-CZ" w:eastAsia="cs-CZ"/>
              </w:rPr>
              <w:t>2006 – 2008</w:t>
            </w:r>
            <w:r w:rsidRPr="005B6B64">
              <w:rPr>
                <w:sz w:val="20"/>
                <w:lang w:val="cs-CZ" w:eastAsia="cs-CZ"/>
              </w:rPr>
              <w:tab/>
              <w:t>UTB ve Zlíně ve Zlíně, Fakulta aplikované informatiky, Ústav elektrotechniky a měření, zástupce ředitele ústavu, proděkan pro propagaci a rozvoj</w:t>
            </w:r>
          </w:p>
          <w:p w14:paraId="52E71807" w14:textId="77777777" w:rsidR="00B64E36" w:rsidRDefault="00B64E36" w:rsidP="007755BB">
            <w:pPr>
              <w:pStyle w:val="Zkladntext"/>
              <w:ind w:left="1247" w:hanging="1247"/>
              <w:jc w:val="left"/>
              <w:rPr>
                <w:sz w:val="20"/>
                <w:lang w:val="cs-CZ" w:eastAsia="cs-CZ"/>
              </w:rPr>
            </w:pPr>
            <w:r w:rsidRPr="005B6B64">
              <w:rPr>
                <w:sz w:val="20"/>
                <w:lang w:val="cs-CZ" w:eastAsia="cs-CZ"/>
              </w:rPr>
              <w:t>2010 – 2014</w:t>
            </w:r>
            <w:r w:rsidRPr="005B6B64">
              <w:rPr>
                <w:sz w:val="20"/>
                <w:lang w:val="cs-CZ" w:eastAsia="cs-CZ"/>
              </w:rPr>
              <w:tab/>
              <w:t>UTB ve Zlíně ve Zlíně, Fakulta aplikované informatiky, Ústav bezpečnostního inženýrství, ředitel ústavu, proděkan p</w:t>
            </w:r>
            <w:r>
              <w:rPr>
                <w:sz w:val="20"/>
                <w:lang w:val="cs-CZ" w:eastAsia="cs-CZ"/>
              </w:rPr>
              <w:t xml:space="preserve">ro tvůrčí činnosti a propagaci </w:t>
            </w:r>
          </w:p>
          <w:p w14:paraId="0691A355" w14:textId="3E16D3D9" w:rsidR="00B64E36" w:rsidRPr="00080943" w:rsidRDefault="00B64E36" w:rsidP="007755BB">
            <w:pPr>
              <w:jc w:val="both"/>
            </w:pPr>
            <w:r w:rsidRPr="009D3BE2">
              <w:t xml:space="preserve">2014 – dosud: </w:t>
            </w:r>
            <w:ins w:id="1188" w:author="Zuzka" w:date="2018-11-16T03:30:00Z">
              <w:r w:rsidR="00ED6AEC">
                <w:t xml:space="preserve"> </w:t>
              </w:r>
            </w:ins>
            <w:r w:rsidRPr="009D3BE2">
              <w:t xml:space="preserve">UTB ve Zlíně, Fakulta aplikované informatiky, </w:t>
            </w:r>
            <w:r>
              <w:t>děkan</w:t>
            </w:r>
          </w:p>
        </w:tc>
      </w:tr>
      <w:tr w:rsidR="00B64E36" w14:paraId="373490E6" w14:textId="77777777" w:rsidTr="007755BB">
        <w:trPr>
          <w:trHeight w:val="250"/>
        </w:trPr>
        <w:tc>
          <w:tcPr>
            <w:tcW w:w="9859" w:type="dxa"/>
            <w:gridSpan w:val="11"/>
            <w:shd w:val="clear" w:color="auto" w:fill="F7CAAC"/>
          </w:tcPr>
          <w:p w14:paraId="035D8E9B" w14:textId="77777777" w:rsidR="00B64E36" w:rsidRDefault="00B64E36" w:rsidP="007755BB">
            <w:pPr>
              <w:jc w:val="both"/>
            </w:pPr>
            <w:r>
              <w:rPr>
                <w:b/>
              </w:rPr>
              <w:t>Zkušenosti s vedením kvalifikačních a rigorózních prací</w:t>
            </w:r>
          </w:p>
        </w:tc>
      </w:tr>
      <w:tr w:rsidR="00B64E36" w14:paraId="3CFEAA03" w14:textId="77777777" w:rsidTr="007755BB">
        <w:trPr>
          <w:trHeight w:val="520"/>
        </w:trPr>
        <w:tc>
          <w:tcPr>
            <w:tcW w:w="9859" w:type="dxa"/>
            <w:gridSpan w:val="11"/>
          </w:tcPr>
          <w:p w14:paraId="76A7910E" w14:textId="77777777" w:rsidR="00B64E36" w:rsidRDefault="00B64E36" w:rsidP="007755BB">
            <w:pPr>
              <w:jc w:val="both"/>
            </w:pPr>
            <w:r>
              <w:t xml:space="preserve">Od roku 1998 vedoucí úspěšně obhájených 74 bakalářských a 75 diplomových prací. </w:t>
            </w:r>
          </w:p>
          <w:p w14:paraId="1574CD8F" w14:textId="77777777" w:rsidR="00B64E36" w:rsidRDefault="00B64E36" w:rsidP="007755BB">
            <w:pPr>
              <w:jc w:val="both"/>
            </w:pPr>
            <w:r>
              <w:t>Školitel 13 studentů doktorského studijního programu.</w:t>
            </w:r>
          </w:p>
        </w:tc>
      </w:tr>
      <w:tr w:rsidR="00B64E36" w14:paraId="44A55475" w14:textId="77777777" w:rsidTr="007755BB">
        <w:trPr>
          <w:cantSplit/>
        </w:trPr>
        <w:tc>
          <w:tcPr>
            <w:tcW w:w="3347" w:type="dxa"/>
            <w:gridSpan w:val="2"/>
            <w:tcBorders>
              <w:top w:val="single" w:sz="12" w:space="0" w:color="auto"/>
            </w:tcBorders>
            <w:shd w:val="clear" w:color="auto" w:fill="F7CAAC"/>
          </w:tcPr>
          <w:p w14:paraId="10CCFE5F"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23474EB7"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A391E9"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B21396F" w14:textId="77777777" w:rsidR="00B64E36" w:rsidRDefault="00B64E36" w:rsidP="007755BB">
            <w:pPr>
              <w:jc w:val="both"/>
              <w:rPr>
                <w:b/>
              </w:rPr>
            </w:pPr>
            <w:r>
              <w:rPr>
                <w:b/>
              </w:rPr>
              <w:t>Ohlasy publikací</w:t>
            </w:r>
          </w:p>
        </w:tc>
      </w:tr>
      <w:tr w:rsidR="00B64E36" w14:paraId="68FECA5D" w14:textId="77777777" w:rsidTr="007755BB">
        <w:trPr>
          <w:cantSplit/>
        </w:trPr>
        <w:tc>
          <w:tcPr>
            <w:tcW w:w="3347" w:type="dxa"/>
            <w:gridSpan w:val="2"/>
          </w:tcPr>
          <w:p w14:paraId="15A5D88F" w14:textId="77777777" w:rsidR="00B64E36" w:rsidRDefault="00B64E36" w:rsidP="007755BB">
            <w:pPr>
              <w:jc w:val="both"/>
            </w:pPr>
            <w:r>
              <w:t>Řízení strojů a procesů</w:t>
            </w:r>
          </w:p>
        </w:tc>
        <w:tc>
          <w:tcPr>
            <w:tcW w:w="2245" w:type="dxa"/>
            <w:gridSpan w:val="2"/>
          </w:tcPr>
          <w:p w14:paraId="1671A770" w14:textId="77777777" w:rsidR="00B64E36" w:rsidRDefault="00B64E36" w:rsidP="007755BB">
            <w:pPr>
              <w:jc w:val="both"/>
            </w:pPr>
            <w:r>
              <w:t>2008</w:t>
            </w:r>
          </w:p>
        </w:tc>
        <w:tc>
          <w:tcPr>
            <w:tcW w:w="2248" w:type="dxa"/>
            <w:gridSpan w:val="4"/>
            <w:tcBorders>
              <w:right w:val="single" w:sz="12" w:space="0" w:color="auto"/>
            </w:tcBorders>
          </w:tcPr>
          <w:p w14:paraId="21314416" w14:textId="77777777" w:rsidR="00B64E36" w:rsidRDefault="00B64E36" w:rsidP="007755BB">
            <w:pPr>
              <w:jc w:val="both"/>
            </w:pPr>
            <w:r>
              <w:t>UTB ve Zlíně</w:t>
            </w:r>
          </w:p>
        </w:tc>
        <w:tc>
          <w:tcPr>
            <w:tcW w:w="632" w:type="dxa"/>
            <w:tcBorders>
              <w:left w:val="single" w:sz="12" w:space="0" w:color="auto"/>
            </w:tcBorders>
            <w:shd w:val="clear" w:color="auto" w:fill="F7CAAC"/>
          </w:tcPr>
          <w:p w14:paraId="7A0DD602" w14:textId="77777777" w:rsidR="00B64E36" w:rsidRDefault="00B64E36" w:rsidP="007755BB">
            <w:pPr>
              <w:jc w:val="both"/>
            </w:pPr>
            <w:r>
              <w:rPr>
                <w:b/>
              </w:rPr>
              <w:t>WOS</w:t>
            </w:r>
          </w:p>
        </w:tc>
        <w:tc>
          <w:tcPr>
            <w:tcW w:w="693" w:type="dxa"/>
            <w:shd w:val="clear" w:color="auto" w:fill="F7CAAC"/>
          </w:tcPr>
          <w:p w14:paraId="7FD7F8A5" w14:textId="77777777" w:rsidR="00B64E36" w:rsidRDefault="00B64E36" w:rsidP="007755BB">
            <w:pPr>
              <w:jc w:val="both"/>
              <w:rPr>
                <w:sz w:val="18"/>
              </w:rPr>
            </w:pPr>
            <w:r>
              <w:rPr>
                <w:b/>
                <w:sz w:val="18"/>
              </w:rPr>
              <w:t>Scopus</w:t>
            </w:r>
          </w:p>
        </w:tc>
        <w:tc>
          <w:tcPr>
            <w:tcW w:w="694" w:type="dxa"/>
            <w:shd w:val="clear" w:color="auto" w:fill="F7CAAC"/>
          </w:tcPr>
          <w:p w14:paraId="1B6ABDC4" w14:textId="77777777" w:rsidR="00B64E36" w:rsidRDefault="00B64E36" w:rsidP="007755BB">
            <w:pPr>
              <w:jc w:val="both"/>
            </w:pPr>
            <w:r>
              <w:rPr>
                <w:b/>
                <w:sz w:val="18"/>
              </w:rPr>
              <w:t>ostatní</w:t>
            </w:r>
          </w:p>
        </w:tc>
      </w:tr>
      <w:tr w:rsidR="00B64E36" w14:paraId="3FC0A99C" w14:textId="77777777" w:rsidTr="007755BB">
        <w:trPr>
          <w:cantSplit/>
          <w:trHeight w:val="70"/>
        </w:trPr>
        <w:tc>
          <w:tcPr>
            <w:tcW w:w="3347" w:type="dxa"/>
            <w:gridSpan w:val="2"/>
            <w:shd w:val="clear" w:color="auto" w:fill="F7CAAC"/>
          </w:tcPr>
          <w:p w14:paraId="11A63A8A" w14:textId="77777777" w:rsidR="00B64E36" w:rsidRDefault="00B64E36" w:rsidP="007755BB">
            <w:pPr>
              <w:jc w:val="both"/>
            </w:pPr>
            <w:r>
              <w:rPr>
                <w:b/>
              </w:rPr>
              <w:t>Obor jmenovacího řízení</w:t>
            </w:r>
          </w:p>
        </w:tc>
        <w:tc>
          <w:tcPr>
            <w:tcW w:w="2245" w:type="dxa"/>
            <w:gridSpan w:val="2"/>
            <w:shd w:val="clear" w:color="auto" w:fill="F7CAAC"/>
          </w:tcPr>
          <w:p w14:paraId="31207110"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449E3DBE"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05B36E14" w14:textId="77777777" w:rsidR="00B64E36" w:rsidRPr="003B5737" w:rsidRDefault="00B64E36" w:rsidP="007755BB">
            <w:pPr>
              <w:jc w:val="both"/>
            </w:pPr>
            <w:r>
              <w:t>125</w:t>
            </w:r>
          </w:p>
        </w:tc>
        <w:tc>
          <w:tcPr>
            <w:tcW w:w="693" w:type="dxa"/>
            <w:vMerge w:val="restart"/>
          </w:tcPr>
          <w:p w14:paraId="4F92B6C1" w14:textId="77777777" w:rsidR="00B64E36" w:rsidRPr="003B5737" w:rsidRDefault="00B64E36" w:rsidP="007755BB">
            <w:pPr>
              <w:jc w:val="both"/>
            </w:pPr>
            <w:r>
              <w:t>245</w:t>
            </w:r>
          </w:p>
        </w:tc>
        <w:tc>
          <w:tcPr>
            <w:tcW w:w="694" w:type="dxa"/>
            <w:vMerge w:val="restart"/>
          </w:tcPr>
          <w:p w14:paraId="4A79DA83" w14:textId="77777777" w:rsidR="00B64E36" w:rsidRPr="003B5737" w:rsidRDefault="00B64E36" w:rsidP="007755BB">
            <w:pPr>
              <w:jc w:val="both"/>
            </w:pPr>
            <w:r>
              <w:t>250</w:t>
            </w:r>
          </w:p>
        </w:tc>
      </w:tr>
      <w:tr w:rsidR="00B64E36" w14:paraId="6B23E659" w14:textId="77777777" w:rsidTr="007755BB">
        <w:trPr>
          <w:trHeight w:val="205"/>
        </w:trPr>
        <w:tc>
          <w:tcPr>
            <w:tcW w:w="3347" w:type="dxa"/>
            <w:gridSpan w:val="2"/>
          </w:tcPr>
          <w:p w14:paraId="5D378D3A" w14:textId="77777777" w:rsidR="00B64E36" w:rsidRDefault="00B64E36" w:rsidP="007755BB">
            <w:pPr>
              <w:jc w:val="both"/>
            </w:pPr>
          </w:p>
        </w:tc>
        <w:tc>
          <w:tcPr>
            <w:tcW w:w="2245" w:type="dxa"/>
            <w:gridSpan w:val="2"/>
          </w:tcPr>
          <w:p w14:paraId="3731D5D1" w14:textId="77777777" w:rsidR="00B64E36" w:rsidRDefault="00B64E36" w:rsidP="007755BB">
            <w:pPr>
              <w:jc w:val="both"/>
            </w:pPr>
          </w:p>
        </w:tc>
        <w:tc>
          <w:tcPr>
            <w:tcW w:w="2248" w:type="dxa"/>
            <w:gridSpan w:val="4"/>
            <w:tcBorders>
              <w:right w:val="single" w:sz="12" w:space="0" w:color="auto"/>
            </w:tcBorders>
          </w:tcPr>
          <w:p w14:paraId="0DE49469" w14:textId="77777777" w:rsidR="00B64E36" w:rsidRDefault="00B64E36" w:rsidP="007755BB">
            <w:pPr>
              <w:jc w:val="both"/>
            </w:pPr>
          </w:p>
        </w:tc>
        <w:tc>
          <w:tcPr>
            <w:tcW w:w="632" w:type="dxa"/>
            <w:vMerge/>
            <w:tcBorders>
              <w:left w:val="single" w:sz="12" w:space="0" w:color="auto"/>
            </w:tcBorders>
            <w:vAlign w:val="center"/>
          </w:tcPr>
          <w:p w14:paraId="151E3FB0" w14:textId="77777777" w:rsidR="00B64E36" w:rsidRDefault="00B64E36" w:rsidP="007755BB">
            <w:pPr>
              <w:rPr>
                <w:b/>
              </w:rPr>
            </w:pPr>
          </w:p>
        </w:tc>
        <w:tc>
          <w:tcPr>
            <w:tcW w:w="693" w:type="dxa"/>
            <w:vMerge/>
            <w:vAlign w:val="center"/>
          </w:tcPr>
          <w:p w14:paraId="447DF79D" w14:textId="77777777" w:rsidR="00B64E36" w:rsidRDefault="00B64E36" w:rsidP="007755BB">
            <w:pPr>
              <w:rPr>
                <w:b/>
              </w:rPr>
            </w:pPr>
          </w:p>
        </w:tc>
        <w:tc>
          <w:tcPr>
            <w:tcW w:w="694" w:type="dxa"/>
            <w:vMerge/>
            <w:vAlign w:val="center"/>
          </w:tcPr>
          <w:p w14:paraId="2F91101D" w14:textId="77777777" w:rsidR="00B64E36" w:rsidRDefault="00B64E36" w:rsidP="007755BB">
            <w:pPr>
              <w:rPr>
                <w:b/>
              </w:rPr>
            </w:pPr>
          </w:p>
        </w:tc>
      </w:tr>
      <w:tr w:rsidR="00B64E36" w14:paraId="159C9725" w14:textId="77777777" w:rsidTr="007755BB">
        <w:tc>
          <w:tcPr>
            <w:tcW w:w="9859" w:type="dxa"/>
            <w:gridSpan w:val="11"/>
            <w:shd w:val="clear" w:color="auto" w:fill="F7CAAC"/>
          </w:tcPr>
          <w:p w14:paraId="5B48DEEA"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3F1FC3BF" w14:textId="77777777" w:rsidTr="007755BB">
        <w:trPr>
          <w:trHeight w:val="2347"/>
        </w:trPr>
        <w:tc>
          <w:tcPr>
            <w:tcW w:w="9859" w:type="dxa"/>
            <w:gridSpan w:val="11"/>
          </w:tcPr>
          <w:p w14:paraId="335F1BA4" w14:textId="77777777" w:rsidR="00B64E36" w:rsidRPr="000D265F" w:rsidRDefault="00B64E36" w:rsidP="007755BB">
            <w:pPr>
              <w:jc w:val="both"/>
            </w:pPr>
            <w:r>
              <w:t>KOVÁŘ, Stanislav, MACH, Václav, VALOUCH Jan</w:t>
            </w:r>
            <w:r w:rsidRPr="000D265F">
              <w:t xml:space="preserve"> a </w:t>
            </w:r>
            <w:r>
              <w:rPr>
                <w:b/>
              </w:rPr>
              <w:t>Milan</w:t>
            </w:r>
            <w:r w:rsidRPr="00821BD4">
              <w:rPr>
                <w:b/>
              </w:rPr>
              <w:t xml:space="preserve"> ADÁMEK (25%)</w:t>
            </w:r>
            <w:r w:rsidRPr="000D265F">
              <w:t xml:space="preserve">. Electromagnetic compatibility of arduino development platform in near and far-field. </w:t>
            </w:r>
            <w:r w:rsidRPr="000D265F">
              <w:rPr>
                <w:i/>
                <w:iCs/>
              </w:rPr>
              <w:t>International Journal of Applied Engineering Research</w:t>
            </w:r>
            <w:r w:rsidRPr="000D265F">
              <w:t xml:space="preserve">. 2017, </w:t>
            </w:r>
            <w:r w:rsidRPr="000D265F">
              <w:rPr>
                <w:b/>
                <w:bCs/>
              </w:rPr>
              <w:t>12</w:t>
            </w:r>
            <w:r w:rsidRPr="000D265F">
              <w:t>(15), 5047–5052. ISSN 09734562.</w:t>
            </w:r>
          </w:p>
          <w:p w14:paraId="62B43B11" w14:textId="77777777" w:rsidR="00B64E36" w:rsidRDefault="00B64E36" w:rsidP="007755BB">
            <w:r>
              <w:t xml:space="preserve">KOVÁŘ, Stanislav, </w:t>
            </w:r>
            <w:r w:rsidRPr="000D265F">
              <w:t xml:space="preserve"> </w:t>
            </w:r>
            <w:r>
              <w:t>MACH</w:t>
            </w:r>
            <w:r w:rsidRPr="000D265F">
              <w:t xml:space="preserve">, </w:t>
            </w:r>
            <w:r>
              <w:t>Václav, VALOUCH, Jan,</w:t>
            </w:r>
            <w:r w:rsidRPr="000D265F">
              <w:t xml:space="preserve"> </w:t>
            </w:r>
            <w:r w:rsidRPr="00821BD4">
              <w:rPr>
                <w:b/>
              </w:rPr>
              <w:t>ADÁMEK</w:t>
            </w:r>
            <w:r>
              <w:rPr>
                <w:b/>
              </w:rPr>
              <w:t>, Milan</w:t>
            </w:r>
            <w:r w:rsidRPr="00821BD4">
              <w:rPr>
                <w:b/>
              </w:rPr>
              <w:t xml:space="preserve"> (25%</w:t>
            </w:r>
            <w:r>
              <w:rPr>
                <w:b/>
              </w:rPr>
              <w:t xml:space="preserve">) </w:t>
            </w:r>
            <w:r>
              <w:t xml:space="preserve">a </w:t>
            </w:r>
            <w:r w:rsidRPr="00CB2801">
              <w:rPr>
                <w:lang w:val="en-GB"/>
              </w:rPr>
              <w:t>Rui Miguel Soares</w:t>
            </w:r>
            <w:r>
              <w:rPr>
                <w:lang w:val="en-GB"/>
              </w:rPr>
              <w:t xml:space="preserve"> </w:t>
            </w:r>
            <w:r>
              <w:t>SILVA</w:t>
            </w:r>
            <w:r w:rsidRPr="00F577C3">
              <w:t>. Electromagnetic Compatibility of</w:t>
            </w:r>
            <w:r>
              <w:t xml:space="preserve">  </w:t>
            </w:r>
            <w:r w:rsidRPr="00F577C3">
              <w:t>Raspberry PI Development Platform in Near and Far-field. In: </w:t>
            </w:r>
            <w:r w:rsidRPr="00F577C3">
              <w:rPr>
                <w:i/>
                <w:iCs/>
              </w:rPr>
              <w:t>2017 PROGRESS IN ELECTROMAGNETICS RESEARCH SYMPOSIUM - FALL (PIERS - FALL)</w:t>
            </w:r>
            <w:r w:rsidRPr="00F577C3">
              <w:t>. 345 E 47TH ST, NEW YORK, NY 10017 USA: IEEE, 2017, s. 2466–2472. Progress in Electromagnetics Research Symposium. ISBN 978-1-5386-1211-8</w:t>
            </w:r>
          </w:p>
          <w:p w14:paraId="374AE8DF" w14:textId="77777777" w:rsidR="00B64E36" w:rsidRDefault="00B64E36" w:rsidP="007755BB">
            <w:r w:rsidRPr="00821BD4">
              <w:rPr>
                <w:b/>
              </w:rPr>
              <w:t>ADÁMEK</w:t>
            </w:r>
            <w:r>
              <w:rPr>
                <w:b/>
              </w:rPr>
              <w:t>, Milan (4</w:t>
            </w:r>
            <w:r w:rsidRPr="00821BD4">
              <w:rPr>
                <w:b/>
              </w:rPr>
              <w:t>5%</w:t>
            </w:r>
            <w:r>
              <w:rPr>
                <w:b/>
              </w:rPr>
              <w:t>)</w:t>
            </w:r>
            <w:r>
              <w:t>, POSPÍŠILÍK Martin</w:t>
            </w:r>
            <w:r w:rsidRPr="004D4FAC">
              <w:t xml:space="preserve"> a J</w:t>
            </w:r>
            <w:r>
              <w:t>iří</w:t>
            </w:r>
            <w:r w:rsidRPr="004D4FAC">
              <w:t xml:space="preserve"> </w:t>
            </w:r>
            <w:r>
              <w:t>JAKUBEC.</w:t>
            </w:r>
            <w:r w:rsidRPr="004D4FAC">
              <w:t xml:space="preserve"> Design of locator for security applications. </w:t>
            </w:r>
            <w:r w:rsidRPr="004D4FAC">
              <w:rPr>
                <w:i/>
              </w:rPr>
              <w:t xml:space="preserve">International Journal of Circuits, Systems and Signal Processing. </w:t>
            </w:r>
            <w:r w:rsidRPr="004D4FAC">
              <w:t>2016, 10, 43–51. ISSN 19984464</w:t>
            </w:r>
          </w:p>
          <w:p w14:paraId="4FD489DA" w14:textId="77777777" w:rsidR="00B64E36" w:rsidRDefault="00B64E36" w:rsidP="007755BB">
            <w:r>
              <w:t xml:space="preserve">LAPKOVÁ, Dora, KRÁLÍK, Lukáš </w:t>
            </w:r>
            <w:r w:rsidRPr="000D265F">
              <w:t xml:space="preserve">a </w:t>
            </w:r>
            <w:r>
              <w:rPr>
                <w:b/>
              </w:rPr>
              <w:t>Milan</w:t>
            </w:r>
            <w:r w:rsidRPr="00821BD4">
              <w:rPr>
                <w:b/>
              </w:rPr>
              <w:t xml:space="preserve"> ADÁMEK</w:t>
            </w:r>
            <w:r>
              <w:rPr>
                <w:b/>
              </w:rPr>
              <w:t xml:space="preserve"> (3</w:t>
            </w:r>
            <w:r w:rsidRPr="00821BD4">
              <w:rPr>
                <w:b/>
              </w:rPr>
              <w:t>5%)</w:t>
            </w:r>
            <w:r w:rsidRPr="000D265F">
              <w:t xml:space="preserve">. EMG analysis for basic self-defense techniques. </w:t>
            </w:r>
            <w:r w:rsidRPr="000D265F">
              <w:rPr>
                <w:i/>
                <w:iCs/>
              </w:rPr>
              <w:t>Advances in Intelligent Systems and Computing</w:t>
            </w:r>
            <w:r w:rsidRPr="000D265F">
              <w:t xml:space="preserve"> [online]. 2016, </w:t>
            </w:r>
            <w:r w:rsidRPr="000D265F">
              <w:rPr>
                <w:b/>
                <w:bCs/>
              </w:rPr>
              <w:t>465</w:t>
            </w:r>
            <w:r w:rsidRPr="000D265F">
              <w:t>, 353–362. ISSN 21945357.</w:t>
            </w:r>
          </w:p>
          <w:p w14:paraId="27B95E0B" w14:textId="77777777" w:rsidR="00B64E36" w:rsidRDefault="00B64E36" w:rsidP="007755BB">
            <w:r>
              <w:t>LAPKOVÁ</w:t>
            </w:r>
            <w:r w:rsidRPr="000D265F">
              <w:t>, D</w:t>
            </w:r>
            <w:r>
              <w:t>ora</w:t>
            </w:r>
            <w:r w:rsidRPr="000D265F">
              <w:t xml:space="preserve"> a </w:t>
            </w:r>
            <w:r w:rsidRPr="00821BD4">
              <w:rPr>
                <w:b/>
              </w:rPr>
              <w:t>M</w:t>
            </w:r>
            <w:r>
              <w:rPr>
                <w:b/>
              </w:rPr>
              <w:t>ilan</w:t>
            </w:r>
            <w:r w:rsidRPr="00821BD4">
              <w:rPr>
                <w:b/>
              </w:rPr>
              <w:t xml:space="preserve"> ADÁMEK</w:t>
            </w:r>
            <w:r>
              <w:rPr>
                <w:b/>
              </w:rPr>
              <w:t xml:space="preserve"> (50</w:t>
            </w:r>
            <w:r w:rsidRPr="00821BD4">
              <w:rPr>
                <w:b/>
              </w:rPr>
              <w:t>%)</w:t>
            </w:r>
            <w:r w:rsidRPr="000D265F">
              <w:t>. Using strain gauge for measuring of direct punch force. In: </w:t>
            </w:r>
            <w:r w:rsidRPr="000D265F">
              <w:rPr>
                <w:i/>
                <w:iCs/>
              </w:rPr>
              <w:t>XXI IMEKO World Congress „Measurement in Research and Industry"</w:t>
            </w:r>
            <w:r w:rsidRPr="000D265F">
              <w:t xml:space="preserve"> [online]. B.m.: IMEKO-International Measurement Federation Secretariat, 2015. </w:t>
            </w:r>
          </w:p>
          <w:p w14:paraId="0D598A6A" w14:textId="77777777" w:rsidR="00B64E36" w:rsidRPr="003B5737" w:rsidRDefault="00B64E36" w:rsidP="007755BB"/>
        </w:tc>
      </w:tr>
      <w:tr w:rsidR="00B64E36" w14:paraId="22C3FE92" w14:textId="77777777" w:rsidTr="007755BB">
        <w:trPr>
          <w:trHeight w:val="218"/>
        </w:trPr>
        <w:tc>
          <w:tcPr>
            <w:tcW w:w="9859" w:type="dxa"/>
            <w:gridSpan w:val="11"/>
            <w:shd w:val="clear" w:color="auto" w:fill="F7CAAC"/>
          </w:tcPr>
          <w:p w14:paraId="40A55BEA" w14:textId="77777777" w:rsidR="00B64E36" w:rsidRDefault="00B64E36" w:rsidP="007755BB">
            <w:pPr>
              <w:rPr>
                <w:b/>
              </w:rPr>
            </w:pPr>
            <w:r>
              <w:rPr>
                <w:b/>
              </w:rPr>
              <w:t>Působení v zahraničí</w:t>
            </w:r>
          </w:p>
        </w:tc>
      </w:tr>
      <w:tr w:rsidR="00B64E36" w14:paraId="1A63FC5E" w14:textId="77777777" w:rsidTr="007755BB">
        <w:trPr>
          <w:trHeight w:val="328"/>
        </w:trPr>
        <w:tc>
          <w:tcPr>
            <w:tcW w:w="9859" w:type="dxa"/>
            <w:gridSpan w:val="11"/>
          </w:tcPr>
          <w:p w14:paraId="5409E35B" w14:textId="209C788C" w:rsidR="00B64E36" w:rsidRPr="003232CF" w:rsidRDefault="00B64E36" w:rsidP="007755BB">
            <w:pPr>
              <w:rPr>
                <w:lang w:val="sk-SK"/>
              </w:rPr>
            </w:pPr>
            <w:del w:id="1189" w:author="Zuzka" w:date="2018-11-16T03:33:00Z">
              <w:r w:rsidRPr="00FA190C" w:rsidDel="00ED6AEC">
                <w:rPr>
                  <w:lang w:val="sk-SK"/>
                </w:rPr>
                <w:delText>2004 -</w:delText>
              </w:r>
              <w:r w:rsidDel="00ED6AEC">
                <w:rPr>
                  <w:lang w:val="sk-SK"/>
                </w:rPr>
                <w:delText xml:space="preserve">2018: 12 </w:delText>
              </w:r>
              <w:r w:rsidRPr="00FA190C" w:rsidDel="00ED6AEC">
                <w:rPr>
                  <w:lang w:val="sk-SK"/>
                </w:rPr>
                <w:delText>týdenní</w:delText>
              </w:r>
              <w:r w:rsidDel="00ED6AEC">
                <w:rPr>
                  <w:lang w:val="sk-SK"/>
                </w:rPr>
                <w:delText>ch</w:delText>
              </w:r>
              <w:r w:rsidRPr="00FA190C" w:rsidDel="00ED6AEC">
                <w:rPr>
                  <w:lang w:val="sk-SK"/>
                </w:rPr>
                <w:delText xml:space="preserve"> výukový</w:delText>
              </w:r>
              <w:r w:rsidDel="00ED6AEC">
                <w:rPr>
                  <w:lang w:val="sk-SK"/>
                </w:rPr>
                <w:delText>ch</w:delText>
              </w:r>
              <w:r w:rsidRPr="00FA190C" w:rsidDel="00ED6AEC">
                <w:rPr>
                  <w:lang w:val="sk-SK"/>
                </w:rPr>
                <w:delText xml:space="preserve"> pobyt</w:delText>
              </w:r>
              <w:r w:rsidDel="00ED6AEC">
                <w:rPr>
                  <w:lang w:val="sk-SK"/>
                </w:rPr>
                <w:delText>ů</w:delText>
              </w:r>
              <w:r w:rsidRPr="00FA190C" w:rsidDel="00ED6AEC">
                <w:rPr>
                  <w:lang w:val="sk-SK"/>
                </w:rPr>
                <w:delText xml:space="preserve"> v rámci studijního programu Erasmus</w:delText>
              </w:r>
              <w:r w:rsidDel="00ED6AEC">
                <w:rPr>
                  <w:lang w:val="sk-SK"/>
                </w:rPr>
                <w:delText xml:space="preserve"> / Erasmus+</w:delText>
              </w:r>
            </w:del>
          </w:p>
        </w:tc>
      </w:tr>
      <w:tr w:rsidR="00B64E36" w14:paraId="547C113B" w14:textId="77777777" w:rsidTr="007755BB">
        <w:trPr>
          <w:cantSplit/>
          <w:trHeight w:val="470"/>
        </w:trPr>
        <w:tc>
          <w:tcPr>
            <w:tcW w:w="2518" w:type="dxa"/>
            <w:shd w:val="clear" w:color="auto" w:fill="F7CAAC"/>
          </w:tcPr>
          <w:p w14:paraId="08D5619E" w14:textId="77777777" w:rsidR="00B64E36" w:rsidRDefault="00B64E36" w:rsidP="007755BB">
            <w:pPr>
              <w:jc w:val="both"/>
              <w:rPr>
                <w:b/>
              </w:rPr>
            </w:pPr>
            <w:r>
              <w:rPr>
                <w:b/>
              </w:rPr>
              <w:t xml:space="preserve">Podpis </w:t>
            </w:r>
          </w:p>
        </w:tc>
        <w:tc>
          <w:tcPr>
            <w:tcW w:w="4536" w:type="dxa"/>
            <w:gridSpan w:val="5"/>
          </w:tcPr>
          <w:p w14:paraId="7D0E981A" w14:textId="77777777" w:rsidR="00B64E36" w:rsidRDefault="00B64E36" w:rsidP="007755BB">
            <w:pPr>
              <w:jc w:val="both"/>
            </w:pPr>
          </w:p>
        </w:tc>
        <w:tc>
          <w:tcPr>
            <w:tcW w:w="786" w:type="dxa"/>
            <w:gridSpan w:val="2"/>
            <w:shd w:val="clear" w:color="auto" w:fill="F7CAAC"/>
          </w:tcPr>
          <w:p w14:paraId="33EE1602" w14:textId="77777777" w:rsidR="00B64E36" w:rsidRDefault="00B64E36" w:rsidP="007755BB">
            <w:pPr>
              <w:jc w:val="both"/>
            </w:pPr>
            <w:r>
              <w:rPr>
                <w:b/>
              </w:rPr>
              <w:t>datum</w:t>
            </w:r>
          </w:p>
        </w:tc>
        <w:tc>
          <w:tcPr>
            <w:tcW w:w="2019" w:type="dxa"/>
            <w:gridSpan w:val="3"/>
          </w:tcPr>
          <w:p w14:paraId="4FCF083E" w14:textId="505EB0D6" w:rsidR="00B64E36" w:rsidRDefault="00EA2A96" w:rsidP="007755BB">
            <w:pPr>
              <w:jc w:val="both"/>
            </w:pPr>
            <w:ins w:id="1190" w:author="Zuzka" w:date="2018-11-16T10:05:00Z">
              <w:r>
                <w:t>16</w:t>
              </w:r>
            </w:ins>
            <w:del w:id="1191" w:author="Zuzka" w:date="2018-11-16T10:05:00Z">
              <w:r w:rsidR="00B64E36" w:rsidDel="00EA2A96">
                <w:delText>28</w:delText>
              </w:r>
            </w:del>
            <w:r w:rsidR="00B64E36">
              <w:t xml:space="preserve">. </w:t>
            </w:r>
            <w:ins w:id="1192" w:author="Zuzka" w:date="2018-11-16T10:05:00Z">
              <w:r>
                <w:t>11</w:t>
              </w:r>
            </w:ins>
            <w:del w:id="1193" w:author="Zuzka" w:date="2018-11-16T10:05:00Z">
              <w:r w:rsidR="00B64E36" w:rsidDel="00EA2A96">
                <w:delText>8</w:delText>
              </w:r>
            </w:del>
            <w:r w:rsidR="00B64E36">
              <w:t>. 2018</w:t>
            </w:r>
          </w:p>
        </w:tc>
      </w:tr>
    </w:tbl>
    <w:p w14:paraId="36ADF50D" w14:textId="77777777" w:rsidR="00B64E36" w:rsidRDefault="00B64E36" w:rsidP="00B64E36">
      <w:r>
        <w:br w:type="page"/>
      </w:r>
    </w:p>
    <w:p w14:paraId="4A9ECDC9" w14:textId="77777777" w:rsidR="00B64E36" w:rsidRDefault="00B64E36" w:rsidP="00B64E3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6381" w14:paraId="383FAE1B" w14:textId="77777777" w:rsidTr="004E1FAF">
        <w:tc>
          <w:tcPr>
            <w:tcW w:w="9859" w:type="dxa"/>
            <w:gridSpan w:val="11"/>
            <w:tcBorders>
              <w:bottom w:val="double" w:sz="4" w:space="0" w:color="auto"/>
            </w:tcBorders>
            <w:shd w:val="clear" w:color="auto" w:fill="BDD6EE"/>
          </w:tcPr>
          <w:p w14:paraId="4FBD9D12" w14:textId="544E4331" w:rsidR="003B6381" w:rsidRDefault="003B6381" w:rsidP="00901E07">
            <w:pPr>
              <w:tabs>
                <w:tab w:val="right" w:pos="9388"/>
              </w:tabs>
              <w:jc w:val="both"/>
              <w:rPr>
                <w:b/>
                <w:sz w:val="28"/>
              </w:rPr>
            </w:pPr>
            <w:r>
              <w:rPr>
                <w:b/>
                <w:sz w:val="28"/>
              </w:rPr>
              <w:t>C-I – Personální zabezpečení</w:t>
            </w:r>
            <w:r>
              <w:rPr>
                <w:b/>
                <w:sz w:val="28"/>
              </w:rPr>
              <w:tab/>
            </w:r>
            <w:ins w:id="1194" w:author="Zuzka" w:date="2018-11-12T22:41:00Z">
              <w:r w:rsidR="00901E07" w:rsidRPr="007D0232">
                <w:rPr>
                  <w:rStyle w:val="Odkazintenzivn"/>
                </w:rPr>
                <w:fldChar w:fldCharType="begin"/>
              </w:r>
              <w:r w:rsidR="00901E07" w:rsidRPr="007D0232">
                <w:rPr>
                  <w:rStyle w:val="Odkazintenzivn"/>
                </w:rPr>
                <w:instrText xml:space="preserve"> REF aSeznamC \h </w:instrText>
              </w:r>
              <w:r w:rsidR="00901E07">
                <w:rPr>
                  <w:rStyle w:val="Odkazintenzivn"/>
                </w:rPr>
                <w:instrText xml:space="preserve"> \* MERGEFORMAT </w:instrText>
              </w:r>
            </w:ins>
            <w:r w:rsidR="00901E07" w:rsidRPr="007D0232">
              <w:rPr>
                <w:rStyle w:val="Odkazintenzivn"/>
              </w:rPr>
            </w:r>
            <w:ins w:id="1195" w:author="Zuzka" w:date="2018-11-12T22:41:00Z">
              <w:r w:rsidR="00901E07" w:rsidRPr="007D0232">
                <w:rPr>
                  <w:rStyle w:val="Odkazintenzivn"/>
                </w:rPr>
                <w:fldChar w:fldCharType="separate"/>
              </w:r>
            </w:ins>
            <w:r w:rsidR="00901E07" w:rsidRPr="00901E07">
              <w:rPr>
                <w:rStyle w:val="Odkazintenzivn"/>
              </w:rPr>
              <w:t>Abecední seznam</w:t>
            </w:r>
            <w:ins w:id="1196" w:author="Zuzka" w:date="2018-11-12T22:41:00Z">
              <w:r w:rsidR="00901E07" w:rsidRPr="007D0232">
                <w:rPr>
                  <w:rStyle w:val="Odkazintenzivn"/>
                </w:rPr>
                <w:fldChar w:fldCharType="end"/>
              </w:r>
            </w:ins>
            <w:del w:id="1197" w:author="Zuzka" w:date="2018-11-12T22:41:00Z">
              <w:r w:rsidRPr="00E14028" w:rsidDel="00901E07">
                <w:rPr>
                  <w:rStyle w:val="Odkazintenzivn"/>
                </w:rPr>
                <w:fldChar w:fldCharType="begin"/>
              </w:r>
              <w:r w:rsidRPr="00E14028" w:rsidDel="00901E07">
                <w:rPr>
                  <w:rStyle w:val="Odkazintenzivn"/>
                </w:rPr>
                <w:delInstrText xml:space="preserve"> REF AabecedniSeznam \h  \* MERGEFORMAT </w:delInstrText>
              </w:r>
              <w:r w:rsidRPr="00E14028" w:rsidDel="00901E07">
                <w:rPr>
                  <w:rStyle w:val="Odkazintenzivn"/>
                </w:rPr>
              </w:r>
              <w:r w:rsidRPr="00E14028" w:rsidDel="00901E07">
                <w:rPr>
                  <w:rStyle w:val="Odkazintenzivn"/>
                </w:rPr>
                <w:fldChar w:fldCharType="separate"/>
              </w:r>
              <w:r w:rsidR="007B4A49" w:rsidDel="00901E07">
                <w:rPr>
                  <w:rStyle w:val="Odkazintenzivn"/>
                  <w:b/>
                  <w:bCs w:val="0"/>
                </w:rPr>
                <w:delText>Chyba! Nenalezen zdroj odkazů.</w:delText>
              </w:r>
              <w:r w:rsidRPr="00E14028" w:rsidDel="00901E07">
                <w:rPr>
                  <w:rStyle w:val="Odkazintenzivn"/>
                </w:rPr>
                <w:fldChar w:fldCharType="end"/>
              </w:r>
            </w:del>
          </w:p>
        </w:tc>
      </w:tr>
      <w:tr w:rsidR="003B6381" w14:paraId="0771517C" w14:textId="77777777" w:rsidTr="004E1FAF">
        <w:tc>
          <w:tcPr>
            <w:tcW w:w="2518" w:type="dxa"/>
            <w:tcBorders>
              <w:top w:val="double" w:sz="4" w:space="0" w:color="auto"/>
            </w:tcBorders>
            <w:shd w:val="clear" w:color="auto" w:fill="F7CAAC"/>
          </w:tcPr>
          <w:p w14:paraId="7E07113B" w14:textId="77777777" w:rsidR="003B6381" w:rsidRDefault="003B6381" w:rsidP="004E1FAF">
            <w:pPr>
              <w:jc w:val="both"/>
              <w:rPr>
                <w:b/>
              </w:rPr>
            </w:pPr>
            <w:r>
              <w:rPr>
                <w:b/>
              </w:rPr>
              <w:t>Vysoká škola</w:t>
            </w:r>
          </w:p>
        </w:tc>
        <w:tc>
          <w:tcPr>
            <w:tcW w:w="7341" w:type="dxa"/>
            <w:gridSpan w:val="10"/>
          </w:tcPr>
          <w:p w14:paraId="702CF2F3" w14:textId="77777777" w:rsidR="003B6381" w:rsidRDefault="003B6381" w:rsidP="004E1FAF">
            <w:pPr>
              <w:jc w:val="both"/>
            </w:pPr>
            <w:r>
              <w:t>Univerzita Tomáše Bati ve Zlíně</w:t>
            </w:r>
          </w:p>
        </w:tc>
      </w:tr>
      <w:tr w:rsidR="003B6381" w14:paraId="551EDBC8" w14:textId="77777777" w:rsidTr="004E1FAF">
        <w:tc>
          <w:tcPr>
            <w:tcW w:w="2518" w:type="dxa"/>
            <w:shd w:val="clear" w:color="auto" w:fill="F7CAAC"/>
          </w:tcPr>
          <w:p w14:paraId="214FC99B" w14:textId="77777777" w:rsidR="003B6381" w:rsidRDefault="003B6381" w:rsidP="004E1FAF">
            <w:pPr>
              <w:jc w:val="both"/>
              <w:rPr>
                <w:b/>
              </w:rPr>
            </w:pPr>
            <w:r>
              <w:rPr>
                <w:b/>
              </w:rPr>
              <w:t>Součást vysoké školy</w:t>
            </w:r>
          </w:p>
        </w:tc>
        <w:tc>
          <w:tcPr>
            <w:tcW w:w="7341" w:type="dxa"/>
            <w:gridSpan w:val="10"/>
          </w:tcPr>
          <w:p w14:paraId="0CF604B2" w14:textId="77777777" w:rsidR="003B6381" w:rsidRDefault="003B6381" w:rsidP="004E1FAF">
            <w:pPr>
              <w:jc w:val="both"/>
            </w:pPr>
            <w:r>
              <w:t>Fakulta aplikované informatiky</w:t>
            </w:r>
          </w:p>
        </w:tc>
      </w:tr>
      <w:tr w:rsidR="003B6381" w14:paraId="6F9774FC" w14:textId="77777777" w:rsidTr="004E1FAF">
        <w:tc>
          <w:tcPr>
            <w:tcW w:w="2518" w:type="dxa"/>
            <w:shd w:val="clear" w:color="auto" w:fill="F7CAAC"/>
          </w:tcPr>
          <w:p w14:paraId="1BE26D90" w14:textId="77777777" w:rsidR="003B6381" w:rsidRDefault="003B6381" w:rsidP="004E1FAF">
            <w:pPr>
              <w:jc w:val="both"/>
              <w:rPr>
                <w:b/>
              </w:rPr>
            </w:pPr>
            <w:r>
              <w:rPr>
                <w:b/>
              </w:rPr>
              <w:t>Název studijního programu</w:t>
            </w:r>
          </w:p>
        </w:tc>
        <w:tc>
          <w:tcPr>
            <w:tcW w:w="7341" w:type="dxa"/>
            <w:gridSpan w:val="10"/>
          </w:tcPr>
          <w:p w14:paraId="5891E1FC" w14:textId="0DB03C4C" w:rsidR="003B6381" w:rsidRDefault="003B6381" w:rsidP="004E1FAF">
            <w:pPr>
              <w:jc w:val="both"/>
            </w:pPr>
            <w:r>
              <w:t>Softwarové inženýrství</w:t>
            </w:r>
          </w:p>
        </w:tc>
      </w:tr>
      <w:tr w:rsidR="003B6381" w14:paraId="4E406EB8" w14:textId="77777777" w:rsidTr="004E1FAF">
        <w:tc>
          <w:tcPr>
            <w:tcW w:w="2518" w:type="dxa"/>
            <w:shd w:val="clear" w:color="auto" w:fill="F7CAAC"/>
          </w:tcPr>
          <w:p w14:paraId="206FCBBA" w14:textId="77777777" w:rsidR="003B6381" w:rsidRDefault="003B6381" w:rsidP="004E1FAF">
            <w:pPr>
              <w:jc w:val="both"/>
              <w:rPr>
                <w:b/>
              </w:rPr>
            </w:pPr>
            <w:r>
              <w:rPr>
                <w:b/>
              </w:rPr>
              <w:t>Jméno a příjmení</w:t>
            </w:r>
          </w:p>
        </w:tc>
        <w:tc>
          <w:tcPr>
            <w:tcW w:w="4536" w:type="dxa"/>
            <w:gridSpan w:val="5"/>
          </w:tcPr>
          <w:p w14:paraId="7BE772DC" w14:textId="77777777" w:rsidR="003B6381" w:rsidRDefault="003B6381" w:rsidP="004E1FAF">
            <w:pPr>
              <w:jc w:val="both"/>
            </w:pPr>
            <w:r>
              <w:t xml:space="preserve">Jan </w:t>
            </w:r>
            <w:bookmarkStart w:id="1198" w:name="aDolinayJ"/>
            <w:r>
              <w:t>Dolinay</w:t>
            </w:r>
            <w:bookmarkEnd w:id="1198"/>
          </w:p>
        </w:tc>
        <w:tc>
          <w:tcPr>
            <w:tcW w:w="709" w:type="dxa"/>
            <w:shd w:val="clear" w:color="auto" w:fill="F7CAAC"/>
          </w:tcPr>
          <w:p w14:paraId="792E6F62" w14:textId="77777777" w:rsidR="003B6381" w:rsidRDefault="003B6381" w:rsidP="004E1FAF">
            <w:pPr>
              <w:jc w:val="both"/>
              <w:rPr>
                <w:b/>
              </w:rPr>
            </w:pPr>
            <w:r>
              <w:rPr>
                <w:b/>
              </w:rPr>
              <w:t>Tituly</w:t>
            </w:r>
          </w:p>
        </w:tc>
        <w:tc>
          <w:tcPr>
            <w:tcW w:w="2096" w:type="dxa"/>
            <w:gridSpan w:val="4"/>
          </w:tcPr>
          <w:p w14:paraId="05740069" w14:textId="77777777" w:rsidR="003B6381" w:rsidRDefault="003B6381" w:rsidP="004E1FAF">
            <w:pPr>
              <w:jc w:val="both"/>
            </w:pPr>
            <w:r>
              <w:t>Ing. Ph.D.</w:t>
            </w:r>
          </w:p>
        </w:tc>
      </w:tr>
      <w:tr w:rsidR="003B6381" w14:paraId="36CB6A90" w14:textId="77777777" w:rsidTr="004E1FAF">
        <w:tc>
          <w:tcPr>
            <w:tcW w:w="2518" w:type="dxa"/>
            <w:shd w:val="clear" w:color="auto" w:fill="F7CAAC"/>
          </w:tcPr>
          <w:p w14:paraId="18E479FD" w14:textId="77777777" w:rsidR="003B6381" w:rsidRDefault="003B6381" w:rsidP="004E1FAF">
            <w:pPr>
              <w:jc w:val="both"/>
              <w:rPr>
                <w:b/>
              </w:rPr>
            </w:pPr>
            <w:r>
              <w:rPr>
                <w:b/>
              </w:rPr>
              <w:t>Rok narození</w:t>
            </w:r>
          </w:p>
        </w:tc>
        <w:tc>
          <w:tcPr>
            <w:tcW w:w="829" w:type="dxa"/>
          </w:tcPr>
          <w:p w14:paraId="10289D07" w14:textId="77777777" w:rsidR="003B6381" w:rsidRDefault="003B6381" w:rsidP="004E1FAF">
            <w:pPr>
              <w:jc w:val="both"/>
            </w:pPr>
            <w:r>
              <w:t>1975</w:t>
            </w:r>
          </w:p>
        </w:tc>
        <w:tc>
          <w:tcPr>
            <w:tcW w:w="1721" w:type="dxa"/>
            <w:shd w:val="clear" w:color="auto" w:fill="F7CAAC"/>
          </w:tcPr>
          <w:p w14:paraId="011CDF47" w14:textId="77777777" w:rsidR="003B6381" w:rsidRDefault="003B6381" w:rsidP="004E1FAF">
            <w:pPr>
              <w:jc w:val="both"/>
              <w:rPr>
                <w:b/>
              </w:rPr>
            </w:pPr>
            <w:r>
              <w:rPr>
                <w:b/>
              </w:rPr>
              <w:t>typ vztahu k VŠ</w:t>
            </w:r>
          </w:p>
        </w:tc>
        <w:tc>
          <w:tcPr>
            <w:tcW w:w="992" w:type="dxa"/>
            <w:gridSpan w:val="2"/>
          </w:tcPr>
          <w:p w14:paraId="4BAE5014" w14:textId="77777777" w:rsidR="003B6381" w:rsidRDefault="003B6381" w:rsidP="004E1FAF">
            <w:pPr>
              <w:jc w:val="both"/>
            </w:pPr>
            <w:r>
              <w:t>pp.</w:t>
            </w:r>
          </w:p>
        </w:tc>
        <w:tc>
          <w:tcPr>
            <w:tcW w:w="994" w:type="dxa"/>
            <w:shd w:val="clear" w:color="auto" w:fill="F7CAAC"/>
          </w:tcPr>
          <w:p w14:paraId="7942EC53" w14:textId="77777777" w:rsidR="003B6381" w:rsidRDefault="003B6381" w:rsidP="004E1FAF">
            <w:pPr>
              <w:jc w:val="both"/>
              <w:rPr>
                <w:b/>
              </w:rPr>
            </w:pPr>
            <w:r>
              <w:rPr>
                <w:b/>
              </w:rPr>
              <w:t>rozsah</w:t>
            </w:r>
          </w:p>
        </w:tc>
        <w:tc>
          <w:tcPr>
            <w:tcW w:w="709" w:type="dxa"/>
          </w:tcPr>
          <w:p w14:paraId="17712863" w14:textId="77777777" w:rsidR="003B6381" w:rsidRDefault="003B6381" w:rsidP="004E1FAF">
            <w:pPr>
              <w:jc w:val="both"/>
            </w:pPr>
            <w:r>
              <w:t>40</w:t>
            </w:r>
          </w:p>
        </w:tc>
        <w:tc>
          <w:tcPr>
            <w:tcW w:w="709" w:type="dxa"/>
            <w:gridSpan w:val="2"/>
            <w:shd w:val="clear" w:color="auto" w:fill="F7CAAC"/>
          </w:tcPr>
          <w:p w14:paraId="6B2717BB" w14:textId="77777777" w:rsidR="003B6381" w:rsidRDefault="003B6381" w:rsidP="004E1FAF">
            <w:pPr>
              <w:jc w:val="both"/>
              <w:rPr>
                <w:b/>
              </w:rPr>
            </w:pPr>
            <w:r>
              <w:rPr>
                <w:b/>
              </w:rPr>
              <w:t>do kdy</w:t>
            </w:r>
          </w:p>
        </w:tc>
        <w:tc>
          <w:tcPr>
            <w:tcW w:w="1387" w:type="dxa"/>
            <w:gridSpan w:val="2"/>
          </w:tcPr>
          <w:p w14:paraId="55C662DC" w14:textId="77777777" w:rsidR="003B6381" w:rsidRDefault="003B6381" w:rsidP="004E1FAF">
            <w:pPr>
              <w:jc w:val="both"/>
            </w:pPr>
            <w:r>
              <w:t>N</w:t>
            </w:r>
          </w:p>
        </w:tc>
      </w:tr>
      <w:tr w:rsidR="003B6381" w14:paraId="0A6C2261" w14:textId="77777777" w:rsidTr="004E1FAF">
        <w:tc>
          <w:tcPr>
            <w:tcW w:w="5068" w:type="dxa"/>
            <w:gridSpan w:val="3"/>
            <w:shd w:val="clear" w:color="auto" w:fill="F7CAAC"/>
          </w:tcPr>
          <w:p w14:paraId="34C3EB95" w14:textId="77777777" w:rsidR="003B6381" w:rsidRDefault="003B6381" w:rsidP="004E1FAF">
            <w:pPr>
              <w:jc w:val="both"/>
              <w:rPr>
                <w:b/>
              </w:rPr>
            </w:pPr>
            <w:r>
              <w:rPr>
                <w:b/>
              </w:rPr>
              <w:t>Typ vztahu na součásti VŠ, která uskutečňuje st. program</w:t>
            </w:r>
          </w:p>
        </w:tc>
        <w:tc>
          <w:tcPr>
            <w:tcW w:w="992" w:type="dxa"/>
            <w:gridSpan w:val="2"/>
          </w:tcPr>
          <w:p w14:paraId="5B3181BA" w14:textId="77777777" w:rsidR="003B6381" w:rsidRDefault="003B6381" w:rsidP="004E1FAF">
            <w:pPr>
              <w:jc w:val="both"/>
            </w:pPr>
            <w:del w:id="1199" w:author="Zuzka" w:date="2018-11-12T22:41:00Z">
              <w:r w:rsidDel="00901E07">
                <w:delText>pp.</w:delText>
              </w:r>
            </w:del>
          </w:p>
        </w:tc>
        <w:tc>
          <w:tcPr>
            <w:tcW w:w="994" w:type="dxa"/>
            <w:shd w:val="clear" w:color="auto" w:fill="F7CAAC"/>
          </w:tcPr>
          <w:p w14:paraId="154AAB2B" w14:textId="77777777" w:rsidR="003B6381" w:rsidRDefault="003B6381" w:rsidP="004E1FAF">
            <w:pPr>
              <w:jc w:val="both"/>
              <w:rPr>
                <w:b/>
              </w:rPr>
            </w:pPr>
            <w:r>
              <w:rPr>
                <w:b/>
              </w:rPr>
              <w:t>rozsah</w:t>
            </w:r>
          </w:p>
        </w:tc>
        <w:tc>
          <w:tcPr>
            <w:tcW w:w="709" w:type="dxa"/>
          </w:tcPr>
          <w:p w14:paraId="6C9547FE" w14:textId="77777777" w:rsidR="003B6381" w:rsidRDefault="003B6381" w:rsidP="004E1FAF">
            <w:pPr>
              <w:jc w:val="both"/>
            </w:pPr>
            <w:del w:id="1200" w:author="Zuzka" w:date="2018-11-12T22:41:00Z">
              <w:r w:rsidDel="00901E07">
                <w:delText>40</w:delText>
              </w:r>
            </w:del>
          </w:p>
        </w:tc>
        <w:tc>
          <w:tcPr>
            <w:tcW w:w="709" w:type="dxa"/>
            <w:gridSpan w:val="2"/>
            <w:shd w:val="clear" w:color="auto" w:fill="F7CAAC"/>
          </w:tcPr>
          <w:p w14:paraId="35F7BE08" w14:textId="77777777" w:rsidR="003B6381" w:rsidRDefault="003B6381" w:rsidP="004E1FAF">
            <w:pPr>
              <w:jc w:val="both"/>
              <w:rPr>
                <w:b/>
              </w:rPr>
            </w:pPr>
            <w:r>
              <w:rPr>
                <w:b/>
              </w:rPr>
              <w:t>do kdy</w:t>
            </w:r>
          </w:p>
        </w:tc>
        <w:tc>
          <w:tcPr>
            <w:tcW w:w="1387" w:type="dxa"/>
            <w:gridSpan w:val="2"/>
          </w:tcPr>
          <w:p w14:paraId="7C41FBF7" w14:textId="77777777" w:rsidR="003B6381" w:rsidRDefault="003B6381" w:rsidP="004E1FAF">
            <w:pPr>
              <w:jc w:val="both"/>
            </w:pPr>
            <w:del w:id="1201" w:author="Zuzka" w:date="2018-11-12T22:41:00Z">
              <w:r w:rsidDel="00901E07">
                <w:delText>N</w:delText>
              </w:r>
            </w:del>
          </w:p>
        </w:tc>
      </w:tr>
      <w:tr w:rsidR="003B6381" w14:paraId="364C806B" w14:textId="77777777" w:rsidTr="004E1FAF">
        <w:tc>
          <w:tcPr>
            <w:tcW w:w="6060" w:type="dxa"/>
            <w:gridSpan w:val="5"/>
            <w:shd w:val="clear" w:color="auto" w:fill="F7CAAC"/>
          </w:tcPr>
          <w:p w14:paraId="716F8939" w14:textId="77777777" w:rsidR="003B6381" w:rsidRDefault="003B6381" w:rsidP="004E1FAF">
            <w:pPr>
              <w:jc w:val="both"/>
            </w:pPr>
            <w:r>
              <w:rPr>
                <w:b/>
              </w:rPr>
              <w:t>Další současná působení jako akademický pracovník na jiných VŠ</w:t>
            </w:r>
          </w:p>
        </w:tc>
        <w:tc>
          <w:tcPr>
            <w:tcW w:w="1703" w:type="dxa"/>
            <w:gridSpan w:val="2"/>
            <w:shd w:val="clear" w:color="auto" w:fill="F7CAAC"/>
          </w:tcPr>
          <w:p w14:paraId="5EF0536E" w14:textId="77777777" w:rsidR="003B6381" w:rsidRDefault="003B6381" w:rsidP="004E1FAF">
            <w:pPr>
              <w:jc w:val="both"/>
              <w:rPr>
                <w:b/>
              </w:rPr>
            </w:pPr>
            <w:r>
              <w:rPr>
                <w:b/>
              </w:rPr>
              <w:t>typ prac. vztahu</w:t>
            </w:r>
          </w:p>
        </w:tc>
        <w:tc>
          <w:tcPr>
            <w:tcW w:w="2096" w:type="dxa"/>
            <w:gridSpan w:val="4"/>
            <w:shd w:val="clear" w:color="auto" w:fill="F7CAAC"/>
          </w:tcPr>
          <w:p w14:paraId="44BD8963" w14:textId="77777777" w:rsidR="003B6381" w:rsidRDefault="003B6381" w:rsidP="004E1FAF">
            <w:pPr>
              <w:jc w:val="both"/>
              <w:rPr>
                <w:b/>
              </w:rPr>
            </w:pPr>
            <w:r>
              <w:rPr>
                <w:b/>
              </w:rPr>
              <w:t>rozsah</w:t>
            </w:r>
          </w:p>
        </w:tc>
      </w:tr>
      <w:tr w:rsidR="003B6381" w14:paraId="0BE0F313" w14:textId="77777777" w:rsidTr="004E1FAF">
        <w:tc>
          <w:tcPr>
            <w:tcW w:w="6060" w:type="dxa"/>
            <w:gridSpan w:val="5"/>
          </w:tcPr>
          <w:p w14:paraId="2FE76077" w14:textId="77777777" w:rsidR="003B6381" w:rsidRDefault="003B6381" w:rsidP="004E1FAF">
            <w:pPr>
              <w:jc w:val="both"/>
            </w:pPr>
          </w:p>
        </w:tc>
        <w:tc>
          <w:tcPr>
            <w:tcW w:w="1703" w:type="dxa"/>
            <w:gridSpan w:val="2"/>
          </w:tcPr>
          <w:p w14:paraId="5A6C75AB" w14:textId="77777777" w:rsidR="003B6381" w:rsidRDefault="003B6381" w:rsidP="004E1FAF">
            <w:pPr>
              <w:jc w:val="both"/>
            </w:pPr>
          </w:p>
        </w:tc>
        <w:tc>
          <w:tcPr>
            <w:tcW w:w="2096" w:type="dxa"/>
            <w:gridSpan w:val="4"/>
          </w:tcPr>
          <w:p w14:paraId="0DEB030E" w14:textId="77777777" w:rsidR="003B6381" w:rsidRDefault="003B6381" w:rsidP="004E1FAF">
            <w:pPr>
              <w:jc w:val="both"/>
            </w:pPr>
          </w:p>
        </w:tc>
      </w:tr>
      <w:tr w:rsidR="003B6381" w14:paraId="648B2CB7" w14:textId="77777777" w:rsidTr="004E1FAF">
        <w:tc>
          <w:tcPr>
            <w:tcW w:w="6060" w:type="dxa"/>
            <w:gridSpan w:val="5"/>
          </w:tcPr>
          <w:p w14:paraId="4FD9E237" w14:textId="77777777" w:rsidR="003B6381" w:rsidRDefault="003B6381" w:rsidP="004E1FAF">
            <w:pPr>
              <w:jc w:val="both"/>
            </w:pPr>
          </w:p>
        </w:tc>
        <w:tc>
          <w:tcPr>
            <w:tcW w:w="1703" w:type="dxa"/>
            <w:gridSpan w:val="2"/>
          </w:tcPr>
          <w:p w14:paraId="74C8284D" w14:textId="77777777" w:rsidR="003B6381" w:rsidRDefault="003B6381" w:rsidP="004E1FAF">
            <w:pPr>
              <w:jc w:val="both"/>
            </w:pPr>
          </w:p>
        </w:tc>
        <w:tc>
          <w:tcPr>
            <w:tcW w:w="2096" w:type="dxa"/>
            <w:gridSpan w:val="4"/>
          </w:tcPr>
          <w:p w14:paraId="3DBF0763" w14:textId="77777777" w:rsidR="003B6381" w:rsidRDefault="003B6381" w:rsidP="004E1FAF">
            <w:pPr>
              <w:jc w:val="both"/>
            </w:pPr>
          </w:p>
        </w:tc>
      </w:tr>
      <w:tr w:rsidR="003B6381" w14:paraId="7B8C0B2B" w14:textId="77777777" w:rsidTr="004E1FAF">
        <w:tc>
          <w:tcPr>
            <w:tcW w:w="9859" w:type="dxa"/>
            <w:gridSpan w:val="11"/>
            <w:shd w:val="clear" w:color="auto" w:fill="F7CAAC"/>
          </w:tcPr>
          <w:p w14:paraId="4A3F5AD2" w14:textId="77777777" w:rsidR="003B6381" w:rsidRDefault="003B6381" w:rsidP="004E1FAF">
            <w:pPr>
              <w:jc w:val="both"/>
            </w:pPr>
            <w:r>
              <w:rPr>
                <w:b/>
              </w:rPr>
              <w:t>Předměty příslušného studijního programu a způsob zapojení do jejich výuky, příp. další zapojení do uskutečňování studijního programu</w:t>
            </w:r>
          </w:p>
        </w:tc>
      </w:tr>
      <w:tr w:rsidR="003B6381" w14:paraId="6D4A0981" w14:textId="77777777" w:rsidTr="004E1FAF">
        <w:trPr>
          <w:trHeight w:val="514"/>
        </w:trPr>
        <w:tc>
          <w:tcPr>
            <w:tcW w:w="9859" w:type="dxa"/>
            <w:gridSpan w:val="11"/>
            <w:tcBorders>
              <w:top w:val="nil"/>
            </w:tcBorders>
          </w:tcPr>
          <w:p w14:paraId="46956B81" w14:textId="26833B18" w:rsidR="003B6381" w:rsidRDefault="003B6381" w:rsidP="003B6381">
            <w:pPr>
              <w:jc w:val="both"/>
            </w:pPr>
            <w:r w:rsidRPr="00A235E7">
              <w:t>Embedded systémy s mikropočítači</w:t>
            </w:r>
            <w:r>
              <w:t xml:space="preserve"> – přednášející (25%), cvičící (100%)</w:t>
            </w:r>
          </w:p>
        </w:tc>
      </w:tr>
      <w:tr w:rsidR="003B6381" w14:paraId="6EFC0979" w14:textId="77777777" w:rsidTr="004E1FAF">
        <w:tc>
          <w:tcPr>
            <w:tcW w:w="9859" w:type="dxa"/>
            <w:gridSpan w:val="11"/>
            <w:shd w:val="clear" w:color="auto" w:fill="F7CAAC"/>
          </w:tcPr>
          <w:p w14:paraId="4C5B8B4E" w14:textId="77777777" w:rsidR="003B6381" w:rsidRDefault="003B6381" w:rsidP="004E1FAF">
            <w:pPr>
              <w:jc w:val="both"/>
            </w:pPr>
            <w:r>
              <w:rPr>
                <w:b/>
              </w:rPr>
              <w:t xml:space="preserve">Údaje o vzdělání na VŠ </w:t>
            </w:r>
          </w:p>
        </w:tc>
      </w:tr>
      <w:tr w:rsidR="003B6381" w14:paraId="053AEB71" w14:textId="77777777" w:rsidTr="004E1FAF">
        <w:trPr>
          <w:trHeight w:val="1055"/>
        </w:trPr>
        <w:tc>
          <w:tcPr>
            <w:tcW w:w="9859" w:type="dxa"/>
            <w:gridSpan w:val="11"/>
          </w:tcPr>
          <w:p w14:paraId="56045480" w14:textId="77777777" w:rsidR="003B6381" w:rsidRPr="009D3BE2" w:rsidRDefault="003B6381" w:rsidP="004E1FAF">
            <w:pPr>
              <w:jc w:val="both"/>
            </w:pPr>
            <w:r w:rsidRPr="009D3BE2">
              <w:t>199</w:t>
            </w:r>
            <w:r>
              <w:t>6</w:t>
            </w:r>
            <w:r w:rsidRPr="009D3BE2">
              <w:t xml:space="preserve"> – 2002: UTB ve Zlíně, Fakulta </w:t>
            </w:r>
            <w:r w:rsidRPr="00A235E7">
              <w:t xml:space="preserve">technologická, Institut informačních technologií, </w:t>
            </w:r>
            <w:r>
              <w:t>„</w:t>
            </w:r>
            <w:r w:rsidRPr="00A235E7">
              <w:t>Obor Automatizace a řídicí technika ve spotřebním průmyslu</w:t>
            </w:r>
            <w:r>
              <w:t>“</w:t>
            </w:r>
            <w:r w:rsidRPr="00A235E7">
              <w:t xml:space="preserve">, </w:t>
            </w:r>
            <w:r>
              <w:t>(</w:t>
            </w:r>
            <w:r w:rsidRPr="00A235E7">
              <w:t>Ing.</w:t>
            </w:r>
            <w:r>
              <w:t>)</w:t>
            </w:r>
          </w:p>
          <w:p w14:paraId="7F2AA1EA" w14:textId="77777777" w:rsidR="003B6381" w:rsidRPr="009D3BE2" w:rsidRDefault="003B6381" w:rsidP="004E1FAF">
            <w:pPr>
              <w:jc w:val="both"/>
            </w:pPr>
            <w:r w:rsidRPr="009D3BE2">
              <w:t>2002 – 20</w:t>
            </w:r>
            <w:r>
              <w:t>10</w:t>
            </w:r>
            <w:r w:rsidRPr="009D3BE2">
              <w:t>: UTB ve Zlíně, Fakulta aplikované informatiky, obor „Technická kybernetika“, (Ph.D.)</w:t>
            </w:r>
          </w:p>
          <w:p w14:paraId="21929209" w14:textId="77777777" w:rsidR="003B6381" w:rsidRPr="009D3BE2" w:rsidRDefault="003B6381" w:rsidP="004E1FAF">
            <w:pPr>
              <w:jc w:val="both"/>
            </w:pPr>
          </w:p>
          <w:p w14:paraId="0EF918D9" w14:textId="77777777" w:rsidR="003B6381" w:rsidRPr="00822882" w:rsidRDefault="003B6381" w:rsidP="004E1FAF">
            <w:pPr>
              <w:jc w:val="both"/>
              <w:rPr>
                <w:b/>
              </w:rPr>
            </w:pPr>
          </w:p>
        </w:tc>
      </w:tr>
      <w:tr w:rsidR="003B6381" w14:paraId="6ACE47F6" w14:textId="77777777" w:rsidTr="004E1FAF">
        <w:tc>
          <w:tcPr>
            <w:tcW w:w="9859" w:type="dxa"/>
            <w:gridSpan w:val="11"/>
            <w:shd w:val="clear" w:color="auto" w:fill="F7CAAC"/>
          </w:tcPr>
          <w:p w14:paraId="406700C7" w14:textId="77777777" w:rsidR="003B6381" w:rsidRDefault="003B6381" w:rsidP="004E1FAF">
            <w:pPr>
              <w:jc w:val="both"/>
              <w:rPr>
                <w:b/>
              </w:rPr>
            </w:pPr>
            <w:r>
              <w:rPr>
                <w:b/>
              </w:rPr>
              <w:t>Údaje o odborném působení od absolvování VŠ</w:t>
            </w:r>
          </w:p>
          <w:p w14:paraId="4A95AB02" w14:textId="77777777" w:rsidR="003B6381" w:rsidRDefault="003B6381" w:rsidP="004E1FAF">
            <w:pPr>
              <w:jc w:val="both"/>
              <w:rPr>
                <w:b/>
              </w:rPr>
            </w:pPr>
          </w:p>
        </w:tc>
      </w:tr>
      <w:tr w:rsidR="003B6381" w14:paraId="140030AC" w14:textId="77777777" w:rsidTr="004E1FAF">
        <w:trPr>
          <w:trHeight w:val="1090"/>
        </w:trPr>
        <w:tc>
          <w:tcPr>
            <w:tcW w:w="9859" w:type="dxa"/>
            <w:gridSpan w:val="11"/>
          </w:tcPr>
          <w:p w14:paraId="06AB9937" w14:textId="77777777" w:rsidR="003B6381" w:rsidRPr="009D3BE2" w:rsidRDefault="003B6381" w:rsidP="004E1FAF">
            <w:pPr>
              <w:jc w:val="both"/>
            </w:pPr>
            <w:r w:rsidRPr="009D3BE2">
              <w:t>200</w:t>
            </w:r>
            <w:r>
              <w:t>4</w:t>
            </w:r>
            <w:r w:rsidRPr="009D3BE2">
              <w:t xml:space="preserve"> – 201</w:t>
            </w:r>
            <w:r>
              <w:t>0</w:t>
            </w:r>
            <w:r w:rsidRPr="009D3BE2">
              <w:t xml:space="preserve">: UTB ve Zlíně, Fakulta aplikované informatiky, Ústav </w:t>
            </w:r>
            <w:r w:rsidRPr="00A235E7">
              <w:t>automatizace a řídicí techniky</w:t>
            </w:r>
            <w:r>
              <w:t xml:space="preserve">, </w:t>
            </w:r>
            <w:r w:rsidRPr="009D3BE2">
              <w:t>asistent</w:t>
            </w:r>
          </w:p>
          <w:p w14:paraId="00217560" w14:textId="77777777" w:rsidR="003B6381" w:rsidRPr="009D3BE2" w:rsidRDefault="003B6381" w:rsidP="004E1FAF">
            <w:pPr>
              <w:jc w:val="both"/>
            </w:pPr>
            <w:r w:rsidRPr="009D3BE2">
              <w:t>201</w:t>
            </w:r>
            <w:r>
              <w:t>0</w:t>
            </w:r>
            <w:r w:rsidRPr="009D3BE2">
              <w:t xml:space="preserve"> – dosud: UTB ve Zlíně, Fakulta aplikované informatiky, Ústav </w:t>
            </w:r>
            <w:r w:rsidRPr="00A235E7">
              <w:t>automatizace a řídicí techniky</w:t>
            </w:r>
            <w:r>
              <w:t xml:space="preserve">, odborný </w:t>
            </w:r>
            <w:r w:rsidRPr="009D3BE2">
              <w:t>asistent</w:t>
            </w:r>
          </w:p>
          <w:p w14:paraId="1EA0A5AA" w14:textId="77777777" w:rsidR="003B6381" w:rsidRPr="00080943" w:rsidRDefault="003B6381" w:rsidP="004E1FAF">
            <w:pPr>
              <w:jc w:val="both"/>
            </w:pPr>
          </w:p>
        </w:tc>
      </w:tr>
      <w:tr w:rsidR="003B6381" w14:paraId="54D43E41" w14:textId="77777777" w:rsidTr="004E1FAF">
        <w:trPr>
          <w:trHeight w:val="250"/>
        </w:trPr>
        <w:tc>
          <w:tcPr>
            <w:tcW w:w="9859" w:type="dxa"/>
            <w:gridSpan w:val="11"/>
            <w:shd w:val="clear" w:color="auto" w:fill="F7CAAC"/>
          </w:tcPr>
          <w:p w14:paraId="6657E40A" w14:textId="77777777" w:rsidR="003B6381" w:rsidRDefault="003B6381" w:rsidP="004E1FAF">
            <w:pPr>
              <w:jc w:val="both"/>
            </w:pPr>
            <w:r>
              <w:rPr>
                <w:b/>
              </w:rPr>
              <w:t>Zkušenosti s vedením kvalifikačních a rigorózních prací</w:t>
            </w:r>
          </w:p>
        </w:tc>
      </w:tr>
      <w:tr w:rsidR="003B6381" w14:paraId="4B59D475" w14:textId="77777777" w:rsidTr="004E1FAF">
        <w:trPr>
          <w:trHeight w:val="311"/>
        </w:trPr>
        <w:tc>
          <w:tcPr>
            <w:tcW w:w="9859" w:type="dxa"/>
            <w:gridSpan w:val="11"/>
          </w:tcPr>
          <w:p w14:paraId="6D652FA8" w14:textId="77777777" w:rsidR="003B6381" w:rsidRDefault="003B6381" w:rsidP="004E1FAF">
            <w:pPr>
              <w:jc w:val="both"/>
            </w:pPr>
            <w:r>
              <w:t xml:space="preserve">Od roku 2007 vedoucí úspěšně obhájených 75 bakalářských a 5 diplomových prací. </w:t>
            </w:r>
          </w:p>
          <w:p w14:paraId="5DE23D63" w14:textId="77777777" w:rsidR="003B6381" w:rsidRDefault="003B6381" w:rsidP="004E1FAF">
            <w:pPr>
              <w:jc w:val="both"/>
            </w:pPr>
          </w:p>
        </w:tc>
      </w:tr>
      <w:tr w:rsidR="003B6381" w14:paraId="5D99CB24" w14:textId="77777777" w:rsidTr="004E1FAF">
        <w:trPr>
          <w:cantSplit/>
        </w:trPr>
        <w:tc>
          <w:tcPr>
            <w:tcW w:w="3347" w:type="dxa"/>
            <w:gridSpan w:val="2"/>
            <w:tcBorders>
              <w:top w:val="single" w:sz="12" w:space="0" w:color="auto"/>
            </w:tcBorders>
            <w:shd w:val="clear" w:color="auto" w:fill="F7CAAC"/>
          </w:tcPr>
          <w:p w14:paraId="50387002" w14:textId="77777777" w:rsidR="003B6381" w:rsidRDefault="003B6381" w:rsidP="004E1FAF">
            <w:pPr>
              <w:jc w:val="both"/>
            </w:pPr>
            <w:r>
              <w:rPr>
                <w:b/>
              </w:rPr>
              <w:t xml:space="preserve">Obor habilitačního řízení </w:t>
            </w:r>
          </w:p>
        </w:tc>
        <w:tc>
          <w:tcPr>
            <w:tcW w:w="2245" w:type="dxa"/>
            <w:gridSpan w:val="2"/>
            <w:tcBorders>
              <w:top w:val="single" w:sz="12" w:space="0" w:color="auto"/>
            </w:tcBorders>
            <w:shd w:val="clear" w:color="auto" w:fill="F7CAAC"/>
          </w:tcPr>
          <w:p w14:paraId="202DDEF6" w14:textId="77777777" w:rsidR="003B6381" w:rsidRDefault="003B6381" w:rsidP="004E1FA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ACF3BDE" w14:textId="77777777" w:rsidR="003B6381" w:rsidRDefault="003B6381" w:rsidP="004E1FA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B38657A" w14:textId="77777777" w:rsidR="003B6381" w:rsidRDefault="003B6381" w:rsidP="004E1FAF">
            <w:pPr>
              <w:jc w:val="both"/>
              <w:rPr>
                <w:b/>
              </w:rPr>
            </w:pPr>
            <w:r>
              <w:rPr>
                <w:b/>
              </w:rPr>
              <w:t>Ohlasy publikací</w:t>
            </w:r>
          </w:p>
        </w:tc>
      </w:tr>
      <w:tr w:rsidR="003B6381" w14:paraId="2F7C4263" w14:textId="77777777" w:rsidTr="004E1FAF">
        <w:trPr>
          <w:cantSplit/>
        </w:trPr>
        <w:tc>
          <w:tcPr>
            <w:tcW w:w="3347" w:type="dxa"/>
            <w:gridSpan w:val="2"/>
          </w:tcPr>
          <w:p w14:paraId="70130B67" w14:textId="77777777" w:rsidR="003B6381" w:rsidRDefault="003B6381" w:rsidP="004E1FAF">
            <w:pPr>
              <w:jc w:val="both"/>
            </w:pPr>
          </w:p>
        </w:tc>
        <w:tc>
          <w:tcPr>
            <w:tcW w:w="2245" w:type="dxa"/>
            <w:gridSpan w:val="2"/>
          </w:tcPr>
          <w:p w14:paraId="25A95AC4" w14:textId="77777777" w:rsidR="003B6381" w:rsidRDefault="003B6381" w:rsidP="004E1FAF">
            <w:pPr>
              <w:jc w:val="both"/>
            </w:pPr>
          </w:p>
        </w:tc>
        <w:tc>
          <w:tcPr>
            <w:tcW w:w="2248" w:type="dxa"/>
            <w:gridSpan w:val="4"/>
            <w:tcBorders>
              <w:right w:val="single" w:sz="12" w:space="0" w:color="auto"/>
            </w:tcBorders>
          </w:tcPr>
          <w:p w14:paraId="6D0BDDDA" w14:textId="77777777" w:rsidR="003B6381" w:rsidRDefault="003B6381" w:rsidP="004E1FAF">
            <w:pPr>
              <w:jc w:val="both"/>
            </w:pPr>
          </w:p>
        </w:tc>
        <w:tc>
          <w:tcPr>
            <w:tcW w:w="632" w:type="dxa"/>
            <w:tcBorders>
              <w:left w:val="single" w:sz="12" w:space="0" w:color="auto"/>
            </w:tcBorders>
            <w:shd w:val="clear" w:color="auto" w:fill="F7CAAC"/>
          </w:tcPr>
          <w:p w14:paraId="7B4AED6D" w14:textId="77777777" w:rsidR="003B6381" w:rsidRDefault="003B6381" w:rsidP="004E1FAF">
            <w:pPr>
              <w:jc w:val="both"/>
            </w:pPr>
            <w:r>
              <w:rPr>
                <w:b/>
              </w:rPr>
              <w:t>WOS</w:t>
            </w:r>
          </w:p>
        </w:tc>
        <w:tc>
          <w:tcPr>
            <w:tcW w:w="693" w:type="dxa"/>
            <w:shd w:val="clear" w:color="auto" w:fill="F7CAAC"/>
          </w:tcPr>
          <w:p w14:paraId="04836AE8" w14:textId="77777777" w:rsidR="003B6381" w:rsidRDefault="003B6381" w:rsidP="004E1FAF">
            <w:pPr>
              <w:jc w:val="both"/>
              <w:rPr>
                <w:sz w:val="18"/>
              </w:rPr>
            </w:pPr>
            <w:r>
              <w:rPr>
                <w:b/>
                <w:sz w:val="18"/>
              </w:rPr>
              <w:t>Scopus</w:t>
            </w:r>
          </w:p>
        </w:tc>
        <w:tc>
          <w:tcPr>
            <w:tcW w:w="694" w:type="dxa"/>
            <w:shd w:val="clear" w:color="auto" w:fill="F7CAAC"/>
          </w:tcPr>
          <w:p w14:paraId="40A906F2" w14:textId="77777777" w:rsidR="003B6381" w:rsidRDefault="003B6381" w:rsidP="004E1FAF">
            <w:pPr>
              <w:jc w:val="both"/>
            </w:pPr>
            <w:r>
              <w:rPr>
                <w:b/>
                <w:sz w:val="18"/>
              </w:rPr>
              <w:t>ostatní</w:t>
            </w:r>
          </w:p>
        </w:tc>
      </w:tr>
      <w:tr w:rsidR="003B6381" w14:paraId="3D5B83DA" w14:textId="77777777" w:rsidTr="004E1FAF">
        <w:trPr>
          <w:cantSplit/>
          <w:trHeight w:val="70"/>
        </w:trPr>
        <w:tc>
          <w:tcPr>
            <w:tcW w:w="3347" w:type="dxa"/>
            <w:gridSpan w:val="2"/>
            <w:shd w:val="clear" w:color="auto" w:fill="F7CAAC"/>
          </w:tcPr>
          <w:p w14:paraId="4D0BACF3" w14:textId="77777777" w:rsidR="003B6381" w:rsidRDefault="003B6381" w:rsidP="004E1FAF">
            <w:pPr>
              <w:jc w:val="both"/>
            </w:pPr>
            <w:r>
              <w:rPr>
                <w:b/>
              </w:rPr>
              <w:t>Obor jmenovacího řízení</w:t>
            </w:r>
          </w:p>
        </w:tc>
        <w:tc>
          <w:tcPr>
            <w:tcW w:w="2245" w:type="dxa"/>
            <w:gridSpan w:val="2"/>
            <w:shd w:val="clear" w:color="auto" w:fill="F7CAAC"/>
          </w:tcPr>
          <w:p w14:paraId="53F6D013" w14:textId="77777777" w:rsidR="003B6381" w:rsidRDefault="003B6381" w:rsidP="004E1FAF">
            <w:pPr>
              <w:jc w:val="both"/>
            </w:pPr>
            <w:r>
              <w:rPr>
                <w:b/>
              </w:rPr>
              <w:t>Rok udělení hodnosti</w:t>
            </w:r>
          </w:p>
        </w:tc>
        <w:tc>
          <w:tcPr>
            <w:tcW w:w="2248" w:type="dxa"/>
            <w:gridSpan w:val="4"/>
            <w:tcBorders>
              <w:right w:val="single" w:sz="12" w:space="0" w:color="auto"/>
            </w:tcBorders>
            <w:shd w:val="clear" w:color="auto" w:fill="F7CAAC"/>
          </w:tcPr>
          <w:p w14:paraId="3E995506" w14:textId="77777777" w:rsidR="003B6381" w:rsidRDefault="003B6381" w:rsidP="004E1FAF">
            <w:pPr>
              <w:jc w:val="both"/>
            </w:pPr>
            <w:r>
              <w:rPr>
                <w:b/>
              </w:rPr>
              <w:t>Řízení konáno na VŠ</w:t>
            </w:r>
          </w:p>
        </w:tc>
        <w:tc>
          <w:tcPr>
            <w:tcW w:w="632" w:type="dxa"/>
            <w:vMerge w:val="restart"/>
            <w:tcBorders>
              <w:left w:val="single" w:sz="12" w:space="0" w:color="auto"/>
            </w:tcBorders>
          </w:tcPr>
          <w:p w14:paraId="1B5FA524" w14:textId="77777777" w:rsidR="003B6381" w:rsidRPr="003B5737" w:rsidRDefault="003B6381" w:rsidP="004E1FAF">
            <w:pPr>
              <w:jc w:val="both"/>
            </w:pPr>
            <w:r>
              <w:t>9</w:t>
            </w:r>
          </w:p>
        </w:tc>
        <w:tc>
          <w:tcPr>
            <w:tcW w:w="693" w:type="dxa"/>
            <w:vMerge w:val="restart"/>
          </w:tcPr>
          <w:p w14:paraId="3F4F2760" w14:textId="77777777" w:rsidR="003B6381" w:rsidRPr="003B5737" w:rsidRDefault="003B6381" w:rsidP="004E1FAF">
            <w:pPr>
              <w:jc w:val="both"/>
            </w:pPr>
            <w:r>
              <w:t>7</w:t>
            </w:r>
          </w:p>
        </w:tc>
        <w:tc>
          <w:tcPr>
            <w:tcW w:w="694" w:type="dxa"/>
            <w:vMerge w:val="restart"/>
          </w:tcPr>
          <w:p w14:paraId="5AA66AC9" w14:textId="77777777" w:rsidR="003B6381" w:rsidRPr="003B5737" w:rsidRDefault="003B6381" w:rsidP="004E1FAF">
            <w:pPr>
              <w:jc w:val="both"/>
            </w:pPr>
            <w:r>
              <w:t>0</w:t>
            </w:r>
          </w:p>
        </w:tc>
      </w:tr>
      <w:tr w:rsidR="003B6381" w14:paraId="7D550B97" w14:textId="77777777" w:rsidTr="004E1FAF">
        <w:trPr>
          <w:trHeight w:val="205"/>
        </w:trPr>
        <w:tc>
          <w:tcPr>
            <w:tcW w:w="3347" w:type="dxa"/>
            <w:gridSpan w:val="2"/>
          </w:tcPr>
          <w:p w14:paraId="7ADE0C12" w14:textId="77777777" w:rsidR="003B6381" w:rsidRDefault="003B6381" w:rsidP="004E1FAF">
            <w:pPr>
              <w:jc w:val="both"/>
            </w:pPr>
          </w:p>
        </w:tc>
        <w:tc>
          <w:tcPr>
            <w:tcW w:w="2245" w:type="dxa"/>
            <w:gridSpan w:val="2"/>
          </w:tcPr>
          <w:p w14:paraId="3382127D" w14:textId="77777777" w:rsidR="003B6381" w:rsidRDefault="003B6381" w:rsidP="004E1FAF">
            <w:pPr>
              <w:jc w:val="both"/>
            </w:pPr>
          </w:p>
        </w:tc>
        <w:tc>
          <w:tcPr>
            <w:tcW w:w="2248" w:type="dxa"/>
            <w:gridSpan w:val="4"/>
            <w:tcBorders>
              <w:right w:val="single" w:sz="12" w:space="0" w:color="auto"/>
            </w:tcBorders>
          </w:tcPr>
          <w:p w14:paraId="200C1A4E" w14:textId="77777777" w:rsidR="003B6381" w:rsidRDefault="003B6381" w:rsidP="004E1FAF">
            <w:pPr>
              <w:jc w:val="both"/>
            </w:pPr>
          </w:p>
        </w:tc>
        <w:tc>
          <w:tcPr>
            <w:tcW w:w="632" w:type="dxa"/>
            <w:vMerge/>
            <w:tcBorders>
              <w:left w:val="single" w:sz="12" w:space="0" w:color="auto"/>
            </w:tcBorders>
            <w:vAlign w:val="center"/>
          </w:tcPr>
          <w:p w14:paraId="0B59F476" w14:textId="77777777" w:rsidR="003B6381" w:rsidRDefault="003B6381" w:rsidP="004E1FAF">
            <w:pPr>
              <w:rPr>
                <w:b/>
              </w:rPr>
            </w:pPr>
          </w:p>
        </w:tc>
        <w:tc>
          <w:tcPr>
            <w:tcW w:w="693" w:type="dxa"/>
            <w:vMerge/>
            <w:vAlign w:val="center"/>
          </w:tcPr>
          <w:p w14:paraId="15040958" w14:textId="77777777" w:rsidR="003B6381" w:rsidRDefault="003B6381" w:rsidP="004E1FAF">
            <w:pPr>
              <w:rPr>
                <w:b/>
              </w:rPr>
            </w:pPr>
          </w:p>
        </w:tc>
        <w:tc>
          <w:tcPr>
            <w:tcW w:w="694" w:type="dxa"/>
            <w:vMerge/>
            <w:vAlign w:val="center"/>
          </w:tcPr>
          <w:p w14:paraId="56E72A77" w14:textId="77777777" w:rsidR="003B6381" w:rsidRDefault="003B6381" w:rsidP="004E1FAF">
            <w:pPr>
              <w:rPr>
                <w:b/>
              </w:rPr>
            </w:pPr>
          </w:p>
        </w:tc>
      </w:tr>
      <w:tr w:rsidR="003B6381" w14:paraId="274C8B4E" w14:textId="77777777" w:rsidTr="004E1FAF">
        <w:tc>
          <w:tcPr>
            <w:tcW w:w="9859" w:type="dxa"/>
            <w:gridSpan w:val="11"/>
            <w:shd w:val="clear" w:color="auto" w:fill="F7CAAC"/>
          </w:tcPr>
          <w:p w14:paraId="42AAA36E" w14:textId="77777777" w:rsidR="003B6381" w:rsidRDefault="003B6381" w:rsidP="004E1FAF">
            <w:pPr>
              <w:jc w:val="both"/>
              <w:rPr>
                <w:b/>
              </w:rPr>
            </w:pPr>
            <w:r>
              <w:rPr>
                <w:b/>
              </w:rPr>
              <w:t xml:space="preserve">Přehled o nejvýznamnější publikační a další tvůrčí činnosti nebo další profesní činnosti u odborníků z praxe vztahující se k zabezpečovaným předmětům </w:t>
            </w:r>
          </w:p>
        </w:tc>
      </w:tr>
      <w:tr w:rsidR="003B6381" w14:paraId="507BD344" w14:textId="77777777" w:rsidTr="004E1FAF">
        <w:trPr>
          <w:trHeight w:val="2347"/>
        </w:trPr>
        <w:tc>
          <w:tcPr>
            <w:tcW w:w="9859" w:type="dxa"/>
            <w:gridSpan w:val="11"/>
          </w:tcPr>
          <w:p w14:paraId="4B563F2C" w14:textId="2E53CC37" w:rsidR="00164E4D" w:rsidRDefault="00164E4D" w:rsidP="004E1FAF">
            <w:pPr>
              <w:rPr>
                <w:b/>
                <w:bCs/>
              </w:rPr>
            </w:pPr>
            <w:r w:rsidRPr="00E16B84">
              <w:rPr>
                <w:bCs/>
              </w:rPr>
              <w:t>ORCID</w:t>
            </w:r>
            <w:r>
              <w:rPr>
                <w:bCs/>
              </w:rPr>
              <w:t xml:space="preserve"> </w:t>
            </w:r>
            <w:r>
              <w:rPr>
                <w:b/>
                <w:bCs/>
              </w:rPr>
              <w:t xml:space="preserve"> </w:t>
            </w:r>
            <w:r w:rsidRPr="00E16B84">
              <w:t>https://orcid.org/0000-0002-6603-8509</w:t>
            </w:r>
          </w:p>
          <w:p w14:paraId="6CD7DB66" w14:textId="77777777" w:rsidR="00164E4D" w:rsidRDefault="00164E4D" w:rsidP="004E1FAF">
            <w:pPr>
              <w:rPr>
                <w:b/>
                <w:bCs/>
              </w:rPr>
            </w:pPr>
          </w:p>
          <w:p w14:paraId="3E88E8BB" w14:textId="03E639A1" w:rsidR="003B6381" w:rsidRPr="00E16B84" w:rsidRDefault="003B6381" w:rsidP="004E1FAF">
            <w:pPr>
              <w:rPr>
                <w:sz w:val="19"/>
                <w:szCs w:val="19"/>
              </w:rPr>
            </w:pPr>
            <w:r w:rsidRPr="00E16B84">
              <w:rPr>
                <w:b/>
                <w:bCs/>
                <w:sz w:val="19"/>
                <w:szCs w:val="19"/>
              </w:rPr>
              <w:t>DOLINAY</w:t>
            </w:r>
            <w:r w:rsidRPr="00E16B84">
              <w:rPr>
                <w:b/>
                <w:sz w:val="19"/>
                <w:szCs w:val="19"/>
              </w:rPr>
              <w:t>, Jan (80 %)</w:t>
            </w:r>
            <w:r w:rsidR="00164E4D" w:rsidRPr="00E16B84">
              <w:rPr>
                <w:b/>
                <w:sz w:val="19"/>
                <w:szCs w:val="19"/>
              </w:rPr>
              <w:t>,</w:t>
            </w:r>
            <w:r w:rsidRPr="00E16B84">
              <w:rPr>
                <w:sz w:val="19"/>
                <w:szCs w:val="19"/>
              </w:rPr>
              <w:t xml:space="preserve"> DOSTÁLEK, Petr</w:t>
            </w:r>
            <w:r w:rsidR="00164E4D" w:rsidRPr="00E16B84">
              <w:rPr>
                <w:sz w:val="19"/>
                <w:szCs w:val="19"/>
              </w:rPr>
              <w:t>,</w:t>
            </w:r>
            <w:r w:rsidRPr="00E16B84">
              <w:rPr>
                <w:sz w:val="19"/>
                <w:szCs w:val="19"/>
              </w:rPr>
              <w:t xml:space="preserve"> VAŠEK, Vladimír. Arduino debugger. </w:t>
            </w:r>
            <w:r w:rsidRPr="00E16B84">
              <w:rPr>
                <w:i/>
                <w:sz w:val="19"/>
                <w:szCs w:val="19"/>
              </w:rPr>
              <w:t>IEEE Embedded Systems Letters</w:t>
            </w:r>
            <w:r w:rsidRPr="00E16B84">
              <w:rPr>
                <w:sz w:val="19"/>
                <w:szCs w:val="19"/>
              </w:rPr>
              <w:t>, 2016, roč. 8, č. 4, s. 85-88. ISSN 1943-0663.</w:t>
            </w:r>
          </w:p>
          <w:p w14:paraId="25552D05" w14:textId="7ECD511D" w:rsidR="003B6381" w:rsidRPr="00E16B84" w:rsidRDefault="003B6381" w:rsidP="004E1FAF">
            <w:pPr>
              <w:rPr>
                <w:sz w:val="19"/>
                <w:szCs w:val="19"/>
              </w:rPr>
            </w:pPr>
            <w:r w:rsidRPr="00E16B84">
              <w:rPr>
                <w:b/>
                <w:bCs/>
                <w:sz w:val="19"/>
                <w:szCs w:val="19"/>
              </w:rPr>
              <w:t>DOLINAY</w:t>
            </w:r>
            <w:r w:rsidRPr="00E16B84">
              <w:rPr>
                <w:b/>
                <w:sz w:val="19"/>
                <w:szCs w:val="19"/>
              </w:rPr>
              <w:t>, Jan (40 %)</w:t>
            </w:r>
            <w:r w:rsidR="00164E4D" w:rsidRPr="00E16B84">
              <w:rPr>
                <w:b/>
                <w:sz w:val="19"/>
                <w:szCs w:val="19"/>
              </w:rPr>
              <w:t>,</w:t>
            </w:r>
            <w:r w:rsidRPr="00E16B84">
              <w:rPr>
                <w:sz w:val="19"/>
                <w:szCs w:val="19"/>
              </w:rPr>
              <w:t xml:space="preserve"> DOSTÁLEK, Petr</w:t>
            </w:r>
            <w:r w:rsidR="00164E4D" w:rsidRPr="00E16B84">
              <w:rPr>
                <w:sz w:val="19"/>
                <w:szCs w:val="19"/>
              </w:rPr>
              <w:t>,</w:t>
            </w:r>
            <w:r w:rsidRPr="00E16B84">
              <w:rPr>
                <w:sz w:val="19"/>
                <w:szCs w:val="19"/>
              </w:rPr>
              <w:t xml:space="preserve"> VAŠEK, Vladimír. ARM-based Microcontroller Platform for Teaching Microcontroller Programming. </w:t>
            </w:r>
            <w:r w:rsidRPr="00E16B84">
              <w:rPr>
                <w:i/>
                <w:sz w:val="19"/>
                <w:szCs w:val="19"/>
              </w:rPr>
              <w:t>International Journal of Education and Information Technologies</w:t>
            </w:r>
            <w:r w:rsidRPr="00E16B84">
              <w:rPr>
                <w:sz w:val="19"/>
                <w:szCs w:val="19"/>
              </w:rPr>
              <w:t>, 2016, roč. 2016, č. 10, s. 113-119. ISSN 2074-1316.</w:t>
            </w:r>
          </w:p>
          <w:p w14:paraId="4FACDF8C" w14:textId="1548A3B1" w:rsidR="003B6381" w:rsidRPr="00E16B84" w:rsidRDefault="003B6381" w:rsidP="004E1FAF">
            <w:pPr>
              <w:rPr>
                <w:sz w:val="19"/>
                <w:szCs w:val="19"/>
              </w:rPr>
            </w:pPr>
            <w:r w:rsidRPr="00E16B84">
              <w:rPr>
                <w:b/>
                <w:bCs/>
                <w:sz w:val="19"/>
                <w:szCs w:val="19"/>
              </w:rPr>
              <w:t>DOLINAY</w:t>
            </w:r>
            <w:r w:rsidRPr="00E16B84">
              <w:rPr>
                <w:b/>
                <w:sz w:val="19"/>
                <w:szCs w:val="19"/>
              </w:rPr>
              <w:t>, Jan (80 %)</w:t>
            </w:r>
            <w:r w:rsidR="00164E4D" w:rsidRPr="00E16B84">
              <w:rPr>
                <w:b/>
                <w:sz w:val="19"/>
                <w:szCs w:val="19"/>
              </w:rPr>
              <w:t>,</w:t>
            </w:r>
            <w:r w:rsidRPr="00E16B84">
              <w:rPr>
                <w:sz w:val="19"/>
                <w:szCs w:val="19"/>
              </w:rPr>
              <w:t xml:space="preserve"> DOSTÁLEK, Petr</w:t>
            </w:r>
            <w:r w:rsidR="00164E4D" w:rsidRPr="00E16B84">
              <w:rPr>
                <w:sz w:val="19"/>
                <w:szCs w:val="19"/>
              </w:rPr>
              <w:t>,</w:t>
            </w:r>
            <w:r w:rsidRPr="00E16B84">
              <w:rPr>
                <w:sz w:val="19"/>
                <w:szCs w:val="19"/>
              </w:rPr>
              <w:t xml:space="preserve"> VAŠEK, Vladimír. Software Library for Fast Digital Input and Output for the Arduino Platform. </w:t>
            </w:r>
            <w:r w:rsidRPr="00E16B84">
              <w:rPr>
                <w:i/>
                <w:sz w:val="19"/>
                <w:szCs w:val="19"/>
              </w:rPr>
              <w:t>WSEAS Transactions on Computers</w:t>
            </w:r>
            <w:r w:rsidRPr="00E16B84">
              <w:rPr>
                <w:sz w:val="19"/>
                <w:szCs w:val="19"/>
              </w:rPr>
              <w:t>, 2015, roč. 14, č. Neuveden, s. 819-825. ISSN 1109-2750.</w:t>
            </w:r>
          </w:p>
          <w:p w14:paraId="3608E9AF" w14:textId="2E440439" w:rsidR="003B6381" w:rsidRPr="00E16B84" w:rsidDel="00ED6AEC" w:rsidRDefault="003B6381" w:rsidP="004E1FAF">
            <w:pPr>
              <w:rPr>
                <w:del w:id="1202" w:author="Zuzka" w:date="2018-11-16T03:36:00Z"/>
                <w:sz w:val="19"/>
                <w:szCs w:val="19"/>
              </w:rPr>
            </w:pPr>
            <w:del w:id="1203" w:author="Zuzka" w:date="2018-11-16T03:36:00Z">
              <w:r w:rsidRPr="00E16B84" w:rsidDel="00ED6AEC">
                <w:rPr>
                  <w:b/>
                  <w:bCs/>
                  <w:sz w:val="19"/>
                  <w:szCs w:val="19"/>
                </w:rPr>
                <w:delText>DOLINAY</w:delText>
              </w:r>
              <w:r w:rsidRPr="00E16B84" w:rsidDel="00ED6AEC">
                <w:rPr>
                  <w:b/>
                  <w:sz w:val="19"/>
                  <w:szCs w:val="19"/>
                </w:rPr>
                <w:delText>, Jan (70 %)</w:delText>
              </w:r>
              <w:r w:rsidR="00164E4D" w:rsidRPr="00E16B84" w:rsidDel="00ED6AEC">
                <w:rPr>
                  <w:sz w:val="19"/>
                  <w:szCs w:val="19"/>
                </w:rPr>
                <w:delText>,</w:delText>
              </w:r>
              <w:r w:rsidRPr="00E16B84" w:rsidDel="00ED6AEC">
                <w:rPr>
                  <w:sz w:val="19"/>
                  <w:szCs w:val="19"/>
                </w:rPr>
                <w:delText xml:space="preserve"> DOSTÁLEK, Petr</w:delText>
              </w:r>
              <w:r w:rsidR="00164E4D" w:rsidRPr="00E16B84" w:rsidDel="00ED6AEC">
                <w:rPr>
                  <w:sz w:val="19"/>
                  <w:szCs w:val="19"/>
                </w:rPr>
                <w:delText>,</w:delText>
              </w:r>
              <w:r w:rsidRPr="00E16B84" w:rsidDel="00ED6AEC">
                <w:rPr>
                  <w:sz w:val="19"/>
                  <w:szCs w:val="19"/>
                </w:rPr>
                <w:delText xml:space="preserve"> VAŠEK, Vladimír. Microcontroller Software Library for Process Control. </w:delText>
              </w:r>
              <w:r w:rsidRPr="00E16B84" w:rsidDel="00ED6AEC">
                <w:rPr>
                  <w:i/>
                  <w:sz w:val="19"/>
                  <w:szCs w:val="19"/>
                </w:rPr>
                <w:delText>WSEAS Transactions on Systems and Control</w:delText>
              </w:r>
              <w:r w:rsidRPr="00E16B84" w:rsidDel="00ED6AEC">
                <w:rPr>
                  <w:sz w:val="19"/>
                  <w:szCs w:val="19"/>
                </w:rPr>
                <w:delText>, 2015, roč. 10, č. Neuveden, s. 105-112. ISSN 1991-8763.</w:delText>
              </w:r>
            </w:del>
          </w:p>
          <w:p w14:paraId="0EF9A0AA" w14:textId="10325055" w:rsidR="003B6381" w:rsidRPr="00E16B84" w:rsidRDefault="003B6381" w:rsidP="004E1FAF">
            <w:pPr>
              <w:rPr>
                <w:sz w:val="19"/>
                <w:szCs w:val="19"/>
              </w:rPr>
            </w:pPr>
            <w:r w:rsidRPr="00E16B84">
              <w:rPr>
                <w:b/>
                <w:bCs/>
                <w:sz w:val="19"/>
                <w:szCs w:val="19"/>
              </w:rPr>
              <w:t>DOLINAY</w:t>
            </w:r>
            <w:r w:rsidRPr="00E16B84">
              <w:rPr>
                <w:b/>
                <w:sz w:val="19"/>
                <w:szCs w:val="19"/>
              </w:rPr>
              <w:t>, Jan (40 %)</w:t>
            </w:r>
            <w:r w:rsidR="00164E4D" w:rsidRPr="00E16B84">
              <w:rPr>
                <w:sz w:val="19"/>
                <w:szCs w:val="19"/>
              </w:rPr>
              <w:t>,</w:t>
            </w:r>
            <w:r w:rsidRPr="00E16B84">
              <w:rPr>
                <w:sz w:val="19"/>
                <w:szCs w:val="19"/>
              </w:rPr>
              <w:t xml:space="preserve"> DOLINAY, Viliam</w:t>
            </w:r>
            <w:r w:rsidR="00164E4D" w:rsidRPr="00E16B84">
              <w:rPr>
                <w:sz w:val="19"/>
                <w:szCs w:val="19"/>
              </w:rPr>
              <w:t>,</w:t>
            </w:r>
            <w:r w:rsidRPr="00E16B84">
              <w:rPr>
                <w:sz w:val="19"/>
                <w:szCs w:val="19"/>
              </w:rPr>
              <w:t xml:space="preserve"> VAŠEK, Vladimír; DOSTÁLEK, Petr. Posturography device based on accelerometer. </w:t>
            </w:r>
            <w:r w:rsidRPr="00E16B84">
              <w:rPr>
                <w:i/>
                <w:sz w:val="19"/>
                <w:szCs w:val="19"/>
              </w:rPr>
              <w:t>International Journal of Systems applications, Engineering &amp;Development</w:t>
            </w:r>
            <w:r w:rsidRPr="00E16B84">
              <w:rPr>
                <w:sz w:val="19"/>
                <w:szCs w:val="19"/>
              </w:rPr>
              <w:t>, 2015, roč. 2014, č. 8, s. 155-162. ISSN 2074-1308.</w:t>
            </w:r>
          </w:p>
          <w:p w14:paraId="1995552E" w14:textId="75408286" w:rsidR="003B6381" w:rsidRPr="00E16B84" w:rsidRDefault="003B6381" w:rsidP="004E1FAF">
            <w:pPr>
              <w:rPr>
                <w:sz w:val="19"/>
                <w:szCs w:val="19"/>
              </w:rPr>
            </w:pPr>
            <w:r w:rsidRPr="00E16B84">
              <w:rPr>
                <w:b/>
                <w:bCs/>
                <w:sz w:val="19"/>
                <w:szCs w:val="19"/>
              </w:rPr>
              <w:t>DOLINAY</w:t>
            </w:r>
            <w:r w:rsidRPr="00E16B84">
              <w:rPr>
                <w:b/>
                <w:sz w:val="19"/>
                <w:szCs w:val="19"/>
              </w:rPr>
              <w:t>, Jan (40 %)</w:t>
            </w:r>
            <w:r w:rsidR="00164E4D" w:rsidRPr="00E16B84">
              <w:rPr>
                <w:b/>
                <w:sz w:val="19"/>
                <w:szCs w:val="19"/>
              </w:rPr>
              <w:t>,</w:t>
            </w:r>
            <w:r w:rsidRPr="00E16B84">
              <w:rPr>
                <w:sz w:val="19"/>
                <w:szCs w:val="19"/>
              </w:rPr>
              <w:t xml:space="preserve"> DOSTÁLEK, Petr</w:t>
            </w:r>
            <w:r w:rsidR="00164E4D" w:rsidRPr="00E16B84">
              <w:rPr>
                <w:sz w:val="19"/>
                <w:szCs w:val="19"/>
              </w:rPr>
              <w:t>,</w:t>
            </w:r>
            <w:r w:rsidRPr="00E16B84">
              <w:rPr>
                <w:sz w:val="19"/>
                <w:szCs w:val="19"/>
              </w:rPr>
              <w:t xml:space="preserve"> VAŠEK, Vladimír. New development kit for teaching microcontroller programming. In </w:t>
            </w:r>
            <w:r w:rsidRPr="00E16B84">
              <w:rPr>
                <w:i/>
                <w:sz w:val="19"/>
                <w:szCs w:val="19"/>
              </w:rPr>
              <w:t>Proceedings of the International Conferences</w:t>
            </w:r>
            <w:r w:rsidRPr="00E16B84">
              <w:rPr>
                <w:sz w:val="19"/>
                <w:szCs w:val="19"/>
              </w:rPr>
              <w:t>. Baltimore : WSEAS Press, 2015, s. 349-352. ISBN 978-1-61804-326-9.</w:t>
            </w:r>
          </w:p>
          <w:p w14:paraId="10F17AC3" w14:textId="46DC50FB" w:rsidR="003B6381" w:rsidRPr="00E16B84" w:rsidRDefault="003B6381" w:rsidP="004E1FAF">
            <w:pPr>
              <w:rPr>
                <w:sz w:val="19"/>
                <w:szCs w:val="19"/>
              </w:rPr>
            </w:pPr>
            <w:r w:rsidRPr="00E16B84">
              <w:rPr>
                <w:b/>
                <w:bCs/>
                <w:sz w:val="19"/>
                <w:szCs w:val="19"/>
              </w:rPr>
              <w:t>DOLINAY</w:t>
            </w:r>
            <w:r w:rsidRPr="00E16B84">
              <w:rPr>
                <w:b/>
                <w:sz w:val="19"/>
                <w:szCs w:val="19"/>
              </w:rPr>
              <w:t>, Jan (70 %)</w:t>
            </w:r>
            <w:r w:rsidR="00164E4D" w:rsidRPr="00E16B84">
              <w:rPr>
                <w:b/>
                <w:sz w:val="19"/>
                <w:szCs w:val="19"/>
              </w:rPr>
              <w:t>,</w:t>
            </w:r>
            <w:r w:rsidRPr="00E16B84">
              <w:rPr>
                <w:sz w:val="19"/>
                <w:szCs w:val="19"/>
              </w:rPr>
              <w:t xml:space="preserve"> DOSTÁLEK, Petr</w:t>
            </w:r>
            <w:r w:rsidR="00164E4D" w:rsidRPr="00E16B84">
              <w:rPr>
                <w:sz w:val="19"/>
                <w:szCs w:val="19"/>
              </w:rPr>
              <w:t>,</w:t>
            </w:r>
            <w:r w:rsidRPr="00E16B84">
              <w:rPr>
                <w:sz w:val="19"/>
                <w:szCs w:val="19"/>
              </w:rPr>
              <w:t xml:space="preserve"> VAŠEK, Vladimír. Program modules for control applications of microcontrollers. In </w:t>
            </w:r>
            <w:r w:rsidRPr="00E16B84">
              <w:rPr>
                <w:i/>
                <w:sz w:val="19"/>
                <w:szCs w:val="19"/>
              </w:rPr>
              <w:t>Latest Trends on Systems. Volume II</w:t>
            </w:r>
            <w:r w:rsidRPr="00E16B84">
              <w:rPr>
                <w:sz w:val="19"/>
                <w:szCs w:val="19"/>
              </w:rPr>
              <w:t>. Rhodes : Europment, 2014, s. 488-491. ISSN 1790-5117. ISBN 978-1-61804-244-6.</w:t>
            </w:r>
          </w:p>
          <w:p w14:paraId="1AFF5565" w14:textId="77777777" w:rsidR="003B6381" w:rsidRPr="00E86534" w:rsidRDefault="003B6381" w:rsidP="004E1FAF"/>
        </w:tc>
      </w:tr>
      <w:tr w:rsidR="003B6381" w14:paraId="666C39A2" w14:textId="77777777" w:rsidTr="004E1FAF">
        <w:trPr>
          <w:trHeight w:val="218"/>
        </w:trPr>
        <w:tc>
          <w:tcPr>
            <w:tcW w:w="9859" w:type="dxa"/>
            <w:gridSpan w:val="11"/>
            <w:shd w:val="clear" w:color="auto" w:fill="F7CAAC"/>
          </w:tcPr>
          <w:p w14:paraId="3964ADCC" w14:textId="77777777" w:rsidR="003B6381" w:rsidRDefault="003B6381" w:rsidP="004E1FAF">
            <w:pPr>
              <w:rPr>
                <w:b/>
              </w:rPr>
            </w:pPr>
            <w:r>
              <w:rPr>
                <w:b/>
              </w:rPr>
              <w:t>Působení v zahraničí</w:t>
            </w:r>
          </w:p>
        </w:tc>
      </w:tr>
      <w:tr w:rsidR="003B6381" w14:paraId="5482A12D" w14:textId="77777777" w:rsidTr="004E1FAF">
        <w:trPr>
          <w:trHeight w:val="328"/>
        </w:trPr>
        <w:tc>
          <w:tcPr>
            <w:tcW w:w="9859" w:type="dxa"/>
            <w:gridSpan w:val="11"/>
          </w:tcPr>
          <w:p w14:paraId="60EBE37A" w14:textId="77777777" w:rsidR="003B6381" w:rsidRPr="003232CF" w:rsidRDefault="003B6381" w:rsidP="004E1FAF">
            <w:pPr>
              <w:rPr>
                <w:lang w:val="sk-SK"/>
              </w:rPr>
            </w:pPr>
          </w:p>
        </w:tc>
      </w:tr>
      <w:tr w:rsidR="003B6381" w14:paraId="4859D2F3" w14:textId="77777777" w:rsidTr="004E1FAF">
        <w:trPr>
          <w:cantSplit/>
          <w:trHeight w:val="470"/>
        </w:trPr>
        <w:tc>
          <w:tcPr>
            <w:tcW w:w="2518" w:type="dxa"/>
            <w:shd w:val="clear" w:color="auto" w:fill="F7CAAC"/>
          </w:tcPr>
          <w:p w14:paraId="326E1DBB" w14:textId="77777777" w:rsidR="003B6381" w:rsidRDefault="003B6381" w:rsidP="004E1FAF">
            <w:pPr>
              <w:jc w:val="both"/>
              <w:rPr>
                <w:b/>
              </w:rPr>
            </w:pPr>
            <w:r>
              <w:rPr>
                <w:b/>
              </w:rPr>
              <w:t xml:space="preserve">Podpis </w:t>
            </w:r>
          </w:p>
        </w:tc>
        <w:tc>
          <w:tcPr>
            <w:tcW w:w="4536" w:type="dxa"/>
            <w:gridSpan w:val="5"/>
          </w:tcPr>
          <w:p w14:paraId="4577555E" w14:textId="77777777" w:rsidR="003B6381" w:rsidRDefault="003B6381" w:rsidP="004E1FAF">
            <w:pPr>
              <w:jc w:val="both"/>
            </w:pPr>
          </w:p>
        </w:tc>
        <w:tc>
          <w:tcPr>
            <w:tcW w:w="786" w:type="dxa"/>
            <w:gridSpan w:val="2"/>
            <w:shd w:val="clear" w:color="auto" w:fill="F7CAAC"/>
          </w:tcPr>
          <w:p w14:paraId="0E12C71A" w14:textId="77777777" w:rsidR="003B6381" w:rsidRDefault="003B6381" w:rsidP="004E1FAF">
            <w:pPr>
              <w:jc w:val="both"/>
            </w:pPr>
            <w:r>
              <w:rPr>
                <w:b/>
              </w:rPr>
              <w:t>datum</w:t>
            </w:r>
          </w:p>
        </w:tc>
        <w:tc>
          <w:tcPr>
            <w:tcW w:w="2019" w:type="dxa"/>
            <w:gridSpan w:val="3"/>
          </w:tcPr>
          <w:p w14:paraId="016CDCA8" w14:textId="792B62F3" w:rsidR="003B6381" w:rsidRDefault="00EA2A96" w:rsidP="004E1FAF">
            <w:pPr>
              <w:jc w:val="both"/>
            </w:pPr>
            <w:ins w:id="1204" w:author="Zuzka" w:date="2018-11-16T10:06:00Z">
              <w:r>
                <w:t>16</w:t>
              </w:r>
            </w:ins>
            <w:del w:id="1205" w:author="Zuzka" w:date="2018-11-16T10:06:00Z">
              <w:r w:rsidR="003B6381" w:rsidDel="00EA2A96">
                <w:delText>28</w:delText>
              </w:r>
            </w:del>
            <w:r w:rsidR="003B6381">
              <w:t xml:space="preserve">. </w:t>
            </w:r>
            <w:ins w:id="1206" w:author="Zuzka" w:date="2018-11-16T10:06:00Z">
              <w:r>
                <w:t>11</w:t>
              </w:r>
            </w:ins>
            <w:del w:id="1207" w:author="Zuzka" w:date="2018-11-16T10:06:00Z">
              <w:r w:rsidR="003B6381" w:rsidDel="00EA2A96">
                <w:delText>8</w:delText>
              </w:r>
            </w:del>
            <w:r w:rsidR="003B6381">
              <w:t>. 2018</w:t>
            </w:r>
          </w:p>
        </w:tc>
      </w:tr>
    </w:tbl>
    <w:p w14:paraId="523EB856" w14:textId="77777777" w:rsidR="003B6381" w:rsidRDefault="003B638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238A809C" w14:textId="77777777" w:rsidTr="007755BB">
        <w:tc>
          <w:tcPr>
            <w:tcW w:w="9859" w:type="dxa"/>
            <w:gridSpan w:val="11"/>
            <w:tcBorders>
              <w:bottom w:val="double" w:sz="4" w:space="0" w:color="auto"/>
            </w:tcBorders>
            <w:shd w:val="clear" w:color="auto" w:fill="BDD6EE"/>
          </w:tcPr>
          <w:p w14:paraId="49497E99" w14:textId="4A8F8FB5" w:rsidR="00B64E36" w:rsidRDefault="00B64E36" w:rsidP="007755BB">
            <w:pPr>
              <w:tabs>
                <w:tab w:val="right" w:pos="948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3268CC0A" w14:textId="77777777" w:rsidTr="007755BB">
        <w:tc>
          <w:tcPr>
            <w:tcW w:w="2518" w:type="dxa"/>
            <w:tcBorders>
              <w:top w:val="double" w:sz="4" w:space="0" w:color="auto"/>
            </w:tcBorders>
            <w:shd w:val="clear" w:color="auto" w:fill="F7CAAC"/>
          </w:tcPr>
          <w:p w14:paraId="1374B006" w14:textId="77777777" w:rsidR="00B64E36" w:rsidRDefault="00B64E36" w:rsidP="007755BB">
            <w:pPr>
              <w:jc w:val="both"/>
              <w:rPr>
                <w:b/>
              </w:rPr>
            </w:pPr>
            <w:r>
              <w:rPr>
                <w:b/>
              </w:rPr>
              <w:t>Vysoká škola</w:t>
            </w:r>
          </w:p>
        </w:tc>
        <w:tc>
          <w:tcPr>
            <w:tcW w:w="7341" w:type="dxa"/>
            <w:gridSpan w:val="10"/>
          </w:tcPr>
          <w:p w14:paraId="7E91975D" w14:textId="77777777" w:rsidR="00B64E36" w:rsidRDefault="00B64E36" w:rsidP="007755BB">
            <w:pPr>
              <w:jc w:val="both"/>
            </w:pPr>
            <w:r>
              <w:t>Univerzita Tomáše Bati ve Zlíně</w:t>
            </w:r>
          </w:p>
        </w:tc>
      </w:tr>
      <w:tr w:rsidR="00B64E36" w14:paraId="77C8A745" w14:textId="77777777" w:rsidTr="007755BB">
        <w:tc>
          <w:tcPr>
            <w:tcW w:w="2518" w:type="dxa"/>
            <w:shd w:val="clear" w:color="auto" w:fill="F7CAAC"/>
          </w:tcPr>
          <w:p w14:paraId="79685BD8" w14:textId="77777777" w:rsidR="00B64E36" w:rsidRDefault="00B64E36" w:rsidP="007755BB">
            <w:pPr>
              <w:jc w:val="both"/>
              <w:rPr>
                <w:b/>
              </w:rPr>
            </w:pPr>
            <w:r>
              <w:rPr>
                <w:b/>
              </w:rPr>
              <w:t>Součást vysoké školy</w:t>
            </w:r>
          </w:p>
        </w:tc>
        <w:tc>
          <w:tcPr>
            <w:tcW w:w="7341" w:type="dxa"/>
            <w:gridSpan w:val="10"/>
          </w:tcPr>
          <w:p w14:paraId="339860DC" w14:textId="77777777" w:rsidR="00B64E36" w:rsidRDefault="00B64E36" w:rsidP="007755BB">
            <w:pPr>
              <w:jc w:val="both"/>
            </w:pPr>
            <w:r>
              <w:t>Fakulta aplikované informatiky</w:t>
            </w:r>
          </w:p>
        </w:tc>
      </w:tr>
      <w:tr w:rsidR="00B64E36" w14:paraId="51FBEFC3" w14:textId="77777777" w:rsidTr="007755BB">
        <w:tc>
          <w:tcPr>
            <w:tcW w:w="2518" w:type="dxa"/>
            <w:shd w:val="clear" w:color="auto" w:fill="F7CAAC"/>
          </w:tcPr>
          <w:p w14:paraId="67C5E99D" w14:textId="77777777" w:rsidR="00B64E36" w:rsidRDefault="00B64E36" w:rsidP="007755BB">
            <w:pPr>
              <w:jc w:val="both"/>
              <w:rPr>
                <w:b/>
              </w:rPr>
            </w:pPr>
            <w:r>
              <w:rPr>
                <w:b/>
              </w:rPr>
              <w:t>Název studijního programu</w:t>
            </w:r>
          </w:p>
        </w:tc>
        <w:tc>
          <w:tcPr>
            <w:tcW w:w="7341" w:type="dxa"/>
            <w:gridSpan w:val="10"/>
          </w:tcPr>
          <w:p w14:paraId="2EA02D70" w14:textId="77777777" w:rsidR="00B64E36" w:rsidRDefault="00B64E36" w:rsidP="007755BB">
            <w:pPr>
              <w:jc w:val="both"/>
            </w:pPr>
            <w:r>
              <w:t>Softwarové inženýrství</w:t>
            </w:r>
          </w:p>
        </w:tc>
      </w:tr>
      <w:tr w:rsidR="00B64E36" w14:paraId="2665ECD3" w14:textId="77777777" w:rsidTr="007755BB">
        <w:tc>
          <w:tcPr>
            <w:tcW w:w="2518" w:type="dxa"/>
            <w:shd w:val="clear" w:color="auto" w:fill="F7CAAC"/>
          </w:tcPr>
          <w:p w14:paraId="4929F005" w14:textId="77777777" w:rsidR="00B64E36" w:rsidRDefault="00B64E36" w:rsidP="007755BB">
            <w:pPr>
              <w:jc w:val="both"/>
              <w:rPr>
                <w:b/>
              </w:rPr>
            </w:pPr>
            <w:r>
              <w:rPr>
                <w:b/>
              </w:rPr>
              <w:t>Jméno a příjmení</w:t>
            </w:r>
          </w:p>
        </w:tc>
        <w:tc>
          <w:tcPr>
            <w:tcW w:w="4536" w:type="dxa"/>
            <w:gridSpan w:val="5"/>
          </w:tcPr>
          <w:p w14:paraId="68E9C409" w14:textId="77777777" w:rsidR="00B64E36" w:rsidRDefault="00B64E36" w:rsidP="007755BB">
            <w:pPr>
              <w:jc w:val="both"/>
            </w:pPr>
            <w:r>
              <w:t xml:space="preserve">Tomáš </w:t>
            </w:r>
            <w:bookmarkStart w:id="1208" w:name="aDulik"/>
            <w:r>
              <w:t>Dulík</w:t>
            </w:r>
            <w:bookmarkEnd w:id="1208"/>
          </w:p>
        </w:tc>
        <w:tc>
          <w:tcPr>
            <w:tcW w:w="709" w:type="dxa"/>
            <w:shd w:val="clear" w:color="auto" w:fill="F7CAAC"/>
          </w:tcPr>
          <w:p w14:paraId="6B126D66" w14:textId="77777777" w:rsidR="00B64E36" w:rsidRDefault="00B64E36" w:rsidP="007755BB">
            <w:pPr>
              <w:jc w:val="both"/>
              <w:rPr>
                <w:b/>
              </w:rPr>
            </w:pPr>
            <w:r>
              <w:rPr>
                <w:b/>
              </w:rPr>
              <w:t>Tituly</w:t>
            </w:r>
          </w:p>
        </w:tc>
        <w:tc>
          <w:tcPr>
            <w:tcW w:w="2096" w:type="dxa"/>
            <w:gridSpan w:val="4"/>
          </w:tcPr>
          <w:p w14:paraId="3CFBE3FB" w14:textId="77777777" w:rsidR="00B64E36" w:rsidRDefault="00B64E36" w:rsidP="007755BB">
            <w:pPr>
              <w:jc w:val="both"/>
            </w:pPr>
            <w:r>
              <w:t>Ing. Ph.D.</w:t>
            </w:r>
          </w:p>
        </w:tc>
      </w:tr>
      <w:tr w:rsidR="00B64E36" w14:paraId="50E00D3D" w14:textId="77777777" w:rsidTr="007755BB">
        <w:tc>
          <w:tcPr>
            <w:tcW w:w="2518" w:type="dxa"/>
            <w:shd w:val="clear" w:color="auto" w:fill="F7CAAC"/>
          </w:tcPr>
          <w:p w14:paraId="2F3B2FEC" w14:textId="77777777" w:rsidR="00B64E36" w:rsidRDefault="00B64E36" w:rsidP="007755BB">
            <w:pPr>
              <w:jc w:val="both"/>
              <w:rPr>
                <w:b/>
              </w:rPr>
            </w:pPr>
            <w:r>
              <w:rPr>
                <w:b/>
              </w:rPr>
              <w:t>Rok narození</w:t>
            </w:r>
          </w:p>
        </w:tc>
        <w:tc>
          <w:tcPr>
            <w:tcW w:w="829" w:type="dxa"/>
          </w:tcPr>
          <w:p w14:paraId="0CAA3F56" w14:textId="77777777" w:rsidR="00B64E36" w:rsidRDefault="00B64E36" w:rsidP="007755BB">
            <w:pPr>
              <w:jc w:val="both"/>
            </w:pPr>
            <w:r>
              <w:t>1975</w:t>
            </w:r>
          </w:p>
        </w:tc>
        <w:tc>
          <w:tcPr>
            <w:tcW w:w="1721" w:type="dxa"/>
            <w:shd w:val="clear" w:color="auto" w:fill="F7CAAC"/>
          </w:tcPr>
          <w:p w14:paraId="7A4C8E78" w14:textId="77777777" w:rsidR="00B64E36" w:rsidRDefault="00B64E36" w:rsidP="007755BB">
            <w:pPr>
              <w:jc w:val="both"/>
              <w:rPr>
                <w:b/>
              </w:rPr>
            </w:pPr>
            <w:r>
              <w:rPr>
                <w:b/>
              </w:rPr>
              <w:t>typ vztahu k VŠ</w:t>
            </w:r>
          </w:p>
        </w:tc>
        <w:tc>
          <w:tcPr>
            <w:tcW w:w="992" w:type="dxa"/>
            <w:gridSpan w:val="2"/>
          </w:tcPr>
          <w:p w14:paraId="660295B1" w14:textId="77777777" w:rsidR="00B64E36" w:rsidRDefault="00B64E36" w:rsidP="007755BB">
            <w:pPr>
              <w:jc w:val="both"/>
            </w:pPr>
            <w:r>
              <w:t>pp.</w:t>
            </w:r>
          </w:p>
        </w:tc>
        <w:tc>
          <w:tcPr>
            <w:tcW w:w="994" w:type="dxa"/>
            <w:shd w:val="clear" w:color="auto" w:fill="F7CAAC"/>
          </w:tcPr>
          <w:p w14:paraId="0C358A22" w14:textId="77777777" w:rsidR="00B64E36" w:rsidRDefault="00B64E36" w:rsidP="007755BB">
            <w:pPr>
              <w:jc w:val="both"/>
              <w:rPr>
                <w:b/>
              </w:rPr>
            </w:pPr>
            <w:r>
              <w:rPr>
                <w:b/>
              </w:rPr>
              <w:t>rozsah</w:t>
            </w:r>
          </w:p>
        </w:tc>
        <w:tc>
          <w:tcPr>
            <w:tcW w:w="709" w:type="dxa"/>
          </w:tcPr>
          <w:p w14:paraId="7D01043A" w14:textId="77777777" w:rsidR="00B64E36" w:rsidRDefault="00B64E36" w:rsidP="007755BB">
            <w:pPr>
              <w:jc w:val="both"/>
            </w:pPr>
            <w:r>
              <w:t>40</w:t>
            </w:r>
          </w:p>
        </w:tc>
        <w:tc>
          <w:tcPr>
            <w:tcW w:w="709" w:type="dxa"/>
            <w:gridSpan w:val="2"/>
            <w:shd w:val="clear" w:color="auto" w:fill="F7CAAC"/>
          </w:tcPr>
          <w:p w14:paraId="2B0C2905" w14:textId="77777777" w:rsidR="00B64E36" w:rsidRDefault="00B64E36" w:rsidP="007755BB">
            <w:pPr>
              <w:jc w:val="both"/>
              <w:rPr>
                <w:b/>
              </w:rPr>
            </w:pPr>
            <w:r>
              <w:rPr>
                <w:b/>
              </w:rPr>
              <w:t>do kdy</w:t>
            </w:r>
          </w:p>
        </w:tc>
        <w:tc>
          <w:tcPr>
            <w:tcW w:w="1387" w:type="dxa"/>
            <w:gridSpan w:val="2"/>
          </w:tcPr>
          <w:p w14:paraId="0C8E79B7" w14:textId="77777777" w:rsidR="00B64E36" w:rsidRDefault="00B64E36" w:rsidP="007755BB">
            <w:pPr>
              <w:jc w:val="both"/>
            </w:pPr>
            <w:r>
              <w:t>N</w:t>
            </w:r>
          </w:p>
        </w:tc>
      </w:tr>
      <w:tr w:rsidR="00B64E36" w14:paraId="26FAED6D" w14:textId="77777777" w:rsidTr="007755BB">
        <w:tc>
          <w:tcPr>
            <w:tcW w:w="5068" w:type="dxa"/>
            <w:gridSpan w:val="3"/>
            <w:shd w:val="clear" w:color="auto" w:fill="F7CAAC"/>
          </w:tcPr>
          <w:p w14:paraId="3E68B9FF" w14:textId="77777777" w:rsidR="00B64E36" w:rsidRDefault="00B64E36" w:rsidP="007755BB">
            <w:pPr>
              <w:jc w:val="both"/>
              <w:rPr>
                <w:b/>
              </w:rPr>
            </w:pPr>
            <w:r>
              <w:rPr>
                <w:b/>
              </w:rPr>
              <w:t>Typ vztahu na součásti VŠ, která uskutečňuje st. program</w:t>
            </w:r>
          </w:p>
        </w:tc>
        <w:tc>
          <w:tcPr>
            <w:tcW w:w="992" w:type="dxa"/>
            <w:gridSpan w:val="2"/>
          </w:tcPr>
          <w:p w14:paraId="52B4477F" w14:textId="77777777" w:rsidR="00B64E36" w:rsidRDefault="00B64E36" w:rsidP="007755BB">
            <w:pPr>
              <w:jc w:val="both"/>
            </w:pPr>
            <w:del w:id="1209" w:author="Zuzka" w:date="2018-11-12T22:42:00Z">
              <w:r w:rsidDel="00901E07">
                <w:delText>p</w:delText>
              </w:r>
            </w:del>
            <w:del w:id="1210" w:author="Zuzka" w:date="2018-11-12T22:41:00Z">
              <w:r w:rsidDel="00901E07">
                <w:delText>p.</w:delText>
              </w:r>
            </w:del>
          </w:p>
        </w:tc>
        <w:tc>
          <w:tcPr>
            <w:tcW w:w="994" w:type="dxa"/>
            <w:shd w:val="clear" w:color="auto" w:fill="F7CAAC"/>
          </w:tcPr>
          <w:p w14:paraId="6927C780" w14:textId="77777777" w:rsidR="00B64E36" w:rsidRDefault="00B64E36" w:rsidP="007755BB">
            <w:pPr>
              <w:jc w:val="both"/>
              <w:rPr>
                <w:b/>
              </w:rPr>
            </w:pPr>
            <w:r>
              <w:rPr>
                <w:b/>
              </w:rPr>
              <w:t>rozsah</w:t>
            </w:r>
          </w:p>
        </w:tc>
        <w:tc>
          <w:tcPr>
            <w:tcW w:w="709" w:type="dxa"/>
          </w:tcPr>
          <w:p w14:paraId="361D56B6" w14:textId="77777777" w:rsidR="00B64E36" w:rsidRDefault="00B64E36" w:rsidP="007755BB">
            <w:pPr>
              <w:jc w:val="both"/>
            </w:pPr>
            <w:del w:id="1211" w:author="Zuzka" w:date="2018-11-12T22:42:00Z">
              <w:r w:rsidDel="00901E07">
                <w:delText>40</w:delText>
              </w:r>
            </w:del>
          </w:p>
        </w:tc>
        <w:tc>
          <w:tcPr>
            <w:tcW w:w="709" w:type="dxa"/>
            <w:gridSpan w:val="2"/>
            <w:shd w:val="clear" w:color="auto" w:fill="F7CAAC"/>
          </w:tcPr>
          <w:p w14:paraId="1E945C76" w14:textId="77777777" w:rsidR="00B64E36" w:rsidRDefault="00B64E36" w:rsidP="007755BB">
            <w:pPr>
              <w:jc w:val="both"/>
              <w:rPr>
                <w:b/>
              </w:rPr>
            </w:pPr>
            <w:r>
              <w:rPr>
                <w:b/>
              </w:rPr>
              <w:t>do kdy</w:t>
            </w:r>
          </w:p>
        </w:tc>
        <w:tc>
          <w:tcPr>
            <w:tcW w:w="1387" w:type="dxa"/>
            <w:gridSpan w:val="2"/>
          </w:tcPr>
          <w:p w14:paraId="3CABD443" w14:textId="77777777" w:rsidR="00B64E36" w:rsidRDefault="00B64E36" w:rsidP="007755BB">
            <w:pPr>
              <w:jc w:val="both"/>
            </w:pPr>
            <w:del w:id="1212" w:author="Zuzka" w:date="2018-11-12T22:42:00Z">
              <w:r w:rsidDel="00901E07">
                <w:delText>N</w:delText>
              </w:r>
            </w:del>
          </w:p>
        </w:tc>
      </w:tr>
      <w:tr w:rsidR="00B64E36" w14:paraId="2351423C" w14:textId="77777777" w:rsidTr="007755BB">
        <w:tc>
          <w:tcPr>
            <w:tcW w:w="6060" w:type="dxa"/>
            <w:gridSpan w:val="5"/>
            <w:shd w:val="clear" w:color="auto" w:fill="F7CAAC"/>
          </w:tcPr>
          <w:p w14:paraId="03733556"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75D1C356" w14:textId="77777777" w:rsidR="00B64E36" w:rsidRDefault="00B64E36" w:rsidP="007755BB">
            <w:pPr>
              <w:jc w:val="both"/>
              <w:rPr>
                <w:b/>
              </w:rPr>
            </w:pPr>
            <w:r>
              <w:rPr>
                <w:b/>
              </w:rPr>
              <w:t>typ prac. vztahu</w:t>
            </w:r>
          </w:p>
        </w:tc>
        <w:tc>
          <w:tcPr>
            <w:tcW w:w="2096" w:type="dxa"/>
            <w:gridSpan w:val="4"/>
            <w:shd w:val="clear" w:color="auto" w:fill="F7CAAC"/>
          </w:tcPr>
          <w:p w14:paraId="0B3FA2B2" w14:textId="77777777" w:rsidR="00B64E36" w:rsidRDefault="00B64E36" w:rsidP="007755BB">
            <w:pPr>
              <w:jc w:val="both"/>
              <w:rPr>
                <w:b/>
              </w:rPr>
            </w:pPr>
            <w:r>
              <w:rPr>
                <w:b/>
              </w:rPr>
              <w:t>rozsah</w:t>
            </w:r>
          </w:p>
        </w:tc>
      </w:tr>
      <w:tr w:rsidR="00B64E36" w14:paraId="2666FDD0" w14:textId="77777777" w:rsidTr="007755BB">
        <w:tc>
          <w:tcPr>
            <w:tcW w:w="6060" w:type="dxa"/>
            <w:gridSpan w:val="5"/>
          </w:tcPr>
          <w:p w14:paraId="7F66BAC7" w14:textId="77777777" w:rsidR="00B64E36" w:rsidRDefault="00B64E36" w:rsidP="007755BB">
            <w:pPr>
              <w:jc w:val="both"/>
            </w:pPr>
          </w:p>
        </w:tc>
        <w:tc>
          <w:tcPr>
            <w:tcW w:w="1703" w:type="dxa"/>
            <w:gridSpan w:val="2"/>
          </w:tcPr>
          <w:p w14:paraId="23187355" w14:textId="77777777" w:rsidR="00B64E36" w:rsidRDefault="00B64E36" w:rsidP="007755BB">
            <w:pPr>
              <w:jc w:val="both"/>
            </w:pPr>
          </w:p>
        </w:tc>
        <w:tc>
          <w:tcPr>
            <w:tcW w:w="2096" w:type="dxa"/>
            <w:gridSpan w:val="4"/>
          </w:tcPr>
          <w:p w14:paraId="7C0D5446" w14:textId="77777777" w:rsidR="00B64E36" w:rsidRDefault="00B64E36" w:rsidP="007755BB">
            <w:pPr>
              <w:jc w:val="both"/>
            </w:pPr>
          </w:p>
        </w:tc>
      </w:tr>
      <w:tr w:rsidR="00B64E36" w14:paraId="72C056A4" w14:textId="77777777" w:rsidTr="007755BB">
        <w:tc>
          <w:tcPr>
            <w:tcW w:w="9859" w:type="dxa"/>
            <w:gridSpan w:val="11"/>
            <w:shd w:val="clear" w:color="auto" w:fill="F7CAAC"/>
          </w:tcPr>
          <w:p w14:paraId="5823DC1E"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61AAFB9F" w14:textId="77777777" w:rsidTr="007755BB">
        <w:trPr>
          <w:trHeight w:val="754"/>
        </w:trPr>
        <w:tc>
          <w:tcPr>
            <w:tcW w:w="9859" w:type="dxa"/>
            <w:gridSpan w:val="11"/>
            <w:tcBorders>
              <w:top w:val="nil"/>
            </w:tcBorders>
          </w:tcPr>
          <w:p w14:paraId="57C8D96C" w14:textId="550554F7" w:rsidR="00B64E36" w:rsidRDefault="00B64E36" w:rsidP="007755BB">
            <w:pPr>
              <w:jc w:val="both"/>
            </w:pPr>
            <w:r w:rsidRPr="00AC2B8A">
              <w:t>Algoritmy a datové struktury</w:t>
            </w:r>
            <w:r w:rsidR="001E7901">
              <w:t xml:space="preserve"> – garant, přednášející </w:t>
            </w:r>
            <w:r>
              <w:t>(100</w:t>
            </w:r>
            <w:r w:rsidR="001E7901">
              <w:t xml:space="preserve"> </w:t>
            </w:r>
            <w:r>
              <w:t>%)</w:t>
            </w:r>
          </w:p>
          <w:p w14:paraId="4F49EA36" w14:textId="10EE367F" w:rsidR="00B64E36" w:rsidRDefault="00B64E36" w:rsidP="001E7901">
            <w:pPr>
              <w:jc w:val="both"/>
            </w:pPr>
            <w:r w:rsidRPr="004140D2">
              <w:t>Vývoj síťových aplikací</w:t>
            </w:r>
            <w:r>
              <w:t xml:space="preserve"> – garant, přednášející</w:t>
            </w:r>
            <w:r w:rsidR="001E7901">
              <w:t xml:space="preserve"> </w:t>
            </w:r>
            <w:r>
              <w:t xml:space="preserve"> (100</w:t>
            </w:r>
            <w:r w:rsidR="001E7901">
              <w:t xml:space="preserve"> </w:t>
            </w:r>
            <w:r>
              <w:t>%)</w:t>
            </w:r>
          </w:p>
        </w:tc>
      </w:tr>
      <w:tr w:rsidR="00B64E36" w14:paraId="1C112AD2" w14:textId="77777777" w:rsidTr="007755BB">
        <w:tc>
          <w:tcPr>
            <w:tcW w:w="9859" w:type="dxa"/>
            <w:gridSpan w:val="11"/>
            <w:shd w:val="clear" w:color="auto" w:fill="F7CAAC"/>
          </w:tcPr>
          <w:p w14:paraId="7783F313" w14:textId="77777777" w:rsidR="00B64E36" w:rsidRDefault="00B64E36" w:rsidP="007755BB">
            <w:pPr>
              <w:jc w:val="both"/>
            </w:pPr>
            <w:r>
              <w:rPr>
                <w:b/>
              </w:rPr>
              <w:t xml:space="preserve">Údaje o vzdělání na VŠ </w:t>
            </w:r>
          </w:p>
        </w:tc>
      </w:tr>
      <w:tr w:rsidR="00B64E36" w14:paraId="320694E8" w14:textId="77777777" w:rsidTr="007755BB">
        <w:trPr>
          <w:trHeight w:val="469"/>
        </w:trPr>
        <w:tc>
          <w:tcPr>
            <w:tcW w:w="9859" w:type="dxa"/>
            <w:gridSpan w:val="11"/>
          </w:tcPr>
          <w:p w14:paraId="59A48B23" w14:textId="77777777" w:rsidR="00B64E36" w:rsidRPr="0096315E" w:rsidRDefault="00B64E36" w:rsidP="007755BB">
            <w:pPr>
              <w:snapToGrid w:val="0"/>
            </w:pPr>
            <w:r>
              <w:t>1993</w:t>
            </w:r>
            <w:r w:rsidRPr="00BA5DE0">
              <w:t>–1998  Ing.</w:t>
            </w:r>
            <w:r>
              <w:t>,</w:t>
            </w:r>
            <w:r w:rsidRPr="00BA5DE0">
              <w:t xml:space="preserve"> VUT </w:t>
            </w:r>
            <w:r>
              <w:t>v Brně</w:t>
            </w:r>
            <w:r w:rsidRPr="00BA5DE0">
              <w:t>, Fakulta elektrotechniky a informatiky</w:t>
            </w:r>
            <w:r>
              <w:t xml:space="preserve">, obor </w:t>
            </w:r>
            <w:r w:rsidRPr="0096315E">
              <w:t>Informatika a výpočetní technika</w:t>
            </w:r>
            <w:r>
              <w:t>.</w:t>
            </w:r>
          </w:p>
          <w:p w14:paraId="187A972F" w14:textId="77777777" w:rsidR="00B64E36" w:rsidRPr="00C84215" w:rsidRDefault="00B64E36" w:rsidP="007755BB">
            <w:pPr>
              <w:jc w:val="both"/>
            </w:pPr>
            <w:r>
              <w:t>2005</w:t>
            </w:r>
            <w:r w:rsidRPr="00BA5DE0">
              <w:t>–</w:t>
            </w:r>
            <w:r>
              <w:t xml:space="preserve">2012  </w:t>
            </w:r>
            <w:r w:rsidRPr="00BA5DE0">
              <w:t>Ph</w:t>
            </w:r>
            <w:r>
              <w:t>.D</w:t>
            </w:r>
            <w:r w:rsidRPr="00BA5DE0">
              <w:t>., FAI UTB ve Zlíně</w:t>
            </w:r>
            <w:r>
              <w:t xml:space="preserve">, obor </w:t>
            </w:r>
            <w:r w:rsidRPr="0096315E">
              <w:t>Inženýrská informatika</w:t>
            </w:r>
            <w:r>
              <w:t>.</w:t>
            </w:r>
            <w:r w:rsidRPr="00822882">
              <w:rPr>
                <w:b/>
              </w:rPr>
              <w:t xml:space="preserve"> </w:t>
            </w:r>
          </w:p>
        </w:tc>
      </w:tr>
      <w:tr w:rsidR="00B64E36" w14:paraId="56FFF6C8" w14:textId="77777777" w:rsidTr="007755BB">
        <w:tc>
          <w:tcPr>
            <w:tcW w:w="9859" w:type="dxa"/>
            <w:gridSpan w:val="11"/>
            <w:shd w:val="clear" w:color="auto" w:fill="F7CAAC"/>
          </w:tcPr>
          <w:p w14:paraId="418B4FEA" w14:textId="77777777" w:rsidR="00B64E36" w:rsidRDefault="00B64E36" w:rsidP="007755BB">
            <w:pPr>
              <w:jc w:val="both"/>
              <w:rPr>
                <w:b/>
              </w:rPr>
            </w:pPr>
            <w:r>
              <w:rPr>
                <w:b/>
              </w:rPr>
              <w:t>Údaje o odborném působení od absolvování VŠ</w:t>
            </w:r>
          </w:p>
          <w:p w14:paraId="1885905D" w14:textId="77777777" w:rsidR="00B64E36" w:rsidRDefault="00B64E36" w:rsidP="007755BB">
            <w:pPr>
              <w:jc w:val="both"/>
              <w:rPr>
                <w:b/>
              </w:rPr>
            </w:pPr>
          </w:p>
        </w:tc>
      </w:tr>
      <w:tr w:rsidR="00B64E36" w14:paraId="7F16810B" w14:textId="77777777" w:rsidTr="007755BB">
        <w:trPr>
          <w:trHeight w:val="1090"/>
        </w:trPr>
        <w:tc>
          <w:tcPr>
            <w:tcW w:w="9859" w:type="dxa"/>
            <w:gridSpan w:val="11"/>
          </w:tcPr>
          <w:p w14:paraId="34AB3CEF" w14:textId="77777777" w:rsidR="00B64E36" w:rsidRDefault="00B64E36" w:rsidP="007755BB">
            <w:pPr>
              <w:jc w:val="both"/>
            </w:pPr>
            <w:r>
              <w:t>1996–1999: CAMEA, spol. s r.o. – vývoj HW a SW</w:t>
            </w:r>
          </w:p>
          <w:p w14:paraId="284D7458" w14:textId="77777777" w:rsidR="00B64E36" w:rsidRDefault="00B64E36" w:rsidP="007755BB">
            <w:pPr>
              <w:jc w:val="both"/>
            </w:pPr>
            <w:r>
              <w:t>1999–2001: UNIS, s.r.o. – vývoj HW a SW</w:t>
            </w:r>
          </w:p>
          <w:p w14:paraId="3E750D70" w14:textId="77777777" w:rsidR="00B64E36" w:rsidRDefault="00B64E36" w:rsidP="007755BB">
            <w:pPr>
              <w:jc w:val="both"/>
            </w:pPr>
            <w:r>
              <w:t>2001–2003: civilní služba, Univerzita Tomáše Bati ve Zlíně</w:t>
            </w:r>
          </w:p>
          <w:p w14:paraId="2B9167BE" w14:textId="77777777" w:rsidR="00B64E36" w:rsidRDefault="00B64E36" w:rsidP="007755BB">
            <w:pPr>
              <w:jc w:val="both"/>
            </w:pPr>
            <w:r>
              <w:t>2003–2012:  Univerzita Tomáše Bati ve Zlíně, Fakulta aplikované informatiky, asistent</w:t>
            </w:r>
          </w:p>
          <w:p w14:paraId="0445A6A3" w14:textId="77777777" w:rsidR="00B64E36" w:rsidRPr="00080943" w:rsidRDefault="00B64E36" w:rsidP="007755BB">
            <w:pPr>
              <w:jc w:val="both"/>
            </w:pPr>
            <w:r>
              <w:t>2012–dosud: Univerzita Tomáše Bati ve Zlíně, Fakulta aplikované informatiky, odborný asistent</w:t>
            </w:r>
          </w:p>
        </w:tc>
      </w:tr>
      <w:tr w:rsidR="00B64E36" w14:paraId="429C7A22" w14:textId="77777777" w:rsidTr="007755BB">
        <w:trPr>
          <w:trHeight w:val="250"/>
        </w:trPr>
        <w:tc>
          <w:tcPr>
            <w:tcW w:w="9859" w:type="dxa"/>
            <w:gridSpan w:val="11"/>
            <w:shd w:val="clear" w:color="auto" w:fill="F7CAAC"/>
          </w:tcPr>
          <w:p w14:paraId="1D618E4A" w14:textId="77777777" w:rsidR="00B64E36" w:rsidRDefault="00B64E36" w:rsidP="007755BB">
            <w:pPr>
              <w:jc w:val="both"/>
            </w:pPr>
            <w:r>
              <w:rPr>
                <w:b/>
              </w:rPr>
              <w:t>Zkušenosti s vedením kvalifikačních a rigorózních prací</w:t>
            </w:r>
          </w:p>
        </w:tc>
      </w:tr>
      <w:tr w:rsidR="00B64E36" w14:paraId="78E2C325" w14:textId="77777777" w:rsidTr="007755BB">
        <w:trPr>
          <w:trHeight w:val="504"/>
        </w:trPr>
        <w:tc>
          <w:tcPr>
            <w:tcW w:w="9859" w:type="dxa"/>
            <w:gridSpan w:val="11"/>
          </w:tcPr>
          <w:p w14:paraId="08064E9C" w14:textId="77777777" w:rsidR="00B64E36" w:rsidRDefault="00B64E36" w:rsidP="007755BB">
            <w:pPr>
              <w:jc w:val="both"/>
            </w:pPr>
            <w:r>
              <w:t xml:space="preserve">Od roku 2005 vedoucí úspěšně obhájených 62 bakalářských a 61 diplomových prací. </w:t>
            </w:r>
          </w:p>
          <w:p w14:paraId="75026B7E" w14:textId="77777777" w:rsidR="00B64E36" w:rsidRDefault="00B64E36" w:rsidP="007755BB">
            <w:pPr>
              <w:jc w:val="both"/>
            </w:pPr>
            <w:r>
              <w:t>Konzultant (pomocný školitel) 4 studentů doktorského studijního programu.</w:t>
            </w:r>
          </w:p>
        </w:tc>
      </w:tr>
      <w:tr w:rsidR="00B64E36" w14:paraId="27CE2FF2" w14:textId="77777777" w:rsidTr="007755BB">
        <w:trPr>
          <w:cantSplit/>
        </w:trPr>
        <w:tc>
          <w:tcPr>
            <w:tcW w:w="3347" w:type="dxa"/>
            <w:gridSpan w:val="2"/>
            <w:tcBorders>
              <w:top w:val="single" w:sz="12" w:space="0" w:color="auto"/>
            </w:tcBorders>
            <w:shd w:val="clear" w:color="auto" w:fill="F7CAAC"/>
          </w:tcPr>
          <w:p w14:paraId="2E6564BE"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02D6A212"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14463B"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7D74065" w14:textId="77777777" w:rsidR="00B64E36" w:rsidRDefault="00B64E36" w:rsidP="007755BB">
            <w:pPr>
              <w:jc w:val="both"/>
              <w:rPr>
                <w:b/>
              </w:rPr>
            </w:pPr>
            <w:r>
              <w:rPr>
                <w:b/>
              </w:rPr>
              <w:t>Ohlasy publikací</w:t>
            </w:r>
          </w:p>
        </w:tc>
      </w:tr>
      <w:tr w:rsidR="00B64E36" w14:paraId="0C3FA17C" w14:textId="77777777" w:rsidTr="007755BB">
        <w:trPr>
          <w:cantSplit/>
        </w:trPr>
        <w:tc>
          <w:tcPr>
            <w:tcW w:w="3347" w:type="dxa"/>
            <w:gridSpan w:val="2"/>
          </w:tcPr>
          <w:p w14:paraId="2C1214CE" w14:textId="77777777" w:rsidR="00B64E36" w:rsidRDefault="00B64E36" w:rsidP="007755BB">
            <w:pPr>
              <w:jc w:val="both"/>
            </w:pPr>
            <w:r>
              <w:t xml:space="preserve"> </w:t>
            </w:r>
          </w:p>
        </w:tc>
        <w:tc>
          <w:tcPr>
            <w:tcW w:w="2245" w:type="dxa"/>
            <w:gridSpan w:val="2"/>
          </w:tcPr>
          <w:p w14:paraId="4CB4FE06" w14:textId="77777777" w:rsidR="00B64E36" w:rsidRDefault="00B64E36" w:rsidP="007755BB">
            <w:pPr>
              <w:jc w:val="both"/>
            </w:pPr>
          </w:p>
        </w:tc>
        <w:tc>
          <w:tcPr>
            <w:tcW w:w="2248" w:type="dxa"/>
            <w:gridSpan w:val="4"/>
            <w:tcBorders>
              <w:right w:val="single" w:sz="12" w:space="0" w:color="auto"/>
            </w:tcBorders>
          </w:tcPr>
          <w:p w14:paraId="56820831" w14:textId="77777777" w:rsidR="00B64E36" w:rsidRDefault="00B64E36" w:rsidP="007755BB">
            <w:pPr>
              <w:jc w:val="both"/>
            </w:pPr>
          </w:p>
        </w:tc>
        <w:tc>
          <w:tcPr>
            <w:tcW w:w="632" w:type="dxa"/>
            <w:tcBorders>
              <w:left w:val="single" w:sz="12" w:space="0" w:color="auto"/>
            </w:tcBorders>
            <w:shd w:val="clear" w:color="auto" w:fill="F7CAAC"/>
          </w:tcPr>
          <w:p w14:paraId="55811BBD" w14:textId="77777777" w:rsidR="00B64E36" w:rsidRDefault="00B64E36" w:rsidP="007755BB">
            <w:pPr>
              <w:jc w:val="both"/>
            </w:pPr>
            <w:r>
              <w:rPr>
                <w:b/>
              </w:rPr>
              <w:t>WOS</w:t>
            </w:r>
          </w:p>
        </w:tc>
        <w:tc>
          <w:tcPr>
            <w:tcW w:w="693" w:type="dxa"/>
            <w:shd w:val="clear" w:color="auto" w:fill="F7CAAC"/>
          </w:tcPr>
          <w:p w14:paraId="5511F6A1" w14:textId="77777777" w:rsidR="00B64E36" w:rsidRDefault="00B64E36" w:rsidP="007755BB">
            <w:pPr>
              <w:jc w:val="both"/>
              <w:rPr>
                <w:sz w:val="18"/>
              </w:rPr>
            </w:pPr>
            <w:r>
              <w:rPr>
                <w:b/>
                <w:sz w:val="18"/>
              </w:rPr>
              <w:t>Scopus</w:t>
            </w:r>
          </w:p>
        </w:tc>
        <w:tc>
          <w:tcPr>
            <w:tcW w:w="694" w:type="dxa"/>
            <w:shd w:val="clear" w:color="auto" w:fill="F7CAAC"/>
          </w:tcPr>
          <w:p w14:paraId="2D2F5794" w14:textId="77777777" w:rsidR="00B64E36" w:rsidRDefault="00B64E36" w:rsidP="007755BB">
            <w:pPr>
              <w:jc w:val="both"/>
            </w:pPr>
            <w:r>
              <w:rPr>
                <w:b/>
                <w:sz w:val="18"/>
              </w:rPr>
              <w:t>ostatní</w:t>
            </w:r>
          </w:p>
        </w:tc>
      </w:tr>
      <w:tr w:rsidR="00B64E36" w14:paraId="32276C93" w14:textId="77777777" w:rsidTr="007755BB">
        <w:trPr>
          <w:cantSplit/>
          <w:trHeight w:val="70"/>
        </w:trPr>
        <w:tc>
          <w:tcPr>
            <w:tcW w:w="3347" w:type="dxa"/>
            <w:gridSpan w:val="2"/>
            <w:shd w:val="clear" w:color="auto" w:fill="F7CAAC"/>
          </w:tcPr>
          <w:p w14:paraId="0022C7ED" w14:textId="77777777" w:rsidR="00B64E36" w:rsidRDefault="00B64E36" w:rsidP="007755BB">
            <w:pPr>
              <w:jc w:val="both"/>
            </w:pPr>
            <w:r>
              <w:rPr>
                <w:b/>
              </w:rPr>
              <w:t>Obor jmenovacího řízení</w:t>
            </w:r>
          </w:p>
        </w:tc>
        <w:tc>
          <w:tcPr>
            <w:tcW w:w="2245" w:type="dxa"/>
            <w:gridSpan w:val="2"/>
            <w:shd w:val="clear" w:color="auto" w:fill="F7CAAC"/>
          </w:tcPr>
          <w:p w14:paraId="515C7336"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62BCCD96"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0027DC19" w14:textId="77777777" w:rsidR="00B64E36" w:rsidRPr="003B5737" w:rsidRDefault="00B64E36" w:rsidP="007755BB">
            <w:pPr>
              <w:jc w:val="both"/>
            </w:pPr>
            <w:r>
              <w:t>3</w:t>
            </w:r>
          </w:p>
        </w:tc>
        <w:tc>
          <w:tcPr>
            <w:tcW w:w="693" w:type="dxa"/>
            <w:vMerge w:val="restart"/>
          </w:tcPr>
          <w:p w14:paraId="14334E14" w14:textId="77777777" w:rsidR="00B64E36" w:rsidRPr="003B5737" w:rsidRDefault="00B64E36" w:rsidP="007755BB">
            <w:pPr>
              <w:jc w:val="both"/>
            </w:pPr>
            <w:r>
              <w:t>3</w:t>
            </w:r>
          </w:p>
        </w:tc>
        <w:tc>
          <w:tcPr>
            <w:tcW w:w="694" w:type="dxa"/>
            <w:vMerge w:val="restart"/>
          </w:tcPr>
          <w:p w14:paraId="0F470214" w14:textId="77777777" w:rsidR="00B64E36" w:rsidRPr="003B5737" w:rsidRDefault="00B64E36" w:rsidP="007755BB">
            <w:pPr>
              <w:jc w:val="both"/>
            </w:pPr>
            <w:r>
              <w:t>5</w:t>
            </w:r>
          </w:p>
        </w:tc>
      </w:tr>
      <w:tr w:rsidR="00B64E36" w14:paraId="26378789" w14:textId="77777777" w:rsidTr="007755BB">
        <w:trPr>
          <w:trHeight w:val="205"/>
        </w:trPr>
        <w:tc>
          <w:tcPr>
            <w:tcW w:w="3347" w:type="dxa"/>
            <w:gridSpan w:val="2"/>
          </w:tcPr>
          <w:p w14:paraId="2D7D0EFD" w14:textId="77777777" w:rsidR="00B64E36" w:rsidRDefault="00B64E36" w:rsidP="007755BB">
            <w:pPr>
              <w:jc w:val="both"/>
            </w:pPr>
          </w:p>
        </w:tc>
        <w:tc>
          <w:tcPr>
            <w:tcW w:w="2245" w:type="dxa"/>
            <w:gridSpan w:val="2"/>
          </w:tcPr>
          <w:p w14:paraId="31B4C5D2" w14:textId="77777777" w:rsidR="00B64E36" w:rsidRDefault="00B64E36" w:rsidP="007755BB">
            <w:pPr>
              <w:jc w:val="both"/>
            </w:pPr>
          </w:p>
        </w:tc>
        <w:tc>
          <w:tcPr>
            <w:tcW w:w="2248" w:type="dxa"/>
            <w:gridSpan w:val="4"/>
            <w:tcBorders>
              <w:right w:val="single" w:sz="12" w:space="0" w:color="auto"/>
            </w:tcBorders>
          </w:tcPr>
          <w:p w14:paraId="7F15CED2" w14:textId="77777777" w:rsidR="00B64E36" w:rsidRDefault="00B64E36" w:rsidP="007755BB">
            <w:pPr>
              <w:jc w:val="both"/>
            </w:pPr>
          </w:p>
        </w:tc>
        <w:tc>
          <w:tcPr>
            <w:tcW w:w="632" w:type="dxa"/>
            <w:vMerge/>
            <w:tcBorders>
              <w:left w:val="single" w:sz="12" w:space="0" w:color="auto"/>
            </w:tcBorders>
            <w:vAlign w:val="center"/>
          </w:tcPr>
          <w:p w14:paraId="02AC3DB6" w14:textId="77777777" w:rsidR="00B64E36" w:rsidRDefault="00B64E36" w:rsidP="007755BB">
            <w:pPr>
              <w:rPr>
                <w:b/>
              </w:rPr>
            </w:pPr>
          </w:p>
        </w:tc>
        <w:tc>
          <w:tcPr>
            <w:tcW w:w="693" w:type="dxa"/>
            <w:vMerge/>
            <w:vAlign w:val="center"/>
          </w:tcPr>
          <w:p w14:paraId="24C8267E" w14:textId="77777777" w:rsidR="00B64E36" w:rsidRDefault="00B64E36" w:rsidP="007755BB">
            <w:pPr>
              <w:rPr>
                <w:b/>
              </w:rPr>
            </w:pPr>
          </w:p>
        </w:tc>
        <w:tc>
          <w:tcPr>
            <w:tcW w:w="694" w:type="dxa"/>
            <w:vMerge/>
            <w:vAlign w:val="center"/>
          </w:tcPr>
          <w:p w14:paraId="2D796C2B" w14:textId="77777777" w:rsidR="00B64E36" w:rsidRDefault="00B64E36" w:rsidP="007755BB">
            <w:pPr>
              <w:rPr>
                <w:b/>
              </w:rPr>
            </w:pPr>
          </w:p>
        </w:tc>
      </w:tr>
      <w:tr w:rsidR="00B64E36" w14:paraId="23C0706A" w14:textId="77777777" w:rsidTr="007755BB">
        <w:tc>
          <w:tcPr>
            <w:tcW w:w="9859" w:type="dxa"/>
            <w:gridSpan w:val="11"/>
            <w:shd w:val="clear" w:color="auto" w:fill="F7CAAC"/>
          </w:tcPr>
          <w:p w14:paraId="3B576B69"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34E30C9C" w14:textId="77777777" w:rsidTr="007755BB">
        <w:trPr>
          <w:trHeight w:val="2347"/>
        </w:trPr>
        <w:tc>
          <w:tcPr>
            <w:tcW w:w="9859" w:type="dxa"/>
            <w:gridSpan w:val="11"/>
          </w:tcPr>
          <w:p w14:paraId="28A5611C" w14:textId="77777777" w:rsidR="00B64E36" w:rsidRPr="00392468" w:rsidRDefault="00B64E36" w:rsidP="007755BB">
            <w:pPr>
              <w:rPr>
                <w:b/>
                <w:lang w:val="en-GB"/>
              </w:rPr>
            </w:pPr>
            <w:r w:rsidRPr="00392468">
              <w:rPr>
                <w:color w:val="545454"/>
                <w:shd w:val="clear" w:color="auto" w:fill="FFFFFF"/>
                <w:lang w:val="en-GB" w:eastAsia="en-GB"/>
              </w:rPr>
              <w:t xml:space="preserve">ORCID </w:t>
            </w:r>
            <w:r w:rsidRPr="00392468">
              <w:rPr>
                <w:lang w:val="en-GB"/>
              </w:rPr>
              <w:t xml:space="preserve"> </w:t>
            </w:r>
            <w:r w:rsidRPr="00392468">
              <w:rPr>
                <w:color w:val="545454"/>
                <w:shd w:val="clear" w:color="auto" w:fill="FFFFFF"/>
                <w:lang w:val="en-GB" w:eastAsia="en-GB"/>
              </w:rPr>
              <w:t>https://</w:t>
            </w:r>
            <w:r w:rsidRPr="00392468">
              <w:rPr>
                <w:b/>
                <w:bCs/>
                <w:color w:val="6A6A6A"/>
                <w:lang w:val="en-GB" w:eastAsia="en-GB"/>
              </w:rPr>
              <w:t>orcid</w:t>
            </w:r>
            <w:r w:rsidRPr="00392468">
              <w:rPr>
                <w:color w:val="545454"/>
                <w:shd w:val="clear" w:color="auto" w:fill="FFFFFF"/>
                <w:lang w:val="en-GB" w:eastAsia="en-GB"/>
              </w:rPr>
              <w:t>.org/</w:t>
            </w:r>
            <w:r w:rsidRPr="00392468">
              <w:rPr>
                <w:lang w:val="en-GB"/>
              </w:rPr>
              <w:t>0000-0001-8925-4506</w:t>
            </w:r>
          </w:p>
          <w:p w14:paraId="6B8B3767" w14:textId="77777777" w:rsidR="00B64E36" w:rsidRPr="00392468" w:rsidRDefault="00B64E36" w:rsidP="007755BB">
            <w:pPr>
              <w:tabs>
                <w:tab w:val="left" w:pos="327"/>
              </w:tabs>
              <w:suppressAutoHyphens/>
              <w:rPr>
                <w:b/>
              </w:rPr>
            </w:pPr>
          </w:p>
          <w:p w14:paraId="56D94827" w14:textId="77777777" w:rsidR="00B64E36" w:rsidRPr="00392468" w:rsidRDefault="00B64E36" w:rsidP="007755BB">
            <w:pPr>
              <w:tabs>
                <w:tab w:val="left" w:pos="327"/>
              </w:tabs>
              <w:suppressAutoHyphens/>
            </w:pPr>
            <w:r w:rsidRPr="00392468">
              <w:rPr>
                <w:b/>
              </w:rPr>
              <w:t>DULÍK, Tomáš (70</w:t>
            </w:r>
            <w:r w:rsidRPr="00392468">
              <w:rPr>
                <w:b/>
                <w:lang w:val="en-US"/>
              </w:rPr>
              <w:t>%)</w:t>
            </w:r>
            <w:r w:rsidRPr="00392468">
              <w:rPr>
                <w:b/>
              </w:rPr>
              <w:t>,</w:t>
            </w:r>
            <w:r w:rsidRPr="00392468">
              <w:t xml:space="preserve"> BLIŽŇÁK, Michal, JAŠEK, Roman. Best Practices in Designing Low-cost Community Wireless Networks. In Social and Economic Effects of Community Wireless Networks and Infrastructures. Hershey : IGI Global, 2013, s. 215-235. ISBN 978-1-4666-2997-4.</w:t>
            </w:r>
          </w:p>
          <w:p w14:paraId="68B1E2FF" w14:textId="77777777" w:rsidR="00B64E36" w:rsidRPr="00392468" w:rsidRDefault="00B64E36" w:rsidP="007755BB">
            <w:r w:rsidRPr="00392468">
              <w:rPr>
                <w:bCs/>
              </w:rPr>
              <w:t>BLIŽŇÁK</w:t>
            </w:r>
            <w:r w:rsidRPr="00392468">
              <w:t xml:space="preserve">, </w:t>
            </w:r>
            <w:r w:rsidRPr="00392468">
              <w:rPr>
                <w:bCs/>
              </w:rPr>
              <w:t>Michal</w:t>
            </w:r>
            <w:r w:rsidRPr="00392468">
              <w:t xml:space="preserve">, </w:t>
            </w:r>
            <w:r w:rsidRPr="00392468">
              <w:rPr>
                <w:b/>
                <w:bCs/>
              </w:rPr>
              <w:t>DULÍK</w:t>
            </w:r>
            <w:r w:rsidRPr="00392468">
              <w:rPr>
                <w:b/>
              </w:rPr>
              <w:t xml:space="preserve">, </w:t>
            </w:r>
            <w:r w:rsidRPr="00392468">
              <w:rPr>
                <w:b/>
                <w:bCs/>
              </w:rPr>
              <w:t>Tomáš (25</w:t>
            </w:r>
            <w:r w:rsidRPr="00392468">
              <w:rPr>
                <w:b/>
                <w:bCs/>
                <w:lang w:val="en-US"/>
              </w:rPr>
              <w:t>%)</w:t>
            </w:r>
            <w:r w:rsidRPr="00392468">
              <w:rPr>
                <w:b/>
              </w:rPr>
              <w:t>,</w:t>
            </w:r>
            <w:r w:rsidRPr="00392468">
              <w:t xml:space="preserve"> </w:t>
            </w:r>
            <w:r w:rsidRPr="00392468">
              <w:rPr>
                <w:bCs/>
              </w:rPr>
              <w:t>JAŠEK</w:t>
            </w:r>
            <w:r w:rsidRPr="00392468">
              <w:t xml:space="preserve">, </w:t>
            </w:r>
            <w:r w:rsidRPr="00392468">
              <w:rPr>
                <w:bCs/>
              </w:rPr>
              <w:t>Roman</w:t>
            </w:r>
            <w:r w:rsidRPr="00392468">
              <w:t xml:space="preserve">, </w:t>
            </w:r>
            <w:r w:rsidRPr="00392468">
              <w:rPr>
                <w:bCs/>
              </w:rPr>
              <w:t>VAŘACHA</w:t>
            </w:r>
            <w:r w:rsidRPr="00392468">
              <w:t xml:space="preserve">, </w:t>
            </w:r>
            <w:r w:rsidRPr="00392468">
              <w:rPr>
                <w:bCs/>
              </w:rPr>
              <w:t>Pavel</w:t>
            </w:r>
            <w:r w:rsidRPr="00392468">
              <w:t xml:space="preserve">. Optimized Production-Ready Source Code Generation Based on UML. </w:t>
            </w:r>
            <w:r w:rsidRPr="00392468">
              <w:rPr>
                <w:i/>
                <w:iCs/>
              </w:rPr>
              <w:t>International Journal of Systems applications, Engineering &amp;Development</w:t>
            </w:r>
            <w:r w:rsidRPr="00392468">
              <w:t>, 2013, roč. 7, č. 1, s. 1 - 12. ISSN 2074-1308.</w:t>
            </w:r>
          </w:p>
          <w:p w14:paraId="0B5E40E2" w14:textId="26ADC066" w:rsidR="00B64E36" w:rsidRPr="00392468" w:rsidDel="00ED6AEC" w:rsidRDefault="00B64E36" w:rsidP="007755BB">
            <w:pPr>
              <w:tabs>
                <w:tab w:val="left" w:pos="327"/>
              </w:tabs>
              <w:suppressAutoHyphens/>
              <w:rPr>
                <w:del w:id="1213" w:author="Zuzka" w:date="2018-11-16T03:36:00Z"/>
              </w:rPr>
            </w:pPr>
            <w:del w:id="1214" w:author="Zuzka" w:date="2018-11-16T03:36:00Z">
              <w:r w:rsidRPr="00392468" w:rsidDel="00ED6AEC">
                <w:rPr>
                  <w:bCs/>
                </w:rPr>
                <w:delText>BLIŽŇÁK</w:delText>
              </w:r>
              <w:r w:rsidRPr="00392468" w:rsidDel="00ED6AEC">
                <w:delText xml:space="preserve">, </w:delText>
              </w:r>
              <w:r w:rsidRPr="00392468" w:rsidDel="00ED6AEC">
                <w:rPr>
                  <w:bCs/>
                </w:rPr>
                <w:delText>Michal</w:delText>
              </w:r>
              <w:r w:rsidRPr="00392468" w:rsidDel="00ED6AEC">
                <w:delText xml:space="preserve">, </w:delText>
              </w:r>
              <w:r w:rsidRPr="00392468" w:rsidDel="00ED6AEC">
                <w:rPr>
                  <w:b/>
                  <w:bCs/>
                </w:rPr>
                <w:delText>DULÍK</w:delText>
              </w:r>
              <w:r w:rsidRPr="00392468" w:rsidDel="00ED6AEC">
                <w:rPr>
                  <w:b/>
                </w:rPr>
                <w:delText xml:space="preserve">, </w:delText>
              </w:r>
              <w:r w:rsidRPr="00392468" w:rsidDel="00ED6AEC">
                <w:rPr>
                  <w:b/>
                  <w:bCs/>
                </w:rPr>
                <w:delText>Tomáš (15%)</w:delText>
              </w:r>
              <w:r w:rsidRPr="00392468" w:rsidDel="00ED6AEC">
                <w:rPr>
                  <w:lang w:val="en-US"/>
                </w:rPr>
                <w:delText>,</w:delText>
              </w:r>
              <w:r w:rsidRPr="00392468" w:rsidDel="00ED6AEC">
                <w:delText xml:space="preserve"> </w:delText>
              </w:r>
              <w:r w:rsidRPr="00392468" w:rsidDel="00ED6AEC">
                <w:rPr>
                  <w:bCs/>
                </w:rPr>
                <w:delText>JAŠEK</w:delText>
              </w:r>
              <w:r w:rsidRPr="00392468" w:rsidDel="00ED6AEC">
                <w:delText xml:space="preserve">, </w:delText>
              </w:r>
              <w:r w:rsidRPr="00392468" w:rsidDel="00ED6AEC">
                <w:rPr>
                  <w:bCs/>
                </w:rPr>
                <w:delText>Roman</w:delText>
              </w:r>
              <w:r w:rsidRPr="00392468" w:rsidDel="00ED6AEC">
                <w:delText xml:space="preserve">. Production-Ready Source Code Round-Trip Engineering. </w:delText>
              </w:r>
              <w:r w:rsidRPr="00392468" w:rsidDel="00ED6AEC">
                <w:rPr>
                  <w:i/>
                  <w:iCs/>
                </w:rPr>
                <w:delText>International Journal of Computers</w:delText>
              </w:r>
              <w:r w:rsidRPr="00392468" w:rsidDel="00ED6AEC">
                <w:delText>, 2012, roč. 6, č. 3, s. 158-169. ISSN 1998-4308.</w:delText>
              </w:r>
            </w:del>
          </w:p>
          <w:p w14:paraId="39EBD553" w14:textId="77777777" w:rsidR="00B64E36" w:rsidRDefault="00B64E36" w:rsidP="007755BB">
            <w:pPr>
              <w:rPr>
                <w:ins w:id="1215" w:author="Zuzka" w:date="2018-11-16T10:11:00Z"/>
                <w:lang w:val="en-GB" w:eastAsia="en-GB"/>
              </w:rPr>
            </w:pPr>
            <w:r w:rsidRPr="00392468">
              <w:rPr>
                <w:bCs/>
              </w:rPr>
              <w:t>BLIŽŇÁK</w:t>
            </w:r>
            <w:r w:rsidRPr="00392468">
              <w:t xml:space="preserve">, </w:t>
            </w:r>
            <w:r w:rsidRPr="00392468">
              <w:rPr>
                <w:bCs/>
              </w:rPr>
              <w:t>Michal</w:t>
            </w:r>
            <w:r w:rsidRPr="00392468">
              <w:t xml:space="preserve">, </w:t>
            </w:r>
            <w:r w:rsidRPr="00392468">
              <w:rPr>
                <w:b/>
                <w:bCs/>
              </w:rPr>
              <w:t>DULÍK</w:t>
            </w:r>
            <w:r w:rsidRPr="00392468">
              <w:rPr>
                <w:b/>
              </w:rPr>
              <w:t xml:space="preserve">, </w:t>
            </w:r>
            <w:r w:rsidRPr="00392468">
              <w:rPr>
                <w:b/>
                <w:bCs/>
              </w:rPr>
              <w:t>Tomáš (15%)</w:t>
            </w:r>
            <w:r w:rsidRPr="00392468">
              <w:rPr>
                <w:lang w:val="en-US"/>
              </w:rPr>
              <w:t>,</w:t>
            </w:r>
            <w:r w:rsidRPr="00392468">
              <w:t xml:space="preserve"> </w:t>
            </w:r>
            <w:r w:rsidRPr="00392468">
              <w:rPr>
                <w:bCs/>
              </w:rPr>
              <w:t>JAŠEK</w:t>
            </w:r>
            <w:r w:rsidRPr="00392468">
              <w:t xml:space="preserve">, </w:t>
            </w:r>
            <w:r w:rsidRPr="00392468">
              <w:rPr>
                <w:bCs/>
              </w:rPr>
              <w:t>Roman.</w:t>
            </w:r>
            <w:r w:rsidRPr="00392468">
              <w:rPr>
                <w:lang w:val="en-GB" w:eastAsia="en-GB"/>
              </w:rPr>
              <w:t xml:space="preserve"> Performance Analysis of Built-in Parallel Reduction’s Implementation in OpenMP C/C Language Extension. In </w:t>
            </w:r>
            <w:r w:rsidRPr="00392468">
              <w:rPr>
                <w:i/>
                <w:iCs/>
                <w:lang w:val="en-GB" w:eastAsia="en-GB"/>
              </w:rPr>
              <w:t>Advances in Intelligent Systems and Computing. 285</w:t>
            </w:r>
            <w:r w:rsidRPr="00392468">
              <w:rPr>
                <w:lang w:val="en-GB" w:eastAsia="en-GB"/>
              </w:rPr>
              <w:t>. Heidelberg : Springer-Verlag Berlin, 2014, s. 607-617. ISSN 2194-5357. ISBN 978-3-319-06739-1.</w:t>
            </w:r>
          </w:p>
          <w:p w14:paraId="6200E981" w14:textId="77777777" w:rsidR="00EA2A96" w:rsidRDefault="00EA2A96" w:rsidP="00EA2A96">
            <w:pPr>
              <w:rPr>
                <w:ins w:id="1216" w:author="Zuzka" w:date="2018-11-16T10:12:00Z"/>
                <w:lang w:val="en-GB" w:eastAsia="en-GB"/>
              </w:rPr>
            </w:pPr>
            <w:ins w:id="1217" w:author="Zuzka" w:date="2018-11-16T10:11:00Z">
              <w:r w:rsidRPr="00EA2A96">
                <w:rPr>
                  <w:bCs/>
                  <w:lang w:val="en-GB" w:eastAsia="en-GB"/>
                  <w:rPrChange w:id="1218" w:author="Zuzka" w:date="2018-11-16T10:12:00Z">
                    <w:rPr>
                      <w:b/>
                      <w:bCs/>
                      <w:lang w:val="en-GB" w:eastAsia="en-GB"/>
                    </w:rPr>
                  </w:rPrChange>
                </w:rPr>
                <w:t>POSPÍŠILÍK</w:t>
              </w:r>
              <w:r w:rsidRPr="00EA2A96">
                <w:rPr>
                  <w:lang w:val="en-GB" w:eastAsia="en-GB"/>
                </w:rPr>
                <w:t xml:space="preserve">, </w:t>
              </w:r>
              <w:r w:rsidRPr="00EA2A96">
                <w:rPr>
                  <w:bCs/>
                  <w:lang w:val="en-GB" w:eastAsia="en-GB"/>
                  <w:rPrChange w:id="1219" w:author="Zuzka" w:date="2018-11-16T10:12:00Z">
                    <w:rPr>
                      <w:b/>
                      <w:bCs/>
                      <w:lang w:val="en-GB" w:eastAsia="en-GB"/>
                    </w:rPr>
                  </w:rPrChange>
                </w:rPr>
                <w:t>Martin</w:t>
              </w:r>
              <w:r w:rsidRPr="00EA2A96">
                <w:rPr>
                  <w:lang w:val="en-GB" w:eastAsia="en-GB"/>
                </w:rPr>
                <w:t xml:space="preserve">, </w:t>
              </w:r>
              <w:r w:rsidRPr="00EA2A96">
                <w:rPr>
                  <w:bCs/>
                  <w:lang w:val="en-GB" w:eastAsia="en-GB"/>
                  <w:rPrChange w:id="1220" w:author="Zuzka" w:date="2018-11-16T10:12:00Z">
                    <w:rPr>
                      <w:b/>
                      <w:bCs/>
                      <w:lang w:val="en-GB" w:eastAsia="en-GB"/>
                    </w:rPr>
                  </w:rPrChange>
                </w:rPr>
                <w:t>SMÉKAL</w:t>
              </w:r>
              <w:r w:rsidRPr="00EA2A96">
                <w:rPr>
                  <w:lang w:val="en-GB" w:eastAsia="en-GB"/>
                </w:rPr>
                <w:t xml:space="preserve">, </w:t>
              </w:r>
              <w:r w:rsidRPr="00EA2A96">
                <w:rPr>
                  <w:bCs/>
                  <w:lang w:val="en-GB" w:eastAsia="en-GB"/>
                  <w:rPrChange w:id="1221" w:author="Zuzka" w:date="2018-11-16T10:12:00Z">
                    <w:rPr>
                      <w:b/>
                      <w:bCs/>
                      <w:lang w:val="en-GB" w:eastAsia="en-GB"/>
                    </w:rPr>
                  </w:rPrChange>
                </w:rPr>
                <w:t>Tomáš</w:t>
              </w:r>
              <w:r w:rsidRPr="00EA2A96">
                <w:rPr>
                  <w:lang w:val="en-GB" w:eastAsia="en-GB"/>
                </w:rPr>
                <w:t xml:space="preserve">, </w:t>
              </w:r>
              <w:r w:rsidRPr="00EA2A96">
                <w:rPr>
                  <w:bCs/>
                  <w:lang w:val="en-GB" w:eastAsia="en-GB"/>
                  <w:rPrChange w:id="1222" w:author="Zuzka" w:date="2018-11-16T10:12:00Z">
                    <w:rPr>
                      <w:b/>
                      <w:bCs/>
                      <w:lang w:val="en-GB" w:eastAsia="en-GB"/>
                    </w:rPr>
                  </w:rPrChange>
                </w:rPr>
                <w:t>ADÁMEK</w:t>
              </w:r>
              <w:r w:rsidRPr="00EA2A96">
                <w:rPr>
                  <w:lang w:val="en-GB" w:eastAsia="en-GB"/>
                </w:rPr>
                <w:t xml:space="preserve">, </w:t>
              </w:r>
              <w:r w:rsidRPr="00EA2A96">
                <w:rPr>
                  <w:bCs/>
                  <w:lang w:val="en-GB" w:eastAsia="en-GB"/>
                  <w:rPrChange w:id="1223" w:author="Zuzka" w:date="2018-11-16T10:12:00Z">
                    <w:rPr>
                      <w:b/>
                      <w:bCs/>
                      <w:lang w:val="en-GB" w:eastAsia="en-GB"/>
                    </w:rPr>
                  </w:rPrChange>
                </w:rPr>
                <w:t>Milan</w:t>
              </w:r>
              <w:r w:rsidRPr="00EA2A96">
                <w:rPr>
                  <w:lang w:val="en-GB" w:eastAsia="en-GB"/>
                </w:rPr>
                <w:t xml:space="preserve">, </w:t>
              </w:r>
            </w:ins>
            <w:ins w:id="1224" w:author="Zuzka" w:date="2018-11-16T10:12:00Z">
              <w:r w:rsidRPr="00EA2A96">
                <w:rPr>
                  <w:bCs/>
                  <w:lang w:val="en-GB" w:eastAsia="en-GB"/>
                  <w:rPrChange w:id="1225" w:author="Zuzka" w:date="2018-11-16T10:12:00Z">
                    <w:rPr>
                      <w:b/>
                      <w:bCs/>
                      <w:lang w:val="en-GB" w:eastAsia="en-GB"/>
                    </w:rPr>
                  </w:rPrChange>
                </w:rPr>
                <w:t>NEUMANN</w:t>
              </w:r>
            </w:ins>
            <w:ins w:id="1226" w:author="Zuzka" w:date="2018-11-16T10:11:00Z">
              <w:r w:rsidRPr="00EA2A96">
                <w:rPr>
                  <w:lang w:val="en-GB" w:eastAsia="en-GB"/>
                </w:rPr>
                <w:t xml:space="preserve">, </w:t>
              </w:r>
              <w:r w:rsidRPr="00EA2A96">
                <w:rPr>
                  <w:bCs/>
                  <w:lang w:val="en-GB" w:eastAsia="en-GB"/>
                  <w:rPrChange w:id="1227" w:author="Zuzka" w:date="2018-11-16T10:12:00Z">
                    <w:rPr>
                      <w:b/>
                      <w:bCs/>
                      <w:lang w:val="en-GB" w:eastAsia="en-GB"/>
                    </w:rPr>
                  </w:rPrChange>
                </w:rPr>
                <w:t>Petr</w:t>
              </w:r>
              <w:r w:rsidRPr="00EA2A96">
                <w:rPr>
                  <w:lang w:val="en-GB" w:eastAsia="en-GB"/>
                </w:rPr>
                <w:t xml:space="preserve">, </w:t>
              </w:r>
            </w:ins>
            <w:ins w:id="1228" w:author="Zuzka" w:date="2018-11-16T10:12:00Z">
              <w:r w:rsidRPr="00EA2A96">
                <w:rPr>
                  <w:b/>
                  <w:bCs/>
                  <w:lang w:val="en-GB" w:eastAsia="en-GB"/>
                </w:rPr>
                <w:t>DULÍK</w:t>
              </w:r>
            </w:ins>
            <w:ins w:id="1229" w:author="Zuzka" w:date="2018-11-16T10:11:00Z">
              <w:r w:rsidRPr="00EA2A96">
                <w:rPr>
                  <w:b/>
                  <w:lang w:val="en-GB" w:eastAsia="en-GB"/>
                  <w:rPrChange w:id="1230" w:author="Zuzka" w:date="2018-11-16T10:12:00Z">
                    <w:rPr>
                      <w:lang w:val="en-GB" w:eastAsia="en-GB"/>
                    </w:rPr>
                  </w:rPrChange>
                </w:rPr>
                <w:t xml:space="preserve">, </w:t>
              </w:r>
              <w:r w:rsidRPr="00EA2A96">
                <w:rPr>
                  <w:b/>
                  <w:bCs/>
                  <w:lang w:val="en-GB" w:eastAsia="en-GB"/>
                </w:rPr>
                <w:t>Tomáš</w:t>
              </w:r>
              <w:r w:rsidRPr="00EA2A96">
                <w:rPr>
                  <w:b/>
                  <w:lang w:val="en-GB" w:eastAsia="en-GB"/>
                  <w:rPrChange w:id="1231" w:author="Zuzka" w:date="2018-11-16T10:12:00Z">
                    <w:rPr>
                      <w:lang w:val="en-GB" w:eastAsia="en-GB"/>
                    </w:rPr>
                  </w:rPrChange>
                </w:rPr>
                <w:t>(5</w:t>
              </w:r>
            </w:ins>
            <w:ins w:id="1232" w:author="Zuzka" w:date="2018-11-16T10:12:00Z">
              <w:r w:rsidRPr="00EA2A96">
                <w:rPr>
                  <w:b/>
                  <w:lang w:val="en-US" w:eastAsia="en-GB"/>
                  <w:rPrChange w:id="1233" w:author="Zuzka" w:date="2018-11-16T10:12:00Z">
                    <w:rPr>
                      <w:lang w:val="en-US" w:eastAsia="en-GB"/>
                    </w:rPr>
                  </w:rPrChange>
                </w:rPr>
                <w:t>%</w:t>
              </w:r>
            </w:ins>
            <w:ins w:id="1234" w:author="Zuzka" w:date="2018-11-16T10:11:00Z">
              <w:r w:rsidRPr="00EA2A96">
                <w:rPr>
                  <w:b/>
                  <w:lang w:val="en-GB" w:eastAsia="en-GB"/>
                  <w:rPrChange w:id="1235" w:author="Zuzka" w:date="2018-11-16T10:12:00Z">
                    <w:rPr>
                      <w:lang w:val="en-GB" w:eastAsia="en-GB"/>
                    </w:rPr>
                  </w:rPrChange>
                </w:rPr>
                <w:t>).</w:t>
              </w:r>
              <w:r w:rsidRPr="00EA2A96">
                <w:rPr>
                  <w:lang w:val="en-GB" w:eastAsia="en-GB"/>
                </w:rPr>
                <w:t xml:space="preserve"> Remote Control of Devices by Means of GSM Network. </w:t>
              </w:r>
              <w:r w:rsidRPr="00EA2A96">
                <w:rPr>
                  <w:i/>
                  <w:iCs/>
                  <w:lang w:val="en-GB" w:eastAsia="en-GB"/>
                </w:rPr>
                <w:t>WSEAS Transactions on Communications</w:t>
              </w:r>
              <w:r w:rsidRPr="00EA2A96">
                <w:rPr>
                  <w:lang w:val="en-GB" w:eastAsia="en-GB"/>
                </w:rPr>
                <w:t>, 2016, roč. 2016, č. 2016, 15, s. 299-308. ISSN 1109-2742.</w:t>
              </w:r>
            </w:ins>
          </w:p>
          <w:p w14:paraId="7E7EFBEA" w14:textId="68755DBF" w:rsidR="00EA2A96" w:rsidRPr="0063259C" w:rsidRDefault="00EA2A96" w:rsidP="00EA2A96">
            <w:pPr>
              <w:rPr>
                <w:ins w:id="1236" w:author="Zuzka" w:date="2018-11-16T10:11:00Z"/>
                <w:lang w:eastAsia="en-GB"/>
                <w:rPrChange w:id="1237" w:author="Zuzka" w:date="2018-11-16T10:16:00Z">
                  <w:rPr>
                    <w:ins w:id="1238" w:author="Zuzka" w:date="2018-11-16T10:11:00Z"/>
                    <w:lang w:val="en-GB" w:eastAsia="en-GB"/>
                  </w:rPr>
                </w:rPrChange>
              </w:rPr>
            </w:pPr>
            <w:ins w:id="1239" w:author="Zuzka" w:date="2018-11-16T10:13:00Z">
              <w:r w:rsidRPr="00EA2A96">
                <w:rPr>
                  <w:b/>
                  <w:bCs/>
                  <w:lang w:val="en-GB" w:eastAsia="en-GB"/>
                </w:rPr>
                <w:t>DULÍK</w:t>
              </w:r>
              <w:r w:rsidRPr="002C7445">
                <w:rPr>
                  <w:b/>
                  <w:lang w:val="en-GB" w:eastAsia="en-GB"/>
                </w:rPr>
                <w:t xml:space="preserve">, </w:t>
              </w:r>
              <w:r w:rsidRPr="00EA2A96">
                <w:rPr>
                  <w:b/>
                  <w:bCs/>
                  <w:lang w:val="en-GB" w:eastAsia="en-GB"/>
                </w:rPr>
                <w:t>Tomáš</w:t>
              </w:r>
            </w:ins>
            <w:ins w:id="1240" w:author="Zuzka" w:date="2018-11-16T10:14:00Z">
              <w:r>
                <w:rPr>
                  <w:b/>
                  <w:bCs/>
                  <w:lang w:val="en-GB" w:eastAsia="en-GB"/>
                </w:rPr>
                <w:t xml:space="preserve"> </w:t>
              </w:r>
            </w:ins>
            <w:ins w:id="1241" w:author="Zuzka" w:date="2018-11-16T10:13:00Z">
              <w:r>
                <w:rPr>
                  <w:b/>
                  <w:lang w:val="en-GB" w:eastAsia="en-GB"/>
                </w:rPr>
                <w:t>(</w:t>
              </w:r>
              <w:r w:rsidR="0063259C">
                <w:rPr>
                  <w:b/>
                  <w:lang w:val="en-GB" w:eastAsia="en-GB"/>
                </w:rPr>
                <w:t>100</w:t>
              </w:r>
              <w:r w:rsidRPr="00EA2A96">
                <w:rPr>
                  <w:b/>
                  <w:lang w:val="en-US" w:eastAsia="en-GB"/>
                </w:rPr>
                <w:t>%</w:t>
              </w:r>
              <w:r w:rsidRPr="0063259C">
                <w:rPr>
                  <w:b/>
                  <w:lang w:val="en-GB" w:eastAsia="en-GB"/>
                </w:rPr>
                <w:t>)</w:t>
              </w:r>
              <w:r w:rsidR="0063259C">
                <w:rPr>
                  <w:b/>
                  <w:lang w:val="en-GB" w:eastAsia="en-GB"/>
                </w:rPr>
                <w:t>.</w:t>
              </w:r>
              <w:r w:rsidRPr="00EA2A96">
                <w:rPr>
                  <w:b/>
                  <w:lang w:val="en-GB" w:eastAsia="en-GB"/>
                  <w:rPrChange w:id="1242" w:author="Zuzka" w:date="2018-11-16T10:14:00Z">
                    <w:rPr>
                      <w:lang w:val="en-GB" w:eastAsia="en-GB"/>
                    </w:rPr>
                  </w:rPrChange>
                </w:rPr>
                <w:t xml:space="preserve"> </w:t>
              </w:r>
            </w:ins>
            <w:ins w:id="1243" w:author="Zuzka" w:date="2018-11-16T10:16:00Z">
              <w:r w:rsidR="0063259C" w:rsidRPr="0063259C">
                <w:rPr>
                  <w:lang w:val="en-GB" w:eastAsia="en-GB"/>
                </w:rPr>
                <w:t>Profiler – HW/SW zařízení pro pořizování a správu profilových křivek pro vyřezávací stroje. 2015</w:t>
              </w:r>
            </w:ins>
            <w:ins w:id="1244" w:author="Zuzka" w:date="2018-11-16T10:13:00Z">
              <w:r>
                <w:rPr>
                  <w:lang w:val="en-GB" w:eastAsia="en-GB"/>
                </w:rPr>
                <w:t>. Funk</w:t>
              </w:r>
              <w:r>
                <w:rPr>
                  <w:lang w:eastAsia="en-GB"/>
                </w:rPr>
                <w:t>ční vzorek.</w:t>
              </w:r>
            </w:ins>
          </w:p>
          <w:p w14:paraId="1F986F51" w14:textId="77777777" w:rsidR="00EA2A96" w:rsidRPr="00392468" w:rsidDel="0063259C" w:rsidRDefault="00EA2A96" w:rsidP="007755BB">
            <w:pPr>
              <w:rPr>
                <w:del w:id="1245" w:author="Zuzka" w:date="2018-11-16T10:14:00Z"/>
                <w:lang w:val="en-GB" w:eastAsia="en-GB"/>
              </w:rPr>
            </w:pPr>
          </w:p>
          <w:p w14:paraId="2763A5F9" w14:textId="77777777" w:rsidR="00B64E36" w:rsidRPr="003B5737" w:rsidRDefault="00B64E36" w:rsidP="007755BB">
            <w:pPr>
              <w:tabs>
                <w:tab w:val="left" w:pos="327"/>
              </w:tabs>
              <w:suppressAutoHyphens/>
            </w:pPr>
          </w:p>
        </w:tc>
      </w:tr>
      <w:tr w:rsidR="00B64E36" w14:paraId="731704F9" w14:textId="77777777" w:rsidTr="007755BB">
        <w:trPr>
          <w:trHeight w:val="218"/>
        </w:trPr>
        <w:tc>
          <w:tcPr>
            <w:tcW w:w="9859" w:type="dxa"/>
            <w:gridSpan w:val="11"/>
            <w:shd w:val="clear" w:color="auto" w:fill="F7CAAC"/>
          </w:tcPr>
          <w:p w14:paraId="05679DA2" w14:textId="77777777" w:rsidR="00B64E36" w:rsidRDefault="00B64E36" w:rsidP="007755BB">
            <w:pPr>
              <w:rPr>
                <w:b/>
              </w:rPr>
            </w:pPr>
            <w:r>
              <w:rPr>
                <w:b/>
              </w:rPr>
              <w:t>Působení v zahraničí</w:t>
            </w:r>
          </w:p>
        </w:tc>
      </w:tr>
      <w:tr w:rsidR="00B64E36" w14:paraId="4A14476C" w14:textId="77777777" w:rsidTr="007755BB">
        <w:trPr>
          <w:trHeight w:val="328"/>
        </w:trPr>
        <w:tc>
          <w:tcPr>
            <w:tcW w:w="9859" w:type="dxa"/>
            <w:gridSpan w:val="11"/>
          </w:tcPr>
          <w:p w14:paraId="5526BC57" w14:textId="77777777" w:rsidR="00B64E36" w:rsidRPr="003232CF" w:rsidRDefault="00B64E36" w:rsidP="007755BB">
            <w:pPr>
              <w:rPr>
                <w:lang w:val="sk-SK"/>
              </w:rPr>
            </w:pPr>
          </w:p>
        </w:tc>
      </w:tr>
      <w:tr w:rsidR="00B64E36" w14:paraId="76333B9A" w14:textId="77777777" w:rsidTr="007755BB">
        <w:trPr>
          <w:cantSplit/>
          <w:trHeight w:val="470"/>
        </w:trPr>
        <w:tc>
          <w:tcPr>
            <w:tcW w:w="2518" w:type="dxa"/>
            <w:shd w:val="clear" w:color="auto" w:fill="F7CAAC"/>
          </w:tcPr>
          <w:p w14:paraId="0704D0B5" w14:textId="77777777" w:rsidR="00B64E36" w:rsidRDefault="00B64E36" w:rsidP="007755BB">
            <w:pPr>
              <w:jc w:val="both"/>
              <w:rPr>
                <w:b/>
              </w:rPr>
            </w:pPr>
            <w:r>
              <w:rPr>
                <w:b/>
              </w:rPr>
              <w:t xml:space="preserve">Podpis </w:t>
            </w:r>
          </w:p>
        </w:tc>
        <w:tc>
          <w:tcPr>
            <w:tcW w:w="4536" w:type="dxa"/>
            <w:gridSpan w:val="5"/>
          </w:tcPr>
          <w:p w14:paraId="5EC75464" w14:textId="77777777" w:rsidR="00B64E36" w:rsidRDefault="00B64E36" w:rsidP="007755BB">
            <w:pPr>
              <w:jc w:val="both"/>
            </w:pPr>
          </w:p>
        </w:tc>
        <w:tc>
          <w:tcPr>
            <w:tcW w:w="786" w:type="dxa"/>
            <w:gridSpan w:val="2"/>
            <w:shd w:val="clear" w:color="auto" w:fill="F7CAAC"/>
          </w:tcPr>
          <w:p w14:paraId="1FFD79B7" w14:textId="77777777" w:rsidR="00B64E36" w:rsidRDefault="00B64E36" w:rsidP="007755BB">
            <w:pPr>
              <w:jc w:val="both"/>
            </w:pPr>
            <w:r>
              <w:rPr>
                <w:b/>
              </w:rPr>
              <w:t>datum</w:t>
            </w:r>
          </w:p>
        </w:tc>
        <w:tc>
          <w:tcPr>
            <w:tcW w:w="2019" w:type="dxa"/>
            <w:gridSpan w:val="3"/>
          </w:tcPr>
          <w:p w14:paraId="5A331ED8" w14:textId="1B2A2992" w:rsidR="00B64E36" w:rsidRDefault="00EA2A96" w:rsidP="007755BB">
            <w:pPr>
              <w:jc w:val="both"/>
            </w:pPr>
            <w:ins w:id="1246" w:author="Zuzka" w:date="2018-11-16T10:06:00Z">
              <w:r>
                <w:t>16</w:t>
              </w:r>
            </w:ins>
            <w:del w:id="1247" w:author="Zuzka" w:date="2018-11-16T10:06:00Z">
              <w:r w:rsidR="00B64E36" w:rsidDel="00EA2A96">
                <w:delText>28</w:delText>
              </w:r>
            </w:del>
            <w:r w:rsidR="00B64E36">
              <w:t xml:space="preserve">. </w:t>
            </w:r>
            <w:ins w:id="1248" w:author="Zuzka" w:date="2018-11-16T10:06:00Z">
              <w:r>
                <w:t>11</w:t>
              </w:r>
            </w:ins>
            <w:del w:id="1249" w:author="Zuzka" w:date="2018-11-16T10:06:00Z">
              <w:r w:rsidR="00B64E36" w:rsidDel="00EA2A96">
                <w:delText>8</w:delText>
              </w:r>
            </w:del>
            <w:r w:rsidR="00B64E36">
              <w:t>. 2018</w:t>
            </w:r>
          </w:p>
        </w:tc>
      </w:tr>
    </w:tbl>
    <w:p w14:paraId="26827BCE" w14:textId="77777777" w:rsidR="00B64E36" w:rsidRDefault="00B64E36" w:rsidP="00B64E36"/>
    <w:p w14:paraId="76D46739" w14:textId="77777777" w:rsidR="00B64E36" w:rsidRDefault="00B64E36" w:rsidP="00B64E3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250">
          <w:tblGrid>
            <w:gridCol w:w="76"/>
            <w:gridCol w:w="2442"/>
            <w:gridCol w:w="829"/>
            <w:gridCol w:w="1721"/>
            <w:gridCol w:w="524"/>
            <w:gridCol w:w="468"/>
            <w:gridCol w:w="994"/>
            <w:gridCol w:w="709"/>
            <w:gridCol w:w="77"/>
            <w:gridCol w:w="632"/>
            <w:gridCol w:w="693"/>
            <w:gridCol w:w="694"/>
            <w:gridCol w:w="76"/>
          </w:tblGrid>
        </w:tblGridChange>
      </w:tblGrid>
      <w:tr w:rsidR="00B64E36" w14:paraId="1891315D" w14:textId="77777777" w:rsidTr="007755BB">
        <w:tc>
          <w:tcPr>
            <w:tcW w:w="9859" w:type="dxa"/>
            <w:gridSpan w:val="11"/>
            <w:tcBorders>
              <w:bottom w:val="double" w:sz="4" w:space="0" w:color="auto"/>
            </w:tcBorders>
            <w:shd w:val="clear" w:color="auto" w:fill="BDD6EE"/>
          </w:tcPr>
          <w:p w14:paraId="4D88EA4C" w14:textId="7C3D5EC4" w:rsidR="00B64E36" w:rsidRDefault="00B64E36" w:rsidP="007755BB">
            <w:pPr>
              <w:tabs>
                <w:tab w:val="right" w:pos="950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0E536ABB" w14:textId="77777777" w:rsidTr="007755BB">
        <w:tc>
          <w:tcPr>
            <w:tcW w:w="2518" w:type="dxa"/>
            <w:tcBorders>
              <w:top w:val="double" w:sz="4" w:space="0" w:color="auto"/>
            </w:tcBorders>
            <w:shd w:val="clear" w:color="auto" w:fill="F7CAAC"/>
          </w:tcPr>
          <w:p w14:paraId="151F88C4" w14:textId="77777777" w:rsidR="00B64E36" w:rsidRDefault="00B64E36" w:rsidP="007755BB">
            <w:pPr>
              <w:jc w:val="both"/>
              <w:rPr>
                <w:b/>
              </w:rPr>
            </w:pPr>
            <w:r>
              <w:rPr>
                <w:b/>
              </w:rPr>
              <w:t>Vysoká škola</w:t>
            </w:r>
          </w:p>
        </w:tc>
        <w:tc>
          <w:tcPr>
            <w:tcW w:w="7341" w:type="dxa"/>
            <w:gridSpan w:val="10"/>
          </w:tcPr>
          <w:p w14:paraId="75CE81B8" w14:textId="77777777" w:rsidR="00B64E36" w:rsidRDefault="00B64E36" w:rsidP="007755BB">
            <w:pPr>
              <w:jc w:val="both"/>
            </w:pPr>
            <w:r>
              <w:t>Univerzita Tomáše Bati ve Zlíně</w:t>
            </w:r>
          </w:p>
        </w:tc>
      </w:tr>
      <w:tr w:rsidR="00B64E36" w14:paraId="4D118D70" w14:textId="77777777" w:rsidTr="007755BB">
        <w:tc>
          <w:tcPr>
            <w:tcW w:w="2518" w:type="dxa"/>
            <w:shd w:val="clear" w:color="auto" w:fill="F7CAAC"/>
          </w:tcPr>
          <w:p w14:paraId="31323737" w14:textId="77777777" w:rsidR="00B64E36" w:rsidRDefault="00B64E36" w:rsidP="007755BB">
            <w:pPr>
              <w:jc w:val="both"/>
              <w:rPr>
                <w:b/>
              </w:rPr>
            </w:pPr>
            <w:r>
              <w:rPr>
                <w:b/>
              </w:rPr>
              <w:t>Součást vysoké školy</w:t>
            </w:r>
          </w:p>
        </w:tc>
        <w:tc>
          <w:tcPr>
            <w:tcW w:w="7341" w:type="dxa"/>
            <w:gridSpan w:val="10"/>
          </w:tcPr>
          <w:p w14:paraId="6E7D040E" w14:textId="77777777" w:rsidR="00B64E36" w:rsidRDefault="00B64E36" w:rsidP="007755BB">
            <w:pPr>
              <w:jc w:val="both"/>
            </w:pPr>
            <w:r>
              <w:t>Fakulta aplikované informatiky</w:t>
            </w:r>
          </w:p>
        </w:tc>
      </w:tr>
      <w:tr w:rsidR="00B64E36" w14:paraId="6EC3D857" w14:textId="77777777" w:rsidTr="007755BB">
        <w:tc>
          <w:tcPr>
            <w:tcW w:w="2518" w:type="dxa"/>
            <w:shd w:val="clear" w:color="auto" w:fill="F7CAAC"/>
          </w:tcPr>
          <w:p w14:paraId="356BE15F" w14:textId="77777777" w:rsidR="00B64E36" w:rsidRDefault="00B64E36" w:rsidP="007755BB">
            <w:pPr>
              <w:jc w:val="both"/>
              <w:rPr>
                <w:b/>
              </w:rPr>
            </w:pPr>
            <w:r>
              <w:rPr>
                <w:b/>
              </w:rPr>
              <w:t>Název studijního programu</w:t>
            </w:r>
          </w:p>
        </w:tc>
        <w:tc>
          <w:tcPr>
            <w:tcW w:w="7341" w:type="dxa"/>
            <w:gridSpan w:val="10"/>
          </w:tcPr>
          <w:p w14:paraId="06B1D1A2" w14:textId="77777777" w:rsidR="00B64E36" w:rsidRDefault="00B64E36" w:rsidP="007755BB">
            <w:pPr>
              <w:jc w:val="both"/>
            </w:pPr>
            <w:r>
              <w:t>Softwarové inženýrství</w:t>
            </w:r>
          </w:p>
        </w:tc>
      </w:tr>
      <w:tr w:rsidR="00B64E36" w14:paraId="4C6728E3" w14:textId="77777777" w:rsidTr="007755BB">
        <w:tc>
          <w:tcPr>
            <w:tcW w:w="2518" w:type="dxa"/>
            <w:shd w:val="clear" w:color="auto" w:fill="F7CAAC"/>
          </w:tcPr>
          <w:p w14:paraId="6A4F6D0D" w14:textId="77777777" w:rsidR="00B64E36" w:rsidRDefault="00B64E36" w:rsidP="007755BB">
            <w:pPr>
              <w:jc w:val="both"/>
              <w:rPr>
                <w:b/>
              </w:rPr>
            </w:pPr>
            <w:r>
              <w:rPr>
                <w:b/>
              </w:rPr>
              <w:t>Jméno a příjmení</w:t>
            </w:r>
          </w:p>
        </w:tc>
        <w:tc>
          <w:tcPr>
            <w:tcW w:w="4536" w:type="dxa"/>
            <w:gridSpan w:val="5"/>
          </w:tcPr>
          <w:p w14:paraId="041777D9" w14:textId="77777777" w:rsidR="00B64E36" w:rsidRDefault="00B64E36" w:rsidP="007755BB">
            <w:pPr>
              <w:jc w:val="both"/>
            </w:pPr>
            <w:r>
              <w:t xml:space="preserve">Dušan </w:t>
            </w:r>
            <w:bookmarkStart w:id="1251" w:name="aHrabec"/>
            <w:r>
              <w:t>Hrabec</w:t>
            </w:r>
            <w:bookmarkEnd w:id="1251"/>
          </w:p>
        </w:tc>
        <w:tc>
          <w:tcPr>
            <w:tcW w:w="709" w:type="dxa"/>
            <w:shd w:val="clear" w:color="auto" w:fill="F7CAAC"/>
          </w:tcPr>
          <w:p w14:paraId="135D776F" w14:textId="77777777" w:rsidR="00B64E36" w:rsidRDefault="00B64E36" w:rsidP="007755BB">
            <w:pPr>
              <w:jc w:val="both"/>
              <w:rPr>
                <w:b/>
              </w:rPr>
            </w:pPr>
            <w:r>
              <w:rPr>
                <w:b/>
              </w:rPr>
              <w:t>Tituly</w:t>
            </w:r>
          </w:p>
        </w:tc>
        <w:tc>
          <w:tcPr>
            <w:tcW w:w="2096" w:type="dxa"/>
            <w:gridSpan w:val="4"/>
          </w:tcPr>
          <w:p w14:paraId="03BB8843" w14:textId="77777777" w:rsidR="00B64E36" w:rsidRDefault="00B64E36" w:rsidP="007755BB">
            <w:pPr>
              <w:jc w:val="both"/>
            </w:pPr>
            <w:r>
              <w:t>Ing. Ph.D.</w:t>
            </w:r>
          </w:p>
        </w:tc>
      </w:tr>
      <w:tr w:rsidR="00B64E36" w14:paraId="4744E620" w14:textId="77777777" w:rsidTr="007755BB">
        <w:tc>
          <w:tcPr>
            <w:tcW w:w="2518" w:type="dxa"/>
            <w:shd w:val="clear" w:color="auto" w:fill="F7CAAC"/>
          </w:tcPr>
          <w:p w14:paraId="2C986F4C" w14:textId="77777777" w:rsidR="00B64E36" w:rsidRDefault="00B64E36" w:rsidP="007755BB">
            <w:pPr>
              <w:jc w:val="both"/>
              <w:rPr>
                <w:b/>
              </w:rPr>
            </w:pPr>
            <w:r>
              <w:rPr>
                <w:b/>
              </w:rPr>
              <w:t>Rok narození</w:t>
            </w:r>
          </w:p>
        </w:tc>
        <w:tc>
          <w:tcPr>
            <w:tcW w:w="829" w:type="dxa"/>
          </w:tcPr>
          <w:p w14:paraId="6EF2807C" w14:textId="77777777" w:rsidR="00B64E36" w:rsidRDefault="00B64E36" w:rsidP="007755BB">
            <w:pPr>
              <w:jc w:val="both"/>
            </w:pPr>
            <w:r>
              <w:t>1986</w:t>
            </w:r>
          </w:p>
        </w:tc>
        <w:tc>
          <w:tcPr>
            <w:tcW w:w="1721" w:type="dxa"/>
            <w:shd w:val="clear" w:color="auto" w:fill="F7CAAC"/>
          </w:tcPr>
          <w:p w14:paraId="683818FE" w14:textId="77777777" w:rsidR="00B64E36" w:rsidRDefault="00B64E36" w:rsidP="007755BB">
            <w:pPr>
              <w:jc w:val="both"/>
              <w:rPr>
                <w:b/>
              </w:rPr>
            </w:pPr>
            <w:r>
              <w:rPr>
                <w:b/>
              </w:rPr>
              <w:t>typ vztahu k VŠ</w:t>
            </w:r>
          </w:p>
        </w:tc>
        <w:tc>
          <w:tcPr>
            <w:tcW w:w="992" w:type="dxa"/>
            <w:gridSpan w:val="2"/>
          </w:tcPr>
          <w:p w14:paraId="4B23C388" w14:textId="77777777" w:rsidR="00B64E36" w:rsidRDefault="00B64E36" w:rsidP="007755BB">
            <w:pPr>
              <w:jc w:val="both"/>
            </w:pPr>
            <w:r>
              <w:t>pp.</w:t>
            </w:r>
          </w:p>
        </w:tc>
        <w:tc>
          <w:tcPr>
            <w:tcW w:w="994" w:type="dxa"/>
            <w:shd w:val="clear" w:color="auto" w:fill="F7CAAC"/>
          </w:tcPr>
          <w:p w14:paraId="36110A87" w14:textId="77777777" w:rsidR="00B64E36" w:rsidRDefault="00B64E36" w:rsidP="007755BB">
            <w:pPr>
              <w:jc w:val="both"/>
              <w:rPr>
                <w:b/>
              </w:rPr>
            </w:pPr>
            <w:r>
              <w:rPr>
                <w:b/>
              </w:rPr>
              <w:t>rozsah</w:t>
            </w:r>
          </w:p>
        </w:tc>
        <w:tc>
          <w:tcPr>
            <w:tcW w:w="709" w:type="dxa"/>
          </w:tcPr>
          <w:p w14:paraId="46CDB9E1" w14:textId="77777777" w:rsidR="00B64E36" w:rsidRDefault="00B64E36" w:rsidP="007755BB">
            <w:pPr>
              <w:jc w:val="both"/>
            </w:pPr>
            <w:r>
              <w:t>40</w:t>
            </w:r>
          </w:p>
        </w:tc>
        <w:tc>
          <w:tcPr>
            <w:tcW w:w="709" w:type="dxa"/>
            <w:gridSpan w:val="2"/>
            <w:shd w:val="clear" w:color="auto" w:fill="F7CAAC"/>
          </w:tcPr>
          <w:p w14:paraId="5D60C899" w14:textId="77777777" w:rsidR="00B64E36" w:rsidRDefault="00B64E36" w:rsidP="007755BB">
            <w:pPr>
              <w:jc w:val="both"/>
              <w:rPr>
                <w:b/>
              </w:rPr>
            </w:pPr>
            <w:r>
              <w:rPr>
                <w:b/>
              </w:rPr>
              <w:t>do kdy</w:t>
            </w:r>
          </w:p>
        </w:tc>
        <w:tc>
          <w:tcPr>
            <w:tcW w:w="1387" w:type="dxa"/>
            <w:gridSpan w:val="2"/>
          </w:tcPr>
          <w:p w14:paraId="64FC89F2" w14:textId="77777777" w:rsidR="00B64E36" w:rsidRDefault="00B64E36" w:rsidP="007755BB">
            <w:pPr>
              <w:jc w:val="both"/>
            </w:pPr>
            <w:r>
              <w:t>08/19</w:t>
            </w:r>
          </w:p>
        </w:tc>
      </w:tr>
      <w:tr w:rsidR="00B64E36" w14:paraId="731E22FB" w14:textId="77777777" w:rsidTr="007755BB">
        <w:tc>
          <w:tcPr>
            <w:tcW w:w="5068" w:type="dxa"/>
            <w:gridSpan w:val="3"/>
            <w:shd w:val="clear" w:color="auto" w:fill="F7CAAC"/>
          </w:tcPr>
          <w:p w14:paraId="393D31F7" w14:textId="77777777" w:rsidR="00B64E36" w:rsidRDefault="00B64E36" w:rsidP="007755BB">
            <w:pPr>
              <w:jc w:val="both"/>
              <w:rPr>
                <w:b/>
              </w:rPr>
            </w:pPr>
            <w:r>
              <w:rPr>
                <w:b/>
              </w:rPr>
              <w:t>Typ vztahu na součásti VŠ, která uskutečňuje st. program</w:t>
            </w:r>
          </w:p>
        </w:tc>
        <w:tc>
          <w:tcPr>
            <w:tcW w:w="992" w:type="dxa"/>
            <w:gridSpan w:val="2"/>
          </w:tcPr>
          <w:p w14:paraId="7BB2B07C" w14:textId="77777777" w:rsidR="00B64E36" w:rsidRDefault="00B64E36" w:rsidP="007755BB">
            <w:pPr>
              <w:jc w:val="both"/>
            </w:pPr>
            <w:del w:id="1252" w:author="Zuzka" w:date="2018-11-12T22:42:00Z">
              <w:r w:rsidDel="00901E07">
                <w:delText>pp.</w:delText>
              </w:r>
            </w:del>
          </w:p>
        </w:tc>
        <w:tc>
          <w:tcPr>
            <w:tcW w:w="994" w:type="dxa"/>
            <w:shd w:val="clear" w:color="auto" w:fill="F7CAAC"/>
          </w:tcPr>
          <w:p w14:paraId="11298A7F" w14:textId="77777777" w:rsidR="00B64E36" w:rsidRDefault="00B64E36" w:rsidP="007755BB">
            <w:pPr>
              <w:jc w:val="both"/>
              <w:rPr>
                <w:b/>
              </w:rPr>
            </w:pPr>
            <w:r>
              <w:rPr>
                <w:b/>
              </w:rPr>
              <w:t>rozsah</w:t>
            </w:r>
          </w:p>
        </w:tc>
        <w:tc>
          <w:tcPr>
            <w:tcW w:w="709" w:type="dxa"/>
          </w:tcPr>
          <w:p w14:paraId="01B2F0F3" w14:textId="77777777" w:rsidR="00B64E36" w:rsidRDefault="00B64E36" w:rsidP="007755BB">
            <w:pPr>
              <w:jc w:val="both"/>
            </w:pPr>
            <w:del w:id="1253" w:author="Zuzka" w:date="2018-11-12T22:42:00Z">
              <w:r w:rsidDel="00901E07">
                <w:delText>40</w:delText>
              </w:r>
            </w:del>
          </w:p>
        </w:tc>
        <w:tc>
          <w:tcPr>
            <w:tcW w:w="709" w:type="dxa"/>
            <w:gridSpan w:val="2"/>
            <w:shd w:val="clear" w:color="auto" w:fill="F7CAAC"/>
          </w:tcPr>
          <w:p w14:paraId="48D24057" w14:textId="77777777" w:rsidR="00B64E36" w:rsidRDefault="00B64E36" w:rsidP="007755BB">
            <w:pPr>
              <w:jc w:val="both"/>
              <w:rPr>
                <w:b/>
              </w:rPr>
            </w:pPr>
            <w:r>
              <w:rPr>
                <w:b/>
              </w:rPr>
              <w:t>do kdy</w:t>
            </w:r>
          </w:p>
        </w:tc>
        <w:tc>
          <w:tcPr>
            <w:tcW w:w="1387" w:type="dxa"/>
            <w:gridSpan w:val="2"/>
          </w:tcPr>
          <w:p w14:paraId="44FB2DF0" w14:textId="77777777" w:rsidR="00B64E36" w:rsidRDefault="00B64E36" w:rsidP="007755BB">
            <w:pPr>
              <w:jc w:val="both"/>
            </w:pPr>
            <w:del w:id="1254" w:author="Zuzka" w:date="2018-11-12T22:42:00Z">
              <w:r w:rsidDel="00901E07">
                <w:delText>08/19</w:delText>
              </w:r>
            </w:del>
          </w:p>
        </w:tc>
      </w:tr>
      <w:tr w:rsidR="00B64E36" w14:paraId="3C2E5AE1" w14:textId="77777777" w:rsidTr="007755BB">
        <w:tc>
          <w:tcPr>
            <w:tcW w:w="6060" w:type="dxa"/>
            <w:gridSpan w:val="5"/>
            <w:shd w:val="clear" w:color="auto" w:fill="F7CAAC"/>
          </w:tcPr>
          <w:p w14:paraId="6630EC5F"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7DE8D5A5" w14:textId="77777777" w:rsidR="00B64E36" w:rsidRDefault="00B64E36" w:rsidP="007755BB">
            <w:pPr>
              <w:jc w:val="both"/>
              <w:rPr>
                <w:b/>
              </w:rPr>
            </w:pPr>
            <w:r>
              <w:rPr>
                <w:b/>
              </w:rPr>
              <w:t>typ prac. vztahu</w:t>
            </w:r>
          </w:p>
        </w:tc>
        <w:tc>
          <w:tcPr>
            <w:tcW w:w="2096" w:type="dxa"/>
            <w:gridSpan w:val="4"/>
            <w:shd w:val="clear" w:color="auto" w:fill="F7CAAC"/>
          </w:tcPr>
          <w:p w14:paraId="685912AD" w14:textId="77777777" w:rsidR="00B64E36" w:rsidRDefault="00B64E36" w:rsidP="007755BB">
            <w:pPr>
              <w:jc w:val="both"/>
              <w:rPr>
                <w:b/>
              </w:rPr>
            </w:pPr>
            <w:r>
              <w:rPr>
                <w:b/>
              </w:rPr>
              <w:t>rozsah</w:t>
            </w:r>
          </w:p>
        </w:tc>
      </w:tr>
      <w:tr w:rsidR="00B64E36" w14:paraId="580D6892" w14:textId="77777777" w:rsidTr="007755BB">
        <w:tc>
          <w:tcPr>
            <w:tcW w:w="6060" w:type="dxa"/>
            <w:gridSpan w:val="5"/>
          </w:tcPr>
          <w:p w14:paraId="59613005" w14:textId="77777777" w:rsidR="00B64E36" w:rsidRDefault="00B64E36" w:rsidP="007755BB">
            <w:pPr>
              <w:jc w:val="both"/>
            </w:pPr>
          </w:p>
        </w:tc>
        <w:tc>
          <w:tcPr>
            <w:tcW w:w="1703" w:type="dxa"/>
            <w:gridSpan w:val="2"/>
          </w:tcPr>
          <w:p w14:paraId="007C1832" w14:textId="77777777" w:rsidR="00B64E36" w:rsidRDefault="00B64E36" w:rsidP="007755BB">
            <w:pPr>
              <w:jc w:val="both"/>
            </w:pPr>
          </w:p>
        </w:tc>
        <w:tc>
          <w:tcPr>
            <w:tcW w:w="2096" w:type="dxa"/>
            <w:gridSpan w:val="4"/>
          </w:tcPr>
          <w:p w14:paraId="33B8EA9D" w14:textId="77777777" w:rsidR="00B64E36" w:rsidRDefault="00B64E36" w:rsidP="007755BB">
            <w:pPr>
              <w:jc w:val="both"/>
            </w:pPr>
          </w:p>
        </w:tc>
      </w:tr>
      <w:tr w:rsidR="00B64E36" w14:paraId="2CE8F9CC" w14:textId="77777777" w:rsidTr="007755BB">
        <w:tc>
          <w:tcPr>
            <w:tcW w:w="6060" w:type="dxa"/>
            <w:gridSpan w:val="5"/>
          </w:tcPr>
          <w:p w14:paraId="15717EB9" w14:textId="77777777" w:rsidR="00B64E36" w:rsidRDefault="00B64E36" w:rsidP="007755BB">
            <w:pPr>
              <w:jc w:val="both"/>
            </w:pPr>
          </w:p>
        </w:tc>
        <w:tc>
          <w:tcPr>
            <w:tcW w:w="1703" w:type="dxa"/>
            <w:gridSpan w:val="2"/>
          </w:tcPr>
          <w:p w14:paraId="3E173A8D" w14:textId="77777777" w:rsidR="00B64E36" w:rsidRDefault="00B64E36" w:rsidP="007755BB">
            <w:pPr>
              <w:jc w:val="both"/>
            </w:pPr>
          </w:p>
        </w:tc>
        <w:tc>
          <w:tcPr>
            <w:tcW w:w="2096" w:type="dxa"/>
            <w:gridSpan w:val="4"/>
          </w:tcPr>
          <w:p w14:paraId="1C2E07AB" w14:textId="77777777" w:rsidR="00B64E36" w:rsidRDefault="00B64E36" w:rsidP="007755BB">
            <w:pPr>
              <w:jc w:val="both"/>
            </w:pPr>
          </w:p>
        </w:tc>
      </w:tr>
      <w:tr w:rsidR="00B64E36" w14:paraId="59B3072B" w14:textId="77777777" w:rsidTr="007755BB">
        <w:tc>
          <w:tcPr>
            <w:tcW w:w="6060" w:type="dxa"/>
            <w:gridSpan w:val="5"/>
          </w:tcPr>
          <w:p w14:paraId="00C3D650" w14:textId="77777777" w:rsidR="00B64E36" w:rsidRDefault="00B64E36" w:rsidP="007755BB">
            <w:pPr>
              <w:jc w:val="both"/>
            </w:pPr>
          </w:p>
        </w:tc>
        <w:tc>
          <w:tcPr>
            <w:tcW w:w="1703" w:type="dxa"/>
            <w:gridSpan w:val="2"/>
          </w:tcPr>
          <w:p w14:paraId="74016E50" w14:textId="77777777" w:rsidR="00B64E36" w:rsidRDefault="00B64E36" w:rsidP="007755BB">
            <w:pPr>
              <w:jc w:val="both"/>
            </w:pPr>
          </w:p>
        </w:tc>
        <w:tc>
          <w:tcPr>
            <w:tcW w:w="2096" w:type="dxa"/>
            <w:gridSpan w:val="4"/>
          </w:tcPr>
          <w:p w14:paraId="75F1D631" w14:textId="77777777" w:rsidR="00B64E36" w:rsidRDefault="00B64E36" w:rsidP="007755BB">
            <w:pPr>
              <w:jc w:val="both"/>
            </w:pPr>
          </w:p>
        </w:tc>
      </w:tr>
      <w:tr w:rsidR="00B64E36" w14:paraId="24E969A8" w14:textId="77777777" w:rsidTr="007755BB">
        <w:tc>
          <w:tcPr>
            <w:tcW w:w="6060" w:type="dxa"/>
            <w:gridSpan w:val="5"/>
          </w:tcPr>
          <w:p w14:paraId="4426CFB7" w14:textId="77777777" w:rsidR="00B64E36" w:rsidRDefault="00B64E36" w:rsidP="007755BB">
            <w:pPr>
              <w:jc w:val="both"/>
            </w:pPr>
          </w:p>
        </w:tc>
        <w:tc>
          <w:tcPr>
            <w:tcW w:w="1703" w:type="dxa"/>
            <w:gridSpan w:val="2"/>
          </w:tcPr>
          <w:p w14:paraId="1FFB8A2E" w14:textId="77777777" w:rsidR="00B64E36" w:rsidRDefault="00B64E36" w:rsidP="007755BB">
            <w:pPr>
              <w:jc w:val="both"/>
            </w:pPr>
          </w:p>
        </w:tc>
        <w:tc>
          <w:tcPr>
            <w:tcW w:w="2096" w:type="dxa"/>
            <w:gridSpan w:val="4"/>
          </w:tcPr>
          <w:p w14:paraId="0FF0D35E" w14:textId="77777777" w:rsidR="00B64E36" w:rsidRDefault="00B64E36" w:rsidP="007755BB">
            <w:pPr>
              <w:jc w:val="both"/>
            </w:pPr>
          </w:p>
        </w:tc>
      </w:tr>
      <w:tr w:rsidR="00B64E36" w14:paraId="410FA2AB" w14:textId="77777777" w:rsidTr="007755BB">
        <w:tc>
          <w:tcPr>
            <w:tcW w:w="9859" w:type="dxa"/>
            <w:gridSpan w:val="11"/>
            <w:shd w:val="clear" w:color="auto" w:fill="F7CAAC"/>
          </w:tcPr>
          <w:p w14:paraId="298727D3"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2ACB6402" w14:textId="77777777" w:rsidTr="007755BB">
        <w:trPr>
          <w:trHeight w:val="1118"/>
        </w:trPr>
        <w:tc>
          <w:tcPr>
            <w:tcW w:w="9859" w:type="dxa"/>
            <w:gridSpan w:val="11"/>
            <w:tcBorders>
              <w:top w:val="nil"/>
            </w:tcBorders>
          </w:tcPr>
          <w:p w14:paraId="0FE04BDF" w14:textId="4BBC1060" w:rsidR="00B64E36" w:rsidRDefault="00B64E36" w:rsidP="001E7901">
            <w:pPr>
              <w:jc w:val="both"/>
            </w:pPr>
            <w:r>
              <w:t>Optimalizační metody – garant, přednášející (100</w:t>
            </w:r>
            <w:r w:rsidR="001E7901">
              <w:t xml:space="preserve"> </w:t>
            </w:r>
            <w:r>
              <w:t>%)</w:t>
            </w:r>
          </w:p>
        </w:tc>
      </w:tr>
      <w:tr w:rsidR="00B64E36" w14:paraId="3EB73982" w14:textId="77777777" w:rsidTr="007755BB">
        <w:tc>
          <w:tcPr>
            <w:tcW w:w="9859" w:type="dxa"/>
            <w:gridSpan w:val="11"/>
            <w:shd w:val="clear" w:color="auto" w:fill="F7CAAC"/>
          </w:tcPr>
          <w:p w14:paraId="57C86AD4" w14:textId="77777777" w:rsidR="00B64E36" w:rsidRDefault="00B64E36" w:rsidP="007755BB">
            <w:pPr>
              <w:jc w:val="both"/>
            </w:pPr>
            <w:r>
              <w:rPr>
                <w:b/>
              </w:rPr>
              <w:t xml:space="preserve">Údaje o vzdělání na VŠ </w:t>
            </w:r>
          </w:p>
        </w:tc>
      </w:tr>
      <w:tr w:rsidR="00B64E36" w14:paraId="17A306E5" w14:textId="77777777" w:rsidTr="007755BB">
        <w:trPr>
          <w:trHeight w:val="1055"/>
        </w:trPr>
        <w:tc>
          <w:tcPr>
            <w:tcW w:w="9859" w:type="dxa"/>
            <w:gridSpan w:val="11"/>
          </w:tcPr>
          <w:p w14:paraId="1625F8AF" w14:textId="77777777" w:rsidR="00B64E36" w:rsidRDefault="00B64E36" w:rsidP="007755BB">
            <w:pPr>
              <w:jc w:val="both"/>
            </w:pPr>
            <w:r>
              <w:t>2006</w:t>
            </w:r>
            <w:r w:rsidRPr="009D3BE2">
              <w:t xml:space="preserve"> – </w:t>
            </w:r>
            <w:r>
              <w:t>2009</w:t>
            </w:r>
            <w:r w:rsidRPr="009D3BE2">
              <w:t xml:space="preserve">: </w:t>
            </w:r>
            <w:r>
              <w:t>VUT</w:t>
            </w:r>
            <w:r w:rsidRPr="00CB20AC">
              <w:t xml:space="preserve"> v Brně</w:t>
            </w:r>
            <w:r w:rsidRPr="009D3BE2">
              <w:t xml:space="preserve">, </w:t>
            </w:r>
            <w:r w:rsidRPr="00CB20AC">
              <w:t>Fakulta strojního inženýrství</w:t>
            </w:r>
            <w:r w:rsidRPr="009D3BE2">
              <w:t>, obor „</w:t>
            </w:r>
            <w:r w:rsidRPr="00CB20AC">
              <w:t>Matematické inženýrství</w:t>
            </w:r>
            <w:r w:rsidRPr="009D3BE2">
              <w:t>“, (</w:t>
            </w:r>
            <w:r>
              <w:t>Bc</w:t>
            </w:r>
            <w:r w:rsidRPr="009D3BE2">
              <w:t>.)</w:t>
            </w:r>
          </w:p>
          <w:p w14:paraId="49C21DDA" w14:textId="77777777" w:rsidR="00B64E36" w:rsidRPr="009D3BE2" w:rsidRDefault="00B64E36" w:rsidP="007755BB">
            <w:pPr>
              <w:jc w:val="both"/>
            </w:pPr>
            <w:r>
              <w:t>2009</w:t>
            </w:r>
            <w:r w:rsidRPr="009D3BE2">
              <w:t xml:space="preserve"> – </w:t>
            </w:r>
            <w:r>
              <w:t>2011</w:t>
            </w:r>
            <w:r w:rsidRPr="009D3BE2">
              <w:t xml:space="preserve">: </w:t>
            </w:r>
            <w:r>
              <w:t>VUT</w:t>
            </w:r>
            <w:r w:rsidRPr="00CB20AC">
              <w:t xml:space="preserve"> v Brně</w:t>
            </w:r>
            <w:r w:rsidRPr="009D3BE2">
              <w:t xml:space="preserve">, </w:t>
            </w:r>
            <w:r w:rsidRPr="00CB20AC">
              <w:t>Fakulta strojního inženýrství</w:t>
            </w:r>
            <w:r w:rsidRPr="009D3BE2">
              <w:t>, obor „</w:t>
            </w:r>
            <w:r w:rsidRPr="00CB20AC">
              <w:t>Matematické inženýrství</w:t>
            </w:r>
            <w:r w:rsidRPr="009D3BE2">
              <w:t>“, (</w:t>
            </w:r>
            <w:r>
              <w:t>Ing</w:t>
            </w:r>
            <w:r w:rsidRPr="009D3BE2">
              <w:t>.)</w:t>
            </w:r>
          </w:p>
          <w:p w14:paraId="37000A97" w14:textId="77777777" w:rsidR="00B64E36" w:rsidRPr="00E82C47" w:rsidRDefault="00B64E36" w:rsidP="007755BB">
            <w:pPr>
              <w:jc w:val="both"/>
            </w:pPr>
            <w:r>
              <w:t>2011</w:t>
            </w:r>
            <w:r w:rsidRPr="009D3BE2">
              <w:t xml:space="preserve"> – </w:t>
            </w:r>
            <w:r>
              <w:t>201</w:t>
            </w:r>
            <w:r w:rsidRPr="009D3BE2">
              <w:t xml:space="preserve">7: </w:t>
            </w:r>
            <w:r>
              <w:t>VUT</w:t>
            </w:r>
            <w:r w:rsidRPr="00CB20AC">
              <w:t xml:space="preserve"> v Brně</w:t>
            </w:r>
            <w:r w:rsidRPr="009D3BE2">
              <w:t xml:space="preserve">, </w:t>
            </w:r>
            <w:r w:rsidRPr="00CB20AC">
              <w:t>Fakulta strojního inženýrství</w:t>
            </w:r>
            <w:r w:rsidRPr="009D3BE2">
              <w:t>, obor „</w:t>
            </w:r>
            <w:r w:rsidRPr="00CB20AC">
              <w:t>Aplikovaná matematika</w:t>
            </w:r>
            <w:r w:rsidRPr="009D3BE2">
              <w:t>“, (Ph.D.)</w:t>
            </w:r>
          </w:p>
        </w:tc>
      </w:tr>
      <w:tr w:rsidR="00B64E36" w14:paraId="79BEB012" w14:textId="77777777" w:rsidTr="007755BB">
        <w:tc>
          <w:tcPr>
            <w:tcW w:w="9859" w:type="dxa"/>
            <w:gridSpan w:val="11"/>
            <w:shd w:val="clear" w:color="auto" w:fill="F7CAAC"/>
          </w:tcPr>
          <w:p w14:paraId="644C2FF8" w14:textId="77777777" w:rsidR="00B64E36" w:rsidRDefault="00B64E36" w:rsidP="007755BB">
            <w:pPr>
              <w:jc w:val="both"/>
              <w:rPr>
                <w:b/>
              </w:rPr>
            </w:pPr>
            <w:r>
              <w:rPr>
                <w:b/>
              </w:rPr>
              <w:t>Údaje o odborném působení od absolvování VŠ</w:t>
            </w:r>
          </w:p>
          <w:p w14:paraId="59D92073" w14:textId="77777777" w:rsidR="00B64E36" w:rsidRDefault="00B64E36" w:rsidP="007755BB">
            <w:pPr>
              <w:jc w:val="both"/>
              <w:rPr>
                <w:b/>
              </w:rPr>
            </w:pPr>
          </w:p>
        </w:tc>
      </w:tr>
      <w:tr w:rsidR="00B64E36" w14:paraId="285AE589" w14:textId="77777777" w:rsidTr="003A5D58">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5" w:author="Zuzka" w:date="2018-11-16T10:2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93"/>
          <w:trPrChange w:id="1256" w:author="Zuzka" w:date="2018-11-16T10:25:00Z">
            <w:trPr>
              <w:gridBefore w:val="1"/>
              <w:trHeight w:val="1090"/>
            </w:trPr>
          </w:trPrChange>
        </w:trPr>
        <w:tc>
          <w:tcPr>
            <w:tcW w:w="9859" w:type="dxa"/>
            <w:gridSpan w:val="11"/>
            <w:tcPrChange w:id="1257" w:author="Zuzka" w:date="2018-11-16T10:25:00Z">
              <w:tcPr>
                <w:tcW w:w="9859" w:type="dxa"/>
                <w:gridSpan w:val="12"/>
              </w:tcPr>
            </w:tcPrChange>
          </w:tcPr>
          <w:p w14:paraId="237589A4" w14:textId="77777777" w:rsidR="00B64E36" w:rsidRDefault="00B64E36" w:rsidP="007755BB">
            <w:pPr>
              <w:jc w:val="both"/>
            </w:pPr>
            <w:r>
              <w:t>2017-dosud: odborný asistent, Fakulta aplikované informatiky, Univerzita Tomáše Bati ve Zlíně.</w:t>
            </w:r>
          </w:p>
          <w:p w14:paraId="6F2E3004" w14:textId="77777777" w:rsidR="00B64E36" w:rsidDel="003A5D58" w:rsidRDefault="00B64E36" w:rsidP="007755BB">
            <w:pPr>
              <w:jc w:val="both"/>
              <w:rPr>
                <w:del w:id="1258" w:author="Zuzka" w:date="2018-11-16T10:25:00Z"/>
              </w:rPr>
            </w:pPr>
            <w:r>
              <w:t>2015-2017: asistent, Fakulta aplikované informatiky a Fakulta managementu a ekonomiky, Univerzita Tomáše Bati ve Zlíně.</w:t>
            </w:r>
          </w:p>
          <w:p w14:paraId="59F508AE" w14:textId="77777777" w:rsidR="00B64E36" w:rsidRPr="00080943" w:rsidRDefault="00B64E36" w:rsidP="007755BB">
            <w:pPr>
              <w:jc w:val="both"/>
            </w:pPr>
          </w:p>
        </w:tc>
      </w:tr>
      <w:tr w:rsidR="00B64E36" w14:paraId="0EA66D08" w14:textId="77777777" w:rsidTr="007755BB">
        <w:trPr>
          <w:trHeight w:val="250"/>
        </w:trPr>
        <w:tc>
          <w:tcPr>
            <w:tcW w:w="9859" w:type="dxa"/>
            <w:gridSpan w:val="11"/>
            <w:shd w:val="clear" w:color="auto" w:fill="F7CAAC"/>
          </w:tcPr>
          <w:p w14:paraId="422488F1" w14:textId="77777777" w:rsidR="00B64E36" w:rsidRDefault="00B64E36" w:rsidP="007755BB">
            <w:pPr>
              <w:jc w:val="both"/>
            </w:pPr>
            <w:r>
              <w:rPr>
                <w:b/>
              </w:rPr>
              <w:t>Zkušenosti s vedením kvalifikačních a rigorózních prací</w:t>
            </w:r>
          </w:p>
        </w:tc>
      </w:tr>
      <w:tr w:rsidR="00B64E36" w14:paraId="308D8E7E" w14:textId="77777777" w:rsidTr="003A5D58">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9" w:author="Zuzka" w:date="2018-11-16T10:2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72"/>
          <w:trPrChange w:id="1260" w:author="Zuzka" w:date="2018-11-16T10:25:00Z">
            <w:trPr>
              <w:gridBefore w:val="1"/>
              <w:trHeight w:val="1105"/>
            </w:trPr>
          </w:trPrChange>
        </w:trPr>
        <w:tc>
          <w:tcPr>
            <w:tcW w:w="9859" w:type="dxa"/>
            <w:gridSpan w:val="11"/>
            <w:tcPrChange w:id="1261" w:author="Zuzka" w:date="2018-11-16T10:25:00Z">
              <w:tcPr>
                <w:tcW w:w="9859" w:type="dxa"/>
                <w:gridSpan w:val="12"/>
              </w:tcPr>
            </w:tcPrChange>
          </w:tcPr>
          <w:p w14:paraId="21B17977" w14:textId="77777777" w:rsidR="00B64E36" w:rsidRDefault="00B64E36" w:rsidP="007755BB">
            <w:pPr>
              <w:jc w:val="both"/>
            </w:pPr>
            <w:r>
              <w:t xml:space="preserve">Od roku 2017 vedoucí 1 bakalářské a 2 diplomových prací. </w:t>
            </w:r>
          </w:p>
        </w:tc>
      </w:tr>
      <w:tr w:rsidR="00B64E36" w14:paraId="782ACC9C" w14:textId="77777777" w:rsidTr="007755BB">
        <w:trPr>
          <w:cantSplit/>
        </w:trPr>
        <w:tc>
          <w:tcPr>
            <w:tcW w:w="3347" w:type="dxa"/>
            <w:gridSpan w:val="2"/>
            <w:tcBorders>
              <w:top w:val="single" w:sz="12" w:space="0" w:color="auto"/>
            </w:tcBorders>
            <w:shd w:val="clear" w:color="auto" w:fill="F7CAAC"/>
          </w:tcPr>
          <w:p w14:paraId="41A03D75"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3B62887F"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E1B458E"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7483520" w14:textId="77777777" w:rsidR="00B64E36" w:rsidRDefault="00B64E36" w:rsidP="007755BB">
            <w:pPr>
              <w:jc w:val="both"/>
              <w:rPr>
                <w:b/>
              </w:rPr>
            </w:pPr>
            <w:r>
              <w:rPr>
                <w:b/>
              </w:rPr>
              <w:t>Ohlasy publikací</w:t>
            </w:r>
          </w:p>
        </w:tc>
      </w:tr>
      <w:tr w:rsidR="00B64E36" w14:paraId="5D5A06AD" w14:textId="77777777" w:rsidTr="007755BB">
        <w:trPr>
          <w:cantSplit/>
        </w:trPr>
        <w:tc>
          <w:tcPr>
            <w:tcW w:w="3347" w:type="dxa"/>
            <w:gridSpan w:val="2"/>
          </w:tcPr>
          <w:p w14:paraId="1CF88186" w14:textId="77777777" w:rsidR="00B64E36" w:rsidRDefault="00B64E36" w:rsidP="007755BB">
            <w:pPr>
              <w:jc w:val="both"/>
            </w:pPr>
          </w:p>
        </w:tc>
        <w:tc>
          <w:tcPr>
            <w:tcW w:w="2245" w:type="dxa"/>
            <w:gridSpan w:val="2"/>
          </w:tcPr>
          <w:p w14:paraId="048DA71C" w14:textId="77777777" w:rsidR="00B64E36" w:rsidRDefault="00B64E36" w:rsidP="007755BB">
            <w:pPr>
              <w:jc w:val="both"/>
            </w:pPr>
          </w:p>
        </w:tc>
        <w:tc>
          <w:tcPr>
            <w:tcW w:w="2248" w:type="dxa"/>
            <w:gridSpan w:val="4"/>
            <w:tcBorders>
              <w:right w:val="single" w:sz="12" w:space="0" w:color="auto"/>
            </w:tcBorders>
          </w:tcPr>
          <w:p w14:paraId="49507DD7" w14:textId="77777777" w:rsidR="00B64E36" w:rsidRDefault="00B64E36" w:rsidP="007755BB">
            <w:pPr>
              <w:jc w:val="both"/>
            </w:pPr>
          </w:p>
        </w:tc>
        <w:tc>
          <w:tcPr>
            <w:tcW w:w="632" w:type="dxa"/>
            <w:tcBorders>
              <w:left w:val="single" w:sz="12" w:space="0" w:color="auto"/>
            </w:tcBorders>
            <w:shd w:val="clear" w:color="auto" w:fill="F7CAAC"/>
          </w:tcPr>
          <w:p w14:paraId="2FF88270" w14:textId="77777777" w:rsidR="00B64E36" w:rsidRDefault="00B64E36" w:rsidP="007755BB">
            <w:pPr>
              <w:jc w:val="both"/>
            </w:pPr>
            <w:r>
              <w:rPr>
                <w:b/>
              </w:rPr>
              <w:t>WOS</w:t>
            </w:r>
          </w:p>
        </w:tc>
        <w:tc>
          <w:tcPr>
            <w:tcW w:w="693" w:type="dxa"/>
            <w:shd w:val="clear" w:color="auto" w:fill="F7CAAC"/>
          </w:tcPr>
          <w:p w14:paraId="6BB0DAA7" w14:textId="77777777" w:rsidR="00B64E36" w:rsidRDefault="00B64E36" w:rsidP="007755BB">
            <w:pPr>
              <w:jc w:val="both"/>
              <w:rPr>
                <w:sz w:val="18"/>
              </w:rPr>
            </w:pPr>
            <w:r>
              <w:rPr>
                <w:b/>
                <w:sz w:val="18"/>
              </w:rPr>
              <w:t>Scopus</w:t>
            </w:r>
          </w:p>
        </w:tc>
        <w:tc>
          <w:tcPr>
            <w:tcW w:w="694" w:type="dxa"/>
            <w:shd w:val="clear" w:color="auto" w:fill="F7CAAC"/>
          </w:tcPr>
          <w:p w14:paraId="7AC11BF2" w14:textId="77777777" w:rsidR="00B64E36" w:rsidRDefault="00B64E36" w:rsidP="007755BB">
            <w:pPr>
              <w:jc w:val="both"/>
            </w:pPr>
            <w:r>
              <w:rPr>
                <w:b/>
                <w:sz w:val="18"/>
              </w:rPr>
              <w:t>ostatní</w:t>
            </w:r>
          </w:p>
        </w:tc>
      </w:tr>
      <w:tr w:rsidR="00B64E36" w14:paraId="6BB759E1" w14:textId="77777777" w:rsidTr="007755BB">
        <w:trPr>
          <w:cantSplit/>
          <w:trHeight w:val="70"/>
        </w:trPr>
        <w:tc>
          <w:tcPr>
            <w:tcW w:w="3347" w:type="dxa"/>
            <w:gridSpan w:val="2"/>
            <w:shd w:val="clear" w:color="auto" w:fill="F7CAAC"/>
          </w:tcPr>
          <w:p w14:paraId="61BF0D1D" w14:textId="77777777" w:rsidR="00B64E36" w:rsidRDefault="00B64E36" w:rsidP="007755BB">
            <w:pPr>
              <w:jc w:val="both"/>
            </w:pPr>
            <w:r>
              <w:rPr>
                <w:b/>
              </w:rPr>
              <w:t>Obor jmenovacího řízení</w:t>
            </w:r>
          </w:p>
        </w:tc>
        <w:tc>
          <w:tcPr>
            <w:tcW w:w="2245" w:type="dxa"/>
            <w:gridSpan w:val="2"/>
            <w:shd w:val="clear" w:color="auto" w:fill="F7CAAC"/>
          </w:tcPr>
          <w:p w14:paraId="7966EB72"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7C63736A"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0E4FA538" w14:textId="77777777" w:rsidR="00B64E36" w:rsidRPr="003B5737" w:rsidRDefault="00B64E36" w:rsidP="007755BB">
            <w:pPr>
              <w:jc w:val="both"/>
            </w:pPr>
            <w:r>
              <w:t>8</w:t>
            </w:r>
          </w:p>
        </w:tc>
        <w:tc>
          <w:tcPr>
            <w:tcW w:w="693" w:type="dxa"/>
            <w:vMerge w:val="restart"/>
          </w:tcPr>
          <w:p w14:paraId="208204A0" w14:textId="77777777" w:rsidR="00B64E36" w:rsidRPr="003B5737" w:rsidRDefault="00B64E36" w:rsidP="007755BB">
            <w:pPr>
              <w:jc w:val="both"/>
            </w:pPr>
            <w:r>
              <w:t>24</w:t>
            </w:r>
          </w:p>
        </w:tc>
        <w:tc>
          <w:tcPr>
            <w:tcW w:w="694" w:type="dxa"/>
            <w:vMerge w:val="restart"/>
          </w:tcPr>
          <w:p w14:paraId="36F83934" w14:textId="77777777" w:rsidR="00B64E36" w:rsidRPr="003B5737" w:rsidRDefault="00B64E36" w:rsidP="007755BB">
            <w:pPr>
              <w:jc w:val="both"/>
            </w:pPr>
            <w:r>
              <w:t>58</w:t>
            </w:r>
          </w:p>
        </w:tc>
      </w:tr>
      <w:tr w:rsidR="00B64E36" w14:paraId="0E785222" w14:textId="77777777" w:rsidTr="007755BB">
        <w:trPr>
          <w:trHeight w:val="205"/>
        </w:trPr>
        <w:tc>
          <w:tcPr>
            <w:tcW w:w="3347" w:type="dxa"/>
            <w:gridSpan w:val="2"/>
          </w:tcPr>
          <w:p w14:paraId="73FFEC58" w14:textId="77777777" w:rsidR="00B64E36" w:rsidRDefault="00B64E36" w:rsidP="007755BB">
            <w:pPr>
              <w:jc w:val="both"/>
            </w:pPr>
          </w:p>
        </w:tc>
        <w:tc>
          <w:tcPr>
            <w:tcW w:w="2245" w:type="dxa"/>
            <w:gridSpan w:val="2"/>
          </w:tcPr>
          <w:p w14:paraId="3C1AE37B" w14:textId="77777777" w:rsidR="00B64E36" w:rsidRDefault="00B64E36" w:rsidP="007755BB">
            <w:pPr>
              <w:jc w:val="both"/>
            </w:pPr>
          </w:p>
        </w:tc>
        <w:tc>
          <w:tcPr>
            <w:tcW w:w="2248" w:type="dxa"/>
            <w:gridSpan w:val="4"/>
            <w:tcBorders>
              <w:right w:val="single" w:sz="12" w:space="0" w:color="auto"/>
            </w:tcBorders>
          </w:tcPr>
          <w:p w14:paraId="6E95B4BB" w14:textId="77777777" w:rsidR="00B64E36" w:rsidRDefault="00B64E36" w:rsidP="007755BB">
            <w:pPr>
              <w:jc w:val="both"/>
            </w:pPr>
          </w:p>
        </w:tc>
        <w:tc>
          <w:tcPr>
            <w:tcW w:w="632" w:type="dxa"/>
            <w:vMerge/>
            <w:tcBorders>
              <w:left w:val="single" w:sz="12" w:space="0" w:color="auto"/>
            </w:tcBorders>
            <w:vAlign w:val="center"/>
          </w:tcPr>
          <w:p w14:paraId="00435BFB" w14:textId="77777777" w:rsidR="00B64E36" w:rsidRDefault="00B64E36" w:rsidP="007755BB">
            <w:pPr>
              <w:rPr>
                <w:b/>
              </w:rPr>
            </w:pPr>
          </w:p>
        </w:tc>
        <w:tc>
          <w:tcPr>
            <w:tcW w:w="693" w:type="dxa"/>
            <w:vMerge/>
            <w:vAlign w:val="center"/>
          </w:tcPr>
          <w:p w14:paraId="332C4AFB" w14:textId="77777777" w:rsidR="00B64E36" w:rsidRDefault="00B64E36" w:rsidP="007755BB">
            <w:pPr>
              <w:rPr>
                <w:b/>
              </w:rPr>
            </w:pPr>
          </w:p>
        </w:tc>
        <w:tc>
          <w:tcPr>
            <w:tcW w:w="694" w:type="dxa"/>
            <w:vMerge/>
            <w:vAlign w:val="center"/>
          </w:tcPr>
          <w:p w14:paraId="45454BC3" w14:textId="77777777" w:rsidR="00B64E36" w:rsidRDefault="00B64E36" w:rsidP="007755BB">
            <w:pPr>
              <w:rPr>
                <w:b/>
              </w:rPr>
            </w:pPr>
          </w:p>
        </w:tc>
      </w:tr>
      <w:tr w:rsidR="00B64E36" w14:paraId="73129FD5" w14:textId="77777777" w:rsidTr="007755BB">
        <w:tc>
          <w:tcPr>
            <w:tcW w:w="9859" w:type="dxa"/>
            <w:gridSpan w:val="11"/>
            <w:shd w:val="clear" w:color="auto" w:fill="F7CAAC"/>
          </w:tcPr>
          <w:p w14:paraId="38F3911C"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1A4AD74E" w14:textId="77777777" w:rsidTr="007755BB">
        <w:trPr>
          <w:trHeight w:val="2347"/>
        </w:trPr>
        <w:tc>
          <w:tcPr>
            <w:tcW w:w="9859" w:type="dxa"/>
            <w:gridSpan w:val="11"/>
          </w:tcPr>
          <w:p w14:paraId="2C8AA537" w14:textId="77777777" w:rsidR="00B64E36" w:rsidRDefault="00B64E36" w:rsidP="007755BB">
            <w:pPr>
              <w:jc w:val="both"/>
            </w:pPr>
            <w:r w:rsidRPr="009350C2">
              <w:t>ORCID  https://orcid.org/0000-0002-6300-9200</w:t>
            </w:r>
          </w:p>
          <w:p w14:paraId="5DF10C1D" w14:textId="77777777" w:rsidR="00B64E36" w:rsidRPr="009350C2" w:rsidRDefault="00B64E36" w:rsidP="007755BB">
            <w:pPr>
              <w:jc w:val="both"/>
            </w:pPr>
          </w:p>
          <w:p w14:paraId="036AAC46" w14:textId="77777777" w:rsidR="00B64E36" w:rsidRDefault="00B64E36" w:rsidP="007755BB">
            <w:pPr>
              <w:jc w:val="both"/>
              <w:rPr>
                <w:b/>
              </w:rPr>
            </w:pPr>
            <w:r w:rsidRPr="009E5A4C">
              <w:rPr>
                <w:b/>
              </w:rPr>
              <w:t>HRABEC, Dušan (85%),</w:t>
            </w:r>
            <w:r w:rsidRPr="00CB20AC">
              <w:t xml:space="preserve"> HAUGEN, Kjetil K. a POPELA, Pavel,</w:t>
            </w:r>
            <w:r>
              <w:rPr>
                <w:b/>
              </w:rPr>
              <w:t xml:space="preserve"> </w:t>
            </w:r>
            <w:r w:rsidRPr="00CB20AC">
              <w:t xml:space="preserve">2017. The newsvendor problém with advertising: an overview with extensions. </w:t>
            </w:r>
            <w:r w:rsidRPr="00CB20AC">
              <w:rPr>
                <w:i/>
              </w:rPr>
              <w:t>Review of Managerial Science</w:t>
            </w:r>
            <w:r w:rsidRPr="00CB20AC">
              <w:t>. 11(4), 767-787. ISSN 18636683.</w:t>
            </w:r>
          </w:p>
          <w:p w14:paraId="2E5FB6F2" w14:textId="77777777" w:rsidR="00B64E36" w:rsidRDefault="00B64E36" w:rsidP="007755BB">
            <w:pPr>
              <w:jc w:val="both"/>
              <w:rPr>
                <w:ins w:id="1262" w:author="Zuzka" w:date="2018-11-16T10:18:00Z"/>
              </w:rPr>
            </w:pPr>
            <w:r w:rsidRPr="009E5A4C">
              <w:rPr>
                <w:b/>
              </w:rPr>
              <w:t>HRABEC, Dušan (70%),</w:t>
            </w:r>
            <w:r>
              <w:t xml:space="preserve"> </w:t>
            </w:r>
            <w:r w:rsidRPr="00CB20AC">
              <w:t>POPELA, Pavel., ROUPEC, Jan, 2016.</w:t>
            </w:r>
            <w:r w:rsidRPr="00A91EB2">
              <w:rPr>
                <w:b/>
              </w:rPr>
              <w:t xml:space="preserve"> </w:t>
            </w:r>
            <w:r w:rsidRPr="00CB20AC">
              <w:t xml:space="preserve">WS network design problem with nonlinear pricing solved by hybrid algorithm. In </w:t>
            </w:r>
            <w:r w:rsidRPr="00CB20AC">
              <w:rPr>
                <w:i/>
              </w:rPr>
              <w:t>Parallel Problem Solving from Nature - PPSN XIV, Lecture Notes in Computer Science.</w:t>
            </w:r>
            <w:r w:rsidRPr="00CB20AC">
              <w:t xml:space="preserve"> 9921, 655-664. Edinburgh, Scotland.</w:t>
            </w:r>
          </w:p>
          <w:p w14:paraId="5FF8E98F" w14:textId="57BE0DD4" w:rsidR="00096C76" w:rsidRPr="00096C76" w:rsidRDefault="00096C76" w:rsidP="00096C76">
            <w:pPr>
              <w:jc w:val="both"/>
              <w:rPr>
                <w:ins w:id="1263" w:author="Zuzka" w:date="2018-11-16T10:19:00Z"/>
                <w:lang w:val="en-GB"/>
              </w:rPr>
            </w:pPr>
            <w:ins w:id="1264" w:author="Zuzka" w:date="2018-11-16T10:19:00Z">
              <w:r w:rsidRPr="007D30EA">
                <w:rPr>
                  <w:bCs/>
                  <w:lang w:val="en-GB"/>
                  <w:rPrChange w:id="1265" w:author="Zuzka" w:date="2018-11-16T10:20:00Z">
                    <w:rPr>
                      <w:b/>
                      <w:bCs/>
                      <w:lang w:val="en-GB"/>
                    </w:rPr>
                  </w:rPrChange>
                </w:rPr>
                <w:t>POPESKO</w:t>
              </w:r>
              <w:r w:rsidRPr="007D30EA">
                <w:rPr>
                  <w:lang w:val="en-GB"/>
                </w:rPr>
                <w:t xml:space="preserve">, </w:t>
              </w:r>
              <w:r w:rsidRPr="007D30EA">
                <w:rPr>
                  <w:bCs/>
                  <w:lang w:val="en-GB"/>
                  <w:rPrChange w:id="1266" w:author="Zuzka" w:date="2018-11-16T10:20:00Z">
                    <w:rPr>
                      <w:b/>
                      <w:bCs/>
                      <w:lang w:val="en-GB"/>
                    </w:rPr>
                  </w:rPrChange>
                </w:rPr>
                <w:t>Boris</w:t>
              </w:r>
              <w:r w:rsidRPr="007D30EA">
                <w:rPr>
                  <w:lang w:val="en-GB"/>
                </w:rPr>
                <w:t xml:space="preserve">, </w:t>
              </w:r>
              <w:r w:rsidR="007D30EA" w:rsidRPr="007D30EA">
                <w:rPr>
                  <w:bCs/>
                  <w:lang w:val="en-GB"/>
                  <w:rPrChange w:id="1267" w:author="Zuzka" w:date="2018-11-16T10:20:00Z">
                    <w:rPr>
                      <w:b/>
                      <w:bCs/>
                      <w:lang w:val="en-GB"/>
                    </w:rPr>
                  </w:rPrChange>
                </w:rPr>
                <w:t>NOVÁK</w:t>
              </w:r>
              <w:r w:rsidRPr="007D30EA">
                <w:rPr>
                  <w:lang w:val="en-GB"/>
                </w:rPr>
                <w:t xml:space="preserve">, </w:t>
              </w:r>
              <w:r w:rsidRPr="007D30EA">
                <w:rPr>
                  <w:bCs/>
                  <w:lang w:val="en-GB"/>
                  <w:rPrChange w:id="1268" w:author="Zuzka" w:date="2018-11-16T10:20:00Z">
                    <w:rPr>
                      <w:b/>
                      <w:bCs/>
                      <w:lang w:val="en-GB"/>
                    </w:rPr>
                  </w:rPrChange>
                </w:rPr>
                <w:t>Petr</w:t>
              </w:r>
              <w:r w:rsidR="007D30EA" w:rsidRPr="007D30EA">
                <w:rPr>
                  <w:lang w:val="en-GB"/>
                </w:rPr>
                <w:t>,</w:t>
              </w:r>
              <w:r w:rsidRPr="007D30EA">
                <w:rPr>
                  <w:lang w:val="en-GB"/>
                </w:rPr>
                <w:t xml:space="preserve"> </w:t>
              </w:r>
              <w:r w:rsidR="007D30EA" w:rsidRPr="007D30EA">
                <w:rPr>
                  <w:bCs/>
                  <w:lang w:val="en-GB"/>
                  <w:rPrChange w:id="1269" w:author="Zuzka" w:date="2018-11-16T10:20:00Z">
                    <w:rPr>
                      <w:b/>
                      <w:bCs/>
                      <w:lang w:val="en-GB"/>
                    </w:rPr>
                  </w:rPrChange>
                </w:rPr>
                <w:t>PAPADAKI</w:t>
              </w:r>
              <w:r w:rsidRPr="007D30EA">
                <w:rPr>
                  <w:lang w:val="en-GB"/>
                </w:rPr>
                <w:t xml:space="preserve">, </w:t>
              </w:r>
              <w:r w:rsidRPr="007D30EA">
                <w:rPr>
                  <w:bCs/>
                  <w:lang w:val="en-GB"/>
                  <w:rPrChange w:id="1270" w:author="Zuzka" w:date="2018-11-16T10:20:00Z">
                    <w:rPr>
                      <w:b/>
                      <w:bCs/>
                      <w:lang w:val="en-GB"/>
                    </w:rPr>
                  </w:rPrChange>
                </w:rPr>
                <w:t>Šárka</w:t>
              </w:r>
              <w:r w:rsidR="007D30EA" w:rsidRPr="007D30EA">
                <w:rPr>
                  <w:lang w:val="en-GB"/>
                </w:rPr>
                <w:t>,</w:t>
              </w:r>
              <w:r w:rsidRPr="007D30EA">
                <w:rPr>
                  <w:lang w:val="en-GB"/>
                </w:rPr>
                <w:t xml:space="preserve"> </w:t>
              </w:r>
              <w:r w:rsidR="007D30EA" w:rsidRPr="007D30EA">
                <w:rPr>
                  <w:b/>
                  <w:bCs/>
                  <w:lang w:val="en-GB"/>
                </w:rPr>
                <w:t>HRABEC</w:t>
              </w:r>
              <w:r w:rsidRPr="007D30EA">
                <w:rPr>
                  <w:b/>
                  <w:lang w:val="en-GB"/>
                  <w:rPrChange w:id="1271" w:author="Zuzka" w:date="2018-11-16T10:20:00Z">
                    <w:rPr>
                      <w:lang w:val="en-GB"/>
                    </w:rPr>
                  </w:rPrChange>
                </w:rPr>
                <w:t xml:space="preserve">, </w:t>
              </w:r>
              <w:r w:rsidRPr="007D30EA">
                <w:rPr>
                  <w:b/>
                  <w:bCs/>
                  <w:lang w:val="en-GB"/>
                </w:rPr>
                <w:t>Dušan</w:t>
              </w:r>
            </w:ins>
            <w:ins w:id="1272" w:author="Zuzka" w:date="2018-11-16T10:20:00Z">
              <w:r w:rsidR="007D30EA">
                <w:rPr>
                  <w:b/>
                  <w:bCs/>
                  <w:lang w:val="en-GB"/>
                </w:rPr>
                <w:t xml:space="preserve"> </w:t>
              </w:r>
            </w:ins>
            <w:ins w:id="1273" w:author="Zuzka" w:date="2018-11-16T10:19:00Z">
              <w:r w:rsidRPr="007D30EA">
                <w:rPr>
                  <w:b/>
                  <w:lang w:val="en-GB"/>
                  <w:rPrChange w:id="1274" w:author="Zuzka" w:date="2018-11-16T10:20:00Z">
                    <w:rPr>
                      <w:lang w:val="en-GB"/>
                    </w:rPr>
                  </w:rPrChange>
                </w:rPr>
                <w:t>(20</w:t>
              </w:r>
            </w:ins>
            <w:ins w:id="1275" w:author="Zuzka" w:date="2018-11-16T10:20:00Z">
              <w:r w:rsidR="007D30EA">
                <w:rPr>
                  <w:b/>
                  <w:lang w:val="en-US"/>
                </w:rPr>
                <w:t>%</w:t>
              </w:r>
            </w:ins>
            <w:ins w:id="1276" w:author="Zuzka" w:date="2018-11-16T10:19:00Z">
              <w:r w:rsidRPr="007D30EA">
                <w:rPr>
                  <w:b/>
                  <w:lang w:val="en-GB"/>
                  <w:rPrChange w:id="1277" w:author="Zuzka" w:date="2018-11-16T10:20:00Z">
                    <w:rPr>
                      <w:lang w:val="en-GB"/>
                    </w:rPr>
                  </w:rPrChange>
                </w:rPr>
                <w:t>)</w:t>
              </w:r>
              <w:r w:rsidRPr="007D30EA">
                <w:rPr>
                  <w:lang w:val="en-GB"/>
                </w:rPr>
                <w:t>.</w:t>
              </w:r>
              <w:r w:rsidRPr="00096C76">
                <w:rPr>
                  <w:lang w:val="en-GB"/>
                </w:rPr>
                <w:t xml:space="preserve"> ARE THE TRADITIONAL BUDGETS STILL PREVALENT: THE SURVEY OF THE CZECH FIRMS BUDGETING PRACTICES. </w:t>
              </w:r>
              <w:r w:rsidRPr="00096C76">
                <w:rPr>
                  <w:i/>
                  <w:iCs/>
                  <w:lang w:val="en-GB"/>
                </w:rPr>
                <w:t>Transformations in Business &amp; Economics</w:t>
              </w:r>
              <w:r w:rsidRPr="00096C76">
                <w:rPr>
                  <w:lang w:val="en-GB"/>
                </w:rPr>
                <w:t>, 2015, roč. 14, č. 3C, s. 42-57. ISSN 1648-4460</w:t>
              </w:r>
            </w:ins>
          </w:p>
          <w:p w14:paraId="4E97E07C" w14:textId="67F5512F" w:rsidR="007D30EA" w:rsidRPr="007D30EA" w:rsidRDefault="007D30EA" w:rsidP="007D30EA">
            <w:pPr>
              <w:jc w:val="both"/>
              <w:rPr>
                <w:ins w:id="1278" w:author="Zuzka" w:date="2018-11-16T10:20:00Z"/>
                <w:lang w:val="en-GB"/>
              </w:rPr>
            </w:pPr>
            <w:ins w:id="1279" w:author="Zuzka" w:date="2018-11-16T10:21:00Z">
              <w:r w:rsidRPr="002C7445">
                <w:rPr>
                  <w:bCs/>
                  <w:lang w:val="en-GB"/>
                </w:rPr>
                <w:t>POPESKO</w:t>
              </w:r>
              <w:r w:rsidRPr="007D30EA">
                <w:rPr>
                  <w:lang w:val="en-GB"/>
                </w:rPr>
                <w:t xml:space="preserve">, </w:t>
              </w:r>
              <w:r w:rsidRPr="002C7445">
                <w:rPr>
                  <w:bCs/>
                  <w:lang w:val="en-GB"/>
                </w:rPr>
                <w:t>Boris</w:t>
              </w:r>
              <w:r w:rsidRPr="007D30EA">
                <w:rPr>
                  <w:lang w:val="en-GB"/>
                </w:rPr>
                <w:t xml:space="preserve">, </w:t>
              </w:r>
              <w:r w:rsidRPr="007D30EA">
                <w:rPr>
                  <w:bCs/>
                  <w:lang w:val="en-GB"/>
                  <w:rPrChange w:id="1280" w:author="Zuzka" w:date="2018-11-16T10:21:00Z">
                    <w:rPr>
                      <w:b/>
                      <w:bCs/>
                      <w:lang w:val="en-GB"/>
                    </w:rPr>
                  </w:rPrChange>
                </w:rPr>
                <w:t>DOKULIL</w:t>
              </w:r>
              <w:r w:rsidRPr="007D30EA">
                <w:rPr>
                  <w:lang w:val="en-GB"/>
                </w:rPr>
                <w:t xml:space="preserve">, </w:t>
              </w:r>
              <w:r w:rsidRPr="007D30EA">
                <w:rPr>
                  <w:bCs/>
                  <w:lang w:val="en-GB"/>
                  <w:rPrChange w:id="1281" w:author="Zuzka" w:date="2018-11-16T10:21:00Z">
                    <w:rPr>
                      <w:b/>
                      <w:bCs/>
                      <w:lang w:val="en-GB"/>
                    </w:rPr>
                  </w:rPrChange>
                </w:rPr>
                <w:t>Jiří</w:t>
              </w:r>
              <w:r w:rsidRPr="007D30EA">
                <w:rPr>
                  <w:lang w:val="en-GB"/>
                </w:rPr>
                <w:t xml:space="preserve">, </w:t>
              </w:r>
              <w:r w:rsidRPr="007D30EA">
                <w:rPr>
                  <w:b/>
                  <w:bCs/>
                  <w:lang w:val="en-GB"/>
                </w:rPr>
                <w:t>HRABEC</w:t>
              </w:r>
              <w:r w:rsidRPr="002C7445">
                <w:rPr>
                  <w:b/>
                  <w:lang w:val="en-GB"/>
                </w:rPr>
                <w:t xml:space="preserve">, </w:t>
              </w:r>
              <w:r w:rsidRPr="007D30EA">
                <w:rPr>
                  <w:b/>
                  <w:bCs/>
                  <w:lang w:val="en-GB"/>
                </w:rPr>
                <w:t>Dušan</w:t>
              </w:r>
              <w:r>
                <w:rPr>
                  <w:b/>
                  <w:bCs/>
                  <w:lang w:val="en-GB"/>
                </w:rPr>
                <w:t xml:space="preserve"> </w:t>
              </w:r>
              <w:r>
                <w:rPr>
                  <w:b/>
                  <w:lang w:val="en-GB"/>
                </w:rPr>
                <w:t>(33</w:t>
              </w:r>
              <w:r>
                <w:rPr>
                  <w:b/>
                  <w:lang w:val="en-US"/>
                </w:rPr>
                <w:t>%</w:t>
              </w:r>
              <w:r w:rsidRPr="002C7445">
                <w:rPr>
                  <w:b/>
                  <w:lang w:val="en-GB"/>
                </w:rPr>
                <w:t>)</w:t>
              </w:r>
              <w:r w:rsidRPr="007D30EA">
                <w:rPr>
                  <w:lang w:val="en-GB"/>
                </w:rPr>
                <w:t>.</w:t>
              </w:r>
              <w:r w:rsidRPr="00096C76">
                <w:rPr>
                  <w:lang w:val="en-GB"/>
                </w:rPr>
                <w:t xml:space="preserve"> </w:t>
              </w:r>
            </w:ins>
            <w:ins w:id="1282" w:author="Zuzka" w:date="2018-11-16T10:20:00Z">
              <w:r w:rsidRPr="007D30EA">
                <w:rPr>
                  <w:lang w:val="en-GB"/>
                </w:rPr>
                <w:t xml:space="preserve">How Czech firms deal with operational budgets? – Survey results. </w:t>
              </w:r>
              <w:r w:rsidRPr="007D30EA">
                <w:rPr>
                  <w:i/>
                  <w:iCs/>
                  <w:lang w:val="en-GB"/>
                </w:rPr>
                <w:t>Journal of International Studies</w:t>
              </w:r>
              <w:r w:rsidRPr="007D30EA">
                <w:rPr>
                  <w:lang w:val="en-GB"/>
                </w:rPr>
                <w:t>, 2017, roč. 10, č. 2, s. 138-147. ISSN 2071-8330</w:t>
              </w:r>
            </w:ins>
          </w:p>
          <w:p w14:paraId="5D994AF5" w14:textId="6B4E58EB" w:rsidR="007D30EA" w:rsidRPr="007D30EA" w:rsidRDefault="007D30EA" w:rsidP="007D30EA">
            <w:pPr>
              <w:jc w:val="both"/>
              <w:rPr>
                <w:ins w:id="1283" w:author="Zuzka" w:date="2018-11-16T10:23:00Z"/>
                <w:lang w:val="en-GB"/>
              </w:rPr>
            </w:pPr>
            <w:ins w:id="1284" w:author="Zuzka" w:date="2018-11-16T10:23:00Z">
              <w:r w:rsidRPr="002C7445">
                <w:rPr>
                  <w:bCs/>
                  <w:lang w:val="en-GB"/>
                </w:rPr>
                <w:t>POPESKO</w:t>
              </w:r>
              <w:r w:rsidRPr="007D30EA">
                <w:rPr>
                  <w:lang w:val="en-GB"/>
                </w:rPr>
                <w:t xml:space="preserve">, </w:t>
              </w:r>
              <w:r w:rsidRPr="002C7445">
                <w:rPr>
                  <w:bCs/>
                  <w:lang w:val="en-GB"/>
                </w:rPr>
                <w:t>Boris</w:t>
              </w:r>
              <w:r w:rsidRPr="007D30EA">
                <w:rPr>
                  <w:lang w:val="en-GB"/>
                </w:rPr>
                <w:t xml:space="preserve">, </w:t>
              </w:r>
              <w:r>
                <w:rPr>
                  <w:bCs/>
                  <w:lang w:val="en-GB"/>
                </w:rPr>
                <w:t>KLJUČNIKOV</w:t>
              </w:r>
              <w:r w:rsidRPr="007D30EA">
                <w:rPr>
                  <w:lang w:val="en-GB"/>
                </w:rPr>
                <w:t xml:space="preserve">, </w:t>
              </w:r>
              <w:r w:rsidRPr="002C7445">
                <w:rPr>
                  <w:bCs/>
                  <w:lang w:val="en-GB"/>
                </w:rPr>
                <w:t>Aleksander</w:t>
              </w:r>
              <w:r>
                <w:rPr>
                  <w:lang w:val="en-GB"/>
                </w:rPr>
                <w:t>,</w:t>
              </w:r>
              <w:r w:rsidRPr="007D30EA">
                <w:rPr>
                  <w:lang w:val="en-GB"/>
                </w:rPr>
                <w:t xml:space="preserve"> </w:t>
              </w:r>
            </w:ins>
            <w:ins w:id="1285" w:author="Zuzka" w:date="2018-11-16T10:24:00Z">
              <w:r w:rsidRPr="007D30EA">
                <w:rPr>
                  <w:b/>
                  <w:bCs/>
                  <w:lang w:val="en-GB"/>
                </w:rPr>
                <w:t>HRABEC</w:t>
              </w:r>
              <w:r w:rsidRPr="002C7445">
                <w:rPr>
                  <w:b/>
                  <w:lang w:val="en-GB"/>
                </w:rPr>
                <w:t xml:space="preserve">, </w:t>
              </w:r>
              <w:r w:rsidRPr="007D30EA">
                <w:rPr>
                  <w:b/>
                  <w:bCs/>
                  <w:lang w:val="en-GB"/>
                </w:rPr>
                <w:t>Dušan</w:t>
              </w:r>
              <w:r>
                <w:rPr>
                  <w:b/>
                  <w:bCs/>
                  <w:lang w:val="en-GB"/>
                </w:rPr>
                <w:t xml:space="preserve"> </w:t>
              </w:r>
              <w:r>
                <w:rPr>
                  <w:b/>
                  <w:lang w:val="en-GB"/>
                </w:rPr>
                <w:t>(20</w:t>
              </w:r>
              <w:r>
                <w:rPr>
                  <w:b/>
                  <w:lang w:val="en-US"/>
                </w:rPr>
                <w:t>%</w:t>
              </w:r>
              <w:r w:rsidRPr="002C7445">
                <w:rPr>
                  <w:b/>
                  <w:lang w:val="en-GB"/>
                </w:rPr>
                <w:t>)</w:t>
              </w:r>
              <w:r>
                <w:rPr>
                  <w:b/>
                  <w:lang w:val="en-GB"/>
                </w:rPr>
                <w:t xml:space="preserve">, </w:t>
              </w:r>
            </w:ins>
            <w:ins w:id="1286" w:author="Zuzka" w:date="2018-11-16T10:23:00Z">
              <w:r w:rsidRPr="002C7445">
                <w:rPr>
                  <w:bCs/>
                  <w:lang w:val="en-GB"/>
                </w:rPr>
                <w:t>DOKULIL</w:t>
              </w:r>
              <w:r w:rsidRPr="007D30EA">
                <w:rPr>
                  <w:lang w:val="en-GB"/>
                </w:rPr>
                <w:t xml:space="preserve">, </w:t>
              </w:r>
              <w:r w:rsidRPr="002C7445">
                <w:rPr>
                  <w:bCs/>
                  <w:lang w:val="en-GB"/>
                </w:rPr>
                <w:t>Jiří</w:t>
              </w:r>
              <w:r w:rsidRPr="007D30EA">
                <w:rPr>
                  <w:lang w:val="en-GB"/>
                </w:rPr>
                <w:t>.</w:t>
              </w:r>
              <w:r w:rsidRPr="00096C76">
                <w:rPr>
                  <w:lang w:val="en-GB"/>
                </w:rPr>
                <w:t xml:space="preserve"> </w:t>
              </w:r>
              <w:r w:rsidRPr="007D30EA">
                <w:rPr>
                  <w:lang w:val="en-GB"/>
                </w:rPr>
                <w:t xml:space="preserve">Predictability of Business Environment within Budgeting Process - Is it Connected with Fluctuations of Economy?. </w:t>
              </w:r>
              <w:r w:rsidRPr="007D30EA">
                <w:rPr>
                  <w:i/>
                  <w:iCs/>
                  <w:lang w:val="en-GB"/>
                </w:rPr>
                <w:t>Economics and Sociology</w:t>
              </w:r>
              <w:r w:rsidRPr="007D30EA">
                <w:rPr>
                  <w:lang w:val="en-GB"/>
                </w:rPr>
                <w:t>, 2016, roč. 9, č. 2, s. 90-100. ISSN 2071-789X</w:t>
              </w:r>
            </w:ins>
          </w:p>
          <w:p w14:paraId="3B7F0E1D" w14:textId="77777777" w:rsidR="00096C76" w:rsidRPr="00CB20AC" w:rsidDel="003A5D58" w:rsidRDefault="00096C76" w:rsidP="007755BB">
            <w:pPr>
              <w:jc w:val="both"/>
              <w:rPr>
                <w:del w:id="1287" w:author="Zuzka" w:date="2018-11-16T10:25:00Z"/>
              </w:rPr>
            </w:pPr>
          </w:p>
          <w:p w14:paraId="28FA40A0" w14:textId="5E4A79B7" w:rsidR="00B64E36" w:rsidRPr="00CB20AC" w:rsidDel="007D30EA" w:rsidRDefault="00B64E36" w:rsidP="007755BB">
            <w:pPr>
              <w:jc w:val="both"/>
              <w:rPr>
                <w:del w:id="1288" w:author="Zuzka" w:date="2018-11-16T10:20:00Z"/>
              </w:rPr>
            </w:pPr>
            <w:del w:id="1289" w:author="Zuzka" w:date="2018-11-16T10:20:00Z">
              <w:r w:rsidRPr="00CB20AC" w:rsidDel="007D30EA">
                <w:delText xml:space="preserve">ROUPEC, Jan, POPELA, Pavel, </w:delText>
              </w:r>
              <w:r w:rsidRPr="009E5A4C" w:rsidDel="007D30EA">
                <w:rPr>
                  <w:b/>
                </w:rPr>
                <w:delText>HRABEC, Dušan (30%),</w:delText>
              </w:r>
              <w:r w:rsidRPr="00CB20AC" w:rsidDel="007D30EA">
                <w:delText xml:space="preserve"> NOVOTNÝ, Jan, OLSTAD, Asmund, HAUGEN, Kjetil K.,</w:delText>
              </w:r>
              <w:r w:rsidDel="007D30EA">
                <w:rPr>
                  <w:b/>
                </w:rPr>
                <w:delText xml:space="preserve"> </w:delText>
              </w:r>
              <w:r w:rsidRPr="00CB20AC" w:rsidDel="007D30EA">
                <w:delText xml:space="preserve">2013. Hybrid algorithm for network design problem with uncertain demands. In </w:delText>
              </w:r>
              <w:r w:rsidRPr="00CB20AC" w:rsidDel="007D30EA">
                <w:rPr>
                  <w:i/>
                </w:rPr>
                <w:delText>Proceedings of the World Congress on Engineering and Computer Science 2013, WCECS,</w:delText>
              </w:r>
              <w:r w:rsidRPr="00CB20AC" w:rsidDel="007D30EA">
                <w:delText xml:space="preserve"> </w:delText>
              </w:r>
              <w:r w:rsidRPr="00CB20AC" w:rsidDel="007D30EA">
                <w:rPr>
                  <w:i/>
                </w:rPr>
                <w:delText>Lecture Notes in Engineering and Computer Science</w:delText>
              </w:r>
              <w:r w:rsidRPr="00CB20AC" w:rsidDel="007D30EA">
                <w:delText>. 1, 554-559. San Francisco, CA, USA.</w:delText>
              </w:r>
            </w:del>
          </w:p>
          <w:p w14:paraId="238E0462" w14:textId="77777777" w:rsidR="00B64E36" w:rsidRPr="003B5737" w:rsidRDefault="00B64E36">
            <w:pPr>
              <w:jc w:val="both"/>
              <w:pPrChange w:id="1290" w:author="Zuzka" w:date="2018-11-16T10:20:00Z">
                <w:pPr/>
              </w:pPrChange>
            </w:pPr>
          </w:p>
        </w:tc>
      </w:tr>
      <w:tr w:rsidR="00B64E36" w14:paraId="62206D3F" w14:textId="77777777" w:rsidTr="007755BB">
        <w:trPr>
          <w:trHeight w:val="218"/>
        </w:trPr>
        <w:tc>
          <w:tcPr>
            <w:tcW w:w="9859" w:type="dxa"/>
            <w:gridSpan w:val="11"/>
            <w:shd w:val="clear" w:color="auto" w:fill="F7CAAC"/>
          </w:tcPr>
          <w:p w14:paraId="44328B8D" w14:textId="77777777" w:rsidR="00B64E36" w:rsidRDefault="00B64E36" w:rsidP="007755BB">
            <w:pPr>
              <w:rPr>
                <w:b/>
              </w:rPr>
            </w:pPr>
            <w:r>
              <w:rPr>
                <w:b/>
              </w:rPr>
              <w:t>Působení v zahraničí</w:t>
            </w:r>
          </w:p>
        </w:tc>
      </w:tr>
      <w:tr w:rsidR="00B64E36" w14:paraId="47628B3D" w14:textId="77777777" w:rsidTr="007755BB">
        <w:trPr>
          <w:trHeight w:val="328"/>
        </w:trPr>
        <w:tc>
          <w:tcPr>
            <w:tcW w:w="9859" w:type="dxa"/>
            <w:gridSpan w:val="11"/>
          </w:tcPr>
          <w:p w14:paraId="110BFF9A" w14:textId="77777777" w:rsidR="00B64E36" w:rsidRDefault="00B64E36" w:rsidP="007755BB">
            <w:r>
              <w:rPr>
                <w:b/>
              </w:rPr>
              <w:t xml:space="preserve">2014-2015: </w:t>
            </w:r>
            <w:r w:rsidRPr="00CB20AC">
              <w:t>Molde University College – University Specialized in Logistics, Norsko, 10 měsíců</w:t>
            </w:r>
            <w:r>
              <w:t>.</w:t>
            </w:r>
          </w:p>
          <w:p w14:paraId="14597823" w14:textId="77777777" w:rsidR="00B64E36" w:rsidRPr="003232CF" w:rsidRDefault="00B64E36" w:rsidP="007755BB">
            <w:pPr>
              <w:rPr>
                <w:lang w:val="sk-SK"/>
              </w:rPr>
            </w:pPr>
            <w:r>
              <w:rPr>
                <w:b/>
              </w:rPr>
              <w:t xml:space="preserve">2010-2011: </w:t>
            </w:r>
            <w:r w:rsidRPr="00CB20AC">
              <w:t>Molde University College – University Specialized in Logistics, Norsko</w:t>
            </w:r>
            <w:r>
              <w:t>, 6</w:t>
            </w:r>
            <w:r w:rsidRPr="00CB20AC">
              <w:t xml:space="preserve"> měsíců</w:t>
            </w:r>
            <w:r>
              <w:t>.</w:t>
            </w:r>
          </w:p>
        </w:tc>
      </w:tr>
      <w:tr w:rsidR="00B64E36" w14:paraId="24F7890F" w14:textId="77777777" w:rsidTr="007755BB">
        <w:trPr>
          <w:cantSplit/>
          <w:trHeight w:val="470"/>
        </w:trPr>
        <w:tc>
          <w:tcPr>
            <w:tcW w:w="2518" w:type="dxa"/>
            <w:shd w:val="clear" w:color="auto" w:fill="F7CAAC"/>
          </w:tcPr>
          <w:p w14:paraId="2A8489AA" w14:textId="77777777" w:rsidR="00B64E36" w:rsidRDefault="00B64E36" w:rsidP="007755BB">
            <w:pPr>
              <w:jc w:val="both"/>
              <w:rPr>
                <w:b/>
              </w:rPr>
            </w:pPr>
            <w:r>
              <w:rPr>
                <w:b/>
              </w:rPr>
              <w:t xml:space="preserve">Podpis </w:t>
            </w:r>
          </w:p>
        </w:tc>
        <w:tc>
          <w:tcPr>
            <w:tcW w:w="4536" w:type="dxa"/>
            <w:gridSpan w:val="5"/>
          </w:tcPr>
          <w:p w14:paraId="39A204D1" w14:textId="77777777" w:rsidR="00B64E36" w:rsidRDefault="00B64E36" w:rsidP="007755BB">
            <w:pPr>
              <w:jc w:val="both"/>
            </w:pPr>
          </w:p>
        </w:tc>
        <w:tc>
          <w:tcPr>
            <w:tcW w:w="786" w:type="dxa"/>
            <w:gridSpan w:val="2"/>
            <w:shd w:val="clear" w:color="auto" w:fill="F7CAAC"/>
          </w:tcPr>
          <w:p w14:paraId="179F9966" w14:textId="77777777" w:rsidR="00B64E36" w:rsidRDefault="00B64E36" w:rsidP="007755BB">
            <w:pPr>
              <w:jc w:val="both"/>
            </w:pPr>
            <w:r>
              <w:rPr>
                <w:b/>
              </w:rPr>
              <w:t>datum</w:t>
            </w:r>
          </w:p>
        </w:tc>
        <w:tc>
          <w:tcPr>
            <w:tcW w:w="2019" w:type="dxa"/>
            <w:gridSpan w:val="3"/>
          </w:tcPr>
          <w:p w14:paraId="60CC9EDE" w14:textId="24DF24ED" w:rsidR="00B64E36" w:rsidRDefault="00EA2A96" w:rsidP="007755BB">
            <w:pPr>
              <w:jc w:val="both"/>
            </w:pPr>
            <w:ins w:id="1291" w:author="Zuzka" w:date="2018-11-16T10:06:00Z">
              <w:r>
                <w:t>16</w:t>
              </w:r>
            </w:ins>
            <w:del w:id="1292" w:author="Zuzka" w:date="2018-11-16T10:06:00Z">
              <w:r w:rsidR="00B64E36" w:rsidDel="00EA2A96">
                <w:delText>28</w:delText>
              </w:r>
            </w:del>
            <w:r w:rsidR="00B64E36">
              <w:t xml:space="preserve">. </w:t>
            </w:r>
            <w:ins w:id="1293" w:author="Zuzka" w:date="2018-11-16T10:06:00Z">
              <w:r>
                <w:t>11</w:t>
              </w:r>
            </w:ins>
            <w:del w:id="1294" w:author="Zuzka" w:date="2018-11-16T10:06:00Z">
              <w:r w:rsidR="00B64E36" w:rsidDel="00EA2A96">
                <w:delText>8</w:delText>
              </w:r>
            </w:del>
            <w:r w:rsidR="00B64E36">
              <w:t>. 2018</w:t>
            </w:r>
          </w:p>
        </w:tc>
      </w:tr>
    </w:tbl>
    <w:p w14:paraId="4751D931" w14:textId="77777777" w:rsidR="00B64E36" w:rsidRDefault="00B64E36" w:rsidP="00B64E36"/>
    <w:p w14:paraId="2A06175A" w14:textId="77777777" w:rsidR="00B64E36" w:rsidRDefault="00B64E36" w:rsidP="00B64E3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7F291541" w14:textId="77777777" w:rsidTr="007755BB">
        <w:tc>
          <w:tcPr>
            <w:tcW w:w="9859" w:type="dxa"/>
            <w:gridSpan w:val="11"/>
            <w:tcBorders>
              <w:bottom w:val="double" w:sz="4" w:space="0" w:color="auto"/>
            </w:tcBorders>
            <w:shd w:val="clear" w:color="auto" w:fill="BDD6EE"/>
          </w:tcPr>
          <w:p w14:paraId="46BA9669" w14:textId="5051FB77" w:rsidR="00B64E36" w:rsidRDefault="00B64E36" w:rsidP="007755BB">
            <w:pPr>
              <w:tabs>
                <w:tab w:val="right" w:pos="943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6A5FB2D6" w14:textId="77777777" w:rsidTr="007755BB">
        <w:tc>
          <w:tcPr>
            <w:tcW w:w="2518" w:type="dxa"/>
            <w:tcBorders>
              <w:top w:val="double" w:sz="4" w:space="0" w:color="auto"/>
            </w:tcBorders>
            <w:shd w:val="clear" w:color="auto" w:fill="F7CAAC"/>
          </w:tcPr>
          <w:p w14:paraId="66215A05" w14:textId="77777777" w:rsidR="00B64E36" w:rsidRDefault="00B64E36" w:rsidP="007755BB">
            <w:pPr>
              <w:jc w:val="both"/>
              <w:rPr>
                <w:b/>
              </w:rPr>
            </w:pPr>
            <w:r>
              <w:rPr>
                <w:b/>
              </w:rPr>
              <w:t>Vysoká škola</w:t>
            </w:r>
          </w:p>
        </w:tc>
        <w:tc>
          <w:tcPr>
            <w:tcW w:w="7341" w:type="dxa"/>
            <w:gridSpan w:val="10"/>
          </w:tcPr>
          <w:p w14:paraId="288751F3" w14:textId="77777777" w:rsidR="00B64E36" w:rsidRDefault="00B64E36" w:rsidP="007755BB">
            <w:pPr>
              <w:jc w:val="both"/>
            </w:pPr>
            <w:r>
              <w:t>Univerzita Tomáše Bati ve Zlíně</w:t>
            </w:r>
          </w:p>
        </w:tc>
      </w:tr>
      <w:tr w:rsidR="00B64E36" w14:paraId="5C0055D9" w14:textId="77777777" w:rsidTr="007755BB">
        <w:tc>
          <w:tcPr>
            <w:tcW w:w="2518" w:type="dxa"/>
            <w:shd w:val="clear" w:color="auto" w:fill="F7CAAC"/>
          </w:tcPr>
          <w:p w14:paraId="745CBA98" w14:textId="77777777" w:rsidR="00B64E36" w:rsidRDefault="00B64E36" w:rsidP="007755BB">
            <w:pPr>
              <w:jc w:val="both"/>
              <w:rPr>
                <w:b/>
              </w:rPr>
            </w:pPr>
            <w:r>
              <w:rPr>
                <w:b/>
              </w:rPr>
              <w:t>Součást vysoké školy</w:t>
            </w:r>
          </w:p>
        </w:tc>
        <w:tc>
          <w:tcPr>
            <w:tcW w:w="7341" w:type="dxa"/>
            <w:gridSpan w:val="10"/>
          </w:tcPr>
          <w:p w14:paraId="246F46EA" w14:textId="77777777" w:rsidR="00B64E36" w:rsidRDefault="00B64E36" w:rsidP="007755BB">
            <w:pPr>
              <w:jc w:val="both"/>
            </w:pPr>
            <w:r>
              <w:t>Fakulta aplikované informatiky</w:t>
            </w:r>
          </w:p>
        </w:tc>
      </w:tr>
      <w:tr w:rsidR="00B64E36" w14:paraId="4A86F7BA" w14:textId="77777777" w:rsidTr="007755BB">
        <w:tc>
          <w:tcPr>
            <w:tcW w:w="2518" w:type="dxa"/>
            <w:shd w:val="clear" w:color="auto" w:fill="F7CAAC"/>
          </w:tcPr>
          <w:p w14:paraId="13EA53AE" w14:textId="77777777" w:rsidR="00B64E36" w:rsidRDefault="00B64E36" w:rsidP="007755BB">
            <w:pPr>
              <w:jc w:val="both"/>
              <w:rPr>
                <w:b/>
              </w:rPr>
            </w:pPr>
            <w:r>
              <w:rPr>
                <w:b/>
              </w:rPr>
              <w:t>Název studijního programu</w:t>
            </w:r>
          </w:p>
        </w:tc>
        <w:tc>
          <w:tcPr>
            <w:tcW w:w="7341" w:type="dxa"/>
            <w:gridSpan w:val="10"/>
          </w:tcPr>
          <w:p w14:paraId="1F98F8A1" w14:textId="77777777" w:rsidR="00B64E36" w:rsidRDefault="00B64E36" w:rsidP="007755BB">
            <w:pPr>
              <w:jc w:val="both"/>
            </w:pPr>
            <w:r>
              <w:t>Softwarové inženýrství</w:t>
            </w:r>
          </w:p>
        </w:tc>
      </w:tr>
      <w:tr w:rsidR="00B64E36" w14:paraId="7129B4DA" w14:textId="77777777" w:rsidTr="007755BB">
        <w:tc>
          <w:tcPr>
            <w:tcW w:w="2518" w:type="dxa"/>
            <w:shd w:val="clear" w:color="auto" w:fill="F7CAAC"/>
          </w:tcPr>
          <w:p w14:paraId="36DA8019" w14:textId="77777777" w:rsidR="00B64E36" w:rsidRDefault="00B64E36" w:rsidP="007755BB">
            <w:pPr>
              <w:jc w:val="both"/>
              <w:rPr>
                <w:b/>
              </w:rPr>
            </w:pPr>
            <w:r>
              <w:rPr>
                <w:b/>
              </w:rPr>
              <w:t>Jméno a příjmení</w:t>
            </w:r>
          </w:p>
        </w:tc>
        <w:tc>
          <w:tcPr>
            <w:tcW w:w="4536" w:type="dxa"/>
            <w:gridSpan w:val="5"/>
          </w:tcPr>
          <w:p w14:paraId="77711DA3" w14:textId="77777777" w:rsidR="00B64E36" w:rsidRDefault="00B64E36" w:rsidP="007755BB">
            <w:pPr>
              <w:jc w:val="both"/>
            </w:pPr>
            <w:r>
              <w:t xml:space="preserve">Bronislav </w:t>
            </w:r>
            <w:bookmarkStart w:id="1295" w:name="aChramcov"/>
            <w:r>
              <w:t>Chramcov</w:t>
            </w:r>
            <w:bookmarkEnd w:id="1295"/>
          </w:p>
        </w:tc>
        <w:tc>
          <w:tcPr>
            <w:tcW w:w="709" w:type="dxa"/>
            <w:shd w:val="clear" w:color="auto" w:fill="F7CAAC"/>
          </w:tcPr>
          <w:p w14:paraId="498AFF42" w14:textId="77777777" w:rsidR="00B64E36" w:rsidRDefault="00B64E36" w:rsidP="007755BB">
            <w:pPr>
              <w:jc w:val="both"/>
              <w:rPr>
                <w:b/>
              </w:rPr>
            </w:pPr>
            <w:r>
              <w:rPr>
                <w:b/>
              </w:rPr>
              <w:t>Tituly</w:t>
            </w:r>
          </w:p>
        </w:tc>
        <w:tc>
          <w:tcPr>
            <w:tcW w:w="2096" w:type="dxa"/>
            <w:gridSpan w:val="4"/>
          </w:tcPr>
          <w:p w14:paraId="746F695B" w14:textId="77777777" w:rsidR="00B64E36" w:rsidRDefault="00B64E36" w:rsidP="007755BB">
            <w:pPr>
              <w:jc w:val="both"/>
            </w:pPr>
            <w:r>
              <w:t>doc. Ing. Ph.D.</w:t>
            </w:r>
          </w:p>
        </w:tc>
      </w:tr>
      <w:tr w:rsidR="00B64E36" w14:paraId="7A3DB32E" w14:textId="77777777" w:rsidTr="007755BB">
        <w:tc>
          <w:tcPr>
            <w:tcW w:w="2518" w:type="dxa"/>
            <w:shd w:val="clear" w:color="auto" w:fill="F7CAAC"/>
          </w:tcPr>
          <w:p w14:paraId="680C0581" w14:textId="77777777" w:rsidR="00B64E36" w:rsidRDefault="00B64E36" w:rsidP="007755BB">
            <w:pPr>
              <w:jc w:val="both"/>
              <w:rPr>
                <w:b/>
              </w:rPr>
            </w:pPr>
            <w:r>
              <w:rPr>
                <w:b/>
              </w:rPr>
              <w:t>Rok narození</w:t>
            </w:r>
          </w:p>
        </w:tc>
        <w:tc>
          <w:tcPr>
            <w:tcW w:w="829" w:type="dxa"/>
          </w:tcPr>
          <w:p w14:paraId="303C1EE0" w14:textId="77777777" w:rsidR="00B64E36" w:rsidRDefault="00B64E36" w:rsidP="007755BB">
            <w:pPr>
              <w:jc w:val="both"/>
            </w:pPr>
            <w:r>
              <w:t>1975</w:t>
            </w:r>
          </w:p>
        </w:tc>
        <w:tc>
          <w:tcPr>
            <w:tcW w:w="1721" w:type="dxa"/>
            <w:shd w:val="clear" w:color="auto" w:fill="F7CAAC"/>
          </w:tcPr>
          <w:p w14:paraId="0D793844" w14:textId="77777777" w:rsidR="00B64E36" w:rsidRDefault="00B64E36" w:rsidP="007755BB">
            <w:pPr>
              <w:jc w:val="both"/>
              <w:rPr>
                <w:b/>
              </w:rPr>
            </w:pPr>
            <w:r>
              <w:rPr>
                <w:b/>
              </w:rPr>
              <w:t>typ vztahu k VŠ</w:t>
            </w:r>
          </w:p>
        </w:tc>
        <w:tc>
          <w:tcPr>
            <w:tcW w:w="992" w:type="dxa"/>
            <w:gridSpan w:val="2"/>
          </w:tcPr>
          <w:p w14:paraId="7E7047B7" w14:textId="77777777" w:rsidR="00B64E36" w:rsidRDefault="00B64E36" w:rsidP="007755BB">
            <w:pPr>
              <w:jc w:val="both"/>
            </w:pPr>
            <w:r>
              <w:t>pp.</w:t>
            </w:r>
          </w:p>
        </w:tc>
        <w:tc>
          <w:tcPr>
            <w:tcW w:w="994" w:type="dxa"/>
            <w:shd w:val="clear" w:color="auto" w:fill="F7CAAC"/>
          </w:tcPr>
          <w:p w14:paraId="347C2E78" w14:textId="77777777" w:rsidR="00B64E36" w:rsidRDefault="00B64E36" w:rsidP="007755BB">
            <w:pPr>
              <w:jc w:val="both"/>
              <w:rPr>
                <w:b/>
              </w:rPr>
            </w:pPr>
            <w:r>
              <w:rPr>
                <w:b/>
              </w:rPr>
              <w:t>rozsah</w:t>
            </w:r>
          </w:p>
        </w:tc>
        <w:tc>
          <w:tcPr>
            <w:tcW w:w="709" w:type="dxa"/>
          </w:tcPr>
          <w:p w14:paraId="1B0F7628" w14:textId="77777777" w:rsidR="00B64E36" w:rsidRDefault="00B64E36" w:rsidP="007755BB">
            <w:pPr>
              <w:jc w:val="both"/>
            </w:pPr>
            <w:r>
              <w:t>40</w:t>
            </w:r>
          </w:p>
        </w:tc>
        <w:tc>
          <w:tcPr>
            <w:tcW w:w="709" w:type="dxa"/>
            <w:gridSpan w:val="2"/>
            <w:shd w:val="clear" w:color="auto" w:fill="F7CAAC"/>
          </w:tcPr>
          <w:p w14:paraId="3B3497BA" w14:textId="77777777" w:rsidR="00B64E36" w:rsidRDefault="00B64E36" w:rsidP="007755BB">
            <w:pPr>
              <w:jc w:val="both"/>
              <w:rPr>
                <w:b/>
              </w:rPr>
            </w:pPr>
            <w:r>
              <w:rPr>
                <w:b/>
              </w:rPr>
              <w:t>do kdy</w:t>
            </w:r>
          </w:p>
        </w:tc>
        <w:tc>
          <w:tcPr>
            <w:tcW w:w="1387" w:type="dxa"/>
            <w:gridSpan w:val="2"/>
          </w:tcPr>
          <w:p w14:paraId="6BAD8113" w14:textId="77777777" w:rsidR="00B64E36" w:rsidRDefault="00B64E36" w:rsidP="007755BB">
            <w:pPr>
              <w:jc w:val="both"/>
            </w:pPr>
            <w:r>
              <w:t>N</w:t>
            </w:r>
          </w:p>
        </w:tc>
      </w:tr>
      <w:tr w:rsidR="00B64E36" w14:paraId="2C4DFE02" w14:textId="77777777" w:rsidTr="007755BB">
        <w:tc>
          <w:tcPr>
            <w:tcW w:w="5068" w:type="dxa"/>
            <w:gridSpan w:val="3"/>
            <w:shd w:val="clear" w:color="auto" w:fill="F7CAAC"/>
          </w:tcPr>
          <w:p w14:paraId="2C0FE087" w14:textId="77777777" w:rsidR="00B64E36" w:rsidRDefault="00B64E36" w:rsidP="007755BB">
            <w:pPr>
              <w:jc w:val="both"/>
              <w:rPr>
                <w:b/>
              </w:rPr>
            </w:pPr>
            <w:r>
              <w:rPr>
                <w:b/>
              </w:rPr>
              <w:t>Typ vztahu na součásti VŠ, která uskutečňuje st. program</w:t>
            </w:r>
          </w:p>
        </w:tc>
        <w:tc>
          <w:tcPr>
            <w:tcW w:w="992" w:type="dxa"/>
            <w:gridSpan w:val="2"/>
          </w:tcPr>
          <w:p w14:paraId="78255569" w14:textId="77777777" w:rsidR="00B64E36" w:rsidRDefault="00B64E36" w:rsidP="007755BB">
            <w:pPr>
              <w:jc w:val="both"/>
            </w:pPr>
            <w:del w:id="1296" w:author="Zuzka" w:date="2018-11-12T22:42:00Z">
              <w:r w:rsidDel="00901E07">
                <w:delText>pp.</w:delText>
              </w:r>
            </w:del>
          </w:p>
        </w:tc>
        <w:tc>
          <w:tcPr>
            <w:tcW w:w="994" w:type="dxa"/>
            <w:shd w:val="clear" w:color="auto" w:fill="F7CAAC"/>
          </w:tcPr>
          <w:p w14:paraId="4B4A8A17" w14:textId="77777777" w:rsidR="00B64E36" w:rsidRDefault="00B64E36" w:rsidP="007755BB">
            <w:pPr>
              <w:jc w:val="both"/>
              <w:rPr>
                <w:b/>
              </w:rPr>
            </w:pPr>
            <w:r>
              <w:rPr>
                <w:b/>
              </w:rPr>
              <w:t>rozsah</w:t>
            </w:r>
          </w:p>
        </w:tc>
        <w:tc>
          <w:tcPr>
            <w:tcW w:w="709" w:type="dxa"/>
          </w:tcPr>
          <w:p w14:paraId="05A07265" w14:textId="77777777" w:rsidR="00B64E36" w:rsidRDefault="00B64E36" w:rsidP="007755BB">
            <w:pPr>
              <w:jc w:val="both"/>
            </w:pPr>
            <w:del w:id="1297" w:author="Zuzka" w:date="2018-11-12T22:42:00Z">
              <w:r w:rsidDel="00901E07">
                <w:delText>40</w:delText>
              </w:r>
            </w:del>
          </w:p>
        </w:tc>
        <w:tc>
          <w:tcPr>
            <w:tcW w:w="709" w:type="dxa"/>
            <w:gridSpan w:val="2"/>
            <w:shd w:val="clear" w:color="auto" w:fill="F7CAAC"/>
          </w:tcPr>
          <w:p w14:paraId="77513E97" w14:textId="77777777" w:rsidR="00B64E36" w:rsidRDefault="00B64E36" w:rsidP="007755BB">
            <w:pPr>
              <w:jc w:val="both"/>
              <w:rPr>
                <w:b/>
              </w:rPr>
            </w:pPr>
            <w:r>
              <w:rPr>
                <w:b/>
              </w:rPr>
              <w:t>do kdy</w:t>
            </w:r>
          </w:p>
        </w:tc>
        <w:tc>
          <w:tcPr>
            <w:tcW w:w="1387" w:type="dxa"/>
            <w:gridSpan w:val="2"/>
          </w:tcPr>
          <w:p w14:paraId="02DB2603" w14:textId="77777777" w:rsidR="00B64E36" w:rsidRDefault="00B64E36" w:rsidP="007755BB">
            <w:pPr>
              <w:jc w:val="both"/>
            </w:pPr>
            <w:del w:id="1298" w:author="Zuzka" w:date="2018-11-12T22:42:00Z">
              <w:r w:rsidDel="00901E07">
                <w:delText>N</w:delText>
              </w:r>
            </w:del>
          </w:p>
        </w:tc>
      </w:tr>
      <w:tr w:rsidR="00B64E36" w14:paraId="1D9A4D02" w14:textId="77777777" w:rsidTr="007755BB">
        <w:tc>
          <w:tcPr>
            <w:tcW w:w="6060" w:type="dxa"/>
            <w:gridSpan w:val="5"/>
            <w:shd w:val="clear" w:color="auto" w:fill="F7CAAC"/>
          </w:tcPr>
          <w:p w14:paraId="4716600E"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406FD4F3" w14:textId="77777777" w:rsidR="00B64E36" w:rsidRDefault="00B64E36" w:rsidP="007755BB">
            <w:pPr>
              <w:jc w:val="both"/>
              <w:rPr>
                <w:b/>
              </w:rPr>
            </w:pPr>
            <w:r>
              <w:rPr>
                <w:b/>
              </w:rPr>
              <w:t>typ prac. vztahu</w:t>
            </w:r>
          </w:p>
        </w:tc>
        <w:tc>
          <w:tcPr>
            <w:tcW w:w="2096" w:type="dxa"/>
            <w:gridSpan w:val="4"/>
            <w:shd w:val="clear" w:color="auto" w:fill="F7CAAC"/>
          </w:tcPr>
          <w:p w14:paraId="1D493C48" w14:textId="77777777" w:rsidR="00B64E36" w:rsidRDefault="00B64E36" w:rsidP="007755BB">
            <w:pPr>
              <w:jc w:val="both"/>
              <w:rPr>
                <w:b/>
              </w:rPr>
            </w:pPr>
            <w:r>
              <w:rPr>
                <w:b/>
              </w:rPr>
              <w:t>rozsah</w:t>
            </w:r>
          </w:p>
        </w:tc>
      </w:tr>
      <w:tr w:rsidR="00B64E36" w14:paraId="3E7075A3" w14:textId="77777777" w:rsidTr="007755BB">
        <w:tc>
          <w:tcPr>
            <w:tcW w:w="6060" w:type="dxa"/>
            <w:gridSpan w:val="5"/>
          </w:tcPr>
          <w:p w14:paraId="4388F7B4" w14:textId="77777777" w:rsidR="00B64E36" w:rsidRDefault="00B64E36" w:rsidP="007755BB">
            <w:pPr>
              <w:jc w:val="both"/>
            </w:pPr>
          </w:p>
        </w:tc>
        <w:tc>
          <w:tcPr>
            <w:tcW w:w="1703" w:type="dxa"/>
            <w:gridSpan w:val="2"/>
          </w:tcPr>
          <w:p w14:paraId="78939425" w14:textId="77777777" w:rsidR="00B64E36" w:rsidRDefault="00B64E36" w:rsidP="007755BB">
            <w:pPr>
              <w:jc w:val="both"/>
            </w:pPr>
          </w:p>
        </w:tc>
        <w:tc>
          <w:tcPr>
            <w:tcW w:w="2096" w:type="dxa"/>
            <w:gridSpan w:val="4"/>
          </w:tcPr>
          <w:p w14:paraId="50A754E3" w14:textId="77777777" w:rsidR="00B64E36" w:rsidRDefault="00B64E36" w:rsidP="007755BB">
            <w:pPr>
              <w:jc w:val="both"/>
            </w:pPr>
          </w:p>
        </w:tc>
      </w:tr>
      <w:tr w:rsidR="00B64E36" w14:paraId="55CE09E8" w14:textId="77777777" w:rsidTr="007755BB">
        <w:tc>
          <w:tcPr>
            <w:tcW w:w="9859" w:type="dxa"/>
            <w:gridSpan w:val="11"/>
            <w:shd w:val="clear" w:color="auto" w:fill="F7CAAC"/>
          </w:tcPr>
          <w:p w14:paraId="7B5DBAA3"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407DDF73" w14:textId="77777777" w:rsidTr="007755BB">
        <w:trPr>
          <w:trHeight w:val="230"/>
        </w:trPr>
        <w:tc>
          <w:tcPr>
            <w:tcW w:w="9859" w:type="dxa"/>
            <w:gridSpan w:val="11"/>
            <w:tcBorders>
              <w:top w:val="nil"/>
            </w:tcBorders>
          </w:tcPr>
          <w:p w14:paraId="5C5EEB83" w14:textId="4DB9CC99" w:rsidR="00B64E36" w:rsidRDefault="00B64E36" w:rsidP="007755BB">
            <w:pPr>
              <w:jc w:val="both"/>
            </w:pPr>
            <w:r>
              <w:t>Teorie přenosu informac</w:t>
            </w:r>
            <w:r w:rsidR="001E7901">
              <w:t>e – garant, přednášející (100%)</w:t>
            </w:r>
          </w:p>
        </w:tc>
      </w:tr>
      <w:tr w:rsidR="00B64E36" w14:paraId="5D67F9EA" w14:textId="77777777" w:rsidTr="007755BB">
        <w:tc>
          <w:tcPr>
            <w:tcW w:w="9859" w:type="dxa"/>
            <w:gridSpan w:val="11"/>
            <w:shd w:val="clear" w:color="auto" w:fill="F7CAAC"/>
          </w:tcPr>
          <w:p w14:paraId="37F216F8" w14:textId="77777777" w:rsidR="00B64E36" w:rsidRDefault="00B64E36" w:rsidP="007755BB">
            <w:pPr>
              <w:jc w:val="both"/>
            </w:pPr>
            <w:r>
              <w:rPr>
                <w:b/>
              </w:rPr>
              <w:t xml:space="preserve">Údaje o vzdělání na VŠ </w:t>
            </w:r>
          </w:p>
        </w:tc>
      </w:tr>
      <w:tr w:rsidR="00B64E36" w14:paraId="5154FFEE" w14:textId="77777777" w:rsidTr="007755BB">
        <w:trPr>
          <w:trHeight w:val="1055"/>
        </w:trPr>
        <w:tc>
          <w:tcPr>
            <w:tcW w:w="9859" w:type="dxa"/>
            <w:gridSpan w:val="11"/>
          </w:tcPr>
          <w:p w14:paraId="78EB6D55" w14:textId="77777777" w:rsidR="00B64E36" w:rsidRDefault="00B64E36" w:rsidP="007755BB">
            <w:pPr>
              <w:ind w:left="1099" w:hanging="1099"/>
              <w:jc w:val="both"/>
            </w:pPr>
            <w:r>
              <w:t>1993–1998</w:t>
            </w:r>
            <w:r>
              <w:tab/>
              <w:t>Vysokoškolské vzdělání (Ing.), Vysoké učení technické v Brně, Fakulta technologická ve Zlíně, studijní obor "Automatizace a řídicí technika ve spotřebním průmyslu"</w:t>
            </w:r>
          </w:p>
          <w:p w14:paraId="7ACE4239" w14:textId="77777777" w:rsidR="00B64E36" w:rsidRDefault="00B64E36" w:rsidP="007755BB">
            <w:pPr>
              <w:ind w:left="1099" w:hanging="1099"/>
              <w:jc w:val="both"/>
            </w:pPr>
            <w:r>
              <w:t>2004–2006</w:t>
            </w:r>
            <w:r>
              <w:tab/>
              <w:t>Vysokoškolské vzdělání (Bc.), Univerzita Tomáše Bati ve Zlíně, Univerzitní institut, studijní program "Specializace v pedagogice", studijní obor "Učitelství odborných předmětů pro střední školy"</w:t>
            </w:r>
          </w:p>
          <w:p w14:paraId="55CF77B9" w14:textId="77777777" w:rsidR="00B64E36" w:rsidDel="00241FB0" w:rsidRDefault="00B64E36" w:rsidP="007755BB">
            <w:pPr>
              <w:ind w:left="1099" w:hanging="1099"/>
              <w:jc w:val="both"/>
              <w:rPr>
                <w:del w:id="1299" w:author="Zuzka" w:date="2018-11-16T10:26:00Z"/>
              </w:rPr>
            </w:pPr>
            <w:r>
              <w:t>1998–2006</w:t>
            </w:r>
            <w:r>
              <w:tab/>
              <w:t xml:space="preserve">Doktorské studium (Ph.D.), Univerzita Tomáše Bati ve Zlíně, Fakulta aplikované informatiky, doktorský studijní program "Chemické a procesní inženýrství" studijní obor "Technická kybernetika". </w:t>
            </w:r>
          </w:p>
          <w:p w14:paraId="1330C728" w14:textId="68D03267" w:rsidR="00B64E36" w:rsidRPr="00C27452" w:rsidRDefault="00B64E36" w:rsidP="007755BB">
            <w:pPr>
              <w:ind w:left="1099" w:hanging="1099"/>
              <w:jc w:val="both"/>
            </w:pPr>
            <w:del w:id="1300" w:author="Zuzka" w:date="2018-11-16T10:26:00Z">
              <w:r w:rsidDel="00241FB0">
                <w:delText>05/2016</w:delText>
              </w:r>
              <w:r w:rsidDel="00241FB0">
                <w:tab/>
                <w:delText>docent (doc.), Univerzita Tomáše Bati ve Zlíně, Fakulta aplikované informatiky, habilitační řízení v oboru "Řízení strojů a procesů"</w:delText>
              </w:r>
            </w:del>
          </w:p>
        </w:tc>
      </w:tr>
      <w:tr w:rsidR="00B64E36" w14:paraId="73C5F48B" w14:textId="77777777" w:rsidTr="007755BB">
        <w:tc>
          <w:tcPr>
            <w:tcW w:w="9859" w:type="dxa"/>
            <w:gridSpan w:val="11"/>
            <w:shd w:val="clear" w:color="auto" w:fill="F7CAAC"/>
          </w:tcPr>
          <w:p w14:paraId="44EB225B" w14:textId="77777777" w:rsidR="00B64E36" w:rsidRDefault="00B64E36" w:rsidP="007755BB">
            <w:pPr>
              <w:jc w:val="both"/>
              <w:rPr>
                <w:b/>
              </w:rPr>
            </w:pPr>
            <w:r>
              <w:rPr>
                <w:b/>
              </w:rPr>
              <w:t>Údaje o odborném působení od absolvování VŠ</w:t>
            </w:r>
          </w:p>
          <w:p w14:paraId="0B91CF2F" w14:textId="77777777" w:rsidR="00B64E36" w:rsidRDefault="00B64E36" w:rsidP="007755BB">
            <w:pPr>
              <w:jc w:val="both"/>
              <w:rPr>
                <w:b/>
              </w:rPr>
            </w:pPr>
          </w:p>
        </w:tc>
      </w:tr>
      <w:tr w:rsidR="00B64E36" w14:paraId="03BD759B" w14:textId="77777777" w:rsidTr="007755BB">
        <w:trPr>
          <w:trHeight w:val="1090"/>
        </w:trPr>
        <w:tc>
          <w:tcPr>
            <w:tcW w:w="9859" w:type="dxa"/>
            <w:gridSpan w:val="11"/>
          </w:tcPr>
          <w:p w14:paraId="0C437ABA" w14:textId="77777777" w:rsidR="00B64E36" w:rsidRPr="00416F70" w:rsidRDefault="00B64E36" w:rsidP="007755BB">
            <w:pPr>
              <w:ind w:left="1808" w:hanging="1808"/>
              <w:jc w:val="both"/>
            </w:pPr>
            <w:r>
              <w:t>05/2016 – dosud</w:t>
            </w:r>
            <w:r>
              <w:tab/>
            </w:r>
            <w:r w:rsidRPr="00416F70">
              <w:t>docent, Univerzita Tomáše Bati ve Zlíně, Fakulta aplikované informatiky, Ústav informatiky a umělé inteligence</w:t>
            </w:r>
          </w:p>
          <w:p w14:paraId="13C7D95C" w14:textId="77777777" w:rsidR="00B64E36" w:rsidRPr="00416F70" w:rsidRDefault="00B64E36" w:rsidP="007755BB">
            <w:pPr>
              <w:ind w:left="1808" w:hanging="1808"/>
              <w:jc w:val="both"/>
            </w:pPr>
            <w:r w:rsidRPr="00416F70">
              <w:t>12/2006–04/2016</w:t>
            </w:r>
            <w:r w:rsidRPr="00416F70">
              <w:tab/>
              <w:t xml:space="preserve">odborný asistent, Univerzita Tomáše Bati ve Zlíně, Fakulta aplikované informatiky, Ústav aplikované informatiky, (od roku 2011 Ústav informatiky a umělé inteligence), </w:t>
            </w:r>
          </w:p>
          <w:p w14:paraId="74EA6334" w14:textId="77777777" w:rsidR="00B64E36" w:rsidRDefault="00B64E36" w:rsidP="007755BB">
            <w:pPr>
              <w:ind w:left="1808" w:hanging="1808"/>
              <w:jc w:val="both"/>
            </w:pPr>
            <w:r w:rsidRPr="00416F70">
              <w:t>02/2002–11/2006</w:t>
            </w:r>
            <w:r w:rsidRPr="00416F70">
              <w:tab/>
              <w:t>asistent, Unive</w:t>
            </w:r>
            <w:r>
              <w:t xml:space="preserve">rzita Tomáše Bati ve Zlíně, Fakulta technologická, Institut řízení procesů a aplikované informatiky (od 01/2006 Fakulta aplikované informatiky, Ústav aplikované informatiky) </w:t>
            </w:r>
          </w:p>
          <w:p w14:paraId="5EECB85A" w14:textId="77777777" w:rsidR="00B64E36" w:rsidRDefault="00B64E36" w:rsidP="007755BB">
            <w:pPr>
              <w:ind w:left="1808" w:hanging="1808"/>
              <w:jc w:val="both"/>
            </w:pPr>
            <w:bookmarkStart w:id="1301" w:name="OLE_LINK81"/>
            <w:bookmarkStart w:id="1302" w:name="OLE_LINK82"/>
            <w:r>
              <w:t xml:space="preserve">2014 – dosud </w:t>
            </w:r>
            <w:bookmarkEnd w:id="1301"/>
            <w:bookmarkEnd w:id="1302"/>
            <w:r>
              <w:t xml:space="preserve">      proděkan pro tvůrčí činnosti a doktorské studium FAI UTB ve Zlíně, zástupce děkana</w:t>
            </w:r>
          </w:p>
          <w:p w14:paraId="3A693547" w14:textId="77777777" w:rsidR="00B64E36" w:rsidRDefault="00B64E36" w:rsidP="007755BB">
            <w:pPr>
              <w:jc w:val="both"/>
            </w:pPr>
            <w:r>
              <w:t xml:space="preserve">2012 – dosud </w:t>
            </w:r>
            <w:r>
              <w:tab/>
              <w:t xml:space="preserve">člen mezinárodní organizace European Association for Security </w:t>
            </w:r>
          </w:p>
          <w:p w14:paraId="712DC3CD" w14:textId="77777777" w:rsidR="00B64E36" w:rsidRPr="00080943" w:rsidRDefault="00B64E36" w:rsidP="007755BB">
            <w:pPr>
              <w:jc w:val="both"/>
            </w:pPr>
            <w:r>
              <w:t>2006 – 2014</w:t>
            </w:r>
            <w:r>
              <w:tab/>
              <w:t>předseda Akademického senátu Fakulty aplikované informatiky, Univerzity Tomáše Bati ve Zlíně</w:t>
            </w:r>
            <w:r w:rsidRPr="00080943">
              <w:t xml:space="preserve"> </w:t>
            </w:r>
          </w:p>
        </w:tc>
      </w:tr>
      <w:tr w:rsidR="00B64E36" w14:paraId="641B02A0" w14:textId="77777777" w:rsidTr="007755BB">
        <w:trPr>
          <w:trHeight w:val="250"/>
        </w:trPr>
        <w:tc>
          <w:tcPr>
            <w:tcW w:w="9859" w:type="dxa"/>
            <w:gridSpan w:val="11"/>
            <w:shd w:val="clear" w:color="auto" w:fill="F7CAAC"/>
          </w:tcPr>
          <w:p w14:paraId="16555E9A" w14:textId="77777777" w:rsidR="00B64E36" w:rsidRDefault="00B64E36" w:rsidP="007755BB">
            <w:pPr>
              <w:jc w:val="both"/>
            </w:pPr>
            <w:r>
              <w:rPr>
                <w:b/>
              </w:rPr>
              <w:t>Zkušenosti s vedením kvalifikačních a rigorózních prací</w:t>
            </w:r>
          </w:p>
        </w:tc>
      </w:tr>
      <w:tr w:rsidR="00B64E36" w14:paraId="3990E818" w14:textId="77777777" w:rsidTr="007755BB">
        <w:trPr>
          <w:trHeight w:val="489"/>
        </w:trPr>
        <w:tc>
          <w:tcPr>
            <w:tcW w:w="9859" w:type="dxa"/>
            <w:gridSpan w:val="11"/>
          </w:tcPr>
          <w:p w14:paraId="7B40954E" w14:textId="77777777" w:rsidR="00B64E36" w:rsidRDefault="00B64E36" w:rsidP="007755BB">
            <w:pPr>
              <w:jc w:val="both"/>
            </w:pPr>
            <w:r>
              <w:t xml:space="preserve">Od roku 2003 vedoucí úspěšně obhájených 45 bakalářských a 35 diplomových prací. </w:t>
            </w:r>
          </w:p>
          <w:p w14:paraId="77ACC1BA" w14:textId="77777777" w:rsidR="00B64E36" w:rsidRDefault="00B64E36" w:rsidP="007755BB">
            <w:pPr>
              <w:jc w:val="both"/>
            </w:pPr>
            <w:r>
              <w:t>Konzultantem jedné úspěšně obhájené doktorské práce. Školitel 4 studentů doktorského studijního programu.</w:t>
            </w:r>
          </w:p>
        </w:tc>
      </w:tr>
      <w:tr w:rsidR="00B64E36" w14:paraId="2F2C1581" w14:textId="77777777" w:rsidTr="007755BB">
        <w:trPr>
          <w:cantSplit/>
        </w:trPr>
        <w:tc>
          <w:tcPr>
            <w:tcW w:w="3347" w:type="dxa"/>
            <w:gridSpan w:val="2"/>
            <w:tcBorders>
              <w:top w:val="single" w:sz="12" w:space="0" w:color="auto"/>
            </w:tcBorders>
            <w:shd w:val="clear" w:color="auto" w:fill="F7CAAC"/>
          </w:tcPr>
          <w:p w14:paraId="0724AD60"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251BE862"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AAECD65"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F0A74B4" w14:textId="77777777" w:rsidR="00B64E36" w:rsidRDefault="00B64E36" w:rsidP="007755BB">
            <w:pPr>
              <w:jc w:val="both"/>
              <w:rPr>
                <w:b/>
              </w:rPr>
            </w:pPr>
            <w:r>
              <w:rPr>
                <w:b/>
              </w:rPr>
              <w:t>Ohlasy publikací</w:t>
            </w:r>
          </w:p>
        </w:tc>
      </w:tr>
      <w:tr w:rsidR="00B64E36" w14:paraId="4F138F2E" w14:textId="77777777" w:rsidTr="007755BB">
        <w:trPr>
          <w:cantSplit/>
        </w:trPr>
        <w:tc>
          <w:tcPr>
            <w:tcW w:w="3347" w:type="dxa"/>
            <w:gridSpan w:val="2"/>
          </w:tcPr>
          <w:p w14:paraId="4941AFDC" w14:textId="77777777" w:rsidR="00B64E36" w:rsidRDefault="00B64E36" w:rsidP="007755BB">
            <w:pPr>
              <w:jc w:val="both"/>
            </w:pPr>
            <w:r>
              <w:t>Řízení strojů a procesů</w:t>
            </w:r>
          </w:p>
        </w:tc>
        <w:tc>
          <w:tcPr>
            <w:tcW w:w="2245" w:type="dxa"/>
            <w:gridSpan w:val="2"/>
          </w:tcPr>
          <w:p w14:paraId="78045506" w14:textId="77777777" w:rsidR="00B64E36" w:rsidRDefault="00B64E36" w:rsidP="007755BB">
            <w:pPr>
              <w:jc w:val="both"/>
            </w:pPr>
            <w:r>
              <w:t>2016</w:t>
            </w:r>
          </w:p>
        </w:tc>
        <w:tc>
          <w:tcPr>
            <w:tcW w:w="2248" w:type="dxa"/>
            <w:gridSpan w:val="4"/>
            <w:tcBorders>
              <w:right w:val="single" w:sz="12" w:space="0" w:color="auto"/>
            </w:tcBorders>
          </w:tcPr>
          <w:p w14:paraId="593EB9AB" w14:textId="77777777" w:rsidR="00B64E36" w:rsidRDefault="00B64E36" w:rsidP="007755BB">
            <w:pPr>
              <w:jc w:val="both"/>
            </w:pPr>
            <w:r>
              <w:t>UTB ve Zlíně</w:t>
            </w:r>
          </w:p>
        </w:tc>
        <w:tc>
          <w:tcPr>
            <w:tcW w:w="632" w:type="dxa"/>
            <w:tcBorders>
              <w:left w:val="single" w:sz="12" w:space="0" w:color="auto"/>
            </w:tcBorders>
            <w:shd w:val="clear" w:color="auto" w:fill="F7CAAC"/>
          </w:tcPr>
          <w:p w14:paraId="5665C3F0" w14:textId="77777777" w:rsidR="00B64E36" w:rsidRDefault="00B64E36" w:rsidP="007755BB">
            <w:pPr>
              <w:jc w:val="both"/>
            </w:pPr>
            <w:r>
              <w:rPr>
                <w:b/>
              </w:rPr>
              <w:t>WOS</w:t>
            </w:r>
          </w:p>
        </w:tc>
        <w:tc>
          <w:tcPr>
            <w:tcW w:w="693" w:type="dxa"/>
            <w:shd w:val="clear" w:color="auto" w:fill="F7CAAC"/>
          </w:tcPr>
          <w:p w14:paraId="191AC0D5" w14:textId="77777777" w:rsidR="00B64E36" w:rsidRDefault="00B64E36" w:rsidP="007755BB">
            <w:pPr>
              <w:jc w:val="both"/>
              <w:rPr>
                <w:sz w:val="18"/>
              </w:rPr>
            </w:pPr>
            <w:r>
              <w:rPr>
                <w:b/>
                <w:sz w:val="18"/>
              </w:rPr>
              <w:t>Scopus</w:t>
            </w:r>
          </w:p>
        </w:tc>
        <w:tc>
          <w:tcPr>
            <w:tcW w:w="694" w:type="dxa"/>
            <w:shd w:val="clear" w:color="auto" w:fill="F7CAAC"/>
          </w:tcPr>
          <w:p w14:paraId="32645B69" w14:textId="77777777" w:rsidR="00B64E36" w:rsidRDefault="00B64E36" w:rsidP="007755BB">
            <w:pPr>
              <w:jc w:val="both"/>
            </w:pPr>
            <w:r>
              <w:rPr>
                <w:b/>
                <w:sz w:val="18"/>
              </w:rPr>
              <w:t>ostatní</w:t>
            </w:r>
          </w:p>
        </w:tc>
      </w:tr>
      <w:tr w:rsidR="00B64E36" w14:paraId="6DA4E974" w14:textId="77777777" w:rsidTr="007755BB">
        <w:trPr>
          <w:cantSplit/>
          <w:trHeight w:val="70"/>
        </w:trPr>
        <w:tc>
          <w:tcPr>
            <w:tcW w:w="3347" w:type="dxa"/>
            <w:gridSpan w:val="2"/>
            <w:shd w:val="clear" w:color="auto" w:fill="F7CAAC"/>
          </w:tcPr>
          <w:p w14:paraId="3C68AEDA" w14:textId="77777777" w:rsidR="00B64E36" w:rsidRDefault="00B64E36" w:rsidP="007755BB">
            <w:pPr>
              <w:jc w:val="both"/>
            </w:pPr>
            <w:r>
              <w:rPr>
                <w:b/>
              </w:rPr>
              <w:t>Obor jmenovacího řízení</w:t>
            </w:r>
          </w:p>
        </w:tc>
        <w:tc>
          <w:tcPr>
            <w:tcW w:w="2245" w:type="dxa"/>
            <w:gridSpan w:val="2"/>
            <w:shd w:val="clear" w:color="auto" w:fill="F7CAAC"/>
          </w:tcPr>
          <w:p w14:paraId="1708C48E"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46692984"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4B6A940E" w14:textId="77777777" w:rsidR="00B64E36" w:rsidRPr="003B5737" w:rsidRDefault="00B64E36" w:rsidP="007755BB">
            <w:pPr>
              <w:jc w:val="both"/>
            </w:pPr>
            <w:r>
              <w:t>67</w:t>
            </w:r>
          </w:p>
        </w:tc>
        <w:tc>
          <w:tcPr>
            <w:tcW w:w="693" w:type="dxa"/>
            <w:vMerge w:val="restart"/>
          </w:tcPr>
          <w:p w14:paraId="52BEB487" w14:textId="77777777" w:rsidR="00B64E36" w:rsidRPr="003B5737" w:rsidRDefault="00B64E36" w:rsidP="007755BB">
            <w:pPr>
              <w:jc w:val="both"/>
            </w:pPr>
            <w:r>
              <w:t>99</w:t>
            </w:r>
          </w:p>
        </w:tc>
        <w:tc>
          <w:tcPr>
            <w:tcW w:w="694" w:type="dxa"/>
            <w:vMerge w:val="restart"/>
          </w:tcPr>
          <w:p w14:paraId="792077E8" w14:textId="77777777" w:rsidR="00B64E36" w:rsidRPr="003B5737" w:rsidRDefault="00B64E36" w:rsidP="007755BB">
            <w:pPr>
              <w:jc w:val="both"/>
            </w:pPr>
            <w:r>
              <w:t>150</w:t>
            </w:r>
          </w:p>
        </w:tc>
      </w:tr>
      <w:tr w:rsidR="00B64E36" w14:paraId="6CCAD23E" w14:textId="77777777" w:rsidTr="007755BB">
        <w:trPr>
          <w:trHeight w:val="205"/>
        </w:trPr>
        <w:tc>
          <w:tcPr>
            <w:tcW w:w="3347" w:type="dxa"/>
            <w:gridSpan w:val="2"/>
          </w:tcPr>
          <w:p w14:paraId="6A9CEFD0" w14:textId="77777777" w:rsidR="00B64E36" w:rsidRDefault="00B64E36" w:rsidP="007755BB">
            <w:pPr>
              <w:jc w:val="both"/>
            </w:pPr>
          </w:p>
        </w:tc>
        <w:tc>
          <w:tcPr>
            <w:tcW w:w="2245" w:type="dxa"/>
            <w:gridSpan w:val="2"/>
          </w:tcPr>
          <w:p w14:paraId="21A8F553" w14:textId="77777777" w:rsidR="00B64E36" w:rsidRDefault="00B64E36" w:rsidP="007755BB">
            <w:pPr>
              <w:jc w:val="both"/>
            </w:pPr>
          </w:p>
        </w:tc>
        <w:tc>
          <w:tcPr>
            <w:tcW w:w="2248" w:type="dxa"/>
            <w:gridSpan w:val="4"/>
            <w:tcBorders>
              <w:right w:val="single" w:sz="12" w:space="0" w:color="auto"/>
            </w:tcBorders>
          </w:tcPr>
          <w:p w14:paraId="69D8472B" w14:textId="77777777" w:rsidR="00B64E36" w:rsidRDefault="00B64E36" w:rsidP="007755BB">
            <w:pPr>
              <w:jc w:val="both"/>
            </w:pPr>
          </w:p>
        </w:tc>
        <w:tc>
          <w:tcPr>
            <w:tcW w:w="632" w:type="dxa"/>
            <w:vMerge/>
            <w:tcBorders>
              <w:left w:val="single" w:sz="12" w:space="0" w:color="auto"/>
            </w:tcBorders>
            <w:vAlign w:val="center"/>
          </w:tcPr>
          <w:p w14:paraId="292F2A8B" w14:textId="77777777" w:rsidR="00B64E36" w:rsidRDefault="00B64E36" w:rsidP="007755BB">
            <w:pPr>
              <w:rPr>
                <w:b/>
              </w:rPr>
            </w:pPr>
          </w:p>
        </w:tc>
        <w:tc>
          <w:tcPr>
            <w:tcW w:w="693" w:type="dxa"/>
            <w:vMerge/>
            <w:vAlign w:val="center"/>
          </w:tcPr>
          <w:p w14:paraId="117FDBE2" w14:textId="77777777" w:rsidR="00B64E36" w:rsidRDefault="00B64E36" w:rsidP="007755BB">
            <w:pPr>
              <w:rPr>
                <w:b/>
              </w:rPr>
            </w:pPr>
          </w:p>
        </w:tc>
        <w:tc>
          <w:tcPr>
            <w:tcW w:w="694" w:type="dxa"/>
            <w:vMerge/>
            <w:vAlign w:val="center"/>
          </w:tcPr>
          <w:p w14:paraId="71232838" w14:textId="77777777" w:rsidR="00B64E36" w:rsidRDefault="00B64E36" w:rsidP="007755BB">
            <w:pPr>
              <w:rPr>
                <w:b/>
              </w:rPr>
            </w:pPr>
          </w:p>
        </w:tc>
      </w:tr>
      <w:tr w:rsidR="00B64E36" w14:paraId="17B47340" w14:textId="77777777" w:rsidTr="007755BB">
        <w:tc>
          <w:tcPr>
            <w:tcW w:w="9859" w:type="dxa"/>
            <w:gridSpan w:val="11"/>
            <w:shd w:val="clear" w:color="auto" w:fill="F7CAAC"/>
          </w:tcPr>
          <w:p w14:paraId="3BF095ED"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21F93644" w14:textId="77777777" w:rsidTr="007755BB">
        <w:trPr>
          <w:trHeight w:val="2347"/>
        </w:trPr>
        <w:tc>
          <w:tcPr>
            <w:tcW w:w="9859" w:type="dxa"/>
            <w:gridSpan w:val="11"/>
          </w:tcPr>
          <w:p w14:paraId="00B6230A" w14:textId="77777777" w:rsidR="00B64E36" w:rsidRPr="00C27452" w:rsidRDefault="00B64E36" w:rsidP="007755BB">
            <w:pPr>
              <w:spacing w:after="120"/>
              <w:jc w:val="both"/>
              <w:rPr>
                <w:rFonts w:cs="Arial"/>
                <w:kern w:val="18"/>
                <w:sz w:val="18"/>
                <w:szCs w:val="18"/>
              </w:rPr>
            </w:pPr>
            <w:r w:rsidRPr="00C27452">
              <w:rPr>
                <w:rFonts w:cs="Arial"/>
                <w:kern w:val="18"/>
                <w:sz w:val="18"/>
                <w:szCs w:val="18"/>
              </w:rPr>
              <w:t>ORCID  https://orcid.org/0000-0002-3252-1578</w:t>
            </w:r>
          </w:p>
          <w:p w14:paraId="666AE05E" w14:textId="77777777" w:rsidR="00B64E36" w:rsidRPr="00C27452" w:rsidRDefault="00B64E36" w:rsidP="007755BB">
            <w:pPr>
              <w:jc w:val="both"/>
              <w:rPr>
                <w:rStyle w:val="Hypertextovodkaz"/>
                <w:rFonts w:cs="Arial"/>
                <w:color w:val="3F3A38"/>
                <w:sz w:val="18"/>
                <w:szCs w:val="18"/>
              </w:rPr>
            </w:pPr>
            <w:r w:rsidRPr="00C27452">
              <w:rPr>
                <w:rFonts w:cs="Arial"/>
                <w:b/>
                <w:kern w:val="18"/>
                <w:sz w:val="18"/>
                <w:szCs w:val="18"/>
              </w:rPr>
              <w:t>CHRAMCOV</w:t>
            </w:r>
            <w:r w:rsidRPr="00C27452">
              <w:rPr>
                <w:rFonts w:cs="Arial"/>
                <w:b/>
                <w:sz w:val="18"/>
                <w:szCs w:val="18"/>
              </w:rPr>
              <w:t xml:space="preserve"> Bronislav (60</w:t>
            </w:r>
            <w:r w:rsidRPr="00C27452">
              <w:rPr>
                <w:rFonts w:cs="Arial"/>
                <w:b/>
                <w:sz w:val="18"/>
                <w:szCs w:val="18"/>
                <w:lang w:val="en-US"/>
              </w:rPr>
              <w:t>%)</w:t>
            </w:r>
            <w:r w:rsidRPr="00C27452">
              <w:rPr>
                <w:rFonts w:cs="Arial"/>
                <w:sz w:val="18"/>
                <w:szCs w:val="18"/>
              </w:rPr>
              <w:t xml:space="preserve"> and Robert BUCKI. Lean Manufacturing System Design Based on Computer Simulation: Case Study for Manufacturing of Automotive Engine Control Units. In: Vladimír MODRÁK a Pavol SEMANČO, ed. </w:t>
            </w:r>
            <w:r w:rsidRPr="00C27452">
              <w:rPr>
                <w:rFonts w:cs="Arial"/>
                <w:i/>
                <w:iCs/>
                <w:sz w:val="18"/>
                <w:szCs w:val="18"/>
              </w:rPr>
              <w:t>Handbook of Research on Design and Management of Lean Production Systems</w:t>
            </w:r>
            <w:r w:rsidRPr="00C27452">
              <w:rPr>
                <w:rFonts w:cs="Arial"/>
                <w:sz w:val="18"/>
                <w:szCs w:val="18"/>
              </w:rPr>
              <w:t xml:space="preserve"> [online]. Hershey, PA, USA: IGI Global, 2014, s. 89–114. ISBN 9781466650398. Dostupné z: http://services.igi-global.com/resolvedoi/resolve.aspx?doi=10.4018/978-1-4666-5039-8.ch005</w:t>
            </w:r>
          </w:p>
          <w:p w14:paraId="2D2E56A9" w14:textId="77777777" w:rsidR="00B64E36" w:rsidRPr="00C27452" w:rsidRDefault="00B64E36" w:rsidP="007755BB">
            <w:pPr>
              <w:jc w:val="both"/>
              <w:rPr>
                <w:rStyle w:val="Hypertextovodkaz"/>
                <w:rFonts w:cs="Arial"/>
                <w:color w:val="3F3A38"/>
                <w:sz w:val="18"/>
                <w:szCs w:val="18"/>
              </w:rPr>
            </w:pPr>
            <w:r w:rsidRPr="00C27452">
              <w:rPr>
                <w:rFonts w:cs="Arial"/>
                <w:sz w:val="18"/>
                <w:szCs w:val="18"/>
              </w:rPr>
              <w:t xml:space="preserve">ŠENKEŘÍK, Roman, KOMÍNKOVÁ OPLATKOVÁ, Zuzana, ZELINKA, Ivan, </w:t>
            </w:r>
            <w:r w:rsidRPr="00C27452">
              <w:rPr>
                <w:rFonts w:cs="Arial"/>
                <w:b/>
                <w:sz w:val="18"/>
                <w:szCs w:val="18"/>
              </w:rPr>
              <w:t>CHRAMCOV, Bronislav (5</w:t>
            </w:r>
            <w:r w:rsidRPr="00C27452">
              <w:rPr>
                <w:rFonts w:cs="Arial"/>
                <w:b/>
                <w:sz w:val="18"/>
                <w:szCs w:val="18"/>
                <w:lang w:val="en-US"/>
              </w:rPr>
              <w:t>%</w:t>
            </w:r>
            <w:r w:rsidRPr="00C27452">
              <w:rPr>
                <w:rFonts w:cs="Arial"/>
                <w:b/>
                <w:sz w:val="18"/>
                <w:szCs w:val="18"/>
              </w:rPr>
              <w:t>)</w:t>
            </w:r>
            <w:r w:rsidRPr="00C27452">
              <w:rPr>
                <w:rFonts w:cs="Arial"/>
                <w:sz w:val="18"/>
                <w:szCs w:val="18"/>
              </w:rPr>
              <w:t xml:space="preserve">, DAVENDRA, D.D. and PLUHÁČEK, Michal. Utilization of analytic programming for the evolutionary synthesis of the robust multi-chaotic controller for selected sets of discrete chaotic systems. </w:t>
            </w:r>
            <w:r w:rsidRPr="00C27452">
              <w:rPr>
                <w:rFonts w:cs="Arial"/>
                <w:i/>
                <w:iCs/>
                <w:sz w:val="18"/>
                <w:szCs w:val="18"/>
              </w:rPr>
              <w:t>Soft Computing</w:t>
            </w:r>
            <w:r w:rsidRPr="00C27452">
              <w:rPr>
                <w:rFonts w:cs="Arial"/>
                <w:sz w:val="18"/>
                <w:szCs w:val="18"/>
              </w:rPr>
              <w:t>. 2014. Vol. 18, no. 4, p. 651–668. IF= 1.271</w:t>
            </w:r>
          </w:p>
          <w:p w14:paraId="65BF4E89" w14:textId="77777777" w:rsidR="00B64E36" w:rsidRPr="00C27452" w:rsidRDefault="00B64E36" w:rsidP="007755BB">
            <w:pPr>
              <w:jc w:val="both"/>
              <w:rPr>
                <w:rFonts w:cs="Arial"/>
                <w:sz w:val="18"/>
                <w:szCs w:val="18"/>
              </w:rPr>
            </w:pPr>
            <w:r w:rsidRPr="00C27452">
              <w:rPr>
                <w:rFonts w:cs="Arial"/>
                <w:sz w:val="18"/>
                <w:szCs w:val="18"/>
              </w:rPr>
              <w:t xml:space="preserve">BUCKI, Robert, </w:t>
            </w:r>
            <w:r w:rsidRPr="00C27452">
              <w:rPr>
                <w:rFonts w:cs="Arial"/>
                <w:b/>
                <w:sz w:val="18"/>
                <w:szCs w:val="18"/>
              </w:rPr>
              <w:t>CHRAMCOV, Bronislav (35</w:t>
            </w:r>
            <w:r w:rsidRPr="00C27452">
              <w:rPr>
                <w:rFonts w:cs="Arial"/>
                <w:b/>
                <w:sz w:val="18"/>
                <w:szCs w:val="18"/>
                <w:lang w:val="en-US"/>
              </w:rPr>
              <w:t>%</w:t>
            </w:r>
            <w:r w:rsidRPr="00C27452">
              <w:rPr>
                <w:rFonts w:cs="Arial"/>
                <w:b/>
                <w:sz w:val="18"/>
                <w:szCs w:val="18"/>
              </w:rPr>
              <w:t>)</w:t>
            </w:r>
            <w:r w:rsidRPr="00C27452">
              <w:rPr>
                <w:rFonts w:cs="Arial"/>
                <w:sz w:val="18"/>
                <w:szCs w:val="18"/>
              </w:rPr>
              <w:t xml:space="preserve"> and SUCHÁNEK, Petr. Heuristic algorithms for manufacturing and replacement strategies of the production system. </w:t>
            </w:r>
            <w:r w:rsidRPr="00C27452">
              <w:rPr>
                <w:rFonts w:cs="Arial"/>
                <w:i/>
                <w:iCs/>
                <w:sz w:val="18"/>
                <w:szCs w:val="18"/>
              </w:rPr>
              <w:t>Journal of Universal Computer Science</w:t>
            </w:r>
            <w:r w:rsidRPr="00C27452">
              <w:rPr>
                <w:rFonts w:cs="Arial"/>
                <w:sz w:val="18"/>
                <w:szCs w:val="18"/>
              </w:rPr>
              <w:t>. 2015. Vol. 21, no. 4, p. 503–525. IF= 0.466</w:t>
            </w:r>
          </w:p>
          <w:p w14:paraId="7734BFFF" w14:textId="77777777" w:rsidR="00B64E36" w:rsidRPr="00C27452" w:rsidRDefault="00B64E36" w:rsidP="007755BB">
            <w:pPr>
              <w:jc w:val="both"/>
              <w:rPr>
                <w:sz w:val="18"/>
                <w:szCs w:val="18"/>
              </w:rPr>
            </w:pPr>
            <w:r w:rsidRPr="00C27452">
              <w:rPr>
                <w:sz w:val="18"/>
                <w:szCs w:val="18"/>
              </w:rPr>
              <w:t xml:space="preserve">ALI, Ammar Alhaj, JASEK, Roman, KRAYEM, Said, </w:t>
            </w:r>
            <w:r w:rsidRPr="00C27452">
              <w:rPr>
                <w:b/>
                <w:sz w:val="18"/>
                <w:szCs w:val="18"/>
              </w:rPr>
              <w:t>CHRAMCOV,</w:t>
            </w:r>
            <w:r w:rsidRPr="00C27452">
              <w:rPr>
                <w:b/>
                <w:sz w:val="18"/>
                <w:szCs w:val="18"/>
                <w:lang w:val="en-US"/>
              </w:rPr>
              <w:t xml:space="preserve"> </w:t>
            </w:r>
            <w:r w:rsidRPr="00C27452">
              <w:rPr>
                <w:b/>
                <w:sz w:val="18"/>
                <w:szCs w:val="18"/>
              </w:rPr>
              <w:t>Bronislav (15</w:t>
            </w:r>
            <w:r w:rsidRPr="00C27452">
              <w:rPr>
                <w:b/>
                <w:sz w:val="18"/>
                <w:szCs w:val="18"/>
                <w:lang w:val="en-US"/>
              </w:rPr>
              <w:t>%)</w:t>
            </w:r>
            <w:r w:rsidRPr="00C27452">
              <w:rPr>
                <w:sz w:val="18"/>
                <w:szCs w:val="18"/>
              </w:rPr>
              <w:t xml:space="preserve"> a Petr ZACEK. Improved Adaptive Fault Tolerance Model for Increasing Reliability in Cloud Computing Using Event-B. In: Radek SILHAVY, ed. </w:t>
            </w:r>
            <w:r w:rsidRPr="00C27452">
              <w:rPr>
                <w:i/>
                <w:iCs/>
                <w:sz w:val="18"/>
                <w:szCs w:val="18"/>
              </w:rPr>
              <w:t>Cybernetics and Algorithms in Intelligent Systems: Proceedings of 7th Computer Science On-line Conference 2018, Volume 3</w:t>
            </w:r>
            <w:r w:rsidRPr="00C27452">
              <w:rPr>
                <w:sz w:val="18"/>
                <w:szCs w:val="18"/>
              </w:rPr>
              <w:t xml:space="preserve">. Cham: Springer International Publishing, 2019, s. 246–258. Advances in Intelligent Systems and Computing. ISBN 978-3-319-91192-2. </w:t>
            </w:r>
          </w:p>
          <w:p w14:paraId="3DB69EDC" w14:textId="77777777" w:rsidR="00B64E36" w:rsidRPr="003B5737" w:rsidRDefault="00B64E36" w:rsidP="007755BB">
            <w:pPr>
              <w:jc w:val="both"/>
            </w:pPr>
            <w:r w:rsidRPr="00C27452">
              <w:rPr>
                <w:b/>
                <w:sz w:val="18"/>
                <w:szCs w:val="18"/>
              </w:rPr>
              <w:t>CHRAMCOV, Bronislav (80</w:t>
            </w:r>
            <w:r w:rsidRPr="00C27452">
              <w:rPr>
                <w:b/>
                <w:sz w:val="18"/>
                <w:szCs w:val="18"/>
                <w:lang w:val="en-US"/>
              </w:rPr>
              <w:t>%</w:t>
            </w:r>
            <w:r w:rsidRPr="00C27452">
              <w:rPr>
                <w:b/>
                <w:sz w:val="18"/>
                <w:szCs w:val="18"/>
              </w:rPr>
              <w:t>)</w:t>
            </w:r>
            <w:r w:rsidRPr="00C27452">
              <w:rPr>
                <w:sz w:val="18"/>
                <w:szCs w:val="18"/>
              </w:rPr>
              <w:t xml:space="preserve"> and Milan JEMELKA. Optimization of the logistics process in warehouse of automotive company based on simulation study. In: </w:t>
            </w:r>
            <w:r w:rsidRPr="00C27452">
              <w:rPr>
                <w:i/>
                <w:iCs/>
                <w:sz w:val="18"/>
                <w:szCs w:val="18"/>
              </w:rPr>
              <w:t>Intenational Conference on Modeling and Applied Simulation 2017</w:t>
            </w:r>
            <w:r w:rsidRPr="00C27452">
              <w:rPr>
                <w:sz w:val="18"/>
                <w:szCs w:val="18"/>
              </w:rPr>
              <w:t xml:space="preserve">: </w:t>
            </w:r>
            <w:r w:rsidRPr="00C27452">
              <w:rPr>
                <w:i/>
                <w:iCs/>
                <w:sz w:val="18"/>
                <w:szCs w:val="18"/>
              </w:rPr>
              <w:t>Proceedings of the 16th International Conference on Modeling and Applied Simulation 2017</w:t>
            </w:r>
            <w:r w:rsidRPr="00C27452">
              <w:rPr>
                <w:sz w:val="18"/>
                <w:szCs w:val="18"/>
              </w:rPr>
              <w:t>. 2017, s. 170–176. ISBN 978-88-97999-91-1.</w:t>
            </w:r>
          </w:p>
        </w:tc>
      </w:tr>
      <w:tr w:rsidR="00B64E36" w14:paraId="4CA9062A" w14:textId="77777777" w:rsidTr="007755BB">
        <w:trPr>
          <w:trHeight w:val="218"/>
        </w:trPr>
        <w:tc>
          <w:tcPr>
            <w:tcW w:w="9859" w:type="dxa"/>
            <w:gridSpan w:val="11"/>
            <w:shd w:val="clear" w:color="auto" w:fill="F7CAAC"/>
          </w:tcPr>
          <w:p w14:paraId="70A38818" w14:textId="77777777" w:rsidR="00B64E36" w:rsidRDefault="00B64E36" w:rsidP="007755BB">
            <w:pPr>
              <w:rPr>
                <w:b/>
              </w:rPr>
            </w:pPr>
            <w:r>
              <w:rPr>
                <w:b/>
              </w:rPr>
              <w:t>Působení v zahraničí</w:t>
            </w:r>
          </w:p>
        </w:tc>
      </w:tr>
      <w:tr w:rsidR="00B64E36" w14:paraId="3F8C5663" w14:textId="77777777" w:rsidTr="007755BB">
        <w:trPr>
          <w:trHeight w:val="328"/>
        </w:trPr>
        <w:tc>
          <w:tcPr>
            <w:tcW w:w="9859" w:type="dxa"/>
            <w:gridSpan w:val="11"/>
          </w:tcPr>
          <w:p w14:paraId="0B5E666F" w14:textId="77777777" w:rsidR="00B64E36" w:rsidRPr="003232CF" w:rsidRDefault="00B64E36" w:rsidP="007755BB">
            <w:pPr>
              <w:rPr>
                <w:lang w:val="sk-SK"/>
              </w:rPr>
            </w:pPr>
          </w:p>
        </w:tc>
      </w:tr>
      <w:tr w:rsidR="00B64E36" w14:paraId="0E741D8A" w14:textId="77777777" w:rsidTr="007755BB">
        <w:trPr>
          <w:cantSplit/>
          <w:trHeight w:val="470"/>
        </w:trPr>
        <w:tc>
          <w:tcPr>
            <w:tcW w:w="2518" w:type="dxa"/>
            <w:shd w:val="clear" w:color="auto" w:fill="F7CAAC"/>
          </w:tcPr>
          <w:p w14:paraId="05DAF84C" w14:textId="77777777" w:rsidR="00B64E36" w:rsidRDefault="00B64E36" w:rsidP="007755BB">
            <w:pPr>
              <w:jc w:val="both"/>
              <w:rPr>
                <w:b/>
              </w:rPr>
            </w:pPr>
            <w:r>
              <w:rPr>
                <w:b/>
              </w:rPr>
              <w:t xml:space="preserve">Podpis </w:t>
            </w:r>
          </w:p>
        </w:tc>
        <w:tc>
          <w:tcPr>
            <w:tcW w:w="4536" w:type="dxa"/>
            <w:gridSpan w:val="5"/>
          </w:tcPr>
          <w:p w14:paraId="3C743767" w14:textId="77777777" w:rsidR="00B64E36" w:rsidRDefault="00B64E36" w:rsidP="007755BB">
            <w:pPr>
              <w:jc w:val="both"/>
            </w:pPr>
          </w:p>
        </w:tc>
        <w:tc>
          <w:tcPr>
            <w:tcW w:w="786" w:type="dxa"/>
            <w:gridSpan w:val="2"/>
            <w:shd w:val="clear" w:color="auto" w:fill="F7CAAC"/>
          </w:tcPr>
          <w:p w14:paraId="517E424F" w14:textId="77777777" w:rsidR="00B64E36" w:rsidRDefault="00B64E36" w:rsidP="007755BB">
            <w:pPr>
              <w:jc w:val="both"/>
            </w:pPr>
            <w:r>
              <w:rPr>
                <w:b/>
              </w:rPr>
              <w:t>datum</w:t>
            </w:r>
          </w:p>
        </w:tc>
        <w:tc>
          <w:tcPr>
            <w:tcW w:w="2019" w:type="dxa"/>
            <w:gridSpan w:val="3"/>
          </w:tcPr>
          <w:p w14:paraId="73C2AD02" w14:textId="7DCE8B18" w:rsidR="00B64E36" w:rsidRDefault="00241FB0" w:rsidP="007755BB">
            <w:pPr>
              <w:jc w:val="both"/>
            </w:pPr>
            <w:ins w:id="1303" w:author="Zuzka" w:date="2018-11-16T10:26:00Z">
              <w:r>
                <w:t>16</w:t>
              </w:r>
            </w:ins>
            <w:del w:id="1304" w:author="Zuzka" w:date="2018-11-16T10:26:00Z">
              <w:r w:rsidR="00B64E36" w:rsidDel="00241FB0">
                <w:delText>28</w:delText>
              </w:r>
            </w:del>
            <w:r w:rsidR="00B64E36">
              <w:t xml:space="preserve">. </w:t>
            </w:r>
            <w:ins w:id="1305" w:author="Zuzka" w:date="2018-11-16T10:26:00Z">
              <w:r>
                <w:t>11</w:t>
              </w:r>
            </w:ins>
            <w:del w:id="1306" w:author="Zuzka" w:date="2018-11-16T10:26:00Z">
              <w:r w:rsidR="00B64E36" w:rsidDel="00241FB0">
                <w:delText>8</w:delText>
              </w:r>
            </w:del>
            <w:r w:rsidR="00B64E36">
              <w:t>. 2018</w:t>
            </w:r>
          </w:p>
        </w:tc>
      </w:tr>
    </w:tbl>
    <w:p w14:paraId="766C12F2" w14:textId="77777777" w:rsidR="00241FB0" w:rsidRDefault="00241FB0">
      <w:pPr>
        <w:rPr>
          <w:ins w:id="1307" w:author="Zuzka" w:date="2018-11-16T10:26:00Z"/>
        </w:rPr>
      </w:pPr>
      <w:ins w:id="1308" w:author="Zuzka" w:date="2018-11-16T10:26: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22CD96DC" w14:textId="77777777" w:rsidTr="007755BB">
        <w:tc>
          <w:tcPr>
            <w:tcW w:w="9859" w:type="dxa"/>
            <w:gridSpan w:val="11"/>
            <w:tcBorders>
              <w:bottom w:val="double" w:sz="4" w:space="0" w:color="auto"/>
            </w:tcBorders>
            <w:shd w:val="clear" w:color="auto" w:fill="BDD6EE"/>
          </w:tcPr>
          <w:p w14:paraId="179DFBB2" w14:textId="162A78E1" w:rsidR="00B64E36" w:rsidRDefault="00B64E36" w:rsidP="007755BB">
            <w:pPr>
              <w:tabs>
                <w:tab w:val="right" w:pos="943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1A656C31" w14:textId="77777777" w:rsidTr="007755BB">
        <w:tc>
          <w:tcPr>
            <w:tcW w:w="2518" w:type="dxa"/>
            <w:tcBorders>
              <w:top w:val="double" w:sz="4" w:space="0" w:color="auto"/>
            </w:tcBorders>
            <w:shd w:val="clear" w:color="auto" w:fill="F7CAAC"/>
          </w:tcPr>
          <w:p w14:paraId="44213C6E" w14:textId="77777777" w:rsidR="00B64E36" w:rsidRDefault="00B64E36" w:rsidP="007755BB">
            <w:pPr>
              <w:jc w:val="both"/>
              <w:rPr>
                <w:b/>
              </w:rPr>
            </w:pPr>
            <w:r>
              <w:rPr>
                <w:b/>
              </w:rPr>
              <w:t>Vysoká škola</w:t>
            </w:r>
          </w:p>
        </w:tc>
        <w:tc>
          <w:tcPr>
            <w:tcW w:w="7341" w:type="dxa"/>
            <w:gridSpan w:val="10"/>
          </w:tcPr>
          <w:p w14:paraId="4A181EE1" w14:textId="77777777" w:rsidR="00B64E36" w:rsidRDefault="00B64E36" w:rsidP="007755BB">
            <w:pPr>
              <w:jc w:val="both"/>
            </w:pPr>
            <w:r>
              <w:t>Univerzita Tomáše Bati ve Zlíně</w:t>
            </w:r>
          </w:p>
        </w:tc>
      </w:tr>
      <w:tr w:rsidR="00B64E36" w14:paraId="294092AC" w14:textId="77777777" w:rsidTr="007755BB">
        <w:tc>
          <w:tcPr>
            <w:tcW w:w="2518" w:type="dxa"/>
            <w:shd w:val="clear" w:color="auto" w:fill="F7CAAC"/>
          </w:tcPr>
          <w:p w14:paraId="3FF44E18" w14:textId="77777777" w:rsidR="00B64E36" w:rsidRDefault="00B64E36" w:rsidP="007755BB">
            <w:pPr>
              <w:jc w:val="both"/>
              <w:rPr>
                <w:b/>
              </w:rPr>
            </w:pPr>
            <w:r>
              <w:rPr>
                <w:b/>
              </w:rPr>
              <w:t>Součást vysoké školy</w:t>
            </w:r>
          </w:p>
        </w:tc>
        <w:tc>
          <w:tcPr>
            <w:tcW w:w="7341" w:type="dxa"/>
            <w:gridSpan w:val="10"/>
          </w:tcPr>
          <w:p w14:paraId="1A64D4B3" w14:textId="77777777" w:rsidR="00B64E36" w:rsidRDefault="00B64E36" w:rsidP="007755BB">
            <w:pPr>
              <w:jc w:val="both"/>
            </w:pPr>
            <w:r>
              <w:t>Fakulta aplikované informatiky</w:t>
            </w:r>
          </w:p>
        </w:tc>
      </w:tr>
      <w:tr w:rsidR="00B64E36" w14:paraId="2C75DE39" w14:textId="77777777" w:rsidTr="007755BB">
        <w:tc>
          <w:tcPr>
            <w:tcW w:w="2518" w:type="dxa"/>
            <w:shd w:val="clear" w:color="auto" w:fill="F7CAAC"/>
          </w:tcPr>
          <w:p w14:paraId="2D479A71" w14:textId="77777777" w:rsidR="00B64E36" w:rsidRDefault="00B64E36" w:rsidP="007755BB">
            <w:pPr>
              <w:jc w:val="both"/>
              <w:rPr>
                <w:b/>
              </w:rPr>
            </w:pPr>
            <w:r>
              <w:rPr>
                <w:b/>
              </w:rPr>
              <w:t>Název studijního programu</w:t>
            </w:r>
          </w:p>
        </w:tc>
        <w:tc>
          <w:tcPr>
            <w:tcW w:w="7341" w:type="dxa"/>
            <w:gridSpan w:val="10"/>
          </w:tcPr>
          <w:p w14:paraId="2EFC9F3E" w14:textId="77777777" w:rsidR="00B64E36" w:rsidRDefault="00B64E36" w:rsidP="007755BB">
            <w:pPr>
              <w:jc w:val="both"/>
            </w:pPr>
            <w:r>
              <w:t>Softwarové inženýrství</w:t>
            </w:r>
          </w:p>
        </w:tc>
      </w:tr>
      <w:tr w:rsidR="00B64E36" w14:paraId="79E58F83" w14:textId="77777777" w:rsidTr="007755BB">
        <w:tc>
          <w:tcPr>
            <w:tcW w:w="2518" w:type="dxa"/>
            <w:shd w:val="clear" w:color="auto" w:fill="F7CAAC"/>
          </w:tcPr>
          <w:p w14:paraId="40DAFC3C" w14:textId="77777777" w:rsidR="00B64E36" w:rsidRDefault="00B64E36" w:rsidP="007755BB">
            <w:pPr>
              <w:jc w:val="both"/>
              <w:rPr>
                <w:b/>
              </w:rPr>
            </w:pPr>
            <w:r>
              <w:rPr>
                <w:b/>
              </w:rPr>
              <w:t>Jméno a příjmení</w:t>
            </w:r>
          </w:p>
        </w:tc>
        <w:tc>
          <w:tcPr>
            <w:tcW w:w="4536" w:type="dxa"/>
            <w:gridSpan w:val="5"/>
          </w:tcPr>
          <w:p w14:paraId="2C0B673C" w14:textId="77777777" w:rsidR="00B64E36" w:rsidRDefault="00B64E36" w:rsidP="007755BB">
            <w:pPr>
              <w:jc w:val="both"/>
            </w:pPr>
            <w:r>
              <w:t xml:space="preserve">Peter </w:t>
            </w:r>
            <w:bookmarkStart w:id="1309" w:name="aJanku"/>
            <w:r>
              <w:t>Janků</w:t>
            </w:r>
            <w:bookmarkEnd w:id="1309"/>
          </w:p>
        </w:tc>
        <w:tc>
          <w:tcPr>
            <w:tcW w:w="709" w:type="dxa"/>
            <w:shd w:val="clear" w:color="auto" w:fill="F7CAAC"/>
          </w:tcPr>
          <w:p w14:paraId="4C842FAE" w14:textId="77777777" w:rsidR="00B64E36" w:rsidRDefault="00B64E36" w:rsidP="007755BB">
            <w:pPr>
              <w:jc w:val="both"/>
              <w:rPr>
                <w:b/>
              </w:rPr>
            </w:pPr>
            <w:r>
              <w:rPr>
                <w:b/>
              </w:rPr>
              <w:t>Tituly</w:t>
            </w:r>
          </w:p>
        </w:tc>
        <w:tc>
          <w:tcPr>
            <w:tcW w:w="2096" w:type="dxa"/>
            <w:gridSpan w:val="4"/>
          </w:tcPr>
          <w:p w14:paraId="0625F99C" w14:textId="77777777" w:rsidR="00B64E36" w:rsidRDefault="00B64E36" w:rsidP="007755BB">
            <w:pPr>
              <w:jc w:val="both"/>
            </w:pPr>
            <w:r>
              <w:t>Ing. , Bc.</w:t>
            </w:r>
          </w:p>
        </w:tc>
      </w:tr>
      <w:tr w:rsidR="00B64E36" w14:paraId="6F23F388" w14:textId="77777777" w:rsidTr="007755BB">
        <w:tc>
          <w:tcPr>
            <w:tcW w:w="2518" w:type="dxa"/>
            <w:shd w:val="clear" w:color="auto" w:fill="F7CAAC"/>
          </w:tcPr>
          <w:p w14:paraId="76BF9D7B" w14:textId="77777777" w:rsidR="00B64E36" w:rsidRDefault="00B64E36" w:rsidP="007755BB">
            <w:pPr>
              <w:jc w:val="both"/>
              <w:rPr>
                <w:b/>
              </w:rPr>
            </w:pPr>
            <w:r>
              <w:rPr>
                <w:b/>
              </w:rPr>
              <w:t>Rok narození</w:t>
            </w:r>
          </w:p>
        </w:tc>
        <w:tc>
          <w:tcPr>
            <w:tcW w:w="829" w:type="dxa"/>
          </w:tcPr>
          <w:p w14:paraId="3009727E" w14:textId="77777777" w:rsidR="00B64E36" w:rsidRDefault="00B64E36" w:rsidP="007755BB">
            <w:pPr>
              <w:jc w:val="both"/>
            </w:pPr>
            <w:r>
              <w:t>1986</w:t>
            </w:r>
          </w:p>
        </w:tc>
        <w:tc>
          <w:tcPr>
            <w:tcW w:w="1721" w:type="dxa"/>
            <w:shd w:val="clear" w:color="auto" w:fill="F7CAAC"/>
          </w:tcPr>
          <w:p w14:paraId="757A1A85" w14:textId="77777777" w:rsidR="00B64E36" w:rsidRDefault="00B64E36" w:rsidP="007755BB">
            <w:pPr>
              <w:jc w:val="both"/>
              <w:rPr>
                <w:b/>
              </w:rPr>
            </w:pPr>
            <w:r>
              <w:rPr>
                <w:b/>
              </w:rPr>
              <w:t>typ vztahu k VŠ</w:t>
            </w:r>
          </w:p>
        </w:tc>
        <w:tc>
          <w:tcPr>
            <w:tcW w:w="992" w:type="dxa"/>
            <w:gridSpan w:val="2"/>
          </w:tcPr>
          <w:p w14:paraId="68585CD8" w14:textId="77777777" w:rsidR="00B64E36" w:rsidRDefault="00B64E36" w:rsidP="007755BB">
            <w:pPr>
              <w:jc w:val="both"/>
            </w:pPr>
            <w:r>
              <w:t>pp.</w:t>
            </w:r>
          </w:p>
        </w:tc>
        <w:tc>
          <w:tcPr>
            <w:tcW w:w="994" w:type="dxa"/>
            <w:shd w:val="clear" w:color="auto" w:fill="F7CAAC"/>
          </w:tcPr>
          <w:p w14:paraId="20EEC67A" w14:textId="77777777" w:rsidR="00B64E36" w:rsidRDefault="00B64E36" w:rsidP="007755BB">
            <w:pPr>
              <w:jc w:val="both"/>
              <w:rPr>
                <w:b/>
              </w:rPr>
            </w:pPr>
            <w:r>
              <w:rPr>
                <w:b/>
              </w:rPr>
              <w:t>rozsah</w:t>
            </w:r>
          </w:p>
        </w:tc>
        <w:tc>
          <w:tcPr>
            <w:tcW w:w="709" w:type="dxa"/>
          </w:tcPr>
          <w:p w14:paraId="03410167" w14:textId="77777777" w:rsidR="00B64E36" w:rsidRDefault="00B64E36" w:rsidP="007755BB">
            <w:pPr>
              <w:jc w:val="both"/>
            </w:pPr>
            <w:r>
              <w:t>40</w:t>
            </w:r>
          </w:p>
        </w:tc>
        <w:tc>
          <w:tcPr>
            <w:tcW w:w="709" w:type="dxa"/>
            <w:gridSpan w:val="2"/>
            <w:shd w:val="clear" w:color="auto" w:fill="F7CAAC"/>
          </w:tcPr>
          <w:p w14:paraId="6FDF800A" w14:textId="77777777" w:rsidR="00B64E36" w:rsidRDefault="00B64E36" w:rsidP="007755BB">
            <w:pPr>
              <w:jc w:val="both"/>
              <w:rPr>
                <w:b/>
              </w:rPr>
            </w:pPr>
            <w:r>
              <w:rPr>
                <w:b/>
              </w:rPr>
              <w:t>do kdy</w:t>
            </w:r>
          </w:p>
        </w:tc>
        <w:tc>
          <w:tcPr>
            <w:tcW w:w="1387" w:type="dxa"/>
            <w:gridSpan w:val="2"/>
          </w:tcPr>
          <w:p w14:paraId="6C40059B" w14:textId="6A4031E3" w:rsidR="00B64E36" w:rsidRDefault="00901E07" w:rsidP="007755BB">
            <w:pPr>
              <w:jc w:val="both"/>
            </w:pPr>
            <w:ins w:id="1310" w:author="Zuzka" w:date="2018-11-12T22:43:00Z">
              <w:r>
                <w:t>12/</w:t>
              </w:r>
            </w:ins>
            <w:ins w:id="1311" w:author="Zuzka" w:date="2018-11-12T22:47:00Z">
              <w:r>
                <w:t>20</w:t>
              </w:r>
            </w:ins>
            <w:ins w:id="1312" w:author="Zuzka" w:date="2018-11-12T22:43:00Z">
              <w:r>
                <w:t>19</w:t>
              </w:r>
            </w:ins>
            <w:del w:id="1313" w:author="Zuzka" w:date="2018-11-12T22:43:00Z">
              <w:r w:rsidR="00B64E36" w:rsidDel="00901E07">
                <w:delText>2020</w:delText>
              </w:r>
            </w:del>
          </w:p>
        </w:tc>
      </w:tr>
      <w:tr w:rsidR="00B64E36" w14:paraId="43D567D2" w14:textId="77777777" w:rsidTr="007755BB">
        <w:tc>
          <w:tcPr>
            <w:tcW w:w="5068" w:type="dxa"/>
            <w:gridSpan w:val="3"/>
            <w:shd w:val="clear" w:color="auto" w:fill="F7CAAC"/>
          </w:tcPr>
          <w:p w14:paraId="51429BB8" w14:textId="77777777" w:rsidR="00B64E36" w:rsidRDefault="00B64E36" w:rsidP="007755BB">
            <w:pPr>
              <w:jc w:val="both"/>
              <w:rPr>
                <w:b/>
              </w:rPr>
            </w:pPr>
            <w:r>
              <w:rPr>
                <w:b/>
              </w:rPr>
              <w:t>Typ vztahu na součásti VŠ, která uskutečňuje st. program</w:t>
            </w:r>
          </w:p>
        </w:tc>
        <w:tc>
          <w:tcPr>
            <w:tcW w:w="992" w:type="dxa"/>
            <w:gridSpan w:val="2"/>
          </w:tcPr>
          <w:p w14:paraId="035CD0AB" w14:textId="77777777" w:rsidR="00B64E36" w:rsidRDefault="00B64E36" w:rsidP="007755BB">
            <w:pPr>
              <w:jc w:val="both"/>
            </w:pPr>
            <w:del w:id="1314" w:author="Zuzka" w:date="2018-11-12T22:42:00Z">
              <w:r w:rsidDel="00901E07">
                <w:delText>pp.</w:delText>
              </w:r>
            </w:del>
          </w:p>
        </w:tc>
        <w:tc>
          <w:tcPr>
            <w:tcW w:w="994" w:type="dxa"/>
            <w:shd w:val="clear" w:color="auto" w:fill="F7CAAC"/>
          </w:tcPr>
          <w:p w14:paraId="1ABDD60A" w14:textId="77777777" w:rsidR="00B64E36" w:rsidRDefault="00B64E36" w:rsidP="007755BB">
            <w:pPr>
              <w:jc w:val="both"/>
              <w:rPr>
                <w:b/>
              </w:rPr>
            </w:pPr>
            <w:r>
              <w:rPr>
                <w:b/>
              </w:rPr>
              <w:t>rozsah</w:t>
            </w:r>
          </w:p>
        </w:tc>
        <w:tc>
          <w:tcPr>
            <w:tcW w:w="709" w:type="dxa"/>
          </w:tcPr>
          <w:p w14:paraId="7FC8EDA9" w14:textId="77777777" w:rsidR="00B64E36" w:rsidRDefault="00B64E36" w:rsidP="007755BB">
            <w:pPr>
              <w:jc w:val="both"/>
            </w:pPr>
            <w:del w:id="1315" w:author="Zuzka" w:date="2018-11-12T22:42:00Z">
              <w:r w:rsidDel="00901E07">
                <w:delText>40</w:delText>
              </w:r>
            </w:del>
          </w:p>
        </w:tc>
        <w:tc>
          <w:tcPr>
            <w:tcW w:w="709" w:type="dxa"/>
            <w:gridSpan w:val="2"/>
            <w:shd w:val="clear" w:color="auto" w:fill="F7CAAC"/>
          </w:tcPr>
          <w:p w14:paraId="5A5256CB" w14:textId="77777777" w:rsidR="00B64E36" w:rsidRDefault="00B64E36" w:rsidP="007755BB">
            <w:pPr>
              <w:jc w:val="both"/>
              <w:rPr>
                <w:b/>
              </w:rPr>
            </w:pPr>
            <w:r>
              <w:rPr>
                <w:b/>
              </w:rPr>
              <w:t>do kdy</w:t>
            </w:r>
          </w:p>
        </w:tc>
        <w:tc>
          <w:tcPr>
            <w:tcW w:w="1387" w:type="dxa"/>
            <w:gridSpan w:val="2"/>
          </w:tcPr>
          <w:p w14:paraId="23D880E4" w14:textId="77777777" w:rsidR="00B64E36" w:rsidRDefault="00B64E36" w:rsidP="007755BB">
            <w:pPr>
              <w:jc w:val="both"/>
            </w:pPr>
            <w:del w:id="1316" w:author="Zuzka" w:date="2018-11-12T22:42:00Z">
              <w:r w:rsidDel="00901E07">
                <w:delText>2020</w:delText>
              </w:r>
            </w:del>
          </w:p>
        </w:tc>
      </w:tr>
      <w:tr w:rsidR="00B64E36" w14:paraId="6502863D" w14:textId="77777777" w:rsidTr="007755BB">
        <w:tc>
          <w:tcPr>
            <w:tcW w:w="6060" w:type="dxa"/>
            <w:gridSpan w:val="5"/>
            <w:shd w:val="clear" w:color="auto" w:fill="F7CAAC"/>
          </w:tcPr>
          <w:p w14:paraId="6CFCB795"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361BB63B" w14:textId="77777777" w:rsidR="00B64E36" w:rsidRDefault="00B64E36" w:rsidP="007755BB">
            <w:pPr>
              <w:jc w:val="both"/>
              <w:rPr>
                <w:b/>
              </w:rPr>
            </w:pPr>
            <w:r>
              <w:rPr>
                <w:b/>
              </w:rPr>
              <w:t>typ prac. vztahu</w:t>
            </w:r>
          </w:p>
        </w:tc>
        <w:tc>
          <w:tcPr>
            <w:tcW w:w="2096" w:type="dxa"/>
            <w:gridSpan w:val="4"/>
            <w:shd w:val="clear" w:color="auto" w:fill="F7CAAC"/>
          </w:tcPr>
          <w:p w14:paraId="602ACCE0" w14:textId="77777777" w:rsidR="00B64E36" w:rsidRDefault="00B64E36" w:rsidP="007755BB">
            <w:pPr>
              <w:jc w:val="both"/>
              <w:rPr>
                <w:b/>
              </w:rPr>
            </w:pPr>
            <w:r>
              <w:rPr>
                <w:b/>
              </w:rPr>
              <w:t>rozsah</w:t>
            </w:r>
          </w:p>
        </w:tc>
      </w:tr>
      <w:tr w:rsidR="00B64E36" w14:paraId="7000E3CD" w14:textId="77777777" w:rsidTr="007755BB">
        <w:tc>
          <w:tcPr>
            <w:tcW w:w="6060" w:type="dxa"/>
            <w:gridSpan w:val="5"/>
          </w:tcPr>
          <w:p w14:paraId="2CE4BC56" w14:textId="77777777" w:rsidR="00B64E36" w:rsidRDefault="00B64E36" w:rsidP="007755BB">
            <w:pPr>
              <w:jc w:val="both"/>
            </w:pPr>
          </w:p>
        </w:tc>
        <w:tc>
          <w:tcPr>
            <w:tcW w:w="1703" w:type="dxa"/>
            <w:gridSpan w:val="2"/>
          </w:tcPr>
          <w:p w14:paraId="5E19F17A" w14:textId="77777777" w:rsidR="00B64E36" w:rsidRDefault="00B64E36" w:rsidP="007755BB">
            <w:pPr>
              <w:jc w:val="both"/>
            </w:pPr>
          </w:p>
        </w:tc>
        <w:tc>
          <w:tcPr>
            <w:tcW w:w="2096" w:type="dxa"/>
            <w:gridSpan w:val="4"/>
          </w:tcPr>
          <w:p w14:paraId="2451C50A" w14:textId="77777777" w:rsidR="00B64E36" w:rsidRDefault="00B64E36" w:rsidP="007755BB">
            <w:pPr>
              <w:jc w:val="both"/>
            </w:pPr>
          </w:p>
        </w:tc>
      </w:tr>
      <w:tr w:rsidR="00B64E36" w14:paraId="7368D467" w14:textId="77777777" w:rsidTr="007755BB">
        <w:tc>
          <w:tcPr>
            <w:tcW w:w="6060" w:type="dxa"/>
            <w:gridSpan w:val="5"/>
          </w:tcPr>
          <w:p w14:paraId="6D302123" w14:textId="77777777" w:rsidR="00B64E36" w:rsidRDefault="00B64E36" w:rsidP="007755BB">
            <w:pPr>
              <w:jc w:val="both"/>
            </w:pPr>
          </w:p>
        </w:tc>
        <w:tc>
          <w:tcPr>
            <w:tcW w:w="1703" w:type="dxa"/>
            <w:gridSpan w:val="2"/>
          </w:tcPr>
          <w:p w14:paraId="6A742AAE" w14:textId="77777777" w:rsidR="00B64E36" w:rsidRDefault="00B64E36" w:rsidP="007755BB">
            <w:pPr>
              <w:jc w:val="both"/>
            </w:pPr>
          </w:p>
        </w:tc>
        <w:tc>
          <w:tcPr>
            <w:tcW w:w="2096" w:type="dxa"/>
            <w:gridSpan w:val="4"/>
          </w:tcPr>
          <w:p w14:paraId="059655DE" w14:textId="77777777" w:rsidR="00B64E36" w:rsidRDefault="00B64E36" w:rsidP="007755BB">
            <w:pPr>
              <w:jc w:val="both"/>
            </w:pPr>
          </w:p>
        </w:tc>
      </w:tr>
      <w:tr w:rsidR="00B64E36" w14:paraId="08FADB78" w14:textId="77777777" w:rsidTr="007755BB">
        <w:tc>
          <w:tcPr>
            <w:tcW w:w="6060" w:type="dxa"/>
            <w:gridSpan w:val="5"/>
          </w:tcPr>
          <w:p w14:paraId="17A95A72" w14:textId="77777777" w:rsidR="00B64E36" w:rsidRDefault="00B64E36" w:rsidP="007755BB">
            <w:pPr>
              <w:jc w:val="both"/>
            </w:pPr>
          </w:p>
        </w:tc>
        <w:tc>
          <w:tcPr>
            <w:tcW w:w="1703" w:type="dxa"/>
            <w:gridSpan w:val="2"/>
          </w:tcPr>
          <w:p w14:paraId="56FF97F6" w14:textId="77777777" w:rsidR="00B64E36" w:rsidRDefault="00B64E36" w:rsidP="007755BB">
            <w:pPr>
              <w:jc w:val="both"/>
            </w:pPr>
          </w:p>
        </w:tc>
        <w:tc>
          <w:tcPr>
            <w:tcW w:w="2096" w:type="dxa"/>
            <w:gridSpan w:val="4"/>
          </w:tcPr>
          <w:p w14:paraId="26759C53" w14:textId="77777777" w:rsidR="00B64E36" w:rsidRDefault="00B64E36" w:rsidP="007755BB">
            <w:pPr>
              <w:jc w:val="both"/>
            </w:pPr>
          </w:p>
        </w:tc>
      </w:tr>
      <w:tr w:rsidR="00B64E36" w14:paraId="52868471" w14:textId="77777777" w:rsidTr="007755BB">
        <w:tc>
          <w:tcPr>
            <w:tcW w:w="6060" w:type="dxa"/>
            <w:gridSpan w:val="5"/>
          </w:tcPr>
          <w:p w14:paraId="1AC250BB" w14:textId="77777777" w:rsidR="00B64E36" w:rsidRDefault="00B64E36" w:rsidP="007755BB">
            <w:pPr>
              <w:jc w:val="both"/>
            </w:pPr>
          </w:p>
        </w:tc>
        <w:tc>
          <w:tcPr>
            <w:tcW w:w="1703" w:type="dxa"/>
            <w:gridSpan w:val="2"/>
          </w:tcPr>
          <w:p w14:paraId="2B9FCA03" w14:textId="77777777" w:rsidR="00B64E36" w:rsidRDefault="00B64E36" w:rsidP="007755BB">
            <w:pPr>
              <w:jc w:val="both"/>
            </w:pPr>
          </w:p>
        </w:tc>
        <w:tc>
          <w:tcPr>
            <w:tcW w:w="2096" w:type="dxa"/>
            <w:gridSpan w:val="4"/>
          </w:tcPr>
          <w:p w14:paraId="2C1591C9" w14:textId="77777777" w:rsidR="00B64E36" w:rsidRDefault="00B64E36" w:rsidP="007755BB">
            <w:pPr>
              <w:jc w:val="both"/>
            </w:pPr>
          </w:p>
        </w:tc>
      </w:tr>
      <w:tr w:rsidR="00B64E36" w14:paraId="7677B75F" w14:textId="77777777" w:rsidTr="007755BB">
        <w:tc>
          <w:tcPr>
            <w:tcW w:w="9859" w:type="dxa"/>
            <w:gridSpan w:val="11"/>
            <w:shd w:val="clear" w:color="auto" w:fill="F7CAAC"/>
          </w:tcPr>
          <w:p w14:paraId="0D93B447"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1B364126" w14:textId="77777777" w:rsidTr="007755BB">
        <w:trPr>
          <w:trHeight w:val="464"/>
        </w:trPr>
        <w:tc>
          <w:tcPr>
            <w:tcW w:w="9859" w:type="dxa"/>
            <w:gridSpan w:val="11"/>
            <w:tcBorders>
              <w:top w:val="nil"/>
            </w:tcBorders>
          </w:tcPr>
          <w:p w14:paraId="69C29E76" w14:textId="6345C1F6" w:rsidR="00B64E36" w:rsidRDefault="001E7901" w:rsidP="007755BB">
            <w:pPr>
              <w:jc w:val="both"/>
            </w:pPr>
            <w:r>
              <w:t xml:space="preserve">Nástroje pro vývoj softwarových projektů  – garant, přednášející </w:t>
            </w:r>
            <w:r w:rsidR="00B64E36">
              <w:t>(100</w:t>
            </w:r>
            <w:r>
              <w:t xml:space="preserve"> </w:t>
            </w:r>
            <w:r w:rsidR="00B64E36">
              <w:t>%)</w:t>
            </w:r>
          </w:p>
          <w:p w14:paraId="6A4604E2" w14:textId="77777777" w:rsidR="00B64E36" w:rsidRDefault="00B64E36" w:rsidP="007755BB">
            <w:pPr>
              <w:jc w:val="both"/>
            </w:pPr>
          </w:p>
        </w:tc>
      </w:tr>
      <w:tr w:rsidR="00B64E36" w14:paraId="17740928" w14:textId="77777777" w:rsidTr="007755BB">
        <w:tc>
          <w:tcPr>
            <w:tcW w:w="9859" w:type="dxa"/>
            <w:gridSpan w:val="11"/>
            <w:shd w:val="clear" w:color="auto" w:fill="F7CAAC"/>
          </w:tcPr>
          <w:p w14:paraId="0B6E09A0" w14:textId="77777777" w:rsidR="00B64E36" w:rsidRDefault="00B64E36" w:rsidP="007755BB">
            <w:pPr>
              <w:jc w:val="both"/>
            </w:pPr>
            <w:r>
              <w:rPr>
                <w:b/>
              </w:rPr>
              <w:t xml:space="preserve">Údaje o vzdělání na VŠ </w:t>
            </w:r>
          </w:p>
        </w:tc>
      </w:tr>
      <w:tr w:rsidR="00B64E36" w14:paraId="47F68E7E" w14:textId="77777777" w:rsidTr="007755BB">
        <w:trPr>
          <w:trHeight w:val="1055"/>
        </w:trPr>
        <w:tc>
          <w:tcPr>
            <w:tcW w:w="9859" w:type="dxa"/>
            <w:gridSpan w:val="11"/>
          </w:tcPr>
          <w:p w14:paraId="599008B0" w14:textId="77777777" w:rsidR="00B64E36" w:rsidRDefault="00B64E36" w:rsidP="007755BB">
            <w:pPr>
              <w:jc w:val="both"/>
            </w:pPr>
            <w:r>
              <w:t>2006-2011</w:t>
            </w:r>
            <w:r w:rsidRPr="00013465">
              <w:t xml:space="preserve"> - UTB Zlín, Fakulta aplikované informatiky, I</w:t>
            </w:r>
            <w:r>
              <w:t>nformační technologie – titul Ing</w:t>
            </w:r>
            <w:r w:rsidRPr="00013465">
              <w:t>.</w:t>
            </w:r>
          </w:p>
          <w:p w14:paraId="05AA3AE2" w14:textId="77777777" w:rsidR="00B64E36" w:rsidRDefault="00B64E36" w:rsidP="007755BB">
            <w:pPr>
              <w:jc w:val="both"/>
            </w:pPr>
            <w:r w:rsidRPr="00013465">
              <w:t>2011-</w:t>
            </w:r>
            <w:r>
              <w:t>2018</w:t>
            </w:r>
            <w:r w:rsidRPr="00013465">
              <w:t xml:space="preserve"> - UTB Zlín, Fakulta aplikované informatiky, Informační technologie, </w:t>
            </w:r>
            <w:r>
              <w:t xml:space="preserve">student </w:t>
            </w:r>
            <w:r w:rsidRPr="00013465">
              <w:t>postgraduální studium</w:t>
            </w:r>
            <w:r>
              <w:t xml:space="preserve"> </w:t>
            </w:r>
          </w:p>
          <w:p w14:paraId="6EA195A3" w14:textId="77777777" w:rsidR="00B64E36" w:rsidRPr="00822882" w:rsidRDefault="00B64E36" w:rsidP="007755BB">
            <w:pPr>
              <w:jc w:val="both"/>
              <w:rPr>
                <w:b/>
              </w:rPr>
            </w:pPr>
          </w:p>
        </w:tc>
      </w:tr>
      <w:tr w:rsidR="00B64E36" w14:paraId="46BEEBE5" w14:textId="77777777" w:rsidTr="007755BB">
        <w:tc>
          <w:tcPr>
            <w:tcW w:w="9859" w:type="dxa"/>
            <w:gridSpan w:val="11"/>
            <w:shd w:val="clear" w:color="auto" w:fill="F7CAAC"/>
          </w:tcPr>
          <w:p w14:paraId="58C5506A" w14:textId="77777777" w:rsidR="00B64E36" w:rsidRDefault="00B64E36" w:rsidP="007755BB">
            <w:pPr>
              <w:jc w:val="both"/>
              <w:rPr>
                <w:b/>
              </w:rPr>
            </w:pPr>
            <w:r>
              <w:rPr>
                <w:b/>
              </w:rPr>
              <w:t>Údaje o odborném působení od absolvování VŠ</w:t>
            </w:r>
          </w:p>
          <w:p w14:paraId="24AAC7C7" w14:textId="77777777" w:rsidR="00B64E36" w:rsidRDefault="00B64E36" w:rsidP="007755BB">
            <w:pPr>
              <w:jc w:val="both"/>
              <w:rPr>
                <w:b/>
              </w:rPr>
            </w:pPr>
          </w:p>
        </w:tc>
      </w:tr>
      <w:tr w:rsidR="00B64E36" w14:paraId="4D54A4F8" w14:textId="77777777" w:rsidTr="007755BB">
        <w:trPr>
          <w:trHeight w:val="1090"/>
        </w:trPr>
        <w:tc>
          <w:tcPr>
            <w:tcW w:w="9859" w:type="dxa"/>
            <w:gridSpan w:val="11"/>
          </w:tcPr>
          <w:p w14:paraId="256C786D" w14:textId="77777777" w:rsidR="00B64E36" w:rsidRPr="00080943" w:rsidRDefault="00B64E36" w:rsidP="007755BB">
            <w:pPr>
              <w:jc w:val="both"/>
            </w:pPr>
            <w:r w:rsidRPr="00013465">
              <w:t>2015-dosud - UTB, Fakulta aplikované informatiky, Ústav informatiky a umělé inteligence, asistent</w:t>
            </w:r>
          </w:p>
        </w:tc>
      </w:tr>
      <w:tr w:rsidR="00B64E36" w14:paraId="7AAC8E1A" w14:textId="77777777" w:rsidTr="007755BB">
        <w:trPr>
          <w:trHeight w:val="250"/>
        </w:trPr>
        <w:tc>
          <w:tcPr>
            <w:tcW w:w="9859" w:type="dxa"/>
            <w:gridSpan w:val="11"/>
            <w:shd w:val="clear" w:color="auto" w:fill="F7CAAC"/>
          </w:tcPr>
          <w:p w14:paraId="4349A0D9" w14:textId="77777777" w:rsidR="00B64E36" w:rsidRDefault="00B64E36" w:rsidP="007755BB">
            <w:pPr>
              <w:jc w:val="both"/>
            </w:pPr>
            <w:r>
              <w:rPr>
                <w:b/>
              </w:rPr>
              <w:t>Zkušenosti s vedením kvalifikačních a rigorózních prací</w:t>
            </w:r>
          </w:p>
        </w:tc>
      </w:tr>
      <w:tr w:rsidR="00B64E36" w14:paraId="1DAE9EBB" w14:textId="77777777" w:rsidTr="007755BB">
        <w:trPr>
          <w:trHeight w:val="1105"/>
        </w:trPr>
        <w:tc>
          <w:tcPr>
            <w:tcW w:w="9859" w:type="dxa"/>
            <w:gridSpan w:val="11"/>
          </w:tcPr>
          <w:p w14:paraId="48D48384" w14:textId="77777777" w:rsidR="00B64E36" w:rsidRDefault="00B64E36" w:rsidP="007755BB">
            <w:pPr>
              <w:jc w:val="both"/>
            </w:pPr>
            <w:r>
              <w:t xml:space="preserve">Od roku 2016 vedoucí úspěšně obhájených 5  bakalářských a 5 diplomových prací. </w:t>
            </w:r>
          </w:p>
          <w:p w14:paraId="1BC63366" w14:textId="77777777" w:rsidR="00B64E36" w:rsidRDefault="00B64E36" w:rsidP="007755BB">
            <w:pPr>
              <w:jc w:val="both"/>
            </w:pPr>
          </w:p>
        </w:tc>
      </w:tr>
      <w:tr w:rsidR="00B64E36" w14:paraId="17F478F4" w14:textId="77777777" w:rsidTr="007755BB">
        <w:trPr>
          <w:cantSplit/>
        </w:trPr>
        <w:tc>
          <w:tcPr>
            <w:tcW w:w="3347" w:type="dxa"/>
            <w:gridSpan w:val="2"/>
            <w:tcBorders>
              <w:top w:val="single" w:sz="12" w:space="0" w:color="auto"/>
            </w:tcBorders>
            <w:shd w:val="clear" w:color="auto" w:fill="F7CAAC"/>
          </w:tcPr>
          <w:p w14:paraId="4F0C3B22"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234560F8"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7A5C6DD"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DCACBAC" w14:textId="77777777" w:rsidR="00B64E36" w:rsidRDefault="00B64E36" w:rsidP="007755BB">
            <w:pPr>
              <w:jc w:val="both"/>
              <w:rPr>
                <w:b/>
              </w:rPr>
            </w:pPr>
            <w:r>
              <w:rPr>
                <w:b/>
              </w:rPr>
              <w:t>Ohlasy publikací</w:t>
            </w:r>
          </w:p>
        </w:tc>
      </w:tr>
      <w:tr w:rsidR="00B64E36" w14:paraId="70EC6011" w14:textId="77777777" w:rsidTr="007755BB">
        <w:trPr>
          <w:cantSplit/>
        </w:trPr>
        <w:tc>
          <w:tcPr>
            <w:tcW w:w="3347" w:type="dxa"/>
            <w:gridSpan w:val="2"/>
          </w:tcPr>
          <w:p w14:paraId="18D0D8AC" w14:textId="77777777" w:rsidR="00B64E36" w:rsidRDefault="00B64E36" w:rsidP="007755BB">
            <w:pPr>
              <w:jc w:val="both"/>
            </w:pPr>
          </w:p>
        </w:tc>
        <w:tc>
          <w:tcPr>
            <w:tcW w:w="2245" w:type="dxa"/>
            <w:gridSpan w:val="2"/>
          </w:tcPr>
          <w:p w14:paraId="1F150286" w14:textId="77777777" w:rsidR="00B64E36" w:rsidRDefault="00B64E36" w:rsidP="007755BB">
            <w:pPr>
              <w:jc w:val="both"/>
            </w:pPr>
          </w:p>
        </w:tc>
        <w:tc>
          <w:tcPr>
            <w:tcW w:w="2248" w:type="dxa"/>
            <w:gridSpan w:val="4"/>
            <w:tcBorders>
              <w:right w:val="single" w:sz="12" w:space="0" w:color="auto"/>
            </w:tcBorders>
          </w:tcPr>
          <w:p w14:paraId="040E7F76" w14:textId="77777777" w:rsidR="00B64E36" w:rsidRDefault="00B64E36" w:rsidP="007755BB">
            <w:pPr>
              <w:jc w:val="both"/>
            </w:pPr>
          </w:p>
        </w:tc>
        <w:tc>
          <w:tcPr>
            <w:tcW w:w="632" w:type="dxa"/>
            <w:tcBorders>
              <w:left w:val="single" w:sz="12" w:space="0" w:color="auto"/>
            </w:tcBorders>
            <w:shd w:val="clear" w:color="auto" w:fill="F7CAAC"/>
          </w:tcPr>
          <w:p w14:paraId="3B3C8EDC" w14:textId="77777777" w:rsidR="00B64E36" w:rsidRDefault="00B64E36" w:rsidP="007755BB">
            <w:pPr>
              <w:jc w:val="both"/>
            </w:pPr>
            <w:r>
              <w:rPr>
                <w:b/>
              </w:rPr>
              <w:t>WOS</w:t>
            </w:r>
          </w:p>
        </w:tc>
        <w:tc>
          <w:tcPr>
            <w:tcW w:w="693" w:type="dxa"/>
            <w:shd w:val="clear" w:color="auto" w:fill="F7CAAC"/>
          </w:tcPr>
          <w:p w14:paraId="1D416238" w14:textId="77777777" w:rsidR="00B64E36" w:rsidRDefault="00B64E36" w:rsidP="007755BB">
            <w:pPr>
              <w:jc w:val="both"/>
              <w:rPr>
                <w:sz w:val="18"/>
              </w:rPr>
            </w:pPr>
            <w:r>
              <w:rPr>
                <w:b/>
                <w:sz w:val="18"/>
              </w:rPr>
              <w:t>Scopus</w:t>
            </w:r>
          </w:p>
        </w:tc>
        <w:tc>
          <w:tcPr>
            <w:tcW w:w="694" w:type="dxa"/>
            <w:shd w:val="clear" w:color="auto" w:fill="F7CAAC"/>
          </w:tcPr>
          <w:p w14:paraId="7061BF14" w14:textId="77777777" w:rsidR="00B64E36" w:rsidRDefault="00B64E36" w:rsidP="007755BB">
            <w:pPr>
              <w:jc w:val="both"/>
            </w:pPr>
            <w:r>
              <w:rPr>
                <w:b/>
                <w:sz w:val="18"/>
              </w:rPr>
              <w:t>ostatní</w:t>
            </w:r>
          </w:p>
        </w:tc>
      </w:tr>
      <w:tr w:rsidR="00B64E36" w14:paraId="653CAEC5" w14:textId="77777777" w:rsidTr="007755BB">
        <w:trPr>
          <w:cantSplit/>
          <w:trHeight w:val="70"/>
        </w:trPr>
        <w:tc>
          <w:tcPr>
            <w:tcW w:w="3347" w:type="dxa"/>
            <w:gridSpan w:val="2"/>
            <w:shd w:val="clear" w:color="auto" w:fill="F7CAAC"/>
          </w:tcPr>
          <w:p w14:paraId="372E6B7B" w14:textId="77777777" w:rsidR="00B64E36" w:rsidRDefault="00B64E36" w:rsidP="007755BB">
            <w:pPr>
              <w:jc w:val="both"/>
            </w:pPr>
            <w:r>
              <w:rPr>
                <w:b/>
              </w:rPr>
              <w:t>Obor jmenovacího řízení</w:t>
            </w:r>
          </w:p>
        </w:tc>
        <w:tc>
          <w:tcPr>
            <w:tcW w:w="2245" w:type="dxa"/>
            <w:gridSpan w:val="2"/>
            <w:shd w:val="clear" w:color="auto" w:fill="F7CAAC"/>
          </w:tcPr>
          <w:p w14:paraId="0ADE188A"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05602B38"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5566C8F3" w14:textId="77777777" w:rsidR="00B64E36" w:rsidRPr="003B5737" w:rsidRDefault="00B64E36" w:rsidP="007755BB">
            <w:pPr>
              <w:jc w:val="both"/>
            </w:pPr>
            <w:r>
              <w:t>1</w:t>
            </w:r>
          </w:p>
        </w:tc>
        <w:tc>
          <w:tcPr>
            <w:tcW w:w="693" w:type="dxa"/>
            <w:vMerge w:val="restart"/>
          </w:tcPr>
          <w:p w14:paraId="633808AA" w14:textId="77777777" w:rsidR="00B64E36" w:rsidRPr="003B5737" w:rsidRDefault="00B64E36" w:rsidP="007755BB">
            <w:pPr>
              <w:jc w:val="both"/>
            </w:pPr>
            <w:r>
              <w:t>3</w:t>
            </w:r>
          </w:p>
        </w:tc>
        <w:tc>
          <w:tcPr>
            <w:tcW w:w="694" w:type="dxa"/>
            <w:vMerge w:val="restart"/>
          </w:tcPr>
          <w:p w14:paraId="77B13B4B" w14:textId="77777777" w:rsidR="00B64E36" w:rsidRPr="003B5737" w:rsidRDefault="00B64E36" w:rsidP="007755BB">
            <w:pPr>
              <w:jc w:val="both"/>
            </w:pPr>
          </w:p>
        </w:tc>
      </w:tr>
      <w:tr w:rsidR="00B64E36" w14:paraId="146A7CE1" w14:textId="77777777" w:rsidTr="007755BB">
        <w:trPr>
          <w:trHeight w:val="205"/>
        </w:trPr>
        <w:tc>
          <w:tcPr>
            <w:tcW w:w="3347" w:type="dxa"/>
            <w:gridSpan w:val="2"/>
          </w:tcPr>
          <w:p w14:paraId="6409A597" w14:textId="77777777" w:rsidR="00B64E36" w:rsidRDefault="00B64E36" w:rsidP="007755BB">
            <w:pPr>
              <w:jc w:val="both"/>
            </w:pPr>
          </w:p>
        </w:tc>
        <w:tc>
          <w:tcPr>
            <w:tcW w:w="2245" w:type="dxa"/>
            <w:gridSpan w:val="2"/>
          </w:tcPr>
          <w:p w14:paraId="61226C84" w14:textId="77777777" w:rsidR="00B64E36" w:rsidRDefault="00B64E36" w:rsidP="007755BB">
            <w:pPr>
              <w:jc w:val="both"/>
            </w:pPr>
          </w:p>
        </w:tc>
        <w:tc>
          <w:tcPr>
            <w:tcW w:w="2248" w:type="dxa"/>
            <w:gridSpan w:val="4"/>
            <w:tcBorders>
              <w:right w:val="single" w:sz="12" w:space="0" w:color="auto"/>
            </w:tcBorders>
          </w:tcPr>
          <w:p w14:paraId="00A9FBEB" w14:textId="77777777" w:rsidR="00B64E36" w:rsidRDefault="00B64E36" w:rsidP="007755BB">
            <w:pPr>
              <w:jc w:val="both"/>
            </w:pPr>
          </w:p>
        </w:tc>
        <w:tc>
          <w:tcPr>
            <w:tcW w:w="632" w:type="dxa"/>
            <w:vMerge/>
            <w:tcBorders>
              <w:left w:val="single" w:sz="12" w:space="0" w:color="auto"/>
            </w:tcBorders>
            <w:vAlign w:val="center"/>
          </w:tcPr>
          <w:p w14:paraId="1432126F" w14:textId="77777777" w:rsidR="00B64E36" w:rsidRDefault="00B64E36" w:rsidP="007755BB">
            <w:pPr>
              <w:rPr>
                <w:b/>
              </w:rPr>
            </w:pPr>
          </w:p>
        </w:tc>
        <w:tc>
          <w:tcPr>
            <w:tcW w:w="693" w:type="dxa"/>
            <w:vMerge/>
            <w:vAlign w:val="center"/>
          </w:tcPr>
          <w:p w14:paraId="5FF9D84F" w14:textId="77777777" w:rsidR="00B64E36" w:rsidRDefault="00B64E36" w:rsidP="007755BB">
            <w:pPr>
              <w:rPr>
                <w:b/>
              </w:rPr>
            </w:pPr>
          </w:p>
        </w:tc>
        <w:tc>
          <w:tcPr>
            <w:tcW w:w="694" w:type="dxa"/>
            <w:vMerge/>
            <w:vAlign w:val="center"/>
          </w:tcPr>
          <w:p w14:paraId="0EEC2595" w14:textId="77777777" w:rsidR="00B64E36" w:rsidRDefault="00B64E36" w:rsidP="007755BB">
            <w:pPr>
              <w:rPr>
                <w:b/>
              </w:rPr>
            </w:pPr>
          </w:p>
        </w:tc>
      </w:tr>
      <w:tr w:rsidR="00B64E36" w14:paraId="08CA4158" w14:textId="77777777" w:rsidTr="007755BB">
        <w:tc>
          <w:tcPr>
            <w:tcW w:w="9859" w:type="dxa"/>
            <w:gridSpan w:val="11"/>
            <w:shd w:val="clear" w:color="auto" w:fill="F7CAAC"/>
          </w:tcPr>
          <w:p w14:paraId="54457C9C"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7D636DFC" w14:textId="77777777" w:rsidTr="007755BB">
        <w:trPr>
          <w:trHeight w:val="2347"/>
        </w:trPr>
        <w:tc>
          <w:tcPr>
            <w:tcW w:w="9859" w:type="dxa"/>
            <w:gridSpan w:val="11"/>
          </w:tcPr>
          <w:p w14:paraId="52398A2F" w14:textId="77777777" w:rsidR="00B64E36" w:rsidRDefault="00B64E36" w:rsidP="007755BB">
            <w:pPr>
              <w:rPr>
                <w:bCs/>
              </w:rPr>
            </w:pPr>
            <w:r>
              <w:rPr>
                <w:bCs/>
              </w:rPr>
              <w:t xml:space="preserve">ORCID  </w:t>
            </w:r>
            <w:r w:rsidRPr="00515B98">
              <w:rPr>
                <w:bCs/>
              </w:rPr>
              <w:t>https://orcid.org/0000-0003-2899-3246</w:t>
            </w:r>
          </w:p>
          <w:p w14:paraId="04771647" w14:textId="77777777" w:rsidR="00B64E36" w:rsidRDefault="00B64E36" w:rsidP="007755BB">
            <w:pPr>
              <w:rPr>
                <w:bCs/>
              </w:rPr>
            </w:pPr>
          </w:p>
          <w:p w14:paraId="679E562A" w14:textId="6F65F435" w:rsidR="00B64E36" w:rsidRDefault="00B64E36" w:rsidP="007755BB">
            <w:r>
              <w:rPr>
                <w:bCs/>
              </w:rPr>
              <w:t xml:space="preserve">KOPLÍK, </w:t>
            </w:r>
            <w:r w:rsidRPr="00A02185">
              <w:rPr>
                <w:bCs/>
              </w:rPr>
              <w:t>Karel</w:t>
            </w:r>
            <w:r>
              <w:t>,</w:t>
            </w:r>
            <w:r w:rsidRPr="00A02185">
              <w:t xml:space="preserve"> </w:t>
            </w:r>
            <w:r w:rsidRPr="001832FA">
              <w:rPr>
                <w:b/>
                <w:bCs/>
              </w:rPr>
              <w:t>JANKŮ</w:t>
            </w:r>
            <w:r w:rsidRPr="001832FA">
              <w:rPr>
                <w:b/>
              </w:rPr>
              <w:t xml:space="preserve">, </w:t>
            </w:r>
            <w:r w:rsidRPr="001832FA">
              <w:rPr>
                <w:b/>
                <w:bCs/>
              </w:rPr>
              <w:t>Peter</w:t>
            </w:r>
            <w:ins w:id="1317" w:author="Zuzka" w:date="2018-11-16T10:31:00Z">
              <w:r w:rsidR="00CE71B6">
                <w:rPr>
                  <w:b/>
                  <w:bCs/>
                </w:rPr>
                <w:t xml:space="preserve"> </w:t>
              </w:r>
            </w:ins>
            <w:r w:rsidRPr="001832FA">
              <w:rPr>
                <w:b/>
              </w:rPr>
              <w:t>(40%)</w:t>
            </w:r>
            <w:r>
              <w:t>,</w:t>
            </w:r>
            <w:r w:rsidRPr="00A02185">
              <w:t xml:space="preserve"> </w:t>
            </w:r>
            <w:r>
              <w:rPr>
                <w:bCs/>
              </w:rPr>
              <w:t>VOZNYUK</w:t>
            </w:r>
            <w:r w:rsidRPr="00A02185">
              <w:t xml:space="preserve">, </w:t>
            </w:r>
            <w:r w:rsidRPr="00A02185">
              <w:rPr>
                <w:bCs/>
              </w:rPr>
              <w:t>Olga</w:t>
            </w:r>
            <w:r>
              <w:t>,</w:t>
            </w:r>
            <w:r w:rsidRPr="00A02185">
              <w:t xml:space="preserve"> </w:t>
            </w:r>
            <w:r>
              <w:rPr>
                <w:bCs/>
              </w:rPr>
              <w:t>DULÍK</w:t>
            </w:r>
            <w:r w:rsidRPr="00A02185">
              <w:t xml:space="preserve">, </w:t>
            </w:r>
            <w:r w:rsidRPr="00A02185">
              <w:rPr>
                <w:bCs/>
              </w:rPr>
              <w:t>Tomáš</w:t>
            </w:r>
            <w:r>
              <w:t>,</w:t>
            </w:r>
            <w:r w:rsidRPr="00A02185">
              <w:t xml:space="preserve"> </w:t>
            </w:r>
            <w:r>
              <w:rPr>
                <w:bCs/>
              </w:rPr>
              <w:t>SNOPEK</w:t>
            </w:r>
            <w:r w:rsidRPr="00A02185">
              <w:t xml:space="preserve">, </w:t>
            </w:r>
            <w:r w:rsidRPr="00A02185">
              <w:rPr>
                <w:bCs/>
              </w:rPr>
              <w:t>Petr</w:t>
            </w:r>
            <w:r w:rsidRPr="00A02185">
              <w:t xml:space="preserve">. Real-time fire detection in camera stream using statistical analysis. </w:t>
            </w:r>
            <w:r w:rsidRPr="00A02185">
              <w:rPr>
                <w:i/>
                <w:iCs/>
              </w:rPr>
              <w:t>WSEAS Transactions on Environment and Development</w:t>
            </w:r>
            <w:r w:rsidRPr="00A02185">
              <w:t xml:space="preserve">, 2017, roč. 13, č. 13, s. 387-393. ISSN 1790-5079. </w:t>
            </w:r>
          </w:p>
          <w:p w14:paraId="405C8830" w14:textId="35569203" w:rsidR="00B64E36" w:rsidRPr="00A02185" w:rsidRDefault="00B64E36" w:rsidP="007755BB">
            <w:r>
              <w:rPr>
                <w:bCs/>
              </w:rPr>
              <w:t xml:space="preserve">KOPLÍK, </w:t>
            </w:r>
            <w:r w:rsidRPr="00A02185">
              <w:rPr>
                <w:bCs/>
              </w:rPr>
              <w:t>Karel</w:t>
            </w:r>
            <w:r>
              <w:t>,</w:t>
            </w:r>
            <w:r w:rsidRPr="00A02185">
              <w:t xml:space="preserve"> </w:t>
            </w:r>
            <w:r w:rsidRPr="001832FA">
              <w:rPr>
                <w:b/>
                <w:bCs/>
              </w:rPr>
              <w:t>JANKŮ</w:t>
            </w:r>
            <w:r w:rsidRPr="001832FA">
              <w:rPr>
                <w:b/>
              </w:rPr>
              <w:t xml:space="preserve">, </w:t>
            </w:r>
            <w:r w:rsidRPr="001832FA">
              <w:rPr>
                <w:b/>
                <w:bCs/>
              </w:rPr>
              <w:t>Peter</w:t>
            </w:r>
            <w:ins w:id="1318" w:author="Zuzka" w:date="2018-11-16T10:31:00Z">
              <w:r w:rsidR="00CE71B6">
                <w:rPr>
                  <w:b/>
                  <w:bCs/>
                </w:rPr>
                <w:t xml:space="preserve"> </w:t>
              </w:r>
            </w:ins>
            <w:r w:rsidRPr="001832FA">
              <w:rPr>
                <w:b/>
              </w:rPr>
              <w:t>(40%)</w:t>
            </w:r>
            <w:r>
              <w:t>,</w:t>
            </w:r>
            <w:r w:rsidRPr="00A02185">
              <w:t xml:space="preserve"> </w:t>
            </w:r>
            <w:r>
              <w:rPr>
                <w:bCs/>
              </w:rPr>
              <w:t>VOZNYUK</w:t>
            </w:r>
            <w:r w:rsidRPr="00A02185">
              <w:t xml:space="preserve">, </w:t>
            </w:r>
            <w:r w:rsidRPr="00A02185">
              <w:rPr>
                <w:bCs/>
              </w:rPr>
              <w:t>Olga</w:t>
            </w:r>
            <w:r>
              <w:t>,</w:t>
            </w:r>
            <w:r w:rsidRPr="00A02185">
              <w:t xml:space="preserve"> </w:t>
            </w:r>
            <w:r>
              <w:rPr>
                <w:bCs/>
              </w:rPr>
              <w:t>DULÍK</w:t>
            </w:r>
            <w:r w:rsidRPr="00A02185">
              <w:t xml:space="preserve">, </w:t>
            </w:r>
            <w:r w:rsidRPr="00A02185">
              <w:rPr>
                <w:bCs/>
              </w:rPr>
              <w:t>Tomáš</w:t>
            </w:r>
            <w:r>
              <w:t>,</w:t>
            </w:r>
            <w:r w:rsidRPr="00A02185">
              <w:t xml:space="preserve"> </w:t>
            </w:r>
            <w:r>
              <w:rPr>
                <w:bCs/>
              </w:rPr>
              <w:t>SNOPEK</w:t>
            </w:r>
            <w:r w:rsidRPr="00A02185">
              <w:t xml:space="preserve">, </w:t>
            </w:r>
            <w:r w:rsidRPr="00A02185">
              <w:rPr>
                <w:bCs/>
              </w:rPr>
              <w:t>Petr</w:t>
            </w:r>
            <w:r w:rsidRPr="00A02185">
              <w:t xml:space="preserve">. Detecting fire in video stream using statistical analysis. In MATEC Web of Conferences. Les Ulis : EDP Sciences, 2017, s. nestrankovano. ISSN 2261-236X. </w:t>
            </w:r>
          </w:p>
          <w:p w14:paraId="38E167BD" w14:textId="552C4133" w:rsidR="00B64E36" w:rsidRPr="00A02185" w:rsidRDefault="00B64E36" w:rsidP="007755BB">
            <w:r w:rsidRPr="001832FA">
              <w:rPr>
                <w:b/>
                <w:bCs/>
              </w:rPr>
              <w:t>JANKŮ</w:t>
            </w:r>
            <w:r w:rsidRPr="001832FA">
              <w:rPr>
                <w:b/>
              </w:rPr>
              <w:t xml:space="preserve">, </w:t>
            </w:r>
            <w:r w:rsidRPr="001832FA">
              <w:rPr>
                <w:b/>
                <w:bCs/>
              </w:rPr>
              <w:t>Peter</w:t>
            </w:r>
            <w:ins w:id="1319" w:author="Zuzka" w:date="2018-11-16T10:31:00Z">
              <w:r w:rsidR="00CE71B6">
                <w:rPr>
                  <w:b/>
                  <w:bCs/>
                </w:rPr>
                <w:t xml:space="preserve"> </w:t>
              </w:r>
            </w:ins>
            <w:r>
              <w:rPr>
                <w:b/>
              </w:rPr>
              <w:t>(45</w:t>
            </w:r>
            <w:r w:rsidRPr="001832FA">
              <w:rPr>
                <w:b/>
              </w:rPr>
              <w:t>%)</w:t>
            </w:r>
            <w:r>
              <w:t>,</w:t>
            </w:r>
            <w:r w:rsidRPr="00A02185">
              <w:t xml:space="preserve"> </w:t>
            </w:r>
            <w:r>
              <w:rPr>
                <w:bCs/>
              </w:rPr>
              <w:t>DOŠEK</w:t>
            </w:r>
            <w:r w:rsidRPr="00A02185">
              <w:t xml:space="preserve">, </w:t>
            </w:r>
            <w:r w:rsidRPr="00A02185">
              <w:rPr>
                <w:bCs/>
              </w:rPr>
              <w:t>Roman</w:t>
            </w:r>
            <w:r>
              <w:t>,</w:t>
            </w:r>
            <w:r w:rsidRPr="00A02185">
              <w:t xml:space="preserve"> </w:t>
            </w:r>
            <w:r>
              <w:rPr>
                <w:bCs/>
              </w:rPr>
              <w:t>JAŠEK</w:t>
            </w:r>
            <w:r w:rsidRPr="00A02185">
              <w:t xml:space="preserve">, </w:t>
            </w:r>
            <w:r w:rsidRPr="00A02185">
              <w:rPr>
                <w:bCs/>
              </w:rPr>
              <w:t>Roman</w:t>
            </w:r>
            <w:r w:rsidRPr="00A02185">
              <w:t xml:space="preserve">. Obstacle Detection for Robotic Systems Using Combination of Ultrasonic Sonars and Infrared Sensors. In </w:t>
            </w:r>
            <w:r w:rsidRPr="00A02185">
              <w:rPr>
                <w:i/>
                <w:iCs/>
              </w:rPr>
              <w:t>Advances in Intelligent Systems and Computing. 285</w:t>
            </w:r>
            <w:r w:rsidRPr="00A02185">
              <w:t xml:space="preserve">. Heidelberg : Springer-Verlag Berlin, 2014, s. 321-330. ISSN 2194-5357. ISBN 978-3-319-06739-1. </w:t>
            </w:r>
          </w:p>
          <w:p w14:paraId="3A559062" w14:textId="1DCE1FA4" w:rsidR="00B64E36" w:rsidRPr="00A02185" w:rsidRDefault="00B64E36" w:rsidP="007755BB">
            <w:r w:rsidRPr="001832FA">
              <w:rPr>
                <w:b/>
                <w:bCs/>
              </w:rPr>
              <w:t>JANKŮ</w:t>
            </w:r>
            <w:r w:rsidRPr="001832FA">
              <w:rPr>
                <w:b/>
              </w:rPr>
              <w:t xml:space="preserve">, </w:t>
            </w:r>
            <w:r w:rsidRPr="001832FA">
              <w:rPr>
                <w:b/>
                <w:bCs/>
              </w:rPr>
              <w:t>Peter</w:t>
            </w:r>
            <w:ins w:id="1320" w:author="Zuzka" w:date="2018-11-16T10:31:00Z">
              <w:r w:rsidR="00CE71B6">
                <w:rPr>
                  <w:b/>
                  <w:bCs/>
                </w:rPr>
                <w:t xml:space="preserve"> </w:t>
              </w:r>
            </w:ins>
            <w:r w:rsidRPr="001832FA">
              <w:rPr>
                <w:b/>
              </w:rPr>
              <w:t>(40%)</w:t>
            </w:r>
            <w:r>
              <w:t>,</w:t>
            </w:r>
            <w:r w:rsidRPr="00A02185">
              <w:t xml:space="preserve"> </w:t>
            </w:r>
            <w:r>
              <w:rPr>
                <w:bCs/>
              </w:rPr>
              <w:t xml:space="preserve">KOPLÍK, </w:t>
            </w:r>
            <w:r w:rsidRPr="00A02185">
              <w:rPr>
                <w:bCs/>
              </w:rPr>
              <w:t>Karel</w:t>
            </w:r>
            <w:r>
              <w:t>,</w:t>
            </w:r>
            <w:r w:rsidRPr="00A02185">
              <w:t xml:space="preserve"> </w:t>
            </w:r>
            <w:r>
              <w:rPr>
                <w:bCs/>
              </w:rPr>
              <w:t>DULÍK</w:t>
            </w:r>
            <w:r>
              <w:t>, Tomáš, SZABO, Istvan</w:t>
            </w:r>
            <w:r w:rsidRPr="00A02185">
              <w:t xml:space="preserve">. Comparison of tracking algorithms implemented in OpenCV. In MATEC Web of Conferences. Les Ulis : EDP Sciences, 2016, s. "nestrankovano". ISSN 2261-236X. </w:t>
            </w:r>
          </w:p>
          <w:p w14:paraId="7F90C774" w14:textId="230D0FFF" w:rsidR="00B64E36" w:rsidRPr="00CE71B6" w:rsidDel="00CE71B6" w:rsidRDefault="00CE71B6" w:rsidP="007755BB">
            <w:pPr>
              <w:rPr>
                <w:del w:id="1321" w:author="Zuzka" w:date="2018-11-16T10:31:00Z"/>
                <w:lang w:val="en-GB"/>
                <w:rPrChange w:id="1322" w:author="Zuzka" w:date="2018-11-16T10:31:00Z">
                  <w:rPr>
                    <w:del w:id="1323" w:author="Zuzka" w:date="2018-11-16T10:31:00Z"/>
                  </w:rPr>
                </w:rPrChange>
              </w:rPr>
            </w:pPr>
            <w:ins w:id="1324" w:author="Zuzka" w:date="2018-11-16T10:30:00Z">
              <w:r w:rsidRPr="001832FA">
                <w:rPr>
                  <w:b/>
                  <w:bCs/>
                </w:rPr>
                <w:t>JANKŮ</w:t>
              </w:r>
              <w:r w:rsidRPr="001832FA">
                <w:rPr>
                  <w:b/>
                </w:rPr>
                <w:t xml:space="preserve">, </w:t>
              </w:r>
              <w:r w:rsidRPr="001832FA">
                <w:rPr>
                  <w:b/>
                  <w:bCs/>
                </w:rPr>
                <w:t>Peter</w:t>
              </w:r>
            </w:ins>
            <w:ins w:id="1325" w:author="Zuzka" w:date="2018-11-16T10:31:00Z">
              <w:r>
                <w:rPr>
                  <w:b/>
                  <w:bCs/>
                </w:rPr>
                <w:t xml:space="preserve"> </w:t>
              </w:r>
            </w:ins>
            <w:ins w:id="1326" w:author="Zuzka" w:date="2018-11-16T10:30:00Z">
              <w:r w:rsidRPr="001832FA">
                <w:rPr>
                  <w:b/>
                </w:rPr>
                <w:t>(40%)</w:t>
              </w:r>
              <w:r>
                <w:t>,</w:t>
              </w:r>
              <w:r w:rsidRPr="00A02185">
                <w:t xml:space="preserve"> </w:t>
              </w:r>
            </w:ins>
            <w:ins w:id="1327" w:author="Zuzka" w:date="2018-11-16T10:31:00Z">
              <w:r>
                <w:rPr>
                  <w:bCs/>
                </w:rPr>
                <w:t>DOŠEK</w:t>
              </w:r>
              <w:r w:rsidRPr="00A02185">
                <w:t xml:space="preserve">, </w:t>
              </w:r>
              <w:r w:rsidRPr="00A02185">
                <w:rPr>
                  <w:bCs/>
                </w:rPr>
                <w:t>Roman</w:t>
              </w:r>
              <w:r>
                <w:t>,</w:t>
              </w:r>
              <w:r w:rsidRPr="00A02185">
                <w:t xml:space="preserve"> </w:t>
              </w:r>
            </w:ins>
            <w:ins w:id="1328" w:author="Zuzka" w:date="2018-11-16T10:30:00Z">
              <w:r w:rsidRPr="00CE71B6">
                <w:rPr>
                  <w:lang w:val="en-GB"/>
                </w:rPr>
                <w:t xml:space="preserve"> </w:t>
              </w:r>
            </w:ins>
            <w:ins w:id="1329" w:author="Zuzka" w:date="2018-11-16T10:31:00Z">
              <w:r>
                <w:rPr>
                  <w:bCs/>
                </w:rPr>
                <w:t>DULÍK</w:t>
              </w:r>
              <w:r>
                <w:t>, Tomáš.</w:t>
              </w:r>
              <w:r w:rsidRPr="00CE71B6">
                <w:rPr>
                  <w:b/>
                  <w:bCs/>
                  <w:lang w:val="en-GB"/>
                </w:rPr>
                <w:t xml:space="preserve"> </w:t>
              </w:r>
            </w:ins>
            <w:ins w:id="1330" w:author="Zuzka" w:date="2018-11-16T10:30:00Z">
              <w:r w:rsidRPr="00CE71B6">
                <w:rPr>
                  <w:lang w:val="en-GB"/>
                </w:rPr>
                <w:t xml:space="preserve">Implementation and optimization of stereo matching algorithm on ARM proccesors. In </w:t>
              </w:r>
              <w:r w:rsidRPr="00CE71B6">
                <w:rPr>
                  <w:i/>
                  <w:iCs/>
                  <w:lang w:val="en-GB"/>
                </w:rPr>
                <w:t>Intelligent Systems in Cybernetics and Automation Theory</w:t>
              </w:r>
              <w:r w:rsidRPr="00CE71B6">
                <w:rPr>
                  <w:lang w:val="en-GB"/>
                </w:rPr>
                <w:t>. Heidelberg : Springer-Verlag Berlin, 2015, s. 183-188. ISSN 2194-5357. ISBN 978-3-319-18502-6</w:t>
              </w:r>
            </w:ins>
            <w:ins w:id="1331" w:author="Zuzka" w:date="2018-11-16T10:31:00Z">
              <w:r>
                <w:rPr>
                  <w:lang w:val="en-GB"/>
                </w:rPr>
                <w:t>.</w:t>
              </w:r>
            </w:ins>
          </w:p>
          <w:p w14:paraId="7040B4C2" w14:textId="77777777" w:rsidR="00B64E36" w:rsidRPr="003B5737" w:rsidRDefault="00B64E36" w:rsidP="007755BB"/>
        </w:tc>
      </w:tr>
      <w:tr w:rsidR="00B64E36" w14:paraId="3178161F" w14:textId="77777777" w:rsidTr="007755BB">
        <w:trPr>
          <w:trHeight w:val="218"/>
        </w:trPr>
        <w:tc>
          <w:tcPr>
            <w:tcW w:w="9859" w:type="dxa"/>
            <w:gridSpan w:val="11"/>
            <w:shd w:val="clear" w:color="auto" w:fill="F7CAAC"/>
          </w:tcPr>
          <w:p w14:paraId="6A7F51F5" w14:textId="77777777" w:rsidR="00B64E36" w:rsidRDefault="00B64E36" w:rsidP="007755BB">
            <w:pPr>
              <w:rPr>
                <w:b/>
              </w:rPr>
            </w:pPr>
            <w:r>
              <w:rPr>
                <w:b/>
              </w:rPr>
              <w:t>Působení v zahraničí</w:t>
            </w:r>
          </w:p>
        </w:tc>
      </w:tr>
      <w:tr w:rsidR="00B64E36" w14:paraId="70B9580A" w14:textId="77777777" w:rsidTr="007755BB">
        <w:trPr>
          <w:trHeight w:val="328"/>
        </w:trPr>
        <w:tc>
          <w:tcPr>
            <w:tcW w:w="9859" w:type="dxa"/>
            <w:gridSpan w:val="11"/>
          </w:tcPr>
          <w:p w14:paraId="66F56F3D" w14:textId="77777777" w:rsidR="00B64E36" w:rsidRPr="003232CF" w:rsidRDefault="00B64E36" w:rsidP="007755BB">
            <w:pPr>
              <w:rPr>
                <w:lang w:val="sk-SK"/>
              </w:rPr>
            </w:pPr>
          </w:p>
        </w:tc>
      </w:tr>
      <w:tr w:rsidR="00B64E36" w14:paraId="73F48335" w14:textId="77777777" w:rsidTr="007755BB">
        <w:trPr>
          <w:cantSplit/>
          <w:trHeight w:val="470"/>
        </w:trPr>
        <w:tc>
          <w:tcPr>
            <w:tcW w:w="2518" w:type="dxa"/>
            <w:shd w:val="clear" w:color="auto" w:fill="F7CAAC"/>
          </w:tcPr>
          <w:p w14:paraId="11737285" w14:textId="77777777" w:rsidR="00B64E36" w:rsidRDefault="00B64E36" w:rsidP="007755BB">
            <w:pPr>
              <w:jc w:val="both"/>
              <w:rPr>
                <w:b/>
              </w:rPr>
            </w:pPr>
            <w:r>
              <w:rPr>
                <w:b/>
              </w:rPr>
              <w:t xml:space="preserve">Podpis </w:t>
            </w:r>
          </w:p>
        </w:tc>
        <w:tc>
          <w:tcPr>
            <w:tcW w:w="4536" w:type="dxa"/>
            <w:gridSpan w:val="5"/>
          </w:tcPr>
          <w:p w14:paraId="14FD0799" w14:textId="77777777" w:rsidR="00B64E36" w:rsidRDefault="00B64E36" w:rsidP="007755BB">
            <w:pPr>
              <w:jc w:val="both"/>
            </w:pPr>
          </w:p>
        </w:tc>
        <w:tc>
          <w:tcPr>
            <w:tcW w:w="786" w:type="dxa"/>
            <w:gridSpan w:val="2"/>
            <w:shd w:val="clear" w:color="auto" w:fill="F7CAAC"/>
          </w:tcPr>
          <w:p w14:paraId="4A1943A9" w14:textId="77777777" w:rsidR="00B64E36" w:rsidRDefault="00B64E36" w:rsidP="007755BB">
            <w:pPr>
              <w:jc w:val="both"/>
            </w:pPr>
            <w:r>
              <w:rPr>
                <w:b/>
              </w:rPr>
              <w:t>datum</w:t>
            </w:r>
          </w:p>
        </w:tc>
        <w:tc>
          <w:tcPr>
            <w:tcW w:w="2019" w:type="dxa"/>
            <w:gridSpan w:val="3"/>
          </w:tcPr>
          <w:p w14:paraId="46458462" w14:textId="67ED38B1" w:rsidR="00B64E36" w:rsidRDefault="00CE71B6" w:rsidP="007755BB">
            <w:pPr>
              <w:jc w:val="both"/>
            </w:pPr>
            <w:ins w:id="1332" w:author="Zuzka" w:date="2018-11-16T10:31:00Z">
              <w:r>
                <w:t>16</w:t>
              </w:r>
            </w:ins>
            <w:del w:id="1333" w:author="Zuzka" w:date="2018-11-16T10:31:00Z">
              <w:r w:rsidR="00B64E36" w:rsidDel="00CE71B6">
                <w:delText>28</w:delText>
              </w:r>
            </w:del>
            <w:r w:rsidR="00B64E36">
              <w:t xml:space="preserve">. </w:t>
            </w:r>
            <w:ins w:id="1334" w:author="Zuzka" w:date="2018-11-16T10:31:00Z">
              <w:r>
                <w:t>11</w:t>
              </w:r>
            </w:ins>
            <w:del w:id="1335" w:author="Zuzka" w:date="2018-11-16T10:31:00Z">
              <w:r w:rsidR="00B64E36" w:rsidDel="00CE71B6">
                <w:delText>8</w:delText>
              </w:r>
            </w:del>
            <w:r w:rsidR="00B64E36">
              <w:t>. 2018</w:t>
            </w:r>
          </w:p>
        </w:tc>
      </w:tr>
    </w:tbl>
    <w:p w14:paraId="065A7FC5" w14:textId="77777777" w:rsidR="00B64E36" w:rsidRDefault="00B64E36" w:rsidP="00B64E3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336">
          <w:tblGrid>
            <w:gridCol w:w="76"/>
            <w:gridCol w:w="2442"/>
            <w:gridCol w:w="829"/>
            <w:gridCol w:w="1721"/>
            <w:gridCol w:w="524"/>
            <w:gridCol w:w="468"/>
            <w:gridCol w:w="994"/>
            <w:gridCol w:w="709"/>
            <w:gridCol w:w="77"/>
            <w:gridCol w:w="632"/>
            <w:gridCol w:w="693"/>
            <w:gridCol w:w="694"/>
            <w:gridCol w:w="76"/>
          </w:tblGrid>
        </w:tblGridChange>
      </w:tblGrid>
      <w:tr w:rsidR="00B64E36" w14:paraId="4A0DF64A" w14:textId="77777777" w:rsidTr="007755BB">
        <w:tc>
          <w:tcPr>
            <w:tcW w:w="9859" w:type="dxa"/>
            <w:gridSpan w:val="11"/>
            <w:tcBorders>
              <w:bottom w:val="double" w:sz="4" w:space="0" w:color="auto"/>
            </w:tcBorders>
            <w:shd w:val="clear" w:color="auto" w:fill="BDD6EE"/>
          </w:tcPr>
          <w:p w14:paraId="58E45140" w14:textId="127BCF18" w:rsidR="00B64E36" w:rsidRDefault="00B64E36" w:rsidP="007755BB">
            <w:pPr>
              <w:tabs>
                <w:tab w:val="right" w:pos="934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6832BB8A" w14:textId="77777777" w:rsidTr="007755BB">
        <w:tc>
          <w:tcPr>
            <w:tcW w:w="2518" w:type="dxa"/>
            <w:tcBorders>
              <w:top w:val="double" w:sz="4" w:space="0" w:color="auto"/>
            </w:tcBorders>
            <w:shd w:val="clear" w:color="auto" w:fill="F7CAAC"/>
          </w:tcPr>
          <w:p w14:paraId="14AE6042" w14:textId="77777777" w:rsidR="00B64E36" w:rsidRDefault="00B64E36" w:rsidP="007755BB">
            <w:pPr>
              <w:jc w:val="both"/>
              <w:rPr>
                <w:b/>
              </w:rPr>
            </w:pPr>
            <w:r>
              <w:rPr>
                <w:b/>
              </w:rPr>
              <w:t>Vysoká škola</w:t>
            </w:r>
          </w:p>
        </w:tc>
        <w:tc>
          <w:tcPr>
            <w:tcW w:w="7341" w:type="dxa"/>
            <w:gridSpan w:val="10"/>
          </w:tcPr>
          <w:p w14:paraId="00AF829F" w14:textId="77777777" w:rsidR="00B64E36" w:rsidRDefault="00B64E36" w:rsidP="007755BB">
            <w:pPr>
              <w:jc w:val="both"/>
            </w:pPr>
            <w:r>
              <w:t>Univerzita Tomáše Bati ve Zlíně</w:t>
            </w:r>
          </w:p>
        </w:tc>
      </w:tr>
      <w:tr w:rsidR="00B64E36" w14:paraId="2E79A6BF" w14:textId="77777777" w:rsidTr="007755BB">
        <w:tc>
          <w:tcPr>
            <w:tcW w:w="2518" w:type="dxa"/>
            <w:shd w:val="clear" w:color="auto" w:fill="F7CAAC"/>
          </w:tcPr>
          <w:p w14:paraId="7D519CA9" w14:textId="77777777" w:rsidR="00B64E36" w:rsidRDefault="00B64E36" w:rsidP="007755BB">
            <w:pPr>
              <w:jc w:val="both"/>
              <w:rPr>
                <w:b/>
              </w:rPr>
            </w:pPr>
            <w:r>
              <w:rPr>
                <w:b/>
              </w:rPr>
              <w:t>Součást vysoké školy</w:t>
            </w:r>
          </w:p>
        </w:tc>
        <w:tc>
          <w:tcPr>
            <w:tcW w:w="7341" w:type="dxa"/>
            <w:gridSpan w:val="10"/>
          </w:tcPr>
          <w:p w14:paraId="3EF3EA8B" w14:textId="77777777" w:rsidR="00B64E36" w:rsidRDefault="00B64E36" w:rsidP="007755BB">
            <w:pPr>
              <w:jc w:val="both"/>
            </w:pPr>
            <w:r>
              <w:t>Fakulta aplikované informatiky</w:t>
            </w:r>
          </w:p>
        </w:tc>
      </w:tr>
      <w:tr w:rsidR="00B64E36" w14:paraId="090AC354" w14:textId="77777777" w:rsidTr="007755BB">
        <w:tc>
          <w:tcPr>
            <w:tcW w:w="2518" w:type="dxa"/>
            <w:shd w:val="clear" w:color="auto" w:fill="F7CAAC"/>
          </w:tcPr>
          <w:p w14:paraId="0BFEB579" w14:textId="77777777" w:rsidR="00B64E36" w:rsidRDefault="00B64E36" w:rsidP="007755BB">
            <w:pPr>
              <w:jc w:val="both"/>
              <w:rPr>
                <w:b/>
              </w:rPr>
            </w:pPr>
            <w:r>
              <w:rPr>
                <w:b/>
              </w:rPr>
              <w:t>Název studijního programu</w:t>
            </w:r>
          </w:p>
        </w:tc>
        <w:tc>
          <w:tcPr>
            <w:tcW w:w="7341" w:type="dxa"/>
            <w:gridSpan w:val="10"/>
          </w:tcPr>
          <w:p w14:paraId="45848C64" w14:textId="77777777" w:rsidR="00B64E36" w:rsidRDefault="00B64E36" w:rsidP="007755BB">
            <w:pPr>
              <w:jc w:val="both"/>
            </w:pPr>
            <w:r>
              <w:t>Softwarové inženýrství</w:t>
            </w:r>
          </w:p>
        </w:tc>
      </w:tr>
      <w:tr w:rsidR="00B64E36" w14:paraId="3B5B282C" w14:textId="77777777" w:rsidTr="007755BB">
        <w:tc>
          <w:tcPr>
            <w:tcW w:w="2518" w:type="dxa"/>
            <w:shd w:val="clear" w:color="auto" w:fill="F7CAAC"/>
          </w:tcPr>
          <w:p w14:paraId="7CF42FAD" w14:textId="77777777" w:rsidR="00B64E36" w:rsidRDefault="00B64E36" w:rsidP="007755BB">
            <w:pPr>
              <w:jc w:val="both"/>
              <w:rPr>
                <w:b/>
              </w:rPr>
            </w:pPr>
            <w:r>
              <w:rPr>
                <w:b/>
              </w:rPr>
              <w:t>Jméno a příjmení</w:t>
            </w:r>
          </w:p>
        </w:tc>
        <w:tc>
          <w:tcPr>
            <w:tcW w:w="4536" w:type="dxa"/>
            <w:gridSpan w:val="5"/>
          </w:tcPr>
          <w:p w14:paraId="3ED5E899" w14:textId="77777777" w:rsidR="00B64E36" w:rsidRDefault="00B64E36" w:rsidP="007755BB">
            <w:pPr>
              <w:jc w:val="both"/>
            </w:pPr>
            <w:r>
              <w:t xml:space="preserve">Roman </w:t>
            </w:r>
            <w:bookmarkStart w:id="1337" w:name="aJasek"/>
            <w:r>
              <w:t>Jašek</w:t>
            </w:r>
            <w:bookmarkEnd w:id="1337"/>
          </w:p>
        </w:tc>
        <w:tc>
          <w:tcPr>
            <w:tcW w:w="709" w:type="dxa"/>
            <w:shd w:val="clear" w:color="auto" w:fill="F7CAAC"/>
          </w:tcPr>
          <w:p w14:paraId="2F490D06" w14:textId="77777777" w:rsidR="00B64E36" w:rsidRDefault="00B64E36" w:rsidP="007755BB">
            <w:pPr>
              <w:jc w:val="both"/>
              <w:rPr>
                <w:b/>
              </w:rPr>
            </w:pPr>
            <w:r>
              <w:rPr>
                <w:b/>
              </w:rPr>
              <w:t>Tituly</w:t>
            </w:r>
          </w:p>
        </w:tc>
        <w:tc>
          <w:tcPr>
            <w:tcW w:w="2096" w:type="dxa"/>
            <w:gridSpan w:val="4"/>
          </w:tcPr>
          <w:p w14:paraId="2085780C" w14:textId="77777777" w:rsidR="00B64E36" w:rsidRDefault="00B64E36" w:rsidP="007755BB">
            <w:pPr>
              <w:jc w:val="both"/>
            </w:pPr>
            <w:r>
              <w:t>prof., Mgr., Ph.D.</w:t>
            </w:r>
          </w:p>
        </w:tc>
      </w:tr>
      <w:tr w:rsidR="00B64E36" w14:paraId="559E27E2" w14:textId="77777777" w:rsidTr="007755BB">
        <w:tc>
          <w:tcPr>
            <w:tcW w:w="2518" w:type="dxa"/>
            <w:shd w:val="clear" w:color="auto" w:fill="F7CAAC"/>
          </w:tcPr>
          <w:p w14:paraId="3320E239" w14:textId="77777777" w:rsidR="00B64E36" w:rsidRDefault="00B64E36" w:rsidP="007755BB">
            <w:pPr>
              <w:jc w:val="both"/>
              <w:rPr>
                <w:b/>
              </w:rPr>
            </w:pPr>
            <w:r>
              <w:rPr>
                <w:b/>
              </w:rPr>
              <w:t>Rok narození</w:t>
            </w:r>
          </w:p>
        </w:tc>
        <w:tc>
          <w:tcPr>
            <w:tcW w:w="829" w:type="dxa"/>
          </w:tcPr>
          <w:p w14:paraId="0F936E11" w14:textId="77777777" w:rsidR="00B64E36" w:rsidRDefault="00B64E36" w:rsidP="007755BB">
            <w:pPr>
              <w:jc w:val="both"/>
            </w:pPr>
            <w:r>
              <w:t>1965</w:t>
            </w:r>
          </w:p>
        </w:tc>
        <w:tc>
          <w:tcPr>
            <w:tcW w:w="1721" w:type="dxa"/>
            <w:shd w:val="clear" w:color="auto" w:fill="F7CAAC"/>
          </w:tcPr>
          <w:p w14:paraId="25F22EFC" w14:textId="77777777" w:rsidR="00B64E36" w:rsidRDefault="00B64E36" w:rsidP="007755BB">
            <w:pPr>
              <w:jc w:val="both"/>
              <w:rPr>
                <w:b/>
              </w:rPr>
            </w:pPr>
            <w:r>
              <w:rPr>
                <w:b/>
              </w:rPr>
              <w:t>typ vztahu k VŠ</w:t>
            </w:r>
          </w:p>
        </w:tc>
        <w:tc>
          <w:tcPr>
            <w:tcW w:w="992" w:type="dxa"/>
            <w:gridSpan w:val="2"/>
          </w:tcPr>
          <w:p w14:paraId="570144D9" w14:textId="6F34CE23" w:rsidR="00B64E36" w:rsidRDefault="00B64E36" w:rsidP="007755BB">
            <w:pPr>
              <w:jc w:val="both"/>
            </w:pPr>
            <w:r>
              <w:t>pp</w:t>
            </w:r>
            <w:ins w:id="1338" w:author="Zuzka" w:date="2018-11-12T22:43:00Z">
              <w:r w:rsidR="00901E07">
                <w:t>.</w:t>
              </w:r>
            </w:ins>
          </w:p>
        </w:tc>
        <w:tc>
          <w:tcPr>
            <w:tcW w:w="994" w:type="dxa"/>
            <w:shd w:val="clear" w:color="auto" w:fill="F7CAAC"/>
          </w:tcPr>
          <w:p w14:paraId="66BB27B9" w14:textId="77777777" w:rsidR="00B64E36" w:rsidRDefault="00B64E36" w:rsidP="007755BB">
            <w:pPr>
              <w:jc w:val="both"/>
              <w:rPr>
                <w:b/>
              </w:rPr>
            </w:pPr>
            <w:r>
              <w:rPr>
                <w:b/>
              </w:rPr>
              <w:t>rozsah</w:t>
            </w:r>
          </w:p>
        </w:tc>
        <w:tc>
          <w:tcPr>
            <w:tcW w:w="709" w:type="dxa"/>
          </w:tcPr>
          <w:p w14:paraId="34EFDDD1" w14:textId="77777777" w:rsidR="00B64E36" w:rsidRDefault="00B64E36" w:rsidP="007755BB">
            <w:pPr>
              <w:jc w:val="both"/>
            </w:pPr>
            <w:r>
              <w:t>40</w:t>
            </w:r>
          </w:p>
        </w:tc>
        <w:tc>
          <w:tcPr>
            <w:tcW w:w="709" w:type="dxa"/>
            <w:gridSpan w:val="2"/>
            <w:shd w:val="clear" w:color="auto" w:fill="F7CAAC"/>
          </w:tcPr>
          <w:p w14:paraId="711D6D32" w14:textId="77777777" w:rsidR="00B64E36" w:rsidRDefault="00B64E36" w:rsidP="007755BB">
            <w:pPr>
              <w:jc w:val="both"/>
              <w:rPr>
                <w:b/>
              </w:rPr>
            </w:pPr>
            <w:r>
              <w:rPr>
                <w:b/>
              </w:rPr>
              <w:t>do kdy</w:t>
            </w:r>
          </w:p>
        </w:tc>
        <w:tc>
          <w:tcPr>
            <w:tcW w:w="1387" w:type="dxa"/>
            <w:gridSpan w:val="2"/>
          </w:tcPr>
          <w:p w14:paraId="10F301F1" w14:textId="77777777" w:rsidR="00B64E36" w:rsidRDefault="00B64E36" w:rsidP="007755BB">
            <w:pPr>
              <w:jc w:val="both"/>
            </w:pPr>
            <w:r>
              <w:t>N</w:t>
            </w:r>
          </w:p>
        </w:tc>
      </w:tr>
      <w:tr w:rsidR="00B64E36" w14:paraId="4E37196F" w14:textId="77777777" w:rsidTr="007755BB">
        <w:tc>
          <w:tcPr>
            <w:tcW w:w="5068" w:type="dxa"/>
            <w:gridSpan w:val="3"/>
            <w:shd w:val="clear" w:color="auto" w:fill="F7CAAC"/>
          </w:tcPr>
          <w:p w14:paraId="2F6CDED2" w14:textId="77777777" w:rsidR="00B64E36" w:rsidRDefault="00B64E36" w:rsidP="007755BB">
            <w:pPr>
              <w:jc w:val="both"/>
              <w:rPr>
                <w:b/>
              </w:rPr>
            </w:pPr>
            <w:r>
              <w:rPr>
                <w:b/>
              </w:rPr>
              <w:t>Typ vztahu na součásti VŠ, která uskutečňuje st. program</w:t>
            </w:r>
          </w:p>
        </w:tc>
        <w:tc>
          <w:tcPr>
            <w:tcW w:w="992" w:type="dxa"/>
            <w:gridSpan w:val="2"/>
          </w:tcPr>
          <w:p w14:paraId="7EACF055" w14:textId="77777777" w:rsidR="00B64E36" w:rsidRDefault="00B64E36" w:rsidP="007755BB">
            <w:pPr>
              <w:jc w:val="both"/>
            </w:pPr>
            <w:del w:id="1339" w:author="Zuzka" w:date="2018-11-12T22:43:00Z">
              <w:r w:rsidDel="00901E07">
                <w:delText>pp</w:delText>
              </w:r>
            </w:del>
          </w:p>
        </w:tc>
        <w:tc>
          <w:tcPr>
            <w:tcW w:w="994" w:type="dxa"/>
            <w:shd w:val="clear" w:color="auto" w:fill="F7CAAC"/>
          </w:tcPr>
          <w:p w14:paraId="4B8CE91C" w14:textId="77777777" w:rsidR="00B64E36" w:rsidRDefault="00B64E36" w:rsidP="007755BB">
            <w:pPr>
              <w:jc w:val="both"/>
              <w:rPr>
                <w:b/>
              </w:rPr>
            </w:pPr>
            <w:r>
              <w:rPr>
                <w:b/>
              </w:rPr>
              <w:t>rozsah</w:t>
            </w:r>
          </w:p>
        </w:tc>
        <w:tc>
          <w:tcPr>
            <w:tcW w:w="709" w:type="dxa"/>
          </w:tcPr>
          <w:p w14:paraId="77D7B74D" w14:textId="77777777" w:rsidR="00B64E36" w:rsidRDefault="00B64E36" w:rsidP="007755BB">
            <w:pPr>
              <w:jc w:val="both"/>
            </w:pPr>
            <w:del w:id="1340" w:author="Zuzka" w:date="2018-11-12T22:43:00Z">
              <w:r w:rsidDel="00901E07">
                <w:delText>40</w:delText>
              </w:r>
            </w:del>
          </w:p>
        </w:tc>
        <w:tc>
          <w:tcPr>
            <w:tcW w:w="709" w:type="dxa"/>
            <w:gridSpan w:val="2"/>
            <w:shd w:val="clear" w:color="auto" w:fill="F7CAAC"/>
          </w:tcPr>
          <w:p w14:paraId="29A006E6" w14:textId="77777777" w:rsidR="00B64E36" w:rsidRDefault="00B64E36" w:rsidP="007755BB">
            <w:pPr>
              <w:jc w:val="both"/>
              <w:rPr>
                <w:b/>
              </w:rPr>
            </w:pPr>
            <w:r>
              <w:rPr>
                <w:b/>
              </w:rPr>
              <w:t>do kdy</w:t>
            </w:r>
          </w:p>
        </w:tc>
        <w:tc>
          <w:tcPr>
            <w:tcW w:w="1387" w:type="dxa"/>
            <w:gridSpan w:val="2"/>
          </w:tcPr>
          <w:p w14:paraId="7B357E31" w14:textId="77777777" w:rsidR="00B64E36" w:rsidRDefault="00B64E36" w:rsidP="007755BB">
            <w:pPr>
              <w:jc w:val="both"/>
            </w:pPr>
            <w:del w:id="1341" w:author="Zuzka" w:date="2018-11-12T22:43:00Z">
              <w:r w:rsidDel="00901E07">
                <w:delText>N</w:delText>
              </w:r>
            </w:del>
          </w:p>
        </w:tc>
      </w:tr>
      <w:tr w:rsidR="00B64E36" w14:paraId="734B8369" w14:textId="77777777" w:rsidTr="007755BB">
        <w:tc>
          <w:tcPr>
            <w:tcW w:w="6060" w:type="dxa"/>
            <w:gridSpan w:val="5"/>
            <w:shd w:val="clear" w:color="auto" w:fill="F7CAAC"/>
          </w:tcPr>
          <w:p w14:paraId="32D78613"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113F5D13" w14:textId="77777777" w:rsidR="00B64E36" w:rsidRDefault="00B64E36" w:rsidP="007755BB">
            <w:pPr>
              <w:jc w:val="both"/>
              <w:rPr>
                <w:b/>
              </w:rPr>
            </w:pPr>
            <w:r>
              <w:rPr>
                <w:b/>
              </w:rPr>
              <w:t>typ prac. vztahu</w:t>
            </w:r>
          </w:p>
        </w:tc>
        <w:tc>
          <w:tcPr>
            <w:tcW w:w="2096" w:type="dxa"/>
            <w:gridSpan w:val="4"/>
            <w:shd w:val="clear" w:color="auto" w:fill="F7CAAC"/>
          </w:tcPr>
          <w:p w14:paraId="46E25108" w14:textId="77777777" w:rsidR="00B64E36" w:rsidRDefault="00B64E36" w:rsidP="007755BB">
            <w:pPr>
              <w:jc w:val="both"/>
              <w:rPr>
                <w:b/>
              </w:rPr>
            </w:pPr>
            <w:r>
              <w:rPr>
                <w:b/>
              </w:rPr>
              <w:t>rozsah</w:t>
            </w:r>
          </w:p>
        </w:tc>
      </w:tr>
      <w:tr w:rsidR="00B64E36" w14:paraId="63A17D1F" w14:textId="77777777" w:rsidTr="007755BB">
        <w:tc>
          <w:tcPr>
            <w:tcW w:w="6060" w:type="dxa"/>
            <w:gridSpan w:val="5"/>
          </w:tcPr>
          <w:p w14:paraId="32FD3560" w14:textId="77777777" w:rsidR="00B64E36" w:rsidRDefault="00B64E36" w:rsidP="007755BB">
            <w:pPr>
              <w:jc w:val="both"/>
            </w:pPr>
            <w:r>
              <w:t>Vysoká škola logistiky o.p.s.</w:t>
            </w:r>
          </w:p>
        </w:tc>
        <w:tc>
          <w:tcPr>
            <w:tcW w:w="1703" w:type="dxa"/>
            <w:gridSpan w:val="2"/>
          </w:tcPr>
          <w:p w14:paraId="36F582CF" w14:textId="57D50E2C" w:rsidR="00B64E36" w:rsidRDefault="00B64E36" w:rsidP="007755BB">
            <w:pPr>
              <w:jc w:val="both"/>
            </w:pPr>
            <w:r>
              <w:t>pp</w:t>
            </w:r>
            <w:ins w:id="1342" w:author="Zuzka" w:date="2018-11-12T22:43:00Z">
              <w:r w:rsidR="00901E07">
                <w:t>.</w:t>
              </w:r>
            </w:ins>
          </w:p>
        </w:tc>
        <w:tc>
          <w:tcPr>
            <w:tcW w:w="2096" w:type="dxa"/>
            <w:gridSpan w:val="4"/>
          </w:tcPr>
          <w:p w14:paraId="03A81E5D" w14:textId="52ED286D" w:rsidR="00B64E36" w:rsidRDefault="00901E07" w:rsidP="007755BB">
            <w:pPr>
              <w:jc w:val="both"/>
            </w:pPr>
            <w:ins w:id="1343" w:author="Zuzka" w:date="2018-11-12T22:43:00Z">
              <w:r>
                <w:t>20</w:t>
              </w:r>
            </w:ins>
            <w:del w:id="1344" w:author="Zuzka" w:date="2018-11-12T22:43:00Z">
              <w:r w:rsidR="00B64E36" w:rsidDel="00901E07">
                <w:delText>0,5</w:delText>
              </w:r>
            </w:del>
          </w:p>
        </w:tc>
      </w:tr>
      <w:tr w:rsidR="00B64E36" w14:paraId="5587099E" w14:textId="77777777" w:rsidTr="007755BB">
        <w:tc>
          <w:tcPr>
            <w:tcW w:w="6060" w:type="dxa"/>
            <w:gridSpan w:val="5"/>
          </w:tcPr>
          <w:p w14:paraId="4549F5F6" w14:textId="77777777" w:rsidR="00B64E36" w:rsidRDefault="00B64E36" w:rsidP="007755BB">
            <w:pPr>
              <w:jc w:val="both"/>
            </w:pPr>
          </w:p>
        </w:tc>
        <w:tc>
          <w:tcPr>
            <w:tcW w:w="1703" w:type="dxa"/>
            <w:gridSpan w:val="2"/>
          </w:tcPr>
          <w:p w14:paraId="416DC731" w14:textId="77777777" w:rsidR="00B64E36" w:rsidRDefault="00B64E36" w:rsidP="007755BB">
            <w:pPr>
              <w:jc w:val="both"/>
            </w:pPr>
          </w:p>
        </w:tc>
        <w:tc>
          <w:tcPr>
            <w:tcW w:w="2096" w:type="dxa"/>
            <w:gridSpan w:val="4"/>
          </w:tcPr>
          <w:p w14:paraId="2B7F8110" w14:textId="77777777" w:rsidR="00B64E36" w:rsidRDefault="00B64E36" w:rsidP="007755BB">
            <w:pPr>
              <w:jc w:val="both"/>
            </w:pPr>
          </w:p>
        </w:tc>
      </w:tr>
      <w:tr w:rsidR="00B64E36" w14:paraId="76CD46C3" w14:textId="77777777" w:rsidTr="007755BB">
        <w:tc>
          <w:tcPr>
            <w:tcW w:w="9859" w:type="dxa"/>
            <w:gridSpan w:val="11"/>
            <w:shd w:val="clear" w:color="auto" w:fill="F7CAAC"/>
          </w:tcPr>
          <w:p w14:paraId="3888E530"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4CF43476" w14:textId="77777777" w:rsidTr="007755BB">
        <w:trPr>
          <w:trHeight w:val="372"/>
        </w:trPr>
        <w:tc>
          <w:tcPr>
            <w:tcW w:w="9859" w:type="dxa"/>
            <w:gridSpan w:val="11"/>
            <w:tcBorders>
              <w:top w:val="nil"/>
            </w:tcBorders>
          </w:tcPr>
          <w:p w14:paraId="3C20AF5C" w14:textId="438E567D" w:rsidR="00B64E36" w:rsidRDefault="00B64E36" w:rsidP="001E7901">
            <w:pPr>
              <w:jc w:val="both"/>
            </w:pPr>
            <w:r w:rsidRPr="001E6AEC">
              <w:t>Softwarové technologie v průmyslu</w:t>
            </w:r>
            <w:r>
              <w:t xml:space="preserve"> – garant, </w:t>
            </w:r>
            <w:r w:rsidR="001E7901">
              <w:t>semináře</w:t>
            </w:r>
            <w:r>
              <w:t xml:space="preserve"> (100</w:t>
            </w:r>
            <w:r w:rsidR="001E7901">
              <w:t xml:space="preserve"> </w:t>
            </w:r>
            <w:r>
              <w:t>%)</w:t>
            </w:r>
          </w:p>
        </w:tc>
      </w:tr>
      <w:tr w:rsidR="00B64E36" w14:paraId="0205B11C" w14:textId="77777777" w:rsidTr="007755BB">
        <w:tc>
          <w:tcPr>
            <w:tcW w:w="9859" w:type="dxa"/>
            <w:gridSpan w:val="11"/>
            <w:shd w:val="clear" w:color="auto" w:fill="F7CAAC"/>
          </w:tcPr>
          <w:p w14:paraId="4F8D7D1D" w14:textId="77777777" w:rsidR="00B64E36" w:rsidRDefault="00B64E36" w:rsidP="007755BB">
            <w:pPr>
              <w:jc w:val="both"/>
            </w:pPr>
            <w:r>
              <w:rPr>
                <w:b/>
              </w:rPr>
              <w:t xml:space="preserve">Údaje o vzdělání na VŠ </w:t>
            </w:r>
          </w:p>
        </w:tc>
      </w:tr>
      <w:tr w:rsidR="00B64E36" w14:paraId="07830FAB" w14:textId="77777777" w:rsidTr="00CE71B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45" w:author="Zuzka" w:date="2018-11-16T10:32: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35"/>
          <w:trPrChange w:id="1346" w:author="Zuzka" w:date="2018-11-16T10:32:00Z">
            <w:trPr>
              <w:gridBefore w:val="1"/>
              <w:trHeight w:val="1055"/>
            </w:trPr>
          </w:trPrChange>
        </w:trPr>
        <w:tc>
          <w:tcPr>
            <w:tcW w:w="9859" w:type="dxa"/>
            <w:gridSpan w:val="11"/>
            <w:tcPrChange w:id="1347" w:author="Zuzka" w:date="2018-11-16T10:32:00Z">
              <w:tcPr>
                <w:tcW w:w="9859" w:type="dxa"/>
                <w:gridSpan w:val="12"/>
              </w:tcPr>
            </w:tcPrChange>
          </w:tcPr>
          <w:p w14:paraId="2F681E0B" w14:textId="12A4DD3B" w:rsidR="00B64E36" w:rsidRPr="00D43CBE" w:rsidDel="00CE71B6" w:rsidRDefault="00B64E36" w:rsidP="007755BB">
            <w:pPr>
              <w:jc w:val="both"/>
              <w:rPr>
                <w:del w:id="1348" w:author="Zuzka" w:date="2018-11-16T10:32:00Z"/>
                <w:bCs/>
              </w:rPr>
            </w:pPr>
            <w:del w:id="1349" w:author="Zuzka" w:date="2018-11-16T10:32:00Z">
              <w:r w:rsidRPr="00D43CBE" w:rsidDel="00CE71B6">
                <w:rPr>
                  <w:bCs/>
                </w:rPr>
                <w:delText>2016</w:delText>
              </w:r>
              <w:r w:rsidRPr="00D43CBE" w:rsidDel="00CE71B6">
                <w:rPr>
                  <w:bCs/>
                </w:rPr>
                <w:tab/>
                <w:delText>Univerzita Hradec Králové, FIM, profesor v oboru Systémové inženýrství a informatika, (prof.)</w:delText>
              </w:r>
            </w:del>
          </w:p>
          <w:p w14:paraId="48555F8B" w14:textId="661E7504" w:rsidR="00B64E36" w:rsidRPr="00D43CBE" w:rsidDel="00CE71B6" w:rsidRDefault="00B64E36" w:rsidP="007755BB">
            <w:pPr>
              <w:jc w:val="both"/>
              <w:rPr>
                <w:del w:id="1350" w:author="Zuzka" w:date="2018-11-16T10:32:00Z"/>
                <w:bCs/>
              </w:rPr>
            </w:pPr>
            <w:del w:id="1351" w:author="Zuzka" w:date="2018-11-16T10:32:00Z">
              <w:r w:rsidRPr="00D43CBE" w:rsidDel="00CE71B6">
                <w:rPr>
                  <w:bCs/>
                </w:rPr>
                <w:delText>2006</w:delText>
              </w:r>
              <w:r w:rsidRPr="00D43CBE" w:rsidDel="00CE71B6">
                <w:rPr>
                  <w:bCs/>
                </w:rPr>
                <w:tab/>
                <w:delText>Univerzita Tomáše Bati ve Zlíně, FaME, docent v oboru Management a ekonomika podniku, (doc.)</w:delText>
              </w:r>
            </w:del>
          </w:p>
          <w:p w14:paraId="0E3F3649" w14:textId="77777777" w:rsidR="00B64E36" w:rsidRPr="00D43CBE" w:rsidRDefault="00B64E36" w:rsidP="007755BB">
            <w:pPr>
              <w:jc w:val="both"/>
            </w:pPr>
            <w:r w:rsidRPr="00D43CBE">
              <w:rPr>
                <w:bCs/>
              </w:rPr>
              <w:t>2000</w:t>
            </w:r>
            <w:r w:rsidRPr="00D43CBE">
              <w:rPr>
                <w:bCs/>
              </w:rPr>
              <w:tab/>
              <w:t>Univerzita Karlova v Praze, PdF, obor Pedagogika - informační a vzdělávací technologie, (Ph.D.)</w:t>
            </w:r>
          </w:p>
          <w:p w14:paraId="2A123961" w14:textId="77777777" w:rsidR="00B64E36" w:rsidRPr="00D43CBE" w:rsidRDefault="00B64E36" w:rsidP="007755BB">
            <w:pPr>
              <w:jc w:val="both"/>
              <w:rPr>
                <w:bCs/>
              </w:rPr>
            </w:pPr>
            <w:r w:rsidRPr="00D43CBE">
              <w:rPr>
                <w:bCs/>
              </w:rPr>
              <w:t xml:space="preserve">1993 </w:t>
            </w:r>
            <w:r w:rsidRPr="00D43CBE">
              <w:rPr>
                <w:bCs/>
              </w:rPr>
              <w:tab/>
              <w:t>Univerzita Palackého v Olomouci, P</w:t>
            </w:r>
            <w:r>
              <w:rPr>
                <w:bCs/>
              </w:rPr>
              <w:t>ř</w:t>
            </w:r>
            <w:r w:rsidRPr="00D43CBE">
              <w:rPr>
                <w:bCs/>
              </w:rPr>
              <w:t>F, obor Výpočetní technika, (Mgr.)</w:t>
            </w:r>
          </w:p>
          <w:p w14:paraId="1830142F" w14:textId="77777777" w:rsidR="00B64E36" w:rsidRDefault="00B64E36" w:rsidP="007755BB">
            <w:pPr>
              <w:jc w:val="both"/>
              <w:rPr>
                <w:b/>
              </w:rPr>
            </w:pPr>
            <w:r w:rsidRPr="00D43CBE">
              <w:rPr>
                <w:bCs/>
              </w:rPr>
              <w:t xml:space="preserve">1988 </w:t>
            </w:r>
            <w:r w:rsidRPr="00D43CBE">
              <w:rPr>
                <w:bCs/>
              </w:rPr>
              <w:tab/>
              <w:t>Univerzita Palackého v Olomouci, PdF, obor Matematika - Základy techniky (</w:t>
            </w:r>
            <w:r>
              <w:rPr>
                <w:bCs/>
              </w:rPr>
              <w:t xml:space="preserve">spec. </w:t>
            </w:r>
            <w:r w:rsidRPr="00D43CBE">
              <w:rPr>
                <w:bCs/>
              </w:rPr>
              <w:t>výp.tech</w:t>
            </w:r>
            <w:r>
              <w:rPr>
                <w:bCs/>
              </w:rPr>
              <w:t xml:space="preserve"> </w:t>
            </w:r>
            <w:r w:rsidRPr="00D43CBE">
              <w:rPr>
                <w:bCs/>
              </w:rPr>
              <w:t>-</w:t>
            </w:r>
            <w:r>
              <w:rPr>
                <w:bCs/>
              </w:rPr>
              <w:t xml:space="preserve"> </w:t>
            </w:r>
            <w:r w:rsidRPr="00D43CBE">
              <w:rPr>
                <w:bCs/>
              </w:rPr>
              <w:t>elektrotechnika)</w:t>
            </w:r>
          </w:p>
        </w:tc>
      </w:tr>
      <w:tr w:rsidR="00B64E36" w14:paraId="7EE90972" w14:textId="77777777" w:rsidTr="007755BB">
        <w:tc>
          <w:tcPr>
            <w:tcW w:w="9859" w:type="dxa"/>
            <w:gridSpan w:val="11"/>
            <w:shd w:val="clear" w:color="auto" w:fill="F7CAAC"/>
          </w:tcPr>
          <w:p w14:paraId="49FCB643" w14:textId="77777777" w:rsidR="00B64E36" w:rsidRDefault="00B64E36" w:rsidP="007755BB">
            <w:pPr>
              <w:jc w:val="both"/>
              <w:rPr>
                <w:b/>
              </w:rPr>
            </w:pPr>
            <w:r>
              <w:rPr>
                <w:b/>
              </w:rPr>
              <w:t>Údaje o odborném působení od absolvování VŠ</w:t>
            </w:r>
          </w:p>
        </w:tc>
      </w:tr>
      <w:tr w:rsidR="00B64E36" w14:paraId="591055A0" w14:textId="77777777" w:rsidTr="007755BB">
        <w:trPr>
          <w:trHeight w:val="1090"/>
        </w:trPr>
        <w:tc>
          <w:tcPr>
            <w:tcW w:w="9859" w:type="dxa"/>
            <w:gridSpan w:val="11"/>
          </w:tcPr>
          <w:p w14:paraId="4D1C43D6" w14:textId="77777777" w:rsidR="00B64E36" w:rsidRDefault="00B64E36" w:rsidP="007755BB">
            <w:r>
              <w:t>2016 - dosud  UTB ve Zlíně</w:t>
            </w:r>
            <w:r w:rsidRPr="00CF1DB3">
              <w:t>, F</w:t>
            </w:r>
            <w:r>
              <w:t>akulta aplikované informatiky, Ústav informatiky a umělé inteligence, prof., ředitel ústavu</w:t>
            </w:r>
          </w:p>
          <w:p w14:paraId="50635876" w14:textId="77777777" w:rsidR="00B64E36" w:rsidRDefault="00B64E36" w:rsidP="007755BB">
            <w:r>
              <w:t>2010 - 2016    UTB ve Zlíně</w:t>
            </w:r>
            <w:r w:rsidRPr="00CF1DB3">
              <w:t>, F</w:t>
            </w:r>
            <w:r>
              <w:t>akulta aplikované informatiky, Ústav informatiky a umělé inteligence, doc., ředitel ústavu</w:t>
            </w:r>
          </w:p>
          <w:p w14:paraId="0E457A0A" w14:textId="77777777" w:rsidR="00B64E36" w:rsidRDefault="00B64E36" w:rsidP="007755BB">
            <w:r>
              <w:t>2008 - 2010    UTB ve Zlíně</w:t>
            </w:r>
            <w:r w:rsidRPr="00CF1DB3">
              <w:t>, Fakulta aplikované informatiky</w:t>
            </w:r>
            <w:r>
              <w:t>, Ústav aplikované informatiky, doc.</w:t>
            </w:r>
          </w:p>
          <w:p w14:paraId="1A679CF0" w14:textId="77777777" w:rsidR="00B64E36" w:rsidRDefault="00B64E36" w:rsidP="007755BB">
            <w:r>
              <w:t>2004 - dosud  VŠLG o.p.s. (do 3/2018 DPP, od 4/2018 PP), prof.</w:t>
            </w:r>
          </w:p>
          <w:p w14:paraId="13FC6BB9" w14:textId="77777777" w:rsidR="00B64E36" w:rsidRDefault="00B64E36" w:rsidP="007755BB">
            <w:r>
              <w:t>2001 - 2008    UTB ve Zlíně</w:t>
            </w:r>
            <w:r w:rsidRPr="00CF1DB3">
              <w:t xml:space="preserve">, </w:t>
            </w:r>
            <w:r>
              <w:t>Fakulta managementu a ekonomiky, Ústav informatiky a statistiky, OA / od r. 2006 doc.</w:t>
            </w:r>
          </w:p>
          <w:p w14:paraId="55BD4517" w14:textId="77777777" w:rsidR="00B64E36" w:rsidRDefault="00B64E36" w:rsidP="007755BB">
            <w:pPr>
              <w:jc w:val="both"/>
            </w:pPr>
            <w:r w:rsidRPr="00CF1DB3">
              <w:t>1988 - 2000    Paralelní p</w:t>
            </w:r>
            <w:r>
              <w:t>ůsobení na</w:t>
            </w:r>
            <w:r w:rsidRPr="00CF1DB3">
              <w:t xml:space="preserve"> různých </w:t>
            </w:r>
            <w:r>
              <w:t>edukačních a VŠ pracovištích (metodik ICT, lektor, odborný asistent)</w:t>
            </w:r>
          </w:p>
        </w:tc>
      </w:tr>
      <w:tr w:rsidR="00B64E36" w14:paraId="5901DC2C" w14:textId="77777777" w:rsidTr="007755BB">
        <w:trPr>
          <w:trHeight w:val="250"/>
        </w:trPr>
        <w:tc>
          <w:tcPr>
            <w:tcW w:w="9859" w:type="dxa"/>
            <w:gridSpan w:val="11"/>
            <w:shd w:val="clear" w:color="auto" w:fill="F7CAAC"/>
          </w:tcPr>
          <w:p w14:paraId="62B1C5E5" w14:textId="77777777" w:rsidR="00B64E36" w:rsidRDefault="00B64E36" w:rsidP="007755BB">
            <w:pPr>
              <w:jc w:val="both"/>
            </w:pPr>
            <w:r>
              <w:rPr>
                <w:b/>
              </w:rPr>
              <w:t>Zkušenosti s vedením kvalifikačních a rigorózních prací</w:t>
            </w:r>
          </w:p>
        </w:tc>
      </w:tr>
      <w:tr w:rsidR="00B64E36" w14:paraId="5DEEF287" w14:textId="77777777" w:rsidTr="007755BB">
        <w:trPr>
          <w:trHeight w:val="775"/>
        </w:trPr>
        <w:tc>
          <w:tcPr>
            <w:tcW w:w="9859" w:type="dxa"/>
            <w:gridSpan w:val="11"/>
          </w:tcPr>
          <w:p w14:paraId="37687919" w14:textId="77777777" w:rsidR="00B64E36" w:rsidRDefault="00B64E36" w:rsidP="007755BB">
            <w:pPr>
              <w:jc w:val="both"/>
            </w:pPr>
            <w:r>
              <w:t>K titulu Ing. jsem v pozici vedoucího práce přivedl: 132 studentů (FAI UTB - 125, FaME UTB - 7)</w:t>
            </w:r>
          </w:p>
          <w:p w14:paraId="3DFA8A40" w14:textId="77777777" w:rsidR="00B64E36" w:rsidRDefault="00B64E36" w:rsidP="007755BB">
            <w:pPr>
              <w:jc w:val="both"/>
            </w:pPr>
            <w:r>
              <w:t>K titulu Ph.D. jsem v pozici vedoucího práce přivedl: 10 studentů (FAI UTB - 7, FaME - 3)</w:t>
            </w:r>
          </w:p>
          <w:p w14:paraId="4F968EBE" w14:textId="77777777" w:rsidR="00B64E36" w:rsidRDefault="00B64E36" w:rsidP="007755BB">
            <w:pPr>
              <w:jc w:val="both"/>
            </w:pPr>
            <w:r>
              <w:t>V současné době jsem školitelem dalších 6 aktivních doktorandů v 1. - 4. ročníku Ph.D. studia</w:t>
            </w:r>
          </w:p>
        </w:tc>
      </w:tr>
      <w:tr w:rsidR="00B64E36" w14:paraId="25498C89" w14:textId="77777777" w:rsidTr="007755BB">
        <w:trPr>
          <w:cantSplit/>
        </w:trPr>
        <w:tc>
          <w:tcPr>
            <w:tcW w:w="3347" w:type="dxa"/>
            <w:gridSpan w:val="2"/>
            <w:tcBorders>
              <w:top w:val="single" w:sz="12" w:space="0" w:color="auto"/>
            </w:tcBorders>
            <w:shd w:val="clear" w:color="auto" w:fill="F7CAAC"/>
          </w:tcPr>
          <w:p w14:paraId="32DB0746"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17B2E74B"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5FDA13"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93DDCBA" w14:textId="77777777" w:rsidR="00B64E36" w:rsidRDefault="00B64E36" w:rsidP="007755BB">
            <w:pPr>
              <w:jc w:val="both"/>
              <w:rPr>
                <w:b/>
              </w:rPr>
            </w:pPr>
            <w:r>
              <w:rPr>
                <w:b/>
              </w:rPr>
              <w:t>Ohlasy publikací</w:t>
            </w:r>
          </w:p>
        </w:tc>
      </w:tr>
      <w:tr w:rsidR="00B64E36" w14:paraId="5031E38C" w14:textId="77777777" w:rsidTr="007755BB">
        <w:trPr>
          <w:cantSplit/>
        </w:trPr>
        <w:tc>
          <w:tcPr>
            <w:tcW w:w="3347" w:type="dxa"/>
            <w:gridSpan w:val="2"/>
          </w:tcPr>
          <w:p w14:paraId="11A129C1" w14:textId="77777777" w:rsidR="00B64E36" w:rsidRDefault="00B64E36" w:rsidP="007755BB">
            <w:pPr>
              <w:jc w:val="both"/>
            </w:pPr>
            <w:r w:rsidRPr="00D43CBE">
              <w:rPr>
                <w:bCs/>
              </w:rPr>
              <w:t>Management a ekonomika podniku</w:t>
            </w:r>
          </w:p>
        </w:tc>
        <w:tc>
          <w:tcPr>
            <w:tcW w:w="2245" w:type="dxa"/>
            <w:gridSpan w:val="2"/>
          </w:tcPr>
          <w:p w14:paraId="6ECB9D9D" w14:textId="77777777" w:rsidR="00B64E36" w:rsidRDefault="00B64E36" w:rsidP="007755BB">
            <w:pPr>
              <w:jc w:val="both"/>
            </w:pPr>
            <w:r>
              <w:t>2006</w:t>
            </w:r>
          </w:p>
        </w:tc>
        <w:tc>
          <w:tcPr>
            <w:tcW w:w="2248" w:type="dxa"/>
            <w:gridSpan w:val="4"/>
            <w:tcBorders>
              <w:right w:val="single" w:sz="12" w:space="0" w:color="auto"/>
            </w:tcBorders>
          </w:tcPr>
          <w:p w14:paraId="146A7B56" w14:textId="77777777" w:rsidR="00B64E36" w:rsidRDefault="00B64E36" w:rsidP="007755BB">
            <w:pPr>
              <w:jc w:val="both"/>
            </w:pPr>
            <w:r>
              <w:t>FaME UTB</w:t>
            </w:r>
          </w:p>
        </w:tc>
        <w:tc>
          <w:tcPr>
            <w:tcW w:w="632" w:type="dxa"/>
            <w:tcBorders>
              <w:left w:val="single" w:sz="12" w:space="0" w:color="auto"/>
            </w:tcBorders>
            <w:shd w:val="clear" w:color="auto" w:fill="F7CAAC"/>
          </w:tcPr>
          <w:p w14:paraId="540A49EA" w14:textId="77777777" w:rsidR="00B64E36" w:rsidRDefault="00B64E36" w:rsidP="007755BB">
            <w:pPr>
              <w:jc w:val="both"/>
            </w:pPr>
            <w:r>
              <w:rPr>
                <w:b/>
              </w:rPr>
              <w:t>WOS</w:t>
            </w:r>
          </w:p>
        </w:tc>
        <w:tc>
          <w:tcPr>
            <w:tcW w:w="693" w:type="dxa"/>
            <w:shd w:val="clear" w:color="auto" w:fill="F7CAAC"/>
          </w:tcPr>
          <w:p w14:paraId="29C26E46" w14:textId="77777777" w:rsidR="00B64E36" w:rsidRDefault="00B64E36" w:rsidP="007755BB">
            <w:pPr>
              <w:jc w:val="both"/>
              <w:rPr>
                <w:sz w:val="18"/>
              </w:rPr>
            </w:pPr>
            <w:r>
              <w:rPr>
                <w:b/>
                <w:sz w:val="18"/>
              </w:rPr>
              <w:t>Scopus</w:t>
            </w:r>
          </w:p>
        </w:tc>
        <w:tc>
          <w:tcPr>
            <w:tcW w:w="694" w:type="dxa"/>
            <w:shd w:val="clear" w:color="auto" w:fill="F7CAAC"/>
          </w:tcPr>
          <w:p w14:paraId="230D4C39" w14:textId="77777777" w:rsidR="00B64E36" w:rsidRDefault="00B64E36" w:rsidP="007755BB">
            <w:pPr>
              <w:jc w:val="both"/>
            </w:pPr>
            <w:r>
              <w:rPr>
                <w:b/>
                <w:sz w:val="18"/>
              </w:rPr>
              <w:t>ostatní</w:t>
            </w:r>
          </w:p>
        </w:tc>
      </w:tr>
      <w:tr w:rsidR="00B64E36" w14:paraId="158303A7" w14:textId="77777777" w:rsidTr="007755BB">
        <w:trPr>
          <w:cantSplit/>
          <w:trHeight w:val="70"/>
        </w:trPr>
        <w:tc>
          <w:tcPr>
            <w:tcW w:w="3347" w:type="dxa"/>
            <w:gridSpan w:val="2"/>
            <w:shd w:val="clear" w:color="auto" w:fill="F7CAAC"/>
          </w:tcPr>
          <w:p w14:paraId="24F35E95" w14:textId="77777777" w:rsidR="00B64E36" w:rsidRDefault="00B64E36" w:rsidP="007755BB">
            <w:pPr>
              <w:jc w:val="both"/>
            </w:pPr>
            <w:r>
              <w:rPr>
                <w:b/>
              </w:rPr>
              <w:t>Obor jmenovacího řízení</w:t>
            </w:r>
          </w:p>
        </w:tc>
        <w:tc>
          <w:tcPr>
            <w:tcW w:w="2245" w:type="dxa"/>
            <w:gridSpan w:val="2"/>
            <w:shd w:val="clear" w:color="auto" w:fill="F7CAAC"/>
          </w:tcPr>
          <w:p w14:paraId="2780431C"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7E9B5FDC"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29B98132" w14:textId="77777777" w:rsidR="00B64E36" w:rsidRDefault="00B64E36" w:rsidP="007755BB">
            <w:pPr>
              <w:jc w:val="both"/>
              <w:rPr>
                <w:b/>
              </w:rPr>
            </w:pPr>
            <w:r>
              <w:rPr>
                <w:b/>
              </w:rPr>
              <w:t>51</w:t>
            </w:r>
          </w:p>
        </w:tc>
        <w:tc>
          <w:tcPr>
            <w:tcW w:w="693" w:type="dxa"/>
            <w:vMerge w:val="restart"/>
          </w:tcPr>
          <w:p w14:paraId="4C9E21D2" w14:textId="77777777" w:rsidR="00B64E36" w:rsidRDefault="00B64E36" w:rsidP="007755BB">
            <w:pPr>
              <w:jc w:val="both"/>
              <w:rPr>
                <w:b/>
              </w:rPr>
            </w:pPr>
            <w:r>
              <w:rPr>
                <w:b/>
              </w:rPr>
              <w:t>162</w:t>
            </w:r>
          </w:p>
        </w:tc>
        <w:tc>
          <w:tcPr>
            <w:tcW w:w="694" w:type="dxa"/>
            <w:vMerge w:val="restart"/>
          </w:tcPr>
          <w:p w14:paraId="69845A24" w14:textId="77777777" w:rsidR="00B64E36" w:rsidRDefault="00B64E36" w:rsidP="007755BB">
            <w:pPr>
              <w:jc w:val="both"/>
              <w:rPr>
                <w:b/>
              </w:rPr>
            </w:pPr>
            <w:r>
              <w:rPr>
                <w:b/>
              </w:rPr>
              <w:t>180</w:t>
            </w:r>
          </w:p>
        </w:tc>
      </w:tr>
      <w:tr w:rsidR="00B64E36" w14:paraId="7273B49A" w14:textId="77777777" w:rsidTr="007755BB">
        <w:trPr>
          <w:trHeight w:val="205"/>
        </w:trPr>
        <w:tc>
          <w:tcPr>
            <w:tcW w:w="3347" w:type="dxa"/>
            <w:gridSpan w:val="2"/>
          </w:tcPr>
          <w:p w14:paraId="5E2FD8B6" w14:textId="77777777" w:rsidR="00B64E36" w:rsidRDefault="00B64E36" w:rsidP="007755BB">
            <w:pPr>
              <w:jc w:val="both"/>
            </w:pPr>
            <w:r w:rsidRPr="00D43CBE">
              <w:rPr>
                <w:bCs/>
              </w:rPr>
              <w:t>Systémové inženýrství a informatika</w:t>
            </w:r>
          </w:p>
        </w:tc>
        <w:tc>
          <w:tcPr>
            <w:tcW w:w="2245" w:type="dxa"/>
            <w:gridSpan w:val="2"/>
          </w:tcPr>
          <w:p w14:paraId="6C999D0D" w14:textId="77777777" w:rsidR="00B64E36" w:rsidRDefault="00B64E36" w:rsidP="007755BB">
            <w:pPr>
              <w:jc w:val="both"/>
            </w:pPr>
            <w:r>
              <w:t>2016</w:t>
            </w:r>
          </w:p>
        </w:tc>
        <w:tc>
          <w:tcPr>
            <w:tcW w:w="2248" w:type="dxa"/>
            <w:gridSpan w:val="4"/>
            <w:tcBorders>
              <w:right w:val="single" w:sz="12" w:space="0" w:color="auto"/>
            </w:tcBorders>
          </w:tcPr>
          <w:p w14:paraId="5C2ADAE1" w14:textId="77777777" w:rsidR="00B64E36" w:rsidRDefault="00B64E36" w:rsidP="007755BB">
            <w:pPr>
              <w:jc w:val="both"/>
            </w:pPr>
            <w:r>
              <w:t>FIM UHK</w:t>
            </w:r>
          </w:p>
        </w:tc>
        <w:tc>
          <w:tcPr>
            <w:tcW w:w="632" w:type="dxa"/>
            <w:vMerge/>
            <w:tcBorders>
              <w:left w:val="single" w:sz="12" w:space="0" w:color="auto"/>
            </w:tcBorders>
            <w:vAlign w:val="center"/>
          </w:tcPr>
          <w:p w14:paraId="731BDDF3" w14:textId="77777777" w:rsidR="00B64E36" w:rsidRDefault="00B64E36" w:rsidP="007755BB">
            <w:pPr>
              <w:rPr>
                <w:b/>
              </w:rPr>
            </w:pPr>
          </w:p>
        </w:tc>
        <w:tc>
          <w:tcPr>
            <w:tcW w:w="693" w:type="dxa"/>
            <w:vMerge/>
            <w:vAlign w:val="center"/>
          </w:tcPr>
          <w:p w14:paraId="0F1EA8EB" w14:textId="77777777" w:rsidR="00B64E36" w:rsidRDefault="00B64E36" w:rsidP="007755BB">
            <w:pPr>
              <w:rPr>
                <w:b/>
              </w:rPr>
            </w:pPr>
          </w:p>
        </w:tc>
        <w:tc>
          <w:tcPr>
            <w:tcW w:w="694" w:type="dxa"/>
            <w:vMerge/>
            <w:vAlign w:val="center"/>
          </w:tcPr>
          <w:p w14:paraId="2642F9BE" w14:textId="77777777" w:rsidR="00B64E36" w:rsidRDefault="00B64E36" w:rsidP="007755BB">
            <w:pPr>
              <w:rPr>
                <w:b/>
              </w:rPr>
            </w:pPr>
          </w:p>
        </w:tc>
      </w:tr>
      <w:tr w:rsidR="00B64E36" w14:paraId="677D5491" w14:textId="77777777" w:rsidTr="007755BB">
        <w:tc>
          <w:tcPr>
            <w:tcW w:w="9859" w:type="dxa"/>
            <w:gridSpan w:val="11"/>
            <w:shd w:val="clear" w:color="auto" w:fill="F7CAAC"/>
          </w:tcPr>
          <w:p w14:paraId="5BE47C31"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rsidRPr="000347DA" w14:paraId="18DF96B4" w14:textId="77777777" w:rsidTr="007755BB">
        <w:trPr>
          <w:trHeight w:val="1266"/>
        </w:trPr>
        <w:tc>
          <w:tcPr>
            <w:tcW w:w="9859" w:type="dxa"/>
            <w:gridSpan w:val="11"/>
          </w:tcPr>
          <w:p w14:paraId="4E2226AD" w14:textId="77777777" w:rsidR="00B64E36" w:rsidRPr="0054677C" w:rsidRDefault="00B64E36" w:rsidP="007755BB">
            <w:pPr>
              <w:jc w:val="both"/>
            </w:pPr>
            <w:r>
              <w:t>ORC</w:t>
            </w:r>
            <w:r w:rsidRPr="0054677C">
              <w:t>ID: https://orcid.org/0000-0002-9831-9372</w:t>
            </w:r>
          </w:p>
          <w:p w14:paraId="0F329930" w14:textId="77777777" w:rsidR="00B64E36" w:rsidRPr="0054677C" w:rsidRDefault="00B64E36" w:rsidP="007755BB">
            <w:pPr>
              <w:jc w:val="both"/>
            </w:pPr>
          </w:p>
          <w:p w14:paraId="232B6DDA" w14:textId="77777777" w:rsidR="00B64E36" w:rsidRDefault="00B64E36" w:rsidP="007755BB">
            <w:r w:rsidRPr="004F46F1">
              <w:rPr>
                <w:b/>
              </w:rPr>
              <w:t>JAŠEK, Roman</w:t>
            </w:r>
            <w:r>
              <w:rPr>
                <w:b/>
              </w:rPr>
              <w:t xml:space="preserve"> </w:t>
            </w:r>
            <w:r w:rsidRPr="004F46F1">
              <w:rPr>
                <w:b/>
              </w:rPr>
              <w:t>(100</w:t>
            </w:r>
            <w:r>
              <w:rPr>
                <w:b/>
              </w:rPr>
              <w:t xml:space="preserve"> %</w:t>
            </w:r>
            <w:r w:rsidRPr="004F46F1">
              <w:rPr>
                <w:b/>
              </w:rPr>
              <w:t>)</w:t>
            </w:r>
            <w:r w:rsidRPr="004F46F1">
              <w:t xml:space="preserve">. </w:t>
            </w:r>
            <w:r w:rsidRPr="0054677C">
              <w:t xml:space="preserve">SHA-1 and MD5 cryptographic hash functions: Security overview. </w:t>
            </w:r>
            <w:r w:rsidRPr="003A78F4">
              <w:rPr>
                <w:i/>
              </w:rPr>
              <w:t>Komunikácie</w:t>
            </w:r>
            <w:r w:rsidRPr="0054677C">
              <w:t>, 2015, roč. 17, č. 1, s. 73-80. ISSN 1335-4205.</w:t>
            </w:r>
            <w:r w:rsidRPr="0054677C">
              <w:br/>
            </w:r>
            <w:r w:rsidRPr="004F46F1">
              <w:rPr>
                <w:b/>
              </w:rPr>
              <w:t>JAŠEK, Roman</w:t>
            </w:r>
            <w:r>
              <w:rPr>
                <w:b/>
              </w:rPr>
              <w:t xml:space="preserve"> </w:t>
            </w:r>
            <w:r w:rsidRPr="004F46F1">
              <w:rPr>
                <w:b/>
              </w:rPr>
              <w:t>(100</w:t>
            </w:r>
            <w:r>
              <w:rPr>
                <w:b/>
              </w:rPr>
              <w:t xml:space="preserve"> %</w:t>
            </w:r>
            <w:r w:rsidRPr="004F46F1">
              <w:rPr>
                <w:b/>
              </w:rPr>
              <w:t>).</w:t>
            </w:r>
            <w:r w:rsidRPr="0054677C">
              <w:t xml:space="preserve"> Security Deficiencies in the Architecture and Overview of Android and iOS Mobile Operating Systems. </w:t>
            </w:r>
            <w:r w:rsidRPr="003A78F4">
              <w:rPr>
                <w:i/>
              </w:rPr>
              <w:t>In Proceedings of the 10th International Conference on Cyber Warfare and Security.</w:t>
            </w:r>
            <w:r w:rsidRPr="0054677C">
              <w:t xml:space="preserve"> Sonning Common : Academic Conferences and Publishing International Limited, 2015, s. 153-161. ISSN 2048-9870. ISBN 978-1-910309-96-4.</w:t>
            </w:r>
          </w:p>
          <w:p w14:paraId="54220C80" w14:textId="77777777" w:rsidR="00B64E36" w:rsidRDefault="00B64E36" w:rsidP="007755BB">
            <w:pPr>
              <w:jc w:val="both"/>
            </w:pPr>
            <w:r w:rsidRPr="004F46F1">
              <w:rPr>
                <w:b/>
              </w:rPr>
              <w:t xml:space="preserve">JAŠEK, </w:t>
            </w:r>
            <w:r>
              <w:rPr>
                <w:b/>
              </w:rPr>
              <w:t xml:space="preserve">Roman (55 %) </w:t>
            </w:r>
            <w:r w:rsidRPr="003A78F4">
              <w:t>and Jakub</w:t>
            </w:r>
            <w:r w:rsidRPr="004F46F1">
              <w:rPr>
                <w:b/>
              </w:rPr>
              <w:t xml:space="preserve"> </w:t>
            </w:r>
            <w:r w:rsidRPr="0054677C">
              <w:t>NOŽIČKA</w:t>
            </w:r>
            <w:r>
              <w:t xml:space="preserve">. Using Ethical Hacking to Analyze BYOD Safety in Corporations. </w:t>
            </w:r>
            <w:r w:rsidRPr="003A78F4">
              <w:rPr>
                <w:i/>
              </w:rPr>
              <w:t>In Tenth International Conference on Emerging Security Information, Systems and Technologies.</w:t>
            </w:r>
            <w:r>
              <w:t xml:space="preserve"> Wilmington : IARIA XPS Press, 2016, s. 157-161. ISSN 2162-2116. ISBN 978-1-61208-493-0.IN – Informatika</w:t>
            </w:r>
          </w:p>
          <w:p w14:paraId="39466F34" w14:textId="77777777" w:rsidR="00B64E36" w:rsidRDefault="00B64E36" w:rsidP="007755BB">
            <w:pPr>
              <w:jc w:val="both"/>
            </w:pPr>
            <w:r w:rsidRPr="0054677C">
              <w:t>OULEHLA</w:t>
            </w:r>
            <w:r>
              <w:t xml:space="preserve">, </w:t>
            </w:r>
            <w:r w:rsidRPr="0054677C">
              <w:t>Milan</w:t>
            </w:r>
            <w:r>
              <w:t xml:space="preserve"> and </w:t>
            </w:r>
            <w:r w:rsidRPr="003A78F4">
              <w:rPr>
                <w:b/>
              </w:rPr>
              <w:t xml:space="preserve">Roman </w:t>
            </w:r>
            <w:r w:rsidRPr="004F46F1">
              <w:rPr>
                <w:b/>
              </w:rPr>
              <w:t>JAŠEK</w:t>
            </w:r>
            <w:r>
              <w:rPr>
                <w:b/>
              </w:rPr>
              <w:t xml:space="preserve"> </w:t>
            </w:r>
            <w:r w:rsidRPr="004F46F1">
              <w:rPr>
                <w:b/>
              </w:rPr>
              <w:t>(50</w:t>
            </w:r>
            <w:r>
              <w:rPr>
                <w:b/>
              </w:rPr>
              <w:t xml:space="preserve"> %</w:t>
            </w:r>
            <w:r w:rsidRPr="004F46F1">
              <w:rPr>
                <w:b/>
              </w:rPr>
              <w:t>).</w:t>
            </w:r>
            <w:r>
              <w:t xml:space="preserve"> </w:t>
            </w:r>
            <w:r w:rsidRPr="003A78F4">
              <w:rPr>
                <w:i/>
              </w:rPr>
              <w:t>Moderní kryptografie</w:t>
            </w:r>
            <w:r>
              <w:t>. 1 Praha : IFP Publishing s.r.o, 2017. 186s. ISBN 978-80-87383-67-4.</w:t>
            </w:r>
          </w:p>
          <w:p w14:paraId="5E24FC86" w14:textId="77777777" w:rsidR="00B64E36" w:rsidRDefault="00B64E36" w:rsidP="007755BB">
            <w:pPr>
              <w:jc w:val="both"/>
            </w:pPr>
            <w:r w:rsidRPr="004F46F1">
              <w:rPr>
                <w:b/>
              </w:rPr>
              <w:t>JAŠEK, Roman</w:t>
            </w:r>
            <w:r>
              <w:rPr>
                <w:b/>
              </w:rPr>
              <w:t xml:space="preserve"> </w:t>
            </w:r>
            <w:r w:rsidRPr="004F46F1">
              <w:rPr>
                <w:b/>
              </w:rPr>
              <w:t>(70</w:t>
            </w:r>
            <w:r>
              <w:rPr>
                <w:b/>
              </w:rPr>
              <w:t xml:space="preserve"> %</w:t>
            </w:r>
            <w:r w:rsidRPr="004F46F1">
              <w:rPr>
                <w:b/>
              </w:rPr>
              <w:t>)</w:t>
            </w:r>
            <w:r>
              <w:rPr>
                <w:b/>
              </w:rPr>
              <w:t>,</w:t>
            </w:r>
            <w:r>
              <w:t xml:space="preserve"> Said </w:t>
            </w:r>
            <w:r w:rsidRPr="0054677C">
              <w:t>KRAYEM</w:t>
            </w:r>
            <w:r>
              <w:t xml:space="preserve">, and Petr </w:t>
            </w:r>
            <w:r w:rsidRPr="0054677C">
              <w:t>ŽÁČEK</w:t>
            </w:r>
            <w:r>
              <w:t xml:space="preserve">. Big Data Process Advancement. </w:t>
            </w:r>
            <w:r w:rsidRPr="003A78F4">
              <w:rPr>
                <w:i/>
              </w:rPr>
              <w:t>In CYBERNETICS AND MATHEMATICS APPLICATIONS IN INTELLIGENT SYSTEMS, CSOC2017, VOL 2 Book Series: Advances in Intelligent Systems and Computing.</w:t>
            </w:r>
            <w:r>
              <w:t xml:space="preserve"> Cham : Springer International Publishing AG, 2017, s. 379-396. ISSN 2194-5357. ISBN 978-3-319-57264-2.</w:t>
            </w:r>
          </w:p>
          <w:p w14:paraId="4BF88A54" w14:textId="77777777" w:rsidR="00B64E36" w:rsidRPr="000347DA" w:rsidRDefault="00B64E36" w:rsidP="007755BB">
            <w:pPr>
              <w:jc w:val="both"/>
            </w:pPr>
          </w:p>
        </w:tc>
      </w:tr>
      <w:tr w:rsidR="00B64E36" w14:paraId="6144A2FB" w14:textId="77777777" w:rsidTr="007755BB">
        <w:trPr>
          <w:trHeight w:val="218"/>
        </w:trPr>
        <w:tc>
          <w:tcPr>
            <w:tcW w:w="9859" w:type="dxa"/>
            <w:gridSpan w:val="11"/>
            <w:shd w:val="clear" w:color="auto" w:fill="F7CAAC"/>
          </w:tcPr>
          <w:p w14:paraId="54A5373B" w14:textId="77777777" w:rsidR="00B64E36" w:rsidRDefault="00B64E36" w:rsidP="007755BB">
            <w:pPr>
              <w:rPr>
                <w:b/>
              </w:rPr>
            </w:pPr>
            <w:r>
              <w:rPr>
                <w:b/>
              </w:rPr>
              <w:t>Působení v zahraničí</w:t>
            </w:r>
          </w:p>
        </w:tc>
      </w:tr>
      <w:tr w:rsidR="00B64E36" w:rsidRPr="00D15116" w14:paraId="0FD66FD4" w14:textId="77777777" w:rsidTr="007755BB">
        <w:trPr>
          <w:trHeight w:val="328"/>
        </w:trPr>
        <w:tc>
          <w:tcPr>
            <w:tcW w:w="9859" w:type="dxa"/>
            <w:gridSpan w:val="11"/>
          </w:tcPr>
          <w:p w14:paraId="212D5B24" w14:textId="77777777" w:rsidR="00B64E36" w:rsidRPr="00D15116" w:rsidRDefault="00B64E36" w:rsidP="007755BB">
            <w:bookmarkStart w:id="1352" w:name="OLE_LINK7"/>
            <w:bookmarkStart w:id="1353" w:name="OLE_LINK8"/>
            <w:r>
              <w:t xml:space="preserve">2012     </w:t>
            </w:r>
            <w:r w:rsidRPr="00D15116">
              <w:t>Vyzsza Szkola Informatyki i Zarzadzania, Katedra Telekomunikacji i Bezpieczenstwa Informacji, Bielsko Biala, Polsko, stanowisko profesora wizytujacego</w:t>
            </w:r>
            <w:r>
              <w:t xml:space="preserve"> - pozice hostujícího profesora (2012 - 2015)</w:t>
            </w:r>
          </w:p>
          <w:p w14:paraId="640E3364" w14:textId="77777777" w:rsidR="00B64E36" w:rsidRPr="00D15116" w:rsidRDefault="00B64E36" w:rsidP="007755BB">
            <w:r w:rsidRPr="00D15116">
              <w:t xml:space="preserve">1998 </w:t>
            </w:r>
            <w:r w:rsidRPr="00D15116">
              <w:tab/>
              <w:t>Umea University, Institute of Te</w:t>
            </w:r>
            <w:r>
              <w:t>chnology, Švédsko, odborná stáž (1 měsíc)</w:t>
            </w:r>
            <w:bookmarkEnd w:id="1352"/>
            <w:bookmarkEnd w:id="1353"/>
          </w:p>
        </w:tc>
      </w:tr>
      <w:tr w:rsidR="00B64E36" w14:paraId="1CECDD85" w14:textId="77777777" w:rsidTr="007755BB">
        <w:trPr>
          <w:cantSplit/>
          <w:trHeight w:val="470"/>
        </w:trPr>
        <w:tc>
          <w:tcPr>
            <w:tcW w:w="2518" w:type="dxa"/>
            <w:shd w:val="clear" w:color="auto" w:fill="F7CAAC"/>
          </w:tcPr>
          <w:p w14:paraId="308CCC18" w14:textId="77777777" w:rsidR="00B64E36" w:rsidRDefault="00B64E36" w:rsidP="007755BB">
            <w:pPr>
              <w:jc w:val="both"/>
              <w:rPr>
                <w:b/>
              </w:rPr>
            </w:pPr>
            <w:r>
              <w:rPr>
                <w:b/>
              </w:rPr>
              <w:t xml:space="preserve">Podpis </w:t>
            </w:r>
          </w:p>
        </w:tc>
        <w:tc>
          <w:tcPr>
            <w:tcW w:w="4536" w:type="dxa"/>
            <w:gridSpan w:val="5"/>
          </w:tcPr>
          <w:p w14:paraId="247E716A" w14:textId="77777777" w:rsidR="00B64E36" w:rsidRDefault="00B64E36" w:rsidP="007755BB">
            <w:pPr>
              <w:jc w:val="both"/>
            </w:pPr>
          </w:p>
        </w:tc>
        <w:tc>
          <w:tcPr>
            <w:tcW w:w="786" w:type="dxa"/>
            <w:gridSpan w:val="2"/>
            <w:shd w:val="clear" w:color="auto" w:fill="F7CAAC"/>
          </w:tcPr>
          <w:p w14:paraId="21D1A7EE" w14:textId="77777777" w:rsidR="00B64E36" w:rsidRDefault="00B64E36" w:rsidP="007755BB">
            <w:pPr>
              <w:jc w:val="both"/>
            </w:pPr>
            <w:r>
              <w:rPr>
                <w:b/>
              </w:rPr>
              <w:t>datum</w:t>
            </w:r>
          </w:p>
        </w:tc>
        <w:tc>
          <w:tcPr>
            <w:tcW w:w="2019" w:type="dxa"/>
            <w:gridSpan w:val="3"/>
          </w:tcPr>
          <w:p w14:paraId="032426B0" w14:textId="66658FBD" w:rsidR="00B64E36" w:rsidRDefault="00CE71B6" w:rsidP="007755BB">
            <w:pPr>
              <w:jc w:val="both"/>
            </w:pPr>
            <w:ins w:id="1354" w:author="Zuzka" w:date="2018-11-16T10:33:00Z">
              <w:r>
                <w:t>16</w:t>
              </w:r>
            </w:ins>
            <w:del w:id="1355" w:author="Zuzka" w:date="2018-11-16T10:33:00Z">
              <w:r w:rsidR="00B64E36" w:rsidDel="00CE71B6">
                <w:delText>28</w:delText>
              </w:r>
            </w:del>
            <w:r w:rsidR="00B64E36">
              <w:t xml:space="preserve">. </w:t>
            </w:r>
            <w:ins w:id="1356" w:author="Zuzka" w:date="2018-11-16T10:33:00Z">
              <w:r>
                <w:t>11</w:t>
              </w:r>
            </w:ins>
            <w:del w:id="1357" w:author="Zuzka" w:date="2018-11-16T10:33:00Z">
              <w:r w:rsidR="00B64E36" w:rsidDel="00CE71B6">
                <w:delText>8</w:delText>
              </w:r>
            </w:del>
            <w:r w:rsidR="00B64E36">
              <w:t>. 2018</w:t>
            </w:r>
          </w:p>
        </w:tc>
      </w:tr>
    </w:tbl>
    <w:p w14:paraId="45FAF7E8" w14:textId="77777777" w:rsidR="00B64E36" w:rsidRDefault="00B64E36" w:rsidP="00B64E3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1138A06D" w14:textId="77777777" w:rsidTr="007755BB">
        <w:tc>
          <w:tcPr>
            <w:tcW w:w="9859" w:type="dxa"/>
            <w:gridSpan w:val="11"/>
            <w:tcBorders>
              <w:bottom w:val="double" w:sz="4" w:space="0" w:color="auto"/>
            </w:tcBorders>
            <w:shd w:val="clear" w:color="auto" w:fill="BDD6EE"/>
          </w:tcPr>
          <w:p w14:paraId="48055FCA" w14:textId="5560845A" w:rsidR="00B64E36" w:rsidRDefault="00B64E36" w:rsidP="007755BB">
            <w:pPr>
              <w:tabs>
                <w:tab w:val="right" w:pos="940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7CD869D8" w14:textId="77777777" w:rsidTr="007755BB">
        <w:tc>
          <w:tcPr>
            <w:tcW w:w="2518" w:type="dxa"/>
            <w:tcBorders>
              <w:top w:val="double" w:sz="4" w:space="0" w:color="auto"/>
            </w:tcBorders>
            <w:shd w:val="clear" w:color="auto" w:fill="F7CAAC"/>
          </w:tcPr>
          <w:p w14:paraId="446F397C" w14:textId="77777777" w:rsidR="00B64E36" w:rsidRDefault="00B64E36" w:rsidP="007755BB">
            <w:pPr>
              <w:jc w:val="both"/>
              <w:rPr>
                <w:b/>
              </w:rPr>
            </w:pPr>
            <w:r>
              <w:rPr>
                <w:b/>
              </w:rPr>
              <w:t>Vysoká škola</w:t>
            </w:r>
          </w:p>
        </w:tc>
        <w:tc>
          <w:tcPr>
            <w:tcW w:w="7341" w:type="dxa"/>
            <w:gridSpan w:val="10"/>
          </w:tcPr>
          <w:p w14:paraId="79FD1340" w14:textId="77777777" w:rsidR="00B64E36" w:rsidRDefault="00B64E36" w:rsidP="007755BB">
            <w:pPr>
              <w:jc w:val="both"/>
            </w:pPr>
            <w:r>
              <w:t>Univerzita Tomáše Bati ve Zlíně</w:t>
            </w:r>
          </w:p>
        </w:tc>
      </w:tr>
      <w:tr w:rsidR="00B64E36" w14:paraId="07D70BFB" w14:textId="77777777" w:rsidTr="007755BB">
        <w:tc>
          <w:tcPr>
            <w:tcW w:w="2518" w:type="dxa"/>
            <w:shd w:val="clear" w:color="auto" w:fill="F7CAAC"/>
          </w:tcPr>
          <w:p w14:paraId="15617D61" w14:textId="77777777" w:rsidR="00B64E36" w:rsidRDefault="00B64E36" w:rsidP="007755BB">
            <w:pPr>
              <w:jc w:val="both"/>
              <w:rPr>
                <w:b/>
              </w:rPr>
            </w:pPr>
            <w:r>
              <w:rPr>
                <w:b/>
              </w:rPr>
              <w:t>Součást vysoké školy</w:t>
            </w:r>
          </w:p>
        </w:tc>
        <w:tc>
          <w:tcPr>
            <w:tcW w:w="7341" w:type="dxa"/>
            <w:gridSpan w:val="10"/>
          </w:tcPr>
          <w:p w14:paraId="5813BA18" w14:textId="77777777" w:rsidR="00B64E36" w:rsidRDefault="00B64E36" w:rsidP="007755BB">
            <w:pPr>
              <w:jc w:val="both"/>
            </w:pPr>
            <w:r>
              <w:t>Fakulta aplikované informatiky</w:t>
            </w:r>
          </w:p>
        </w:tc>
      </w:tr>
      <w:tr w:rsidR="00B64E36" w14:paraId="35500E78" w14:textId="77777777" w:rsidTr="007755BB">
        <w:tc>
          <w:tcPr>
            <w:tcW w:w="2518" w:type="dxa"/>
            <w:shd w:val="clear" w:color="auto" w:fill="F7CAAC"/>
          </w:tcPr>
          <w:p w14:paraId="5FF346D1" w14:textId="77777777" w:rsidR="00B64E36" w:rsidRDefault="00B64E36" w:rsidP="007755BB">
            <w:pPr>
              <w:jc w:val="both"/>
              <w:rPr>
                <w:b/>
              </w:rPr>
            </w:pPr>
            <w:r>
              <w:rPr>
                <w:b/>
              </w:rPr>
              <w:t>Název studijního programu</w:t>
            </w:r>
          </w:p>
        </w:tc>
        <w:tc>
          <w:tcPr>
            <w:tcW w:w="7341" w:type="dxa"/>
            <w:gridSpan w:val="10"/>
          </w:tcPr>
          <w:p w14:paraId="12F0A754" w14:textId="77777777" w:rsidR="00B64E36" w:rsidRDefault="00B64E36" w:rsidP="007755BB">
            <w:pPr>
              <w:jc w:val="both"/>
            </w:pPr>
            <w:r>
              <w:t>Softwarové inženýrství</w:t>
            </w:r>
          </w:p>
        </w:tc>
      </w:tr>
      <w:tr w:rsidR="00B64E36" w14:paraId="1AC12858" w14:textId="77777777" w:rsidTr="007755BB">
        <w:tc>
          <w:tcPr>
            <w:tcW w:w="2518" w:type="dxa"/>
            <w:shd w:val="clear" w:color="auto" w:fill="F7CAAC"/>
          </w:tcPr>
          <w:p w14:paraId="5B47D9F9" w14:textId="77777777" w:rsidR="00B64E36" w:rsidRDefault="00B64E36" w:rsidP="007755BB">
            <w:pPr>
              <w:jc w:val="both"/>
              <w:rPr>
                <w:b/>
              </w:rPr>
            </w:pPr>
            <w:r>
              <w:rPr>
                <w:b/>
              </w:rPr>
              <w:t>Jméno a příjmení</w:t>
            </w:r>
          </w:p>
        </w:tc>
        <w:tc>
          <w:tcPr>
            <w:tcW w:w="4536" w:type="dxa"/>
            <w:gridSpan w:val="5"/>
          </w:tcPr>
          <w:p w14:paraId="6E821120" w14:textId="77777777" w:rsidR="00B64E36" w:rsidRDefault="00B64E36" w:rsidP="007755BB">
            <w:pPr>
              <w:jc w:val="both"/>
            </w:pPr>
            <w:r>
              <w:t xml:space="preserve">Zuzana </w:t>
            </w:r>
            <w:bookmarkStart w:id="1358" w:name="aKominkova"/>
            <w:r>
              <w:t>Komínková Oplatková</w:t>
            </w:r>
            <w:bookmarkEnd w:id="1358"/>
          </w:p>
        </w:tc>
        <w:tc>
          <w:tcPr>
            <w:tcW w:w="709" w:type="dxa"/>
            <w:shd w:val="clear" w:color="auto" w:fill="F7CAAC"/>
          </w:tcPr>
          <w:p w14:paraId="0ED7F981" w14:textId="77777777" w:rsidR="00B64E36" w:rsidRDefault="00B64E36" w:rsidP="007755BB">
            <w:pPr>
              <w:jc w:val="both"/>
              <w:rPr>
                <w:b/>
              </w:rPr>
            </w:pPr>
            <w:r>
              <w:rPr>
                <w:b/>
              </w:rPr>
              <w:t>Tituly</w:t>
            </w:r>
          </w:p>
        </w:tc>
        <w:tc>
          <w:tcPr>
            <w:tcW w:w="2096" w:type="dxa"/>
            <w:gridSpan w:val="4"/>
          </w:tcPr>
          <w:p w14:paraId="0E8B8D87" w14:textId="77777777" w:rsidR="00B64E36" w:rsidRDefault="00B64E36" w:rsidP="007755BB">
            <w:pPr>
              <w:jc w:val="both"/>
            </w:pPr>
            <w:r>
              <w:t>doc. Ing. Ph.D.</w:t>
            </w:r>
          </w:p>
        </w:tc>
      </w:tr>
      <w:tr w:rsidR="00B64E36" w14:paraId="6BCE61FF" w14:textId="77777777" w:rsidTr="007755BB">
        <w:tc>
          <w:tcPr>
            <w:tcW w:w="2518" w:type="dxa"/>
            <w:shd w:val="clear" w:color="auto" w:fill="F7CAAC"/>
          </w:tcPr>
          <w:p w14:paraId="7F358990" w14:textId="77777777" w:rsidR="00B64E36" w:rsidRDefault="00B64E36" w:rsidP="007755BB">
            <w:pPr>
              <w:jc w:val="both"/>
              <w:rPr>
                <w:b/>
              </w:rPr>
            </w:pPr>
            <w:r>
              <w:rPr>
                <w:b/>
              </w:rPr>
              <w:t>Rok narození</w:t>
            </w:r>
          </w:p>
        </w:tc>
        <w:tc>
          <w:tcPr>
            <w:tcW w:w="829" w:type="dxa"/>
          </w:tcPr>
          <w:p w14:paraId="43EB5219" w14:textId="77777777" w:rsidR="00B64E36" w:rsidRDefault="00B64E36" w:rsidP="007755BB">
            <w:pPr>
              <w:jc w:val="both"/>
            </w:pPr>
            <w:r>
              <w:t>1980</w:t>
            </w:r>
          </w:p>
        </w:tc>
        <w:tc>
          <w:tcPr>
            <w:tcW w:w="1721" w:type="dxa"/>
            <w:shd w:val="clear" w:color="auto" w:fill="F7CAAC"/>
          </w:tcPr>
          <w:p w14:paraId="35B95B6E" w14:textId="77777777" w:rsidR="00B64E36" w:rsidRDefault="00B64E36" w:rsidP="007755BB">
            <w:pPr>
              <w:jc w:val="both"/>
              <w:rPr>
                <w:b/>
              </w:rPr>
            </w:pPr>
            <w:r>
              <w:rPr>
                <w:b/>
              </w:rPr>
              <w:t>typ vztahu k VŠ</w:t>
            </w:r>
          </w:p>
        </w:tc>
        <w:tc>
          <w:tcPr>
            <w:tcW w:w="992" w:type="dxa"/>
            <w:gridSpan w:val="2"/>
          </w:tcPr>
          <w:p w14:paraId="22F55657" w14:textId="77777777" w:rsidR="00B64E36" w:rsidRDefault="00B64E36" w:rsidP="007755BB">
            <w:pPr>
              <w:jc w:val="both"/>
            </w:pPr>
            <w:r>
              <w:t>pp.</w:t>
            </w:r>
          </w:p>
        </w:tc>
        <w:tc>
          <w:tcPr>
            <w:tcW w:w="994" w:type="dxa"/>
            <w:shd w:val="clear" w:color="auto" w:fill="F7CAAC"/>
          </w:tcPr>
          <w:p w14:paraId="38FE171B" w14:textId="77777777" w:rsidR="00B64E36" w:rsidRDefault="00B64E36" w:rsidP="007755BB">
            <w:pPr>
              <w:jc w:val="both"/>
              <w:rPr>
                <w:b/>
              </w:rPr>
            </w:pPr>
            <w:r>
              <w:rPr>
                <w:b/>
              </w:rPr>
              <w:t>rozsah</w:t>
            </w:r>
          </w:p>
        </w:tc>
        <w:tc>
          <w:tcPr>
            <w:tcW w:w="709" w:type="dxa"/>
          </w:tcPr>
          <w:p w14:paraId="06C935F0" w14:textId="77777777" w:rsidR="00B64E36" w:rsidRDefault="00B64E36" w:rsidP="007755BB">
            <w:pPr>
              <w:jc w:val="both"/>
            </w:pPr>
            <w:r>
              <w:t>40</w:t>
            </w:r>
          </w:p>
        </w:tc>
        <w:tc>
          <w:tcPr>
            <w:tcW w:w="709" w:type="dxa"/>
            <w:gridSpan w:val="2"/>
            <w:shd w:val="clear" w:color="auto" w:fill="F7CAAC"/>
          </w:tcPr>
          <w:p w14:paraId="7026E478" w14:textId="77777777" w:rsidR="00B64E36" w:rsidRDefault="00B64E36" w:rsidP="007755BB">
            <w:pPr>
              <w:jc w:val="both"/>
              <w:rPr>
                <w:b/>
              </w:rPr>
            </w:pPr>
            <w:r>
              <w:rPr>
                <w:b/>
              </w:rPr>
              <w:t>do kdy</w:t>
            </w:r>
          </w:p>
        </w:tc>
        <w:tc>
          <w:tcPr>
            <w:tcW w:w="1387" w:type="dxa"/>
            <w:gridSpan w:val="2"/>
          </w:tcPr>
          <w:p w14:paraId="1F17B6D9" w14:textId="77777777" w:rsidR="00B64E36" w:rsidRDefault="00B64E36" w:rsidP="007755BB">
            <w:pPr>
              <w:jc w:val="both"/>
            </w:pPr>
            <w:r>
              <w:t>N</w:t>
            </w:r>
          </w:p>
        </w:tc>
      </w:tr>
      <w:tr w:rsidR="00B64E36" w14:paraId="703892FF" w14:textId="77777777" w:rsidTr="007755BB">
        <w:tc>
          <w:tcPr>
            <w:tcW w:w="5068" w:type="dxa"/>
            <w:gridSpan w:val="3"/>
            <w:shd w:val="clear" w:color="auto" w:fill="F7CAAC"/>
          </w:tcPr>
          <w:p w14:paraId="67925232" w14:textId="77777777" w:rsidR="00B64E36" w:rsidRDefault="00B64E36" w:rsidP="007755BB">
            <w:pPr>
              <w:jc w:val="both"/>
              <w:rPr>
                <w:b/>
              </w:rPr>
            </w:pPr>
            <w:r>
              <w:rPr>
                <w:b/>
              </w:rPr>
              <w:t>Typ vztahu na součásti VŠ, která uskutečňuje st. program</w:t>
            </w:r>
          </w:p>
        </w:tc>
        <w:tc>
          <w:tcPr>
            <w:tcW w:w="992" w:type="dxa"/>
            <w:gridSpan w:val="2"/>
          </w:tcPr>
          <w:p w14:paraId="73682AFE" w14:textId="77777777" w:rsidR="00B64E36" w:rsidRDefault="00B64E36" w:rsidP="007755BB">
            <w:pPr>
              <w:jc w:val="both"/>
            </w:pPr>
            <w:del w:id="1359" w:author="Zuzka" w:date="2018-11-12T22:43:00Z">
              <w:r w:rsidDel="00901E07">
                <w:delText>pp.</w:delText>
              </w:r>
            </w:del>
          </w:p>
        </w:tc>
        <w:tc>
          <w:tcPr>
            <w:tcW w:w="994" w:type="dxa"/>
            <w:shd w:val="clear" w:color="auto" w:fill="F7CAAC"/>
          </w:tcPr>
          <w:p w14:paraId="7E464283" w14:textId="77777777" w:rsidR="00B64E36" w:rsidRDefault="00B64E36" w:rsidP="007755BB">
            <w:pPr>
              <w:jc w:val="both"/>
              <w:rPr>
                <w:b/>
              </w:rPr>
            </w:pPr>
            <w:r>
              <w:rPr>
                <w:b/>
              </w:rPr>
              <w:t>rozsah</w:t>
            </w:r>
          </w:p>
        </w:tc>
        <w:tc>
          <w:tcPr>
            <w:tcW w:w="709" w:type="dxa"/>
          </w:tcPr>
          <w:p w14:paraId="68729FB0" w14:textId="77777777" w:rsidR="00B64E36" w:rsidRDefault="00B64E36" w:rsidP="007755BB">
            <w:pPr>
              <w:jc w:val="both"/>
            </w:pPr>
            <w:del w:id="1360" w:author="Zuzka" w:date="2018-11-12T22:43:00Z">
              <w:r w:rsidDel="00901E07">
                <w:delText>40</w:delText>
              </w:r>
            </w:del>
          </w:p>
        </w:tc>
        <w:tc>
          <w:tcPr>
            <w:tcW w:w="709" w:type="dxa"/>
            <w:gridSpan w:val="2"/>
            <w:shd w:val="clear" w:color="auto" w:fill="F7CAAC"/>
          </w:tcPr>
          <w:p w14:paraId="106505C5" w14:textId="77777777" w:rsidR="00B64E36" w:rsidRDefault="00B64E36" w:rsidP="007755BB">
            <w:pPr>
              <w:jc w:val="both"/>
              <w:rPr>
                <w:b/>
              </w:rPr>
            </w:pPr>
            <w:r>
              <w:rPr>
                <w:b/>
              </w:rPr>
              <w:t>do kdy</w:t>
            </w:r>
          </w:p>
        </w:tc>
        <w:tc>
          <w:tcPr>
            <w:tcW w:w="1387" w:type="dxa"/>
            <w:gridSpan w:val="2"/>
          </w:tcPr>
          <w:p w14:paraId="0E9B2073" w14:textId="77777777" w:rsidR="00B64E36" w:rsidRDefault="00B64E36" w:rsidP="007755BB">
            <w:pPr>
              <w:jc w:val="both"/>
            </w:pPr>
            <w:del w:id="1361" w:author="Zuzka" w:date="2018-11-12T22:43:00Z">
              <w:r w:rsidDel="00901E07">
                <w:delText>N</w:delText>
              </w:r>
            </w:del>
          </w:p>
        </w:tc>
      </w:tr>
      <w:tr w:rsidR="00B64E36" w14:paraId="6C2E7A36" w14:textId="77777777" w:rsidTr="007755BB">
        <w:tc>
          <w:tcPr>
            <w:tcW w:w="6060" w:type="dxa"/>
            <w:gridSpan w:val="5"/>
            <w:shd w:val="clear" w:color="auto" w:fill="F7CAAC"/>
          </w:tcPr>
          <w:p w14:paraId="456C3BD2"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643FB271" w14:textId="77777777" w:rsidR="00B64E36" w:rsidRDefault="00B64E36" w:rsidP="007755BB">
            <w:pPr>
              <w:jc w:val="both"/>
              <w:rPr>
                <w:b/>
              </w:rPr>
            </w:pPr>
            <w:r>
              <w:rPr>
                <w:b/>
              </w:rPr>
              <w:t>typ prac. vztahu</w:t>
            </w:r>
          </w:p>
        </w:tc>
        <w:tc>
          <w:tcPr>
            <w:tcW w:w="2096" w:type="dxa"/>
            <w:gridSpan w:val="4"/>
            <w:shd w:val="clear" w:color="auto" w:fill="F7CAAC"/>
          </w:tcPr>
          <w:p w14:paraId="7AAD7A01" w14:textId="77777777" w:rsidR="00B64E36" w:rsidRDefault="00B64E36" w:rsidP="007755BB">
            <w:pPr>
              <w:jc w:val="both"/>
              <w:rPr>
                <w:b/>
              </w:rPr>
            </w:pPr>
            <w:r>
              <w:rPr>
                <w:b/>
              </w:rPr>
              <w:t>rozsah</w:t>
            </w:r>
          </w:p>
        </w:tc>
      </w:tr>
      <w:tr w:rsidR="00B64E36" w14:paraId="1ACC504A" w14:textId="77777777" w:rsidTr="007755BB">
        <w:tc>
          <w:tcPr>
            <w:tcW w:w="6060" w:type="dxa"/>
            <w:gridSpan w:val="5"/>
          </w:tcPr>
          <w:p w14:paraId="4E136194" w14:textId="77777777" w:rsidR="00B64E36" w:rsidRDefault="00B64E36" w:rsidP="007755BB">
            <w:pPr>
              <w:jc w:val="both"/>
            </w:pPr>
          </w:p>
        </w:tc>
        <w:tc>
          <w:tcPr>
            <w:tcW w:w="1703" w:type="dxa"/>
            <w:gridSpan w:val="2"/>
          </w:tcPr>
          <w:p w14:paraId="58933D43" w14:textId="77777777" w:rsidR="00B64E36" w:rsidRDefault="00B64E36" w:rsidP="007755BB">
            <w:pPr>
              <w:jc w:val="both"/>
            </w:pPr>
          </w:p>
        </w:tc>
        <w:tc>
          <w:tcPr>
            <w:tcW w:w="2096" w:type="dxa"/>
            <w:gridSpan w:val="4"/>
          </w:tcPr>
          <w:p w14:paraId="23A20CA8" w14:textId="77777777" w:rsidR="00B64E36" w:rsidRDefault="00B64E36" w:rsidP="007755BB">
            <w:pPr>
              <w:jc w:val="both"/>
            </w:pPr>
          </w:p>
        </w:tc>
      </w:tr>
      <w:tr w:rsidR="00B64E36" w14:paraId="10773C15" w14:textId="77777777" w:rsidTr="007755BB">
        <w:tc>
          <w:tcPr>
            <w:tcW w:w="9859" w:type="dxa"/>
            <w:gridSpan w:val="11"/>
            <w:shd w:val="clear" w:color="auto" w:fill="F7CAAC"/>
          </w:tcPr>
          <w:p w14:paraId="2B30F6C2"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2FDEB9B8" w14:textId="77777777" w:rsidTr="007755BB">
        <w:trPr>
          <w:trHeight w:val="766"/>
        </w:trPr>
        <w:tc>
          <w:tcPr>
            <w:tcW w:w="9859" w:type="dxa"/>
            <w:gridSpan w:val="11"/>
            <w:tcBorders>
              <w:top w:val="nil"/>
            </w:tcBorders>
          </w:tcPr>
          <w:p w14:paraId="4948AFAB" w14:textId="77777777" w:rsidR="00B64E36" w:rsidRDefault="00B64E36" w:rsidP="007755BB">
            <w:pPr>
              <w:jc w:val="both"/>
            </w:pPr>
            <w:r>
              <w:t>garant studijního programu</w:t>
            </w:r>
          </w:p>
          <w:p w14:paraId="04881C40" w14:textId="77777777" w:rsidR="00B64E36" w:rsidRDefault="00B64E36" w:rsidP="007755BB">
            <w:pPr>
              <w:jc w:val="both"/>
            </w:pPr>
            <w:r>
              <w:t>Umělá a výpočetní inteligence – garant, přednášející (100%)</w:t>
            </w:r>
          </w:p>
          <w:p w14:paraId="74B070A7" w14:textId="3A591AB5" w:rsidR="00B64E36" w:rsidRDefault="00B64E36" w:rsidP="007755BB">
            <w:pPr>
              <w:jc w:val="both"/>
            </w:pPr>
            <w:r>
              <w:t>Bakalářská práce – garant</w:t>
            </w:r>
            <w:r w:rsidR="001E7901">
              <w:t>, cvičicí (100 %)</w:t>
            </w:r>
            <w:r>
              <w:t xml:space="preserve"> </w:t>
            </w:r>
          </w:p>
        </w:tc>
      </w:tr>
      <w:tr w:rsidR="00B64E36" w14:paraId="028C5CAF" w14:textId="77777777" w:rsidTr="007755BB">
        <w:tc>
          <w:tcPr>
            <w:tcW w:w="9859" w:type="dxa"/>
            <w:gridSpan w:val="11"/>
            <w:shd w:val="clear" w:color="auto" w:fill="F7CAAC"/>
          </w:tcPr>
          <w:p w14:paraId="0E8795D9" w14:textId="77777777" w:rsidR="00B64E36" w:rsidRDefault="00B64E36" w:rsidP="007755BB">
            <w:pPr>
              <w:jc w:val="both"/>
            </w:pPr>
            <w:r>
              <w:rPr>
                <w:b/>
              </w:rPr>
              <w:t xml:space="preserve">Údaje o vzdělání na VŠ </w:t>
            </w:r>
          </w:p>
        </w:tc>
      </w:tr>
      <w:tr w:rsidR="00B64E36" w14:paraId="13F0551A" w14:textId="77777777" w:rsidTr="007755BB">
        <w:trPr>
          <w:trHeight w:val="1055"/>
        </w:trPr>
        <w:tc>
          <w:tcPr>
            <w:tcW w:w="9859" w:type="dxa"/>
            <w:gridSpan w:val="11"/>
          </w:tcPr>
          <w:p w14:paraId="5DCC578D" w14:textId="77777777" w:rsidR="00B64E36" w:rsidRPr="009D3BE2" w:rsidRDefault="00B64E36" w:rsidP="007755BB">
            <w:pPr>
              <w:jc w:val="both"/>
            </w:pPr>
            <w:r>
              <w:t>1998</w:t>
            </w:r>
            <w:r w:rsidRPr="009D3BE2">
              <w:t xml:space="preserve"> – </w:t>
            </w:r>
            <w:r>
              <w:t>2003</w:t>
            </w:r>
            <w:r w:rsidRPr="009D3BE2">
              <w:t xml:space="preserve">: UTB ve Zlíně, Fakulta </w:t>
            </w:r>
            <w:r>
              <w:t>technologická, Institut informačních technologií</w:t>
            </w:r>
            <w:r w:rsidRPr="009D3BE2">
              <w:t xml:space="preserve">, obor „Automatizace a řídící </w:t>
            </w:r>
            <w:r>
              <w:t>technologie</w:t>
            </w:r>
            <w:r w:rsidRPr="009D3BE2">
              <w:t xml:space="preserve"> ve spotřebním průmyslu“, (Ing.)</w:t>
            </w:r>
          </w:p>
          <w:p w14:paraId="03479BFD" w14:textId="77777777" w:rsidR="00B64E36" w:rsidRPr="009D3BE2" w:rsidDel="005B203C" w:rsidRDefault="00B64E36" w:rsidP="007755BB">
            <w:pPr>
              <w:jc w:val="both"/>
              <w:rPr>
                <w:del w:id="1362" w:author="Zuzka" w:date="2018-11-16T10:33:00Z"/>
              </w:rPr>
            </w:pPr>
            <w:r>
              <w:t>2003</w:t>
            </w:r>
            <w:r w:rsidRPr="009D3BE2">
              <w:t xml:space="preserve"> – </w:t>
            </w:r>
            <w:r>
              <w:t>2008</w:t>
            </w:r>
            <w:r w:rsidRPr="009D3BE2">
              <w:t>: UTB ve Zlíně, Fakulta aplikované informatiky, obor „Technická kybernetika“, (Ph.D.)</w:t>
            </w:r>
          </w:p>
          <w:p w14:paraId="6D37E245" w14:textId="1A33E3AE" w:rsidR="00B64E36" w:rsidRPr="00077DD6" w:rsidRDefault="00B64E36" w:rsidP="007755BB">
            <w:pPr>
              <w:jc w:val="both"/>
            </w:pPr>
            <w:del w:id="1363" w:author="Zuzka" w:date="2018-11-16T10:33:00Z">
              <w:r w:rsidDel="005B203C">
                <w:delText>2013:</w:delText>
              </w:r>
              <w:r w:rsidRPr="009D3BE2" w:rsidDel="005B203C">
                <w:delText xml:space="preserve"> </w:delText>
              </w:r>
              <w:r w:rsidDel="005B203C">
                <w:delText>VUT v</w:delText>
              </w:r>
              <w:r w:rsidRPr="009D3BE2" w:rsidDel="005B203C">
                <w:delText xml:space="preserve"> </w:delText>
              </w:r>
              <w:r w:rsidDel="005B203C">
                <w:delText>Brně</w:delText>
              </w:r>
              <w:r w:rsidRPr="009D3BE2" w:rsidDel="005B203C">
                <w:delText xml:space="preserve">, Fakulta </w:delText>
              </w:r>
              <w:r w:rsidDel="005B203C">
                <w:delText>informačních technologií</w:delText>
              </w:r>
              <w:r w:rsidRPr="009D3BE2" w:rsidDel="005B203C">
                <w:delText>, obor „</w:delText>
              </w:r>
              <w:r w:rsidDel="005B203C">
                <w:delText>Výpočetní technika a informatiky“, (doc.)</w:delText>
              </w:r>
            </w:del>
          </w:p>
        </w:tc>
      </w:tr>
      <w:tr w:rsidR="00B64E36" w14:paraId="10978A25" w14:textId="77777777" w:rsidTr="007755BB">
        <w:tc>
          <w:tcPr>
            <w:tcW w:w="9859" w:type="dxa"/>
            <w:gridSpan w:val="11"/>
            <w:shd w:val="clear" w:color="auto" w:fill="F7CAAC"/>
          </w:tcPr>
          <w:p w14:paraId="05FD7D5F" w14:textId="77777777" w:rsidR="00B64E36" w:rsidRDefault="00B64E36" w:rsidP="007755BB">
            <w:pPr>
              <w:jc w:val="both"/>
              <w:rPr>
                <w:b/>
              </w:rPr>
            </w:pPr>
            <w:r>
              <w:rPr>
                <w:b/>
              </w:rPr>
              <w:t>Údaje o odborném působení od absolvování VŠ</w:t>
            </w:r>
          </w:p>
          <w:p w14:paraId="68BF5E74" w14:textId="77777777" w:rsidR="00B64E36" w:rsidRDefault="00B64E36" w:rsidP="007755BB">
            <w:pPr>
              <w:jc w:val="both"/>
              <w:rPr>
                <w:b/>
              </w:rPr>
            </w:pPr>
          </w:p>
        </w:tc>
      </w:tr>
      <w:tr w:rsidR="00B64E36" w14:paraId="4F2C143A" w14:textId="77777777" w:rsidTr="007755BB">
        <w:trPr>
          <w:trHeight w:val="1090"/>
        </w:trPr>
        <w:tc>
          <w:tcPr>
            <w:tcW w:w="9859" w:type="dxa"/>
            <w:gridSpan w:val="11"/>
          </w:tcPr>
          <w:p w14:paraId="209B668A" w14:textId="77777777" w:rsidR="00B64E36" w:rsidRPr="009D3BE2" w:rsidRDefault="00B64E36" w:rsidP="007755BB">
            <w:pPr>
              <w:jc w:val="both"/>
            </w:pPr>
            <w:r>
              <w:t>2004 – 2008</w:t>
            </w:r>
            <w:r w:rsidRPr="009D3BE2">
              <w:t xml:space="preserve">: UTB ve Zlíně, Fakulta aplikované informatiky, Ústav </w:t>
            </w:r>
            <w:r>
              <w:t>informatiky a umělé inteligence</w:t>
            </w:r>
            <w:r w:rsidRPr="009D3BE2">
              <w:t xml:space="preserve">, </w:t>
            </w:r>
            <w:r>
              <w:t>lektor</w:t>
            </w:r>
          </w:p>
          <w:p w14:paraId="04B97F59" w14:textId="77777777" w:rsidR="00B64E36" w:rsidRDefault="00B64E36" w:rsidP="007755BB">
            <w:pPr>
              <w:jc w:val="both"/>
            </w:pPr>
            <w:r>
              <w:t>2008</w:t>
            </w:r>
            <w:r w:rsidRPr="009D3BE2">
              <w:t xml:space="preserve"> – </w:t>
            </w:r>
            <w:r>
              <w:t>2013</w:t>
            </w:r>
            <w:r w:rsidRPr="009D3BE2">
              <w:t xml:space="preserve">: UTB ve Zlíně, Fakulta aplikované informatiky, Ústav </w:t>
            </w:r>
            <w:r>
              <w:t>informatiky a umělé inteligence</w:t>
            </w:r>
            <w:r w:rsidRPr="009D3BE2">
              <w:t xml:space="preserve">, </w:t>
            </w:r>
            <w:r>
              <w:t>odborný asistent</w:t>
            </w:r>
          </w:p>
          <w:p w14:paraId="5B572A2F" w14:textId="77777777" w:rsidR="00B64E36" w:rsidRPr="009D3BE2" w:rsidRDefault="00B64E36" w:rsidP="007755BB">
            <w:pPr>
              <w:jc w:val="both"/>
            </w:pPr>
            <w:r>
              <w:t>2013</w:t>
            </w:r>
            <w:r w:rsidRPr="009D3BE2">
              <w:t xml:space="preserve"> – </w:t>
            </w:r>
            <w:r>
              <w:t>dosud</w:t>
            </w:r>
            <w:r w:rsidRPr="009D3BE2">
              <w:t xml:space="preserve">: UTB ve Zlíně, Fakulta aplikované informatiky, Ústav </w:t>
            </w:r>
            <w:r>
              <w:t>informatiky a umělé inteligence</w:t>
            </w:r>
            <w:r w:rsidRPr="009D3BE2">
              <w:t xml:space="preserve">, </w:t>
            </w:r>
            <w:r>
              <w:t>docent</w:t>
            </w:r>
          </w:p>
          <w:p w14:paraId="39FA3766" w14:textId="77777777" w:rsidR="00B64E36" w:rsidRPr="00080943" w:rsidRDefault="00B64E36" w:rsidP="007755BB">
            <w:pPr>
              <w:jc w:val="both"/>
            </w:pPr>
            <w:r>
              <w:t>2018</w:t>
            </w:r>
            <w:r w:rsidRPr="009D3BE2">
              <w:t xml:space="preserve"> – dosud: UTB ve Zlíně, Fakulta aplikované informatiky, </w:t>
            </w:r>
            <w:r>
              <w:t>člen Rady studijních programů</w:t>
            </w:r>
          </w:p>
        </w:tc>
      </w:tr>
      <w:tr w:rsidR="00B64E36" w14:paraId="46E9BAC7" w14:textId="77777777" w:rsidTr="007755BB">
        <w:trPr>
          <w:trHeight w:val="250"/>
        </w:trPr>
        <w:tc>
          <w:tcPr>
            <w:tcW w:w="9859" w:type="dxa"/>
            <w:gridSpan w:val="11"/>
            <w:shd w:val="clear" w:color="auto" w:fill="F7CAAC"/>
          </w:tcPr>
          <w:p w14:paraId="6910DC8B" w14:textId="77777777" w:rsidR="00B64E36" w:rsidRDefault="00B64E36" w:rsidP="007755BB">
            <w:pPr>
              <w:jc w:val="both"/>
            </w:pPr>
            <w:r>
              <w:rPr>
                <w:b/>
              </w:rPr>
              <w:t>Zkušenosti s vedením kvalifikačních a rigorózních prací</w:t>
            </w:r>
          </w:p>
        </w:tc>
      </w:tr>
      <w:tr w:rsidR="00B64E36" w14:paraId="283DDC2B" w14:textId="77777777" w:rsidTr="007755BB">
        <w:trPr>
          <w:trHeight w:val="1105"/>
        </w:trPr>
        <w:tc>
          <w:tcPr>
            <w:tcW w:w="9859" w:type="dxa"/>
            <w:gridSpan w:val="11"/>
          </w:tcPr>
          <w:p w14:paraId="0FAF4EEB" w14:textId="77777777" w:rsidR="00B64E36" w:rsidRDefault="00B64E36" w:rsidP="007755BB">
            <w:pPr>
              <w:jc w:val="both"/>
            </w:pPr>
            <w:r>
              <w:t xml:space="preserve">Od roku 2006 vedoucí úspěšně obhájených 17 bakalářských a 31 diplomových prací. </w:t>
            </w:r>
          </w:p>
          <w:p w14:paraId="5373530E" w14:textId="77777777" w:rsidR="00B64E36" w:rsidRDefault="00B64E36" w:rsidP="007755BB">
            <w:pPr>
              <w:jc w:val="both"/>
            </w:pPr>
            <w:r>
              <w:t>Konzultant 1 studenta s úspěšnou obhajobou disertační práce.</w:t>
            </w:r>
          </w:p>
          <w:p w14:paraId="0A461715" w14:textId="77777777" w:rsidR="00B64E36" w:rsidRDefault="00B64E36" w:rsidP="007755BB">
            <w:pPr>
              <w:jc w:val="both"/>
            </w:pPr>
            <w:r>
              <w:t>Školitel 1 studenta s úspěšnou obhajobou disertační práce.</w:t>
            </w:r>
          </w:p>
          <w:p w14:paraId="3DF02FAF" w14:textId="77777777" w:rsidR="00B64E36" w:rsidRDefault="00B64E36" w:rsidP="007755BB">
            <w:pPr>
              <w:jc w:val="both"/>
            </w:pPr>
            <w:r>
              <w:t>Školitel-specialista 1 studenta s úspěšnou obhajobou disertační práce na ČVUT, FEL.</w:t>
            </w:r>
          </w:p>
          <w:p w14:paraId="4262291C" w14:textId="77777777" w:rsidR="00B64E36" w:rsidRDefault="00B64E36" w:rsidP="007755BB">
            <w:pPr>
              <w:jc w:val="both"/>
            </w:pPr>
            <w:r>
              <w:t>Co-supervisor 1 studenta s úspěšnou obhajobou disertační práce na University of Malta, FICT.</w:t>
            </w:r>
          </w:p>
          <w:p w14:paraId="4ACFFD86" w14:textId="7C704701" w:rsidR="00B64E36" w:rsidRDefault="00B64E36" w:rsidP="007755BB">
            <w:pPr>
              <w:jc w:val="both"/>
            </w:pPr>
            <w:r>
              <w:t xml:space="preserve">Školitel 3 studentů a konzultant 1 studenta </w:t>
            </w:r>
            <w:ins w:id="1364" w:author="Zuzka" w:date="2018-11-16T10:34:00Z">
              <w:r w:rsidR="005B203C">
                <w:t xml:space="preserve">aktivně studující </w:t>
              </w:r>
            </w:ins>
            <w:r>
              <w:t>doktorsk</w:t>
            </w:r>
            <w:ins w:id="1365" w:author="Zuzka" w:date="2018-11-16T10:34:00Z">
              <w:r w:rsidR="005B203C">
                <w:t>ý</w:t>
              </w:r>
            </w:ins>
            <w:del w:id="1366" w:author="Zuzka" w:date="2018-11-16T10:34:00Z">
              <w:r w:rsidDel="005B203C">
                <w:delText>ého</w:delText>
              </w:r>
            </w:del>
            <w:r>
              <w:t xml:space="preserve"> studijní</w:t>
            </w:r>
            <w:del w:id="1367" w:author="Zuzka" w:date="2018-11-16T10:34:00Z">
              <w:r w:rsidDel="005B203C">
                <w:delText>ho</w:delText>
              </w:r>
            </w:del>
            <w:r>
              <w:t xml:space="preserve"> program</w:t>
            </w:r>
            <w:del w:id="1368" w:author="Zuzka" w:date="2018-11-16T10:34:00Z">
              <w:r w:rsidDel="005B203C">
                <w:delText>u</w:delText>
              </w:r>
            </w:del>
            <w:r>
              <w:t>.</w:t>
            </w:r>
          </w:p>
        </w:tc>
      </w:tr>
      <w:tr w:rsidR="00B64E36" w14:paraId="530C5B55" w14:textId="77777777" w:rsidTr="007755BB">
        <w:trPr>
          <w:cantSplit/>
        </w:trPr>
        <w:tc>
          <w:tcPr>
            <w:tcW w:w="3347" w:type="dxa"/>
            <w:gridSpan w:val="2"/>
            <w:tcBorders>
              <w:top w:val="single" w:sz="12" w:space="0" w:color="auto"/>
            </w:tcBorders>
            <w:shd w:val="clear" w:color="auto" w:fill="F7CAAC"/>
          </w:tcPr>
          <w:p w14:paraId="683412F8"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30C89A86"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ADCC5C6"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29BEE29" w14:textId="77777777" w:rsidR="00B64E36" w:rsidRDefault="00B64E36" w:rsidP="007755BB">
            <w:pPr>
              <w:jc w:val="both"/>
              <w:rPr>
                <w:b/>
              </w:rPr>
            </w:pPr>
            <w:r>
              <w:rPr>
                <w:b/>
              </w:rPr>
              <w:t>Ohlasy publikací</w:t>
            </w:r>
          </w:p>
        </w:tc>
      </w:tr>
      <w:tr w:rsidR="00B64E36" w14:paraId="1986181A" w14:textId="77777777" w:rsidTr="007755BB">
        <w:trPr>
          <w:cantSplit/>
        </w:trPr>
        <w:tc>
          <w:tcPr>
            <w:tcW w:w="3347" w:type="dxa"/>
            <w:gridSpan w:val="2"/>
          </w:tcPr>
          <w:p w14:paraId="1C18ADD0" w14:textId="77777777" w:rsidR="00B64E36" w:rsidRDefault="00B64E36" w:rsidP="007755BB">
            <w:pPr>
              <w:jc w:val="both"/>
            </w:pPr>
            <w:r>
              <w:t>Výpočetní technika a informatika</w:t>
            </w:r>
          </w:p>
        </w:tc>
        <w:tc>
          <w:tcPr>
            <w:tcW w:w="2245" w:type="dxa"/>
            <w:gridSpan w:val="2"/>
          </w:tcPr>
          <w:p w14:paraId="79D0C78C" w14:textId="77777777" w:rsidR="00B64E36" w:rsidRDefault="00B64E36" w:rsidP="007755BB">
            <w:pPr>
              <w:jc w:val="both"/>
            </w:pPr>
            <w:r>
              <w:t>2013</w:t>
            </w:r>
          </w:p>
        </w:tc>
        <w:tc>
          <w:tcPr>
            <w:tcW w:w="2248" w:type="dxa"/>
            <w:gridSpan w:val="4"/>
            <w:tcBorders>
              <w:right w:val="single" w:sz="12" w:space="0" w:color="auto"/>
            </w:tcBorders>
          </w:tcPr>
          <w:p w14:paraId="59842E88" w14:textId="77777777" w:rsidR="00B64E36" w:rsidRDefault="00B64E36" w:rsidP="007755BB">
            <w:pPr>
              <w:jc w:val="both"/>
            </w:pPr>
            <w:r>
              <w:t>VUT v Brně</w:t>
            </w:r>
          </w:p>
        </w:tc>
        <w:tc>
          <w:tcPr>
            <w:tcW w:w="632" w:type="dxa"/>
            <w:tcBorders>
              <w:left w:val="single" w:sz="12" w:space="0" w:color="auto"/>
            </w:tcBorders>
            <w:shd w:val="clear" w:color="auto" w:fill="F7CAAC"/>
          </w:tcPr>
          <w:p w14:paraId="3EFA0E2B" w14:textId="77777777" w:rsidR="00B64E36" w:rsidRDefault="00B64E36" w:rsidP="007755BB">
            <w:pPr>
              <w:jc w:val="both"/>
            </w:pPr>
            <w:r>
              <w:rPr>
                <w:b/>
              </w:rPr>
              <w:t>WOS</w:t>
            </w:r>
          </w:p>
        </w:tc>
        <w:tc>
          <w:tcPr>
            <w:tcW w:w="693" w:type="dxa"/>
            <w:shd w:val="clear" w:color="auto" w:fill="F7CAAC"/>
          </w:tcPr>
          <w:p w14:paraId="19FE5DA4" w14:textId="77777777" w:rsidR="00B64E36" w:rsidRDefault="00B64E36" w:rsidP="007755BB">
            <w:pPr>
              <w:jc w:val="both"/>
              <w:rPr>
                <w:sz w:val="18"/>
              </w:rPr>
            </w:pPr>
            <w:r>
              <w:rPr>
                <w:b/>
                <w:sz w:val="18"/>
              </w:rPr>
              <w:t>Scopus</w:t>
            </w:r>
          </w:p>
        </w:tc>
        <w:tc>
          <w:tcPr>
            <w:tcW w:w="694" w:type="dxa"/>
            <w:shd w:val="clear" w:color="auto" w:fill="F7CAAC"/>
          </w:tcPr>
          <w:p w14:paraId="4E5B2422" w14:textId="77777777" w:rsidR="00B64E36" w:rsidRDefault="00B64E36" w:rsidP="007755BB">
            <w:pPr>
              <w:jc w:val="both"/>
            </w:pPr>
            <w:r>
              <w:rPr>
                <w:b/>
                <w:sz w:val="18"/>
              </w:rPr>
              <w:t>ostatní</w:t>
            </w:r>
          </w:p>
        </w:tc>
      </w:tr>
      <w:tr w:rsidR="00B64E36" w14:paraId="52FA3F0C" w14:textId="77777777" w:rsidTr="007755BB">
        <w:trPr>
          <w:cantSplit/>
          <w:trHeight w:val="70"/>
        </w:trPr>
        <w:tc>
          <w:tcPr>
            <w:tcW w:w="3347" w:type="dxa"/>
            <w:gridSpan w:val="2"/>
            <w:shd w:val="clear" w:color="auto" w:fill="F7CAAC"/>
          </w:tcPr>
          <w:p w14:paraId="48575890" w14:textId="77777777" w:rsidR="00B64E36" w:rsidRDefault="00B64E36" w:rsidP="007755BB">
            <w:pPr>
              <w:jc w:val="both"/>
            </w:pPr>
            <w:r>
              <w:rPr>
                <w:b/>
              </w:rPr>
              <w:t>Obor jmenovacího řízení</w:t>
            </w:r>
          </w:p>
        </w:tc>
        <w:tc>
          <w:tcPr>
            <w:tcW w:w="2245" w:type="dxa"/>
            <w:gridSpan w:val="2"/>
            <w:shd w:val="clear" w:color="auto" w:fill="F7CAAC"/>
          </w:tcPr>
          <w:p w14:paraId="59ED7237"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05438306"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0A0624E5" w14:textId="77777777" w:rsidR="00B64E36" w:rsidRPr="003B5737" w:rsidRDefault="00B64E36" w:rsidP="007755BB">
            <w:pPr>
              <w:jc w:val="both"/>
            </w:pPr>
            <w:r>
              <w:t>160</w:t>
            </w:r>
          </w:p>
        </w:tc>
        <w:tc>
          <w:tcPr>
            <w:tcW w:w="693" w:type="dxa"/>
            <w:vMerge w:val="restart"/>
          </w:tcPr>
          <w:p w14:paraId="28C22302" w14:textId="77777777" w:rsidR="00B64E36" w:rsidRPr="003B5737" w:rsidRDefault="00B64E36" w:rsidP="007755BB">
            <w:pPr>
              <w:jc w:val="both"/>
            </w:pPr>
            <w:r>
              <w:t>398</w:t>
            </w:r>
          </w:p>
        </w:tc>
        <w:tc>
          <w:tcPr>
            <w:tcW w:w="694" w:type="dxa"/>
            <w:vMerge w:val="restart"/>
          </w:tcPr>
          <w:p w14:paraId="3AC5D7F2" w14:textId="77777777" w:rsidR="00B64E36" w:rsidRPr="003B5737" w:rsidRDefault="00B64E36" w:rsidP="007755BB">
            <w:pPr>
              <w:jc w:val="both"/>
            </w:pPr>
          </w:p>
        </w:tc>
      </w:tr>
      <w:tr w:rsidR="00B64E36" w14:paraId="4A9F21C7" w14:textId="77777777" w:rsidTr="007755BB">
        <w:trPr>
          <w:trHeight w:val="205"/>
        </w:trPr>
        <w:tc>
          <w:tcPr>
            <w:tcW w:w="3347" w:type="dxa"/>
            <w:gridSpan w:val="2"/>
          </w:tcPr>
          <w:p w14:paraId="65518AEB" w14:textId="77777777" w:rsidR="00B64E36" w:rsidRDefault="00B64E36" w:rsidP="007755BB">
            <w:pPr>
              <w:jc w:val="both"/>
            </w:pPr>
          </w:p>
        </w:tc>
        <w:tc>
          <w:tcPr>
            <w:tcW w:w="2245" w:type="dxa"/>
            <w:gridSpan w:val="2"/>
          </w:tcPr>
          <w:p w14:paraId="044B583B" w14:textId="77777777" w:rsidR="00B64E36" w:rsidRDefault="00B64E36" w:rsidP="007755BB">
            <w:pPr>
              <w:jc w:val="both"/>
            </w:pPr>
          </w:p>
        </w:tc>
        <w:tc>
          <w:tcPr>
            <w:tcW w:w="2248" w:type="dxa"/>
            <w:gridSpan w:val="4"/>
            <w:tcBorders>
              <w:right w:val="single" w:sz="12" w:space="0" w:color="auto"/>
            </w:tcBorders>
          </w:tcPr>
          <w:p w14:paraId="59847067" w14:textId="77777777" w:rsidR="00B64E36" w:rsidRDefault="00B64E36" w:rsidP="007755BB">
            <w:pPr>
              <w:jc w:val="both"/>
            </w:pPr>
          </w:p>
        </w:tc>
        <w:tc>
          <w:tcPr>
            <w:tcW w:w="632" w:type="dxa"/>
            <w:vMerge/>
            <w:tcBorders>
              <w:left w:val="single" w:sz="12" w:space="0" w:color="auto"/>
            </w:tcBorders>
            <w:vAlign w:val="center"/>
          </w:tcPr>
          <w:p w14:paraId="48D8F642" w14:textId="77777777" w:rsidR="00B64E36" w:rsidRDefault="00B64E36" w:rsidP="007755BB">
            <w:pPr>
              <w:rPr>
                <w:b/>
              </w:rPr>
            </w:pPr>
          </w:p>
        </w:tc>
        <w:tc>
          <w:tcPr>
            <w:tcW w:w="693" w:type="dxa"/>
            <w:vMerge/>
            <w:vAlign w:val="center"/>
          </w:tcPr>
          <w:p w14:paraId="466C2FD2" w14:textId="77777777" w:rsidR="00B64E36" w:rsidRDefault="00B64E36" w:rsidP="007755BB">
            <w:pPr>
              <w:rPr>
                <w:b/>
              </w:rPr>
            </w:pPr>
          </w:p>
        </w:tc>
        <w:tc>
          <w:tcPr>
            <w:tcW w:w="694" w:type="dxa"/>
            <w:vMerge/>
            <w:vAlign w:val="center"/>
          </w:tcPr>
          <w:p w14:paraId="3F737011" w14:textId="77777777" w:rsidR="00B64E36" w:rsidRDefault="00B64E36" w:rsidP="007755BB">
            <w:pPr>
              <w:rPr>
                <w:b/>
              </w:rPr>
            </w:pPr>
          </w:p>
        </w:tc>
      </w:tr>
      <w:tr w:rsidR="00B64E36" w14:paraId="0228BADA" w14:textId="77777777" w:rsidTr="007755BB">
        <w:tc>
          <w:tcPr>
            <w:tcW w:w="9859" w:type="dxa"/>
            <w:gridSpan w:val="11"/>
            <w:shd w:val="clear" w:color="auto" w:fill="F7CAAC"/>
          </w:tcPr>
          <w:p w14:paraId="55DFB4D2"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0DAF33A1" w14:textId="77777777" w:rsidTr="007755BB">
        <w:trPr>
          <w:trHeight w:val="2347"/>
        </w:trPr>
        <w:tc>
          <w:tcPr>
            <w:tcW w:w="9859" w:type="dxa"/>
            <w:gridSpan w:val="11"/>
          </w:tcPr>
          <w:p w14:paraId="6F94F983" w14:textId="77777777" w:rsidR="00B64E36" w:rsidRPr="00077DD6" w:rsidRDefault="00B64E36" w:rsidP="007755BB">
            <w:pPr>
              <w:rPr>
                <w:bCs/>
                <w:sz w:val="18"/>
                <w:lang w:val="en-GB" w:eastAsia="en-GB"/>
              </w:rPr>
            </w:pPr>
            <w:r w:rsidRPr="00077DD6">
              <w:rPr>
                <w:bCs/>
                <w:sz w:val="18"/>
                <w:lang w:val="en-GB" w:eastAsia="en-GB"/>
              </w:rPr>
              <w:t>ORCID https://orcid.org/0000-0001-8050-162X</w:t>
            </w:r>
          </w:p>
          <w:p w14:paraId="4134F8E6" w14:textId="77777777" w:rsidR="00B64E36" w:rsidRPr="00077DD6" w:rsidRDefault="00B64E36" w:rsidP="007755BB">
            <w:pPr>
              <w:rPr>
                <w:bCs/>
                <w:sz w:val="18"/>
                <w:lang w:val="en-GB" w:eastAsia="en-GB"/>
              </w:rPr>
            </w:pPr>
          </w:p>
          <w:p w14:paraId="283D6619" w14:textId="77777777" w:rsidR="00B64E36" w:rsidRPr="00077DD6" w:rsidRDefault="00B64E36" w:rsidP="007755BB">
            <w:pPr>
              <w:rPr>
                <w:sz w:val="18"/>
                <w:lang w:val="en-GB" w:eastAsia="en-GB"/>
              </w:rPr>
            </w:pPr>
            <w:r w:rsidRPr="00077DD6">
              <w:rPr>
                <w:b/>
                <w:bCs/>
                <w:sz w:val="18"/>
                <w:lang w:val="en-GB" w:eastAsia="en-GB"/>
              </w:rPr>
              <w:t>KOMÍNKOVÁ OPLATKOVÁ</w:t>
            </w:r>
            <w:r w:rsidRPr="00077DD6">
              <w:rPr>
                <w:b/>
                <w:sz w:val="18"/>
                <w:lang w:val="en-GB" w:eastAsia="en-GB"/>
              </w:rPr>
              <w:t xml:space="preserve">, </w:t>
            </w:r>
            <w:r w:rsidRPr="00077DD6">
              <w:rPr>
                <w:b/>
                <w:bCs/>
                <w:sz w:val="18"/>
                <w:lang w:val="en-GB" w:eastAsia="en-GB"/>
              </w:rPr>
              <w:t>Zuzana</w:t>
            </w:r>
            <w:r w:rsidRPr="00077DD6">
              <w:rPr>
                <w:b/>
                <w:sz w:val="18"/>
                <w:lang w:val="en-GB" w:eastAsia="en-GB"/>
              </w:rPr>
              <w:t>(35),</w:t>
            </w:r>
            <w:r w:rsidRPr="00077DD6">
              <w:rPr>
                <w:sz w:val="18"/>
                <w:lang w:val="en-GB" w:eastAsia="en-GB"/>
              </w:rPr>
              <w:t xml:space="preserve"> ŠENKEŘÍK, </w:t>
            </w:r>
            <w:r w:rsidRPr="00077DD6">
              <w:rPr>
                <w:bCs/>
                <w:sz w:val="18"/>
                <w:lang w:val="en-GB" w:eastAsia="en-GB"/>
              </w:rPr>
              <w:t>Roman</w:t>
            </w:r>
            <w:r w:rsidRPr="00077DD6">
              <w:rPr>
                <w:sz w:val="18"/>
                <w:lang w:val="en-GB" w:eastAsia="en-GB"/>
              </w:rPr>
              <w:t xml:space="preserve">, </w:t>
            </w:r>
            <w:r w:rsidRPr="00077DD6">
              <w:rPr>
                <w:bCs/>
                <w:sz w:val="18"/>
                <w:lang w:val="en-GB" w:eastAsia="en-GB"/>
              </w:rPr>
              <w:t>ZELINKA</w:t>
            </w:r>
            <w:r w:rsidRPr="00077DD6">
              <w:rPr>
                <w:sz w:val="18"/>
                <w:lang w:val="en-GB" w:eastAsia="en-GB"/>
              </w:rPr>
              <w:t xml:space="preserve">, </w:t>
            </w:r>
            <w:r w:rsidRPr="00077DD6">
              <w:rPr>
                <w:bCs/>
                <w:sz w:val="18"/>
                <w:lang w:val="en-GB" w:eastAsia="en-GB"/>
              </w:rPr>
              <w:t>Ivan</w:t>
            </w:r>
            <w:r w:rsidRPr="00077DD6">
              <w:rPr>
                <w:sz w:val="18"/>
                <w:lang w:val="en-GB" w:eastAsia="en-GB"/>
              </w:rPr>
              <w:t xml:space="preserve">, </w:t>
            </w:r>
            <w:r w:rsidRPr="00077DD6">
              <w:rPr>
                <w:bCs/>
                <w:sz w:val="18"/>
                <w:lang w:val="en-GB" w:eastAsia="en-GB"/>
              </w:rPr>
              <w:t>PLUHÁČEK</w:t>
            </w:r>
            <w:r w:rsidRPr="00077DD6">
              <w:rPr>
                <w:sz w:val="18"/>
                <w:lang w:val="en-GB" w:eastAsia="en-GB"/>
              </w:rPr>
              <w:t xml:space="preserve">, </w:t>
            </w:r>
            <w:r w:rsidRPr="00077DD6">
              <w:rPr>
                <w:bCs/>
                <w:sz w:val="18"/>
                <w:lang w:val="en-GB" w:eastAsia="en-GB"/>
              </w:rPr>
              <w:t>Michal</w:t>
            </w:r>
            <w:r w:rsidRPr="00077DD6">
              <w:rPr>
                <w:sz w:val="18"/>
                <w:lang w:val="en-GB" w:eastAsia="en-GB"/>
              </w:rPr>
              <w:t xml:space="preserve">. Analytic programming in the task of evolutionary synthesis of a controller for high order oscillations stabilization of discrete chaotic systems. </w:t>
            </w:r>
            <w:r w:rsidRPr="00077DD6">
              <w:rPr>
                <w:i/>
                <w:iCs/>
                <w:sz w:val="18"/>
                <w:lang w:val="en-GB" w:eastAsia="en-GB"/>
              </w:rPr>
              <w:t>Computers &amp; Mathematics with Applications</w:t>
            </w:r>
            <w:r w:rsidRPr="00077DD6">
              <w:rPr>
                <w:sz w:val="18"/>
                <w:lang w:val="en-GB" w:eastAsia="en-GB"/>
              </w:rPr>
              <w:t>, 2013, roč. 66, č. 2, s. 177-189. ISSN 0898-1221</w:t>
            </w:r>
          </w:p>
          <w:p w14:paraId="56829F0D" w14:textId="77777777" w:rsidR="00B64E36" w:rsidRPr="00077DD6" w:rsidRDefault="00B64E36" w:rsidP="007755BB">
            <w:pPr>
              <w:rPr>
                <w:sz w:val="18"/>
                <w:lang w:val="en-GB" w:eastAsia="en-GB"/>
              </w:rPr>
            </w:pPr>
            <w:r w:rsidRPr="00077DD6">
              <w:rPr>
                <w:b/>
                <w:bCs/>
                <w:sz w:val="18"/>
                <w:lang w:val="en-GB" w:eastAsia="en-GB"/>
              </w:rPr>
              <w:t>KOMÍNKOVÁ OPLATKOVÁ</w:t>
            </w:r>
            <w:r w:rsidRPr="00077DD6">
              <w:rPr>
                <w:b/>
                <w:sz w:val="18"/>
                <w:lang w:val="en-GB" w:eastAsia="en-GB"/>
              </w:rPr>
              <w:t xml:space="preserve">, </w:t>
            </w:r>
            <w:r w:rsidRPr="00077DD6">
              <w:rPr>
                <w:b/>
                <w:bCs/>
                <w:sz w:val="18"/>
                <w:lang w:val="en-GB" w:eastAsia="en-GB"/>
              </w:rPr>
              <w:t>Zuzana</w:t>
            </w:r>
            <w:r w:rsidRPr="00077DD6">
              <w:rPr>
                <w:b/>
                <w:sz w:val="18"/>
                <w:lang w:val="en-GB" w:eastAsia="en-GB"/>
              </w:rPr>
              <w:t>(65),</w:t>
            </w:r>
            <w:r w:rsidRPr="00077DD6">
              <w:rPr>
                <w:sz w:val="18"/>
                <w:lang w:val="en-GB" w:eastAsia="en-GB"/>
              </w:rPr>
              <w:t xml:space="preserve"> </w:t>
            </w:r>
            <w:r w:rsidRPr="00077DD6">
              <w:rPr>
                <w:bCs/>
                <w:sz w:val="18"/>
                <w:lang w:val="en-GB" w:eastAsia="en-GB"/>
              </w:rPr>
              <w:t>HOLOŠKA</w:t>
            </w:r>
            <w:r w:rsidRPr="00077DD6">
              <w:rPr>
                <w:sz w:val="18"/>
                <w:lang w:val="en-GB" w:eastAsia="en-GB"/>
              </w:rPr>
              <w:t xml:space="preserve">, </w:t>
            </w:r>
            <w:r w:rsidRPr="00077DD6">
              <w:rPr>
                <w:bCs/>
                <w:sz w:val="18"/>
                <w:lang w:val="en-GB" w:eastAsia="en-GB"/>
              </w:rPr>
              <w:t>Jiří</w:t>
            </w:r>
            <w:r w:rsidRPr="00077DD6">
              <w:rPr>
                <w:sz w:val="18"/>
                <w:lang w:val="en-GB" w:eastAsia="en-GB"/>
              </w:rPr>
              <w:t xml:space="preserve">, ŠENKEŘÍK, </w:t>
            </w:r>
            <w:r w:rsidRPr="00077DD6">
              <w:rPr>
                <w:bCs/>
                <w:sz w:val="18"/>
                <w:lang w:val="en-GB" w:eastAsia="en-GB"/>
              </w:rPr>
              <w:t>Roman</w:t>
            </w:r>
            <w:r w:rsidRPr="00077DD6">
              <w:rPr>
                <w:sz w:val="18"/>
                <w:lang w:val="en-GB" w:eastAsia="en-GB"/>
              </w:rPr>
              <w:t xml:space="preserve">. Steganography content detection by means of feedforward neural network. </w:t>
            </w:r>
            <w:r w:rsidRPr="00077DD6">
              <w:rPr>
                <w:i/>
                <w:iCs/>
                <w:sz w:val="18"/>
                <w:lang w:val="en-GB" w:eastAsia="en-GB"/>
              </w:rPr>
              <w:t>International Journal of Innovative Computing and Applications</w:t>
            </w:r>
            <w:r w:rsidRPr="00077DD6">
              <w:rPr>
                <w:sz w:val="18"/>
                <w:lang w:val="en-GB" w:eastAsia="en-GB"/>
              </w:rPr>
              <w:t>, 2013, roč. 5, č. 3, s. 184-190. ISSN 1751-648X.</w:t>
            </w:r>
          </w:p>
          <w:p w14:paraId="6C1CAAFC" w14:textId="77777777" w:rsidR="00B64E36" w:rsidRPr="00077DD6" w:rsidRDefault="00B64E36" w:rsidP="007755BB">
            <w:pPr>
              <w:rPr>
                <w:sz w:val="18"/>
                <w:lang w:val="en-GB" w:eastAsia="en-GB"/>
              </w:rPr>
            </w:pPr>
            <w:r w:rsidRPr="00077DD6">
              <w:rPr>
                <w:bCs/>
                <w:sz w:val="18"/>
                <w:lang w:val="en-GB" w:eastAsia="en-GB"/>
              </w:rPr>
              <w:t>VOLNÁ</w:t>
            </w:r>
            <w:r w:rsidRPr="00077DD6">
              <w:rPr>
                <w:sz w:val="18"/>
                <w:lang w:val="en-GB" w:eastAsia="en-GB"/>
              </w:rPr>
              <w:t xml:space="preserve">, </w:t>
            </w:r>
            <w:r w:rsidRPr="00077DD6">
              <w:rPr>
                <w:bCs/>
                <w:sz w:val="18"/>
                <w:lang w:val="en-GB" w:eastAsia="en-GB"/>
              </w:rPr>
              <w:t>Eva</w:t>
            </w:r>
            <w:r w:rsidRPr="00077DD6">
              <w:rPr>
                <w:sz w:val="18"/>
                <w:lang w:val="en-GB" w:eastAsia="en-GB"/>
              </w:rPr>
              <w:t xml:space="preserve">, </w:t>
            </w:r>
            <w:r w:rsidRPr="00077DD6">
              <w:rPr>
                <w:bCs/>
                <w:sz w:val="18"/>
                <w:lang w:val="en-GB" w:eastAsia="en-GB"/>
              </w:rPr>
              <w:t>KOTYRBA</w:t>
            </w:r>
            <w:r w:rsidRPr="00077DD6">
              <w:rPr>
                <w:sz w:val="18"/>
                <w:lang w:val="en-GB" w:eastAsia="en-GB"/>
              </w:rPr>
              <w:t xml:space="preserve">, </w:t>
            </w:r>
            <w:r w:rsidRPr="00077DD6">
              <w:rPr>
                <w:bCs/>
                <w:sz w:val="18"/>
                <w:lang w:val="en-GB" w:eastAsia="en-GB"/>
              </w:rPr>
              <w:t>Martin</w:t>
            </w:r>
            <w:r w:rsidRPr="00077DD6">
              <w:rPr>
                <w:sz w:val="18"/>
                <w:lang w:val="en-GB" w:eastAsia="en-GB"/>
              </w:rPr>
              <w:t xml:space="preserve">, </w:t>
            </w:r>
            <w:r w:rsidRPr="00077DD6">
              <w:rPr>
                <w:b/>
                <w:bCs/>
                <w:sz w:val="18"/>
                <w:lang w:val="en-GB" w:eastAsia="en-GB"/>
              </w:rPr>
              <w:t>KOMÍNKOVÁ OPLATKOVÁ</w:t>
            </w:r>
            <w:r w:rsidRPr="00077DD6">
              <w:rPr>
                <w:b/>
                <w:sz w:val="18"/>
                <w:lang w:val="en-GB" w:eastAsia="en-GB"/>
              </w:rPr>
              <w:t xml:space="preserve">, </w:t>
            </w:r>
            <w:r w:rsidRPr="00077DD6">
              <w:rPr>
                <w:b/>
                <w:bCs/>
                <w:sz w:val="18"/>
                <w:lang w:val="en-GB" w:eastAsia="en-GB"/>
              </w:rPr>
              <w:t>Zuzana</w:t>
            </w:r>
            <w:r w:rsidRPr="00077DD6">
              <w:rPr>
                <w:b/>
                <w:sz w:val="18"/>
                <w:lang w:val="en-GB" w:eastAsia="en-GB"/>
              </w:rPr>
              <w:t>(35),</w:t>
            </w:r>
            <w:r w:rsidRPr="00077DD6">
              <w:rPr>
                <w:sz w:val="18"/>
                <w:lang w:val="en-GB" w:eastAsia="en-GB"/>
              </w:rPr>
              <w:t xml:space="preserve"> ŠENKEŘÍK, </w:t>
            </w:r>
            <w:r w:rsidRPr="00077DD6">
              <w:rPr>
                <w:bCs/>
                <w:sz w:val="18"/>
                <w:lang w:val="en-GB" w:eastAsia="en-GB"/>
              </w:rPr>
              <w:t>Roman</w:t>
            </w:r>
            <w:r w:rsidRPr="00077DD6">
              <w:rPr>
                <w:sz w:val="18"/>
                <w:lang w:val="en-GB" w:eastAsia="en-GB"/>
              </w:rPr>
              <w:t xml:space="preserve">. Elliott waves classification by means of neural and pseudo neural networks. </w:t>
            </w:r>
            <w:r w:rsidRPr="00077DD6">
              <w:rPr>
                <w:i/>
                <w:iCs/>
                <w:sz w:val="18"/>
                <w:lang w:val="en-GB" w:eastAsia="en-GB"/>
              </w:rPr>
              <w:t>Soft computing</w:t>
            </w:r>
            <w:r w:rsidRPr="00077DD6">
              <w:rPr>
                <w:sz w:val="18"/>
                <w:lang w:val="en-GB" w:eastAsia="en-GB"/>
              </w:rPr>
              <w:t>, 2018, roč. 22, č. 6, s. 1803-1813. ISSN 1432-7643</w:t>
            </w:r>
          </w:p>
          <w:p w14:paraId="22D869A7" w14:textId="77777777" w:rsidR="00B64E36" w:rsidRPr="00077DD6" w:rsidRDefault="00B64E36" w:rsidP="007755BB">
            <w:pPr>
              <w:rPr>
                <w:sz w:val="18"/>
                <w:lang w:val="en-GB"/>
              </w:rPr>
            </w:pPr>
            <w:r w:rsidRPr="00077DD6">
              <w:rPr>
                <w:b/>
                <w:bCs/>
                <w:sz w:val="18"/>
                <w:lang w:val="en-GB" w:eastAsia="en-GB"/>
              </w:rPr>
              <w:t>KOMÍNKOVÁ OPLATKOVÁ</w:t>
            </w:r>
            <w:r w:rsidRPr="00077DD6">
              <w:rPr>
                <w:b/>
                <w:sz w:val="18"/>
                <w:lang w:val="en-GB" w:eastAsia="en-GB"/>
              </w:rPr>
              <w:t xml:space="preserve">, </w:t>
            </w:r>
            <w:r w:rsidRPr="00077DD6">
              <w:rPr>
                <w:b/>
                <w:bCs/>
                <w:sz w:val="18"/>
                <w:lang w:val="en-GB" w:eastAsia="en-GB"/>
              </w:rPr>
              <w:t>Zuzana</w:t>
            </w:r>
            <w:r w:rsidRPr="00077DD6">
              <w:rPr>
                <w:b/>
                <w:sz w:val="18"/>
                <w:lang w:val="en-GB" w:eastAsia="en-GB"/>
              </w:rPr>
              <w:t>(60),</w:t>
            </w:r>
            <w:r w:rsidRPr="00077DD6">
              <w:rPr>
                <w:sz w:val="18"/>
                <w:lang w:val="en-GB"/>
              </w:rPr>
              <w:t xml:space="preserve"> </w:t>
            </w:r>
            <w:r w:rsidRPr="00077DD6">
              <w:rPr>
                <w:sz w:val="18"/>
                <w:lang w:val="en-GB" w:eastAsia="en-GB"/>
              </w:rPr>
              <w:t>ŠENKEŘÍK</w:t>
            </w:r>
            <w:r w:rsidRPr="00077DD6">
              <w:rPr>
                <w:sz w:val="18"/>
                <w:lang w:val="en-GB"/>
              </w:rPr>
              <w:t xml:space="preserve">, </w:t>
            </w:r>
            <w:r w:rsidRPr="00077DD6">
              <w:rPr>
                <w:bCs/>
                <w:sz w:val="18"/>
                <w:lang w:val="en-GB"/>
              </w:rPr>
              <w:t>Roman</w:t>
            </w:r>
            <w:r w:rsidRPr="00077DD6">
              <w:rPr>
                <w:sz w:val="18"/>
                <w:lang w:val="en-GB"/>
              </w:rPr>
              <w:t xml:space="preserve">. Control Law and Pseudo Neural Networks Synthesized by Evolutionary Symbolic Regression Technique. In Al-Begain, Khalid; Bargiela, Andrzej. </w:t>
            </w:r>
            <w:r w:rsidRPr="00077DD6">
              <w:rPr>
                <w:i/>
                <w:iCs/>
                <w:sz w:val="18"/>
                <w:lang w:val="en-GB"/>
              </w:rPr>
              <w:t>Seminal Contributions to Modelling and Simulation: 30 Years of the European Council of Modelling and Simulation</w:t>
            </w:r>
            <w:r w:rsidRPr="00077DD6">
              <w:rPr>
                <w:sz w:val="18"/>
                <w:lang w:val="en-GB"/>
              </w:rPr>
              <w:t xml:space="preserve">. Basel : Springer International Publishing AG, 2016, s. 91-113. ISBN 978-3-319-33785-2. </w:t>
            </w:r>
          </w:p>
          <w:p w14:paraId="6359F8EB" w14:textId="77777777" w:rsidR="00B64E36" w:rsidRPr="004A6A1E" w:rsidRDefault="00B64E36" w:rsidP="007755BB">
            <w:pPr>
              <w:rPr>
                <w:lang w:val="en-GB"/>
              </w:rPr>
            </w:pPr>
            <w:r w:rsidRPr="00077DD6">
              <w:rPr>
                <w:bCs/>
                <w:sz w:val="18"/>
                <w:lang w:val="en-GB"/>
              </w:rPr>
              <w:t>AFFUL-DADZIE</w:t>
            </w:r>
            <w:r w:rsidRPr="00077DD6">
              <w:rPr>
                <w:sz w:val="18"/>
                <w:lang w:val="en-GB"/>
              </w:rPr>
              <w:t xml:space="preserve">, </w:t>
            </w:r>
            <w:r w:rsidRPr="00077DD6">
              <w:rPr>
                <w:bCs/>
                <w:sz w:val="18"/>
                <w:lang w:val="en-GB"/>
              </w:rPr>
              <w:t>Eric</w:t>
            </w:r>
            <w:r w:rsidRPr="00077DD6">
              <w:rPr>
                <w:sz w:val="18"/>
                <w:lang w:val="en-GB"/>
              </w:rPr>
              <w:t xml:space="preserve">, </w:t>
            </w:r>
            <w:r w:rsidRPr="00077DD6">
              <w:rPr>
                <w:b/>
                <w:bCs/>
                <w:sz w:val="18"/>
                <w:lang w:val="en-GB" w:eastAsia="en-GB"/>
              </w:rPr>
              <w:t>KOMÍNKOVÁ OPLATKOVÁ</w:t>
            </w:r>
            <w:r w:rsidRPr="00077DD6">
              <w:rPr>
                <w:b/>
                <w:sz w:val="18"/>
                <w:lang w:val="en-GB" w:eastAsia="en-GB"/>
              </w:rPr>
              <w:t xml:space="preserve">, </w:t>
            </w:r>
            <w:r w:rsidRPr="00077DD6">
              <w:rPr>
                <w:b/>
                <w:bCs/>
                <w:sz w:val="18"/>
                <w:lang w:val="en-GB" w:eastAsia="en-GB"/>
              </w:rPr>
              <w:t>Zuzana</w:t>
            </w:r>
            <w:r w:rsidRPr="00077DD6">
              <w:rPr>
                <w:b/>
                <w:sz w:val="18"/>
                <w:lang w:val="en-GB" w:eastAsia="en-GB"/>
              </w:rPr>
              <w:t>(20),</w:t>
            </w:r>
            <w:r w:rsidRPr="00077DD6">
              <w:rPr>
                <w:sz w:val="18"/>
                <w:lang w:val="en-GB"/>
              </w:rPr>
              <w:t xml:space="preserve"> </w:t>
            </w:r>
            <w:r w:rsidRPr="00077DD6">
              <w:rPr>
                <w:bCs/>
                <w:sz w:val="18"/>
                <w:lang w:val="en-GB"/>
              </w:rPr>
              <w:t>BELTRÁN PRIETO</w:t>
            </w:r>
            <w:r w:rsidRPr="00077DD6">
              <w:rPr>
                <w:sz w:val="18"/>
                <w:lang w:val="en-GB"/>
              </w:rPr>
              <w:t xml:space="preserve">, </w:t>
            </w:r>
            <w:r w:rsidRPr="00077DD6">
              <w:rPr>
                <w:bCs/>
                <w:sz w:val="18"/>
                <w:lang w:val="en-GB"/>
              </w:rPr>
              <w:t>Luis Antonio</w:t>
            </w:r>
            <w:r w:rsidRPr="00077DD6">
              <w:rPr>
                <w:sz w:val="18"/>
                <w:lang w:val="en-GB"/>
              </w:rPr>
              <w:t xml:space="preserve">. Comparative State-of-the-Art Survey of Classical Fuzzy Set and Intuitionistic Fuzzy Sets in Multi-Criteria Decision Making. </w:t>
            </w:r>
            <w:r w:rsidRPr="00077DD6">
              <w:rPr>
                <w:i/>
                <w:iCs/>
                <w:sz w:val="18"/>
                <w:lang w:val="en-GB"/>
              </w:rPr>
              <w:t>International Journal of Fuzzy Systems</w:t>
            </w:r>
            <w:r w:rsidRPr="00077DD6">
              <w:rPr>
                <w:sz w:val="18"/>
                <w:lang w:val="en-GB"/>
              </w:rPr>
              <w:t xml:space="preserve">, 2017, roč. 19, č. 3, s. 726-738. ISSN 1562-2479. </w:t>
            </w:r>
          </w:p>
        </w:tc>
      </w:tr>
      <w:tr w:rsidR="00B64E36" w14:paraId="134E4514" w14:textId="77777777" w:rsidTr="007755BB">
        <w:trPr>
          <w:trHeight w:val="250"/>
        </w:trPr>
        <w:tc>
          <w:tcPr>
            <w:tcW w:w="9859" w:type="dxa"/>
            <w:gridSpan w:val="11"/>
            <w:shd w:val="clear" w:color="auto" w:fill="F7CAAC"/>
          </w:tcPr>
          <w:p w14:paraId="155C5C51" w14:textId="77777777" w:rsidR="00B64E36" w:rsidRDefault="00B64E36" w:rsidP="007755BB">
            <w:pPr>
              <w:rPr>
                <w:b/>
              </w:rPr>
            </w:pPr>
            <w:r>
              <w:rPr>
                <w:b/>
              </w:rPr>
              <w:t>Působení v zahraničí</w:t>
            </w:r>
          </w:p>
        </w:tc>
      </w:tr>
      <w:tr w:rsidR="00B64E36" w14:paraId="18BC43FE" w14:textId="77777777" w:rsidTr="007755BB">
        <w:trPr>
          <w:trHeight w:val="328"/>
        </w:trPr>
        <w:tc>
          <w:tcPr>
            <w:tcW w:w="9859" w:type="dxa"/>
            <w:gridSpan w:val="11"/>
          </w:tcPr>
          <w:p w14:paraId="3CBCC5D7" w14:textId="45CF5186" w:rsidR="00B64E36" w:rsidRPr="004413DC" w:rsidRDefault="00B64E36" w:rsidP="007755BB">
            <w:pPr>
              <w:rPr>
                <w:lang w:val="sk-SK"/>
              </w:rPr>
            </w:pPr>
            <w:r>
              <w:rPr>
                <w:lang w:val="sk-SK"/>
              </w:rPr>
              <w:t xml:space="preserve">10 </w:t>
            </w:r>
            <w:r>
              <w:t>- 12/</w:t>
            </w:r>
            <w:r w:rsidRPr="004413DC">
              <w:rPr>
                <w:lang w:val="sk-SK"/>
              </w:rPr>
              <w:t xml:space="preserve"> 2002</w:t>
            </w:r>
            <w:r>
              <w:rPr>
                <w:lang w:val="sk-SK"/>
              </w:rPr>
              <w:t>:</w:t>
            </w:r>
            <w:r w:rsidRPr="004413DC">
              <w:rPr>
                <w:lang w:val="sk-SK"/>
              </w:rPr>
              <w:t xml:space="preserve"> Stipendijní pobyt v rámci programu </w:t>
            </w:r>
            <w:r>
              <w:rPr>
                <w:lang w:val="sk-SK"/>
              </w:rPr>
              <w:t>Erasmus</w:t>
            </w:r>
            <w:r w:rsidRPr="004413DC">
              <w:rPr>
                <w:lang w:val="sk-SK"/>
              </w:rPr>
              <w:t xml:space="preserve"> na The Open University, Oxford Research Unit, Oxford, Velká Británie</w:t>
            </w:r>
            <w:ins w:id="1369" w:author="Zuzka" w:date="2018-11-16T10:35:00Z">
              <w:r w:rsidR="00292F50">
                <w:rPr>
                  <w:lang w:val="sk-SK"/>
                </w:rPr>
                <w:t>.</w:t>
              </w:r>
            </w:ins>
            <w:ins w:id="1370" w:author="Zuzka" w:date="2018-11-16T10:34:00Z">
              <w:r w:rsidR="00292F50">
                <w:rPr>
                  <w:lang w:val="sk-SK"/>
                </w:rPr>
                <w:t xml:space="preserve"> (3 měsíce)</w:t>
              </w:r>
            </w:ins>
            <w:r w:rsidRPr="004413DC">
              <w:rPr>
                <w:lang w:val="sk-SK"/>
              </w:rPr>
              <w:t>.</w:t>
            </w:r>
          </w:p>
          <w:p w14:paraId="30FE9E13" w14:textId="0FC2F8CC" w:rsidR="00B64E36" w:rsidDel="00292F50" w:rsidRDefault="00B64E36" w:rsidP="007755BB">
            <w:pPr>
              <w:rPr>
                <w:del w:id="1371" w:author="Zuzka" w:date="2018-11-16T10:34:00Z"/>
                <w:lang w:val="sk-SK"/>
              </w:rPr>
            </w:pPr>
            <w:r w:rsidRPr="009D3BE2">
              <w:rPr>
                <w:lang w:val="sk-SK"/>
              </w:rPr>
              <w:t>04 – 06/2004:</w:t>
            </w:r>
            <w:r>
              <w:rPr>
                <w:lang w:val="sk-SK"/>
              </w:rPr>
              <w:t xml:space="preserve"> </w:t>
            </w:r>
            <w:r w:rsidRPr="004413DC">
              <w:rPr>
                <w:lang w:val="sk-SK"/>
              </w:rPr>
              <w:t>Stipendijní pobyt v rámci programu Nonlinear and adaptive control, Politecnico di Milano, Milano, Itálie</w:t>
            </w:r>
            <w:r>
              <w:rPr>
                <w:lang w:val="sk-SK"/>
              </w:rPr>
              <w:t>.</w:t>
            </w:r>
            <w:ins w:id="1372" w:author="Zuzka" w:date="2018-11-16T10:35:00Z">
              <w:r w:rsidR="00292F50">
                <w:rPr>
                  <w:lang w:val="sk-SK"/>
                </w:rPr>
                <w:t xml:space="preserve"> (3 měsíce)</w:t>
              </w:r>
            </w:ins>
          </w:p>
          <w:p w14:paraId="330317FE" w14:textId="3DB6554D" w:rsidR="00B64E36" w:rsidRPr="003232CF" w:rsidRDefault="00B64E36" w:rsidP="007755BB">
            <w:pPr>
              <w:rPr>
                <w:lang w:val="sk-SK"/>
              </w:rPr>
            </w:pPr>
            <w:del w:id="1373" w:author="Zuzka" w:date="2018-11-16T10:34:00Z">
              <w:r w:rsidDel="00292F50">
                <w:rPr>
                  <w:lang w:val="sk-SK"/>
                </w:rPr>
                <w:delText>2004 – dosud: Přes 20 týdenních výukových pobytů na evropských univerzitách v rámci programu Erasmus / Erasmus+</w:delText>
              </w:r>
            </w:del>
          </w:p>
        </w:tc>
      </w:tr>
      <w:tr w:rsidR="00B64E36" w14:paraId="1F243121" w14:textId="77777777" w:rsidTr="007755BB">
        <w:trPr>
          <w:cantSplit/>
          <w:trHeight w:val="470"/>
        </w:trPr>
        <w:tc>
          <w:tcPr>
            <w:tcW w:w="2518" w:type="dxa"/>
            <w:shd w:val="clear" w:color="auto" w:fill="F7CAAC"/>
          </w:tcPr>
          <w:p w14:paraId="09891D27" w14:textId="77777777" w:rsidR="00B64E36" w:rsidRDefault="00B64E36" w:rsidP="007755BB">
            <w:pPr>
              <w:jc w:val="both"/>
              <w:rPr>
                <w:b/>
              </w:rPr>
            </w:pPr>
            <w:r>
              <w:rPr>
                <w:b/>
              </w:rPr>
              <w:t xml:space="preserve">Podpis </w:t>
            </w:r>
          </w:p>
        </w:tc>
        <w:tc>
          <w:tcPr>
            <w:tcW w:w="4536" w:type="dxa"/>
            <w:gridSpan w:val="5"/>
          </w:tcPr>
          <w:p w14:paraId="6C300548" w14:textId="77777777" w:rsidR="00B64E36" w:rsidRDefault="00B64E36" w:rsidP="007755BB">
            <w:pPr>
              <w:jc w:val="both"/>
            </w:pPr>
          </w:p>
        </w:tc>
        <w:tc>
          <w:tcPr>
            <w:tcW w:w="786" w:type="dxa"/>
            <w:gridSpan w:val="2"/>
            <w:shd w:val="clear" w:color="auto" w:fill="F7CAAC"/>
          </w:tcPr>
          <w:p w14:paraId="09478A21" w14:textId="77777777" w:rsidR="00B64E36" w:rsidRDefault="00B64E36" w:rsidP="007755BB">
            <w:pPr>
              <w:jc w:val="both"/>
            </w:pPr>
            <w:r>
              <w:rPr>
                <w:b/>
              </w:rPr>
              <w:t>datum</w:t>
            </w:r>
          </w:p>
        </w:tc>
        <w:tc>
          <w:tcPr>
            <w:tcW w:w="2019" w:type="dxa"/>
            <w:gridSpan w:val="3"/>
          </w:tcPr>
          <w:p w14:paraId="188AC7EB" w14:textId="245E2D41" w:rsidR="00B64E36" w:rsidRDefault="00292F50" w:rsidP="007755BB">
            <w:pPr>
              <w:jc w:val="both"/>
            </w:pPr>
            <w:ins w:id="1374" w:author="Zuzka" w:date="2018-11-16T10:35:00Z">
              <w:r>
                <w:t>16</w:t>
              </w:r>
            </w:ins>
            <w:del w:id="1375" w:author="Zuzka" w:date="2018-11-16T10:35:00Z">
              <w:r w:rsidR="00B64E36" w:rsidDel="00292F50">
                <w:delText>28</w:delText>
              </w:r>
            </w:del>
            <w:r w:rsidR="00B64E36">
              <w:t xml:space="preserve">. </w:t>
            </w:r>
            <w:ins w:id="1376" w:author="Zuzka" w:date="2018-11-16T10:35:00Z">
              <w:r>
                <w:t>11</w:t>
              </w:r>
            </w:ins>
            <w:del w:id="1377" w:author="Zuzka" w:date="2018-11-16T10:35:00Z">
              <w:r w:rsidR="00B64E36" w:rsidDel="00292F50">
                <w:delText>8</w:delText>
              </w:r>
            </w:del>
            <w:r w:rsidR="00B64E36">
              <w:t>. 2018</w:t>
            </w:r>
          </w:p>
        </w:tc>
      </w:tr>
      <w:tr w:rsidR="00B64E36" w14:paraId="4B96FA24" w14:textId="77777777" w:rsidTr="007755BB">
        <w:tc>
          <w:tcPr>
            <w:tcW w:w="9859" w:type="dxa"/>
            <w:gridSpan w:val="11"/>
            <w:tcBorders>
              <w:bottom w:val="double" w:sz="4" w:space="0" w:color="auto"/>
            </w:tcBorders>
            <w:shd w:val="clear" w:color="auto" w:fill="BDD6EE"/>
          </w:tcPr>
          <w:p w14:paraId="4A7D7FA7" w14:textId="3B2D7889" w:rsidR="00B64E36" w:rsidRDefault="00B64E36" w:rsidP="007755BB">
            <w:pPr>
              <w:tabs>
                <w:tab w:val="right" w:pos="941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2AC0B3CC" w14:textId="77777777" w:rsidTr="007755BB">
        <w:tc>
          <w:tcPr>
            <w:tcW w:w="2518" w:type="dxa"/>
            <w:tcBorders>
              <w:top w:val="double" w:sz="4" w:space="0" w:color="auto"/>
            </w:tcBorders>
            <w:shd w:val="clear" w:color="auto" w:fill="F7CAAC"/>
          </w:tcPr>
          <w:p w14:paraId="7A071410" w14:textId="77777777" w:rsidR="00B64E36" w:rsidRDefault="00B64E36" w:rsidP="007755BB">
            <w:pPr>
              <w:jc w:val="both"/>
              <w:rPr>
                <w:b/>
              </w:rPr>
            </w:pPr>
            <w:r>
              <w:rPr>
                <w:b/>
              </w:rPr>
              <w:t>Vysoká škola</w:t>
            </w:r>
          </w:p>
        </w:tc>
        <w:tc>
          <w:tcPr>
            <w:tcW w:w="7341" w:type="dxa"/>
            <w:gridSpan w:val="10"/>
          </w:tcPr>
          <w:p w14:paraId="7C99939C" w14:textId="77777777" w:rsidR="00B64E36" w:rsidRDefault="00B64E36" w:rsidP="007755BB">
            <w:pPr>
              <w:jc w:val="both"/>
            </w:pPr>
            <w:r>
              <w:t>Univerzita Tomáše Bati ve Zlíně</w:t>
            </w:r>
          </w:p>
        </w:tc>
      </w:tr>
      <w:tr w:rsidR="00B64E36" w14:paraId="001A9687" w14:textId="77777777" w:rsidTr="007755BB">
        <w:tc>
          <w:tcPr>
            <w:tcW w:w="2518" w:type="dxa"/>
            <w:shd w:val="clear" w:color="auto" w:fill="F7CAAC"/>
          </w:tcPr>
          <w:p w14:paraId="3DBE50C8" w14:textId="77777777" w:rsidR="00B64E36" w:rsidRDefault="00B64E36" w:rsidP="007755BB">
            <w:pPr>
              <w:jc w:val="both"/>
              <w:rPr>
                <w:b/>
              </w:rPr>
            </w:pPr>
            <w:r>
              <w:rPr>
                <w:b/>
              </w:rPr>
              <w:t>Součást vysoké školy</w:t>
            </w:r>
          </w:p>
        </w:tc>
        <w:tc>
          <w:tcPr>
            <w:tcW w:w="7341" w:type="dxa"/>
            <w:gridSpan w:val="10"/>
          </w:tcPr>
          <w:p w14:paraId="492DE0EC" w14:textId="77777777" w:rsidR="00B64E36" w:rsidRDefault="00B64E36" w:rsidP="007755BB">
            <w:pPr>
              <w:jc w:val="both"/>
            </w:pPr>
            <w:r>
              <w:t>Fakulta aplikované informatiky</w:t>
            </w:r>
          </w:p>
        </w:tc>
      </w:tr>
      <w:tr w:rsidR="00B64E36" w14:paraId="4119B500" w14:textId="77777777" w:rsidTr="007755BB">
        <w:tc>
          <w:tcPr>
            <w:tcW w:w="2518" w:type="dxa"/>
            <w:shd w:val="clear" w:color="auto" w:fill="F7CAAC"/>
          </w:tcPr>
          <w:p w14:paraId="170D75E3" w14:textId="77777777" w:rsidR="00B64E36" w:rsidRDefault="00B64E36" w:rsidP="007755BB">
            <w:pPr>
              <w:jc w:val="both"/>
              <w:rPr>
                <w:b/>
              </w:rPr>
            </w:pPr>
            <w:r>
              <w:rPr>
                <w:b/>
              </w:rPr>
              <w:t>Název studijního programu</w:t>
            </w:r>
          </w:p>
        </w:tc>
        <w:tc>
          <w:tcPr>
            <w:tcW w:w="7341" w:type="dxa"/>
            <w:gridSpan w:val="10"/>
          </w:tcPr>
          <w:p w14:paraId="7A704BD2" w14:textId="77777777" w:rsidR="00B64E36" w:rsidRDefault="00B64E36" w:rsidP="007755BB">
            <w:pPr>
              <w:jc w:val="both"/>
            </w:pPr>
            <w:r>
              <w:t>Softwarové inženýrství</w:t>
            </w:r>
          </w:p>
        </w:tc>
      </w:tr>
      <w:tr w:rsidR="00B64E36" w14:paraId="5B931918" w14:textId="77777777" w:rsidTr="007755BB">
        <w:tc>
          <w:tcPr>
            <w:tcW w:w="2518" w:type="dxa"/>
            <w:shd w:val="clear" w:color="auto" w:fill="F7CAAC"/>
          </w:tcPr>
          <w:p w14:paraId="12419AD8" w14:textId="77777777" w:rsidR="00B64E36" w:rsidRDefault="00B64E36" w:rsidP="007755BB">
            <w:pPr>
              <w:jc w:val="both"/>
              <w:rPr>
                <w:b/>
              </w:rPr>
            </w:pPr>
            <w:r>
              <w:rPr>
                <w:b/>
              </w:rPr>
              <w:t>Jméno a příjmení</w:t>
            </w:r>
          </w:p>
        </w:tc>
        <w:tc>
          <w:tcPr>
            <w:tcW w:w="4536" w:type="dxa"/>
            <w:gridSpan w:val="5"/>
          </w:tcPr>
          <w:p w14:paraId="79DDFBC6" w14:textId="77777777" w:rsidR="00B64E36" w:rsidRDefault="00B64E36" w:rsidP="007755BB">
            <w:pPr>
              <w:jc w:val="both"/>
            </w:pPr>
            <w:r>
              <w:t xml:space="preserve">Erik </w:t>
            </w:r>
            <w:bookmarkStart w:id="1378" w:name="aKral"/>
            <w:r>
              <w:t>Král</w:t>
            </w:r>
            <w:bookmarkEnd w:id="1378"/>
          </w:p>
        </w:tc>
        <w:tc>
          <w:tcPr>
            <w:tcW w:w="709" w:type="dxa"/>
            <w:shd w:val="clear" w:color="auto" w:fill="F7CAAC"/>
          </w:tcPr>
          <w:p w14:paraId="5410DAAE" w14:textId="77777777" w:rsidR="00B64E36" w:rsidRDefault="00B64E36" w:rsidP="007755BB">
            <w:pPr>
              <w:jc w:val="both"/>
              <w:rPr>
                <w:b/>
              </w:rPr>
            </w:pPr>
            <w:r>
              <w:rPr>
                <w:b/>
              </w:rPr>
              <w:t>Tituly</w:t>
            </w:r>
          </w:p>
        </w:tc>
        <w:tc>
          <w:tcPr>
            <w:tcW w:w="2096" w:type="dxa"/>
            <w:gridSpan w:val="4"/>
          </w:tcPr>
          <w:p w14:paraId="25A239E0" w14:textId="77777777" w:rsidR="00B64E36" w:rsidRDefault="00B64E36" w:rsidP="007755BB">
            <w:pPr>
              <w:jc w:val="both"/>
            </w:pPr>
            <w:r>
              <w:t>Ing. et Ing., Ph.D.</w:t>
            </w:r>
          </w:p>
        </w:tc>
      </w:tr>
      <w:tr w:rsidR="00B64E36" w14:paraId="3C21D65E" w14:textId="77777777" w:rsidTr="007755BB">
        <w:tc>
          <w:tcPr>
            <w:tcW w:w="2518" w:type="dxa"/>
            <w:shd w:val="clear" w:color="auto" w:fill="F7CAAC"/>
          </w:tcPr>
          <w:p w14:paraId="35369BF0" w14:textId="77777777" w:rsidR="00B64E36" w:rsidRDefault="00B64E36" w:rsidP="007755BB">
            <w:pPr>
              <w:jc w:val="both"/>
              <w:rPr>
                <w:b/>
              </w:rPr>
            </w:pPr>
            <w:r>
              <w:rPr>
                <w:b/>
              </w:rPr>
              <w:t>Rok narození</w:t>
            </w:r>
          </w:p>
        </w:tc>
        <w:tc>
          <w:tcPr>
            <w:tcW w:w="829" w:type="dxa"/>
          </w:tcPr>
          <w:p w14:paraId="0B092773" w14:textId="77777777" w:rsidR="00B64E36" w:rsidRDefault="00B64E36" w:rsidP="007755BB">
            <w:pPr>
              <w:jc w:val="both"/>
            </w:pPr>
            <w:r>
              <w:t>1977</w:t>
            </w:r>
          </w:p>
        </w:tc>
        <w:tc>
          <w:tcPr>
            <w:tcW w:w="1721" w:type="dxa"/>
            <w:shd w:val="clear" w:color="auto" w:fill="F7CAAC"/>
          </w:tcPr>
          <w:p w14:paraId="793B1169" w14:textId="77777777" w:rsidR="00B64E36" w:rsidRDefault="00B64E36" w:rsidP="007755BB">
            <w:pPr>
              <w:jc w:val="both"/>
              <w:rPr>
                <w:b/>
              </w:rPr>
            </w:pPr>
            <w:r>
              <w:rPr>
                <w:b/>
              </w:rPr>
              <w:t>typ vztahu k VŠ</w:t>
            </w:r>
          </w:p>
        </w:tc>
        <w:tc>
          <w:tcPr>
            <w:tcW w:w="992" w:type="dxa"/>
            <w:gridSpan w:val="2"/>
          </w:tcPr>
          <w:p w14:paraId="6A17D08B" w14:textId="77777777" w:rsidR="00B64E36" w:rsidRDefault="00B64E36" w:rsidP="007755BB">
            <w:pPr>
              <w:jc w:val="both"/>
            </w:pPr>
            <w:r>
              <w:t>pp.</w:t>
            </w:r>
          </w:p>
        </w:tc>
        <w:tc>
          <w:tcPr>
            <w:tcW w:w="994" w:type="dxa"/>
            <w:shd w:val="clear" w:color="auto" w:fill="F7CAAC"/>
          </w:tcPr>
          <w:p w14:paraId="2EA857D0" w14:textId="77777777" w:rsidR="00B64E36" w:rsidRDefault="00B64E36" w:rsidP="007755BB">
            <w:pPr>
              <w:jc w:val="both"/>
              <w:rPr>
                <w:b/>
              </w:rPr>
            </w:pPr>
            <w:r>
              <w:rPr>
                <w:b/>
              </w:rPr>
              <w:t>rozsah</w:t>
            </w:r>
          </w:p>
        </w:tc>
        <w:tc>
          <w:tcPr>
            <w:tcW w:w="709" w:type="dxa"/>
          </w:tcPr>
          <w:p w14:paraId="0B3D8EF2" w14:textId="77777777" w:rsidR="00B64E36" w:rsidRDefault="00B64E36" w:rsidP="007755BB">
            <w:pPr>
              <w:jc w:val="both"/>
            </w:pPr>
            <w:r>
              <w:t>40</w:t>
            </w:r>
          </w:p>
        </w:tc>
        <w:tc>
          <w:tcPr>
            <w:tcW w:w="709" w:type="dxa"/>
            <w:gridSpan w:val="2"/>
            <w:shd w:val="clear" w:color="auto" w:fill="F7CAAC"/>
          </w:tcPr>
          <w:p w14:paraId="53A19F39" w14:textId="77777777" w:rsidR="00B64E36" w:rsidRDefault="00B64E36" w:rsidP="007755BB">
            <w:pPr>
              <w:jc w:val="both"/>
              <w:rPr>
                <w:b/>
              </w:rPr>
            </w:pPr>
            <w:r>
              <w:rPr>
                <w:b/>
              </w:rPr>
              <w:t>do kdy</w:t>
            </w:r>
          </w:p>
        </w:tc>
        <w:tc>
          <w:tcPr>
            <w:tcW w:w="1387" w:type="dxa"/>
            <w:gridSpan w:val="2"/>
          </w:tcPr>
          <w:p w14:paraId="7A662838" w14:textId="77777777" w:rsidR="00B64E36" w:rsidRDefault="00B64E36" w:rsidP="007755BB">
            <w:pPr>
              <w:jc w:val="both"/>
            </w:pPr>
            <w:r>
              <w:t>N</w:t>
            </w:r>
          </w:p>
        </w:tc>
      </w:tr>
      <w:tr w:rsidR="00B64E36" w14:paraId="30EE468C" w14:textId="77777777" w:rsidTr="007755BB">
        <w:tc>
          <w:tcPr>
            <w:tcW w:w="5068" w:type="dxa"/>
            <w:gridSpan w:val="3"/>
            <w:shd w:val="clear" w:color="auto" w:fill="F7CAAC"/>
          </w:tcPr>
          <w:p w14:paraId="7929AEE2" w14:textId="77777777" w:rsidR="00B64E36" w:rsidRDefault="00B64E36" w:rsidP="007755BB">
            <w:pPr>
              <w:jc w:val="both"/>
              <w:rPr>
                <w:b/>
              </w:rPr>
            </w:pPr>
            <w:r>
              <w:rPr>
                <w:b/>
              </w:rPr>
              <w:t>Typ vztahu na součásti VŠ, která uskutečňuje st. program</w:t>
            </w:r>
          </w:p>
        </w:tc>
        <w:tc>
          <w:tcPr>
            <w:tcW w:w="992" w:type="dxa"/>
            <w:gridSpan w:val="2"/>
          </w:tcPr>
          <w:p w14:paraId="4F271308" w14:textId="77777777" w:rsidR="00B64E36" w:rsidRDefault="00B64E36" w:rsidP="007755BB">
            <w:pPr>
              <w:jc w:val="both"/>
            </w:pPr>
            <w:del w:id="1379" w:author="Zuzka" w:date="2018-11-12T22:43:00Z">
              <w:r w:rsidDel="00901E07">
                <w:delText>pp.</w:delText>
              </w:r>
            </w:del>
          </w:p>
        </w:tc>
        <w:tc>
          <w:tcPr>
            <w:tcW w:w="994" w:type="dxa"/>
            <w:shd w:val="clear" w:color="auto" w:fill="F7CAAC"/>
          </w:tcPr>
          <w:p w14:paraId="2911E85C" w14:textId="77777777" w:rsidR="00B64E36" w:rsidRDefault="00B64E36" w:rsidP="007755BB">
            <w:pPr>
              <w:jc w:val="both"/>
              <w:rPr>
                <w:b/>
              </w:rPr>
            </w:pPr>
            <w:r>
              <w:rPr>
                <w:b/>
              </w:rPr>
              <w:t>rozsah</w:t>
            </w:r>
          </w:p>
        </w:tc>
        <w:tc>
          <w:tcPr>
            <w:tcW w:w="709" w:type="dxa"/>
          </w:tcPr>
          <w:p w14:paraId="2F0BCBB8" w14:textId="77777777" w:rsidR="00B64E36" w:rsidRDefault="00B64E36" w:rsidP="007755BB">
            <w:pPr>
              <w:jc w:val="both"/>
            </w:pPr>
            <w:del w:id="1380" w:author="Zuzka" w:date="2018-11-12T22:43:00Z">
              <w:r w:rsidDel="00901E07">
                <w:delText>40</w:delText>
              </w:r>
            </w:del>
          </w:p>
        </w:tc>
        <w:tc>
          <w:tcPr>
            <w:tcW w:w="709" w:type="dxa"/>
            <w:gridSpan w:val="2"/>
            <w:shd w:val="clear" w:color="auto" w:fill="F7CAAC"/>
          </w:tcPr>
          <w:p w14:paraId="72931175" w14:textId="77777777" w:rsidR="00B64E36" w:rsidRDefault="00B64E36" w:rsidP="007755BB">
            <w:pPr>
              <w:jc w:val="both"/>
              <w:rPr>
                <w:b/>
              </w:rPr>
            </w:pPr>
            <w:r>
              <w:rPr>
                <w:b/>
              </w:rPr>
              <w:t>do kdy</w:t>
            </w:r>
          </w:p>
        </w:tc>
        <w:tc>
          <w:tcPr>
            <w:tcW w:w="1387" w:type="dxa"/>
            <w:gridSpan w:val="2"/>
          </w:tcPr>
          <w:p w14:paraId="0F119783" w14:textId="77777777" w:rsidR="00B64E36" w:rsidRDefault="00B64E36" w:rsidP="007755BB">
            <w:pPr>
              <w:jc w:val="both"/>
            </w:pPr>
            <w:del w:id="1381" w:author="Zuzka" w:date="2018-11-12T22:43:00Z">
              <w:r w:rsidDel="00901E07">
                <w:delText>N</w:delText>
              </w:r>
            </w:del>
          </w:p>
        </w:tc>
      </w:tr>
      <w:tr w:rsidR="00B64E36" w14:paraId="4F3CC646" w14:textId="77777777" w:rsidTr="007755BB">
        <w:tc>
          <w:tcPr>
            <w:tcW w:w="6060" w:type="dxa"/>
            <w:gridSpan w:val="5"/>
            <w:shd w:val="clear" w:color="auto" w:fill="F7CAAC"/>
          </w:tcPr>
          <w:p w14:paraId="4015270D"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0687EE6D" w14:textId="77777777" w:rsidR="00B64E36" w:rsidRDefault="00B64E36" w:rsidP="007755BB">
            <w:pPr>
              <w:jc w:val="both"/>
              <w:rPr>
                <w:b/>
              </w:rPr>
            </w:pPr>
            <w:r>
              <w:rPr>
                <w:b/>
              </w:rPr>
              <w:t>typ prac. vztahu</w:t>
            </w:r>
          </w:p>
        </w:tc>
        <w:tc>
          <w:tcPr>
            <w:tcW w:w="2096" w:type="dxa"/>
            <w:gridSpan w:val="4"/>
            <w:shd w:val="clear" w:color="auto" w:fill="F7CAAC"/>
          </w:tcPr>
          <w:p w14:paraId="27D270C4" w14:textId="77777777" w:rsidR="00B64E36" w:rsidRDefault="00B64E36" w:rsidP="007755BB">
            <w:pPr>
              <w:jc w:val="both"/>
              <w:rPr>
                <w:b/>
              </w:rPr>
            </w:pPr>
            <w:r>
              <w:rPr>
                <w:b/>
              </w:rPr>
              <w:t>rozsah</w:t>
            </w:r>
          </w:p>
        </w:tc>
      </w:tr>
      <w:tr w:rsidR="00B64E36" w14:paraId="7E2BA276" w14:textId="77777777" w:rsidTr="007755BB">
        <w:tc>
          <w:tcPr>
            <w:tcW w:w="6060" w:type="dxa"/>
            <w:gridSpan w:val="5"/>
          </w:tcPr>
          <w:p w14:paraId="698F58AC" w14:textId="77777777" w:rsidR="00B64E36" w:rsidRDefault="00B64E36" w:rsidP="007755BB">
            <w:pPr>
              <w:jc w:val="both"/>
            </w:pPr>
          </w:p>
        </w:tc>
        <w:tc>
          <w:tcPr>
            <w:tcW w:w="1703" w:type="dxa"/>
            <w:gridSpan w:val="2"/>
          </w:tcPr>
          <w:p w14:paraId="3B49B83E" w14:textId="77777777" w:rsidR="00B64E36" w:rsidRDefault="00B64E36" w:rsidP="007755BB">
            <w:pPr>
              <w:jc w:val="both"/>
            </w:pPr>
          </w:p>
        </w:tc>
        <w:tc>
          <w:tcPr>
            <w:tcW w:w="2096" w:type="dxa"/>
            <w:gridSpan w:val="4"/>
          </w:tcPr>
          <w:p w14:paraId="162E02BC" w14:textId="77777777" w:rsidR="00B64E36" w:rsidRDefault="00B64E36" w:rsidP="007755BB">
            <w:pPr>
              <w:jc w:val="both"/>
            </w:pPr>
          </w:p>
        </w:tc>
      </w:tr>
      <w:tr w:rsidR="00B64E36" w14:paraId="35FCCDCD" w14:textId="77777777" w:rsidTr="007755BB">
        <w:tc>
          <w:tcPr>
            <w:tcW w:w="6060" w:type="dxa"/>
            <w:gridSpan w:val="5"/>
          </w:tcPr>
          <w:p w14:paraId="6B048399" w14:textId="77777777" w:rsidR="00B64E36" w:rsidRDefault="00B64E36" w:rsidP="007755BB">
            <w:pPr>
              <w:jc w:val="both"/>
            </w:pPr>
          </w:p>
        </w:tc>
        <w:tc>
          <w:tcPr>
            <w:tcW w:w="1703" w:type="dxa"/>
            <w:gridSpan w:val="2"/>
          </w:tcPr>
          <w:p w14:paraId="273972CE" w14:textId="77777777" w:rsidR="00B64E36" w:rsidRDefault="00B64E36" w:rsidP="007755BB">
            <w:pPr>
              <w:jc w:val="both"/>
            </w:pPr>
          </w:p>
        </w:tc>
        <w:tc>
          <w:tcPr>
            <w:tcW w:w="2096" w:type="dxa"/>
            <w:gridSpan w:val="4"/>
          </w:tcPr>
          <w:p w14:paraId="61F603CE" w14:textId="77777777" w:rsidR="00B64E36" w:rsidRDefault="00B64E36" w:rsidP="007755BB">
            <w:pPr>
              <w:jc w:val="both"/>
            </w:pPr>
          </w:p>
        </w:tc>
      </w:tr>
      <w:tr w:rsidR="00B64E36" w14:paraId="49B36DC9" w14:textId="77777777" w:rsidTr="007755BB">
        <w:tc>
          <w:tcPr>
            <w:tcW w:w="6060" w:type="dxa"/>
            <w:gridSpan w:val="5"/>
          </w:tcPr>
          <w:p w14:paraId="3E7014C1" w14:textId="77777777" w:rsidR="00B64E36" w:rsidRDefault="00B64E36" w:rsidP="007755BB">
            <w:pPr>
              <w:jc w:val="both"/>
            </w:pPr>
          </w:p>
        </w:tc>
        <w:tc>
          <w:tcPr>
            <w:tcW w:w="1703" w:type="dxa"/>
            <w:gridSpan w:val="2"/>
          </w:tcPr>
          <w:p w14:paraId="6CD8FD70" w14:textId="77777777" w:rsidR="00B64E36" w:rsidRDefault="00B64E36" w:rsidP="007755BB">
            <w:pPr>
              <w:jc w:val="both"/>
            </w:pPr>
          </w:p>
        </w:tc>
        <w:tc>
          <w:tcPr>
            <w:tcW w:w="2096" w:type="dxa"/>
            <w:gridSpan w:val="4"/>
          </w:tcPr>
          <w:p w14:paraId="5B7F9CE9" w14:textId="77777777" w:rsidR="00B64E36" w:rsidRDefault="00B64E36" w:rsidP="007755BB">
            <w:pPr>
              <w:jc w:val="both"/>
            </w:pPr>
          </w:p>
        </w:tc>
      </w:tr>
      <w:tr w:rsidR="00B64E36" w14:paraId="7CF6BEA5" w14:textId="77777777" w:rsidTr="007755BB">
        <w:tc>
          <w:tcPr>
            <w:tcW w:w="6060" w:type="dxa"/>
            <w:gridSpan w:val="5"/>
          </w:tcPr>
          <w:p w14:paraId="03879B61" w14:textId="77777777" w:rsidR="00B64E36" w:rsidRDefault="00B64E36" w:rsidP="007755BB">
            <w:pPr>
              <w:jc w:val="both"/>
            </w:pPr>
          </w:p>
        </w:tc>
        <w:tc>
          <w:tcPr>
            <w:tcW w:w="1703" w:type="dxa"/>
            <w:gridSpan w:val="2"/>
          </w:tcPr>
          <w:p w14:paraId="0460862C" w14:textId="77777777" w:rsidR="00B64E36" w:rsidRDefault="00B64E36" w:rsidP="007755BB">
            <w:pPr>
              <w:jc w:val="both"/>
            </w:pPr>
          </w:p>
        </w:tc>
        <w:tc>
          <w:tcPr>
            <w:tcW w:w="2096" w:type="dxa"/>
            <w:gridSpan w:val="4"/>
          </w:tcPr>
          <w:p w14:paraId="060806BA" w14:textId="77777777" w:rsidR="00B64E36" w:rsidRDefault="00B64E36" w:rsidP="007755BB">
            <w:pPr>
              <w:jc w:val="both"/>
            </w:pPr>
          </w:p>
        </w:tc>
      </w:tr>
      <w:tr w:rsidR="00B64E36" w14:paraId="1B3EBEF2" w14:textId="77777777" w:rsidTr="007755BB">
        <w:tc>
          <w:tcPr>
            <w:tcW w:w="9859" w:type="dxa"/>
            <w:gridSpan w:val="11"/>
            <w:shd w:val="clear" w:color="auto" w:fill="F7CAAC"/>
          </w:tcPr>
          <w:p w14:paraId="20FCBF2C"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62AB4C36" w14:textId="77777777" w:rsidTr="007755BB">
        <w:trPr>
          <w:trHeight w:val="747"/>
        </w:trPr>
        <w:tc>
          <w:tcPr>
            <w:tcW w:w="9859" w:type="dxa"/>
            <w:gridSpan w:val="11"/>
            <w:tcBorders>
              <w:top w:val="nil"/>
            </w:tcBorders>
          </w:tcPr>
          <w:p w14:paraId="51301A16" w14:textId="00466FB3" w:rsidR="00B64E36" w:rsidRDefault="00B64E36" w:rsidP="007755BB">
            <w:pPr>
              <w:jc w:val="both"/>
            </w:pPr>
            <w:r>
              <w:t>P</w:t>
            </w:r>
            <w:r w:rsidRPr="00370E3B">
              <w:t>rogramování a algoritmizace</w:t>
            </w:r>
            <w:r>
              <w:t xml:space="preserve"> – garant, přednášející (100</w:t>
            </w:r>
            <w:r w:rsidR="001E7901">
              <w:t xml:space="preserve"> </w:t>
            </w:r>
            <w:r>
              <w:t>%)</w:t>
            </w:r>
          </w:p>
          <w:p w14:paraId="3D65A578" w14:textId="5E47E1F9" w:rsidR="00B64E36" w:rsidRDefault="00B64E36" w:rsidP="007755BB">
            <w:pPr>
              <w:jc w:val="both"/>
            </w:pPr>
            <w:r w:rsidRPr="00EB180F">
              <w:t>Objektové programování a návrhové vzory</w:t>
            </w:r>
            <w:r>
              <w:t xml:space="preserve"> – garant, přednášející (100</w:t>
            </w:r>
            <w:r w:rsidR="001E7901">
              <w:t xml:space="preserve"> </w:t>
            </w:r>
            <w:r>
              <w:t>%)</w:t>
            </w:r>
          </w:p>
          <w:p w14:paraId="7F89C083" w14:textId="79740944" w:rsidR="00B64E36" w:rsidRDefault="00B64E36" w:rsidP="001E7901">
            <w:pPr>
              <w:jc w:val="both"/>
            </w:pPr>
            <w:r w:rsidRPr="00AC2B8A">
              <w:t>Aplikační frameworky</w:t>
            </w:r>
            <w:r>
              <w:t xml:space="preserve"> – garant, přednášející (100</w:t>
            </w:r>
            <w:r w:rsidR="001E7901">
              <w:t xml:space="preserve"> </w:t>
            </w:r>
            <w:r>
              <w:t>%)</w:t>
            </w:r>
          </w:p>
        </w:tc>
      </w:tr>
      <w:tr w:rsidR="00B64E36" w14:paraId="33D7F39F" w14:textId="77777777" w:rsidTr="007755BB">
        <w:tc>
          <w:tcPr>
            <w:tcW w:w="9859" w:type="dxa"/>
            <w:gridSpan w:val="11"/>
            <w:shd w:val="clear" w:color="auto" w:fill="F7CAAC"/>
          </w:tcPr>
          <w:p w14:paraId="60979FBD" w14:textId="77777777" w:rsidR="00B64E36" w:rsidRDefault="00B64E36" w:rsidP="007755BB">
            <w:pPr>
              <w:jc w:val="both"/>
            </w:pPr>
            <w:r>
              <w:rPr>
                <w:b/>
              </w:rPr>
              <w:t xml:space="preserve">Údaje o vzdělání na VŠ </w:t>
            </w:r>
          </w:p>
        </w:tc>
      </w:tr>
      <w:tr w:rsidR="00B64E36" w14:paraId="71899B7D" w14:textId="77777777" w:rsidTr="007755BB">
        <w:trPr>
          <w:trHeight w:val="1055"/>
        </w:trPr>
        <w:tc>
          <w:tcPr>
            <w:tcW w:w="9859" w:type="dxa"/>
            <w:gridSpan w:val="11"/>
          </w:tcPr>
          <w:p w14:paraId="7EA9EC0E" w14:textId="77777777" w:rsidR="00B64E36" w:rsidRDefault="00B64E36" w:rsidP="007755BB">
            <w:pPr>
              <w:jc w:val="both"/>
            </w:pPr>
            <w:r>
              <w:t>1997 - 2002 UTB ve Zlíně, Fakulta managementu a ekonomiky, studijní program Management a ekonomika, magisterské studium.</w:t>
            </w:r>
          </w:p>
          <w:p w14:paraId="57D1D85C" w14:textId="77777777" w:rsidR="00B64E36" w:rsidRDefault="00B64E36" w:rsidP="007755BB">
            <w:pPr>
              <w:jc w:val="both"/>
            </w:pPr>
            <w:r>
              <w:t>2001 - 2006 UTB ve Zlíně, Fakulta technologická, studijní program Inženýrská informatika, obor Informační technologie, inženýrské studium. VŠ diplom s vyznamenáním.</w:t>
            </w:r>
          </w:p>
          <w:p w14:paraId="28662441" w14:textId="77777777" w:rsidR="00B64E36" w:rsidRPr="00822882" w:rsidRDefault="00B64E36" w:rsidP="007755BB">
            <w:pPr>
              <w:jc w:val="both"/>
              <w:rPr>
                <w:b/>
              </w:rPr>
            </w:pPr>
            <w:r>
              <w:t>2005 - 2013 Univerzita Tomáše Bati ve Zlíně (UTB ve Zlíně), Fakulta aplikované informatiky, studijní program Chemické a procesní inženýrství, obor Technická kybernetika, Ústav automatizace a řídicí techniky, doktorské studium.</w:t>
            </w:r>
          </w:p>
        </w:tc>
      </w:tr>
      <w:tr w:rsidR="00B64E36" w14:paraId="1DF0598D" w14:textId="77777777" w:rsidTr="007755BB">
        <w:tc>
          <w:tcPr>
            <w:tcW w:w="9859" w:type="dxa"/>
            <w:gridSpan w:val="11"/>
            <w:shd w:val="clear" w:color="auto" w:fill="F7CAAC"/>
          </w:tcPr>
          <w:p w14:paraId="471F0E5C" w14:textId="77777777" w:rsidR="00B64E36" w:rsidRDefault="00B64E36" w:rsidP="007755BB">
            <w:pPr>
              <w:jc w:val="both"/>
              <w:rPr>
                <w:b/>
              </w:rPr>
            </w:pPr>
            <w:r>
              <w:rPr>
                <w:b/>
              </w:rPr>
              <w:t>Údaje o odborném působení od absolvování VŠ</w:t>
            </w:r>
          </w:p>
          <w:p w14:paraId="0D76B452" w14:textId="77777777" w:rsidR="00B64E36" w:rsidRDefault="00B64E36" w:rsidP="007755BB">
            <w:pPr>
              <w:jc w:val="both"/>
              <w:rPr>
                <w:b/>
              </w:rPr>
            </w:pPr>
          </w:p>
        </w:tc>
      </w:tr>
      <w:tr w:rsidR="00B64E36" w14:paraId="487F6C35" w14:textId="77777777" w:rsidTr="007755BB">
        <w:trPr>
          <w:trHeight w:val="1090"/>
        </w:trPr>
        <w:tc>
          <w:tcPr>
            <w:tcW w:w="9859" w:type="dxa"/>
            <w:gridSpan w:val="11"/>
          </w:tcPr>
          <w:p w14:paraId="28A82CB3" w14:textId="77777777" w:rsidR="00B64E36" w:rsidRPr="004373A6" w:rsidRDefault="00B64E36" w:rsidP="007755BB">
            <w:pPr>
              <w:tabs>
                <w:tab w:val="left" w:pos="1075"/>
              </w:tabs>
              <w:jc w:val="both"/>
            </w:pPr>
            <w:r>
              <w:t xml:space="preserve">2008 – 2011 </w:t>
            </w:r>
            <w:r w:rsidRPr="004373A6">
              <w:t>Univerzita Tomáše Bati ve Zlíně, Fakulta aplikované informatiky, Ústav bezpečnostního inženýrství, asistent</w:t>
            </w:r>
          </w:p>
          <w:p w14:paraId="56C78486" w14:textId="77777777" w:rsidR="00B64E36" w:rsidRPr="004373A6" w:rsidRDefault="00B64E36" w:rsidP="007755BB">
            <w:pPr>
              <w:tabs>
                <w:tab w:val="left" w:pos="1075"/>
              </w:tabs>
              <w:jc w:val="both"/>
            </w:pPr>
            <w:r>
              <w:t xml:space="preserve">2012 - 2013 </w:t>
            </w:r>
            <w:r w:rsidRPr="004373A6">
              <w:t xml:space="preserve">Univerzita Tomáše Bati ve Zlíně, Fakulta aplikované informatiky, Ústav počítačových a komunikačních </w:t>
            </w:r>
            <w:r>
              <w:t>systémů</w:t>
            </w:r>
            <w:r w:rsidRPr="004373A6">
              <w:t>, asistent</w:t>
            </w:r>
          </w:p>
          <w:p w14:paraId="3F33FD0B" w14:textId="77777777" w:rsidR="00B64E36" w:rsidRPr="00080943" w:rsidRDefault="00B64E36" w:rsidP="007755BB">
            <w:pPr>
              <w:jc w:val="both"/>
            </w:pPr>
            <w:r>
              <w:t xml:space="preserve">2013 - dosud </w:t>
            </w:r>
            <w:r w:rsidRPr="004373A6">
              <w:t>Univerzita Tomáše Bati ve Zlíně, Fakulta aplikované informatiky, Úst</w:t>
            </w:r>
            <w:r>
              <w:t xml:space="preserve">av počítačových a komunikačních </w:t>
            </w:r>
            <w:r w:rsidRPr="004373A6">
              <w:t>systémů, odborný asistent</w:t>
            </w:r>
          </w:p>
        </w:tc>
      </w:tr>
      <w:tr w:rsidR="00B64E36" w14:paraId="1A4E77FB" w14:textId="77777777" w:rsidTr="007755BB">
        <w:trPr>
          <w:trHeight w:val="250"/>
        </w:trPr>
        <w:tc>
          <w:tcPr>
            <w:tcW w:w="9859" w:type="dxa"/>
            <w:gridSpan w:val="11"/>
            <w:shd w:val="clear" w:color="auto" w:fill="F7CAAC"/>
          </w:tcPr>
          <w:p w14:paraId="5B670598" w14:textId="77777777" w:rsidR="00B64E36" w:rsidRDefault="00B64E36" w:rsidP="007755BB">
            <w:pPr>
              <w:jc w:val="both"/>
            </w:pPr>
            <w:r>
              <w:rPr>
                <w:b/>
              </w:rPr>
              <w:t xml:space="preserve">Zkušenosti s vedením kvalifikačních a rigorózních prací </w:t>
            </w:r>
          </w:p>
        </w:tc>
      </w:tr>
      <w:tr w:rsidR="00B64E36" w14:paraId="538CDB03" w14:textId="77777777" w:rsidTr="007755BB">
        <w:trPr>
          <w:trHeight w:val="204"/>
        </w:trPr>
        <w:tc>
          <w:tcPr>
            <w:tcW w:w="9859" w:type="dxa"/>
            <w:gridSpan w:val="11"/>
          </w:tcPr>
          <w:p w14:paraId="4F5D90E7" w14:textId="77777777" w:rsidR="00B64E36" w:rsidRDefault="00B64E36" w:rsidP="007755BB">
            <w:pPr>
              <w:jc w:val="both"/>
            </w:pPr>
            <w:r>
              <w:t xml:space="preserve">Od roku 2003 vedoucí úspěšně obhájených 28 bakalářských a 17 diplomových prací. </w:t>
            </w:r>
          </w:p>
        </w:tc>
      </w:tr>
      <w:tr w:rsidR="00B64E36" w14:paraId="4FE88690" w14:textId="77777777" w:rsidTr="007755BB">
        <w:trPr>
          <w:cantSplit/>
        </w:trPr>
        <w:tc>
          <w:tcPr>
            <w:tcW w:w="3347" w:type="dxa"/>
            <w:gridSpan w:val="2"/>
            <w:tcBorders>
              <w:top w:val="single" w:sz="12" w:space="0" w:color="auto"/>
            </w:tcBorders>
            <w:shd w:val="clear" w:color="auto" w:fill="F7CAAC"/>
          </w:tcPr>
          <w:p w14:paraId="5DBAEDE9"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6745EC18"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07F3681"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B5AA7EA" w14:textId="77777777" w:rsidR="00B64E36" w:rsidRDefault="00B64E36" w:rsidP="007755BB">
            <w:pPr>
              <w:jc w:val="both"/>
              <w:rPr>
                <w:b/>
              </w:rPr>
            </w:pPr>
            <w:r>
              <w:rPr>
                <w:b/>
              </w:rPr>
              <w:t>Ohlasy publikací</w:t>
            </w:r>
          </w:p>
        </w:tc>
      </w:tr>
      <w:tr w:rsidR="00B64E36" w14:paraId="374F095A" w14:textId="77777777" w:rsidTr="007755BB">
        <w:trPr>
          <w:cantSplit/>
        </w:trPr>
        <w:tc>
          <w:tcPr>
            <w:tcW w:w="3347" w:type="dxa"/>
            <w:gridSpan w:val="2"/>
          </w:tcPr>
          <w:p w14:paraId="267F1D64" w14:textId="77777777" w:rsidR="00B64E36" w:rsidRDefault="00B64E36" w:rsidP="007755BB">
            <w:pPr>
              <w:jc w:val="both"/>
            </w:pPr>
          </w:p>
        </w:tc>
        <w:tc>
          <w:tcPr>
            <w:tcW w:w="2245" w:type="dxa"/>
            <w:gridSpan w:val="2"/>
          </w:tcPr>
          <w:p w14:paraId="759743AA" w14:textId="77777777" w:rsidR="00B64E36" w:rsidRDefault="00B64E36" w:rsidP="007755BB">
            <w:pPr>
              <w:jc w:val="both"/>
            </w:pPr>
          </w:p>
        </w:tc>
        <w:tc>
          <w:tcPr>
            <w:tcW w:w="2248" w:type="dxa"/>
            <w:gridSpan w:val="4"/>
            <w:tcBorders>
              <w:right w:val="single" w:sz="12" w:space="0" w:color="auto"/>
            </w:tcBorders>
          </w:tcPr>
          <w:p w14:paraId="470BD5C1" w14:textId="77777777" w:rsidR="00B64E36" w:rsidRDefault="00B64E36" w:rsidP="007755BB">
            <w:pPr>
              <w:jc w:val="both"/>
            </w:pPr>
          </w:p>
        </w:tc>
        <w:tc>
          <w:tcPr>
            <w:tcW w:w="632" w:type="dxa"/>
            <w:tcBorders>
              <w:left w:val="single" w:sz="12" w:space="0" w:color="auto"/>
            </w:tcBorders>
            <w:shd w:val="clear" w:color="auto" w:fill="F7CAAC"/>
          </w:tcPr>
          <w:p w14:paraId="2C1436D7" w14:textId="77777777" w:rsidR="00B64E36" w:rsidRDefault="00B64E36" w:rsidP="007755BB">
            <w:pPr>
              <w:jc w:val="both"/>
            </w:pPr>
            <w:r>
              <w:rPr>
                <w:b/>
              </w:rPr>
              <w:t>WOS</w:t>
            </w:r>
          </w:p>
        </w:tc>
        <w:tc>
          <w:tcPr>
            <w:tcW w:w="693" w:type="dxa"/>
            <w:shd w:val="clear" w:color="auto" w:fill="F7CAAC"/>
          </w:tcPr>
          <w:p w14:paraId="1E8894E6" w14:textId="77777777" w:rsidR="00B64E36" w:rsidRDefault="00B64E36" w:rsidP="007755BB">
            <w:pPr>
              <w:jc w:val="both"/>
              <w:rPr>
                <w:sz w:val="18"/>
              </w:rPr>
            </w:pPr>
            <w:r>
              <w:rPr>
                <w:b/>
                <w:sz w:val="18"/>
              </w:rPr>
              <w:t>Scopus</w:t>
            </w:r>
          </w:p>
        </w:tc>
        <w:tc>
          <w:tcPr>
            <w:tcW w:w="694" w:type="dxa"/>
            <w:shd w:val="clear" w:color="auto" w:fill="F7CAAC"/>
          </w:tcPr>
          <w:p w14:paraId="78C4F745" w14:textId="77777777" w:rsidR="00B64E36" w:rsidRDefault="00B64E36" w:rsidP="007755BB">
            <w:pPr>
              <w:jc w:val="both"/>
            </w:pPr>
            <w:r>
              <w:rPr>
                <w:b/>
                <w:sz w:val="18"/>
              </w:rPr>
              <w:t>ostatní</w:t>
            </w:r>
          </w:p>
        </w:tc>
      </w:tr>
      <w:tr w:rsidR="00B64E36" w14:paraId="7F1518BC" w14:textId="77777777" w:rsidTr="007755BB">
        <w:trPr>
          <w:cantSplit/>
          <w:trHeight w:val="70"/>
        </w:trPr>
        <w:tc>
          <w:tcPr>
            <w:tcW w:w="3347" w:type="dxa"/>
            <w:gridSpan w:val="2"/>
            <w:shd w:val="clear" w:color="auto" w:fill="F7CAAC"/>
          </w:tcPr>
          <w:p w14:paraId="6E26A220" w14:textId="77777777" w:rsidR="00B64E36" w:rsidRDefault="00B64E36" w:rsidP="007755BB">
            <w:pPr>
              <w:jc w:val="both"/>
            </w:pPr>
            <w:r>
              <w:rPr>
                <w:b/>
              </w:rPr>
              <w:t>Obor jmenovacího řízení</w:t>
            </w:r>
          </w:p>
        </w:tc>
        <w:tc>
          <w:tcPr>
            <w:tcW w:w="2245" w:type="dxa"/>
            <w:gridSpan w:val="2"/>
            <w:shd w:val="clear" w:color="auto" w:fill="F7CAAC"/>
          </w:tcPr>
          <w:p w14:paraId="5B269D0F"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736436F7"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669D9EDC" w14:textId="77777777" w:rsidR="00B64E36" w:rsidRPr="003B5737" w:rsidRDefault="00B64E36" w:rsidP="007755BB">
            <w:pPr>
              <w:jc w:val="both"/>
            </w:pPr>
            <w:r>
              <w:t>1</w:t>
            </w:r>
          </w:p>
        </w:tc>
        <w:tc>
          <w:tcPr>
            <w:tcW w:w="693" w:type="dxa"/>
            <w:vMerge w:val="restart"/>
          </w:tcPr>
          <w:p w14:paraId="47E444F3" w14:textId="77777777" w:rsidR="00B64E36" w:rsidRPr="003B5737" w:rsidRDefault="00B64E36" w:rsidP="007755BB">
            <w:pPr>
              <w:jc w:val="both"/>
            </w:pPr>
            <w:r>
              <w:t>12</w:t>
            </w:r>
          </w:p>
        </w:tc>
        <w:tc>
          <w:tcPr>
            <w:tcW w:w="694" w:type="dxa"/>
            <w:vMerge w:val="restart"/>
          </w:tcPr>
          <w:p w14:paraId="1B35EEC1" w14:textId="77777777" w:rsidR="00B64E36" w:rsidRPr="003B5737" w:rsidRDefault="00B64E36" w:rsidP="007755BB">
            <w:pPr>
              <w:jc w:val="both"/>
            </w:pPr>
            <w:r>
              <w:t>0</w:t>
            </w:r>
          </w:p>
        </w:tc>
      </w:tr>
      <w:tr w:rsidR="00B64E36" w14:paraId="1366EA91" w14:textId="77777777" w:rsidTr="007755BB">
        <w:trPr>
          <w:trHeight w:val="205"/>
        </w:trPr>
        <w:tc>
          <w:tcPr>
            <w:tcW w:w="3347" w:type="dxa"/>
            <w:gridSpan w:val="2"/>
          </w:tcPr>
          <w:p w14:paraId="6762CE18" w14:textId="77777777" w:rsidR="00B64E36" w:rsidRDefault="00B64E36" w:rsidP="007755BB">
            <w:pPr>
              <w:jc w:val="both"/>
            </w:pPr>
          </w:p>
        </w:tc>
        <w:tc>
          <w:tcPr>
            <w:tcW w:w="2245" w:type="dxa"/>
            <w:gridSpan w:val="2"/>
          </w:tcPr>
          <w:p w14:paraId="54895AD7" w14:textId="77777777" w:rsidR="00B64E36" w:rsidRDefault="00B64E36" w:rsidP="007755BB">
            <w:pPr>
              <w:jc w:val="both"/>
            </w:pPr>
          </w:p>
        </w:tc>
        <w:tc>
          <w:tcPr>
            <w:tcW w:w="2248" w:type="dxa"/>
            <w:gridSpan w:val="4"/>
            <w:tcBorders>
              <w:right w:val="single" w:sz="12" w:space="0" w:color="auto"/>
            </w:tcBorders>
          </w:tcPr>
          <w:p w14:paraId="346EC811" w14:textId="77777777" w:rsidR="00B64E36" w:rsidRDefault="00B64E36" w:rsidP="007755BB">
            <w:pPr>
              <w:jc w:val="both"/>
            </w:pPr>
          </w:p>
        </w:tc>
        <w:tc>
          <w:tcPr>
            <w:tcW w:w="632" w:type="dxa"/>
            <w:vMerge/>
            <w:tcBorders>
              <w:left w:val="single" w:sz="12" w:space="0" w:color="auto"/>
            </w:tcBorders>
            <w:vAlign w:val="center"/>
          </w:tcPr>
          <w:p w14:paraId="18FE057A" w14:textId="77777777" w:rsidR="00B64E36" w:rsidRDefault="00B64E36" w:rsidP="007755BB">
            <w:pPr>
              <w:rPr>
                <w:b/>
              </w:rPr>
            </w:pPr>
          </w:p>
        </w:tc>
        <w:tc>
          <w:tcPr>
            <w:tcW w:w="693" w:type="dxa"/>
            <w:vMerge/>
            <w:vAlign w:val="center"/>
          </w:tcPr>
          <w:p w14:paraId="6424CFDE" w14:textId="77777777" w:rsidR="00B64E36" w:rsidRDefault="00B64E36" w:rsidP="007755BB">
            <w:pPr>
              <w:rPr>
                <w:b/>
              </w:rPr>
            </w:pPr>
          </w:p>
        </w:tc>
        <w:tc>
          <w:tcPr>
            <w:tcW w:w="694" w:type="dxa"/>
            <w:vMerge/>
            <w:vAlign w:val="center"/>
          </w:tcPr>
          <w:p w14:paraId="73475A7A" w14:textId="77777777" w:rsidR="00B64E36" w:rsidRDefault="00B64E36" w:rsidP="007755BB">
            <w:pPr>
              <w:rPr>
                <w:b/>
              </w:rPr>
            </w:pPr>
          </w:p>
        </w:tc>
      </w:tr>
      <w:tr w:rsidR="00B64E36" w14:paraId="600DD31D" w14:textId="77777777" w:rsidTr="007755BB">
        <w:tc>
          <w:tcPr>
            <w:tcW w:w="9859" w:type="dxa"/>
            <w:gridSpan w:val="11"/>
            <w:shd w:val="clear" w:color="auto" w:fill="F7CAAC"/>
          </w:tcPr>
          <w:p w14:paraId="6E41740C"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39660F6C" w14:textId="77777777" w:rsidTr="007755BB">
        <w:trPr>
          <w:trHeight w:val="2347"/>
        </w:trPr>
        <w:tc>
          <w:tcPr>
            <w:tcW w:w="9859" w:type="dxa"/>
            <w:gridSpan w:val="11"/>
          </w:tcPr>
          <w:p w14:paraId="0D68E8F6" w14:textId="77777777" w:rsidR="00B64E36" w:rsidRPr="00F83A1A" w:rsidRDefault="00B64E36" w:rsidP="007755BB">
            <w:pPr>
              <w:rPr>
                <w:color w:val="333333"/>
              </w:rPr>
            </w:pPr>
            <w:r w:rsidRPr="00F83A1A">
              <w:rPr>
                <w:b/>
                <w:color w:val="333333"/>
              </w:rPr>
              <w:t>KRÁL, Erik (70)</w:t>
            </w:r>
            <w:r w:rsidRPr="00F83A1A">
              <w:rPr>
                <w:color w:val="333333"/>
              </w:rPr>
              <w:t xml:space="preserve">, ČÁPEK, Petr. Student Support Using Source Code Snippets Sharing and Advanced Integration. In </w:t>
            </w:r>
            <w:r w:rsidRPr="00F83A1A">
              <w:rPr>
                <w:i/>
                <w:iCs/>
                <w:color w:val="333333"/>
              </w:rPr>
              <w:t>Proceedings 2017 International Conference on Computational Science and Computational Intelligence CSCI 2017</w:t>
            </w:r>
            <w:r w:rsidRPr="00F83A1A">
              <w:rPr>
                <w:color w:val="333333"/>
              </w:rPr>
              <w:t xml:space="preserve">. Washington, DC : IEEE Computer Society Conference Publishing Services (CPS), 2017, s. nestrankovano. ISBN 978-1-5386-2652-8. </w:t>
            </w:r>
          </w:p>
          <w:p w14:paraId="0CBDEEA7" w14:textId="77777777" w:rsidR="00B64E36" w:rsidRPr="00F83A1A" w:rsidRDefault="00B64E36" w:rsidP="007755BB">
            <w:pPr>
              <w:rPr>
                <w:color w:val="333333"/>
              </w:rPr>
            </w:pPr>
            <w:r w:rsidRPr="00F83A1A">
              <w:rPr>
                <w:b/>
                <w:color w:val="333333"/>
              </w:rPr>
              <w:t>KRÁL, Erik (70),</w:t>
            </w:r>
            <w:r w:rsidRPr="00F83A1A">
              <w:rPr>
                <w:color w:val="333333"/>
              </w:rPr>
              <w:t xml:space="preserve"> ČÁPEK, Petr. Using Build and Runtime Information for Student Adaptive Support. In </w:t>
            </w:r>
            <w:r w:rsidRPr="00F83A1A">
              <w:rPr>
                <w:i/>
                <w:iCs/>
                <w:color w:val="333333"/>
              </w:rPr>
              <w:t>Proceedings - 2016 International Conference on Computational Science and Computational Intelligence, CSCI 2016</w:t>
            </w:r>
            <w:r w:rsidRPr="00F83A1A">
              <w:rPr>
                <w:color w:val="333333"/>
              </w:rPr>
              <w:t xml:space="preserve">. Piscataway : Institute of Electrical and Electronics Engineer, Inc., 2016, s. 1391-1392. ISBN 978-1-5090-5510-4. </w:t>
            </w:r>
          </w:p>
          <w:p w14:paraId="6D792281" w14:textId="77777777" w:rsidR="00B64E36" w:rsidRPr="00F83A1A" w:rsidRDefault="00B64E36" w:rsidP="007755BB">
            <w:pPr>
              <w:rPr>
                <w:color w:val="333333"/>
              </w:rPr>
            </w:pPr>
            <w:r w:rsidRPr="00F83A1A">
              <w:rPr>
                <w:color w:val="333333"/>
              </w:rPr>
              <w:t xml:space="preserve">ČÁPEK, Petr, </w:t>
            </w:r>
            <w:r w:rsidRPr="00F83A1A">
              <w:rPr>
                <w:b/>
                <w:color w:val="333333"/>
              </w:rPr>
              <w:t>KRÁL, Erik (25)</w:t>
            </w:r>
            <w:r w:rsidRPr="00F83A1A">
              <w:rPr>
                <w:color w:val="333333"/>
              </w:rPr>
              <w:t xml:space="preserve">, ŠENKEŘÍK, Roman. A multiplatform comparison of a dynamic compilation using Roslyn and mathematical parser libraries in .NET for expression evaluation. In </w:t>
            </w:r>
            <w:r w:rsidRPr="00F83A1A">
              <w:rPr>
                <w:i/>
                <w:iCs/>
                <w:color w:val="333333"/>
              </w:rPr>
              <w:t>Software Engineering in Intelligent Systems</w:t>
            </w:r>
            <w:r w:rsidRPr="00F83A1A">
              <w:rPr>
                <w:color w:val="333333"/>
              </w:rPr>
              <w:t xml:space="preserve">. Heidelberg : Springer-Verlag Berlin, 2015, s. 349-358. ISSN 2194-5357. ISBN 978-3-319-18472-2. </w:t>
            </w:r>
          </w:p>
          <w:p w14:paraId="5B2DA4A6" w14:textId="77777777" w:rsidR="00B64E36" w:rsidRPr="00F83A1A" w:rsidRDefault="00B64E36" w:rsidP="007755BB">
            <w:pPr>
              <w:rPr>
                <w:color w:val="333333"/>
              </w:rPr>
            </w:pPr>
            <w:r w:rsidRPr="00F83A1A">
              <w:rPr>
                <w:b/>
                <w:color w:val="333333"/>
              </w:rPr>
              <w:t>KRÁL, Erik (70)</w:t>
            </w:r>
            <w:r w:rsidRPr="00F83A1A">
              <w:rPr>
                <w:color w:val="333333"/>
              </w:rPr>
              <w:t xml:space="preserve">, ČÁPEK, Petr. Towards Using Continuous Integration Tools to Teach Programming Courses. In </w:t>
            </w:r>
            <w:r w:rsidRPr="00F83A1A">
              <w:rPr>
                <w:i/>
                <w:iCs/>
                <w:color w:val="333333"/>
              </w:rPr>
              <w:t>2015 International Conference on Computational Science and Computational Intelligence CSCI</w:t>
            </w:r>
            <w:r w:rsidRPr="00F83A1A">
              <w:rPr>
                <w:color w:val="333333"/>
              </w:rPr>
              <w:t xml:space="preserve">. Piscataway : IEEE Operations Center, 2015, s. 871-872. ISBN 978-1-4673-9795-7. </w:t>
            </w:r>
          </w:p>
          <w:p w14:paraId="011262D4" w14:textId="77777777" w:rsidR="00B64E36" w:rsidRPr="00415A44" w:rsidRDefault="00B64E36" w:rsidP="007755BB">
            <w:pPr>
              <w:rPr>
                <w:rFonts w:ascii="Arial" w:hAnsi="Arial" w:cs="Arial"/>
                <w:color w:val="333333"/>
                <w:sz w:val="18"/>
                <w:szCs w:val="18"/>
              </w:rPr>
            </w:pPr>
            <w:r w:rsidRPr="00F83A1A">
              <w:rPr>
                <w:color w:val="333333"/>
              </w:rPr>
              <w:t xml:space="preserve">ČÁPEK, Petr, </w:t>
            </w:r>
            <w:r w:rsidRPr="00F83A1A">
              <w:rPr>
                <w:b/>
                <w:color w:val="333333"/>
              </w:rPr>
              <w:t>KRÁL, Erik (25)</w:t>
            </w:r>
            <w:r w:rsidRPr="00F83A1A">
              <w:rPr>
                <w:color w:val="333333"/>
              </w:rPr>
              <w:t xml:space="preserve">, ŠENKEŘÍK, Roman. Towards an Empirical Analysis of .NET Framework Towards an Empirical Analysis of .NET Framework and C# language Features’ Adoption. In </w:t>
            </w:r>
            <w:r w:rsidRPr="00F83A1A">
              <w:rPr>
                <w:i/>
                <w:iCs/>
                <w:color w:val="333333"/>
              </w:rPr>
              <w:t>2015 International Conference on Computational Science and Computational Intelligence CSCI</w:t>
            </w:r>
            <w:r w:rsidRPr="00F83A1A">
              <w:rPr>
                <w:color w:val="333333"/>
              </w:rPr>
              <w:t>. Piscataway : IEEE Operations Center, 2015, s. 866-867. ISBN 978-1-4673-9795-7.</w:t>
            </w:r>
            <w:r w:rsidRPr="008C1A58">
              <w:rPr>
                <w:rFonts w:ascii="Arial" w:hAnsi="Arial" w:cs="Arial"/>
                <w:color w:val="333333"/>
                <w:sz w:val="18"/>
                <w:szCs w:val="18"/>
              </w:rPr>
              <w:t xml:space="preserve"> </w:t>
            </w:r>
          </w:p>
        </w:tc>
      </w:tr>
      <w:tr w:rsidR="00B64E36" w14:paraId="5B5B2DC0" w14:textId="77777777" w:rsidTr="007755BB">
        <w:trPr>
          <w:trHeight w:val="218"/>
        </w:trPr>
        <w:tc>
          <w:tcPr>
            <w:tcW w:w="9859" w:type="dxa"/>
            <w:gridSpan w:val="11"/>
            <w:shd w:val="clear" w:color="auto" w:fill="F7CAAC"/>
          </w:tcPr>
          <w:p w14:paraId="1B6A62C0" w14:textId="77777777" w:rsidR="00B64E36" w:rsidRDefault="00B64E36" w:rsidP="007755BB">
            <w:pPr>
              <w:rPr>
                <w:b/>
              </w:rPr>
            </w:pPr>
            <w:r>
              <w:rPr>
                <w:b/>
              </w:rPr>
              <w:t>Působení v zahraničí</w:t>
            </w:r>
          </w:p>
        </w:tc>
      </w:tr>
      <w:tr w:rsidR="00B64E36" w14:paraId="452CE4B5" w14:textId="77777777" w:rsidTr="007755BB">
        <w:trPr>
          <w:trHeight w:val="328"/>
        </w:trPr>
        <w:tc>
          <w:tcPr>
            <w:tcW w:w="9859" w:type="dxa"/>
            <w:gridSpan w:val="11"/>
          </w:tcPr>
          <w:p w14:paraId="53F6FBF6" w14:textId="77777777" w:rsidR="00B64E36" w:rsidRPr="003232CF" w:rsidRDefault="00B64E36" w:rsidP="007755BB">
            <w:pPr>
              <w:rPr>
                <w:lang w:val="sk-SK"/>
              </w:rPr>
            </w:pPr>
          </w:p>
        </w:tc>
      </w:tr>
      <w:tr w:rsidR="00B64E36" w14:paraId="2604C5F2" w14:textId="77777777" w:rsidTr="007755BB">
        <w:trPr>
          <w:cantSplit/>
          <w:trHeight w:val="470"/>
        </w:trPr>
        <w:tc>
          <w:tcPr>
            <w:tcW w:w="2518" w:type="dxa"/>
            <w:shd w:val="clear" w:color="auto" w:fill="F7CAAC"/>
          </w:tcPr>
          <w:p w14:paraId="664ED383" w14:textId="77777777" w:rsidR="00B64E36" w:rsidRDefault="00B64E36" w:rsidP="007755BB">
            <w:pPr>
              <w:jc w:val="both"/>
              <w:rPr>
                <w:b/>
              </w:rPr>
            </w:pPr>
            <w:r>
              <w:rPr>
                <w:b/>
              </w:rPr>
              <w:t xml:space="preserve">Podpis </w:t>
            </w:r>
          </w:p>
        </w:tc>
        <w:tc>
          <w:tcPr>
            <w:tcW w:w="4536" w:type="dxa"/>
            <w:gridSpan w:val="5"/>
          </w:tcPr>
          <w:p w14:paraId="791527AC" w14:textId="77777777" w:rsidR="00B64E36" w:rsidRDefault="00B64E36" w:rsidP="007755BB">
            <w:pPr>
              <w:jc w:val="both"/>
            </w:pPr>
          </w:p>
        </w:tc>
        <w:tc>
          <w:tcPr>
            <w:tcW w:w="786" w:type="dxa"/>
            <w:gridSpan w:val="2"/>
            <w:shd w:val="clear" w:color="auto" w:fill="F7CAAC"/>
          </w:tcPr>
          <w:p w14:paraId="3B9FDE95" w14:textId="77777777" w:rsidR="00B64E36" w:rsidRDefault="00B64E36" w:rsidP="007755BB">
            <w:pPr>
              <w:jc w:val="both"/>
            </w:pPr>
            <w:r>
              <w:rPr>
                <w:b/>
              </w:rPr>
              <w:t>datum</w:t>
            </w:r>
          </w:p>
        </w:tc>
        <w:tc>
          <w:tcPr>
            <w:tcW w:w="2019" w:type="dxa"/>
            <w:gridSpan w:val="3"/>
          </w:tcPr>
          <w:p w14:paraId="7F2ABF95" w14:textId="752831B4" w:rsidR="00B64E36" w:rsidRDefault="003001A0" w:rsidP="007755BB">
            <w:pPr>
              <w:jc w:val="both"/>
            </w:pPr>
            <w:ins w:id="1382" w:author="Zuzka" w:date="2018-11-16T10:35:00Z">
              <w:r>
                <w:t>16</w:t>
              </w:r>
            </w:ins>
            <w:del w:id="1383" w:author="Zuzka" w:date="2018-11-16T10:35:00Z">
              <w:r w:rsidR="00B64E36" w:rsidDel="003001A0">
                <w:delText>28</w:delText>
              </w:r>
            </w:del>
            <w:r w:rsidR="00B64E36">
              <w:t xml:space="preserve">. </w:t>
            </w:r>
            <w:ins w:id="1384" w:author="Zuzka" w:date="2018-11-16T10:35:00Z">
              <w:r>
                <w:t>11</w:t>
              </w:r>
            </w:ins>
            <w:del w:id="1385" w:author="Zuzka" w:date="2018-11-16T10:35:00Z">
              <w:r w:rsidR="00B64E36" w:rsidDel="003001A0">
                <w:delText>8</w:delText>
              </w:r>
            </w:del>
            <w:r w:rsidR="00B64E36">
              <w:t>. 2018</w:t>
            </w:r>
          </w:p>
        </w:tc>
      </w:tr>
    </w:tbl>
    <w:p w14:paraId="202A907C" w14:textId="77777777" w:rsidR="00B64E36" w:rsidRDefault="00B64E36" w:rsidP="00B64E3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3A3C2395" w14:textId="77777777" w:rsidTr="007755BB">
        <w:tc>
          <w:tcPr>
            <w:tcW w:w="9859" w:type="dxa"/>
            <w:gridSpan w:val="11"/>
            <w:tcBorders>
              <w:bottom w:val="double" w:sz="4" w:space="0" w:color="auto"/>
            </w:tcBorders>
            <w:shd w:val="clear" w:color="auto" w:fill="BDD6EE"/>
          </w:tcPr>
          <w:p w14:paraId="1BF5A809" w14:textId="230FD18C" w:rsidR="00B64E36" w:rsidRDefault="00B64E36" w:rsidP="007755BB">
            <w:pPr>
              <w:tabs>
                <w:tab w:val="right" w:pos="946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0401E37B" w14:textId="77777777" w:rsidTr="007755BB">
        <w:tc>
          <w:tcPr>
            <w:tcW w:w="2518" w:type="dxa"/>
            <w:tcBorders>
              <w:top w:val="double" w:sz="4" w:space="0" w:color="auto"/>
            </w:tcBorders>
            <w:shd w:val="clear" w:color="auto" w:fill="F7CAAC"/>
          </w:tcPr>
          <w:p w14:paraId="302DDB74" w14:textId="77777777" w:rsidR="00B64E36" w:rsidRDefault="00B64E36" w:rsidP="007755BB">
            <w:pPr>
              <w:jc w:val="both"/>
              <w:rPr>
                <w:b/>
              </w:rPr>
            </w:pPr>
            <w:r>
              <w:rPr>
                <w:b/>
              </w:rPr>
              <w:t>Vysoká škola</w:t>
            </w:r>
          </w:p>
        </w:tc>
        <w:tc>
          <w:tcPr>
            <w:tcW w:w="7341" w:type="dxa"/>
            <w:gridSpan w:val="10"/>
          </w:tcPr>
          <w:p w14:paraId="6A48C030" w14:textId="77777777" w:rsidR="00B64E36" w:rsidRDefault="00B64E36" w:rsidP="007755BB">
            <w:pPr>
              <w:jc w:val="both"/>
            </w:pPr>
            <w:r>
              <w:t>Univerzita Tomáše Bati ve Zlíně</w:t>
            </w:r>
          </w:p>
        </w:tc>
      </w:tr>
      <w:tr w:rsidR="00B64E36" w14:paraId="59D3DD7B" w14:textId="77777777" w:rsidTr="007755BB">
        <w:tc>
          <w:tcPr>
            <w:tcW w:w="2518" w:type="dxa"/>
            <w:shd w:val="clear" w:color="auto" w:fill="F7CAAC"/>
          </w:tcPr>
          <w:p w14:paraId="5780AAB1" w14:textId="77777777" w:rsidR="00B64E36" w:rsidRDefault="00B64E36" w:rsidP="007755BB">
            <w:pPr>
              <w:jc w:val="both"/>
              <w:rPr>
                <w:b/>
              </w:rPr>
            </w:pPr>
            <w:r>
              <w:rPr>
                <w:b/>
              </w:rPr>
              <w:t>Součást vysoké školy</w:t>
            </w:r>
          </w:p>
        </w:tc>
        <w:tc>
          <w:tcPr>
            <w:tcW w:w="7341" w:type="dxa"/>
            <w:gridSpan w:val="10"/>
          </w:tcPr>
          <w:p w14:paraId="7E212D4D" w14:textId="77777777" w:rsidR="00B64E36" w:rsidRDefault="00B64E36" w:rsidP="007755BB">
            <w:pPr>
              <w:jc w:val="both"/>
            </w:pPr>
            <w:r>
              <w:t>Fakulta aplikované informatiky</w:t>
            </w:r>
          </w:p>
        </w:tc>
      </w:tr>
      <w:tr w:rsidR="00B64E36" w14:paraId="6E816DF5" w14:textId="77777777" w:rsidTr="007755BB">
        <w:tc>
          <w:tcPr>
            <w:tcW w:w="2518" w:type="dxa"/>
            <w:shd w:val="clear" w:color="auto" w:fill="F7CAAC"/>
          </w:tcPr>
          <w:p w14:paraId="2FE490ED" w14:textId="77777777" w:rsidR="00B64E36" w:rsidRDefault="00B64E36" w:rsidP="007755BB">
            <w:pPr>
              <w:jc w:val="both"/>
              <w:rPr>
                <w:b/>
              </w:rPr>
            </w:pPr>
            <w:r>
              <w:rPr>
                <w:b/>
              </w:rPr>
              <w:t>Název studijního programu</w:t>
            </w:r>
          </w:p>
        </w:tc>
        <w:tc>
          <w:tcPr>
            <w:tcW w:w="7341" w:type="dxa"/>
            <w:gridSpan w:val="10"/>
          </w:tcPr>
          <w:p w14:paraId="6E989462" w14:textId="77777777" w:rsidR="00B64E36" w:rsidRDefault="00B64E36" w:rsidP="007755BB">
            <w:pPr>
              <w:jc w:val="both"/>
            </w:pPr>
            <w:r>
              <w:t>Softwarové inženýrství</w:t>
            </w:r>
          </w:p>
        </w:tc>
      </w:tr>
      <w:tr w:rsidR="00B64E36" w14:paraId="29518159" w14:textId="77777777" w:rsidTr="007755BB">
        <w:tc>
          <w:tcPr>
            <w:tcW w:w="2518" w:type="dxa"/>
            <w:shd w:val="clear" w:color="auto" w:fill="F7CAAC"/>
          </w:tcPr>
          <w:p w14:paraId="766441AB" w14:textId="77777777" w:rsidR="00B64E36" w:rsidRDefault="00B64E36" w:rsidP="007755BB">
            <w:pPr>
              <w:jc w:val="both"/>
              <w:rPr>
                <w:b/>
              </w:rPr>
            </w:pPr>
            <w:r>
              <w:rPr>
                <w:b/>
              </w:rPr>
              <w:t>Jméno a příjmení</w:t>
            </w:r>
          </w:p>
        </w:tc>
        <w:tc>
          <w:tcPr>
            <w:tcW w:w="4536" w:type="dxa"/>
            <w:gridSpan w:val="5"/>
          </w:tcPr>
          <w:p w14:paraId="7F382C16" w14:textId="77777777" w:rsidR="00B64E36" w:rsidRDefault="00B64E36" w:rsidP="007755BB">
            <w:pPr>
              <w:jc w:val="both"/>
            </w:pPr>
            <w:r>
              <w:t xml:space="preserve">Vojtěch </w:t>
            </w:r>
            <w:bookmarkStart w:id="1386" w:name="aKresalek"/>
            <w:r>
              <w:t>Křesálek</w:t>
            </w:r>
            <w:bookmarkEnd w:id="1386"/>
          </w:p>
        </w:tc>
        <w:tc>
          <w:tcPr>
            <w:tcW w:w="709" w:type="dxa"/>
            <w:shd w:val="clear" w:color="auto" w:fill="F7CAAC"/>
          </w:tcPr>
          <w:p w14:paraId="290048A5" w14:textId="77777777" w:rsidR="00B64E36" w:rsidRDefault="00B64E36" w:rsidP="007755BB">
            <w:pPr>
              <w:jc w:val="both"/>
              <w:rPr>
                <w:b/>
              </w:rPr>
            </w:pPr>
            <w:r>
              <w:rPr>
                <w:b/>
              </w:rPr>
              <w:t>Tituly</w:t>
            </w:r>
          </w:p>
        </w:tc>
        <w:tc>
          <w:tcPr>
            <w:tcW w:w="2096" w:type="dxa"/>
            <w:gridSpan w:val="4"/>
          </w:tcPr>
          <w:p w14:paraId="0AEFB723" w14:textId="77777777" w:rsidR="00B64E36" w:rsidRDefault="00B64E36" w:rsidP="007755BB">
            <w:pPr>
              <w:jc w:val="both"/>
            </w:pPr>
            <w:r>
              <w:t>doc. RNDr. CSc.</w:t>
            </w:r>
          </w:p>
        </w:tc>
      </w:tr>
      <w:tr w:rsidR="00B64E36" w14:paraId="63D8A96E" w14:textId="77777777" w:rsidTr="007755BB">
        <w:tc>
          <w:tcPr>
            <w:tcW w:w="2518" w:type="dxa"/>
            <w:shd w:val="clear" w:color="auto" w:fill="F7CAAC"/>
          </w:tcPr>
          <w:p w14:paraId="36DBFFAF" w14:textId="77777777" w:rsidR="00B64E36" w:rsidRDefault="00B64E36" w:rsidP="007755BB">
            <w:pPr>
              <w:jc w:val="both"/>
              <w:rPr>
                <w:b/>
              </w:rPr>
            </w:pPr>
            <w:r>
              <w:rPr>
                <w:b/>
              </w:rPr>
              <w:t>Rok narození</w:t>
            </w:r>
          </w:p>
        </w:tc>
        <w:tc>
          <w:tcPr>
            <w:tcW w:w="829" w:type="dxa"/>
          </w:tcPr>
          <w:p w14:paraId="30ECB9F0" w14:textId="77777777" w:rsidR="00B64E36" w:rsidRDefault="00B64E36" w:rsidP="007755BB">
            <w:pPr>
              <w:jc w:val="both"/>
            </w:pPr>
            <w:r>
              <w:t>1952</w:t>
            </w:r>
          </w:p>
        </w:tc>
        <w:tc>
          <w:tcPr>
            <w:tcW w:w="1721" w:type="dxa"/>
            <w:shd w:val="clear" w:color="auto" w:fill="F7CAAC"/>
          </w:tcPr>
          <w:p w14:paraId="04A5EC1B" w14:textId="77777777" w:rsidR="00B64E36" w:rsidRDefault="00B64E36" w:rsidP="007755BB">
            <w:pPr>
              <w:jc w:val="both"/>
              <w:rPr>
                <w:b/>
              </w:rPr>
            </w:pPr>
            <w:r>
              <w:rPr>
                <w:b/>
              </w:rPr>
              <w:t>typ vztahu k VŠ</w:t>
            </w:r>
          </w:p>
        </w:tc>
        <w:tc>
          <w:tcPr>
            <w:tcW w:w="992" w:type="dxa"/>
            <w:gridSpan w:val="2"/>
          </w:tcPr>
          <w:p w14:paraId="6C5F78F6" w14:textId="77777777" w:rsidR="00B64E36" w:rsidRDefault="00B64E36" w:rsidP="007755BB">
            <w:pPr>
              <w:jc w:val="both"/>
            </w:pPr>
            <w:r>
              <w:t>pp.</w:t>
            </w:r>
          </w:p>
        </w:tc>
        <w:tc>
          <w:tcPr>
            <w:tcW w:w="994" w:type="dxa"/>
            <w:shd w:val="clear" w:color="auto" w:fill="F7CAAC"/>
          </w:tcPr>
          <w:p w14:paraId="25B05534" w14:textId="77777777" w:rsidR="00B64E36" w:rsidRDefault="00B64E36" w:rsidP="007755BB">
            <w:pPr>
              <w:jc w:val="both"/>
              <w:rPr>
                <w:b/>
              </w:rPr>
            </w:pPr>
            <w:r>
              <w:rPr>
                <w:b/>
              </w:rPr>
              <w:t>rozsah</w:t>
            </w:r>
          </w:p>
        </w:tc>
        <w:tc>
          <w:tcPr>
            <w:tcW w:w="709" w:type="dxa"/>
          </w:tcPr>
          <w:p w14:paraId="78C16BA7" w14:textId="77777777" w:rsidR="00B64E36" w:rsidRDefault="00B64E36" w:rsidP="007755BB">
            <w:pPr>
              <w:jc w:val="both"/>
            </w:pPr>
            <w:r>
              <w:t>40</w:t>
            </w:r>
          </w:p>
        </w:tc>
        <w:tc>
          <w:tcPr>
            <w:tcW w:w="709" w:type="dxa"/>
            <w:gridSpan w:val="2"/>
            <w:shd w:val="clear" w:color="auto" w:fill="F7CAAC"/>
          </w:tcPr>
          <w:p w14:paraId="2F4BD59D" w14:textId="77777777" w:rsidR="00B64E36" w:rsidRDefault="00B64E36" w:rsidP="007755BB">
            <w:pPr>
              <w:jc w:val="both"/>
              <w:rPr>
                <w:b/>
              </w:rPr>
            </w:pPr>
            <w:r>
              <w:rPr>
                <w:b/>
              </w:rPr>
              <w:t>do kdy</w:t>
            </w:r>
          </w:p>
        </w:tc>
        <w:tc>
          <w:tcPr>
            <w:tcW w:w="1387" w:type="dxa"/>
            <w:gridSpan w:val="2"/>
          </w:tcPr>
          <w:p w14:paraId="0B4EA9E7" w14:textId="77777777" w:rsidR="00B64E36" w:rsidRDefault="00B64E36" w:rsidP="007755BB">
            <w:pPr>
              <w:jc w:val="both"/>
            </w:pPr>
            <w:r>
              <w:t>N</w:t>
            </w:r>
          </w:p>
        </w:tc>
      </w:tr>
      <w:tr w:rsidR="00B64E36" w14:paraId="6D7546C6" w14:textId="77777777" w:rsidTr="007755BB">
        <w:tc>
          <w:tcPr>
            <w:tcW w:w="5068" w:type="dxa"/>
            <w:gridSpan w:val="3"/>
            <w:shd w:val="clear" w:color="auto" w:fill="F7CAAC"/>
          </w:tcPr>
          <w:p w14:paraId="09E8C8BE" w14:textId="77777777" w:rsidR="00B64E36" w:rsidRDefault="00B64E36" w:rsidP="007755BB">
            <w:pPr>
              <w:jc w:val="both"/>
              <w:rPr>
                <w:b/>
              </w:rPr>
            </w:pPr>
            <w:r>
              <w:rPr>
                <w:b/>
              </w:rPr>
              <w:t>Typ vztahu na součásti VŠ, která uskutečňuje st. program</w:t>
            </w:r>
          </w:p>
        </w:tc>
        <w:tc>
          <w:tcPr>
            <w:tcW w:w="992" w:type="dxa"/>
            <w:gridSpan w:val="2"/>
          </w:tcPr>
          <w:p w14:paraId="4269C417" w14:textId="77777777" w:rsidR="00B64E36" w:rsidRDefault="00B64E36" w:rsidP="007755BB">
            <w:pPr>
              <w:jc w:val="both"/>
            </w:pPr>
            <w:del w:id="1387" w:author="Zuzka" w:date="2018-11-12T22:44:00Z">
              <w:r w:rsidDel="00901E07">
                <w:delText>pp.</w:delText>
              </w:r>
            </w:del>
          </w:p>
        </w:tc>
        <w:tc>
          <w:tcPr>
            <w:tcW w:w="994" w:type="dxa"/>
            <w:shd w:val="clear" w:color="auto" w:fill="F7CAAC"/>
          </w:tcPr>
          <w:p w14:paraId="6E94807E" w14:textId="77777777" w:rsidR="00B64E36" w:rsidRDefault="00B64E36" w:rsidP="007755BB">
            <w:pPr>
              <w:jc w:val="both"/>
              <w:rPr>
                <w:b/>
              </w:rPr>
            </w:pPr>
            <w:r>
              <w:rPr>
                <w:b/>
              </w:rPr>
              <w:t>rozsah</w:t>
            </w:r>
          </w:p>
        </w:tc>
        <w:tc>
          <w:tcPr>
            <w:tcW w:w="709" w:type="dxa"/>
          </w:tcPr>
          <w:p w14:paraId="52124F51" w14:textId="77777777" w:rsidR="00B64E36" w:rsidRDefault="00B64E36" w:rsidP="007755BB">
            <w:pPr>
              <w:jc w:val="both"/>
            </w:pPr>
            <w:del w:id="1388" w:author="Zuzka" w:date="2018-11-12T22:44:00Z">
              <w:r w:rsidDel="00901E07">
                <w:delText>40</w:delText>
              </w:r>
            </w:del>
          </w:p>
        </w:tc>
        <w:tc>
          <w:tcPr>
            <w:tcW w:w="709" w:type="dxa"/>
            <w:gridSpan w:val="2"/>
            <w:shd w:val="clear" w:color="auto" w:fill="F7CAAC"/>
          </w:tcPr>
          <w:p w14:paraId="2379C5D9" w14:textId="77777777" w:rsidR="00B64E36" w:rsidRDefault="00B64E36" w:rsidP="007755BB">
            <w:pPr>
              <w:jc w:val="both"/>
              <w:rPr>
                <w:b/>
              </w:rPr>
            </w:pPr>
            <w:r>
              <w:rPr>
                <w:b/>
              </w:rPr>
              <w:t>do kdy</w:t>
            </w:r>
          </w:p>
        </w:tc>
        <w:tc>
          <w:tcPr>
            <w:tcW w:w="1387" w:type="dxa"/>
            <w:gridSpan w:val="2"/>
          </w:tcPr>
          <w:p w14:paraId="11A7CD22" w14:textId="77777777" w:rsidR="00B64E36" w:rsidRDefault="00B64E36" w:rsidP="007755BB">
            <w:pPr>
              <w:jc w:val="both"/>
            </w:pPr>
            <w:del w:id="1389" w:author="Zuzka" w:date="2018-11-12T22:44:00Z">
              <w:r w:rsidDel="00901E07">
                <w:delText>N</w:delText>
              </w:r>
            </w:del>
          </w:p>
        </w:tc>
      </w:tr>
      <w:tr w:rsidR="00B64E36" w14:paraId="3C98AB5F" w14:textId="77777777" w:rsidTr="007755BB">
        <w:tc>
          <w:tcPr>
            <w:tcW w:w="6060" w:type="dxa"/>
            <w:gridSpan w:val="5"/>
            <w:shd w:val="clear" w:color="auto" w:fill="F7CAAC"/>
          </w:tcPr>
          <w:p w14:paraId="47290753"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0C0ADC7D" w14:textId="77777777" w:rsidR="00B64E36" w:rsidRDefault="00B64E36" w:rsidP="007755BB">
            <w:pPr>
              <w:jc w:val="both"/>
              <w:rPr>
                <w:b/>
              </w:rPr>
            </w:pPr>
            <w:r>
              <w:rPr>
                <w:b/>
              </w:rPr>
              <w:t>typ prac. vztahu</w:t>
            </w:r>
          </w:p>
        </w:tc>
        <w:tc>
          <w:tcPr>
            <w:tcW w:w="2096" w:type="dxa"/>
            <w:gridSpan w:val="4"/>
            <w:shd w:val="clear" w:color="auto" w:fill="F7CAAC"/>
          </w:tcPr>
          <w:p w14:paraId="17B95904" w14:textId="77777777" w:rsidR="00B64E36" w:rsidRDefault="00B64E36" w:rsidP="007755BB">
            <w:pPr>
              <w:jc w:val="both"/>
              <w:rPr>
                <w:b/>
              </w:rPr>
            </w:pPr>
            <w:r>
              <w:rPr>
                <w:b/>
              </w:rPr>
              <w:t>rozsah</w:t>
            </w:r>
          </w:p>
        </w:tc>
      </w:tr>
      <w:tr w:rsidR="00B64E36" w14:paraId="4A01447F" w14:textId="77777777" w:rsidTr="007755BB">
        <w:tc>
          <w:tcPr>
            <w:tcW w:w="6060" w:type="dxa"/>
            <w:gridSpan w:val="5"/>
          </w:tcPr>
          <w:p w14:paraId="47F328D6" w14:textId="77777777" w:rsidR="00B64E36" w:rsidRDefault="00B64E36" w:rsidP="007755BB">
            <w:pPr>
              <w:jc w:val="both"/>
            </w:pPr>
          </w:p>
        </w:tc>
        <w:tc>
          <w:tcPr>
            <w:tcW w:w="1703" w:type="dxa"/>
            <w:gridSpan w:val="2"/>
          </w:tcPr>
          <w:p w14:paraId="567284F7" w14:textId="77777777" w:rsidR="00B64E36" w:rsidRDefault="00B64E36" w:rsidP="007755BB">
            <w:pPr>
              <w:jc w:val="both"/>
            </w:pPr>
          </w:p>
        </w:tc>
        <w:tc>
          <w:tcPr>
            <w:tcW w:w="2096" w:type="dxa"/>
            <w:gridSpan w:val="4"/>
          </w:tcPr>
          <w:p w14:paraId="0263CECD" w14:textId="77777777" w:rsidR="00B64E36" w:rsidRDefault="00B64E36" w:rsidP="007755BB">
            <w:pPr>
              <w:jc w:val="both"/>
            </w:pPr>
          </w:p>
        </w:tc>
      </w:tr>
      <w:tr w:rsidR="00B64E36" w14:paraId="2C918224" w14:textId="77777777" w:rsidTr="007755BB">
        <w:tc>
          <w:tcPr>
            <w:tcW w:w="6060" w:type="dxa"/>
            <w:gridSpan w:val="5"/>
          </w:tcPr>
          <w:p w14:paraId="2DAD948E" w14:textId="77777777" w:rsidR="00B64E36" w:rsidRDefault="00B64E36" w:rsidP="007755BB">
            <w:pPr>
              <w:jc w:val="both"/>
            </w:pPr>
          </w:p>
        </w:tc>
        <w:tc>
          <w:tcPr>
            <w:tcW w:w="1703" w:type="dxa"/>
            <w:gridSpan w:val="2"/>
          </w:tcPr>
          <w:p w14:paraId="7728E2F3" w14:textId="77777777" w:rsidR="00B64E36" w:rsidRDefault="00B64E36" w:rsidP="007755BB">
            <w:pPr>
              <w:jc w:val="both"/>
            </w:pPr>
          </w:p>
        </w:tc>
        <w:tc>
          <w:tcPr>
            <w:tcW w:w="2096" w:type="dxa"/>
            <w:gridSpan w:val="4"/>
          </w:tcPr>
          <w:p w14:paraId="76977C89" w14:textId="77777777" w:rsidR="00B64E36" w:rsidRDefault="00B64E36" w:rsidP="007755BB">
            <w:pPr>
              <w:jc w:val="both"/>
            </w:pPr>
          </w:p>
        </w:tc>
      </w:tr>
      <w:tr w:rsidR="00B64E36" w14:paraId="431B625D" w14:textId="77777777" w:rsidTr="007755BB">
        <w:tc>
          <w:tcPr>
            <w:tcW w:w="6060" w:type="dxa"/>
            <w:gridSpan w:val="5"/>
          </w:tcPr>
          <w:p w14:paraId="653A67FB" w14:textId="77777777" w:rsidR="00B64E36" w:rsidRDefault="00B64E36" w:rsidP="007755BB">
            <w:pPr>
              <w:jc w:val="both"/>
            </w:pPr>
          </w:p>
        </w:tc>
        <w:tc>
          <w:tcPr>
            <w:tcW w:w="1703" w:type="dxa"/>
            <w:gridSpan w:val="2"/>
          </w:tcPr>
          <w:p w14:paraId="0CB3FE46" w14:textId="77777777" w:rsidR="00B64E36" w:rsidRDefault="00B64E36" w:rsidP="007755BB">
            <w:pPr>
              <w:jc w:val="both"/>
            </w:pPr>
          </w:p>
        </w:tc>
        <w:tc>
          <w:tcPr>
            <w:tcW w:w="2096" w:type="dxa"/>
            <w:gridSpan w:val="4"/>
          </w:tcPr>
          <w:p w14:paraId="702E8118" w14:textId="77777777" w:rsidR="00B64E36" w:rsidRDefault="00B64E36" w:rsidP="007755BB">
            <w:pPr>
              <w:jc w:val="both"/>
            </w:pPr>
          </w:p>
        </w:tc>
      </w:tr>
      <w:tr w:rsidR="00B64E36" w14:paraId="0E4E958C" w14:textId="77777777" w:rsidTr="007755BB">
        <w:tc>
          <w:tcPr>
            <w:tcW w:w="6060" w:type="dxa"/>
            <w:gridSpan w:val="5"/>
          </w:tcPr>
          <w:p w14:paraId="0C997250" w14:textId="77777777" w:rsidR="00B64E36" w:rsidRDefault="00B64E36" w:rsidP="007755BB">
            <w:pPr>
              <w:jc w:val="both"/>
            </w:pPr>
          </w:p>
        </w:tc>
        <w:tc>
          <w:tcPr>
            <w:tcW w:w="1703" w:type="dxa"/>
            <w:gridSpan w:val="2"/>
          </w:tcPr>
          <w:p w14:paraId="75C32972" w14:textId="77777777" w:rsidR="00B64E36" w:rsidRDefault="00B64E36" w:rsidP="007755BB">
            <w:pPr>
              <w:jc w:val="both"/>
            </w:pPr>
          </w:p>
        </w:tc>
        <w:tc>
          <w:tcPr>
            <w:tcW w:w="2096" w:type="dxa"/>
            <w:gridSpan w:val="4"/>
          </w:tcPr>
          <w:p w14:paraId="5B19F811" w14:textId="77777777" w:rsidR="00B64E36" w:rsidRDefault="00B64E36" w:rsidP="007755BB">
            <w:pPr>
              <w:jc w:val="both"/>
            </w:pPr>
          </w:p>
        </w:tc>
      </w:tr>
      <w:tr w:rsidR="00B64E36" w14:paraId="5FD853AE" w14:textId="77777777" w:rsidTr="007755BB">
        <w:tc>
          <w:tcPr>
            <w:tcW w:w="9859" w:type="dxa"/>
            <w:gridSpan w:val="11"/>
            <w:shd w:val="clear" w:color="auto" w:fill="F7CAAC"/>
          </w:tcPr>
          <w:p w14:paraId="77CBC883"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26FE0939" w14:textId="77777777" w:rsidTr="007755BB">
        <w:trPr>
          <w:trHeight w:val="605"/>
        </w:trPr>
        <w:tc>
          <w:tcPr>
            <w:tcW w:w="9859" w:type="dxa"/>
            <w:gridSpan w:val="11"/>
            <w:tcBorders>
              <w:top w:val="nil"/>
            </w:tcBorders>
          </w:tcPr>
          <w:p w14:paraId="090F316D" w14:textId="491F04E2" w:rsidR="00B64E36" w:rsidRDefault="00B64E36" w:rsidP="007755BB">
            <w:pPr>
              <w:jc w:val="both"/>
            </w:pPr>
            <w:r>
              <w:t>Elektromagnetická jevy v informatice – garant</w:t>
            </w:r>
            <w:r w:rsidR="001E7901">
              <w:t xml:space="preserve">, </w:t>
            </w:r>
            <w:r w:rsidR="0086036B">
              <w:t>přednášející (100 %)</w:t>
            </w:r>
          </w:p>
          <w:p w14:paraId="26E7D5B3" w14:textId="4DA26715" w:rsidR="00B64E36" w:rsidRDefault="0086036B" w:rsidP="007755BB">
            <w:pPr>
              <w:jc w:val="both"/>
            </w:pPr>
            <w:r>
              <w:t>Fyzikální seminář – garant, přednášející (100 %)</w:t>
            </w:r>
          </w:p>
        </w:tc>
      </w:tr>
      <w:tr w:rsidR="00B64E36" w14:paraId="7D1EB0F4" w14:textId="77777777" w:rsidTr="007755BB">
        <w:tc>
          <w:tcPr>
            <w:tcW w:w="9859" w:type="dxa"/>
            <w:gridSpan w:val="11"/>
            <w:shd w:val="clear" w:color="auto" w:fill="F7CAAC"/>
          </w:tcPr>
          <w:p w14:paraId="7AB49756" w14:textId="77777777" w:rsidR="00B64E36" w:rsidRDefault="00B64E36" w:rsidP="007755BB">
            <w:pPr>
              <w:jc w:val="both"/>
            </w:pPr>
            <w:r>
              <w:rPr>
                <w:b/>
              </w:rPr>
              <w:t xml:space="preserve">Údaje o vzdělání na VŠ </w:t>
            </w:r>
          </w:p>
        </w:tc>
      </w:tr>
      <w:tr w:rsidR="00B64E36" w14:paraId="6C3A3FD9" w14:textId="77777777" w:rsidTr="007755BB">
        <w:trPr>
          <w:trHeight w:val="1055"/>
        </w:trPr>
        <w:tc>
          <w:tcPr>
            <w:tcW w:w="9859" w:type="dxa"/>
            <w:gridSpan w:val="11"/>
          </w:tcPr>
          <w:p w14:paraId="1D778471" w14:textId="77777777" w:rsidR="00B64E36" w:rsidRPr="003A677C" w:rsidRDefault="00B64E36" w:rsidP="007755BB">
            <w:pPr>
              <w:pStyle w:val="Zkladntext"/>
              <w:rPr>
                <w:b/>
                <w:sz w:val="20"/>
              </w:rPr>
            </w:pPr>
            <w:r w:rsidRPr="003A677C">
              <w:rPr>
                <w:sz w:val="20"/>
              </w:rPr>
              <w:t xml:space="preserve">1971 – 1976    Přírodovědecké fakultě UJEP v Brně, obor fyzikální elektronika </w:t>
            </w:r>
          </w:p>
          <w:p w14:paraId="0D20AA03" w14:textId="77777777" w:rsidR="00B64E36" w:rsidRPr="003A677C" w:rsidRDefault="00B64E36" w:rsidP="007755BB">
            <w:pPr>
              <w:pStyle w:val="Zkladntext"/>
              <w:rPr>
                <w:b/>
                <w:sz w:val="20"/>
              </w:rPr>
            </w:pPr>
            <w:r w:rsidRPr="003A677C">
              <w:rPr>
                <w:sz w:val="20"/>
              </w:rPr>
              <w:t>1979                Obhajoba práce RNDr. – statistická optika, UJEP Brno</w:t>
            </w:r>
          </w:p>
          <w:p w14:paraId="3926E917" w14:textId="77777777" w:rsidR="00B64E36" w:rsidRPr="003A677C" w:rsidRDefault="00B64E36" w:rsidP="007755BB">
            <w:pPr>
              <w:pStyle w:val="Zkladntext"/>
              <w:rPr>
                <w:b/>
                <w:sz w:val="20"/>
              </w:rPr>
            </w:pPr>
            <w:r w:rsidRPr="003A677C">
              <w:rPr>
                <w:sz w:val="20"/>
              </w:rPr>
              <w:t>1980 – 1984    Kandidátská disertační práce VAAZ , Brno – statistická optika</w:t>
            </w:r>
          </w:p>
          <w:p w14:paraId="24C8F372" w14:textId="1B9A722A" w:rsidR="00B64E36" w:rsidRPr="003A677C" w:rsidDel="003001A0" w:rsidRDefault="00B64E36" w:rsidP="007755BB">
            <w:pPr>
              <w:pStyle w:val="Zkladntext"/>
              <w:tabs>
                <w:tab w:val="left" w:pos="1163"/>
              </w:tabs>
              <w:rPr>
                <w:del w:id="1390" w:author="Zuzka" w:date="2018-11-16T10:36:00Z"/>
                <w:b/>
                <w:sz w:val="20"/>
              </w:rPr>
            </w:pPr>
            <w:del w:id="1391" w:author="Zuzka" w:date="2018-11-16T10:36:00Z">
              <w:r w:rsidRPr="003A677C" w:rsidDel="003001A0">
                <w:rPr>
                  <w:sz w:val="20"/>
                </w:rPr>
                <w:delText>2004                Habilitace na VUT v Brně – aplikovaná fyzika</w:delText>
              </w:r>
            </w:del>
          </w:p>
          <w:p w14:paraId="4C3018F5" w14:textId="77777777" w:rsidR="00B64E36" w:rsidRPr="00822882" w:rsidRDefault="00B64E36">
            <w:pPr>
              <w:pStyle w:val="Zkladntext"/>
              <w:tabs>
                <w:tab w:val="left" w:pos="1163"/>
              </w:tabs>
              <w:rPr>
                <w:b/>
              </w:rPr>
              <w:pPrChange w:id="1392" w:author="Zuzka" w:date="2018-11-16T10:36:00Z">
                <w:pPr>
                  <w:jc w:val="both"/>
                </w:pPr>
              </w:pPrChange>
            </w:pPr>
          </w:p>
        </w:tc>
      </w:tr>
      <w:tr w:rsidR="00B64E36" w14:paraId="1A818F3B" w14:textId="77777777" w:rsidTr="007755BB">
        <w:tc>
          <w:tcPr>
            <w:tcW w:w="9859" w:type="dxa"/>
            <w:gridSpan w:val="11"/>
            <w:shd w:val="clear" w:color="auto" w:fill="F7CAAC"/>
          </w:tcPr>
          <w:p w14:paraId="11B067AA" w14:textId="77777777" w:rsidR="00B64E36" w:rsidRDefault="00B64E36" w:rsidP="007755BB">
            <w:pPr>
              <w:jc w:val="both"/>
              <w:rPr>
                <w:b/>
              </w:rPr>
            </w:pPr>
            <w:r>
              <w:rPr>
                <w:b/>
              </w:rPr>
              <w:t>Údaje o odborném působení od absolvování VŠ</w:t>
            </w:r>
          </w:p>
          <w:p w14:paraId="378593BD" w14:textId="77777777" w:rsidR="00B64E36" w:rsidRDefault="00B64E36" w:rsidP="007755BB">
            <w:pPr>
              <w:jc w:val="both"/>
              <w:rPr>
                <w:b/>
              </w:rPr>
            </w:pPr>
          </w:p>
        </w:tc>
      </w:tr>
      <w:tr w:rsidR="00B64E36" w14:paraId="443966AF" w14:textId="77777777" w:rsidTr="007755BB">
        <w:trPr>
          <w:trHeight w:val="1090"/>
        </w:trPr>
        <w:tc>
          <w:tcPr>
            <w:tcW w:w="9859" w:type="dxa"/>
            <w:gridSpan w:val="11"/>
          </w:tcPr>
          <w:p w14:paraId="77608E8A" w14:textId="77777777" w:rsidR="00B64E36" w:rsidRPr="003A677C" w:rsidRDefault="00B64E36" w:rsidP="007755BB">
            <w:pPr>
              <w:pStyle w:val="Zkladntext"/>
              <w:rPr>
                <w:b/>
                <w:sz w:val="20"/>
              </w:rPr>
            </w:pPr>
            <w:r w:rsidRPr="003A677C">
              <w:rPr>
                <w:sz w:val="20"/>
              </w:rPr>
              <w:t>1977–1990     Vědecko-výzkumná základna armády-optoelektronika</w:t>
            </w:r>
          </w:p>
          <w:p w14:paraId="4E49489B" w14:textId="77777777" w:rsidR="00B64E36" w:rsidRPr="003A677C" w:rsidRDefault="00B64E36" w:rsidP="007755BB">
            <w:pPr>
              <w:pStyle w:val="Zkladntext"/>
              <w:rPr>
                <w:b/>
                <w:sz w:val="20"/>
              </w:rPr>
            </w:pPr>
            <w:r w:rsidRPr="003A677C">
              <w:rPr>
                <w:sz w:val="20"/>
              </w:rPr>
              <w:t>1990 – trvá     Univerzita Tomáše Bati ve Zlíně</w:t>
            </w:r>
          </w:p>
          <w:p w14:paraId="6C73418A" w14:textId="77777777" w:rsidR="00B64E36" w:rsidRPr="003A677C" w:rsidRDefault="00B64E36" w:rsidP="007755BB">
            <w:pPr>
              <w:pStyle w:val="Zkladntext"/>
              <w:rPr>
                <w:b/>
                <w:sz w:val="20"/>
              </w:rPr>
            </w:pPr>
            <w:r w:rsidRPr="003A677C">
              <w:rPr>
                <w:sz w:val="20"/>
              </w:rPr>
              <w:t>1993– 1998     vedoucí Katedry fyziky a materiálového inženýrství FT VUT</w:t>
            </w:r>
          </w:p>
          <w:p w14:paraId="1CA6462B" w14:textId="77777777" w:rsidR="00B64E36" w:rsidRPr="003A677C" w:rsidRDefault="00B64E36" w:rsidP="007755BB">
            <w:pPr>
              <w:pStyle w:val="Zkladntext"/>
              <w:rPr>
                <w:b/>
                <w:sz w:val="20"/>
              </w:rPr>
            </w:pPr>
            <w:r w:rsidRPr="003A677C">
              <w:rPr>
                <w:sz w:val="20"/>
              </w:rPr>
              <w:t>2001– 2004     vedoucí Ústavu řízení technologických procesů IIT FT UTB ve Zlíně</w:t>
            </w:r>
          </w:p>
          <w:p w14:paraId="31DE9CFD" w14:textId="77777777" w:rsidR="00B64E36" w:rsidRPr="00080943" w:rsidRDefault="00B64E36" w:rsidP="007755BB">
            <w:pPr>
              <w:jc w:val="both"/>
            </w:pPr>
            <w:r w:rsidRPr="003A677C">
              <w:t xml:space="preserve">2004– dosud </w:t>
            </w:r>
            <w:r>
              <w:t xml:space="preserve">  ředitel Ústavu elektroniky</w:t>
            </w:r>
            <w:r w:rsidRPr="003A677C">
              <w:t xml:space="preserve"> a měření FAI UTB ve Zlíně</w:t>
            </w:r>
          </w:p>
        </w:tc>
      </w:tr>
      <w:tr w:rsidR="00B64E36" w14:paraId="4F65FDDA" w14:textId="77777777" w:rsidTr="007755BB">
        <w:trPr>
          <w:trHeight w:val="250"/>
        </w:trPr>
        <w:tc>
          <w:tcPr>
            <w:tcW w:w="9859" w:type="dxa"/>
            <w:gridSpan w:val="11"/>
            <w:shd w:val="clear" w:color="auto" w:fill="F7CAAC"/>
          </w:tcPr>
          <w:p w14:paraId="69251A11" w14:textId="77777777" w:rsidR="00B64E36" w:rsidRDefault="00B64E36" w:rsidP="007755BB">
            <w:pPr>
              <w:jc w:val="both"/>
            </w:pPr>
            <w:r>
              <w:rPr>
                <w:b/>
              </w:rPr>
              <w:t>Zkušenosti s vedením kvalifikačních a rigorózních prací</w:t>
            </w:r>
          </w:p>
        </w:tc>
      </w:tr>
      <w:tr w:rsidR="00B64E36" w14:paraId="30C3CA14" w14:textId="77777777" w:rsidTr="007755BB">
        <w:trPr>
          <w:trHeight w:val="803"/>
        </w:trPr>
        <w:tc>
          <w:tcPr>
            <w:tcW w:w="9859" w:type="dxa"/>
            <w:gridSpan w:val="11"/>
          </w:tcPr>
          <w:p w14:paraId="16C881D1" w14:textId="77777777" w:rsidR="00B64E36" w:rsidRDefault="00B64E36" w:rsidP="007755BB">
            <w:pPr>
              <w:jc w:val="both"/>
            </w:pPr>
            <w:r>
              <w:t xml:space="preserve">Od roku 2004 vedoucí úspěšně obhájených 36 bakalářských a 49 diplomových prací. </w:t>
            </w:r>
          </w:p>
          <w:p w14:paraId="2528FECD" w14:textId="0F1A6A9C" w:rsidR="00B64E36" w:rsidRDefault="00B64E36" w:rsidP="007755BB">
            <w:pPr>
              <w:jc w:val="both"/>
            </w:pPr>
            <w:r>
              <w:t>Školitel 25 studentů doktorského studijního programu</w:t>
            </w:r>
            <w:ins w:id="1393" w:author="Zuzka" w:date="2018-11-16T10:36:00Z">
              <w:r w:rsidR="003001A0">
                <w:t>,</w:t>
              </w:r>
            </w:ins>
            <w:r>
              <w:t xml:space="preserve"> z toho 2 úspěšně obhájené.</w:t>
            </w:r>
          </w:p>
        </w:tc>
      </w:tr>
      <w:tr w:rsidR="00B64E36" w14:paraId="70004ED7" w14:textId="77777777" w:rsidTr="007755BB">
        <w:trPr>
          <w:cantSplit/>
        </w:trPr>
        <w:tc>
          <w:tcPr>
            <w:tcW w:w="3347" w:type="dxa"/>
            <w:gridSpan w:val="2"/>
            <w:tcBorders>
              <w:top w:val="single" w:sz="12" w:space="0" w:color="auto"/>
            </w:tcBorders>
            <w:shd w:val="clear" w:color="auto" w:fill="F7CAAC"/>
          </w:tcPr>
          <w:p w14:paraId="622C1F4E"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51B9DC76"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4B6EA3"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E03FE8" w14:textId="77777777" w:rsidR="00B64E36" w:rsidRDefault="00B64E36" w:rsidP="007755BB">
            <w:pPr>
              <w:jc w:val="both"/>
              <w:rPr>
                <w:b/>
              </w:rPr>
            </w:pPr>
            <w:r>
              <w:rPr>
                <w:b/>
              </w:rPr>
              <w:t>Ohlasy publikací</w:t>
            </w:r>
          </w:p>
        </w:tc>
      </w:tr>
      <w:tr w:rsidR="00B64E36" w14:paraId="4CDF52D3" w14:textId="77777777" w:rsidTr="007755BB">
        <w:trPr>
          <w:cantSplit/>
        </w:trPr>
        <w:tc>
          <w:tcPr>
            <w:tcW w:w="3347" w:type="dxa"/>
            <w:gridSpan w:val="2"/>
          </w:tcPr>
          <w:p w14:paraId="56DD8AB6" w14:textId="77777777" w:rsidR="00B64E36" w:rsidRDefault="00B64E36" w:rsidP="007755BB">
            <w:pPr>
              <w:jc w:val="both"/>
            </w:pPr>
            <w:r>
              <w:t>Aplikovaná fyzika</w:t>
            </w:r>
          </w:p>
        </w:tc>
        <w:tc>
          <w:tcPr>
            <w:tcW w:w="2245" w:type="dxa"/>
            <w:gridSpan w:val="2"/>
          </w:tcPr>
          <w:p w14:paraId="0C1F5B96" w14:textId="77777777" w:rsidR="00B64E36" w:rsidRDefault="00B64E36" w:rsidP="007755BB">
            <w:pPr>
              <w:jc w:val="both"/>
            </w:pPr>
            <w:r>
              <w:t>2004</w:t>
            </w:r>
          </w:p>
        </w:tc>
        <w:tc>
          <w:tcPr>
            <w:tcW w:w="2248" w:type="dxa"/>
            <w:gridSpan w:val="4"/>
            <w:tcBorders>
              <w:right w:val="single" w:sz="12" w:space="0" w:color="auto"/>
            </w:tcBorders>
          </w:tcPr>
          <w:p w14:paraId="2A093973" w14:textId="77777777" w:rsidR="00B64E36" w:rsidRDefault="00B64E36" w:rsidP="007755BB">
            <w:pPr>
              <w:jc w:val="both"/>
            </w:pPr>
            <w:r>
              <w:t>VUT v Brně</w:t>
            </w:r>
          </w:p>
        </w:tc>
        <w:tc>
          <w:tcPr>
            <w:tcW w:w="632" w:type="dxa"/>
            <w:tcBorders>
              <w:left w:val="single" w:sz="12" w:space="0" w:color="auto"/>
            </w:tcBorders>
            <w:shd w:val="clear" w:color="auto" w:fill="F7CAAC"/>
          </w:tcPr>
          <w:p w14:paraId="3EEDADD8" w14:textId="77777777" w:rsidR="00B64E36" w:rsidRDefault="00B64E36" w:rsidP="007755BB">
            <w:pPr>
              <w:jc w:val="both"/>
            </w:pPr>
            <w:r>
              <w:rPr>
                <w:b/>
              </w:rPr>
              <w:t>WOS</w:t>
            </w:r>
          </w:p>
        </w:tc>
        <w:tc>
          <w:tcPr>
            <w:tcW w:w="693" w:type="dxa"/>
            <w:shd w:val="clear" w:color="auto" w:fill="F7CAAC"/>
          </w:tcPr>
          <w:p w14:paraId="3F3312BB" w14:textId="77777777" w:rsidR="00B64E36" w:rsidRDefault="00B64E36" w:rsidP="007755BB">
            <w:pPr>
              <w:jc w:val="both"/>
              <w:rPr>
                <w:sz w:val="18"/>
              </w:rPr>
            </w:pPr>
            <w:r>
              <w:rPr>
                <w:b/>
                <w:sz w:val="18"/>
              </w:rPr>
              <w:t>Scopus</w:t>
            </w:r>
          </w:p>
        </w:tc>
        <w:tc>
          <w:tcPr>
            <w:tcW w:w="694" w:type="dxa"/>
            <w:shd w:val="clear" w:color="auto" w:fill="F7CAAC"/>
          </w:tcPr>
          <w:p w14:paraId="256272EA" w14:textId="77777777" w:rsidR="00B64E36" w:rsidRDefault="00B64E36" w:rsidP="007755BB">
            <w:pPr>
              <w:jc w:val="both"/>
            </w:pPr>
            <w:r>
              <w:rPr>
                <w:b/>
                <w:sz w:val="18"/>
              </w:rPr>
              <w:t>ostatní</w:t>
            </w:r>
          </w:p>
        </w:tc>
      </w:tr>
      <w:tr w:rsidR="00B64E36" w14:paraId="59962D7C" w14:textId="77777777" w:rsidTr="007755BB">
        <w:trPr>
          <w:cantSplit/>
          <w:trHeight w:val="70"/>
        </w:trPr>
        <w:tc>
          <w:tcPr>
            <w:tcW w:w="3347" w:type="dxa"/>
            <w:gridSpan w:val="2"/>
            <w:shd w:val="clear" w:color="auto" w:fill="F7CAAC"/>
          </w:tcPr>
          <w:p w14:paraId="2E793DFF" w14:textId="77777777" w:rsidR="00B64E36" w:rsidRDefault="00B64E36" w:rsidP="007755BB">
            <w:pPr>
              <w:jc w:val="both"/>
            </w:pPr>
            <w:r>
              <w:rPr>
                <w:b/>
              </w:rPr>
              <w:t>Obor jmenovacího řízení</w:t>
            </w:r>
          </w:p>
        </w:tc>
        <w:tc>
          <w:tcPr>
            <w:tcW w:w="2245" w:type="dxa"/>
            <w:gridSpan w:val="2"/>
            <w:shd w:val="clear" w:color="auto" w:fill="F7CAAC"/>
          </w:tcPr>
          <w:p w14:paraId="7C4C3534"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12A1F65E"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6A752BF8" w14:textId="77777777" w:rsidR="00B64E36" w:rsidRPr="003B5737" w:rsidRDefault="00B64E36" w:rsidP="007755BB">
            <w:pPr>
              <w:jc w:val="both"/>
            </w:pPr>
            <w:r>
              <w:t>225</w:t>
            </w:r>
          </w:p>
        </w:tc>
        <w:tc>
          <w:tcPr>
            <w:tcW w:w="693" w:type="dxa"/>
            <w:vMerge w:val="restart"/>
          </w:tcPr>
          <w:p w14:paraId="2C24AF4C" w14:textId="77777777" w:rsidR="00B64E36" w:rsidRPr="003B5737" w:rsidRDefault="00B64E36" w:rsidP="007755BB">
            <w:pPr>
              <w:jc w:val="both"/>
            </w:pPr>
            <w:r>
              <w:t>166</w:t>
            </w:r>
          </w:p>
        </w:tc>
        <w:tc>
          <w:tcPr>
            <w:tcW w:w="694" w:type="dxa"/>
            <w:vMerge w:val="restart"/>
          </w:tcPr>
          <w:p w14:paraId="1665C729" w14:textId="77777777" w:rsidR="00B64E36" w:rsidRPr="003B5737" w:rsidRDefault="00B64E36" w:rsidP="007755BB">
            <w:pPr>
              <w:jc w:val="both"/>
            </w:pPr>
            <w:r>
              <w:t>415</w:t>
            </w:r>
          </w:p>
        </w:tc>
      </w:tr>
      <w:tr w:rsidR="00B64E36" w14:paraId="073BE606" w14:textId="77777777" w:rsidTr="007755BB">
        <w:trPr>
          <w:trHeight w:val="205"/>
        </w:trPr>
        <w:tc>
          <w:tcPr>
            <w:tcW w:w="3347" w:type="dxa"/>
            <w:gridSpan w:val="2"/>
          </w:tcPr>
          <w:p w14:paraId="715BD3B9" w14:textId="77777777" w:rsidR="00B64E36" w:rsidRDefault="00B64E36" w:rsidP="007755BB">
            <w:pPr>
              <w:jc w:val="both"/>
            </w:pPr>
          </w:p>
        </w:tc>
        <w:tc>
          <w:tcPr>
            <w:tcW w:w="2245" w:type="dxa"/>
            <w:gridSpan w:val="2"/>
          </w:tcPr>
          <w:p w14:paraId="6AD64CB3" w14:textId="77777777" w:rsidR="00B64E36" w:rsidRDefault="00B64E36" w:rsidP="007755BB">
            <w:pPr>
              <w:jc w:val="both"/>
            </w:pPr>
          </w:p>
        </w:tc>
        <w:tc>
          <w:tcPr>
            <w:tcW w:w="2248" w:type="dxa"/>
            <w:gridSpan w:val="4"/>
            <w:tcBorders>
              <w:right w:val="single" w:sz="12" w:space="0" w:color="auto"/>
            </w:tcBorders>
          </w:tcPr>
          <w:p w14:paraId="3A496FD4" w14:textId="77777777" w:rsidR="00B64E36" w:rsidRDefault="00B64E36" w:rsidP="007755BB">
            <w:pPr>
              <w:jc w:val="both"/>
            </w:pPr>
          </w:p>
        </w:tc>
        <w:tc>
          <w:tcPr>
            <w:tcW w:w="632" w:type="dxa"/>
            <w:vMerge/>
            <w:tcBorders>
              <w:left w:val="single" w:sz="12" w:space="0" w:color="auto"/>
            </w:tcBorders>
            <w:vAlign w:val="center"/>
          </w:tcPr>
          <w:p w14:paraId="2E53FB26" w14:textId="77777777" w:rsidR="00B64E36" w:rsidRDefault="00B64E36" w:rsidP="007755BB">
            <w:pPr>
              <w:rPr>
                <w:b/>
              </w:rPr>
            </w:pPr>
          </w:p>
        </w:tc>
        <w:tc>
          <w:tcPr>
            <w:tcW w:w="693" w:type="dxa"/>
            <w:vMerge/>
            <w:vAlign w:val="center"/>
          </w:tcPr>
          <w:p w14:paraId="66D6A031" w14:textId="77777777" w:rsidR="00B64E36" w:rsidRDefault="00B64E36" w:rsidP="007755BB">
            <w:pPr>
              <w:rPr>
                <w:b/>
              </w:rPr>
            </w:pPr>
          </w:p>
        </w:tc>
        <w:tc>
          <w:tcPr>
            <w:tcW w:w="694" w:type="dxa"/>
            <w:vMerge/>
            <w:vAlign w:val="center"/>
          </w:tcPr>
          <w:p w14:paraId="52CC6B44" w14:textId="77777777" w:rsidR="00B64E36" w:rsidRDefault="00B64E36" w:rsidP="007755BB">
            <w:pPr>
              <w:rPr>
                <w:b/>
              </w:rPr>
            </w:pPr>
          </w:p>
        </w:tc>
      </w:tr>
      <w:tr w:rsidR="00B64E36" w14:paraId="76121925" w14:textId="77777777" w:rsidTr="007755BB">
        <w:tc>
          <w:tcPr>
            <w:tcW w:w="9859" w:type="dxa"/>
            <w:gridSpan w:val="11"/>
            <w:shd w:val="clear" w:color="auto" w:fill="F7CAAC"/>
          </w:tcPr>
          <w:p w14:paraId="1FF43140"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20545DDA" w14:textId="77777777" w:rsidTr="007755BB">
        <w:trPr>
          <w:trHeight w:val="2347"/>
        </w:trPr>
        <w:tc>
          <w:tcPr>
            <w:tcW w:w="9859" w:type="dxa"/>
            <w:gridSpan w:val="11"/>
          </w:tcPr>
          <w:p w14:paraId="2F5BA9C9" w14:textId="77777777" w:rsidR="00B64E36" w:rsidRPr="00BA38E8" w:rsidRDefault="00B64E36" w:rsidP="007755BB">
            <w:pPr>
              <w:widowControl w:val="0"/>
              <w:autoSpaceDE w:val="0"/>
              <w:autoSpaceDN w:val="0"/>
              <w:adjustRightInd w:val="0"/>
              <w:jc w:val="both"/>
              <w:rPr>
                <w:lang w:val="en-GB"/>
              </w:rPr>
            </w:pPr>
            <w:r>
              <w:t xml:space="preserve">NEDVĚDOVÁ, Marie, </w:t>
            </w:r>
            <w:r w:rsidRPr="00BA38E8">
              <w:rPr>
                <w:b/>
              </w:rPr>
              <w:t>KŘESÁLEK, Vojtěch (15</w:t>
            </w:r>
            <w:r w:rsidRPr="00BA38E8">
              <w:rPr>
                <w:b/>
                <w:lang w:val="en-US"/>
              </w:rPr>
              <w:t>%</w:t>
            </w:r>
            <w:r w:rsidRPr="00BA38E8">
              <w:rPr>
                <w:b/>
              </w:rPr>
              <w:t>)</w:t>
            </w:r>
            <w:r>
              <w:t>, VAŠKOVÁ, Hana, PROVAZNIK, Ivo. Studying the Kinetics of n-Butyl-Cyanoacrylate Tissue Adhesive and Its Oily Mixtures,</w:t>
            </w:r>
            <w:r w:rsidRPr="00BA38E8">
              <w:rPr>
                <w:i/>
                <w:iCs/>
                <w:sz w:val="24"/>
                <w:szCs w:val="24"/>
                <w:lang w:val="en-GB" w:eastAsia="en-GB"/>
              </w:rPr>
              <w:t xml:space="preserve"> </w:t>
            </w:r>
            <w:r w:rsidRPr="00BA38E8">
              <w:rPr>
                <w:i/>
                <w:iCs/>
                <w:lang w:val="en-GB"/>
              </w:rPr>
              <w:t>Journal of Infrared Millimeter and Terahertz Waves</w:t>
            </w:r>
            <w:r>
              <w:rPr>
                <w:lang w:val="en-GB"/>
              </w:rPr>
              <w:t>,</w:t>
            </w:r>
            <w:r>
              <w:t xml:space="preserve"> 37 (10), 2016, 1043-1054,</w:t>
            </w:r>
            <w:r w:rsidRPr="00BA38E8">
              <w:rPr>
                <w:sz w:val="24"/>
                <w:szCs w:val="24"/>
                <w:lang w:val="en-GB" w:eastAsia="en-GB"/>
              </w:rPr>
              <w:t xml:space="preserve"> </w:t>
            </w:r>
            <w:r w:rsidRPr="00BA38E8">
              <w:rPr>
                <w:lang w:val="en-GB"/>
              </w:rPr>
              <w:t>ISSN 1866-6892</w:t>
            </w:r>
          </w:p>
          <w:p w14:paraId="6A8D5BE8" w14:textId="77777777" w:rsidR="00B64E36" w:rsidRPr="001051B0" w:rsidRDefault="00B64E36" w:rsidP="007755BB">
            <w:pPr>
              <w:widowControl w:val="0"/>
              <w:autoSpaceDE w:val="0"/>
              <w:autoSpaceDN w:val="0"/>
              <w:adjustRightInd w:val="0"/>
              <w:jc w:val="both"/>
              <w:rPr>
                <w:lang w:val="en-GB"/>
              </w:rPr>
            </w:pPr>
            <w:r>
              <w:t xml:space="preserve">NEDVĚDOVÁ, Marie, </w:t>
            </w:r>
            <w:r w:rsidRPr="00BA38E8">
              <w:rPr>
                <w:b/>
              </w:rPr>
              <w:t>KŘESÁLEK, Vojtěch (15</w:t>
            </w:r>
            <w:r w:rsidRPr="00BA38E8">
              <w:rPr>
                <w:b/>
                <w:lang w:val="en-US"/>
              </w:rPr>
              <w:t>%</w:t>
            </w:r>
            <w:r w:rsidRPr="00BA38E8">
              <w:rPr>
                <w:b/>
              </w:rPr>
              <w:t>)</w:t>
            </w:r>
            <w:r>
              <w:t xml:space="preserve">, ADAMÍK, Zdeněk, PROVAZNIK, Ivo Terahertz Time-Domain Spectroscopy for Studying Absorbable Hemostats, </w:t>
            </w:r>
            <w:r w:rsidRPr="001051B0">
              <w:rPr>
                <w:i/>
                <w:iCs/>
                <w:lang w:val="en-GB"/>
              </w:rPr>
              <w:t>IEEE Transactions on Terahertz Science and Technology</w:t>
            </w:r>
            <w:r>
              <w:rPr>
                <w:lang w:val="en-GB"/>
              </w:rPr>
              <w:t>,</w:t>
            </w:r>
            <w:r>
              <w:t xml:space="preserve"> 6 (3), 2016, 420-426</w:t>
            </w:r>
          </w:p>
          <w:p w14:paraId="4C0BD5F5" w14:textId="765962C9" w:rsidR="00B64E36" w:rsidRPr="006C6F42" w:rsidRDefault="00B64E36" w:rsidP="007755BB">
            <w:pPr>
              <w:widowControl w:val="0"/>
              <w:autoSpaceDE w:val="0"/>
              <w:autoSpaceDN w:val="0"/>
              <w:adjustRightInd w:val="0"/>
              <w:jc w:val="both"/>
              <w:rPr>
                <w:lang w:val="en-GB"/>
              </w:rPr>
            </w:pPr>
            <w:r w:rsidRPr="00BA38E8">
              <w:rPr>
                <w:b/>
              </w:rPr>
              <w:t>KŘESÁLEK, Vojtěch (15</w:t>
            </w:r>
            <w:r w:rsidRPr="00BA38E8">
              <w:rPr>
                <w:b/>
                <w:lang w:val="en-US"/>
              </w:rPr>
              <w:t>%</w:t>
            </w:r>
            <w:r w:rsidRPr="00BA38E8">
              <w:rPr>
                <w:b/>
              </w:rPr>
              <w:t>)</w:t>
            </w:r>
            <w:r>
              <w:t>, NAVRÁTIL, Milan.</w:t>
            </w:r>
            <w:r w:rsidRPr="00642D2B">
              <w:t xml:space="preserve"> </w:t>
            </w:r>
            <w:r>
              <w:t>E</w:t>
            </w:r>
            <w:hyperlink r:id="rId16" w:history="1">
              <w:r w:rsidRPr="00642D2B">
                <w:t xml:space="preserve">stimation of complex permittivity using evolutionary algorithm from measured data of reflectance and transmittance in free space,  </w:t>
              </w:r>
            </w:hyperlink>
            <w:r w:rsidRPr="006C6F42">
              <w:rPr>
                <w:i/>
                <w:iCs/>
                <w:sz w:val="24"/>
                <w:szCs w:val="24"/>
                <w:lang w:val="en-GB" w:eastAsia="en-GB"/>
              </w:rPr>
              <w:t xml:space="preserve"> </w:t>
            </w:r>
            <w:r w:rsidRPr="006C6F42">
              <w:rPr>
                <w:i/>
                <w:iCs/>
                <w:lang w:val="en-GB"/>
              </w:rPr>
              <w:t>Microwave and Optical Technology Letters</w:t>
            </w:r>
          </w:p>
          <w:p w14:paraId="7D1BE973" w14:textId="77777777" w:rsidR="00B64E36" w:rsidRPr="006C6F42" w:rsidRDefault="00B64E36" w:rsidP="007755BB">
            <w:pPr>
              <w:widowControl w:val="0"/>
              <w:autoSpaceDE w:val="0"/>
              <w:autoSpaceDN w:val="0"/>
              <w:adjustRightInd w:val="0"/>
              <w:jc w:val="both"/>
              <w:rPr>
                <w:lang w:val="en-GB"/>
              </w:rPr>
            </w:pPr>
            <w:r>
              <w:t> </w:t>
            </w:r>
            <w:r w:rsidRPr="00642D2B">
              <w:t xml:space="preserve"> 57</w:t>
            </w:r>
            <w:r>
              <w:t xml:space="preserve"> (7),</w:t>
            </w:r>
            <w:r w:rsidRPr="00642D2B">
              <w:t xml:space="preserve"> 1542-1546</w:t>
            </w:r>
            <w:r>
              <w:t xml:space="preserve">, </w:t>
            </w:r>
            <w:r w:rsidRPr="00642D2B">
              <w:t>2015</w:t>
            </w:r>
            <w:r>
              <w:t xml:space="preserve">, </w:t>
            </w:r>
            <w:r>
              <w:rPr>
                <w:lang w:val="en-GB"/>
              </w:rPr>
              <w:t>ISSN 0895-247</w:t>
            </w:r>
            <w:r w:rsidRPr="00F7310F">
              <w:t xml:space="preserve"> </w:t>
            </w:r>
          </w:p>
          <w:p w14:paraId="32D7CBA0" w14:textId="77777777" w:rsidR="00B64E36" w:rsidRPr="001051B0" w:rsidRDefault="00B64E36" w:rsidP="007755BB">
            <w:pPr>
              <w:widowControl w:val="0"/>
              <w:autoSpaceDE w:val="0"/>
              <w:autoSpaceDN w:val="0"/>
              <w:adjustRightInd w:val="0"/>
              <w:jc w:val="both"/>
              <w:rPr>
                <w:lang w:val="en-GB"/>
              </w:rPr>
            </w:pPr>
            <w:r>
              <w:t>NAVRÁTIL, Milan</w:t>
            </w:r>
            <w:r>
              <w:rPr>
                <w:lang w:val="en-GB"/>
              </w:rPr>
              <w:t>,</w:t>
            </w:r>
            <w:r w:rsidRPr="001051B0">
              <w:rPr>
                <w:lang w:val="en-GB"/>
              </w:rPr>
              <w:t xml:space="preserve"> </w:t>
            </w:r>
            <w:r w:rsidRPr="00BA38E8">
              <w:rPr>
                <w:b/>
              </w:rPr>
              <w:t>KŘESÁLEK, Vojtěch (</w:t>
            </w:r>
            <w:r>
              <w:rPr>
                <w:b/>
              </w:rPr>
              <w:t>40</w:t>
            </w:r>
            <w:r w:rsidRPr="00BA38E8">
              <w:rPr>
                <w:b/>
                <w:lang w:val="en-US"/>
              </w:rPr>
              <w:t>%</w:t>
            </w:r>
            <w:r w:rsidRPr="00BA38E8">
              <w:rPr>
                <w:b/>
              </w:rPr>
              <w:t>)</w:t>
            </w:r>
            <w:r>
              <w:t>,</w:t>
            </w:r>
            <w:r w:rsidRPr="001051B0">
              <w:rPr>
                <w:lang w:val="en-GB"/>
              </w:rPr>
              <w:t xml:space="preserve"> </w:t>
            </w:r>
            <w:r>
              <w:rPr>
                <w:bCs/>
                <w:lang w:val="en-GB"/>
              </w:rPr>
              <w:t>KOUTECKÝ</w:t>
            </w:r>
            <w:r w:rsidRPr="001051B0">
              <w:rPr>
                <w:lang w:val="en-GB"/>
              </w:rPr>
              <w:t xml:space="preserve">, </w:t>
            </w:r>
            <w:r w:rsidRPr="001051B0">
              <w:rPr>
                <w:bCs/>
                <w:lang w:val="en-GB"/>
              </w:rPr>
              <w:t>Adam</w:t>
            </w:r>
            <w:r>
              <w:rPr>
                <w:lang w:val="en-GB"/>
              </w:rPr>
              <w:t>,</w:t>
            </w:r>
            <w:r w:rsidRPr="001051B0">
              <w:rPr>
                <w:lang w:val="en-GB"/>
              </w:rPr>
              <w:t xml:space="preserve"> </w:t>
            </w:r>
            <w:r>
              <w:rPr>
                <w:bCs/>
                <w:lang w:val="en-GB"/>
              </w:rPr>
              <w:t>MALÁNÍK</w:t>
            </w:r>
            <w:r w:rsidRPr="001051B0">
              <w:rPr>
                <w:lang w:val="en-GB"/>
              </w:rPr>
              <w:t xml:space="preserve">, </w:t>
            </w:r>
            <w:r w:rsidRPr="001051B0">
              <w:rPr>
                <w:bCs/>
                <w:lang w:val="en-GB"/>
              </w:rPr>
              <w:t>Zdeněk</w:t>
            </w:r>
            <w:r w:rsidRPr="001051B0">
              <w:rPr>
                <w:lang w:val="en-GB"/>
              </w:rPr>
              <w:t xml:space="preserve">. Microscopy Techniques for Topography Image Acquisition of Marks on Cartridge Cases. </w:t>
            </w:r>
            <w:r w:rsidRPr="001051B0">
              <w:rPr>
                <w:i/>
                <w:iCs/>
                <w:lang w:val="en-GB"/>
              </w:rPr>
              <w:t>Sensors &amp; Transducers</w:t>
            </w:r>
            <w:r>
              <w:rPr>
                <w:lang w:val="en-GB"/>
              </w:rPr>
              <w:t>, 11 (2016),</w:t>
            </w:r>
            <w:r w:rsidRPr="001051B0">
              <w:rPr>
                <w:lang w:val="en-GB"/>
              </w:rPr>
              <w:t xml:space="preserve"> 206</w:t>
            </w:r>
            <w:r>
              <w:rPr>
                <w:lang w:val="en-GB"/>
              </w:rPr>
              <w:t>,</w:t>
            </w:r>
            <w:r w:rsidRPr="001051B0">
              <w:rPr>
                <w:lang w:val="en-GB"/>
              </w:rPr>
              <w:t xml:space="preserve"> 43-51. ISSN 2306-8515</w:t>
            </w:r>
          </w:p>
          <w:p w14:paraId="30EDFE6D" w14:textId="77777777" w:rsidR="00B64E36" w:rsidRDefault="00B64E36" w:rsidP="007755BB">
            <w:pPr>
              <w:widowControl w:val="0"/>
              <w:autoSpaceDE w:val="0"/>
              <w:autoSpaceDN w:val="0"/>
              <w:adjustRightInd w:val="0"/>
              <w:jc w:val="both"/>
              <w:rPr>
                <w:ins w:id="1394" w:author="Zuzka" w:date="2018-11-16T10:58:00Z"/>
              </w:rPr>
            </w:pPr>
            <w:r w:rsidRPr="00BA38E8">
              <w:rPr>
                <w:b/>
              </w:rPr>
              <w:t>KŘESÁLEK, Vojtěch</w:t>
            </w:r>
            <w:r>
              <w:rPr>
                <w:b/>
              </w:rPr>
              <w:t xml:space="preserve"> (50</w:t>
            </w:r>
            <w:r w:rsidRPr="00BA38E8">
              <w:rPr>
                <w:b/>
                <w:lang w:val="en-US"/>
              </w:rPr>
              <w:t>%</w:t>
            </w:r>
            <w:r w:rsidRPr="00BA38E8">
              <w:rPr>
                <w:b/>
              </w:rPr>
              <w:t>)</w:t>
            </w:r>
            <w:r>
              <w:t xml:space="preserve">, </w:t>
            </w:r>
            <w:r w:rsidRPr="00E141E0">
              <w:t xml:space="preserve"> </w:t>
            </w:r>
            <w:r>
              <w:t xml:space="preserve">GAVENDA, T. </w:t>
            </w:r>
            <w:r w:rsidRPr="00D14F21">
              <w:t xml:space="preserve">Using </w:t>
            </w:r>
            <w:r>
              <w:t>t</w:t>
            </w:r>
            <w:r w:rsidRPr="00D14F21">
              <w:t xml:space="preserve">erahertz </w:t>
            </w:r>
            <w:r>
              <w:t>s</w:t>
            </w:r>
            <w:r w:rsidRPr="00D14F21">
              <w:t xml:space="preserve">pectroscopy for </w:t>
            </w:r>
            <w:r>
              <w:t>o</w:t>
            </w:r>
            <w:r w:rsidRPr="00D14F21">
              <w:t xml:space="preserve">bserving the </w:t>
            </w:r>
            <w:r>
              <w:t>k</w:t>
            </w:r>
            <w:r w:rsidRPr="00D14F21">
              <w:t xml:space="preserve">inetics of </w:t>
            </w:r>
            <w:r>
              <w:t>r</w:t>
            </w:r>
            <w:r w:rsidRPr="00D14F21">
              <w:t xml:space="preserve">ecrystallisation of </w:t>
            </w:r>
            <w:r>
              <w:t>p</w:t>
            </w:r>
            <w:r w:rsidRPr="00D14F21">
              <w:t>olybutene-</w:t>
            </w:r>
            <w:r>
              <w:t xml:space="preserve">1. </w:t>
            </w:r>
            <w:r w:rsidRPr="001051B0">
              <w:rPr>
                <w:i/>
                <w:iCs/>
                <w:lang w:val="en-GB"/>
              </w:rPr>
              <w:t>Journal of Infrared Millimeter and Terahertz Waves</w:t>
            </w:r>
            <w:r w:rsidRPr="00E141E0">
              <w:t xml:space="preserve"> 34(2), 187-193</w:t>
            </w:r>
            <w:r>
              <w:t xml:space="preserve">, </w:t>
            </w:r>
            <w:r w:rsidRPr="00E141E0">
              <w:t>2013</w:t>
            </w:r>
          </w:p>
          <w:p w14:paraId="1BAB93DE" w14:textId="77777777" w:rsidR="00203738" w:rsidRPr="00077DD6" w:rsidRDefault="00203738" w:rsidP="007755BB">
            <w:pPr>
              <w:widowControl w:val="0"/>
              <w:autoSpaceDE w:val="0"/>
              <w:autoSpaceDN w:val="0"/>
              <w:adjustRightInd w:val="0"/>
              <w:jc w:val="both"/>
              <w:rPr>
                <w:lang w:val="en-GB"/>
              </w:rPr>
            </w:pPr>
          </w:p>
        </w:tc>
      </w:tr>
      <w:tr w:rsidR="00B64E36" w14:paraId="4880D4DB" w14:textId="77777777" w:rsidTr="007755BB">
        <w:trPr>
          <w:trHeight w:val="218"/>
        </w:trPr>
        <w:tc>
          <w:tcPr>
            <w:tcW w:w="9859" w:type="dxa"/>
            <w:gridSpan w:val="11"/>
            <w:shd w:val="clear" w:color="auto" w:fill="F7CAAC"/>
          </w:tcPr>
          <w:p w14:paraId="5FA1427E" w14:textId="77777777" w:rsidR="00B64E36" w:rsidRDefault="00B64E36" w:rsidP="007755BB">
            <w:pPr>
              <w:rPr>
                <w:b/>
              </w:rPr>
            </w:pPr>
            <w:r>
              <w:rPr>
                <w:b/>
              </w:rPr>
              <w:t>Působení v zahraničí</w:t>
            </w:r>
          </w:p>
        </w:tc>
      </w:tr>
      <w:tr w:rsidR="00B64E36" w14:paraId="20998FD2" w14:textId="77777777" w:rsidTr="007755BB">
        <w:trPr>
          <w:trHeight w:val="328"/>
        </w:trPr>
        <w:tc>
          <w:tcPr>
            <w:tcW w:w="9859" w:type="dxa"/>
            <w:gridSpan w:val="11"/>
          </w:tcPr>
          <w:p w14:paraId="1172C3C8" w14:textId="7818D72B" w:rsidR="00B64E36" w:rsidRPr="003A677C" w:rsidRDefault="006E49CD" w:rsidP="007755BB">
            <w:pPr>
              <w:suppressAutoHyphens/>
              <w:ind w:right="-2"/>
              <w:rPr>
                <w:lang w:val="en-US"/>
              </w:rPr>
            </w:pPr>
            <w:ins w:id="1395" w:author="Zuzka" w:date="2018-11-16T10:59:00Z">
              <w:r>
                <w:t xml:space="preserve">09-12 / </w:t>
              </w:r>
            </w:ins>
            <w:r w:rsidR="00B64E36" w:rsidRPr="003A677C">
              <w:t>1993  Chalmers University, Göteborg Sweden</w:t>
            </w:r>
            <w:r w:rsidR="00B64E36" w:rsidRPr="003A677C">
              <w:rPr>
                <w:lang w:val="en-US"/>
              </w:rPr>
              <w:t xml:space="preserve"> </w:t>
            </w:r>
            <w:del w:id="1396" w:author="Zuzka" w:date="2018-11-16T10:58:00Z">
              <w:r w:rsidR="00B64E36" w:rsidDel="00203738">
                <w:rPr>
                  <w:lang w:val="en-US"/>
                </w:rPr>
                <w:delText>-</w:delText>
              </w:r>
            </w:del>
            <w:ins w:id="1397" w:author="Zuzka" w:date="2018-11-16T10:58:00Z">
              <w:r w:rsidR="00203738">
                <w:rPr>
                  <w:lang w:val="en-US"/>
                </w:rPr>
                <w:t>(</w:t>
              </w:r>
            </w:ins>
            <w:del w:id="1398" w:author="Zuzka" w:date="2018-11-16T10:58:00Z">
              <w:r w:rsidR="00B64E36" w:rsidDel="00203738">
                <w:rPr>
                  <w:lang w:val="en-US"/>
                </w:rPr>
                <w:delText xml:space="preserve"> semestr</w:delText>
              </w:r>
            </w:del>
            <w:ins w:id="1399" w:author="Zuzka" w:date="2018-11-16T10:58:00Z">
              <w:r w:rsidR="00203738">
                <w:rPr>
                  <w:lang w:val="en-US"/>
                </w:rPr>
                <w:t>4 měsíce)</w:t>
              </w:r>
            </w:ins>
          </w:p>
          <w:p w14:paraId="7ACD8A8C" w14:textId="0A0A9459" w:rsidR="00B64E36" w:rsidRPr="003A677C" w:rsidDel="00203738" w:rsidRDefault="00B64E36" w:rsidP="007755BB">
            <w:pPr>
              <w:suppressAutoHyphens/>
              <w:ind w:right="-2"/>
              <w:rPr>
                <w:del w:id="1400" w:author="Zuzka" w:date="2018-11-16T10:58:00Z"/>
                <w:lang w:val="en-US"/>
              </w:rPr>
            </w:pPr>
            <w:del w:id="1401" w:author="Zuzka" w:date="2018-11-16T10:58:00Z">
              <w:r w:rsidRPr="003A677C" w:rsidDel="00203738">
                <w:delText>1994  Chalmers University, Göteborg Sweden</w:delText>
              </w:r>
            </w:del>
          </w:p>
          <w:p w14:paraId="3A491439" w14:textId="6C95265F" w:rsidR="00B64E36" w:rsidRPr="003232CF" w:rsidRDefault="00B64E36" w:rsidP="007755BB">
            <w:pPr>
              <w:rPr>
                <w:lang w:val="sk-SK"/>
              </w:rPr>
            </w:pPr>
            <w:del w:id="1402" w:author="Zuzka" w:date="2018-11-16T10:58:00Z">
              <w:r w:rsidRPr="003A677C" w:rsidDel="00203738">
                <w:delText>1996  Bradford University, GB</w:delText>
              </w:r>
            </w:del>
            <w:r w:rsidRPr="003A677C">
              <w:t xml:space="preserve"> </w:t>
            </w:r>
          </w:p>
        </w:tc>
      </w:tr>
      <w:tr w:rsidR="00B64E36" w14:paraId="2AB98F7D" w14:textId="77777777" w:rsidTr="007755BB">
        <w:trPr>
          <w:cantSplit/>
          <w:trHeight w:val="470"/>
        </w:trPr>
        <w:tc>
          <w:tcPr>
            <w:tcW w:w="2518" w:type="dxa"/>
            <w:shd w:val="clear" w:color="auto" w:fill="F7CAAC"/>
          </w:tcPr>
          <w:p w14:paraId="3E2F3F36" w14:textId="77777777" w:rsidR="00B64E36" w:rsidRDefault="00B64E36" w:rsidP="007755BB">
            <w:pPr>
              <w:jc w:val="both"/>
              <w:rPr>
                <w:b/>
              </w:rPr>
            </w:pPr>
            <w:r>
              <w:rPr>
                <w:b/>
              </w:rPr>
              <w:t xml:space="preserve">Podpis </w:t>
            </w:r>
          </w:p>
        </w:tc>
        <w:tc>
          <w:tcPr>
            <w:tcW w:w="4536" w:type="dxa"/>
            <w:gridSpan w:val="5"/>
          </w:tcPr>
          <w:p w14:paraId="3598BEE1" w14:textId="77777777" w:rsidR="00B64E36" w:rsidRDefault="00B64E36" w:rsidP="007755BB">
            <w:pPr>
              <w:jc w:val="both"/>
            </w:pPr>
          </w:p>
        </w:tc>
        <w:tc>
          <w:tcPr>
            <w:tcW w:w="786" w:type="dxa"/>
            <w:gridSpan w:val="2"/>
            <w:shd w:val="clear" w:color="auto" w:fill="F7CAAC"/>
          </w:tcPr>
          <w:p w14:paraId="3FDF836C" w14:textId="77777777" w:rsidR="00B64E36" w:rsidRDefault="00B64E36" w:rsidP="007755BB">
            <w:pPr>
              <w:jc w:val="both"/>
            </w:pPr>
            <w:r>
              <w:rPr>
                <w:b/>
              </w:rPr>
              <w:t>datum</w:t>
            </w:r>
          </w:p>
        </w:tc>
        <w:tc>
          <w:tcPr>
            <w:tcW w:w="2019" w:type="dxa"/>
            <w:gridSpan w:val="3"/>
          </w:tcPr>
          <w:p w14:paraId="7CC19D39" w14:textId="4607EBC0" w:rsidR="00B64E36" w:rsidRDefault="003001A0" w:rsidP="007755BB">
            <w:pPr>
              <w:jc w:val="both"/>
            </w:pPr>
            <w:ins w:id="1403" w:author="Zuzka" w:date="2018-11-16T10:36:00Z">
              <w:r>
                <w:t>16</w:t>
              </w:r>
            </w:ins>
            <w:del w:id="1404" w:author="Zuzka" w:date="2018-11-16T10:36:00Z">
              <w:r w:rsidR="00B64E36" w:rsidDel="003001A0">
                <w:delText>28</w:delText>
              </w:r>
            </w:del>
            <w:r w:rsidR="00B64E36">
              <w:t xml:space="preserve">. </w:t>
            </w:r>
            <w:ins w:id="1405" w:author="Zuzka" w:date="2018-11-16T10:37:00Z">
              <w:r>
                <w:t>11</w:t>
              </w:r>
            </w:ins>
            <w:del w:id="1406" w:author="Zuzka" w:date="2018-11-16T10:37:00Z">
              <w:r w:rsidR="00B64E36" w:rsidDel="003001A0">
                <w:delText>8</w:delText>
              </w:r>
            </w:del>
            <w:r w:rsidR="00B64E36">
              <w:t>. 2018</w:t>
            </w:r>
          </w:p>
        </w:tc>
      </w:tr>
    </w:tbl>
    <w:p w14:paraId="2BC28AF3" w14:textId="77777777" w:rsidR="00B64E36" w:rsidRDefault="00B64E36" w:rsidP="00B64E36"/>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518"/>
        <w:gridCol w:w="11"/>
        <w:gridCol w:w="818"/>
        <w:gridCol w:w="14"/>
        <w:gridCol w:w="1707"/>
        <w:gridCol w:w="21"/>
        <w:gridCol w:w="503"/>
        <w:gridCol w:w="23"/>
        <w:gridCol w:w="445"/>
        <w:gridCol w:w="25"/>
        <w:gridCol w:w="969"/>
        <w:gridCol w:w="29"/>
        <w:gridCol w:w="680"/>
        <w:gridCol w:w="32"/>
        <w:gridCol w:w="45"/>
        <w:gridCol w:w="32"/>
        <w:gridCol w:w="600"/>
        <w:gridCol w:w="35"/>
        <w:gridCol w:w="658"/>
        <w:gridCol w:w="38"/>
        <w:gridCol w:w="656"/>
        <w:gridCol w:w="30"/>
      </w:tblGrid>
      <w:tr w:rsidR="00B64E36" w14:paraId="39CFAB30" w14:textId="77777777" w:rsidTr="00CA0FE8">
        <w:tc>
          <w:tcPr>
            <w:tcW w:w="9923" w:type="dxa"/>
            <w:gridSpan w:val="23"/>
            <w:tcBorders>
              <w:bottom w:val="double" w:sz="4" w:space="0" w:color="auto"/>
            </w:tcBorders>
            <w:shd w:val="clear" w:color="auto" w:fill="BDD6EE"/>
          </w:tcPr>
          <w:p w14:paraId="61594C44" w14:textId="01892292" w:rsidR="00B64E36" w:rsidRDefault="00B64E36" w:rsidP="007755BB">
            <w:pPr>
              <w:tabs>
                <w:tab w:val="right" w:pos="9781"/>
              </w:tabs>
              <w:jc w:val="both"/>
              <w:rPr>
                <w:b/>
                <w:sz w:val="28"/>
              </w:rPr>
            </w:pPr>
            <w:r>
              <w:rPr>
                <w:b/>
                <w:sz w:val="28"/>
              </w:rPr>
              <w:t>C-I – Personální zabezpečení</w:t>
            </w:r>
            <w:r>
              <w:rPr>
                <w:b/>
                <w:sz w:val="28"/>
              </w:rPr>
              <w:tab/>
            </w:r>
            <w:r w:rsidR="00E16B84" w:rsidRPr="007D0232">
              <w:rPr>
                <w:rStyle w:val="Odkazintenzivn"/>
              </w:rPr>
              <w:fldChar w:fldCharType="begin"/>
            </w:r>
            <w:r w:rsidR="00E16B84" w:rsidRPr="007D0232">
              <w:rPr>
                <w:rStyle w:val="Odkazintenzivn"/>
              </w:rPr>
              <w:instrText xml:space="preserve"> REF aSeznamC \h </w:instrText>
            </w:r>
            <w:r w:rsidR="00E16B84">
              <w:rPr>
                <w:rStyle w:val="Odkazintenzivn"/>
              </w:rPr>
              <w:instrText xml:space="preserve"> \* MERGEFORMAT </w:instrText>
            </w:r>
            <w:r w:rsidR="00E16B84" w:rsidRPr="007D0232">
              <w:rPr>
                <w:rStyle w:val="Odkazintenzivn"/>
              </w:rPr>
            </w:r>
            <w:r w:rsidR="00E16B84" w:rsidRPr="007D0232">
              <w:rPr>
                <w:rStyle w:val="Odkazintenzivn"/>
              </w:rPr>
              <w:fldChar w:fldCharType="separate"/>
            </w:r>
            <w:r w:rsidR="007B4A49" w:rsidRPr="007B4A49">
              <w:rPr>
                <w:rStyle w:val="Odkazintenzivn"/>
              </w:rPr>
              <w:t>Abecední seznam</w:t>
            </w:r>
            <w:r w:rsidR="00E16B84" w:rsidRPr="007D0232">
              <w:rPr>
                <w:rStyle w:val="Odkazintenzivn"/>
              </w:rPr>
              <w:fldChar w:fldCharType="end"/>
            </w:r>
          </w:p>
        </w:tc>
      </w:tr>
      <w:tr w:rsidR="00B64E36" w14:paraId="466480F6" w14:textId="77777777" w:rsidTr="00CA0FE8">
        <w:tc>
          <w:tcPr>
            <w:tcW w:w="2563" w:type="dxa"/>
            <w:gridSpan w:val="3"/>
            <w:tcBorders>
              <w:top w:val="double" w:sz="4" w:space="0" w:color="auto"/>
            </w:tcBorders>
            <w:shd w:val="clear" w:color="auto" w:fill="F7CAAC"/>
          </w:tcPr>
          <w:p w14:paraId="6EE72C26" w14:textId="77777777" w:rsidR="00B64E36" w:rsidRDefault="00B64E36" w:rsidP="007755BB">
            <w:pPr>
              <w:jc w:val="both"/>
              <w:rPr>
                <w:b/>
              </w:rPr>
            </w:pPr>
            <w:r>
              <w:rPr>
                <w:b/>
              </w:rPr>
              <w:t>Vysoká škola</w:t>
            </w:r>
          </w:p>
        </w:tc>
        <w:tc>
          <w:tcPr>
            <w:tcW w:w="7360" w:type="dxa"/>
            <w:gridSpan w:val="20"/>
          </w:tcPr>
          <w:p w14:paraId="3595943C" w14:textId="77777777" w:rsidR="00B64E36" w:rsidRDefault="00B64E36" w:rsidP="007755BB">
            <w:pPr>
              <w:jc w:val="both"/>
            </w:pPr>
            <w:r w:rsidRPr="00E54DBF">
              <w:t>Univerzita Tomáše Bati ve Zlíně</w:t>
            </w:r>
          </w:p>
        </w:tc>
      </w:tr>
      <w:tr w:rsidR="00B64E36" w14:paraId="24F5159A" w14:textId="77777777" w:rsidTr="00CA0FE8">
        <w:tc>
          <w:tcPr>
            <w:tcW w:w="2563" w:type="dxa"/>
            <w:gridSpan w:val="3"/>
            <w:shd w:val="clear" w:color="auto" w:fill="F7CAAC"/>
          </w:tcPr>
          <w:p w14:paraId="18B43BEE" w14:textId="77777777" w:rsidR="00B64E36" w:rsidRDefault="00B64E36" w:rsidP="007755BB">
            <w:pPr>
              <w:jc w:val="both"/>
              <w:rPr>
                <w:b/>
              </w:rPr>
            </w:pPr>
            <w:r>
              <w:rPr>
                <w:b/>
              </w:rPr>
              <w:t>Součást vysoké školy</w:t>
            </w:r>
          </w:p>
        </w:tc>
        <w:tc>
          <w:tcPr>
            <w:tcW w:w="7360" w:type="dxa"/>
            <w:gridSpan w:val="20"/>
          </w:tcPr>
          <w:p w14:paraId="556BD5C7" w14:textId="77777777" w:rsidR="00B64E36" w:rsidRDefault="00B64E36" w:rsidP="007755BB">
            <w:pPr>
              <w:jc w:val="both"/>
            </w:pPr>
            <w:r>
              <w:t>Fakulta managementu a ekonomiky</w:t>
            </w:r>
          </w:p>
        </w:tc>
      </w:tr>
      <w:tr w:rsidR="00B64E36" w14:paraId="60EE742D" w14:textId="77777777" w:rsidTr="00CA0FE8">
        <w:tc>
          <w:tcPr>
            <w:tcW w:w="2563" w:type="dxa"/>
            <w:gridSpan w:val="3"/>
            <w:shd w:val="clear" w:color="auto" w:fill="F7CAAC"/>
          </w:tcPr>
          <w:p w14:paraId="694A7468" w14:textId="77777777" w:rsidR="00B64E36" w:rsidRDefault="00B64E36" w:rsidP="007755BB">
            <w:pPr>
              <w:jc w:val="both"/>
              <w:rPr>
                <w:b/>
              </w:rPr>
            </w:pPr>
            <w:r>
              <w:rPr>
                <w:b/>
              </w:rPr>
              <w:t>Název studijního programu</w:t>
            </w:r>
          </w:p>
        </w:tc>
        <w:tc>
          <w:tcPr>
            <w:tcW w:w="7360" w:type="dxa"/>
            <w:gridSpan w:val="20"/>
          </w:tcPr>
          <w:p w14:paraId="6860B436" w14:textId="77777777" w:rsidR="00B64E36" w:rsidRDefault="00B64E36" w:rsidP="007755BB">
            <w:pPr>
              <w:jc w:val="both"/>
            </w:pPr>
            <w:r>
              <w:t>Informační technologie v administrativě</w:t>
            </w:r>
          </w:p>
        </w:tc>
      </w:tr>
      <w:tr w:rsidR="00B64E36" w14:paraId="5F1025F6" w14:textId="77777777" w:rsidTr="00CA0FE8">
        <w:tc>
          <w:tcPr>
            <w:tcW w:w="2563" w:type="dxa"/>
            <w:gridSpan w:val="3"/>
            <w:shd w:val="clear" w:color="auto" w:fill="F7CAAC"/>
          </w:tcPr>
          <w:p w14:paraId="36EBC627" w14:textId="77777777" w:rsidR="00B64E36" w:rsidRDefault="00B64E36" w:rsidP="007755BB">
            <w:pPr>
              <w:jc w:val="both"/>
              <w:rPr>
                <w:b/>
              </w:rPr>
            </w:pPr>
            <w:r>
              <w:rPr>
                <w:b/>
              </w:rPr>
              <w:t>Jméno a příjmení</w:t>
            </w:r>
          </w:p>
        </w:tc>
        <w:tc>
          <w:tcPr>
            <w:tcW w:w="4554" w:type="dxa"/>
            <w:gridSpan w:val="10"/>
          </w:tcPr>
          <w:p w14:paraId="0E1D9DEA" w14:textId="77777777" w:rsidR="00B64E36" w:rsidRPr="00754CBD" w:rsidRDefault="00B64E36" w:rsidP="007755BB">
            <w:pPr>
              <w:jc w:val="both"/>
            </w:pPr>
            <w:r w:rsidRPr="00754CBD">
              <w:t xml:space="preserve">Petr </w:t>
            </w:r>
            <w:bookmarkStart w:id="1407" w:name="anovak"/>
            <w:r w:rsidRPr="00754CBD">
              <w:t>Novák</w:t>
            </w:r>
            <w:bookmarkEnd w:id="1407"/>
          </w:p>
        </w:tc>
        <w:tc>
          <w:tcPr>
            <w:tcW w:w="712" w:type="dxa"/>
            <w:gridSpan w:val="2"/>
            <w:shd w:val="clear" w:color="auto" w:fill="F7CAAC"/>
          </w:tcPr>
          <w:p w14:paraId="213FC206" w14:textId="77777777" w:rsidR="00B64E36" w:rsidRDefault="00B64E36" w:rsidP="007755BB">
            <w:pPr>
              <w:jc w:val="both"/>
              <w:rPr>
                <w:b/>
              </w:rPr>
            </w:pPr>
            <w:r>
              <w:rPr>
                <w:b/>
              </w:rPr>
              <w:t>Tituly</w:t>
            </w:r>
          </w:p>
        </w:tc>
        <w:tc>
          <w:tcPr>
            <w:tcW w:w="2094" w:type="dxa"/>
            <w:gridSpan w:val="8"/>
          </w:tcPr>
          <w:p w14:paraId="26031382" w14:textId="77777777" w:rsidR="00B64E36" w:rsidRDefault="00B64E36" w:rsidP="007755BB">
            <w:pPr>
              <w:jc w:val="both"/>
            </w:pPr>
            <w:r>
              <w:t>Ing., PhD.</w:t>
            </w:r>
          </w:p>
        </w:tc>
      </w:tr>
      <w:tr w:rsidR="00B64E36" w14:paraId="585A991A" w14:textId="77777777" w:rsidTr="00CA0FE8">
        <w:tc>
          <w:tcPr>
            <w:tcW w:w="2563" w:type="dxa"/>
            <w:gridSpan w:val="3"/>
            <w:shd w:val="clear" w:color="auto" w:fill="F7CAAC"/>
          </w:tcPr>
          <w:p w14:paraId="098D3001" w14:textId="77777777" w:rsidR="00B64E36" w:rsidRDefault="00B64E36" w:rsidP="007755BB">
            <w:pPr>
              <w:jc w:val="both"/>
              <w:rPr>
                <w:b/>
              </w:rPr>
            </w:pPr>
            <w:r>
              <w:rPr>
                <w:b/>
              </w:rPr>
              <w:t>Rok narození</w:t>
            </w:r>
          </w:p>
        </w:tc>
        <w:tc>
          <w:tcPr>
            <w:tcW w:w="832" w:type="dxa"/>
            <w:gridSpan w:val="2"/>
          </w:tcPr>
          <w:p w14:paraId="08773D7B" w14:textId="77777777" w:rsidR="00B64E36" w:rsidRDefault="00B64E36" w:rsidP="007755BB">
            <w:pPr>
              <w:jc w:val="center"/>
            </w:pPr>
            <w:r>
              <w:t>1979</w:t>
            </w:r>
          </w:p>
        </w:tc>
        <w:tc>
          <w:tcPr>
            <w:tcW w:w="1728" w:type="dxa"/>
            <w:gridSpan w:val="2"/>
            <w:shd w:val="clear" w:color="auto" w:fill="F7CAAC"/>
          </w:tcPr>
          <w:p w14:paraId="617E441D" w14:textId="77777777" w:rsidR="00B64E36" w:rsidRDefault="00B64E36" w:rsidP="007755BB">
            <w:pPr>
              <w:jc w:val="both"/>
              <w:rPr>
                <w:b/>
              </w:rPr>
            </w:pPr>
            <w:r>
              <w:rPr>
                <w:b/>
              </w:rPr>
              <w:t>typ vztahu k VŠ</w:t>
            </w:r>
          </w:p>
        </w:tc>
        <w:tc>
          <w:tcPr>
            <w:tcW w:w="996" w:type="dxa"/>
            <w:gridSpan w:val="4"/>
          </w:tcPr>
          <w:p w14:paraId="440801B9" w14:textId="238D98C2" w:rsidR="00B64E36" w:rsidRDefault="00901E07">
            <w:pPr>
              <w:pPrChange w:id="1408" w:author="Zuzka" w:date="2018-11-12T22:44:00Z">
                <w:pPr>
                  <w:jc w:val="center"/>
                </w:pPr>
              </w:pPrChange>
            </w:pPr>
            <w:ins w:id="1409" w:author="Zuzka" w:date="2018-11-12T22:44:00Z">
              <w:r>
                <w:t>pp.</w:t>
              </w:r>
            </w:ins>
            <w:del w:id="1410" w:author="Zuzka" w:date="2018-11-12T22:44:00Z">
              <w:r w:rsidR="00B64E36" w:rsidDel="00901E07">
                <w:delText>PP</w:delText>
              </w:r>
            </w:del>
          </w:p>
        </w:tc>
        <w:tc>
          <w:tcPr>
            <w:tcW w:w="998" w:type="dxa"/>
            <w:gridSpan w:val="2"/>
            <w:shd w:val="clear" w:color="auto" w:fill="F7CAAC"/>
          </w:tcPr>
          <w:p w14:paraId="0236F359" w14:textId="77777777" w:rsidR="00B64E36" w:rsidRDefault="00B64E36" w:rsidP="007755BB">
            <w:pPr>
              <w:jc w:val="both"/>
              <w:rPr>
                <w:b/>
              </w:rPr>
            </w:pPr>
            <w:r>
              <w:rPr>
                <w:b/>
              </w:rPr>
              <w:t>rozsah</w:t>
            </w:r>
          </w:p>
        </w:tc>
        <w:tc>
          <w:tcPr>
            <w:tcW w:w="712" w:type="dxa"/>
            <w:gridSpan w:val="2"/>
          </w:tcPr>
          <w:p w14:paraId="11224858" w14:textId="77777777" w:rsidR="00B64E36" w:rsidRDefault="00B64E36">
            <w:pPr>
              <w:pPrChange w:id="1411" w:author="Zuzka" w:date="2018-11-12T22:44:00Z">
                <w:pPr>
                  <w:jc w:val="center"/>
                </w:pPr>
              </w:pPrChange>
            </w:pPr>
            <w:r>
              <w:t>40</w:t>
            </w:r>
          </w:p>
        </w:tc>
        <w:tc>
          <w:tcPr>
            <w:tcW w:w="712" w:type="dxa"/>
            <w:gridSpan w:val="4"/>
            <w:shd w:val="clear" w:color="auto" w:fill="F7CAAC"/>
          </w:tcPr>
          <w:p w14:paraId="6B3E157C" w14:textId="77777777" w:rsidR="00B64E36" w:rsidRDefault="00B64E36" w:rsidP="007755BB">
            <w:pPr>
              <w:jc w:val="both"/>
              <w:rPr>
                <w:b/>
              </w:rPr>
            </w:pPr>
            <w:r>
              <w:rPr>
                <w:b/>
              </w:rPr>
              <w:t>do kdy</w:t>
            </w:r>
          </w:p>
        </w:tc>
        <w:tc>
          <w:tcPr>
            <w:tcW w:w="1382" w:type="dxa"/>
            <w:gridSpan w:val="4"/>
          </w:tcPr>
          <w:p w14:paraId="47CB2BC2" w14:textId="77777777" w:rsidR="00B64E36" w:rsidRDefault="00B64E36">
            <w:pPr>
              <w:pPrChange w:id="1412" w:author="Zuzka" w:date="2018-11-12T22:44:00Z">
                <w:pPr>
                  <w:jc w:val="center"/>
                </w:pPr>
              </w:pPrChange>
            </w:pPr>
            <w:r>
              <w:t>N</w:t>
            </w:r>
          </w:p>
        </w:tc>
      </w:tr>
      <w:tr w:rsidR="00B64E36" w14:paraId="1F1FE3FB" w14:textId="77777777" w:rsidTr="00CA0FE8">
        <w:tc>
          <w:tcPr>
            <w:tcW w:w="5123" w:type="dxa"/>
            <w:gridSpan w:val="7"/>
            <w:shd w:val="clear" w:color="auto" w:fill="F7CAAC"/>
          </w:tcPr>
          <w:p w14:paraId="26B05C4E" w14:textId="77777777" w:rsidR="00B64E36" w:rsidRDefault="00B64E36" w:rsidP="007755BB">
            <w:pPr>
              <w:jc w:val="both"/>
              <w:rPr>
                <w:b/>
              </w:rPr>
            </w:pPr>
            <w:r>
              <w:rPr>
                <w:b/>
              </w:rPr>
              <w:t>Typ vztahu na součásti VŠ, která uskutečňuje st. program</w:t>
            </w:r>
          </w:p>
        </w:tc>
        <w:tc>
          <w:tcPr>
            <w:tcW w:w="996" w:type="dxa"/>
            <w:gridSpan w:val="4"/>
          </w:tcPr>
          <w:p w14:paraId="56D1D85A" w14:textId="77777777" w:rsidR="00B64E36" w:rsidRDefault="00B64E36" w:rsidP="007755BB">
            <w:pPr>
              <w:jc w:val="center"/>
            </w:pPr>
          </w:p>
        </w:tc>
        <w:tc>
          <w:tcPr>
            <w:tcW w:w="998" w:type="dxa"/>
            <w:gridSpan w:val="2"/>
            <w:shd w:val="clear" w:color="auto" w:fill="F7CAAC"/>
          </w:tcPr>
          <w:p w14:paraId="4B65E17E" w14:textId="77777777" w:rsidR="00B64E36" w:rsidRDefault="00B64E36" w:rsidP="007755BB">
            <w:pPr>
              <w:jc w:val="both"/>
              <w:rPr>
                <w:b/>
              </w:rPr>
            </w:pPr>
            <w:r>
              <w:rPr>
                <w:b/>
              </w:rPr>
              <w:t>rozsah</w:t>
            </w:r>
          </w:p>
        </w:tc>
        <w:tc>
          <w:tcPr>
            <w:tcW w:w="712" w:type="dxa"/>
            <w:gridSpan w:val="2"/>
          </w:tcPr>
          <w:p w14:paraId="1E886EB9" w14:textId="77777777" w:rsidR="00B64E36" w:rsidRDefault="00B64E36" w:rsidP="007755BB">
            <w:pPr>
              <w:jc w:val="center"/>
            </w:pPr>
          </w:p>
        </w:tc>
        <w:tc>
          <w:tcPr>
            <w:tcW w:w="712" w:type="dxa"/>
            <w:gridSpan w:val="4"/>
            <w:shd w:val="clear" w:color="auto" w:fill="F7CAAC"/>
          </w:tcPr>
          <w:p w14:paraId="730C81C6" w14:textId="77777777" w:rsidR="00B64E36" w:rsidRDefault="00B64E36" w:rsidP="007755BB">
            <w:pPr>
              <w:jc w:val="both"/>
              <w:rPr>
                <w:b/>
              </w:rPr>
            </w:pPr>
            <w:r>
              <w:rPr>
                <w:b/>
              </w:rPr>
              <w:t>do kdy</w:t>
            </w:r>
          </w:p>
        </w:tc>
        <w:tc>
          <w:tcPr>
            <w:tcW w:w="1382" w:type="dxa"/>
            <w:gridSpan w:val="4"/>
          </w:tcPr>
          <w:p w14:paraId="41DB8F93" w14:textId="77777777" w:rsidR="00B64E36" w:rsidRDefault="00B64E36" w:rsidP="007755BB">
            <w:pPr>
              <w:jc w:val="center"/>
            </w:pPr>
          </w:p>
        </w:tc>
      </w:tr>
      <w:tr w:rsidR="00B64E36" w14:paraId="3E6632CE" w14:textId="77777777" w:rsidTr="00CA0FE8">
        <w:tc>
          <w:tcPr>
            <w:tcW w:w="6119" w:type="dxa"/>
            <w:gridSpan w:val="11"/>
            <w:shd w:val="clear" w:color="auto" w:fill="F7CAAC"/>
          </w:tcPr>
          <w:p w14:paraId="2579C50A" w14:textId="77777777" w:rsidR="00B64E36" w:rsidRDefault="00B64E36" w:rsidP="007755BB">
            <w:pPr>
              <w:jc w:val="both"/>
            </w:pPr>
            <w:r>
              <w:rPr>
                <w:b/>
              </w:rPr>
              <w:t>Další současná působení jako akademický pracovník na jiných VŠ</w:t>
            </w:r>
          </w:p>
        </w:tc>
        <w:tc>
          <w:tcPr>
            <w:tcW w:w="1710" w:type="dxa"/>
            <w:gridSpan w:val="4"/>
            <w:shd w:val="clear" w:color="auto" w:fill="F7CAAC"/>
          </w:tcPr>
          <w:p w14:paraId="4B88D498" w14:textId="77777777" w:rsidR="00B64E36" w:rsidRDefault="00B64E36" w:rsidP="007755BB">
            <w:pPr>
              <w:jc w:val="both"/>
              <w:rPr>
                <w:b/>
              </w:rPr>
            </w:pPr>
            <w:r>
              <w:rPr>
                <w:b/>
              </w:rPr>
              <w:t>typ prac. vztahu</w:t>
            </w:r>
          </w:p>
        </w:tc>
        <w:tc>
          <w:tcPr>
            <w:tcW w:w="2094" w:type="dxa"/>
            <w:gridSpan w:val="8"/>
            <w:shd w:val="clear" w:color="auto" w:fill="F7CAAC"/>
          </w:tcPr>
          <w:p w14:paraId="5B509B64" w14:textId="77777777" w:rsidR="00B64E36" w:rsidRDefault="00B64E36" w:rsidP="007755BB">
            <w:pPr>
              <w:jc w:val="both"/>
              <w:rPr>
                <w:b/>
              </w:rPr>
            </w:pPr>
            <w:r>
              <w:rPr>
                <w:b/>
              </w:rPr>
              <w:t>rozsah</w:t>
            </w:r>
          </w:p>
        </w:tc>
      </w:tr>
      <w:tr w:rsidR="00B64E36" w14:paraId="23E8F0D5" w14:textId="77777777" w:rsidTr="00CA0FE8">
        <w:tc>
          <w:tcPr>
            <w:tcW w:w="6119" w:type="dxa"/>
            <w:gridSpan w:val="11"/>
          </w:tcPr>
          <w:p w14:paraId="71B7DCC1" w14:textId="77777777" w:rsidR="00B64E36" w:rsidRDefault="00B64E36" w:rsidP="007755BB">
            <w:pPr>
              <w:jc w:val="both"/>
            </w:pPr>
            <w:r w:rsidRPr="003129DB">
              <w:t>Moravská vysoká škola Olomouc</w:t>
            </w:r>
          </w:p>
        </w:tc>
        <w:tc>
          <w:tcPr>
            <w:tcW w:w="1710" w:type="dxa"/>
            <w:gridSpan w:val="4"/>
          </w:tcPr>
          <w:p w14:paraId="359CC2BD" w14:textId="0A2A1E1A" w:rsidR="00B64E36" w:rsidRDefault="00901E07">
            <w:pPr>
              <w:pPrChange w:id="1413" w:author="Zuzka" w:date="2018-11-12T22:44:00Z">
                <w:pPr>
                  <w:jc w:val="center"/>
                </w:pPr>
              </w:pPrChange>
            </w:pPr>
            <w:ins w:id="1414" w:author="Zuzka" w:date="2018-11-12T22:44:00Z">
              <w:r>
                <w:t>pp.</w:t>
              </w:r>
            </w:ins>
            <w:del w:id="1415" w:author="Zuzka" w:date="2018-11-12T22:44:00Z">
              <w:r w:rsidR="00B64E36" w:rsidDel="00901E07">
                <w:delText>PP</w:delText>
              </w:r>
            </w:del>
          </w:p>
        </w:tc>
        <w:tc>
          <w:tcPr>
            <w:tcW w:w="2094" w:type="dxa"/>
            <w:gridSpan w:val="8"/>
          </w:tcPr>
          <w:p w14:paraId="59E7926B" w14:textId="77777777" w:rsidR="00B64E36" w:rsidRDefault="00B64E36" w:rsidP="007755BB">
            <w:pPr>
              <w:jc w:val="both"/>
            </w:pPr>
            <w:r>
              <w:t>20</w:t>
            </w:r>
          </w:p>
        </w:tc>
      </w:tr>
      <w:tr w:rsidR="00B64E36" w14:paraId="17090E95" w14:textId="77777777" w:rsidTr="00CA0FE8">
        <w:tc>
          <w:tcPr>
            <w:tcW w:w="6119" w:type="dxa"/>
            <w:gridSpan w:val="11"/>
          </w:tcPr>
          <w:p w14:paraId="3A6BECAD" w14:textId="77777777" w:rsidR="00B64E36" w:rsidRDefault="00B64E36" w:rsidP="007755BB">
            <w:pPr>
              <w:jc w:val="both"/>
            </w:pPr>
          </w:p>
        </w:tc>
        <w:tc>
          <w:tcPr>
            <w:tcW w:w="1710" w:type="dxa"/>
            <w:gridSpan w:val="4"/>
          </w:tcPr>
          <w:p w14:paraId="596385C2" w14:textId="77777777" w:rsidR="00B64E36" w:rsidRDefault="00B64E36" w:rsidP="007755BB">
            <w:pPr>
              <w:jc w:val="both"/>
            </w:pPr>
          </w:p>
        </w:tc>
        <w:tc>
          <w:tcPr>
            <w:tcW w:w="2094" w:type="dxa"/>
            <w:gridSpan w:val="8"/>
          </w:tcPr>
          <w:p w14:paraId="5A0F464E" w14:textId="77777777" w:rsidR="00B64E36" w:rsidRDefault="00B64E36" w:rsidP="007755BB">
            <w:pPr>
              <w:jc w:val="both"/>
            </w:pPr>
          </w:p>
        </w:tc>
      </w:tr>
      <w:tr w:rsidR="00B64E36" w14:paraId="1C7C91C5" w14:textId="77777777" w:rsidTr="00CA0FE8">
        <w:tc>
          <w:tcPr>
            <w:tcW w:w="6119" w:type="dxa"/>
            <w:gridSpan w:val="11"/>
          </w:tcPr>
          <w:p w14:paraId="5181215A" w14:textId="77777777" w:rsidR="00B64E36" w:rsidRDefault="00B64E36" w:rsidP="007755BB">
            <w:pPr>
              <w:jc w:val="both"/>
            </w:pPr>
          </w:p>
        </w:tc>
        <w:tc>
          <w:tcPr>
            <w:tcW w:w="1710" w:type="dxa"/>
            <w:gridSpan w:val="4"/>
          </w:tcPr>
          <w:p w14:paraId="61E94E83" w14:textId="77777777" w:rsidR="00B64E36" w:rsidRDefault="00B64E36" w:rsidP="007755BB">
            <w:pPr>
              <w:jc w:val="both"/>
            </w:pPr>
          </w:p>
        </w:tc>
        <w:tc>
          <w:tcPr>
            <w:tcW w:w="2094" w:type="dxa"/>
            <w:gridSpan w:val="8"/>
          </w:tcPr>
          <w:p w14:paraId="4E75E91B" w14:textId="77777777" w:rsidR="00B64E36" w:rsidRDefault="00B64E36" w:rsidP="007755BB">
            <w:pPr>
              <w:jc w:val="both"/>
            </w:pPr>
          </w:p>
        </w:tc>
      </w:tr>
      <w:tr w:rsidR="00B64E36" w14:paraId="2B3A3647" w14:textId="77777777" w:rsidTr="00CA0FE8">
        <w:tc>
          <w:tcPr>
            <w:tcW w:w="6119" w:type="dxa"/>
            <w:gridSpan w:val="11"/>
          </w:tcPr>
          <w:p w14:paraId="71F0E7B0" w14:textId="77777777" w:rsidR="00B64E36" w:rsidRDefault="00B64E36" w:rsidP="007755BB">
            <w:pPr>
              <w:jc w:val="both"/>
            </w:pPr>
          </w:p>
        </w:tc>
        <w:tc>
          <w:tcPr>
            <w:tcW w:w="1710" w:type="dxa"/>
            <w:gridSpan w:val="4"/>
          </w:tcPr>
          <w:p w14:paraId="41F542D3" w14:textId="77777777" w:rsidR="00B64E36" w:rsidRDefault="00B64E36" w:rsidP="007755BB">
            <w:pPr>
              <w:jc w:val="both"/>
            </w:pPr>
          </w:p>
        </w:tc>
        <w:tc>
          <w:tcPr>
            <w:tcW w:w="2094" w:type="dxa"/>
            <w:gridSpan w:val="8"/>
          </w:tcPr>
          <w:p w14:paraId="7911641A" w14:textId="77777777" w:rsidR="00B64E36" w:rsidRDefault="00B64E36" w:rsidP="007755BB">
            <w:pPr>
              <w:jc w:val="both"/>
            </w:pPr>
          </w:p>
        </w:tc>
      </w:tr>
      <w:tr w:rsidR="00B64E36" w14:paraId="219A80E0" w14:textId="77777777" w:rsidTr="00CA0FE8">
        <w:tc>
          <w:tcPr>
            <w:tcW w:w="9923" w:type="dxa"/>
            <w:gridSpan w:val="23"/>
            <w:shd w:val="clear" w:color="auto" w:fill="F7CAAC"/>
          </w:tcPr>
          <w:p w14:paraId="73410CF1"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419A9094" w14:textId="77777777" w:rsidTr="00CA0FE8">
        <w:trPr>
          <w:trHeight w:val="1118"/>
        </w:trPr>
        <w:tc>
          <w:tcPr>
            <w:tcW w:w="9923" w:type="dxa"/>
            <w:gridSpan w:val="23"/>
            <w:tcBorders>
              <w:top w:val="nil"/>
            </w:tcBorders>
          </w:tcPr>
          <w:p w14:paraId="182AEB88" w14:textId="544D54DE" w:rsidR="00B64E36" w:rsidRDefault="0086036B" w:rsidP="0086036B">
            <w:pPr>
              <w:jc w:val="both"/>
            </w:pPr>
            <w:r>
              <w:t>Podniková ekonomika</w:t>
            </w:r>
            <w:r w:rsidR="00B64E36">
              <w:t xml:space="preserve"> - garant a přednášející (</w:t>
            </w:r>
            <w:r>
              <w:t>100 %)</w:t>
            </w:r>
          </w:p>
        </w:tc>
      </w:tr>
      <w:tr w:rsidR="00B64E36" w14:paraId="3A9DCF72" w14:textId="77777777" w:rsidTr="00CA0FE8">
        <w:tc>
          <w:tcPr>
            <w:tcW w:w="9923" w:type="dxa"/>
            <w:gridSpan w:val="23"/>
            <w:shd w:val="clear" w:color="auto" w:fill="F7CAAC"/>
          </w:tcPr>
          <w:p w14:paraId="61A9653D" w14:textId="77777777" w:rsidR="00B64E36" w:rsidRDefault="00B64E36" w:rsidP="007755BB">
            <w:pPr>
              <w:jc w:val="both"/>
            </w:pPr>
            <w:r>
              <w:rPr>
                <w:b/>
              </w:rPr>
              <w:t xml:space="preserve">Údaje o vzdělání na VŠ </w:t>
            </w:r>
          </w:p>
        </w:tc>
      </w:tr>
      <w:tr w:rsidR="00B64E36" w14:paraId="0285747A" w14:textId="77777777" w:rsidTr="00CA0FE8">
        <w:tc>
          <w:tcPr>
            <w:tcW w:w="9923" w:type="dxa"/>
            <w:gridSpan w:val="23"/>
            <w:shd w:val="clear" w:color="auto" w:fill="auto"/>
          </w:tcPr>
          <w:p w14:paraId="532C0CAC" w14:textId="77777777" w:rsidR="00B64E36" w:rsidRPr="00C527A4" w:rsidRDefault="00B64E36" w:rsidP="007755BB">
            <w:pPr>
              <w:jc w:val="both"/>
            </w:pPr>
            <w:r w:rsidRPr="00C527A4">
              <w:t>2003 – 2009</w:t>
            </w:r>
            <w:r w:rsidRPr="00C527A4">
              <w:tab/>
              <w:t>Univerzita Tomáš Bati ve Zlíně, obor Management a ekonomika (Ph.D.)</w:t>
            </w:r>
          </w:p>
          <w:p w14:paraId="5BEF0E88" w14:textId="77777777" w:rsidR="00B64E36" w:rsidRDefault="00B64E36" w:rsidP="007755BB">
            <w:pPr>
              <w:jc w:val="both"/>
            </w:pPr>
            <w:r w:rsidRPr="00C527A4">
              <w:t>1998 – 2003</w:t>
            </w:r>
            <w:r w:rsidRPr="00C527A4">
              <w:tab/>
              <w:t>Univerzita Tomáš Bati ve Zlíně, obor Management a ekonomika (Bc, Ing.)</w:t>
            </w:r>
          </w:p>
          <w:p w14:paraId="7D0D4E65" w14:textId="77777777" w:rsidR="00B64E36" w:rsidRDefault="00B64E36" w:rsidP="007755BB">
            <w:pPr>
              <w:jc w:val="both"/>
              <w:rPr>
                <w:b/>
              </w:rPr>
            </w:pPr>
          </w:p>
        </w:tc>
      </w:tr>
      <w:tr w:rsidR="00B64E36" w:rsidRPr="004D308E" w14:paraId="1C822221" w14:textId="77777777" w:rsidTr="00CA0FE8">
        <w:tc>
          <w:tcPr>
            <w:tcW w:w="9923" w:type="dxa"/>
            <w:gridSpan w:val="23"/>
            <w:shd w:val="clear" w:color="auto" w:fill="F7CAAC"/>
          </w:tcPr>
          <w:p w14:paraId="54D2227E" w14:textId="77777777" w:rsidR="00B64E36" w:rsidRPr="004D308E" w:rsidRDefault="00B64E36" w:rsidP="007755BB">
            <w:pPr>
              <w:jc w:val="both"/>
              <w:rPr>
                <w:b/>
              </w:rPr>
            </w:pPr>
            <w:r w:rsidRPr="004D308E">
              <w:rPr>
                <w:b/>
              </w:rPr>
              <w:t>Údaje o odborném působení od absolvování VŠ</w:t>
            </w:r>
          </w:p>
        </w:tc>
      </w:tr>
      <w:tr w:rsidR="00B64E36" w:rsidRPr="004D308E" w14:paraId="173A9DF7" w14:textId="77777777" w:rsidTr="00CA0FE8">
        <w:tc>
          <w:tcPr>
            <w:tcW w:w="9923" w:type="dxa"/>
            <w:gridSpan w:val="23"/>
            <w:shd w:val="clear" w:color="auto" w:fill="auto"/>
          </w:tcPr>
          <w:p w14:paraId="47641B1D" w14:textId="77777777" w:rsidR="00B64E36" w:rsidRPr="00C527A4" w:rsidRDefault="00B64E36" w:rsidP="007755BB">
            <w:pPr>
              <w:jc w:val="both"/>
            </w:pPr>
            <w:r w:rsidRPr="00C527A4">
              <w:t>2006 - dosud</w:t>
            </w:r>
            <w:r w:rsidRPr="00C527A4">
              <w:tab/>
              <w:t xml:space="preserve">Univerzita Tomáše Bati ve Zlíně, Fakulta managementu a ekonomiky, akademický pracovník, odborný </w:t>
            </w:r>
            <w:r>
              <w:tab/>
            </w:r>
            <w:r>
              <w:tab/>
            </w:r>
            <w:r w:rsidRPr="00C527A4">
              <w:t>asistent, ředitel ústavu Podnikové ekonomiky (od 2016)</w:t>
            </w:r>
          </w:p>
          <w:p w14:paraId="6670FA2E" w14:textId="77777777" w:rsidR="00B64E36" w:rsidRPr="004D308E" w:rsidRDefault="00B64E36" w:rsidP="007755BB">
            <w:pPr>
              <w:jc w:val="both"/>
              <w:rPr>
                <w:b/>
              </w:rPr>
            </w:pPr>
            <w:r w:rsidRPr="00C527A4">
              <w:t>2011 - dosud</w:t>
            </w:r>
            <w:r w:rsidRPr="00C527A4">
              <w:tab/>
              <w:t>Moravská vysoká škola Olomouc, Ústav podnikové ekonomiky, akademický pracovník, odborný asistent</w:t>
            </w:r>
          </w:p>
        </w:tc>
      </w:tr>
      <w:tr w:rsidR="00B64E36" w14:paraId="04F72F03" w14:textId="77777777" w:rsidTr="00CA0FE8">
        <w:trPr>
          <w:trHeight w:val="250"/>
        </w:trPr>
        <w:tc>
          <w:tcPr>
            <w:tcW w:w="9923" w:type="dxa"/>
            <w:gridSpan w:val="23"/>
            <w:shd w:val="clear" w:color="auto" w:fill="F7CAAC"/>
          </w:tcPr>
          <w:p w14:paraId="3ECACBBF" w14:textId="77777777" w:rsidR="00B64E36" w:rsidRDefault="00B64E36" w:rsidP="007755BB">
            <w:pPr>
              <w:jc w:val="both"/>
            </w:pPr>
            <w:r>
              <w:rPr>
                <w:b/>
              </w:rPr>
              <w:t>Zkušenosti s vedením kvalifikačních a rigorózních prací</w:t>
            </w:r>
          </w:p>
        </w:tc>
      </w:tr>
      <w:tr w:rsidR="00B64E36" w14:paraId="0AC111AB" w14:textId="77777777" w:rsidTr="00CA0FE8">
        <w:trPr>
          <w:trHeight w:val="613"/>
        </w:trPr>
        <w:tc>
          <w:tcPr>
            <w:tcW w:w="9923" w:type="dxa"/>
            <w:gridSpan w:val="23"/>
          </w:tcPr>
          <w:p w14:paraId="19D34AA7" w14:textId="77777777" w:rsidR="00B64E36" w:rsidRDefault="00B64E36" w:rsidP="007755BB">
            <w:pPr>
              <w:jc w:val="both"/>
            </w:pPr>
            <w:r>
              <w:t xml:space="preserve">Bakalářské práce: 50 </w:t>
            </w:r>
          </w:p>
          <w:p w14:paraId="59E3A3DC" w14:textId="77777777" w:rsidR="00B64E36" w:rsidRDefault="00B64E36" w:rsidP="007755BB">
            <w:pPr>
              <w:jc w:val="both"/>
            </w:pPr>
            <w:r>
              <w:t xml:space="preserve">Diplomové práce: 90 </w:t>
            </w:r>
          </w:p>
          <w:p w14:paraId="0D121BCC" w14:textId="77777777" w:rsidR="00B64E36" w:rsidRDefault="00B64E36" w:rsidP="007755BB">
            <w:pPr>
              <w:jc w:val="both"/>
            </w:pPr>
          </w:p>
        </w:tc>
      </w:tr>
      <w:tr w:rsidR="00B64E36" w14:paraId="2999FA86" w14:textId="77777777" w:rsidTr="00CA0FE8">
        <w:trPr>
          <w:cantSplit/>
        </w:trPr>
        <w:tc>
          <w:tcPr>
            <w:tcW w:w="3395" w:type="dxa"/>
            <w:gridSpan w:val="5"/>
            <w:tcBorders>
              <w:top w:val="single" w:sz="12" w:space="0" w:color="auto"/>
            </w:tcBorders>
            <w:shd w:val="clear" w:color="auto" w:fill="F7CAAC"/>
          </w:tcPr>
          <w:p w14:paraId="2BCF7536" w14:textId="77777777" w:rsidR="00B64E36" w:rsidRDefault="00B64E36" w:rsidP="007755BB">
            <w:pPr>
              <w:jc w:val="both"/>
            </w:pPr>
            <w:r>
              <w:rPr>
                <w:b/>
              </w:rPr>
              <w:t xml:space="preserve">Obor habilitačního řízení </w:t>
            </w:r>
          </w:p>
        </w:tc>
        <w:tc>
          <w:tcPr>
            <w:tcW w:w="2254" w:type="dxa"/>
            <w:gridSpan w:val="4"/>
            <w:tcBorders>
              <w:top w:val="single" w:sz="12" w:space="0" w:color="auto"/>
            </w:tcBorders>
            <w:shd w:val="clear" w:color="auto" w:fill="F7CAAC"/>
          </w:tcPr>
          <w:p w14:paraId="50D052E9" w14:textId="77777777" w:rsidR="00B64E36" w:rsidRDefault="00B64E36" w:rsidP="007755BB">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63099A9F" w14:textId="77777777" w:rsidR="00B64E36" w:rsidRDefault="00B64E36" w:rsidP="007755BB">
            <w:pPr>
              <w:jc w:val="both"/>
            </w:pPr>
            <w:r>
              <w:rPr>
                <w:b/>
              </w:rPr>
              <w:t>Řízení konáno na VŠ</w:t>
            </w:r>
          </w:p>
        </w:tc>
        <w:tc>
          <w:tcPr>
            <w:tcW w:w="2017" w:type="dxa"/>
            <w:gridSpan w:val="6"/>
            <w:tcBorders>
              <w:top w:val="single" w:sz="12" w:space="0" w:color="auto"/>
              <w:left w:val="single" w:sz="12" w:space="0" w:color="auto"/>
            </w:tcBorders>
            <w:shd w:val="clear" w:color="auto" w:fill="F7CAAC"/>
          </w:tcPr>
          <w:p w14:paraId="027DA7C6" w14:textId="77777777" w:rsidR="00B64E36" w:rsidRDefault="00B64E36" w:rsidP="007755BB">
            <w:pPr>
              <w:jc w:val="both"/>
              <w:rPr>
                <w:b/>
              </w:rPr>
            </w:pPr>
            <w:r>
              <w:rPr>
                <w:b/>
              </w:rPr>
              <w:t>Ohlasy publikací</w:t>
            </w:r>
          </w:p>
        </w:tc>
      </w:tr>
      <w:tr w:rsidR="00B64E36" w14:paraId="52702884" w14:textId="77777777" w:rsidTr="00CA0FE8">
        <w:trPr>
          <w:cantSplit/>
        </w:trPr>
        <w:tc>
          <w:tcPr>
            <w:tcW w:w="3395" w:type="dxa"/>
            <w:gridSpan w:val="5"/>
          </w:tcPr>
          <w:p w14:paraId="132CA4E0" w14:textId="77777777" w:rsidR="00B64E36" w:rsidRDefault="00B64E36" w:rsidP="007755BB">
            <w:pPr>
              <w:jc w:val="center"/>
            </w:pPr>
          </w:p>
        </w:tc>
        <w:tc>
          <w:tcPr>
            <w:tcW w:w="2254" w:type="dxa"/>
            <w:gridSpan w:val="4"/>
          </w:tcPr>
          <w:p w14:paraId="32BDE6B7" w14:textId="77777777" w:rsidR="00B64E36" w:rsidRDefault="00B64E36" w:rsidP="007755BB">
            <w:pPr>
              <w:jc w:val="center"/>
            </w:pPr>
          </w:p>
        </w:tc>
        <w:tc>
          <w:tcPr>
            <w:tcW w:w="2257" w:type="dxa"/>
            <w:gridSpan w:val="8"/>
            <w:tcBorders>
              <w:right w:val="single" w:sz="12" w:space="0" w:color="auto"/>
            </w:tcBorders>
          </w:tcPr>
          <w:p w14:paraId="3A48BCF1" w14:textId="77777777" w:rsidR="00B64E36" w:rsidRDefault="00B64E36" w:rsidP="007755BB">
            <w:pPr>
              <w:jc w:val="center"/>
            </w:pPr>
          </w:p>
        </w:tc>
        <w:tc>
          <w:tcPr>
            <w:tcW w:w="635" w:type="dxa"/>
            <w:gridSpan w:val="2"/>
            <w:tcBorders>
              <w:left w:val="single" w:sz="12" w:space="0" w:color="auto"/>
            </w:tcBorders>
            <w:shd w:val="clear" w:color="auto" w:fill="F7CAAC"/>
          </w:tcPr>
          <w:p w14:paraId="138547D0" w14:textId="77777777" w:rsidR="00B64E36" w:rsidRDefault="00B64E36" w:rsidP="007755BB">
            <w:pPr>
              <w:jc w:val="both"/>
            </w:pPr>
            <w:r>
              <w:rPr>
                <w:b/>
              </w:rPr>
              <w:t>WOS</w:t>
            </w:r>
          </w:p>
        </w:tc>
        <w:tc>
          <w:tcPr>
            <w:tcW w:w="696" w:type="dxa"/>
            <w:gridSpan w:val="2"/>
            <w:shd w:val="clear" w:color="auto" w:fill="F7CAAC"/>
          </w:tcPr>
          <w:p w14:paraId="7B20BD5E" w14:textId="77777777" w:rsidR="00B64E36" w:rsidRDefault="00B64E36" w:rsidP="007755BB">
            <w:pPr>
              <w:jc w:val="both"/>
              <w:rPr>
                <w:sz w:val="18"/>
              </w:rPr>
            </w:pPr>
            <w:r>
              <w:rPr>
                <w:b/>
                <w:sz w:val="18"/>
              </w:rPr>
              <w:t>Scopus</w:t>
            </w:r>
          </w:p>
        </w:tc>
        <w:tc>
          <w:tcPr>
            <w:tcW w:w="686" w:type="dxa"/>
            <w:gridSpan w:val="2"/>
            <w:shd w:val="clear" w:color="auto" w:fill="F7CAAC"/>
          </w:tcPr>
          <w:p w14:paraId="320DB1F1" w14:textId="77777777" w:rsidR="00B64E36" w:rsidRDefault="00B64E36" w:rsidP="007755BB">
            <w:pPr>
              <w:jc w:val="both"/>
            </w:pPr>
            <w:r>
              <w:rPr>
                <w:b/>
                <w:sz w:val="18"/>
              </w:rPr>
              <w:t>ostatní</w:t>
            </w:r>
          </w:p>
        </w:tc>
      </w:tr>
      <w:tr w:rsidR="00B64E36" w:rsidRPr="008132EC" w14:paraId="53BFC81B" w14:textId="77777777" w:rsidTr="00CA0FE8">
        <w:trPr>
          <w:cantSplit/>
          <w:trHeight w:val="70"/>
        </w:trPr>
        <w:tc>
          <w:tcPr>
            <w:tcW w:w="3395" w:type="dxa"/>
            <w:gridSpan w:val="5"/>
            <w:shd w:val="clear" w:color="auto" w:fill="F7CAAC"/>
          </w:tcPr>
          <w:p w14:paraId="33CF321C" w14:textId="77777777" w:rsidR="00B64E36" w:rsidRDefault="00B64E36" w:rsidP="007755BB">
            <w:pPr>
              <w:jc w:val="both"/>
            </w:pPr>
            <w:r>
              <w:rPr>
                <w:b/>
              </w:rPr>
              <w:t>Obor jmenovacího řízení</w:t>
            </w:r>
          </w:p>
        </w:tc>
        <w:tc>
          <w:tcPr>
            <w:tcW w:w="2254" w:type="dxa"/>
            <w:gridSpan w:val="4"/>
            <w:shd w:val="clear" w:color="auto" w:fill="F7CAAC"/>
          </w:tcPr>
          <w:p w14:paraId="2EC23410" w14:textId="77777777" w:rsidR="00B64E36" w:rsidRDefault="00B64E36" w:rsidP="007755BB">
            <w:pPr>
              <w:jc w:val="both"/>
            </w:pPr>
            <w:r>
              <w:rPr>
                <w:b/>
              </w:rPr>
              <w:t>Rok udělení hodnosti</w:t>
            </w:r>
          </w:p>
        </w:tc>
        <w:tc>
          <w:tcPr>
            <w:tcW w:w="2257" w:type="dxa"/>
            <w:gridSpan w:val="8"/>
            <w:tcBorders>
              <w:right w:val="single" w:sz="12" w:space="0" w:color="auto"/>
            </w:tcBorders>
            <w:shd w:val="clear" w:color="auto" w:fill="F7CAAC"/>
          </w:tcPr>
          <w:p w14:paraId="6B54261F" w14:textId="77777777" w:rsidR="00B64E36" w:rsidRDefault="00B64E36" w:rsidP="007755BB">
            <w:pPr>
              <w:jc w:val="both"/>
            </w:pPr>
            <w:r>
              <w:rPr>
                <w:b/>
              </w:rPr>
              <w:t>Řízení konáno na VŠ</w:t>
            </w:r>
          </w:p>
        </w:tc>
        <w:tc>
          <w:tcPr>
            <w:tcW w:w="635" w:type="dxa"/>
            <w:gridSpan w:val="2"/>
            <w:vMerge w:val="restart"/>
            <w:tcBorders>
              <w:left w:val="single" w:sz="12" w:space="0" w:color="auto"/>
            </w:tcBorders>
          </w:tcPr>
          <w:p w14:paraId="16476B13" w14:textId="77777777" w:rsidR="00B64E36" w:rsidRDefault="00B64E36" w:rsidP="007755BB">
            <w:pPr>
              <w:jc w:val="center"/>
              <w:rPr>
                <w:b/>
              </w:rPr>
            </w:pPr>
            <w:r>
              <w:rPr>
                <w:b/>
              </w:rPr>
              <w:t>41</w:t>
            </w:r>
          </w:p>
        </w:tc>
        <w:tc>
          <w:tcPr>
            <w:tcW w:w="696" w:type="dxa"/>
            <w:gridSpan w:val="2"/>
            <w:vMerge w:val="restart"/>
          </w:tcPr>
          <w:p w14:paraId="4CE37C76" w14:textId="77777777" w:rsidR="00B64E36" w:rsidRDefault="00B64E36" w:rsidP="007755BB">
            <w:pPr>
              <w:jc w:val="center"/>
              <w:rPr>
                <w:b/>
              </w:rPr>
            </w:pPr>
            <w:r>
              <w:rPr>
                <w:b/>
              </w:rPr>
              <w:t>59</w:t>
            </w:r>
          </w:p>
        </w:tc>
        <w:tc>
          <w:tcPr>
            <w:tcW w:w="686" w:type="dxa"/>
            <w:gridSpan w:val="2"/>
            <w:vMerge w:val="restart"/>
          </w:tcPr>
          <w:p w14:paraId="4E2A9C6C" w14:textId="77777777" w:rsidR="00B64E36" w:rsidRPr="008132EC" w:rsidRDefault="00B64E36" w:rsidP="007755BB">
            <w:pPr>
              <w:jc w:val="center"/>
            </w:pPr>
          </w:p>
        </w:tc>
      </w:tr>
      <w:tr w:rsidR="00B64E36" w14:paraId="34AA4B3C" w14:textId="77777777" w:rsidTr="00CA0FE8">
        <w:trPr>
          <w:trHeight w:val="205"/>
        </w:trPr>
        <w:tc>
          <w:tcPr>
            <w:tcW w:w="3395" w:type="dxa"/>
            <w:gridSpan w:val="5"/>
          </w:tcPr>
          <w:p w14:paraId="7F6C8AB9" w14:textId="77777777" w:rsidR="00B64E36" w:rsidRDefault="00B64E36" w:rsidP="007755BB">
            <w:pPr>
              <w:jc w:val="center"/>
            </w:pPr>
          </w:p>
        </w:tc>
        <w:tc>
          <w:tcPr>
            <w:tcW w:w="2254" w:type="dxa"/>
            <w:gridSpan w:val="4"/>
          </w:tcPr>
          <w:p w14:paraId="0212D006" w14:textId="77777777" w:rsidR="00B64E36" w:rsidRDefault="00B64E36" w:rsidP="007755BB">
            <w:pPr>
              <w:jc w:val="center"/>
            </w:pPr>
          </w:p>
        </w:tc>
        <w:tc>
          <w:tcPr>
            <w:tcW w:w="2257" w:type="dxa"/>
            <w:gridSpan w:val="8"/>
            <w:tcBorders>
              <w:right w:val="single" w:sz="12" w:space="0" w:color="auto"/>
            </w:tcBorders>
          </w:tcPr>
          <w:p w14:paraId="26C3308D" w14:textId="77777777" w:rsidR="00B64E36" w:rsidRDefault="00B64E36" w:rsidP="007755BB">
            <w:pPr>
              <w:jc w:val="center"/>
            </w:pPr>
          </w:p>
        </w:tc>
        <w:tc>
          <w:tcPr>
            <w:tcW w:w="635" w:type="dxa"/>
            <w:gridSpan w:val="2"/>
            <w:vMerge/>
            <w:tcBorders>
              <w:left w:val="single" w:sz="12" w:space="0" w:color="auto"/>
            </w:tcBorders>
            <w:vAlign w:val="center"/>
          </w:tcPr>
          <w:p w14:paraId="292A57CF" w14:textId="77777777" w:rsidR="00B64E36" w:rsidRDefault="00B64E36" w:rsidP="007755BB">
            <w:pPr>
              <w:rPr>
                <w:b/>
              </w:rPr>
            </w:pPr>
          </w:p>
        </w:tc>
        <w:tc>
          <w:tcPr>
            <w:tcW w:w="696" w:type="dxa"/>
            <w:gridSpan w:val="2"/>
            <w:vMerge/>
            <w:vAlign w:val="center"/>
          </w:tcPr>
          <w:p w14:paraId="58776EB9" w14:textId="77777777" w:rsidR="00B64E36" w:rsidRDefault="00B64E36" w:rsidP="007755BB">
            <w:pPr>
              <w:rPr>
                <w:b/>
              </w:rPr>
            </w:pPr>
          </w:p>
        </w:tc>
        <w:tc>
          <w:tcPr>
            <w:tcW w:w="686" w:type="dxa"/>
            <w:gridSpan w:val="2"/>
            <w:vMerge/>
            <w:vAlign w:val="center"/>
          </w:tcPr>
          <w:p w14:paraId="78DF96D4" w14:textId="77777777" w:rsidR="00B64E36" w:rsidRDefault="00B64E36" w:rsidP="007755BB">
            <w:pPr>
              <w:rPr>
                <w:b/>
              </w:rPr>
            </w:pPr>
          </w:p>
        </w:tc>
      </w:tr>
      <w:tr w:rsidR="00B64E36" w14:paraId="395FADE3" w14:textId="77777777" w:rsidTr="00CA0FE8">
        <w:tc>
          <w:tcPr>
            <w:tcW w:w="9923" w:type="dxa"/>
            <w:gridSpan w:val="23"/>
            <w:shd w:val="clear" w:color="auto" w:fill="F7CAAC"/>
          </w:tcPr>
          <w:p w14:paraId="04151F55"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rsidRPr="00FF3F07" w14:paraId="420E3420" w14:textId="77777777" w:rsidTr="00CA0FE8">
        <w:trPr>
          <w:trHeight w:val="1828"/>
        </w:trPr>
        <w:tc>
          <w:tcPr>
            <w:tcW w:w="9923" w:type="dxa"/>
            <w:gridSpan w:val="23"/>
          </w:tcPr>
          <w:p w14:paraId="269EA52C" w14:textId="77777777" w:rsidR="00B64E36" w:rsidRPr="00B625DB" w:rsidRDefault="00B64E36" w:rsidP="007755BB">
            <w:pPr>
              <w:pStyle w:val="Nadpis5"/>
              <w:jc w:val="both"/>
              <w:rPr>
                <w:rFonts w:ascii="Times New Roman" w:eastAsia="Times New Roman" w:hAnsi="Times New Roman" w:cs="Times New Roman"/>
                <w:caps/>
                <w:color w:val="000000"/>
              </w:rPr>
            </w:pPr>
            <w:r w:rsidRPr="00983ABE">
              <w:rPr>
                <w:rFonts w:ascii="Times New Roman" w:eastAsia="Times New Roman" w:hAnsi="Times New Roman" w:cs="Times New Roman"/>
                <w:caps/>
                <w:color w:val="000000"/>
              </w:rPr>
              <w:t>Popesko, B</w:t>
            </w:r>
            <w:r>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sidRPr="005152D7">
              <w:rPr>
                <w:rFonts w:ascii="Times New Roman" w:eastAsia="Times New Roman" w:hAnsi="Times New Roman" w:cs="Times New Roman"/>
                <w:b/>
                <w:caps/>
                <w:color w:val="000000"/>
              </w:rPr>
              <w:t xml:space="preserve">P. </w:t>
            </w:r>
            <w:r>
              <w:rPr>
                <w:rFonts w:ascii="Times New Roman" w:eastAsia="Times New Roman" w:hAnsi="Times New Roman" w:cs="Times New Roman"/>
                <w:b/>
                <w:caps/>
                <w:color w:val="000000"/>
              </w:rPr>
              <w:t>Novák</w:t>
            </w:r>
            <w:r w:rsidRPr="005152D7">
              <w:rPr>
                <w:rFonts w:ascii="Times New Roman" w:eastAsia="Times New Roman" w:hAnsi="Times New Roman" w:cs="Times New Roman"/>
                <w:b/>
                <w:caps/>
                <w:color w:val="000000"/>
              </w:rPr>
              <w:t xml:space="preserve"> (20%),</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aps/>
                <w:color w:val="000000"/>
              </w:rPr>
              <w:t xml:space="preserve">J. </w:t>
            </w:r>
            <w:r w:rsidRPr="00983ABE">
              <w:rPr>
                <w:rFonts w:ascii="Times New Roman" w:eastAsia="Times New Roman" w:hAnsi="Times New Roman" w:cs="Times New Roman"/>
                <w:caps/>
                <w:color w:val="000000"/>
              </w:rPr>
              <w:t xml:space="preserve">Dvorský </w:t>
            </w:r>
            <w:r w:rsidRPr="00983ABE">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Š.</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aps/>
                <w:color w:val="000000"/>
              </w:rPr>
              <w:t>PAPADAKI</w:t>
            </w:r>
            <w:r w:rsidRPr="00983ABE">
              <w:rPr>
                <w:rFonts w:ascii="Times New Roman" w:eastAsia="Times New Roman" w:hAnsi="Times New Roman" w:cs="Times New Roman"/>
                <w:caps/>
                <w:color w:val="000000"/>
              </w:rPr>
              <w:t>.</w:t>
            </w:r>
            <w:r>
              <w:rPr>
                <w:rFonts w:ascii="Times New Roman" w:eastAsia="Times New Roman" w:hAnsi="Times New Roman" w:cs="Times New Roman"/>
                <w:caps/>
                <w:color w:val="000000"/>
              </w:rPr>
              <w:t xml:space="preserve"> </w:t>
            </w:r>
            <w:r w:rsidRPr="00B625DB">
              <w:rPr>
                <w:rFonts w:ascii="Times New Roman" w:eastAsia="Times New Roman" w:hAnsi="Times New Roman" w:cs="Times New Roman"/>
                <w:color w:val="000000"/>
              </w:rPr>
              <w:t>The Maturity of a Budgeting System and its Influence on Corporate Performance</w:t>
            </w:r>
            <w:r>
              <w:rPr>
                <w:b/>
                <w:bCs/>
              </w:rPr>
              <w:t xml:space="preserve">, </w:t>
            </w:r>
            <w:r w:rsidRPr="00B625DB">
              <w:rPr>
                <w:rFonts w:ascii="Times New Roman" w:eastAsia="Times New Roman" w:hAnsi="Times New Roman" w:cs="Times New Roman"/>
                <w:i/>
                <w:color w:val="000000"/>
              </w:rPr>
              <w:t>Acta Polytechnica Hungarica</w:t>
            </w: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rPr>
              <w:t>2017, Vol. 14, No. 7, pp 91-104</w:t>
            </w:r>
          </w:p>
          <w:p w14:paraId="2F335C4E" w14:textId="77777777" w:rsidR="00B64E36" w:rsidRDefault="00B64E36" w:rsidP="007755BB">
            <w:pPr>
              <w:pStyle w:val="Nadpis5"/>
              <w:jc w:val="both"/>
              <w:rPr>
                <w:rFonts w:ascii="Times New Roman" w:eastAsia="Times New Roman" w:hAnsi="Times New Roman" w:cs="Times New Roman"/>
                <w:caps/>
                <w:color w:val="000000"/>
              </w:rPr>
            </w:pPr>
            <w:r w:rsidRPr="00983ABE">
              <w:rPr>
                <w:rFonts w:ascii="Times New Roman" w:eastAsia="Times New Roman" w:hAnsi="Times New Roman" w:cs="Times New Roman"/>
                <w:caps/>
                <w:color w:val="000000"/>
              </w:rPr>
              <w:t>Papadaki, Š.</w:t>
            </w:r>
            <w:r>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sidRPr="005152D7">
              <w:rPr>
                <w:rFonts w:ascii="Times New Roman" w:eastAsia="Times New Roman" w:hAnsi="Times New Roman" w:cs="Times New Roman"/>
                <w:b/>
                <w:caps/>
                <w:color w:val="000000"/>
              </w:rPr>
              <w:t>P. Novák (35%)</w:t>
            </w:r>
            <w:r>
              <w:rPr>
                <w:rFonts w:ascii="Times New Roman" w:eastAsia="Times New Roman" w:hAnsi="Times New Roman" w:cs="Times New Roman"/>
                <w:caps/>
                <w:color w:val="000000"/>
              </w:rPr>
              <w:t xml:space="preserve"> </w:t>
            </w:r>
            <w:r w:rsidRPr="00460B21">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J.</w:t>
            </w:r>
            <w:r>
              <w:rPr>
                <w:rFonts w:ascii="Times New Roman" w:eastAsia="Times New Roman" w:hAnsi="Times New Roman" w:cs="Times New Roman"/>
                <w:caps/>
                <w:color w:val="000000"/>
              </w:rPr>
              <w:t xml:space="preserve"> </w:t>
            </w:r>
            <w:r w:rsidRPr="00983ABE">
              <w:rPr>
                <w:rFonts w:ascii="Times New Roman" w:eastAsia="Times New Roman" w:hAnsi="Times New Roman" w:cs="Times New Roman"/>
                <w:caps/>
                <w:color w:val="000000"/>
              </w:rPr>
              <w:t>Dvorský</w:t>
            </w:r>
            <w:r>
              <w:rPr>
                <w:rFonts w:ascii="Times New Roman" w:eastAsia="Times New Roman" w:hAnsi="Times New Roman" w:cs="Times New Roman"/>
                <w:caps/>
                <w:color w:val="000000"/>
              </w:rPr>
              <w:t xml:space="preserve">. </w:t>
            </w:r>
            <w:r w:rsidRPr="00460B21">
              <w:rPr>
                <w:rFonts w:ascii="Times New Roman" w:eastAsia="Times New Roman" w:hAnsi="Times New Roman" w:cs="Times New Roman"/>
                <w:color w:val="000000"/>
              </w:rPr>
              <w:t>Attitude of University Students to Entrepreneurship</w:t>
            </w:r>
            <w:r>
              <w:rPr>
                <w:rFonts w:ascii="Times New Roman" w:eastAsia="Times New Roman" w:hAnsi="Times New Roman" w:cs="Times New Roman"/>
                <w:color w:val="000000"/>
              </w:rPr>
              <w:t xml:space="preserve">, </w:t>
            </w:r>
            <w:r w:rsidRPr="00460B21">
              <w:rPr>
                <w:rFonts w:ascii="Times New Roman" w:eastAsia="Times New Roman" w:hAnsi="Times New Roman" w:cs="Times New Roman"/>
                <w:i/>
                <w:color w:val="000000"/>
              </w:rPr>
              <w:t>Economic Annals-XXI,</w:t>
            </w:r>
            <w:r>
              <w:rPr>
                <w:rFonts w:ascii="Times New Roman" w:eastAsia="Times New Roman" w:hAnsi="Times New Roman" w:cs="Times New Roman"/>
                <w:i/>
                <w:color w:val="000000"/>
              </w:rPr>
              <w:t xml:space="preserve"> </w:t>
            </w:r>
            <w:r w:rsidRPr="00460B21">
              <w:rPr>
                <w:rFonts w:ascii="Times New Roman" w:eastAsia="Times New Roman" w:hAnsi="Times New Roman" w:cs="Times New Roman"/>
                <w:color w:val="000000"/>
              </w:rPr>
              <w:t xml:space="preserve">2017, </w:t>
            </w:r>
            <w:r>
              <w:rPr>
                <w:rFonts w:ascii="Times New Roman" w:eastAsia="Times New Roman" w:hAnsi="Times New Roman" w:cs="Times New Roman"/>
                <w:color w:val="000000"/>
              </w:rPr>
              <w:t>V</w:t>
            </w:r>
            <w:r w:rsidRPr="00460B21">
              <w:rPr>
                <w:rFonts w:ascii="Times New Roman" w:eastAsia="Times New Roman" w:hAnsi="Times New Roman" w:cs="Times New Roman"/>
                <w:color w:val="000000"/>
              </w:rPr>
              <w:t>ol</w:t>
            </w:r>
            <w:r>
              <w:rPr>
                <w:rFonts w:ascii="Times New Roman" w:eastAsia="Times New Roman" w:hAnsi="Times New Roman" w:cs="Times New Roman"/>
                <w:color w:val="000000"/>
              </w:rPr>
              <w:t>.</w:t>
            </w:r>
            <w:r w:rsidRPr="00460B21">
              <w:rPr>
                <w:rFonts w:ascii="Times New Roman" w:eastAsia="Times New Roman" w:hAnsi="Times New Roman" w:cs="Times New Roman"/>
                <w:color w:val="000000"/>
              </w:rPr>
              <w:t xml:space="preserve"> 166,</w:t>
            </w:r>
            <w:r>
              <w:rPr>
                <w:rFonts w:ascii="Times New Roman" w:eastAsia="Times New Roman" w:hAnsi="Times New Roman" w:cs="Times New Roman"/>
                <w:color w:val="000000"/>
              </w:rPr>
              <w:t xml:space="preserve"> </w:t>
            </w:r>
            <w:r w:rsidRPr="00460B21">
              <w:rPr>
                <w:rFonts w:ascii="Times New Roman" w:eastAsia="Times New Roman" w:hAnsi="Times New Roman" w:cs="Times New Roman"/>
                <w:color w:val="000000"/>
              </w:rPr>
              <w:t>7</w:t>
            </w:r>
            <w:r>
              <w:rPr>
                <w:rFonts w:ascii="Times New Roman" w:eastAsia="Times New Roman" w:hAnsi="Times New Roman" w:cs="Times New Roman"/>
                <w:color w:val="000000"/>
              </w:rPr>
              <w:t>-</w:t>
            </w:r>
            <w:r w:rsidRPr="00460B21">
              <w:rPr>
                <w:rFonts w:ascii="Times New Roman" w:eastAsia="Times New Roman" w:hAnsi="Times New Roman" w:cs="Times New Roman"/>
                <w:color w:val="000000"/>
              </w:rPr>
              <w:t>8,</w:t>
            </w:r>
            <w:r>
              <w:rPr>
                <w:rFonts w:ascii="Times New Roman" w:eastAsia="Times New Roman" w:hAnsi="Times New Roman" w:cs="Times New Roman"/>
                <w:color w:val="000000"/>
              </w:rPr>
              <w:t xml:space="preserve"> pp </w:t>
            </w:r>
            <w:r w:rsidRPr="00460B21">
              <w:rPr>
                <w:rFonts w:ascii="Times New Roman" w:eastAsia="Times New Roman" w:hAnsi="Times New Roman" w:cs="Times New Roman"/>
                <w:color w:val="000000"/>
              </w:rPr>
              <w:t>100-104</w:t>
            </w:r>
            <w:r>
              <w:rPr>
                <w:rFonts w:ascii="Times New Roman" w:eastAsia="Times New Roman" w:hAnsi="Times New Roman" w:cs="Times New Roman"/>
                <w:color w:val="000000"/>
              </w:rPr>
              <w:t>.</w:t>
            </w:r>
            <w:r w:rsidRPr="00460B21">
              <w:rPr>
                <w:rFonts w:ascii="Times New Roman" w:eastAsia="Times New Roman" w:hAnsi="Times New Roman" w:cs="Times New Roman"/>
                <w:i/>
                <w:color w:val="000000"/>
              </w:rPr>
              <w:t xml:space="preserve"> </w:t>
            </w:r>
          </w:p>
          <w:p w14:paraId="6068F593" w14:textId="77777777" w:rsidR="00B64E36" w:rsidRPr="00983ABE" w:rsidRDefault="00B64E36" w:rsidP="007755BB">
            <w:pPr>
              <w:pStyle w:val="Nadpis5"/>
              <w:jc w:val="both"/>
              <w:rPr>
                <w:rFonts w:ascii="Times New Roman" w:eastAsia="Times New Roman" w:hAnsi="Times New Roman" w:cs="Times New Roman"/>
                <w:caps/>
                <w:color w:val="000000"/>
              </w:rPr>
            </w:pPr>
            <w:r w:rsidRPr="005152D7">
              <w:rPr>
                <w:rFonts w:ascii="Times New Roman" w:eastAsia="Times New Roman" w:hAnsi="Times New Roman" w:cs="Times New Roman"/>
                <w:b/>
                <w:caps/>
                <w:color w:val="000000"/>
              </w:rPr>
              <w:t>Novák, P., (40 %)</w:t>
            </w:r>
            <w:r>
              <w:rPr>
                <w:rFonts w:ascii="Times New Roman" w:eastAsia="Times New Roman" w:hAnsi="Times New Roman" w:cs="Times New Roman"/>
                <w:b/>
                <w:caps/>
                <w:color w:val="000000"/>
              </w:rPr>
              <w:t>,</w:t>
            </w:r>
            <w:r w:rsidRPr="005152D7">
              <w:rPr>
                <w:rFonts w:ascii="Times New Roman" w:eastAsia="Times New Roman" w:hAnsi="Times New Roman" w:cs="Times New Roman"/>
                <w:caps/>
                <w:color w:val="000000"/>
              </w:rPr>
              <w:t xml:space="preserve"> j.</w:t>
            </w:r>
            <w:r w:rsidRPr="00983ABE">
              <w:rPr>
                <w:rFonts w:ascii="Times New Roman" w:eastAsia="Times New Roman" w:hAnsi="Times New Roman" w:cs="Times New Roman"/>
                <w:caps/>
                <w:color w:val="000000"/>
              </w:rPr>
              <w:t xml:space="preserve">  Dvorský</w:t>
            </w:r>
            <w:r>
              <w:rPr>
                <w:rFonts w:ascii="Times New Roman" w:eastAsia="Times New Roman" w:hAnsi="Times New Roman" w:cs="Times New Roman"/>
                <w:caps/>
                <w:color w:val="000000"/>
              </w:rPr>
              <w:t>, B.</w:t>
            </w:r>
            <w:r w:rsidRPr="00983ABE">
              <w:rPr>
                <w:rFonts w:ascii="Times New Roman" w:eastAsia="Times New Roman" w:hAnsi="Times New Roman" w:cs="Times New Roman"/>
                <w:caps/>
                <w:color w:val="000000"/>
              </w:rPr>
              <w:t xml:space="preserve"> Popesko, </w:t>
            </w:r>
            <w:r w:rsidRPr="00983ABE">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J.</w:t>
            </w:r>
            <w:r w:rsidRPr="00983ABE">
              <w:rPr>
                <w:rFonts w:ascii="Times New Roman" w:eastAsia="Times New Roman" w:hAnsi="Times New Roman" w:cs="Times New Roman"/>
                <w:caps/>
                <w:color w:val="000000"/>
              </w:rPr>
              <w:t xml:space="preserve"> Strouhal. </w:t>
            </w:r>
            <w:r w:rsidRPr="00983ABE">
              <w:rPr>
                <w:rFonts w:ascii="Times New Roman" w:eastAsia="Times New Roman" w:hAnsi="Times New Roman" w:cs="Times New Roman"/>
                <w:color w:val="000000"/>
              </w:rPr>
              <w:t xml:space="preserve">Analysis of overhead cost behavior: Case study on decision-making approach. </w:t>
            </w:r>
            <w:r w:rsidRPr="00983ABE">
              <w:rPr>
                <w:rFonts w:ascii="Times New Roman" w:eastAsia="Times New Roman" w:hAnsi="Times New Roman" w:cs="Times New Roman"/>
                <w:i/>
                <w:color w:val="000000"/>
              </w:rPr>
              <w:t>Journal of International Studies,</w:t>
            </w:r>
            <w:r w:rsidRPr="00983ABE">
              <w:rPr>
                <w:rFonts w:ascii="Times New Roman" w:eastAsia="Times New Roman" w:hAnsi="Times New Roman" w:cs="Times New Roman"/>
                <w:color w:val="000000"/>
              </w:rPr>
              <w:t xml:space="preserve"> 2017</w:t>
            </w:r>
            <w:r>
              <w:rPr>
                <w:rFonts w:ascii="Times New Roman" w:eastAsia="Times New Roman" w:hAnsi="Times New Roman" w:cs="Times New Roman"/>
                <w:color w:val="000000"/>
              </w:rPr>
              <w:t xml:space="preserve">, </w:t>
            </w:r>
            <w:r w:rsidRPr="00983ABE">
              <w:rPr>
                <w:rFonts w:ascii="Times New Roman" w:eastAsia="Times New Roman" w:hAnsi="Times New Roman" w:cs="Times New Roman"/>
                <w:color w:val="000000"/>
              </w:rPr>
              <w:t>Vol. 10, no. 1, pp 74-91, SJR = 0,437</w:t>
            </w:r>
            <w:r w:rsidRPr="00983ABE">
              <w:rPr>
                <w:rFonts w:ascii="Times New Roman" w:eastAsia="Times New Roman" w:hAnsi="Times New Roman" w:cs="Times New Roman"/>
                <w:i/>
                <w:color w:val="000000"/>
              </w:rPr>
              <w:t xml:space="preserve"> </w:t>
            </w:r>
            <w:r w:rsidRPr="00983ABE">
              <w:t> </w:t>
            </w:r>
          </w:p>
          <w:p w14:paraId="35A1EF0E" w14:textId="77777777" w:rsidR="00B64E36" w:rsidRPr="00983ABE" w:rsidRDefault="00B64E36" w:rsidP="007755BB">
            <w:pPr>
              <w:pStyle w:val="Nadpis5"/>
              <w:jc w:val="both"/>
              <w:rPr>
                <w:rFonts w:ascii="Times New Roman" w:eastAsia="Times New Roman" w:hAnsi="Times New Roman" w:cs="Times New Roman"/>
                <w:color w:val="000000"/>
              </w:rPr>
            </w:pPr>
            <w:r w:rsidRPr="005152D7">
              <w:rPr>
                <w:rFonts w:ascii="Times New Roman" w:eastAsia="Times New Roman" w:hAnsi="Times New Roman" w:cs="Times New Roman"/>
                <w:b/>
                <w:caps/>
                <w:color w:val="000000"/>
              </w:rPr>
              <w:t>Novák, P. (25%),</w:t>
            </w:r>
            <w:r w:rsidRPr="00983ABE">
              <w:rPr>
                <w:rFonts w:ascii="Times New Roman" w:eastAsia="Times New Roman" w:hAnsi="Times New Roman" w:cs="Times New Roman"/>
                <w:caps/>
                <w:color w:val="000000"/>
              </w:rPr>
              <w:t xml:space="preserve">  Papadaki, Š., Popesko, B. </w:t>
            </w:r>
            <w:r w:rsidRPr="00983ABE">
              <w:rPr>
                <w:rFonts w:ascii="Times New Roman" w:eastAsia="Times New Roman" w:hAnsi="Times New Roman" w:cs="Times New Roman"/>
                <w:color w:val="000000"/>
              </w:rPr>
              <w:t>a</w:t>
            </w:r>
            <w:r w:rsidRPr="00983ABE">
              <w:rPr>
                <w:rFonts w:ascii="Times New Roman" w:eastAsia="Times New Roman" w:hAnsi="Times New Roman" w:cs="Times New Roman"/>
                <w:caps/>
                <w:color w:val="000000"/>
              </w:rPr>
              <w:t xml:space="preserve">  Hrabec, D</w:t>
            </w:r>
            <w:r w:rsidRPr="00983ABE">
              <w:rPr>
                <w:rFonts w:ascii="Times New Roman" w:eastAsia="Times New Roman" w:hAnsi="Times New Roman" w:cs="Times New Roman"/>
                <w:color w:val="000000"/>
              </w:rPr>
              <w:t xml:space="preserve">. Comparison of Managerial Implications for Utilization of Variable Costing and Throughput Accounting Methods, </w:t>
            </w:r>
            <w:r w:rsidRPr="00983ABE">
              <w:rPr>
                <w:rFonts w:ascii="Times New Roman" w:eastAsia="Times New Roman" w:hAnsi="Times New Roman" w:cs="Times New Roman"/>
                <w:i/>
                <w:color w:val="000000"/>
              </w:rPr>
              <w:t>Journal of Applied Engineering Science</w:t>
            </w:r>
            <w:r w:rsidRPr="00983ABE">
              <w:rPr>
                <w:rFonts w:ascii="Times New Roman" w:eastAsia="Times New Roman" w:hAnsi="Times New Roman" w:cs="Times New Roman"/>
                <w:color w:val="000000"/>
              </w:rPr>
              <w:t xml:space="preserve">, 2016, Vol. 14, No. 3, 351-360. SJR = 0,302. </w:t>
            </w:r>
          </w:p>
          <w:p w14:paraId="205CC015" w14:textId="77777777" w:rsidR="00B64E36" w:rsidRPr="005152D7" w:rsidRDefault="00B64E36" w:rsidP="007755BB">
            <w:pPr>
              <w:pStyle w:val="Nadpis5"/>
              <w:jc w:val="both"/>
              <w:rPr>
                <w:rFonts w:ascii="Times New Roman" w:eastAsia="Times New Roman" w:hAnsi="Times New Roman" w:cs="Times New Roman"/>
                <w:color w:val="000000"/>
              </w:rPr>
            </w:pPr>
            <w:r w:rsidRPr="005152D7">
              <w:rPr>
                <w:rFonts w:ascii="Times New Roman" w:eastAsia="Times New Roman" w:hAnsi="Times New Roman" w:cs="Times New Roman"/>
                <w:b/>
                <w:caps/>
                <w:color w:val="000000"/>
              </w:rPr>
              <w:t>Novák, P. (70 %)</w:t>
            </w:r>
            <w:r w:rsidRPr="00983ABE">
              <w:rPr>
                <w:rFonts w:ascii="Times New Roman" w:eastAsia="Times New Roman" w:hAnsi="Times New Roman" w:cs="Times New Roman"/>
                <w:caps/>
                <w:color w:val="000000"/>
              </w:rPr>
              <w:t xml:space="preserve"> </w:t>
            </w:r>
            <w:r w:rsidRPr="00983ABE">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O.</w:t>
            </w:r>
            <w:r w:rsidRPr="00983ABE">
              <w:rPr>
                <w:rFonts w:ascii="Times New Roman" w:eastAsia="Times New Roman" w:hAnsi="Times New Roman" w:cs="Times New Roman"/>
                <w:caps/>
                <w:color w:val="000000"/>
              </w:rPr>
              <w:t xml:space="preserve"> Vencálek. </w:t>
            </w:r>
            <w:r w:rsidRPr="00983ABE">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983ABE">
              <w:rPr>
                <w:rFonts w:ascii="Times New Roman" w:eastAsia="Times New Roman" w:hAnsi="Times New Roman" w:cs="Times New Roman"/>
                <w:i/>
                <w:color w:val="000000"/>
              </w:rPr>
              <w:t>Montenegrin Journal of Economics</w:t>
            </w:r>
            <w:r w:rsidRPr="00983AB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2016, </w:t>
            </w:r>
            <w:r w:rsidRPr="00983ABE">
              <w:rPr>
                <w:rFonts w:ascii="Times New Roman" w:eastAsia="Times New Roman" w:hAnsi="Times New Roman" w:cs="Times New Roman"/>
                <w:color w:val="000000"/>
              </w:rPr>
              <w:t>Vol. 12,</w:t>
            </w:r>
            <w:r>
              <w:rPr>
                <w:rFonts w:ascii="Times New Roman" w:eastAsia="Times New Roman" w:hAnsi="Times New Roman" w:cs="Times New Roman"/>
                <w:color w:val="000000"/>
              </w:rPr>
              <w:t xml:space="preserve"> no. 3, pp. 139-154, (WoS ESCI)</w:t>
            </w:r>
          </w:p>
          <w:p w14:paraId="5C5255E0" w14:textId="77777777" w:rsidR="004D233D" w:rsidRDefault="004D233D" w:rsidP="007755BB">
            <w:pPr>
              <w:jc w:val="both"/>
              <w:rPr>
                <w:b/>
                <w:u w:val="single"/>
              </w:rPr>
            </w:pPr>
          </w:p>
          <w:p w14:paraId="5DB56C95" w14:textId="77777777" w:rsidR="004D233D" w:rsidRDefault="004D233D" w:rsidP="007755BB">
            <w:pPr>
              <w:jc w:val="both"/>
              <w:rPr>
                <w:b/>
                <w:u w:val="single"/>
              </w:rPr>
            </w:pPr>
          </w:p>
          <w:p w14:paraId="141373C9" w14:textId="77777777" w:rsidR="004D233D" w:rsidRDefault="004D233D" w:rsidP="007755BB">
            <w:pPr>
              <w:jc w:val="both"/>
              <w:rPr>
                <w:b/>
                <w:u w:val="single"/>
              </w:rPr>
            </w:pPr>
          </w:p>
          <w:p w14:paraId="494DAFD3" w14:textId="77777777" w:rsidR="004D233D" w:rsidRDefault="004D233D" w:rsidP="007755BB">
            <w:pPr>
              <w:jc w:val="both"/>
              <w:rPr>
                <w:b/>
                <w:u w:val="single"/>
              </w:rPr>
            </w:pPr>
          </w:p>
          <w:p w14:paraId="445F0845" w14:textId="77777777" w:rsidR="004D233D" w:rsidRDefault="004D233D" w:rsidP="007755BB">
            <w:pPr>
              <w:jc w:val="both"/>
              <w:rPr>
                <w:b/>
                <w:u w:val="single"/>
              </w:rPr>
            </w:pPr>
          </w:p>
          <w:p w14:paraId="0CCD1802" w14:textId="77777777" w:rsidR="004D233D" w:rsidRDefault="004D233D" w:rsidP="007755BB">
            <w:pPr>
              <w:jc w:val="both"/>
              <w:rPr>
                <w:b/>
                <w:u w:val="single"/>
              </w:rPr>
            </w:pPr>
          </w:p>
          <w:p w14:paraId="331ECF82" w14:textId="77777777" w:rsidR="004D233D" w:rsidRDefault="004D233D" w:rsidP="007755BB">
            <w:pPr>
              <w:jc w:val="both"/>
              <w:rPr>
                <w:b/>
                <w:u w:val="single"/>
              </w:rPr>
            </w:pPr>
          </w:p>
          <w:p w14:paraId="400B6C58" w14:textId="77777777" w:rsidR="004D233D" w:rsidRDefault="004D233D" w:rsidP="007755BB">
            <w:pPr>
              <w:jc w:val="both"/>
              <w:rPr>
                <w:b/>
                <w:u w:val="single"/>
              </w:rPr>
            </w:pPr>
          </w:p>
          <w:p w14:paraId="198C9A75" w14:textId="2792B731" w:rsidR="00B64E36" w:rsidRPr="00FF3F07" w:rsidRDefault="00B64E36" w:rsidP="007755BB">
            <w:pPr>
              <w:jc w:val="both"/>
            </w:pPr>
          </w:p>
        </w:tc>
      </w:tr>
      <w:tr w:rsidR="00B64E36" w14:paraId="32BBE0FC" w14:textId="77777777" w:rsidTr="00CA0FE8">
        <w:trPr>
          <w:trHeight w:val="218"/>
        </w:trPr>
        <w:tc>
          <w:tcPr>
            <w:tcW w:w="9923" w:type="dxa"/>
            <w:gridSpan w:val="23"/>
            <w:shd w:val="clear" w:color="auto" w:fill="F7CAAC"/>
          </w:tcPr>
          <w:p w14:paraId="35F27D40" w14:textId="77777777" w:rsidR="00B64E36" w:rsidRDefault="00B64E36" w:rsidP="007755BB">
            <w:pPr>
              <w:rPr>
                <w:b/>
              </w:rPr>
            </w:pPr>
            <w:r>
              <w:rPr>
                <w:b/>
              </w:rPr>
              <w:t>Působení v zahraničí</w:t>
            </w:r>
          </w:p>
        </w:tc>
      </w:tr>
      <w:tr w:rsidR="00B64E36" w:rsidRPr="008132EC" w14:paraId="26CCD1E0" w14:textId="77777777" w:rsidTr="00CA0FE8">
        <w:trPr>
          <w:trHeight w:val="328"/>
        </w:trPr>
        <w:tc>
          <w:tcPr>
            <w:tcW w:w="9923" w:type="dxa"/>
            <w:gridSpan w:val="23"/>
          </w:tcPr>
          <w:p w14:paraId="6CB2EA20" w14:textId="77777777" w:rsidR="00B64E36" w:rsidRPr="008132EC" w:rsidRDefault="00B64E36" w:rsidP="007755BB"/>
        </w:tc>
      </w:tr>
      <w:tr w:rsidR="00B64E36" w14:paraId="366C0675" w14:textId="77777777" w:rsidTr="00CA0FE8">
        <w:trPr>
          <w:cantSplit/>
          <w:trHeight w:val="470"/>
        </w:trPr>
        <w:tc>
          <w:tcPr>
            <w:tcW w:w="2563" w:type="dxa"/>
            <w:gridSpan w:val="3"/>
            <w:shd w:val="clear" w:color="auto" w:fill="F7CAAC"/>
          </w:tcPr>
          <w:p w14:paraId="1A9C48C8" w14:textId="77777777" w:rsidR="00B64E36" w:rsidRDefault="00B64E36" w:rsidP="007755BB">
            <w:pPr>
              <w:jc w:val="both"/>
              <w:rPr>
                <w:b/>
              </w:rPr>
            </w:pPr>
            <w:r>
              <w:rPr>
                <w:b/>
              </w:rPr>
              <w:t xml:space="preserve">Podpis </w:t>
            </w:r>
          </w:p>
        </w:tc>
        <w:tc>
          <w:tcPr>
            <w:tcW w:w="4554" w:type="dxa"/>
            <w:gridSpan w:val="10"/>
          </w:tcPr>
          <w:p w14:paraId="78A0E24A" w14:textId="77777777" w:rsidR="00B64E36" w:rsidRDefault="00B64E36" w:rsidP="007755BB">
            <w:pPr>
              <w:jc w:val="both"/>
            </w:pPr>
          </w:p>
        </w:tc>
        <w:tc>
          <w:tcPr>
            <w:tcW w:w="789" w:type="dxa"/>
            <w:gridSpan w:val="4"/>
            <w:shd w:val="clear" w:color="auto" w:fill="F7CAAC"/>
          </w:tcPr>
          <w:p w14:paraId="4F163595" w14:textId="77777777" w:rsidR="00B64E36" w:rsidRDefault="00B64E36" w:rsidP="007755BB">
            <w:pPr>
              <w:jc w:val="both"/>
            </w:pPr>
            <w:r>
              <w:rPr>
                <w:b/>
              </w:rPr>
              <w:t>datum</w:t>
            </w:r>
          </w:p>
        </w:tc>
        <w:tc>
          <w:tcPr>
            <w:tcW w:w="2017" w:type="dxa"/>
            <w:gridSpan w:val="6"/>
          </w:tcPr>
          <w:p w14:paraId="221262FB" w14:textId="571B0ED8" w:rsidR="00B64E36" w:rsidRDefault="00176775" w:rsidP="007755BB">
            <w:pPr>
              <w:jc w:val="both"/>
            </w:pPr>
            <w:ins w:id="1416" w:author="Zuzka" w:date="2018-11-16T10:42:00Z">
              <w:r>
                <w:t>16</w:t>
              </w:r>
            </w:ins>
            <w:del w:id="1417" w:author="Zuzka" w:date="2018-11-16T10:42:00Z">
              <w:r w:rsidR="00B64E36" w:rsidDel="00176775">
                <w:delText>28</w:delText>
              </w:r>
            </w:del>
            <w:r w:rsidR="00B64E36">
              <w:t xml:space="preserve">. </w:t>
            </w:r>
            <w:ins w:id="1418" w:author="Zuzka" w:date="2018-11-16T10:42:00Z">
              <w:r>
                <w:t>11</w:t>
              </w:r>
            </w:ins>
            <w:del w:id="1419" w:author="Zuzka" w:date="2018-11-16T10:42:00Z">
              <w:r w:rsidR="00B64E36" w:rsidDel="00176775">
                <w:delText>8</w:delText>
              </w:r>
            </w:del>
            <w:r w:rsidR="00B64E36">
              <w:t>. 2018</w:t>
            </w:r>
          </w:p>
        </w:tc>
      </w:tr>
      <w:tr w:rsidR="00B64E36" w14:paraId="634B2D5D" w14:textId="77777777" w:rsidTr="00CA0FE8">
        <w:trPr>
          <w:gridBefore w:val="1"/>
          <w:gridAfter w:val="1"/>
          <w:wBefore w:w="34" w:type="dxa"/>
          <w:wAfter w:w="30" w:type="dxa"/>
        </w:trPr>
        <w:tc>
          <w:tcPr>
            <w:tcW w:w="9859" w:type="dxa"/>
            <w:gridSpan w:val="21"/>
            <w:tcBorders>
              <w:bottom w:val="double" w:sz="4" w:space="0" w:color="auto"/>
            </w:tcBorders>
            <w:shd w:val="clear" w:color="auto" w:fill="BDD6EE"/>
          </w:tcPr>
          <w:p w14:paraId="05BDF420" w14:textId="50FC9CE2" w:rsidR="00B64E36" w:rsidRDefault="00B64E36" w:rsidP="007755BB">
            <w:pPr>
              <w:tabs>
                <w:tab w:val="right" w:pos="945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645626E3" w14:textId="77777777" w:rsidTr="00CA0FE8">
        <w:trPr>
          <w:gridBefore w:val="1"/>
          <w:gridAfter w:val="1"/>
          <w:wBefore w:w="34" w:type="dxa"/>
          <w:wAfter w:w="30" w:type="dxa"/>
        </w:trPr>
        <w:tc>
          <w:tcPr>
            <w:tcW w:w="2518" w:type="dxa"/>
            <w:tcBorders>
              <w:top w:val="double" w:sz="4" w:space="0" w:color="auto"/>
            </w:tcBorders>
            <w:shd w:val="clear" w:color="auto" w:fill="F7CAAC"/>
          </w:tcPr>
          <w:p w14:paraId="56183C66" w14:textId="77777777" w:rsidR="00B64E36" w:rsidRDefault="00B64E36" w:rsidP="007755BB">
            <w:pPr>
              <w:jc w:val="both"/>
              <w:rPr>
                <w:b/>
              </w:rPr>
            </w:pPr>
            <w:r>
              <w:rPr>
                <w:b/>
              </w:rPr>
              <w:t>Vysoká škola</w:t>
            </w:r>
          </w:p>
        </w:tc>
        <w:tc>
          <w:tcPr>
            <w:tcW w:w="7341" w:type="dxa"/>
            <w:gridSpan w:val="20"/>
          </w:tcPr>
          <w:p w14:paraId="7AD1F94E" w14:textId="77777777" w:rsidR="00B64E36" w:rsidRDefault="00B64E36" w:rsidP="007755BB">
            <w:pPr>
              <w:jc w:val="both"/>
            </w:pPr>
            <w:r>
              <w:t>Univerzita Tomáše Bati ve Zlíně</w:t>
            </w:r>
          </w:p>
        </w:tc>
      </w:tr>
      <w:tr w:rsidR="00B64E36" w14:paraId="2B91D4D6" w14:textId="77777777" w:rsidTr="00CA0FE8">
        <w:trPr>
          <w:gridBefore w:val="1"/>
          <w:gridAfter w:val="1"/>
          <w:wBefore w:w="34" w:type="dxa"/>
          <w:wAfter w:w="30" w:type="dxa"/>
        </w:trPr>
        <w:tc>
          <w:tcPr>
            <w:tcW w:w="2518" w:type="dxa"/>
            <w:shd w:val="clear" w:color="auto" w:fill="F7CAAC"/>
          </w:tcPr>
          <w:p w14:paraId="581EAE8D" w14:textId="77777777" w:rsidR="00B64E36" w:rsidRDefault="00B64E36" w:rsidP="007755BB">
            <w:pPr>
              <w:jc w:val="both"/>
              <w:rPr>
                <w:b/>
              </w:rPr>
            </w:pPr>
            <w:r>
              <w:rPr>
                <w:b/>
              </w:rPr>
              <w:t>Součást vysoké školy</w:t>
            </w:r>
          </w:p>
        </w:tc>
        <w:tc>
          <w:tcPr>
            <w:tcW w:w="7341" w:type="dxa"/>
            <w:gridSpan w:val="20"/>
          </w:tcPr>
          <w:p w14:paraId="2C1B3A21" w14:textId="77777777" w:rsidR="00B64E36" w:rsidRDefault="00B64E36" w:rsidP="007755BB">
            <w:pPr>
              <w:jc w:val="both"/>
            </w:pPr>
            <w:r>
              <w:t>Fakulta aplikované informatiky</w:t>
            </w:r>
          </w:p>
        </w:tc>
      </w:tr>
      <w:tr w:rsidR="00B64E36" w14:paraId="5F4A9868" w14:textId="77777777" w:rsidTr="00CA0FE8">
        <w:trPr>
          <w:gridBefore w:val="1"/>
          <w:gridAfter w:val="1"/>
          <w:wBefore w:w="34" w:type="dxa"/>
          <w:wAfter w:w="30" w:type="dxa"/>
        </w:trPr>
        <w:tc>
          <w:tcPr>
            <w:tcW w:w="2518" w:type="dxa"/>
            <w:shd w:val="clear" w:color="auto" w:fill="F7CAAC"/>
          </w:tcPr>
          <w:p w14:paraId="149EEF36" w14:textId="77777777" w:rsidR="00B64E36" w:rsidRDefault="00B64E36" w:rsidP="007755BB">
            <w:pPr>
              <w:jc w:val="both"/>
              <w:rPr>
                <w:b/>
              </w:rPr>
            </w:pPr>
            <w:r>
              <w:rPr>
                <w:b/>
              </w:rPr>
              <w:t>Název studijního programu</w:t>
            </w:r>
          </w:p>
        </w:tc>
        <w:tc>
          <w:tcPr>
            <w:tcW w:w="7341" w:type="dxa"/>
            <w:gridSpan w:val="20"/>
          </w:tcPr>
          <w:p w14:paraId="304B9973" w14:textId="77777777" w:rsidR="00B64E36" w:rsidRDefault="00B64E36" w:rsidP="007755BB">
            <w:pPr>
              <w:jc w:val="both"/>
            </w:pPr>
            <w:r>
              <w:t>Softwarové inženýrství</w:t>
            </w:r>
          </w:p>
        </w:tc>
      </w:tr>
      <w:tr w:rsidR="00B64E36" w14:paraId="471D4EF5" w14:textId="77777777" w:rsidTr="00CA0FE8">
        <w:trPr>
          <w:gridBefore w:val="1"/>
          <w:gridAfter w:val="1"/>
          <w:wBefore w:w="34" w:type="dxa"/>
          <w:wAfter w:w="30" w:type="dxa"/>
        </w:trPr>
        <w:tc>
          <w:tcPr>
            <w:tcW w:w="2518" w:type="dxa"/>
            <w:shd w:val="clear" w:color="auto" w:fill="F7CAAC"/>
          </w:tcPr>
          <w:p w14:paraId="4BC5C07F" w14:textId="77777777" w:rsidR="00B64E36" w:rsidRDefault="00B64E36" w:rsidP="007755BB">
            <w:pPr>
              <w:jc w:val="both"/>
              <w:rPr>
                <w:b/>
              </w:rPr>
            </w:pPr>
            <w:r>
              <w:rPr>
                <w:b/>
              </w:rPr>
              <w:t>Jméno a příjmení</w:t>
            </w:r>
          </w:p>
        </w:tc>
        <w:tc>
          <w:tcPr>
            <w:tcW w:w="4536" w:type="dxa"/>
            <w:gridSpan w:val="10"/>
          </w:tcPr>
          <w:p w14:paraId="7C76A57E" w14:textId="77777777" w:rsidR="00B64E36" w:rsidRDefault="00B64E36" w:rsidP="007755BB">
            <w:pPr>
              <w:jc w:val="both"/>
            </w:pPr>
            <w:r>
              <w:t xml:space="preserve">Karel </w:t>
            </w:r>
            <w:bookmarkStart w:id="1420" w:name="aPerutka"/>
            <w:r>
              <w:t>Perůtka</w:t>
            </w:r>
            <w:bookmarkEnd w:id="1420"/>
          </w:p>
        </w:tc>
        <w:tc>
          <w:tcPr>
            <w:tcW w:w="709" w:type="dxa"/>
            <w:gridSpan w:val="2"/>
            <w:shd w:val="clear" w:color="auto" w:fill="F7CAAC"/>
          </w:tcPr>
          <w:p w14:paraId="6EB7DF69" w14:textId="77777777" w:rsidR="00B64E36" w:rsidRDefault="00B64E36" w:rsidP="007755BB">
            <w:pPr>
              <w:jc w:val="both"/>
              <w:rPr>
                <w:b/>
              </w:rPr>
            </w:pPr>
            <w:r>
              <w:rPr>
                <w:b/>
              </w:rPr>
              <w:t>Tituly</w:t>
            </w:r>
          </w:p>
        </w:tc>
        <w:tc>
          <w:tcPr>
            <w:tcW w:w="2096" w:type="dxa"/>
            <w:gridSpan w:val="8"/>
          </w:tcPr>
          <w:p w14:paraId="1F02BD1A" w14:textId="77777777" w:rsidR="00B64E36" w:rsidRDefault="00B64E36" w:rsidP="007755BB">
            <w:pPr>
              <w:jc w:val="both"/>
            </w:pPr>
            <w:r>
              <w:t>Ing. Ph.D.</w:t>
            </w:r>
          </w:p>
        </w:tc>
      </w:tr>
      <w:tr w:rsidR="00B64E36" w14:paraId="78149FB4" w14:textId="77777777" w:rsidTr="00CA0FE8">
        <w:trPr>
          <w:gridBefore w:val="1"/>
          <w:gridAfter w:val="1"/>
          <w:wBefore w:w="34" w:type="dxa"/>
          <w:wAfter w:w="30" w:type="dxa"/>
        </w:trPr>
        <w:tc>
          <w:tcPr>
            <w:tcW w:w="2518" w:type="dxa"/>
            <w:shd w:val="clear" w:color="auto" w:fill="F7CAAC"/>
          </w:tcPr>
          <w:p w14:paraId="4A6AF5E7" w14:textId="77777777" w:rsidR="00B64E36" w:rsidRDefault="00B64E36" w:rsidP="007755BB">
            <w:pPr>
              <w:jc w:val="both"/>
              <w:rPr>
                <w:b/>
              </w:rPr>
            </w:pPr>
            <w:r>
              <w:rPr>
                <w:b/>
              </w:rPr>
              <w:t>Rok narození</w:t>
            </w:r>
          </w:p>
        </w:tc>
        <w:tc>
          <w:tcPr>
            <w:tcW w:w="829" w:type="dxa"/>
            <w:gridSpan w:val="2"/>
          </w:tcPr>
          <w:p w14:paraId="04688426" w14:textId="77777777" w:rsidR="00B64E36" w:rsidRDefault="00B64E36" w:rsidP="007755BB">
            <w:pPr>
              <w:jc w:val="both"/>
            </w:pPr>
            <w:r>
              <w:t>1977</w:t>
            </w:r>
          </w:p>
        </w:tc>
        <w:tc>
          <w:tcPr>
            <w:tcW w:w="1721" w:type="dxa"/>
            <w:gridSpan w:val="2"/>
            <w:shd w:val="clear" w:color="auto" w:fill="F7CAAC"/>
          </w:tcPr>
          <w:p w14:paraId="38A2687E" w14:textId="77777777" w:rsidR="00B64E36" w:rsidRDefault="00B64E36" w:rsidP="007755BB">
            <w:pPr>
              <w:jc w:val="both"/>
              <w:rPr>
                <w:b/>
              </w:rPr>
            </w:pPr>
            <w:r>
              <w:rPr>
                <w:b/>
              </w:rPr>
              <w:t>typ vztahu k VŠ</w:t>
            </w:r>
          </w:p>
        </w:tc>
        <w:tc>
          <w:tcPr>
            <w:tcW w:w="992" w:type="dxa"/>
            <w:gridSpan w:val="4"/>
          </w:tcPr>
          <w:p w14:paraId="498F7693" w14:textId="77777777" w:rsidR="00B64E36" w:rsidRDefault="00B64E36" w:rsidP="007755BB">
            <w:pPr>
              <w:jc w:val="both"/>
            </w:pPr>
            <w:r>
              <w:t>pp.</w:t>
            </w:r>
          </w:p>
        </w:tc>
        <w:tc>
          <w:tcPr>
            <w:tcW w:w="994" w:type="dxa"/>
            <w:gridSpan w:val="2"/>
            <w:shd w:val="clear" w:color="auto" w:fill="F7CAAC"/>
          </w:tcPr>
          <w:p w14:paraId="1FC4C636" w14:textId="77777777" w:rsidR="00B64E36" w:rsidRDefault="00B64E36" w:rsidP="007755BB">
            <w:pPr>
              <w:jc w:val="both"/>
              <w:rPr>
                <w:b/>
              </w:rPr>
            </w:pPr>
            <w:r>
              <w:rPr>
                <w:b/>
              </w:rPr>
              <w:t>rozsah</w:t>
            </w:r>
          </w:p>
        </w:tc>
        <w:tc>
          <w:tcPr>
            <w:tcW w:w="709" w:type="dxa"/>
            <w:gridSpan w:val="2"/>
          </w:tcPr>
          <w:p w14:paraId="5AF4D32B" w14:textId="77777777" w:rsidR="00B64E36" w:rsidRDefault="00B64E36" w:rsidP="007755BB">
            <w:pPr>
              <w:jc w:val="both"/>
            </w:pPr>
            <w:r>
              <w:t>40</w:t>
            </w:r>
          </w:p>
        </w:tc>
        <w:tc>
          <w:tcPr>
            <w:tcW w:w="709" w:type="dxa"/>
            <w:gridSpan w:val="4"/>
            <w:shd w:val="clear" w:color="auto" w:fill="F7CAAC"/>
          </w:tcPr>
          <w:p w14:paraId="7D55F262" w14:textId="77777777" w:rsidR="00B64E36" w:rsidRDefault="00B64E36" w:rsidP="007755BB">
            <w:pPr>
              <w:jc w:val="both"/>
              <w:rPr>
                <w:b/>
              </w:rPr>
            </w:pPr>
            <w:r>
              <w:rPr>
                <w:b/>
              </w:rPr>
              <w:t>do kdy</w:t>
            </w:r>
          </w:p>
        </w:tc>
        <w:tc>
          <w:tcPr>
            <w:tcW w:w="1387" w:type="dxa"/>
            <w:gridSpan w:val="4"/>
          </w:tcPr>
          <w:p w14:paraId="65408AAB" w14:textId="77777777" w:rsidR="00B64E36" w:rsidRDefault="00B64E36" w:rsidP="007755BB">
            <w:pPr>
              <w:jc w:val="both"/>
            </w:pPr>
            <w:r>
              <w:t>N</w:t>
            </w:r>
          </w:p>
        </w:tc>
      </w:tr>
      <w:tr w:rsidR="00B64E36" w14:paraId="1B8974F5" w14:textId="77777777" w:rsidTr="00CA0FE8">
        <w:trPr>
          <w:gridBefore w:val="1"/>
          <w:gridAfter w:val="1"/>
          <w:wBefore w:w="34" w:type="dxa"/>
          <w:wAfter w:w="30" w:type="dxa"/>
        </w:trPr>
        <w:tc>
          <w:tcPr>
            <w:tcW w:w="5068" w:type="dxa"/>
            <w:gridSpan w:val="5"/>
            <w:shd w:val="clear" w:color="auto" w:fill="F7CAAC"/>
          </w:tcPr>
          <w:p w14:paraId="4A3FB793" w14:textId="77777777" w:rsidR="00B64E36" w:rsidRDefault="00B64E36" w:rsidP="007755BB">
            <w:pPr>
              <w:jc w:val="both"/>
              <w:rPr>
                <w:b/>
              </w:rPr>
            </w:pPr>
            <w:r>
              <w:rPr>
                <w:b/>
              </w:rPr>
              <w:t>Typ vztahu na součásti VŠ, která uskutečňuje st. program</w:t>
            </w:r>
          </w:p>
        </w:tc>
        <w:tc>
          <w:tcPr>
            <w:tcW w:w="992" w:type="dxa"/>
            <w:gridSpan w:val="4"/>
          </w:tcPr>
          <w:p w14:paraId="09724D8F" w14:textId="77777777" w:rsidR="00B64E36" w:rsidRDefault="00B64E36" w:rsidP="007755BB">
            <w:pPr>
              <w:jc w:val="both"/>
            </w:pPr>
            <w:del w:id="1421" w:author="Zuzka" w:date="2018-11-12T22:44:00Z">
              <w:r w:rsidDel="00901E07">
                <w:delText>pp.</w:delText>
              </w:r>
            </w:del>
          </w:p>
        </w:tc>
        <w:tc>
          <w:tcPr>
            <w:tcW w:w="994" w:type="dxa"/>
            <w:gridSpan w:val="2"/>
            <w:shd w:val="clear" w:color="auto" w:fill="F7CAAC"/>
          </w:tcPr>
          <w:p w14:paraId="0116218C" w14:textId="77777777" w:rsidR="00B64E36" w:rsidRDefault="00B64E36" w:rsidP="007755BB">
            <w:pPr>
              <w:jc w:val="both"/>
              <w:rPr>
                <w:b/>
              </w:rPr>
            </w:pPr>
            <w:r>
              <w:rPr>
                <w:b/>
              </w:rPr>
              <w:t>rozsah</w:t>
            </w:r>
          </w:p>
        </w:tc>
        <w:tc>
          <w:tcPr>
            <w:tcW w:w="709" w:type="dxa"/>
            <w:gridSpan w:val="2"/>
          </w:tcPr>
          <w:p w14:paraId="4911ACFC" w14:textId="77777777" w:rsidR="00B64E36" w:rsidRDefault="00B64E36" w:rsidP="007755BB">
            <w:pPr>
              <w:jc w:val="both"/>
            </w:pPr>
            <w:del w:id="1422" w:author="Zuzka" w:date="2018-11-12T22:44:00Z">
              <w:r w:rsidDel="00901E07">
                <w:delText>40</w:delText>
              </w:r>
            </w:del>
          </w:p>
        </w:tc>
        <w:tc>
          <w:tcPr>
            <w:tcW w:w="709" w:type="dxa"/>
            <w:gridSpan w:val="4"/>
            <w:shd w:val="clear" w:color="auto" w:fill="F7CAAC"/>
          </w:tcPr>
          <w:p w14:paraId="46261112" w14:textId="77777777" w:rsidR="00B64E36" w:rsidRDefault="00B64E36" w:rsidP="007755BB">
            <w:pPr>
              <w:jc w:val="both"/>
              <w:rPr>
                <w:b/>
              </w:rPr>
            </w:pPr>
            <w:r>
              <w:rPr>
                <w:b/>
              </w:rPr>
              <w:t>do kdy</w:t>
            </w:r>
          </w:p>
        </w:tc>
        <w:tc>
          <w:tcPr>
            <w:tcW w:w="1387" w:type="dxa"/>
            <w:gridSpan w:val="4"/>
          </w:tcPr>
          <w:p w14:paraId="3D69B675" w14:textId="77777777" w:rsidR="00B64E36" w:rsidRDefault="00B64E36" w:rsidP="007755BB">
            <w:pPr>
              <w:jc w:val="both"/>
            </w:pPr>
            <w:del w:id="1423" w:author="Zuzka" w:date="2018-11-12T22:44:00Z">
              <w:r w:rsidDel="00901E07">
                <w:delText>N</w:delText>
              </w:r>
            </w:del>
          </w:p>
        </w:tc>
      </w:tr>
      <w:tr w:rsidR="00B64E36" w14:paraId="75B99E74" w14:textId="77777777" w:rsidTr="00CA0FE8">
        <w:trPr>
          <w:gridBefore w:val="1"/>
          <w:gridAfter w:val="1"/>
          <w:wBefore w:w="34" w:type="dxa"/>
          <w:wAfter w:w="30" w:type="dxa"/>
        </w:trPr>
        <w:tc>
          <w:tcPr>
            <w:tcW w:w="6060" w:type="dxa"/>
            <w:gridSpan w:val="9"/>
            <w:shd w:val="clear" w:color="auto" w:fill="F7CAAC"/>
          </w:tcPr>
          <w:p w14:paraId="0358954D" w14:textId="77777777" w:rsidR="00B64E36" w:rsidRDefault="00B64E36" w:rsidP="007755BB">
            <w:pPr>
              <w:jc w:val="both"/>
            </w:pPr>
            <w:r>
              <w:rPr>
                <w:b/>
              </w:rPr>
              <w:t>Další současná působení jako akademický pracovník na jiných VŠ</w:t>
            </w:r>
          </w:p>
        </w:tc>
        <w:tc>
          <w:tcPr>
            <w:tcW w:w="1703" w:type="dxa"/>
            <w:gridSpan w:val="4"/>
            <w:shd w:val="clear" w:color="auto" w:fill="F7CAAC"/>
          </w:tcPr>
          <w:p w14:paraId="78646A95" w14:textId="77777777" w:rsidR="00B64E36" w:rsidRDefault="00B64E36" w:rsidP="007755BB">
            <w:pPr>
              <w:jc w:val="both"/>
              <w:rPr>
                <w:b/>
              </w:rPr>
            </w:pPr>
            <w:r>
              <w:rPr>
                <w:b/>
              </w:rPr>
              <w:t>typ prac. vztahu</w:t>
            </w:r>
          </w:p>
        </w:tc>
        <w:tc>
          <w:tcPr>
            <w:tcW w:w="2096" w:type="dxa"/>
            <w:gridSpan w:val="8"/>
            <w:shd w:val="clear" w:color="auto" w:fill="F7CAAC"/>
          </w:tcPr>
          <w:p w14:paraId="3F59DE80" w14:textId="77777777" w:rsidR="00B64E36" w:rsidRDefault="00B64E36" w:rsidP="007755BB">
            <w:pPr>
              <w:jc w:val="both"/>
              <w:rPr>
                <w:b/>
              </w:rPr>
            </w:pPr>
            <w:r>
              <w:rPr>
                <w:b/>
              </w:rPr>
              <w:t>rozsah</w:t>
            </w:r>
          </w:p>
        </w:tc>
      </w:tr>
      <w:tr w:rsidR="00B64E36" w14:paraId="6FCDFE26" w14:textId="77777777" w:rsidTr="00CA0FE8">
        <w:trPr>
          <w:gridBefore w:val="1"/>
          <w:gridAfter w:val="1"/>
          <w:wBefore w:w="34" w:type="dxa"/>
          <w:wAfter w:w="30" w:type="dxa"/>
        </w:trPr>
        <w:tc>
          <w:tcPr>
            <w:tcW w:w="6060" w:type="dxa"/>
            <w:gridSpan w:val="9"/>
          </w:tcPr>
          <w:p w14:paraId="6D00ACB1" w14:textId="77777777" w:rsidR="00B64E36" w:rsidRDefault="00B64E36" w:rsidP="007755BB">
            <w:pPr>
              <w:jc w:val="both"/>
            </w:pPr>
          </w:p>
        </w:tc>
        <w:tc>
          <w:tcPr>
            <w:tcW w:w="1703" w:type="dxa"/>
            <w:gridSpan w:val="4"/>
          </w:tcPr>
          <w:p w14:paraId="4DEDF983" w14:textId="77777777" w:rsidR="00B64E36" w:rsidRDefault="00B64E36" w:rsidP="007755BB">
            <w:pPr>
              <w:jc w:val="both"/>
            </w:pPr>
          </w:p>
        </w:tc>
        <w:tc>
          <w:tcPr>
            <w:tcW w:w="2096" w:type="dxa"/>
            <w:gridSpan w:val="8"/>
          </w:tcPr>
          <w:p w14:paraId="3D89F021" w14:textId="77777777" w:rsidR="00B64E36" w:rsidRDefault="00B64E36" w:rsidP="007755BB">
            <w:pPr>
              <w:jc w:val="both"/>
            </w:pPr>
          </w:p>
        </w:tc>
      </w:tr>
      <w:tr w:rsidR="00B64E36" w14:paraId="4811B11B" w14:textId="77777777" w:rsidTr="00CA0FE8">
        <w:trPr>
          <w:gridBefore w:val="1"/>
          <w:gridAfter w:val="1"/>
          <w:wBefore w:w="34" w:type="dxa"/>
          <w:wAfter w:w="30" w:type="dxa"/>
        </w:trPr>
        <w:tc>
          <w:tcPr>
            <w:tcW w:w="6060" w:type="dxa"/>
            <w:gridSpan w:val="9"/>
          </w:tcPr>
          <w:p w14:paraId="4C9BE1AE" w14:textId="77777777" w:rsidR="00B64E36" w:rsidRDefault="00B64E36" w:rsidP="007755BB">
            <w:pPr>
              <w:jc w:val="both"/>
            </w:pPr>
          </w:p>
        </w:tc>
        <w:tc>
          <w:tcPr>
            <w:tcW w:w="1703" w:type="dxa"/>
            <w:gridSpan w:val="4"/>
          </w:tcPr>
          <w:p w14:paraId="132D9D04" w14:textId="77777777" w:rsidR="00B64E36" w:rsidRDefault="00B64E36" w:rsidP="007755BB">
            <w:pPr>
              <w:jc w:val="both"/>
            </w:pPr>
          </w:p>
        </w:tc>
        <w:tc>
          <w:tcPr>
            <w:tcW w:w="2096" w:type="dxa"/>
            <w:gridSpan w:val="8"/>
          </w:tcPr>
          <w:p w14:paraId="57ED5CE5" w14:textId="77777777" w:rsidR="00B64E36" w:rsidRDefault="00B64E36" w:rsidP="007755BB">
            <w:pPr>
              <w:jc w:val="both"/>
            </w:pPr>
          </w:p>
        </w:tc>
      </w:tr>
      <w:tr w:rsidR="00B64E36" w14:paraId="321998A4" w14:textId="77777777" w:rsidTr="00CA0FE8">
        <w:trPr>
          <w:gridBefore w:val="1"/>
          <w:gridAfter w:val="1"/>
          <w:wBefore w:w="34" w:type="dxa"/>
          <w:wAfter w:w="30" w:type="dxa"/>
        </w:trPr>
        <w:tc>
          <w:tcPr>
            <w:tcW w:w="6060" w:type="dxa"/>
            <w:gridSpan w:val="9"/>
          </w:tcPr>
          <w:p w14:paraId="69C43292" w14:textId="77777777" w:rsidR="00B64E36" w:rsidRDefault="00B64E36" w:rsidP="007755BB">
            <w:pPr>
              <w:jc w:val="both"/>
            </w:pPr>
          </w:p>
        </w:tc>
        <w:tc>
          <w:tcPr>
            <w:tcW w:w="1703" w:type="dxa"/>
            <w:gridSpan w:val="4"/>
          </w:tcPr>
          <w:p w14:paraId="26D4FC1C" w14:textId="77777777" w:rsidR="00B64E36" w:rsidRDefault="00B64E36" w:rsidP="007755BB">
            <w:pPr>
              <w:jc w:val="both"/>
            </w:pPr>
          </w:p>
        </w:tc>
        <w:tc>
          <w:tcPr>
            <w:tcW w:w="2096" w:type="dxa"/>
            <w:gridSpan w:val="8"/>
          </w:tcPr>
          <w:p w14:paraId="53D87551" w14:textId="77777777" w:rsidR="00B64E36" w:rsidRDefault="00B64E36" w:rsidP="007755BB">
            <w:pPr>
              <w:jc w:val="both"/>
            </w:pPr>
          </w:p>
        </w:tc>
      </w:tr>
      <w:tr w:rsidR="00B64E36" w14:paraId="3099E21A" w14:textId="77777777" w:rsidTr="00CA0FE8">
        <w:trPr>
          <w:gridBefore w:val="1"/>
          <w:gridAfter w:val="1"/>
          <w:wBefore w:w="34" w:type="dxa"/>
          <w:wAfter w:w="30" w:type="dxa"/>
        </w:trPr>
        <w:tc>
          <w:tcPr>
            <w:tcW w:w="6060" w:type="dxa"/>
            <w:gridSpan w:val="9"/>
          </w:tcPr>
          <w:p w14:paraId="1B019ADB" w14:textId="77777777" w:rsidR="00B64E36" w:rsidRDefault="00B64E36" w:rsidP="007755BB">
            <w:pPr>
              <w:jc w:val="both"/>
            </w:pPr>
          </w:p>
        </w:tc>
        <w:tc>
          <w:tcPr>
            <w:tcW w:w="1703" w:type="dxa"/>
            <w:gridSpan w:val="4"/>
          </w:tcPr>
          <w:p w14:paraId="279E7DC8" w14:textId="77777777" w:rsidR="00B64E36" w:rsidRDefault="00B64E36" w:rsidP="007755BB">
            <w:pPr>
              <w:jc w:val="both"/>
            </w:pPr>
          </w:p>
        </w:tc>
        <w:tc>
          <w:tcPr>
            <w:tcW w:w="2096" w:type="dxa"/>
            <w:gridSpan w:val="8"/>
          </w:tcPr>
          <w:p w14:paraId="064C1A4E" w14:textId="77777777" w:rsidR="00B64E36" w:rsidRDefault="00B64E36" w:rsidP="007755BB">
            <w:pPr>
              <w:jc w:val="both"/>
            </w:pPr>
          </w:p>
        </w:tc>
      </w:tr>
      <w:tr w:rsidR="00B64E36" w14:paraId="4CC3D341" w14:textId="77777777" w:rsidTr="00CA0FE8">
        <w:trPr>
          <w:gridBefore w:val="1"/>
          <w:gridAfter w:val="1"/>
          <w:wBefore w:w="34" w:type="dxa"/>
          <w:wAfter w:w="30" w:type="dxa"/>
        </w:trPr>
        <w:tc>
          <w:tcPr>
            <w:tcW w:w="9859" w:type="dxa"/>
            <w:gridSpan w:val="21"/>
            <w:shd w:val="clear" w:color="auto" w:fill="F7CAAC"/>
          </w:tcPr>
          <w:p w14:paraId="1A83C907"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59AE8339" w14:textId="77777777" w:rsidTr="00CA0FE8">
        <w:trPr>
          <w:gridBefore w:val="1"/>
          <w:gridAfter w:val="1"/>
          <w:wBefore w:w="34" w:type="dxa"/>
          <w:wAfter w:w="30" w:type="dxa"/>
          <w:trHeight w:val="1118"/>
        </w:trPr>
        <w:tc>
          <w:tcPr>
            <w:tcW w:w="9859" w:type="dxa"/>
            <w:gridSpan w:val="21"/>
            <w:tcBorders>
              <w:top w:val="nil"/>
            </w:tcBorders>
          </w:tcPr>
          <w:p w14:paraId="0F8C49EB" w14:textId="7A373D6A" w:rsidR="00B64E36" w:rsidRDefault="00B64E36" w:rsidP="007755BB">
            <w:pPr>
              <w:jc w:val="both"/>
            </w:pPr>
            <w:r>
              <w:t>Softwarová podpora inženýrských výpočtů – garant, cvičící (100</w:t>
            </w:r>
            <w:r w:rsidR="0086036B">
              <w:t xml:space="preserve"> </w:t>
            </w:r>
            <w:r>
              <w:t>%)</w:t>
            </w:r>
          </w:p>
          <w:p w14:paraId="13FC8607" w14:textId="77777777" w:rsidR="00B64E36" w:rsidRDefault="00B64E36" w:rsidP="007755BB">
            <w:pPr>
              <w:jc w:val="both"/>
            </w:pPr>
          </w:p>
        </w:tc>
      </w:tr>
      <w:tr w:rsidR="00B64E36" w14:paraId="1D94AEDC" w14:textId="77777777" w:rsidTr="00CA0FE8">
        <w:trPr>
          <w:gridBefore w:val="1"/>
          <w:gridAfter w:val="1"/>
          <w:wBefore w:w="34" w:type="dxa"/>
          <w:wAfter w:w="30" w:type="dxa"/>
        </w:trPr>
        <w:tc>
          <w:tcPr>
            <w:tcW w:w="9859" w:type="dxa"/>
            <w:gridSpan w:val="21"/>
            <w:shd w:val="clear" w:color="auto" w:fill="F7CAAC"/>
          </w:tcPr>
          <w:p w14:paraId="16ED02E4" w14:textId="77777777" w:rsidR="00B64E36" w:rsidRDefault="00B64E36" w:rsidP="007755BB">
            <w:pPr>
              <w:jc w:val="both"/>
            </w:pPr>
            <w:r>
              <w:rPr>
                <w:b/>
              </w:rPr>
              <w:t xml:space="preserve">Údaje o vzdělání na VŠ </w:t>
            </w:r>
          </w:p>
        </w:tc>
      </w:tr>
      <w:tr w:rsidR="00B64E36" w14:paraId="5BCF022F" w14:textId="77777777" w:rsidTr="00CA0FE8">
        <w:trPr>
          <w:gridBefore w:val="1"/>
          <w:gridAfter w:val="1"/>
          <w:wBefore w:w="34" w:type="dxa"/>
          <w:wAfter w:w="30" w:type="dxa"/>
          <w:trHeight w:val="1055"/>
        </w:trPr>
        <w:tc>
          <w:tcPr>
            <w:tcW w:w="9859" w:type="dxa"/>
            <w:gridSpan w:val="21"/>
          </w:tcPr>
          <w:p w14:paraId="6C04F314" w14:textId="77777777" w:rsidR="00B64E36" w:rsidRPr="00726C98" w:rsidRDefault="00B64E36" w:rsidP="007755BB">
            <w:pPr>
              <w:jc w:val="both"/>
            </w:pPr>
            <w:r w:rsidRPr="00726C98">
              <w:t>1995-2000 - VUT v Brně, Fakulta technologická ve Zlíně, Automatizace a řídicí technika ve spotřebním průmyslu, Ing.</w:t>
            </w:r>
          </w:p>
          <w:p w14:paraId="14EE3935" w14:textId="77777777" w:rsidR="00B64E36" w:rsidRPr="00726C98" w:rsidRDefault="00B64E36" w:rsidP="007755BB">
            <w:pPr>
              <w:jc w:val="both"/>
            </w:pPr>
            <w:r w:rsidRPr="00726C98">
              <w:t>2000-2007 – UTB ve Zlíně, Fakulta technologická a Fakulta aplikované informatiky, Technická kybernetika,</w:t>
            </w:r>
            <w:r>
              <w:t xml:space="preserve"> </w:t>
            </w:r>
            <w:r w:rsidRPr="00726C98">
              <w:t>Ph.D.</w:t>
            </w:r>
          </w:p>
          <w:p w14:paraId="1215724F" w14:textId="77777777" w:rsidR="00B64E36" w:rsidRDefault="00B64E36" w:rsidP="007755BB">
            <w:pPr>
              <w:jc w:val="both"/>
              <w:rPr>
                <w:b/>
              </w:rPr>
            </w:pPr>
          </w:p>
        </w:tc>
      </w:tr>
      <w:tr w:rsidR="00B64E36" w14:paraId="5199D6C2" w14:textId="77777777" w:rsidTr="00CA0FE8">
        <w:trPr>
          <w:gridBefore w:val="1"/>
          <w:gridAfter w:val="1"/>
          <w:wBefore w:w="34" w:type="dxa"/>
          <w:wAfter w:w="30" w:type="dxa"/>
        </w:trPr>
        <w:tc>
          <w:tcPr>
            <w:tcW w:w="9859" w:type="dxa"/>
            <w:gridSpan w:val="21"/>
            <w:shd w:val="clear" w:color="auto" w:fill="F7CAAC"/>
          </w:tcPr>
          <w:p w14:paraId="2F93BBD6" w14:textId="77777777" w:rsidR="00B64E36" w:rsidRDefault="00B64E36" w:rsidP="007755BB">
            <w:pPr>
              <w:jc w:val="both"/>
              <w:rPr>
                <w:b/>
              </w:rPr>
            </w:pPr>
            <w:r>
              <w:rPr>
                <w:b/>
              </w:rPr>
              <w:t>Údaje o odborném působení od absolvování VŠ</w:t>
            </w:r>
          </w:p>
        </w:tc>
      </w:tr>
      <w:tr w:rsidR="00B64E36" w14:paraId="5F3768B7" w14:textId="77777777" w:rsidTr="00CA0FE8">
        <w:trPr>
          <w:gridBefore w:val="1"/>
          <w:gridAfter w:val="1"/>
          <w:wBefore w:w="34" w:type="dxa"/>
          <w:wAfter w:w="30" w:type="dxa"/>
          <w:trHeight w:val="1090"/>
        </w:trPr>
        <w:tc>
          <w:tcPr>
            <w:tcW w:w="9859" w:type="dxa"/>
            <w:gridSpan w:val="21"/>
          </w:tcPr>
          <w:p w14:paraId="15D0BE66" w14:textId="77777777" w:rsidR="00B64E36" w:rsidRPr="00726C98" w:rsidRDefault="00B64E36" w:rsidP="007755BB">
            <w:pPr>
              <w:jc w:val="both"/>
            </w:pPr>
            <w:r w:rsidRPr="00726C98">
              <w:t>2003-2005 UTB ve Zlíně, Fakulta technologická</w:t>
            </w:r>
            <w:r w:rsidRPr="001747C3">
              <w:t>, Institut informačních technologií, asistent</w:t>
            </w:r>
          </w:p>
          <w:p w14:paraId="04251471" w14:textId="77777777" w:rsidR="00B64E36" w:rsidRPr="00726C98" w:rsidRDefault="00B64E36" w:rsidP="007755BB">
            <w:pPr>
              <w:jc w:val="both"/>
            </w:pPr>
            <w:r w:rsidRPr="00726C98">
              <w:t>2006-2007 - UTB ve Zlíně, Fakulta aplikované informatiky, Ústav řízení procesů, asistent</w:t>
            </w:r>
          </w:p>
          <w:p w14:paraId="1D8DEE2C" w14:textId="77777777" w:rsidR="00B64E36" w:rsidRPr="00726C98" w:rsidRDefault="00B64E36" w:rsidP="007755BB">
            <w:pPr>
              <w:jc w:val="both"/>
            </w:pPr>
            <w:r w:rsidRPr="00726C98">
              <w:t>2007-dosud - UTB ve Zlíně, Fakulta aplikované informatiky, Ústav řízení procesů, odborný asistent</w:t>
            </w:r>
          </w:p>
          <w:p w14:paraId="68F6CD85" w14:textId="77777777" w:rsidR="00B64E36" w:rsidRDefault="00B64E36" w:rsidP="007755BB">
            <w:pPr>
              <w:jc w:val="both"/>
            </w:pPr>
          </w:p>
        </w:tc>
      </w:tr>
      <w:tr w:rsidR="00B64E36" w14:paraId="3963A38D" w14:textId="77777777" w:rsidTr="00CA0FE8">
        <w:trPr>
          <w:gridBefore w:val="1"/>
          <w:gridAfter w:val="1"/>
          <w:wBefore w:w="34" w:type="dxa"/>
          <w:wAfter w:w="30" w:type="dxa"/>
          <w:trHeight w:val="250"/>
        </w:trPr>
        <w:tc>
          <w:tcPr>
            <w:tcW w:w="9859" w:type="dxa"/>
            <w:gridSpan w:val="21"/>
            <w:shd w:val="clear" w:color="auto" w:fill="F7CAAC"/>
          </w:tcPr>
          <w:p w14:paraId="6BB928EB" w14:textId="77777777" w:rsidR="00B64E36" w:rsidRDefault="00B64E36" w:rsidP="007755BB">
            <w:pPr>
              <w:jc w:val="both"/>
            </w:pPr>
            <w:r>
              <w:rPr>
                <w:b/>
              </w:rPr>
              <w:t>Zkušenosti s vedením kvalifikačních a rigorózních prací</w:t>
            </w:r>
          </w:p>
        </w:tc>
      </w:tr>
      <w:tr w:rsidR="00B64E36" w14:paraId="49BD0F87" w14:textId="77777777" w:rsidTr="00CA0FE8">
        <w:trPr>
          <w:gridBefore w:val="1"/>
          <w:gridAfter w:val="1"/>
          <w:wBefore w:w="34" w:type="dxa"/>
          <w:wAfter w:w="30" w:type="dxa"/>
          <w:trHeight w:val="408"/>
        </w:trPr>
        <w:tc>
          <w:tcPr>
            <w:tcW w:w="9859" w:type="dxa"/>
            <w:gridSpan w:val="21"/>
          </w:tcPr>
          <w:p w14:paraId="3E862C84" w14:textId="77777777" w:rsidR="00B64E36" w:rsidRDefault="00B64E36" w:rsidP="007755BB">
            <w:pPr>
              <w:jc w:val="both"/>
            </w:pPr>
            <w:r>
              <w:t xml:space="preserve">Od roku 2003 vedoucí úspěšně obhájených 48 bakalářských a 47 diplomových prací. </w:t>
            </w:r>
          </w:p>
          <w:p w14:paraId="3C66AB0E" w14:textId="77777777" w:rsidR="00B64E36" w:rsidRDefault="00B64E36" w:rsidP="007755BB">
            <w:pPr>
              <w:jc w:val="both"/>
            </w:pPr>
          </w:p>
        </w:tc>
      </w:tr>
      <w:tr w:rsidR="00B64E36" w14:paraId="3823A64D" w14:textId="77777777" w:rsidTr="00CA0FE8">
        <w:trPr>
          <w:gridBefore w:val="1"/>
          <w:gridAfter w:val="1"/>
          <w:wBefore w:w="34" w:type="dxa"/>
          <w:wAfter w:w="30" w:type="dxa"/>
          <w:cantSplit/>
        </w:trPr>
        <w:tc>
          <w:tcPr>
            <w:tcW w:w="3347" w:type="dxa"/>
            <w:gridSpan w:val="3"/>
            <w:tcBorders>
              <w:top w:val="single" w:sz="12" w:space="0" w:color="auto"/>
            </w:tcBorders>
            <w:shd w:val="clear" w:color="auto" w:fill="F7CAAC"/>
          </w:tcPr>
          <w:p w14:paraId="750986E8" w14:textId="77777777" w:rsidR="00B64E36" w:rsidRDefault="00B64E36" w:rsidP="007755BB">
            <w:pPr>
              <w:jc w:val="both"/>
            </w:pPr>
            <w:r>
              <w:rPr>
                <w:b/>
              </w:rPr>
              <w:t xml:space="preserve">Obor habilitačního řízení </w:t>
            </w:r>
          </w:p>
        </w:tc>
        <w:tc>
          <w:tcPr>
            <w:tcW w:w="2245" w:type="dxa"/>
            <w:gridSpan w:val="4"/>
            <w:tcBorders>
              <w:top w:val="single" w:sz="12" w:space="0" w:color="auto"/>
            </w:tcBorders>
            <w:shd w:val="clear" w:color="auto" w:fill="F7CAAC"/>
          </w:tcPr>
          <w:p w14:paraId="09895C75" w14:textId="77777777" w:rsidR="00B64E36" w:rsidRDefault="00B64E36" w:rsidP="007755B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75ACB6D0" w14:textId="77777777" w:rsidR="00B64E36" w:rsidRDefault="00B64E36" w:rsidP="007755B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7DEE403F" w14:textId="77777777" w:rsidR="00B64E36" w:rsidRDefault="00B64E36" w:rsidP="007755BB">
            <w:pPr>
              <w:jc w:val="both"/>
              <w:rPr>
                <w:b/>
              </w:rPr>
            </w:pPr>
            <w:r>
              <w:rPr>
                <w:b/>
              </w:rPr>
              <w:t>Ohlasy publikací</w:t>
            </w:r>
          </w:p>
        </w:tc>
      </w:tr>
      <w:tr w:rsidR="00B64E36" w14:paraId="754A2863" w14:textId="77777777" w:rsidTr="00CA0FE8">
        <w:trPr>
          <w:gridBefore w:val="1"/>
          <w:gridAfter w:val="1"/>
          <w:wBefore w:w="34" w:type="dxa"/>
          <w:wAfter w:w="30" w:type="dxa"/>
          <w:cantSplit/>
        </w:trPr>
        <w:tc>
          <w:tcPr>
            <w:tcW w:w="3347" w:type="dxa"/>
            <w:gridSpan w:val="3"/>
          </w:tcPr>
          <w:p w14:paraId="4AAFA3BA" w14:textId="77777777" w:rsidR="00B64E36" w:rsidRDefault="00B64E36" w:rsidP="007755BB">
            <w:pPr>
              <w:jc w:val="both"/>
            </w:pPr>
          </w:p>
        </w:tc>
        <w:tc>
          <w:tcPr>
            <w:tcW w:w="2245" w:type="dxa"/>
            <w:gridSpan w:val="4"/>
          </w:tcPr>
          <w:p w14:paraId="4F28E28C" w14:textId="77777777" w:rsidR="00B64E36" w:rsidRDefault="00B64E36" w:rsidP="007755BB">
            <w:pPr>
              <w:jc w:val="both"/>
            </w:pPr>
          </w:p>
        </w:tc>
        <w:tc>
          <w:tcPr>
            <w:tcW w:w="2248" w:type="dxa"/>
            <w:gridSpan w:val="8"/>
            <w:tcBorders>
              <w:right w:val="single" w:sz="12" w:space="0" w:color="auto"/>
            </w:tcBorders>
          </w:tcPr>
          <w:p w14:paraId="6E87F5BD" w14:textId="77777777" w:rsidR="00B64E36" w:rsidRDefault="00B64E36" w:rsidP="007755BB">
            <w:pPr>
              <w:jc w:val="both"/>
            </w:pPr>
          </w:p>
        </w:tc>
        <w:tc>
          <w:tcPr>
            <w:tcW w:w="632" w:type="dxa"/>
            <w:gridSpan w:val="2"/>
            <w:tcBorders>
              <w:left w:val="single" w:sz="12" w:space="0" w:color="auto"/>
            </w:tcBorders>
            <w:shd w:val="clear" w:color="auto" w:fill="F7CAAC"/>
          </w:tcPr>
          <w:p w14:paraId="70EB4E8A" w14:textId="77777777" w:rsidR="00B64E36" w:rsidRDefault="00B64E36" w:rsidP="007755BB">
            <w:pPr>
              <w:jc w:val="both"/>
            </w:pPr>
            <w:r>
              <w:rPr>
                <w:b/>
              </w:rPr>
              <w:t>WOS</w:t>
            </w:r>
          </w:p>
        </w:tc>
        <w:tc>
          <w:tcPr>
            <w:tcW w:w="693" w:type="dxa"/>
            <w:gridSpan w:val="2"/>
            <w:shd w:val="clear" w:color="auto" w:fill="F7CAAC"/>
          </w:tcPr>
          <w:p w14:paraId="0E310024" w14:textId="77777777" w:rsidR="00B64E36" w:rsidRDefault="00B64E36" w:rsidP="007755BB">
            <w:pPr>
              <w:jc w:val="both"/>
              <w:rPr>
                <w:sz w:val="18"/>
              </w:rPr>
            </w:pPr>
            <w:r>
              <w:rPr>
                <w:b/>
                <w:sz w:val="18"/>
              </w:rPr>
              <w:t>Scopus</w:t>
            </w:r>
          </w:p>
        </w:tc>
        <w:tc>
          <w:tcPr>
            <w:tcW w:w="694" w:type="dxa"/>
            <w:gridSpan w:val="2"/>
            <w:shd w:val="clear" w:color="auto" w:fill="F7CAAC"/>
          </w:tcPr>
          <w:p w14:paraId="08DF303C" w14:textId="77777777" w:rsidR="00B64E36" w:rsidRDefault="00B64E36" w:rsidP="007755BB">
            <w:pPr>
              <w:jc w:val="both"/>
            </w:pPr>
            <w:r>
              <w:rPr>
                <w:b/>
                <w:sz w:val="18"/>
              </w:rPr>
              <w:t>ostatní</w:t>
            </w:r>
          </w:p>
        </w:tc>
      </w:tr>
      <w:tr w:rsidR="00B64E36" w14:paraId="43CA3A83" w14:textId="77777777" w:rsidTr="00CA0FE8">
        <w:trPr>
          <w:gridBefore w:val="1"/>
          <w:gridAfter w:val="1"/>
          <w:wBefore w:w="34" w:type="dxa"/>
          <w:wAfter w:w="30" w:type="dxa"/>
          <w:cantSplit/>
          <w:trHeight w:val="70"/>
        </w:trPr>
        <w:tc>
          <w:tcPr>
            <w:tcW w:w="3347" w:type="dxa"/>
            <w:gridSpan w:val="3"/>
            <w:shd w:val="clear" w:color="auto" w:fill="F7CAAC"/>
          </w:tcPr>
          <w:p w14:paraId="38FC5FD1" w14:textId="77777777" w:rsidR="00B64E36" w:rsidRDefault="00B64E36" w:rsidP="007755BB">
            <w:pPr>
              <w:jc w:val="both"/>
            </w:pPr>
            <w:r>
              <w:rPr>
                <w:b/>
              </w:rPr>
              <w:t>Obor jmenovacího řízení</w:t>
            </w:r>
          </w:p>
        </w:tc>
        <w:tc>
          <w:tcPr>
            <w:tcW w:w="2245" w:type="dxa"/>
            <w:gridSpan w:val="4"/>
            <w:shd w:val="clear" w:color="auto" w:fill="F7CAAC"/>
          </w:tcPr>
          <w:p w14:paraId="44F4A686" w14:textId="77777777" w:rsidR="00B64E36" w:rsidRDefault="00B64E36" w:rsidP="007755BB">
            <w:pPr>
              <w:jc w:val="both"/>
            </w:pPr>
            <w:r>
              <w:rPr>
                <w:b/>
              </w:rPr>
              <w:t>Rok udělení hodnosti</w:t>
            </w:r>
          </w:p>
        </w:tc>
        <w:tc>
          <w:tcPr>
            <w:tcW w:w="2248" w:type="dxa"/>
            <w:gridSpan w:val="8"/>
            <w:tcBorders>
              <w:right w:val="single" w:sz="12" w:space="0" w:color="auto"/>
            </w:tcBorders>
            <w:shd w:val="clear" w:color="auto" w:fill="F7CAAC"/>
          </w:tcPr>
          <w:p w14:paraId="78A53519" w14:textId="77777777" w:rsidR="00B64E36" w:rsidRDefault="00B64E36" w:rsidP="007755BB">
            <w:pPr>
              <w:jc w:val="both"/>
            </w:pPr>
            <w:r>
              <w:rPr>
                <w:b/>
              </w:rPr>
              <w:t>Řízení konáno na VŠ</w:t>
            </w:r>
          </w:p>
        </w:tc>
        <w:tc>
          <w:tcPr>
            <w:tcW w:w="632" w:type="dxa"/>
            <w:gridSpan w:val="2"/>
            <w:vMerge w:val="restart"/>
            <w:tcBorders>
              <w:left w:val="single" w:sz="12" w:space="0" w:color="auto"/>
            </w:tcBorders>
          </w:tcPr>
          <w:p w14:paraId="74F2F8CA" w14:textId="77777777" w:rsidR="00B64E36" w:rsidRDefault="00B64E36" w:rsidP="007755BB">
            <w:pPr>
              <w:jc w:val="both"/>
              <w:rPr>
                <w:b/>
              </w:rPr>
            </w:pPr>
            <w:r>
              <w:rPr>
                <w:b/>
              </w:rPr>
              <w:t>2</w:t>
            </w:r>
          </w:p>
        </w:tc>
        <w:tc>
          <w:tcPr>
            <w:tcW w:w="693" w:type="dxa"/>
            <w:gridSpan w:val="2"/>
            <w:vMerge w:val="restart"/>
          </w:tcPr>
          <w:p w14:paraId="283F4F33" w14:textId="77777777" w:rsidR="00B64E36" w:rsidRDefault="00B64E36" w:rsidP="007755BB">
            <w:pPr>
              <w:jc w:val="both"/>
              <w:rPr>
                <w:b/>
              </w:rPr>
            </w:pPr>
            <w:r>
              <w:rPr>
                <w:b/>
              </w:rPr>
              <w:t>4</w:t>
            </w:r>
          </w:p>
        </w:tc>
        <w:tc>
          <w:tcPr>
            <w:tcW w:w="694" w:type="dxa"/>
            <w:gridSpan w:val="2"/>
            <w:vMerge w:val="restart"/>
          </w:tcPr>
          <w:p w14:paraId="1FCE2E12" w14:textId="77777777" w:rsidR="00B64E36" w:rsidRDefault="00B64E36" w:rsidP="007755BB">
            <w:pPr>
              <w:jc w:val="both"/>
              <w:rPr>
                <w:b/>
              </w:rPr>
            </w:pPr>
            <w:r>
              <w:rPr>
                <w:b/>
              </w:rPr>
              <w:t>31</w:t>
            </w:r>
          </w:p>
        </w:tc>
      </w:tr>
      <w:tr w:rsidR="00B64E36" w14:paraId="4415A170" w14:textId="77777777" w:rsidTr="00CA0FE8">
        <w:trPr>
          <w:gridBefore w:val="1"/>
          <w:gridAfter w:val="1"/>
          <w:wBefore w:w="34" w:type="dxa"/>
          <w:wAfter w:w="30" w:type="dxa"/>
          <w:trHeight w:val="205"/>
        </w:trPr>
        <w:tc>
          <w:tcPr>
            <w:tcW w:w="3347" w:type="dxa"/>
            <w:gridSpan w:val="3"/>
          </w:tcPr>
          <w:p w14:paraId="4033827D" w14:textId="77777777" w:rsidR="00B64E36" w:rsidRDefault="00B64E36" w:rsidP="007755BB">
            <w:pPr>
              <w:jc w:val="both"/>
            </w:pPr>
          </w:p>
        </w:tc>
        <w:tc>
          <w:tcPr>
            <w:tcW w:w="2245" w:type="dxa"/>
            <w:gridSpan w:val="4"/>
          </w:tcPr>
          <w:p w14:paraId="1321D984" w14:textId="77777777" w:rsidR="00B64E36" w:rsidRDefault="00B64E36" w:rsidP="007755BB">
            <w:pPr>
              <w:jc w:val="both"/>
            </w:pPr>
          </w:p>
        </w:tc>
        <w:tc>
          <w:tcPr>
            <w:tcW w:w="2248" w:type="dxa"/>
            <w:gridSpan w:val="8"/>
            <w:tcBorders>
              <w:right w:val="single" w:sz="12" w:space="0" w:color="auto"/>
            </w:tcBorders>
          </w:tcPr>
          <w:p w14:paraId="14A26A35" w14:textId="77777777" w:rsidR="00B64E36" w:rsidRDefault="00B64E36" w:rsidP="007755BB">
            <w:pPr>
              <w:jc w:val="both"/>
            </w:pPr>
          </w:p>
        </w:tc>
        <w:tc>
          <w:tcPr>
            <w:tcW w:w="632" w:type="dxa"/>
            <w:gridSpan w:val="2"/>
            <w:vMerge/>
            <w:tcBorders>
              <w:left w:val="single" w:sz="12" w:space="0" w:color="auto"/>
            </w:tcBorders>
            <w:vAlign w:val="center"/>
          </w:tcPr>
          <w:p w14:paraId="35D13125" w14:textId="77777777" w:rsidR="00B64E36" w:rsidRDefault="00B64E36" w:rsidP="007755BB">
            <w:pPr>
              <w:rPr>
                <w:b/>
              </w:rPr>
            </w:pPr>
          </w:p>
        </w:tc>
        <w:tc>
          <w:tcPr>
            <w:tcW w:w="693" w:type="dxa"/>
            <w:gridSpan w:val="2"/>
            <w:vMerge/>
            <w:vAlign w:val="center"/>
          </w:tcPr>
          <w:p w14:paraId="355733A1" w14:textId="77777777" w:rsidR="00B64E36" w:rsidRDefault="00B64E36" w:rsidP="007755BB">
            <w:pPr>
              <w:rPr>
                <w:b/>
              </w:rPr>
            </w:pPr>
          </w:p>
        </w:tc>
        <w:tc>
          <w:tcPr>
            <w:tcW w:w="694" w:type="dxa"/>
            <w:gridSpan w:val="2"/>
            <w:vMerge/>
            <w:vAlign w:val="center"/>
          </w:tcPr>
          <w:p w14:paraId="6D64837F" w14:textId="77777777" w:rsidR="00B64E36" w:rsidRDefault="00B64E36" w:rsidP="007755BB">
            <w:pPr>
              <w:rPr>
                <w:b/>
              </w:rPr>
            </w:pPr>
          </w:p>
        </w:tc>
      </w:tr>
      <w:tr w:rsidR="00B64E36" w14:paraId="661157FD" w14:textId="77777777" w:rsidTr="00CA0FE8">
        <w:trPr>
          <w:gridBefore w:val="1"/>
          <w:gridAfter w:val="1"/>
          <w:wBefore w:w="34" w:type="dxa"/>
          <w:wAfter w:w="30" w:type="dxa"/>
        </w:trPr>
        <w:tc>
          <w:tcPr>
            <w:tcW w:w="9859" w:type="dxa"/>
            <w:gridSpan w:val="21"/>
            <w:shd w:val="clear" w:color="auto" w:fill="F7CAAC"/>
          </w:tcPr>
          <w:p w14:paraId="0CDF1ABC"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09E2C32C" w14:textId="77777777" w:rsidTr="00CA0FE8">
        <w:trPr>
          <w:gridBefore w:val="1"/>
          <w:gridAfter w:val="1"/>
          <w:wBefore w:w="34" w:type="dxa"/>
          <w:wAfter w:w="30" w:type="dxa"/>
          <w:trHeight w:val="2347"/>
        </w:trPr>
        <w:tc>
          <w:tcPr>
            <w:tcW w:w="9859" w:type="dxa"/>
            <w:gridSpan w:val="21"/>
          </w:tcPr>
          <w:p w14:paraId="42697FDE" w14:textId="77777777" w:rsidR="00B64E36" w:rsidRDefault="00B64E36" w:rsidP="007755BB">
            <w:pPr>
              <w:jc w:val="both"/>
            </w:pPr>
            <w:r>
              <w:t xml:space="preserve">ORCID </w:t>
            </w:r>
            <w:r w:rsidRPr="0015028A">
              <w:t>https://orcid.org/0000-0002-4758-3683</w:t>
            </w:r>
          </w:p>
          <w:p w14:paraId="645B4442" w14:textId="77777777" w:rsidR="00B64E36" w:rsidRPr="0015028A" w:rsidRDefault="00B64E36" w:rsidP="007755BB">
            <w:pPr>
              <w:jc w:val="both"/>
            </w:pPr>
          </w:p>
          <w:p w14:paraId="1C56854D" w14:textId="77777777" w:rsidR="00B64E36" w:rsidRPr="002B6537" w:rsidRDefault="00B64E36" w:rsidP="007755BB">
            <w:pPr>
              <w:jc w:val="both"/>
            </w:pPr>
            <w:r>
              <w:rPr>
                <w:b/>
              </w:rPr>
              <w:t>PERŮTKA</w:t>
            </w:r>
            <w:r w:rsidRPr="001747C3">
              <w:rPr>
                <w:b/>
              </w:rPr>
              <w:t>, Karel</w:t>
            </w:r>
            <w:r>
              <w:rPr>
                <w:b/>
              </w:rPr>
              <w:t xml:space="preserve"> </w:t>
            </w:r>
            <w:r w:rsidRPr="001747C3">
              <w:rPr>
                <w:b/>
              </w:rPr>
              <w:t>(95</w:t>
            </w:r>
            <w:r>
              <w:rPr>
                <w:b/>
                <w:lang w:val="en-US"/>
              </w:rPr>
              <w:t>%</w:t>
            </w:r>
            <w:r w:rsidRPr="001747C3">
              <w:rPr>
                <w:b/>
              </w:rPr>
              <w:t>)</w:t>
            </w:r>
            <w:r>
              <w:rPr>
                <w:b/>
              </w:rPr>
              <w:t>,</w:t>
            </w:r>
            <w:r w:rsidRPr="002B6537">
              <w:t xml:space="preserve"> </w:t>
            </w:r>
            <w:r>
              <w:t>HŘIBŇÁKOVÁ</w:t>
            </w:r>
            <w:r w:rsidRPr="002B6537">
              <w:t>, Aneta(5). NEW SOFTWARE SUPPORTING TEACHING OF SIMULINK FOR FULL-TIME CURRICULUM. In Annals of DAAAM International 2017, Volume 28. Vienna : DAAAM International Vienna, 2017, s. 79-86. ISSN 2304-1382. ISBN 978-3-902734-14-3.</w:t>
            </w:r>
          </w:p>
          <w:p w14:paraId="3E448EF9" w14:textId="77777777" w:rsidR="00B64E36" w:rsidRPr="002B6537" w:rsidRDefault="00B64E36" w:rsidP="007755BB">
            <w:pPr>
              <w:jc w:val="both"/>
            </w:pPr>
            <w:r>
              <w:rPr>
                <w:b/>
              </w:rPr>
              <w:t>PERŮTKA</w:t>
            </w:r>
            <w:r w:rsidRPr="001747C3">
              <w:rPr>
                <w:b/>
              </w:rPr>
              <w:t>, Karel</w:t>
            </w:r>
            <w:r>
              <w:rPr>
                <w:b/>
              </w:rPr>
              <w:t xml:space="preserve"> </w:t>
            </w:r>
            <w:r w:rsidRPr="001747C3">
              <w:rPr>
                <w:b/>
              </w:rPr>
              <w:t>(95</w:t>
            </w:r>
            <w:r>
              <w:rPr>
                <w:b/>
              </w:rPr>
              <w:t>%</w:t>
            </w:r>
            <w:r w:rsidRPr="001747C3">
              <w:rPr>
                <w:b/>
              </w:rPr>
              <w:t>)</w:t>
            </w:r>
            <w:r>
              <w:rPr>
                <w:b/>
              </w:rPr>
              <w:t>,</w:t>
            </w:r>
            <w:r w:rsidRPr="002B6537">
              <w:t xml:space="preserve"> </w:t>
            </w:r>
            <w:r>
              <w:t>ŠARMANOVÁ</w:t>
            </w:r>
            <w:r w:rsidRPr="002B6537">
              <w:t>, Lenka(5). NEW COMPUTER GAME IN MATLAB FOR EDUCATIONAL PURPOSES. In Annals of DAAAM International 2017, Volume 28. Vienna : DAAAM International Vienna, 2017, s. 70-78. ISSN 2304-1382. ISBN 978-3-902734-14-3.</w:t>
            </w:r>
          </w:p>
          <w:p w14:paraId="672DC28B" w14:textId="77777777" w:rsidR="00B64E36" w:rsidRPr="002B6537" w:rsidRDefault="00B64E36" w:rsidP="007755BB">
            <w:pPr>
              <w:jc w:val="both"/>
            </w:pPr>
            <w:r>
              <w:rPr>
                <w:b/>
              </w:rPr>
              <w:t>PERŮTKA</w:t>
            </w:r>
            <w:r w:rsidRPr="001747C3">
              <w:rPr>
                <w:b/>
              </w:rPr>
              <w:t>, Karel (100</w:t>
            </w:r>
            <w:r w:rsidRPr="001747C3">
              <w:rPr>
                <w:b/>
                <w:lang w:val="en-US"/>
              </w:rPr>
              <w:t>%</w:t>
            </w:r>
            <w:r w:rsidRPr="001747C3">
              <w:rPr>
                <w:b/>
              </w:rPr>
              <w:t>)</w:t>
            </w:r>
            <w:r w:rsidRPr="002B6537">
              <w:t>. NEW ELECTRONIC DIDACTIC TOOL FOR NONLINEAR SYSTEMS LABORATORY. In Annals of DAAAM and Proceedings of the International DAAAM Symposium. Vídeň : DAAAM International, 2016, s. 0023-0033. ISSN 1726-9679. ISBN 978-3-902734-08-2.</w:t>
            </w:r>
          </w:p>
          <w:p w14:paraId="618D3166" w14:textId="77777777" w:rsidR="00B64E36" w:rsidRPr="002B6537" w:rsidRDefault="00B64E36" w:rsidP="007755BB">
            <w:pPr>
              <w:jc w:val="both"/>
            </w:pPr>
            <w:r>
              <w:rPr>
                <w:b/>
              </w:rPr>
              <w:t>PERŮTKA</w:t>
            </w:r>
            <w:r w:rsidRPr="001747C3">
              <w:rPr>
                <w:b/>
              </w:rPr>
              <w:t>, Karel</w:t>
            </w:r>
            <w:r>
              <w:rPr>
                <w:b/>
              </w:rPr>
              <w:t xml:space="preserve"> </w:t>
            </w:r>
            <w:r w:rsidRPr="001747C3">
              <w:rPr>
                <w:b/>
              </w:rPr>
              <w:t>(95</w:t>
            </w:r>
            <w:r>
              <w:rPr>
                <w:b/>
              </w:rPr>
              <w:t>%</w:t>
            </w:r>
            <w:r w:rsidRPr="001747C3">
              <w:rPr>
                <w:b/>
              </w:rPr>
              <w:t>)</w:t>
            </w:r>
            <w:r>
              <w:rPr>
                <w:b/>
              </w:rPr>
              <w:t>,</w:t>
            </w:r>
            <w:r w:rsidRPr="002B6537">
              <w:t xml:space="preserve"> </w:t>
            </w:r>
            <w:r>
              <w:t>FIALA</w:t>
            </w:r>
            <w:r w:rsidRPr="002B6537">
              <w:t>, David(5). Educational tool for students of Control Education. In Recent Advances in Educational Technologies and Methodologies. Faro : WSEAS Press (PT), 2014, s. 93-98. ISSN 2227-4618. ISBN 978-960-474-395-7.</w:t>
            </w:r>
          </w:p>
          <w:p w14:paraId="00AD0D45" w14:textId="77777777" w:rsidR="00B64E36" w:rsidRPr="00405474" w:rsidRDefault="00B64E36" w:rsidP="007755BB">
            <w:pPr>
              <w:jc w:val="both"/>
            </w:pPr>
            <w:r>
              <w:rPr>
                <w:b/>
              </w:rPr>
              <w:t>PERŮTKA</w:t>
            </w:r>
            <w:r w:rsidRPr="001747C3">
              <w:rPr>
                <w:b/>
              </w:rPr>
              <w:t>, Karel</w:t>
            </w:r>
            <w:r>
              <w:rPr>
                <w:b/>
              </w:rPr>
              <w:t xml:space="preserve"> </w:t>
            </w:r>
            <w:r w:rsidRPr="001747C3">
              <w:rPr>
                <w:b/>
              </w:rPr>
              <w:t>(90</w:t>
            </w:r>
            <w:r>
              <w:rPr>
                <w:b/>
              </w:rPr>
              <w:t>%</w:t>
            </w:r>
            <w:r w:rsidRPr="001747C3">
              <w:rPr>
                <w:b/>
              </w:rPr>
              <w:t>)</w:t>
            </w:r>
            <w:r>
              <w:rPr>
                <w:b/>
              </w:rPr>
              <w:t>,</w:t>
            </w:r>
            <w:r w:rsidRPr="002B6537">
              <w:t xml:space="preserve"> </w:t>
            </w:r>
            <w:r>
              <w:t>HRUBOŠ, Petr(5),</w:t>
            </w:r>
            <w:r w:rsidRPr="002B6537">
              <w:t xml:space="preserve"> </w:t>
            </w:r>
            <w:r>
              <w:t>SEDLÁK</w:t>
            </w:r>
            <w:r w:rsidRPr="002B6537">
              <w:t>, Tomáš(5). Using games to teach programming. In Hruboš, Petr. Proceedings of 2013 1st International Conference of the Portuguese Society for Engineering Education (CISPEE). Pretoria : IEEE, 2013, s. 1-5. ISBN 978-1-4799-1221-6.</w:t>
            </w:r>
          </w:p>
        </w:tc>
      </w:tr>
      <w:tr w:rsidR="00B64E36" w14:paraId="7792AE0E" w14:textId="77777777" w:rsidTr="00CA0FE8">
        <w:trPr>
          <w:gridBefore w:val="1"/>
          <w:gridAfter w:val="1"/>
          <w:wBefore w:w="34" w:type="dxa"/>
          <w:wAfter w:w="30" w:type="dxa"/>
          <w:trHeight w:val="218"/>
        </w:trPr>
        <w:tc>
          <w:tcPr>
            <w:tcW w:w="9859" w:type="dxa"/>
            <w:gridSpan w:val="21"/>
            <w:shd w:val="clear" w:color="auto" w:fill="F7CAAC"/>
          </w:tcPr>
          <w:p w14:paraId="5B661DD0" w14:textId="77777777" w:rsidR="00B64E36" w:rsidRDefault="00B64E36" w:rsidP="007755BB">
            <w:pPr>
              <w:rPr>
                <w:b/>
              </w:rPr>
            </w:pPr>
            <w:r>
              <w:rPr>
                <w:b/>
              </w:rPr>
              <w:t>Působení v zahraničí</w:t>
            </w:r>
          </w:p>
        </w:tc>
      </w:tr>
      <w:tr w:rsidR="00B64E36" w14:paraId="58846413" w14:textId="77777777" w:rsidTr="00CA0FE8">
        <w:trPr>
          <w:gridBefore w:val="1"/>
          <w:gridAfter w:val="1"/>
          <w:wBefore w:w="34" w:type="dxa"/>
          <w:wAfter w:w="30" w:type="dxa"/>
          <w:trHeight w:val="328"/>
        </w:trPr>
        <w:tc>
          <w:tcPr>
            <w:tcW w:w="9859" w:type="dxa"/>
            <w:gridSpan w:val="21"/>
          </w:tcPr>
          <w:p w14:paraId="512C5069" w14:textId="19D23D64" w:rsidR="00B64E36" w:rsidRPr="00726C98" w:rsidDel="00903089" w:rsidRDefault="00B64E36" w:rsidP="007755BB">
            <w:pPr>
              <w:jc w:val="both"/>
              <w:rPr>
                <w:del w:id="1424" w:author="Zuzka" w:date="2018-11-16T10:42:00Z"/>
              </w:rPr>
            </w:pPr>
            <w:del w:id="1425" w:author="Zuzka" w:date="2018-11-16T10:42:00Z">
              <w:r w:rsidRPr="00726C98" w:rsidDel="00903089">
                <w:delText xml:space="preserve">2004 </w:delText>
              </w:r>
              <w:r w:rsidDel="00903089">
                <w:delText>–</w:delText>
              </w:r>
              <w:r w:rsidRPr="00726C98" w:rsidDel="00903089">
                <w:delText xml:space="preserve"> </w:delText>
              </w:r>
              <w:r w:rsidDel="00903089">
                <w:delText>2018:  10 týdenních výukových pobytů v rámci programu Erasmus / Erasmus+</w:delText>
              </w:r>
            </w:del>
          </w:p>
          <w:p w14:paraId="2C15B9C4" w14:textId="77777777" w:rsidR="00B64E36" w:rsidRDefault="00B64E36">
            <w:pPr>
              <w:jc w:val="both"/>
              <w:rPr>
                <w:b/>
              </w:rPr>
              <w:pPrChange w:id="1426" w:author="Zuzka" w:date="2018-11-16T10:42:00Z">
                <w:pPr/>
              </w:pPrChange>
            </w:pPr>
          </w:p>
        </w:tc>
      </w:tr>
      <w:tr w:rsidR="00B64E36" w14:paraId="0A1F26A3" w14:textId="77777777" w:rsidTr="00E16B84">
        <w:trPr>
          <w:gridBefore w:val="1"/>
          <w:gridAfter w:val="1"/>
          <w:wBefore w:w="34" w:type="dxa"/>
          <w:wAfter w:w="30" w:type="dxa"/>
          <w:cantSplit/>
          <w:trHeight w:val="166"/>
        </w:trPr>
        <w:tc>
          <w:tcPr>
            <w:tcW w:w="2518" w:type="dxa"/>
            <w:shd w:val="clear" w:color="auto" w:fill="F7CAAC"/>
          </w:tcPr>
          <w:p w14:paraId="6A001EDE" w14:textId="77777777" w:rsidR="00B64E36" w:rsidRDefault="00B64E36" w:rsidP="007755BB">
            <w:pPr>
              <w:jc w:val="both"/>
              <w:rPr>
                <w:b/>
              </w:rPr>
            </w:pPr>
            <w:r>
              <w:rPr>
                <w:b/>
              </w:rPr>
              <w:t xml:space="preserve">Podpis </w:t>
            </w:r>
          </w:p>
        </w:tc>
        <w:tc>
          <w:tcPr>
            <w:tcW w:w="4536" w:type="dxa"/>
            <w:gridSpan w:val="10"/>
          </w:tcPr>
          <w:p w14:paraId="21AD0F0E" w14:textId="77777777" w:rsidR="00B64E36" w:rsidRDefault="00B64E36" w:rsidP="007755BB">
            <w:pPr>
              <w:jc w:val="both"/>
            </w:pPr>
          </w:p>
        </w:tc>
        <w:tc>
          <w:tcPr>
            <w:tcW w:w="786" w:type="dxa"/>
            <w:gridSpan w:val="4"/>
            <w:shd w:val="clear" w:color="auto" w:fill="F7CAAC"/>
          </w:tcPr>
          <w:p w14:paraId="07274EDA" w14:textId="77777777" w:rsidR="00B64E36" w:rsidRDefault="00B64E36" w:rsidP="007755BB">
            <w:pPr>
              <w:jc w:val="both"/>
            </w:pPr>
            <w:r>
              <w:rPr>
                <w:b/>
              </w:rPr>
              <w:t>datum</w:t>
            </w:r>
          </w:p>
        </w:tc>
        <w:tc>
          <w:tcPr>
            <w:tcW w:w="2019" w:type="dxa"/>
            <w:gridSpan w:val="6"/>
          </w:tcPr>
          <w:p w14:paraId="0A08AE9B" w14:textId="41C7FD8B" w:rsidR="00B64E36" w:rsidRDefault="00903089" w:rsidP="007755BB">
            <w:pPr>
              <w:jc w:val="both"/>
            </w:pPr>
            <w:ins w:id="1427" w:author="Zuzka" w:date="2018-11-16T10:43:00Z">
              <w:r>
                <w:t>16</w:t>
              </w:r>
            </w:ins>
            <w:del w:id="1428" w:author="Zuzka" w:date="2018-11-16T10:43:00Z">
              <w:r w:rsidR="00B64E36" w:rsidDel="00903089">
                <w:delText>28</w:delText>
              </w:r>
            </w:del>
            <w:r w:rsidR="00B64E36">
              <w:t xml:space="preserve">. </w:t>
            </w:r>
            <w:ins w:id="1429" w:author="Zuzka" w:date="2018-11-16T10:43:00Z">
              <w:r>
                <w:t>11</w:t>
              </w:r>
            </w:ins>
            <w:del w:id="1430" w:author="Zuzka" w:date="2018-11-16T10:43:00Z">
              <w:r w:rsidR="00B64E36" w:rsidDel="00903089">
                <w:delText>8</w:delText>
              </w:r>
            </w:del>
            <w:r w:rsidR="00B64E36">
              <w:t>. 2018</w:t>
            </w:r>
          </w:p>
        </w:tc>
      </w:tr>
    </w:tbl>
    <w:p w14:paraId="1268B054" w14:textId="77777777" w:rsidR="00903089" w:rsidRDefault="00903089">
      <w:pPr>
        <w:rPr>
          <w:ins w:id="1431" w:author="Zuzka" w:date="2018-11-16T10:43:00Z"/>
        </w:rPr>
      </w:pPr>
      <w:ins w:id="1432" w:author="Zuzka" w:date="2018-11-16T10:43: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433" w:author="Zuzka" w:date="2018-11-16T10:43:00Z">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721"/>
        <w:gridCol w:w="524"/>
        <w:gridCol w:w="468"/>
        <w:gridCol w:w="994"/>
        <w:gridCol w:w="709"/>
        <w:gridCol w:w="77"/>
        <w:gridCol w:w="632"/>
        <w:gridCol w:w="693"/>
        <w:gridCol w:w="694"/>
        <w:tblGridChange w:id="1434">
          <w:tblGrid>
            <w:gridCol w:w="2518"/>
            <w:gridCol w:w="829"/>
            <w:gridCol w:w="1721"/>
            <w:gridCol w:w="524"/>
            <w:gridCol w:w="468"/>
            <w:gridCol w:w="994"/>
            <w:gridCol w:w="709"/>
            <w:gridCol w:w="77"/>
            <w:gridCol w:w="632"/>
            <w:gridCol w:w="693"/>
            <w:gridCol w:w="694"/>
          </w:tblGrid>
        </w:tblGridChange>
      </w:tblGrid>
      <w:tr w:rsidR="00B64E36" w14:paraId="441DC289" w14:textId="77777777" w:rsidTr="00903089">
        <w:trPr>
          <w:trPrChange w:id="1435" w:author="Zuzka" w:date="2018-11-16T10:43:00Z">
            <w:trPr>
              <w:wBefore w:w="34" w:type="dxa"/>
              <w:wAfter w:w="30" w:type="dxa"/>
            </w:trPr>
          </w:trPrChange>
        </w:trPr>
        <w:tc>
          <w:tcPr>
            <w:tcW w:w="9859" w:type="dxa"/>
            <w:gridSpan w:val="11"/>
            <w:tcBorders>
              <w:bottom w:val="double" w:sz="4" w:space="0" w:color="auto"/>
            </w:tcBorders>
            <w:shd w:val="clear" w:color="auto" w:fill="BDD6EE"/>
            <w:tcPrChange w:id="1436" w:author="Zuzka" w:date="2018-11-16T10:43:00Z">
              <w:tcPr>
                <w:tcW w:w="9859" w:type="dxa"/>
                <w:gridSpan w:val="11"/>
                <w:tcBorders>
                  <w:bottom w:val="double" w:sz="4" w:space="0" w:color="auto"/>
                </w:tcBorders>
                <w:shd w:val="clear" w:color="auto" w:fill="BDD6EE"/>
              </w:tcPr>
            </w:tcPrChange>
          </w:tcPr>
          <w:p w14:paraId="6819E2C6" w14:textId="3189E6D1" w:rsidR="00B64E36" w:rsidRDefault="00B64E36" w:rsidP="007755BB">
            <w:pPr>
              <w:tabs>
                <w:tab w:val="right" w:pos="945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3543A088" w14:textId="77777777" w:rsidTr="00903089">
        <w:trPr>
          <w:trPrChange w:id="1437" w:author="Zuzka" w:date="2018-11-16T10:43:00Z">
            <w:trPr>
              <w:wBefore w:w="34" w:type="dxa"/>
              <w:wAfter w:w="30" w:type="dxa"/>
            </w:trPr>
          </w:trPrChange>
        </w:trPr>
        <w:tc>
          <w:tcPr>
            <w:tcW w:w="2518" w:type="dxa"/>
            <w:tcBorders>
              <w:top w:val="double" w:sz="4" w:space="0" w:color="auto"/>
            </w:tcBorders>
            <w:shd w:val="clear" w:color="auto" w:fill="F7CAAC"/>
            <w:tcPrChange w:id="1438" w:author="Zuzka" w:date="2018-11-16T10:43:00Z">
              <w:tcPr>
                <w:tcW w:w="2518" w:type="dxa"/>
                <w:tcBorders>
                  <w:top w:val="double" w:sz="4" w:space="0" w:color="auto"/>
                </w:tcBorders>
                <w:shd w:val="clear" w:color="auto" w:fill="F7CAAC"/>
              </w:tcPr>
            </w:tcPrChange>
          </w:tcPr>
          <w:p w14:paraId="44BCDE3B" w14:textId="77777777" w:rsidR="00B64E36" w:rsidRDefault="00B64E36" w:rsidP="007755BB">
            <w:pPr>
              <w:jc w:val="both"/>
              <w:rPr>
                <w:b/>
              </w:rPr>
            </w:pPr>
            <w:r>
              <w:rPr>
                <w:b/>
              </w:rPr>
              <w:t>Vysoká škola</w:t>
            </w:r>
          </w:p>
        </w:tc>
        <w:tc>
          <w:tcPr>
            <w:tcW w:w="7341" w:type="dxa"/>
            <w:gridSpan w:val="10"/>
            <w:tcPrChange w:id="1439" w:author="Zuzka" w:date="2018-11-16T10:43:00Z">
              <w:tcPr>
                <w:tcW w:w="7341" w:type="dxa"/>
                <w:gridSpan w:val="10"/>
              </w:tcPr>
            </w:tcPrChange>
          </w:tcPr>
          <w:p w14:paraId="1CA65CD2" w14:textId="77777777" w:rsidR="00B64E36" w:rsidRDefault="00B64E36" w:rsidP="007755BB">
            <w:pPr>
              <w:jc w:val="both"/>
            </w:pPr>
            <w:r>
              <w:t>Univerzita Tomáše Bati ve Zlíně</w:t>
            </w:r>
          </w:p>
        </w:tc>
      </w:tr>
      <w:tr w:rsidR="00B64E36" w14:paraId="777CFA4C" w14:textId="77777777" w:rsidTr="00903089">
        <w:trPr>
          <w:trPrChange w:id="1440" w:author="Zuzka" w:date="2018-11-16T10:43:00Z">
            <w:trPr>
              <w:wBefore w:w="34" w:type="dxa"/>
              <w:wAfter w:w="30" w:type="dxa"/>
            </w:trPr>
          </w:trPrChange>
        </w:trPr>
        <w:tc>
          <w:tcPr>
            <w:tcW w:w="2518" w:type="dxa"/>
            <w:shd w:val="clear" w:color="auto" w:fill="F7CAAC"/>
            <w:tcPrChange w:id="1441" w:author="Zuzka" w:date="2018-11-16T10:43:00Z">
              <w:tcPr>
                <w:tcW w:w="2518" w:type="dxa"/>
                <w:shd w:val="clear" w:color="auto" w:fill="F7CAAC"/>
              </w:tcPr>
            </w:tcPrChange>
          </w:tcPr>
          <w:p w14:paraId="7E725CBE" w14:textId="77777777" w:rsidR="00B64E36" w:rsidRDefault="00B64E36" w:rsidP="007755BB">
            <w:pPr>
              <w:jc w:val="both"/>
              <w:rPr>
                <w:b/>
              </w:rPr>
            </w:pPr>
            <w:r>
              <w:rPr>
                <w:b/>
              </w:rPr>
              <w:t>Součást vysoké školy</w:t>
            </w:r>
          </w:p>
        </w:tc>
        <w:tc>
          <w:tcPr>
            <w:tcW w:w="7341" w:type="dxa"/>
            <w:gridSpan w:val="10"/>
            <w:tcPrChange w:id="1442" w:author="Zuzka" w:date="2018-11-16T10:43:00Z">
              <w:tcPr>
                <w:tcW w:w="7341" w:type="dxa"/>
                <w:gridSpan w:val="10"/>
              </w:tcPr>
            </w:tcPrChange>
          </w:tcPr>
          <w:p w14:paraId="045CCEFA" w14:textId="77777777" w:rsidR="00B64E36" w:rsidRDefault="00B64E36" w:rsidP="007755BB">
            <w:pPr>
              <w:jc w:val="both"/>
            </w:pPr>
            <w:r>
              <w:t>Fakulta aplikované informatiky</w:t>
            </w:r>
          </w:p>
        </w:tc>
      </w:tr>
      <w:tr w:rsidR="00B64E36" w14:paraId="1AAA4C9B" w14:textId="77777777" w:rsidTr="00903089">
        <w:trPr>
          <w:trPrChange w:id="1443" w:author="Zuzka" w:date="2018-11-16T10:43:00Z">
            <w:trPr>
              <w:wBefore w:w="34" w:type="dxa"/>
              <w:wAfter w:w="30" w:type="dxa"/>
            </w:trPr>
          </w:trPrChange>
        </w:trPr>
        <w:tc>
          <w:tcPr>
            <w:tcW w:w="2518" w:type="dxa"/>
            <w:shd w:val="clear" w:color="auto" w:fill="F7CAAC"/>
            <w:tcPrChange w:id="1444" w:author="Zuzka" w:date="2018-11-16T10:43:00Z">
              <w:tcPr>
                <w:tcW w:w="2518" w:type="dxa"/>
                <w:shd w:val="clear" w:color="auto" w:fill="F7CAAC"/>
              </w:tcPr>
            </w:tcPrChange>
          </w:tcPr>
          <w:p w14:paraId="109B3FA1" w14:textId="77777777" w:rsidR="00B64E36" w:rsidRDefault="00B64E36" w:rsidP="007755BB">
            <w:pPr>
              <w:jc w:val="both"/>
              <w:rPr>
                <w:b/>
              </w:rPr>
            </w:pPr>
            <w:r>
              <w:rPr>
                <w:b/>
              </w:rPr>
              <w:t>Název studijního programu</w:t>
            </w:r>
          </w:p>
        </w:tc>
        <w:tc>
          <w:tcPr>
            <w:tcW w:w="7341" w:type="dxa"/>
            <w:gridSpan w:val="10"/>
            <w:tcPrChange w:id="1445" w:author="Zuzka" w:date="2018-11-16T10:43:00Z">
              <w:tcPr>
                <w:tcW w:w="7341" w:type="dxa"/>
                <w:gridSpan w:val="10"/>
              </w:tcPr>
            </w:tcPrChange>
          </w:tcPr>
          <w:p w14:paraId="2EE4CD72" w14:textId="77777777" w:rsidR="00B64E36" w:rsidRDefault="00B64E36" w:rsidP="007755BB">
            <w:pPr>
              <w:jc w:val="both"/>
            </w:pPr>
            <w:r>
              <w:t>Softwarové inženýrství</w:t>
            </w:r>
          </w:p>
        </w:tc>
      </w:tr>
      <w:tr w:rsidR="00B64E36" w14:paraId="3375C4B4" w14:textId="77777777" w:rsidTr="00903089">
        <w:trPr>
          <w:trPrChange w:id="1446" w:author="Zuzka" w:date="2018-11-16T10:43:00Z">
            <w:trPr>
              <w:wBefore w:w="34" w:type="dxa"/>
              <w:wAfter w:w="30" w:type="dxa"/>
            </w:trPr>
          </w:trPrChange>
        </w:trPr>
        <w:tc>
          <w:tcPr>
            <w:tcW w:w="2518" w:type="dxa"/>
            <w:shd w:val="clear" w:color="auto" w:fill="F7CAAC"/>
            <w:tcPrChange w:id="1447" w:author="Zuzka" w:date="2018-11-16T10:43:00Z">
              <w:tcPr>
                <w:tcW w:w="2518" w:type="dxa"/>
                <w:shd w:val="clear" w:color="auto" w:fill="F7CAAC"/>
              </w:tcPr>
            </w:tcPrChange>
          </w:tcPr>
          <w:p w14:paraId="1249A702" w14:textId="77777777" w:rsidR="00B64E36" w:rsidRDefault="00B64E36" w:rsidP="007755BB">
            <w:pPr>
              <w:jc w:val="both"/>
              <w:rPr>
                <w:b/>
              </w:rPr>
            </w:pPr>
            <w:r>
              <w:rPr>
                <w:b/>
              </w:rPr>
              <w:t>Jméno a příjmení</w:t>
            </w:r>
          </w:p>
        </w:tc>
        <w:tc>
          <w:tcPr>
            <w:tcW w:w="4536" w:type="dxa"/>
            <w:gridSpan w:val="5"/>
            <w:tcPrChange w:id="1448" w:author="Zuzka" w:date="2018-11-16T10:43:00Z">
              <w:tcPr>
                <w:tcW w:w="4536" w:type="dxa"/>
                <w:gridSpan w:val="5"/>
              </w:tcPr>
            </w:tcPrChange>
          </w:tcPr>
          <w:p w14:paraId="2E98C341" w14:textId="77777777" w:rsidR="00B64E36" w:rsidRDefault="00B64E36" w:rsidP="007755BB">
            <w:pPr>
              <w:jc w:val="both"/>
            </w:pPr>
            <w:r>
              <w:t xml:space="preserve">Pavel </w:t>
            </w:r>
            <w:bookmarkStart w:id="1449" w:name="aPokorny"/>
            <w:r>
              <w:t>Pokorný</w:t>
            </w:r>
            <w:bookmarkEnd w:id="1449"/>
          </w:p>
        </w:tc>
        <w:tc>
          <w:tcPr>
            <w:tcW w:w="709" w:type="dxa"/>
            <w:shd w:val="clear" w:color="auto" w:fill="F7CAAC"/>
            <w:tcPrChange w:id="1450" w:author="Zuzka" w:date="2018-11-16T10:43:00Z">
              <w:tcPr>
                <w:tcW w:w="709" w:type="dxa"/>
                <w:shd w:val="clear" w:color="auto" w:fill="F7CAAC"/>
              </w:tcPr>
            </w:tcPrChange>
          </w:tcPr>
          <w:p w14:paraId="3587720D" w14:textId="77777777" w:rsidR="00B64E36" w:rsidRDefault="00B64E36" w:rsidP="007755BB">
            <w:pPr>
              <w:jc w:val="both"/>
              <w:rPr>
                <w:b/>
              </w:rPr>
            </w:pPr>
            <w:r>
              <w:rPr>
                <w:b/>
              </w:rPr>
              <w:t>Tituly</w:t>
            </w:r>
          </w:p>
        </w:tc>
        <w:tc>
          <w:tcPr>
            <w:tcW w:w="2096" w:type="dxa"/>
            <w:gridSpan w:val="4"/>
            <w:tcPrChange w:id="1451" w:author="Zuzka" w:date="2018-11-16T10:43:00Z">
              <w:tcPr>
                <w:tcW w:w="2096" w:type="dxa"/>
                <w:gridSpan w:val="4"/>
              </w:tcPr>
            </w:tcPrChange>
          </w:tcPr>
          <w:p w14:paraId="282F239B" w14:textId="77777777" w:rsidR="00B64E36" w:rsidRDefault="00B64E36" w:rsidP="007755BB">
            <w:pPr>
              <w:jc w:val="both"/>
            </w:pPr>
            <w:r>
              <w:t>Ing. Ph.D.</w:t>
            </w:r>
          </w:p>
        </w:tc>
      </w:tr>
      <w:tr w:rsidR="00B64E36" w14:paraId="57F9C287" w14:textId="77777777" w:rsidTr="00903089">
        <w:trPr>
          <w:trPrChange w:id="1452" w:author="Zuzka" w:date="2018-11-16T10:43:00Z">
            <w:trPr>
              <w:wBefore w:w="34" w:type="dxa"/>
              <w:wAfter w:w="30" w:type="dxa"/>
            </w:trPr>
          </w:trPrChange>
        </w:trPr>
        <w:tc>
          <w:tcPr>
            <w:tcW w:w="2518" w:type="dxa"/>
            <w:shd w:val="clear" w:color="auto" w:fill="F7CAAC"/>
            <w:tcPrChange w:id="1453" w:author="Zuzka" w:date="2018-11-16T10:43:00Z">
              <w:tcPr>
                <w:tcW w:w="2518" w:type="dxa"/>
                <w:shd w:val="clear" w:color="auto" w:fill="F7CAAC"/>
              </w:tcPr>
            </w:tcPrChange>
          </w:tcPr>
          <w:p w14:paraId="48080D99" w14:textId="77777777" w:rsidR="00B64E36" w:rsidRDefault="00B64E36" w:rsidP="007755BB">
            <w:pPr>
              <w:jc w:val="both"/>
              <w:rPr>
                <w:b/>
              </w:rPr>
            </w:pPr>
            <w:r>
              <w:rPr>
                <w:b/>
              </w:rPr>
              <w:t>Rok narození</w:t>
            </w:r>
          </w:p>
        </w:tc>
        <w:tc>
          <w:tcPr>
            <w:tcW w:w="829" w:type="dxa"/>
            <w:tcPrChange w:id="1454" w:author="Zuzka" w:date="2018-11-16T10:43:00Z">
              <w:tcPr>
                <w:tcW w:w="829" w:type="dxa"/>
              </w:tcPr>
            </w:tcPrChange>
          </w:tcPr>
          <w:p w14:paraId="77FE891C" w14:textId="77777777" w:rsidR="00B64E36" w:rsidRDefault="00B64E36" w:rsidP="007755BB">
            <w:pPr>
              <w:jc w:val="both"/>
            </w:pPr>
            <w:r>
              <w:t>1975</w:t>
            </w:r>
          </w:p>
        </w:tc>
        <w:tc>
          <w:tcPr>
            <w:tcW w:w="1721" w:type="dxa"/>
            <w:shd w:val="clear" w:color="auto" w:fill="F7CAAC"/>
            <w:tcPrChange w:id="1455" w:author="Zuzka" w:date="2018-11-16T10:43:00Z">
              <w:tcPr>
                <w:tcW w:w="1721" w:type="dxa"/>
                <w:shd w:val="clear" w:color="auto" w:fill="F7CAAC"/>
              </w:tcPr>
            </w:tcPrChange>
          </w:tcPr>
          <w:p w14:paraId="7ADEF1E7" w14:textId="77777777" w:rsidR="00B64E36" w:rsidRDefault="00B64E36" w:rsidP="007755BB">
            <w:pPr>
              <w:jc w:val="both"/>
              <w:rPr>
                <w:b/>
              </w:rPr>
            </w:pPr>
            <w:r>
              <w:rPr>
                <w:b/>
              </w:rPr>
              <w:t>typ vztahu k VŠ</w:t>
            </w:r>
          </w:p>
        </w:tc>
        <w:tc>
          <w:tcPr>
            <w:tcW w:w="992" w:type="dxa"/>
            <w:gridSpan w:val="2"/>
            <w:tcPrChange w:id="1456" w:author="Zuzka" w:date="2018-11-16T10:43:00Z">
              <w:tcPr>
                <w:tcW w:w="992" w:type="dxa"/>
                <w:gridSpan w:val="2"/>
              </w:tcPr>
            </w:tcPrChange>
          </w:tcPr>
          <w:p w14:paraId="55F31923" w14:textId="77777777" w:rsidR="00B64E36" w:rsidRDefault="00B64E36" w:rsidP="007755BB">
            <w:pPr>
              <w:jc w:val="both"/>
            </w:pPr>
            <w:r>
              <w:t xml:space="preserve"> pp.</w:t>
            </w:r>
          </w:p>
        </w:tc>
        <w:tc>
          <w:tcPr>
            <w:tcW w:w="994" w:type="dxa"/>
            <w:shd w:val="clear" w:color="auto" w:fill="F7CAAC"/>
            <w:tcPrChange w:id="1457" w:author="Zuzka" w:date="2018-11-16T10:43:00Z">
              <w:tcPr>
                <w:tcW w:w="994" w:type="dxa"/>
                <w:shd w:val="clear" w:color="auto" w:fill="F7CAAC"/>
              </w:tcPr>
            </w:tcPrChange>
          </w:tcPr>
          <w:p w14:paraId="6A18350B" w14:textId="77777777" w:rsidR="00B64E36" w:rsidRDefault="00B64E36" w:rsidP="007755BB">
            <w:pPr>
              <w:jc w:val="both"/>
              <w:rPr>
                <w:b/>
              </w:rPr>
            </w:pPr>
            <w:r>
              <w:rPr>
                <w:b/>
              </w:rPr>
              <w:t>rozsah</w:t>
            </w:r>
          </w:p>
        </w:tc>
        <w:tc>
          <w:tcPr>
            <w:tcW w:w="709" w:type="dxa"/>
            <w:tcPrChange w:id="1458" w:author="Zuzka" w:date="2018-11-16T10:43:00Z">
              <w:tcPr>
                <w:tcW w:w="709" w:type="dxa"/>
              </w:tcPr>
            </w:tcPrChange>
          </w:tcPr>
          <w:p w14:paraId="3DB7E553" w14:textId="77777777" w:rsidR="00B64E36" w:rsidRDefault="00B64E36" w:rsidP="007755BB">
            <w:pPr>
              <w:jc w:val="both"/>
            </w:pPr>
            <w:r>
              <w:t>40</w:t>
            </w:r>
          </w:p>
        </w:tc>
        <w:tc>
          <w:tcPr>
            <w:tcW w:w="709" w:type="dxa"/>
            <w:gridSpan w:val="2"/>
            <w:shd w:val="clear" w:color="auto" w:fill="F7CAAC"/>
            <w:tcPrChange w:id="1459" w:author="Zuzka" w:date="2018-11-16T10:43:00Z">
              <w:tcPr>
                <w:tcW w:w="709" w:type="dxa"/>
                <w:gridSpan w:val="2"/>
                <w:shd w:val="clear" w:color="auto" w:fill="F7CAAC"/>
              </w:tcPr>
            </w:tcPrChange>
          </w:tcPr>
          <w:p w14:paraId="52E5846E" w14:textId="77777777" w:rsidR="00B64E36" w:rsidRDefault="00B64E36" w:rsidP="007755BB">
            <w:pPr>
              <w:jc w:val="both"/>
              <w:rPr>
                <w:b/>
              </w:rPr>
            </w:pPr>
            <w:r>
              <w:rPr>
                <w:b/>
              </w:rPr>
              <w:t>do kdy</w:t>
            </w:r>
          </w:p>
        </w:tc>
        <w:tc>
          <w:tcPr>
            <w:tcW w:w="1387" w:type="dxa"/>
            <w:gridSpan w:val="2"/>
            <w:tcPrChange w:id="1460" w:author="Zuzka" w:date="2018-11-16T10:43:00Z">
              <w:tcPr>
                <w:tcW w:w="1387" w:type="dxa"/>
                <w:gridSpan w:val="2"/>
              </w:tcPr>
            </w:tcPrChange>
          </w:tcPr>
          <w:p w14:paraId="4A1663A6" w14:textId="77777777" w:rsidR="00B64E36" w:rsidRDefault="00B64E36" w:rsidP="007755BB">
            <w:pPr>
              <w:jc w:val="both"/>
            </w:pPr>
            <w:r>
              <w:t xml:space="preserve"> N</w:t>
            </w:r>
          </w:p>
        </w:tc>
      </w:tr>
      <w:tr w:rsidR="00B64E36" w14:paraId="24CAD69A" w14:textId="77777777" w:rsidTr="00903089">
        <w:trPr>
          <w:trPrChange w:id="1461" w:author="Zuzka" w:date="2018-11-16T10:43:00Z">
            <w:trPr>
              <w:wBefore w:w="34" w:type="dxa"/>
              <w:wAfter w:w="30" w:type="dxa"/>
            </w:trPr>
          </w:trPrChange>
        </w:trPr>
        <w:tc>
          <w:tcPr>
            <w:tcW w:w="5068" w:type="dxa"/>
            <w:gridSpan w:val="3"/>
            <w:shd w:val="clear" w:color="auto" w:fill="F7CAAC"/>
            <w:tcPrChange w:id="1462" w:author="Zuzka" w:date="2018-11-16T10:43:00Z">
              <w:tcPr>
                <w:tcW w:w="5068" w:type="dxa"/>
                <w:gridSpan w:val="3"/>
                <w:shd w:val="clear" w:color="auto" w:fill="F7CAAC"/>
              </w:tcPr>
            </w:tcPrChange>
          </w:tcPr>
          <w:p w14:paraId="23A88C1D" w14:textId="77777777" w:rsidR="00B64E36" w:rsidRDefault="00B64E36" w:rsidP="007755BB">
            <w:pPr>
              <w:jc w:val="both"/>
              <w:rPr>
                <w:b/>
              </w:rPr>
            </w:pPr>
            <w:r>
              <w:rPr>
                <w:b/>
              </w:rPr>
              <w:t>Typ vztahu na součásti VŠ, která uskutečňuje st. program</w:t>
            </w:r>
          </w:p>
        </w:tc>
        <w:tc>
          <w:tcPr>
            <w:tcW w:w="992" w:type="dxa"/>
            <w:gridSpan w:val="2"/>
            <w:tcPrChange w:id="1463" w:author="Zuzka" w:date="2018-11-16T10:43:00Z">
              <w:tcPr>
                <w:tcW w:w="992" w:type="dxa"/>
                <w:gridSpan w:val="2"/>
              </w:tcPr>
            </w:tcPrChange>
          </w:tcPr>
          <w:p w14:paraId="1413EA90" w14:textId="77777777" w:rsidR="00B64E36" w:rsidRDefault="00B64E36" w:rsidP="007755BB">
            <w:pPr>
              <w:jc w:val="both"/>
            </w:pPr>
            <w:r>
              <w:t xml:space="preserve"> </w:t>
            </w:r>
            <w:del w:id="1464" w:author="Zuzka" w:date="2018-11-12T22:44:00Z">
              <w:r w:rsidDel="00901E07">
                <w:delText>pp.</w:delText>
              </w:r>
            </w:del>
          </w:p>
        </w:tc>
        <w:tc>
          <w:tcPr>
            <w:tcW w:w="994" w:type="dxa"/>
            <w:shd w:val="clear" w:color="auto" w:fill="F7CAAC"/>
            <w:tcPrChange w:id="1465" w:author="Zuzka" w:date="2018-11-16T10:43:00Z">
              <w:tcPr>
                <w:tcW w:w="994" w:type="dxa"/>
                <w:shd w:val="clear" w:color="auto" w:fill="F7CAAC"/>
              </w:tcPr>
            </w:tcPrChange>
          </w:tcPr>
          <w:p w14:paraId="5B1A485D" w14:textId="77777777" w:rsidR="00B64E36" w:rsidRDefault="00B64E36" w:rsidP="007755BB">
            <w:pPr>
              <w:jc w:val="both"/>
              <w:rPr>
                <w:b/>
              </w:rPr>
            </w:pPr>
            <w:r>
              <w:rPr>
                <w:b/>
              </w:rPr>
              <w:t>rozsah</w:t>
            </w:r>
          </w:p>
        </w:tc>
        <w:tc>
          <w:tcPr>
            <w:tcW w:w="709" w:type="dxa"/>
            <w:tcPrChange w:id="1466" w:author="Zuzka" w:date="2018-11-16T10:43:00Z">
              <w:tcPr>
                <w:tcW w:w="709" w:type="dxa"/>
              </w:tcPr>
            </w:tcPrChange>
          </w:tcPr>
          <w:p w14:paraId="1A56FE84" w14:textId="77777777" w:rsidR="00B64E36" w:rsidRDefault="00B64E36" w:rsidP="007755BB">
            <w:pPr>
              <w:jc w:val="both"/>
            </w:pPr>
            <w:del w:id="1467" w:author="Zuzka" w:date="2018-11-12T22:44:00Z">
              <w:r w:rsidDel="00901E07">
                <w:delText>40</w:delText>
              </w:r>
            </w:del>
          </w:p>
        </w:tc>
        <w:tc>
          <w:tcPr>
            <w:tcW w:w="709" w:type="dxa"/>
            <w:gridSpan w:val="2"/>
            <w:shd w:val="clear" w:color="auto" w:fill="F7CAAC"/>
            <w:tcPrChange w:id="1468" w:author="Zuzka" w:date="2018-11-16T10:43:00Z">
              <w:tcPr>
                <w:tcW w:w="709" w:type="dxa"/>
                <w:gridSpan w:val="2"/>
                <w:shd w:val="clear" w:color="auto" w:fill="F7CAAC"/>
              </w:tcPr>
            </w:tcPrChange>
          </w:tcPr>
          <w:p w14:paraId="166EC28E" w14:textId="77777777" w:rsidR="00B64E36" w:rsidRDefault="00B64E36" w:rsidP="007755BB">
            <w:pPr>
              <w:jc w:val="both"/>
              <w:rPr>
                <w:b/>
              </w:rPr>
            </w:pPr>
            <w:r>
              <w:rPr>
                <w:b/>
              </w:rPr>
              <w:t>do kdy</w:t>
            </w:r>
          </w:p>
        </w:tc>
        <w:tc>
          <w:tcPr>
            <w:tcW w:w="1387" w:type="dxa"/>
            <w:gridSpan w:val="2"/>
            <w:tcPrChange w:id="1469" w:author="Zuzka" w:date="2018-11-16T10:43:00Z">
              <w:tcPr>
                <w:tcW w:w="1387" w:type="dxa"/>
                <w:gridSpan w:val="2"/>
              </w:tcPr>
            </w:tcPrChange>
          </w:tcPr>
          <w:p w14:paraId="322A88B2" w14:textId="77777777" w:rsidR="00B64E36" w:rsidRDefault="00B64E36" w:rsidP="007755BB">
            <w:pPr>
              <w:jc w:val="both"/>
            </w:pPr>
            <w:r>
              <w:t xml:space="preserve"> </w:t>
            </w:r>
            <w:del w:id="1470" w:author="Zuzka" w:date="2018-11-12T22:44:00Z">
              <w:r w:rsidDel="00901E07">
                <w:delText>N</w:delText>
              </w:r>
            </w:del>
          </w:p>
        </w:tc>
      </w:tr>
      <w:tr w:rsidR="00B64E36" w14:paraId="362A8E4E" w14:textId="77777777" w:rsidTr="00903089">
        <w:trPr>
          <w:trPrChange w:id="1471" w:author="Zuzka" w:date="2018-11-16T10:43:00Z">
            <w:trPr>
              <w:wBefore w:w="34" w:type="dxa"/>
              <w:wAfter w:w="30" w:type="dxa"/>
            </w:trPr>
          </w:trPrChange>
        </w:trPr>
        <w:tc>
          <w:tcPr>
            <w:tcW w:w="6060" w:type="dxa"/>
            <w:gridSpan w:val="5"/>
            <w:shd w:val="clear" w:color="auto" w:fill="F7CAAC"/>
            <w:tcPrChange w:id="1472" w:author="Zuzka" w:date="2018-11-16T10:43:00Z">
              <w:tcPr>
                <w:tcW w:w="6060" w:type="dxa"/>
                <w:gridSpan w:val="5"/>
                <w:shd w:val="clear" w:color="auto" w:fill="F7CAAC"/>
              </w:tcPr>
            </w:tcPrChange>
          </w:tcPr>
          <w:p w14:paraId="1497A5CB"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Change w:id="1473" w:author="Zuzka" w:date="2018-11-16T10:43:00Z">
              <w:tcPr>
                <w:tcW w:w="1703" w:type="dxa"/>
                <w:gridSpan w:val="2"/>
                <w:shd w:val="clear" w:color="auto" w:fill="F7CAAC"/>
              </w:tcPr>
            </w:tcPrChange>
          </w:tcPr>
          <w:p w14:paraId="18C01A0A" w14:textId="77777777" w:rsidR="00B64E36" w:rsidRDefault="00B64E36" w:rsidP="007755BB">
            <w:pPr>
              <w:jc w:val="both"/>
              <w:rPr>
                <w:b/>
              </w:rPr>
            </w:pPr>
            <w:r>
              <w:rPr>
                <w:b/>
              </w:rPr>
              <w:t>typ prac. vztahu</w:t>
            </w:r>
          </w:p>
        </w:tc>
        <w:tc>
          <w:tcPr>
            <w:tcW w:w="2096" w:type="dxa"/>
            <w:gridSpan w:val="4"/>
            <w:shd w:val="clear" w:color="auto" w:fill="F7CAAC"/>
            <w:tcPrChange w:id="1474" w:author="Zuzka" w:date="2018-11-16T10:43:00Z">
              <w:tcPr>
                <w:tcW w:w="2096" w:type="dxa"/>
                <w:gridSpan w:val="4"/>
                <w:shd w:val="clear" w:color="auto" w:fill="F7CAAC"/>
              </w:tcPr>
            </w:tcPrChange>
          </w:tcPr>
          <w:p w14:paraId="1CB3BB71" w14:textId="77777777" w:rsidR="00B64E36" w:rsidRDefault="00B64E36" w:rsidP="007755BB">
            <w:pPr>
              <w:jc w:val="both"/>
              <w:rPr>
                <w:b/>
              </w:rPr>
            </w:pPr>
            <w:r>
              <w:rPr>
                <w:b/>
              </w:rPr>
              <w:t>rozsah</w:t>
            </w:r>
          </w:p>
        </w:tc>
      </w:tr>
      <w:tr w:rsidR="00B64E36" w14:paraId="78FE421E" w14:textId="77777777" w:rsidTr="00903089">
        <w:trPr>
          <w:trPrChange w:id="1475" w:author="Zuzka" w:date="2018-11-16T10:43:00Z">
            <w:trPr>
              <w:wBefore w:w="34" w:type="dxa"/>
              <w:wAfter w:w="30" w:type="dxa"/>
            </w:trPr>
          </w:trPrChange>
        </w:trPr>
        <w:tc>
          <w:tcPr>
            <w:tcW w:w="6060" w:type="dxa"/>
            <w:gridSpan w:val="5"/>
            <w:tcPrChange w:id="1476" w:author="Zuzka" w:date="2018-11-16T10:43:00Z">
              <w:tcPr>
                <w:tcW w:w="6060" w:type="dxa"/>
                <w:gridSpan w:val="5"/>
              </w:tcPr>
            </w:tcPrChange>
          </w:tcPr>
          <w:p w14:paraId="19A21F47" w14:textId="77777777" w:rsidR="00B64E36" w:rsidRDefault="00B64E36" w:rsidP="007755BB">
            <w:pPr>
              <w:jc w:val="both"/>
            </w:pPr>
          </w:p>
        </w:tc>
        <w:tc>
          <w:tcPr>
            <w:tcW w:w="1703" w:type="dxa"/>
            <w:gridSpan w:val="2"/>
            <w:tcPrChange w:id="1477" w:author="Zuzka" w:date="2018-11-16T10:43:00Z">
              <w:tcPr>
                <w:tcW w:w="1703" w:type="dxa"/>
                <w:gridSpan w:val="2"/>
              </w:tcPr>
            </w:tcPrChange>
          </w:tcPr>
          <w:p w14:paraId="7B96B191" w14:textId="77777777" w:rsidR="00B64E36" w:rsidRDefault="00B64E36" w:rsidP="007755BB">
            <w:pPr>
              <w:jc w:val="both"/>
            </w:pPr>
          </w:p>
        </w:tc>
        <w:tc>
          <w:tcPr>
            <w:tcW w:w="2096" w:type="dxa"/>
            <w:gridSpan w:val="4"/>
            <w:tcPrChange w:id="1478" w:author="Zuzka" w:date="2018-11-16T10:43:00Z">
              <w:tcPr>
                <w:tcW w:w="2096" w:type="dxa"/>
                <w:gridSpan w:val="4"/>
              </w:tcPr>
            </w:tcPrChange>
          </w:tcPr>
          <w:p w14:paraId="5F271284" w14:textId="77777777" w:rsidR="00B64E36" w:rsidRDefault="00B64E36" w:rsidP="007755BB">
            <w:pPr>
              <w:jc w:val="both"/>
            </w:pPr>
          </w:p>
        </w:tc>
      </w:tr>
      <w:tr w:rsidR="00B64E36" w14:paraId="498F708A" w14:textId="77777777" w:rsidTr="00903089">
        <w:trPr>
          <w:trPrChange w:id="1479" w:author="Zuzka" w:date="2018-11-16T10:43:00Z">
            <w:trPr>
              <w:wBefore w:w="34" w:type="dxa"/>
              <w:wAfter w:w="30" w:type="dxa"/>
            </w:trPr>
          </w:trPrChange>
        </w:trPr>
        <w:tc>
          <w:tcPr>
            <w:tcW w:w="6060" w:type="dxa"/>
            <w:gridSpan w:val="5"/>
            <w:tcPrChange w:id="1480" w:author="Zuzka" w:date="2018-11-16T10:43:00Z">
              <w:tcPr>
                <w:tcW w:w="6060" w:type="dxa"/>
                <w:gridSpan w:val="5"/>
              </w:tcPr>
            </w:tcPrChange>
          </w:tcPr>
          <w:p w14:paraId="4D3B75E1" w14:textId="77777777" w:rsidR="00B64E36" w:rsidRDefault="00B64E36" w:rsidP="007755BB">
            <w:pPr>
              <w:jc w:val="both"/>
            </w:pPr>
          </w:p>
        </w:tc>
        <w:tc>
          <w:tcPr>
            <w:tcW w:w="1703" w:type="dxa"/>
            <w:gridSpan w:val="2"/>
            <w:tcPrChange w:id="1481" w:author="Zuzka" w:date="2018-11-16T10:43:00Z">
              <w:tcPr>
                <w:tcW w:w="1703" w:type="dxa"/>
                <w:gridSpan w:val="2"/>
              </w:tcPr>
            </w:tcPrChange>
          </w:tcPr>
          <w:p w14:paraId="7D2611AD" w14:textId="77777777" w:rsidR="00B64E36" w:rsidRDefault="00B64E36" w:rsidP="007755BB">
            <w:pPr>
              <w:jc w:val="both"/>
            </w:pPr>
          </w:p>
        </w:tc>
        <w:tc>
          <w:tcPr>
            <w:tcW w:w="2096" w:type="dxa"/>
            <w:gridSpan w:val="4"/>
            <w:tcPrChange w:id="1482" w:author="Zuzka" w:date="2018-11-16T10:43:00Z">
              <w:tcPr>
                <w:tcW w:w="2096" w:type="dxa"/>
                <w:gridSpan w:val="4"/>
              </w:tcPr>
            </w:tcPrChange>
          </w:tcPr>
          <w:p w14:paraId="38810AFD" w14:textId="77777777" w:rsidR="00B64E36" w:rsidRDefault="00B64E36" w:rsidP="007755BB">
            <w:pPr>
              <w:jc w:val="both"/>
            </w:pPr>
          </w:p>
        </w:tc>
      </w:tr>
      <w:tr w:rsidR="00B64E36" w14:paraId="32CFC596" w14:textId="77777777" w:rsidTr="00903089">
        <w:trPr>
          <w:trPrChange w:id="1483" w:author="Zuzka" w:date="2018-11-16T10:43:00Z">
            <w:trPr>
              <w:wBefore w:w="34" w:type="dxa"/>
              <w:wAfter w:w="30" w:type="dxa"/>
            </w:trPr>
          </w:trPrChange>
        </w:trPr>
        <w:tc>
          <w:tcPr>
            <w:tcW w:w="6060" w:type="dxa"/>
            <w:gridSpan w:val="5"/>
            <w:tcPrChange w:id="1484" w:author="Zuzka" w:date="2018-11-16T10:43:00Z">
              <w:tcPr>
                <w:tcW w:w="6060" w:type="dxa"/>
                <w:gridSpan w:val="5"/>
              </w:tcPr>
            </w:tcPrChange>
          </w:tcPr>
          <w:p w14:paraId="1EDD35CD" w14:textId="77777777" w:rsidR="00B64E36" w:rsidRDefault="00B64E36" w:rsidP="007755BB">
            <w:pPr>
              <w:jc w:val="both"/>
            </w:pPr>
          </w:p>
        </w:tc>
        <w:tc>
          <w:tcPr>
            <w:tcW w:w="1703" w:type="dxa"/>
            <w:gridSpan w:val="2"/>
            <w:tcPrChange w:id="1485" w:author="Zuzka" w:date="2018-11-16T10:43:00Z">
              <w:tcPr>
                <w:tcW w:w="1703" w:type="dxa"/>
                <w:gridSpan w:val="2"/>
              </w:tcPr>
            </w:tcPrChange>
          </w:tcPr>
          <w:p w14:paraId="2765C0E2" w14:textId="77777777" w:rsidR="00B64E36" w:rsidRDefault="00B64E36" w:rsidP="007755BB">
            <w:pPr>
              <w:jc w:val="both"/>
            </w:pPr>
          </w:p>
        </w:tc>
        <w:tc>
          <w:tcPr>
            <w:tcW w:w="2096" w:type="dxa"/>
            <w:gridSpan w:val="4"/>
            <w:tcPrChange w:id="1486" w:author="Zuzka" w:date="2018-11-16T10:43:00Z">
              <w:tcPr>
                <w:tcW w:w="2096" w:type="dxa"/>
                <w:gridSpan w:val="4"/>
              </w:tcPr>
            </w:tcPrChange>
          </w:tcPr>
          <w:p w14:paraId="05A5558D" w14:textId="77777777" w:rsidR="00B64E36" w:rsidRDefault="00B64E36" w:rsidP="007755BB">
            <w:pPr>
              <w:jc w:val="both"/>
            </w:pPr>
          </w:p>
        </w:tc>
      </w:tr>
      <w:tr w:rsidR="00B64E36" w14:paraId="03150511" w14:textId="77777777" w:rsidTr="00903089">
        <w:trPr>
          <w:trPrChange w:id="1487" w:author="Zuzka" w:date="2018-11-16T10:43:00Z">
            <w:trPr>
              <w:wBefore w:w="34" w:type="dxa"/>
              <w:wAfter w:w="30" w:type="dxa"/>
            </w:trPr>
          </w:trPrChange>
        </w:trPr>
        <w:tc>
          <w:tcPr>
            <w:tcW w:w="6060" w:type="dxa"/>
            <w:gridSpan w:val="5"/>
            <w:tcPrChange w:id="1488" w:author="Zuzka" w:date="2018-11-16T10:43:00Z">
              <w:tcPr>
                <w:tcW w:w="6060" w:type="dxa"/>
                <w:gridSpan w:val="5"/>
              </w:tcPr>
            </w:tcPrChange>
          </w:tcPr>
          <w:p w14:paraId="67DBCA48" w14:textId="77777777" w:rsidR="00B64E36" w:rsidRDefault="00B64E36" w:rsidP="007755BB">
            <w:pPr>
              <w:jc w:val="both"/>
            </w:pPr>
          </w:p>
        </w:tc>
        <w:tc>
          <w:tcPr>
            <w:tcW w:w="1703" w:type="dxa"/>
            <w:gridSpan w:val="2"/>
            <w:tcPrChange w:id="1489" w:author="Zuzka" w:date="2018-11-16T10:43:00Z">
              <w:tcPr>
                <w:tcW w:w="1703" w:type="dxa"/>
                <w:gridSpan w:val="2"/>
              </w:tcPr>
            </w:tcPrChange>
          </w:tcPr>
          <w:p w14:paraId="75EC0E3C" w14:textId="77777777" w:rsidR="00B64E36" w:rsidRDefault="00B64E36" w:rsidP="007755BB">
            <w:pPr>
              <w:jc w:val="both"/>
            </w:pPr>
          </w:p>
        </w:tc>
        <w:tc>
          <w:tcPr>
            <w:tcW w:w="2096" w:type="dxa"/>
            <w:gridSpan w:val="4"/>
            <w:tcPrChange w:id="1490" w:author="Zuzka" w:date="2018-11-16T10:43:00Z">
              <w:tcPr>
                <w:tcW w:w="2096" w:type="dxa"/>
                <w:gridSpan w:val="4"/>
              </w:tcPr>
            </w:tcPrChange>
          </w:tcPr>
          <w:p w14:paraId="7BEB0B14" w14:textId="77777777" w:rsidR="00B64E36" w:rsidRDefault="00B64E36" w:rsidP="007755BB">
            <w:pPr>
              <w:jc w:val="both"/>
            </w:pPr>
          </w:p>
        </w:tc>
      </w:tr>
      <w:tr w:rsidR="00B64E36" w14:paraId="5CEE3758" w14:textId="77777777" w:rsidTr="00903089">
        <w:trPr>
          <w:trPrChange w:id="1491" w:author="Zuzka" w:date="2018-11-16T10:43:00Z">
            <w:trPr>
              <w:wBefore w:w="34" w:type="dxa"/>
              <w:wAfter w:w="30" w:type="dxa"/>
            </w:trPr>
          </w:trPrChange>
        </w:trPr>
        <w:tc>
          <w:tcPr>
            <w:tcW w:w="9859" w:type="dxa"/>
            <w:gridSpan w:val="11"/>
            <w:shd w:val="clear" w:color="auto" w:fill="F7CAAC"/>
            <w:tcPrChange w:id="1492" w:author="Zuzka" w:date="2018-11-16T10:43:00Z">
              <w:tcPr>
                <w:tcW w:w="9859" w:type="dxa"/>
                <w:gridSpan w:val="11"/>
                <w:shd w:val="clear" w:color="auto" w:fill="F7CAAC"/>
              </w:tcPr>
            </w:tcPrChange>
          </w:tcPr>
          <w:p w14:paraId="587007F5"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38747DAB" w14:textId="77777777" w:rsidTr="00903089">
        <w:trPr>
          <w:trHeight w:val="1118"/>
          <w:trPrChange w:id="1493" w:author="Zuzka" w:date="2018-11-16T10:43:00Z">
            <w:trPr>
              <w:wBefore w:w="34" w:type="dxa"/>
              <w:wAfter w:w="30" w:type="dxa"/>
              <w:trHeight w:val="1118"/>
            </w:trPr>
          </w:trPrChange>
        </w:trPr>
        <w:tc>
          <w:tcPr>
            <w:tcW w:w="9859" w:type="dxa"/>
            <w:gridSpan w:val="11"/>
            <w:tcBorders>
              <w:top w:val="nil"/>
            </w:tcBorders>
            <w:tcPrChange w:id="1494" w:author="Zuzka" w:date="2018-11-16T10:43:00Z">
              <w:tcPr>
                <w:tcW w:w="9859" w:type="dxa"/>
                <w:gridSpan w:val="11"/>
                <w:tcBorders>
                  <w:top w:val="nil"/>
                </w:tcBorders>
              </w:tcPr>
            </w:tcPrChange>
          </w:tcPr>
          <w:p w14:paraId="39CE06AF" w14:textId="4832797D" w:rsidR="00B64E36" w:rsidRDefault="00B64E36" w:rsidP="007755BB">
            <w:pPr>
              <w:jc w:val="both"/>
            </w:pPr>
            <w:r>
              <w:t>Moderní počítačová grafika – garant, přednášející (100</w:t>
            </w:r>
            <w:r w:rsidR="0086036B">
              <w:t xml:space="preserve"> </w:t>
            </w:r>
            <w:r>
              <w:rPr>
                <w:lang w:val="en-US"/>
              </w:rPr>
              <w:t>%)</w:t>
            </w:r>
          </w:p>
          <w:p w14:paraId="2FE327A4" w14:textId="77777777" w:rsidR="00B64E36" w:rsidRDefault="00B64E36" w:rsidP="007755BB">
            <w:pPr>
              <w:jc w:val="both"/>
            </w:pPr>
          </w:p>
        </w:tc>
      </w:tr>
      <w:tr w:rsidR="00B64E36" w14:paraId="448A8CEB" w14:textId="77777777" w:rsidTr="00903089">
        <w:trPr>
          <w:trPrChange w:id="1495" w:author="Zuzka" w:date="2018-11-16T10:43:00Z">
            <w:trPr>
              <w:wBefore w:w="34" w:type="dxa"/>
              <w:wAfter w:w="30" w:type="dxa"/>
            </w:trPr>
          </w:trPrChange>
        </w:trPr>
        <w:tc>
          <w:tcPr>
            <w:tcW w:w="9859" w:type="dxa"/>
            <w:gridSpan w:val="11"/>
            <w:shd w:val="clear" w:color="auto" w:fill="F7CAAC"/>
            <w:tcPrChange w:id="1496" w:author="Zuzka" w:date="2018-11-16T10:43:00Z">
              <w:tcPr>
                <w:tcW w:w="9859" w:type="dxa"/>
                <w:gridSpan w:val="11"/>
                <w:shd w:val="clear" w:color="auto" w:fill="F7CAAC"/>
              </w:tcPr>
            </w:tcPrChange>
          </w:tcPr>
          <w:p w14:paraId="6805E0B6" w14:textId="77777777" w:rsidR="00B64E36" w:rsidRDefault="00B64E36" w:rsidP="007755BB">
            <w:pPr>
              <w:jc w:val="both"/>
            </w:pPr>
            <w:r>
              <w:rPr>
                <w:b/>
              </w:rPr>
              <w:t xml:space="preserve">Údaje o vzdělání na VŠ </w:t>
            </w:r>
          </w:p>
        </w:tc>
      </w:tr>
      <w:tr w:rsidR="00B64E36" w14:paraId="3AB3E38E" w14:textId="77777777" w:rsidTr="00903089">
        <w:trPr>
          <w:trHeight w:val="1055"/>
          <w:trPrChange w:id="1497" w:author="Zuzka" w:date="2018-11-16T10:43:00Z">
            <w:trPr>
              <w:wBefore w:w="34" w:type="dxa"/>
              <w:wAfter w:w="30" w:type="dxa"/>
              <w:trHeight w:val="1055"/>
            </w:trPr>
          </w:trPrChange>
        </w:trPr>
        <w:tc>
          <w:tcPr>
            <w:tcW w:w="9859" w:type="dxa"/>
            <w:gridSpan w:val="11"/>
            <w:tcPrChange w:id="1498" w:author="Zuzka" w:date="2018-11-16T10:43:00Z">
              <w:tcPr>
                <w:tcW w:w="9859" w:type="dxa"/>
                <w:gridSpan w:val="11"/>
              </w:tcPr>
            </w:tcPrChange>
          </w:tcPr>
          <w:p w14:paraId="124CF54E" w14:textId="77777777" w:rsidR="00B64E36" w:rsidRDefault="00B64E36" w:rsidP="007755BB">
            <w:pPr>
              <w:jc w:val="both"/>
            </w:pPr>
            <w:r w:rsidRPr="00C42CA9">
              <w:t xml:space="preserve">1993-1998 </w:t>
            </w:r>
            <w:r>
              <w:t>–</w:t>
            </w:r>
            <w:r w:rsidRPr="00C42CA9">
              <w:t xml:space="preserve"> VUT</w:t>
            </w:r>
            <w:r>
              <w:t xml:space="preserve"> v Brně</w:t>
            </w:r>
            <w:r w:rsidRPr="00C42CA9">
              <w:t>, Fakulta technologická,  obor „Automatizace a řídící technika ve spotřebním průmyslu“, (Ing.)</w:t>
            </w:r>
          </w:p>
          <w:p w14:paraId="2D6B7453" w14:textId="77777777" w:rsidR="00B64E36" w:rsidRDefault="00B64E36" w:rsidP="007755BB">
            <w:pPr>
              <w:jc w:val="both"/>
            </w:pPr>
            <w:r w:rsidRPr="00C42CA9">
              <w:t>1993-</w:t>
            </w:r>
            <w:r>
              <w:t>2002</w:t>
            </w:r>
            <w:r w:rsidRPr="00C42CA9">
              <w:t xml:space="preserve"> </w:t>
            </w:r>
            <w:r>
              <w:t>–</w:t>
            </w:r>
            <w:r w:rsidRPr="00C42CA9">
              <w:t xml:space="preserve"> </w:t>
            </w:r>
            <w:r>
              <w:t>UTB ve Zlíně</w:t>
            </w:r>
            <w:r w:rsidRPr="00C42CA9">
              <w:t>, Fakulta technologická,  obor „</w:t>
            </w:r>
            <w:r>
              <w:t>technická kybernetika</w:t>
            </w:r>
            <w:r w:rsidRPr="00C42CA9">
              <w:t>“, (</w:t>
            </w:r>
            <w:r>
              <w:t>Ph</w:t>
            </w:r>
            <w:r w:rsidRPr="00C42CA9">
              <w:t>.</w:t>
            </w:r>
            <w:r>
              <w:t>D.</w:t>
            </w:r>
            <w:r w:rsidRPr="00C42CA9">
              <w:t>)</w:t>
            </w:r>
          </w:p>
          <w:p w14:paraId="0E5A5678" w14:textId="77777777" w:rsidR="00B64E36" w:rsidRPr="00C42CA9" w:rsidRDefault="00B64E36" w:rsidP="007755BB">
            <w:pPr>
              <w:jc w:val="both"/>
            </w:pPr>
          </w:p>
        </w:tc>
      </w:tr>
      <w:tr w:rsidR="00B64E36" w14:paraId="489F71E4" w14:textId="77777777" w:rsidTr="00903089">
        <w:trPr>
          <w:trPrChange w:id="1499" w:author="Zuzka" w:date="2018-11-16T10:43:00Z">
            <w:trPr>
              <w:wBefore w:w="34" w:type="dxa"/>
              <w:wAfter w:w="30" w:type="dxa"/>
            </w:trPr>
          </w:trPrChange>
        </w:trPr>
        <w:tc>
          <w:tcPr>
            <w:tcW w:w="9859" w:type="dxa"/>
            <w:gridSpan w:val="11"/>
            <w:shd w:val="clear" w:color="auto" w:fill="F7CAAC"/>
            <w:tcPrChange w:id="1500" w:author="Zuzka" w:date="2018-11-16T10:43:00Z">
              <w:tcPr>
                <w:tcW w:w="9859" w:type="dxa"/>
                <w:gridSpan w:val="11"/>
                <w:shd w:val="clear" w:color="auto" w:fill="F7CAAC"/>
              </w:tcPr>
            </w:tcPrChange>
          </w:tcPr>
          <w:p w14:paraId="222D8DA3" w14:textId="77777777" w:rsidR="00B64E36" w:rsidRDefault="00B64E36" w:rsidP="007755BB">
            <w:pPr>
              <w:jc w:val="both"/>
              <w:rPr>
                <w:b/>
              </w:rPr>
            </w:pPr>
            <w:r>
              <w:rPr>
                <w:b/>
              </w:rPr>
              <w:t>Údaje o odborném působení od absolvování VŠ</w:t>
            </w:r>
          </w:p>
        </w:tc>
      </w:tr>
      <w:tr w:rsidR="00B64E36" w14:paraId="2188758E" w14:textId="77777777" w:rsidTr="00903089">
        <w:trPr>
          <w:trHeight w:val="1090"/>
          <w:trPrChange w:id="1501" w:author="Zuzka" w:date="2018-11-16T10:43:00Z">
            <w:trPr>
              <w:wBefore w:w="34" w:type="dxa"/>
              <w:wAfter w:w="30" w:type="dxa"/>
              <w:trHeight w:val="1090"/>
            </w:trPr>
          </w:trPrChange>
        </w:trPr>
        <w:tc>
          <w:tcPr>
            <w:tcW w:w="9859" w:type="dxa"/>
            <w:gridSpan w:val="11"/>
            <w:tcPrChange w:id="1502" w:author="Zuzka" w:date="2018-11-16T10:43:00Z">
              <w:tcPr>
                <w:tcW w:w="9859" w:type="dxa"/>
                <w:gridSpan w:val="11"/>
              </w:tcPr>
            </w:tcPrChange>
          </w:tcPr>
          <w:p w14:paraId="27E12334" w14:textId="77777777" w:rsidR="00B64E36" w:rsidRDefault="00B64E36" w:rsidP="007755BB">
            <w:pPr>
              <w:jc w:val="both"/>
            </w:pPr>
            <w:r>
              <w:t>2003-2009 - Univerzita Tomáše Bati ve Zlíně, Fakulta aplikované informatiky, Ústav aplikované informatiky, odborný asistent</w:t>
            </w:r>
          </w:p>
          <w:p w14:paraId="03104089" w14:textId="77777777" w:rsidR="00B64E36" w:rsidRDefault="00B64E36" w:rsidP="007755BB">
            <w:pPr>
              <w:jc w:val="both"/>
            </w:pPr>
            <w:r>
              <w:t>2010-dosud - Univerzita Tomáše Bati ve Zlíně, Fakulta aplikované informatiky, Ústav počítačových a komunikačních systémů, odborný asistent</w:t>
            </w:r>
          </w:p>
        </w:tc>
      </w:tr>
      <w:tr w:rsidR="00B64E36" w14:paraId="5F147BA6" w14:textId="77777777" w:rsidTr="00903089">
        <w:trPr>
          <w:trHeight w:val="250"/>
          <w:trPrChange w:id="1503" w:author="Zuzka" w:date="2018-11-16T10:43:00Z">
            <w:trPr>
              <w:wBefore w:w="34" w:type="dxa"/>
              <w:wAfter w:w="30" w:type="dxa"/>
              <w:trHeight w:val="250"/>
            </w:trPr>
          </w:trPrChange>
        </w:trPr>
        <w:tc>
          <w:tcPr>
            <w:tcW w:w="9859" w:type="dxa"/>
            <w:gridSpan w:val="11"/>
            <w:shd w:val="clear" w:color="auto" w:fill="F7CAAC"/>
            <w:tcPrChange w:id="1504" w:author="Zuzka" w:date="2018-11-16T10:43:00Z">
              <w:tcPr>
                <w:tcW w:w="9859" w:type="dxa"/>
                <w:gridSpan w:val="11"/>
                <w:shd w:val="clear" w:color="auto" w:fill="F7CAAC"/>
              </w:tcPr>
            </w:tcPrChange>
          </w:tcPr>
          <w:p w14:paraId="0B127B65" w14:textId="77777777" w:rsidR="00B64E36" w:rsidRDefault="00B64E36" w:rsidP="007755BB">
            <w:pPr>
              <w:jc w:val="both"/>
            </w:pPr>
            <w:r>
              <w:rPr>
                <w:b/>
              </w:rPr>
              <w:t>Zkušenosti s vedením kvalifikačních a rigorózních prací</w:t>
            </w:r>
          </w:p>
        </w:tc>
      </w:tr>
      <w:tr w:rsidR="00B64E36" w14:paraId="5D32A3B0" w14:textId="77777777" w:rsidTr="00903089">
        <w:trPr>
          <w:trHeight w:val="550"/>
          <w:trPrChange w:id="1505" w:author="Zuzka" w:date="2018-11-16T10:43:00Z">
            <w:trPr>
              <w:wBefore w:w="34" w:type="dxa"/>
              <w:wAfter w:w="30" w:type="dxa"/>
              <w:trHeight w:val="550"/>
            </w:trPr>
          </w:trPrChange>
        </w:trPr>
        <w:tc>
          <w:tcPr>
            <w:tcW w:w="9859" w:type="dxa"/>
            <w:gridSpan w:val="11"/>
            <w:tcPrChange w:id="1506" w:author="Zuzka" w:date="2018-11-16T10:43:00Z">
              <w:tcPr>
                <w:tcW w:w="9859" w:type="dxa"/>
                <w:gridSpan w:val="11"/>
              </w:tcPr>
            </w:tcPrChange>
          </w:tcPr>
          <w:p w14:paraId="2FD884B8" w14:textId="77777777" w:rsidR="00B64E36" w:rsidRDefault="00B64E36" w:rsidP="007755BB">
            <w:pPr>
              <w:jc w:val="both"/>
            </w:pPr>
            <w:r>
              <w:t xml:space="preserve">Od roku 2002 vedoucí úspěšně obhájených 91 bakalářských a 29 diplomových prací. </w:t>
            </w:r>
          </w:p>
          <w:p w14:paraId="20685286" w14:textId="77777777" w:rsidR="00B64E36" w:rsidRDefault="00B64E36" w:rsidP="007755BB">
            <w:pPr>
              <w:jc w:val="both"/>
            </w:pPr>
          </w:p>
        </w:tc>
      </w:tr>
      <w:tr w:rsidR="00B64E36" w14:paraId="637515E7" w14:textId="77777777" w:rsidTr="00903089">
        <w:trPr>
          <w:cantSplit/>
          <w:trPrChange w:id="1507" w:author="Zuzka" w:date="2018-11-16T10:43:00Z">
            <w:trPr>
              <w:wBefore w:w="34" w:type="dxa"/>
              <w:wAfter w:w="30" w:type="dxa"/>
              <w:cantSplit/>
            </w:trPr>
          </w:trPrChange>
        </w:trPr>
        <w:tc>
          <w:tcPr>
            <w:tcW w:w="3347" w:type="dxa"/>
            <w:gridSpan w:val="2"/>
            <w:tcBorders>
              <w:top w:val="single" w:sz="12" w:space="0" w:color="auto"/>
            </w:tcBorders>
            <w:shd w:val="clear" w:color="auto" w:fill="F7CAAC"/>
            <w:tcPrChange w:id="1508" w:author="Zuzka" w:date="2018-11-16T10:43:00Z">
              <w:tcPr>
                <w:tcW w:w="3347" w:type="dxa"/>
                <w:gridSpan w:val="2"/>
                <w:tcBorders>
                  <w:top w:val="single" w:sz="12" w:space="0" w:color="auto"/>
                </w:tcBorders>
                <w:shd w:val="clear" w:color="auto" w:fill="F7CAAC"/>
              </w:tcPr>
            </w:tcPrChange>
          </w:tcPr>
          <w:p w14:paraId="7ABE7BF0"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Change w:id="1509" w:author="Zuzka" w:date="2018-11-16T10:43:00Z">
              <w:tcPr>
                <w:tcW w:w="2245" w:type="dxa"/>
                <w:gridSpan w:val="2"/>
                <w:tcBorders>
                  <w:top w:val="single" w:sz="12" w:space="0" w:color="auto"/>
                </w:tcBorders>
                <w:shd w:val="clear" w:color="auto" w:fill="F7CAAC"/>
              </w:tcPr>
            </w:tcPrChange>
          </w:tcPr>
          <w:p w14:paraId="78A5A0B1"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Change w:id="1510" w:author="Zuzka" w:date="2018-11-16T10:43:00Z">
              <w:tcPr>
                <w:tcW w:w="2248" w:type="dxa"/>
                <w:gridSpan w:val="4"/>
                <w:tcBorders>
                  <w:top w:val="single" w:sz="12" w:space="0" w:color="auto"/>
                  <w:right w:val="single" w:sz="12" w:space="0" w:color="auto"/>
                </w:tcBorders>
                <w:shd w:val="clear" w:color="auto" w:fill="F7CAAC"/>
              </w:tcPr>
            </w:tcPrChange>
          </w:tcPr>
          <w:p w14:paraId="0512A5E8"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Change w:id="1511" w:author="Zuzka" w:date="2018-11-16T10:43:00Z">
              <w:tcPr>
                <w:tcW w:w="2019" w:type="dxa"/>
                <w:gridSpan w:val="3"/>
                <w:tcBorders>
                  <w:top w:val="single" w:sz="12" w:space="0" w:color="auto"/>
                  <w:left w:val="single" w:sz="12" w:space="0" w:color="auto"/>
                </w:tcBorders>
                <w:shd w:val="clear" w:color="auto" w:fill="F7CAAC"/>
              </w:tcPr>
            </w:tcPrChange>
          </w:tcPr>
          <w:p w14:paraId="377375A5" w14:textId="77777777" w:rsidR="00B64E36" w:rsidRDefault="00B64E36" w:rsidP="007755BB">
            <w:pPr>
              <w:jc w:val="both"/>
              <w:rPr>
                <w:b/>
              </w:rPr>
            </w:pPr>
            <w:r>
              <w:rPr>
                <w:b/>
              </w:rPr>
              <w:t>Ohlasy publikací</w:t>
            </w:r>
          </w:p>
        </w:tc>
      </w:tr>
      <w:tr w:rsidR="00B64E36" w14:paraId="526C8F70" w14:textId="77777777" w:rsidTr="00903089">
        <w:trPr>
          <w:cantSplit/>
          <w:trPrChange w:id="1512" w:author="Zuzka" w:date="2018-11-16T10:43:00Z">
            <w:trPr>
              <w:wBefore w:w="34" w:type="dxa"/>
              <w:wAfter w:w="30" w:type="dxa"/>
              <w:cantSplit/>
            </w:trPr>
          </w:trPrChange>
        </w:trPr>
        <w:tc>
          <w:tcPr>
            <w:tcW w:w="3347" w:type="dxa"/>
            <w:gridSpan w:val="2"/>
            <w:tcPrChange w:id="1513" w:author="Zuzka" w:date="2018-11-16T10:43:00Z">
              <w:tcPr>
                <w:tcW w:w="3347" w:type="dxa"/>
                <w:gridSpan w:val="2"/>
              </w:tcPr>
            </w:tcPrChange>
          </w:tcPr>
          <w:p w14:paraId="1DD62C64" w14:textId="77777777" w:rsidR="00B64E36" w:rsidRDefault="00B64E36" w:rsidP="007755BB">
            <w:pPr>
              <w:jc w:val="both"/>
            </w:pPr>
          </w:p>
        </w:tc>
        <w:tc>
          <w:tcPr>
            <w:tcW w:w="2245" w:type="dxa"/>
            <w:gridSpan w:val="2"/>
            <w:tcPrChange w:id="1514" w:author="Zuzka" w:date="2018-11-16T10:43:00Z">
              <w:tcPr>
                <w:tcW w:w="2245" w:type="dxa"/>
                <w:gridSpan w:val="2"/>
              </w:tcPr>
            </w:tcPrChange>
          </w:tcPr>
          <w:p w14:paraId="3C71BA44" w14:textId="77777777" w:rsidR="00B64E36" w:rsidRDefault="00B64E36" w:rsidP="007755BB">
            <w:pPr>
              <w:jc w:val="both"/>
            </w:pPr>
          </w:p>
        </w:tc>
        <w:tc>
          <w:tcPr>
            <w:tcW w:w="2248" w:type="dxa"/>
            <w:gridSpan w:val="4"/>
            <w:tcBorders>
              <w:right w:val="single" w:sz="12" w:space="0" w:color="auto"/>
            </w:tcBorders>
            <w:tcPrChange w:id="1515" w:author="Zuzka" w:date="2018-11-16T10:43:00Z">
              <w:tcPr>
                <w:tcW w:w="2248" w:type="dxa"/>
                <w:gridSpan w:val="4"/>
                <w:tcBorders>
                  <w:right w:val="single" w:sz="12" w:space="0" w:color="auto"/>
                </w:tcBorders>
              </w:tcPr>
            </w:tcPrChange>
          </w:tcPr>
          <w:p w14:paraId="7203968C" w14:textId="77777777" w:rsidR="00B64E36" w:rsidRDefault="00B64E36" w:rsidP="007755BB">
            <w:pPr>
              <w:jc w:val="both"/>
            </w:pPr>
          </w:p>
        </w:tc>
        <w:tc>
          <w:tcPr>
            <w:tcW w:w="632" w:type="dxa"/>
            <w:tcBorders>
              <w:left w:val="single" w:sz="12" w:space="0" w:color="auto"/>
            </w:tcBorders>
            <w:shd w:val="clear" w:color="auto" w:fill="F7CAAC"/>
            <w:tcPrChange w:id="1516" w:author="Zuzka" w:date="2018-11-16T10:43:00Z">
              <w:tcPr>
                <w:tcW w:w="632" w:type="dxa"/>
                <w:tcBorders>
                  <w:left w:val="single" w:sz="12" w:space="0" w:color="auto"/>
                </w:tcBorders>
                <w:shd w:val="clear" w:color="auto" w:fill="F7CAAC"/>
              </w:tcPr>
            </w:tcPrChange>
          </w:tcPr>
          <w:p w14:paraId="0EB35C84" w14:textId="77777777" w:rsidR="00B64E36" w:rsidRDefault="00B64E36" w:rsidP="007755BB">
            <w:pPr>
              <w:jc w:val="both"/>
            </w:pPr>
            <w:r>
              <w:rPr>
                <w:b/>
              </w:rPr>
              <w:t>WOS</w:t>
            </w:r>
          </w:p>
        </w:tc>
        <w:tc>
          <w:tcPr>
            <w:tcW w:w="693" w:type="dxa"/>
            <w:shd w:val="clear" w:color="auto" w:fill="F7CAAC"/>
            <w:tcPrChange w:id="1517" w:author="Zuzka" w:date="2018-11-16T10:43:00Z">
              <w:tcPr>
                <w:tcW w:w="693" w:type="dxa"/>
                <w:shd w:val="clear" w:color="auto" w:fill="F7CAAC"/>
              </w:tcPr>
            </w:tcPrChange>
          </w:tcPr>
          <w:p w14:paraId="11F0FDE9" w14:textId="77777777" w:rsidR="00B64E36" w:rsidRDefault="00B64E36" w:rsidP="007755BB">
            <w:pPr>
              <w:jc w:val="both"/>
              <w:rPr>
                <w:sz w:val="18"/>
              </w:rPr>
            </w:pPr>
            <w:r>
              <w:rPr>
                <w:b/>
                <w:sz w:val="18"/>
              </w:rPr>
              <w:t>Scopus</w:t>
            </w:r>
          </w:p>
        </w:tc>
        <w:tc>
          <w:tcPr>
            <w:tcW w:w="694" w:type="dxa"/>
            <w:shd w:val="clear" w:color="auto" w:fill="F7CAAC"/>
            <w:tcPrChange w:id="1518" w:author="Zuzka" w:date="2018-11-16T10:43:00Z">
              <w:tcPr>
                <w:tcW w:w="694" w:type="dxa"/>
                <w:shd w:val="clear" w:color="auto" w:fill="F7CAAC"/>
              </w:tcPr>
            </w:tcPrChange>
          </w:tcPr>
          <w:p w14:paraId="654991D5" w14:textId="77777777" w:rsidR="00B64E36" w:rsidRDefault="00B64E36" w:rsidP="007755BB">
            <w:pPr>
              <w:jc w:val="both"/>
            </w:pPr>
            <w:r>
              <w:rPr>
                <w:b/>
                <w:sz w:val="18"/>
              </w:rPr>
              <w:t>ostatní</w:t>
            </w:r>
          </w:p>
        </w:tc>
      </w:tr>
      <w:tr w:rsidR="00B64E36" w14:paraId="76D54E74" w14:textId="77777777" w:rsidTr="00903089">
        <w:trPr>
          <w:cantSplit/>
          <w:trHeight w:val="70"/>
          <w:trPrChange w:id="1519" w:author="Zuzka" w:date="2018-11-16T10:43:00Z">
            <w:trPr>
              <w:wBefore w:w="34" w:type="dxa"/>
              <w:wAfter w:w="30" w:type="dxa"/>
              <w:cantSplit/>
              <w:trHeight w:val="70"/>
            </w:trPr>
          </w:trPrChange>
        </w:trPr>
        <w:tc>
          <w:tcPr>
            <w:tcW w:w="3347" w:type="dxa"/>
            <w:gridSpan w:val="2"/>
            <w:shd w:val="clear" w:color="auto" w:fill="F7CAAC"/>
            <w:tcPrChange w:id="1520" w:author="Zuzka" w:date="2018-11-16T10:43:00Z">
              <w:tcPr>
                <w:tcW w:w="3347" w:type="dxa"/>
                <w:gridSpan w:val="2"/>
                <w:shd w:val="clear" w:color="auto" w:fill="F7CAAC"/>
              </w:tcPr>
            </w:tcPrChange>
          </w:tcPr>
          <w:p w14:paraId="29C7AD95" w14:textId="77777777" w:rsidR="00B64E36" w:rsidRDefault="00B64E36" w:rsidP="007755BB">
            <w:pPr>
              <w:jc w:val="both"/>
            </w:pPr>
            <w:r>
              <w:rPr>
                <w:b/>
              </w:rPr>
              <w:t>Obor jmenovacího řízení</w:t>
            </w:r>
          </w:p>
        </w:tc>
        <w:tc>
          <w:tcPr>
            <w:tcW w:w="2245" w:type="dxa"/>
            <w:gridSpan w:val="2"/>
            <w:shd w:val="clear" w:color="auto" w:fill="F7CAAC"/>
            <w:tcPrChange w:id="1521" w:author="Zuzka" w:date="2018-11-16T10:43:00Z">
              <w:tcPr>
                <w:tcW w:w="2245" w:type="dxa"/>
                <w:gridSpan w:val="2"/>
                <w:shd w:val="clear" w:color="auto" w:fill="F7CAAC"/>
              </w:tcPr>
            </w:tcPrChange>
          </w:tcPr>
          <w:p w14:paraId="6C5AE433"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Change w:id="1522" w:author="Zuzka" w:date="2018-11-16T10:43:00Z">
              <w:tcPr>
                <w:tcW w:w="2248" w:type="dxa"/>
                <w:gridSpan w:val="4"/>
                <w:tcBorders>
                  <w:right w:val="single" w:sz="12" w:space="0" w:color="auto"/>
                </w:tcBorders>
                <w:shd w:val="clear" w:color="auto" w:fill="F7CAAC"/>
              </w:tcPr>
            </w:tcPrChange>
          </w:tcPr>
          <w:p w14:paraId="75F165C5" w14:textId="77777777" w:rsidR="00B64E36" w:rsidRDefault="00B64E36" w:rsidP="007755BB">
            <w:pPr>
              <w:jc w:val="both"/>
            </w:pPr>
            <w:r>
              <w:rPr>
                <w:b/>
              </w:rPr>
              <w:t>Řízení konáno na VŠ</w:t>
            </w:r>
          </w:p>
        </w:tc>
        <w:tc>
          <w:tcPr>
            <w:tcW w:w="632" w:type="dxa"/>
            <w:vMerge w:val="restart"/>
            <w:tcBorders>
              <w:left w:val="single" w:sz="12" w:space="0" w:color="auto"/>
            </w:tcBorders>
            <w:tcPrChange w:id="1523" w:author="Zuzka" w:date="2018-11-16T10:43:00Z">
              <w:tcPr>
                <w:tcW w:w="632" w:type="dxa"/>
                <w:vMerge w:val="restart"/>
                <w:tcBorders>
                  <w:left w:val="single" w:sz="12" w:space="0" w:color="auto"/>
                </w:tcBorders>
              </w:tcPr>
            </w:tcPrChange>
          </w:tcPr>
          <w:p w14:paraId="48DA3079" w14:textId="77777777" w:rsidR="00B64E36" w:rsidRPr="00D80049" w:rsidRDefault="00B64E36" w:rsidP="007755BB">
            <w:pPr>
              <w:jc w:val="both"/>
            </w:pPr>
            <w:r>
              <w:t>4</w:t>
            </w:r>
          </w:p>
        </w:tc>
        <w:tc>
          <w:tcPr>
            <w:tcW w:w="693" w:type="dxa"/>
            <w:vMerge w:val="restart"/>
            <w:tcPrChange w:id="1524" w:author="Zuzka" w:date="2018-11-16T10:43:00Z">
              <w:tcPr>
                <w:tcW w:w="693" w:type="dxa"/>
                <w:vMerge w:val="restart"/>
              </w:tcPr>
            </w:tcPrChange>
          </w:tcPr>
          <w:p w14:paraId="7582802C" w14:textId="77777777" w:rsidR="00B64E36" w:rsidRPr="00D80049" w:rsidRDefault="00B64E36" w:rsidP="007755BB">
            <w:pPr>
              <w:jc w:val="both"/>
            </w:pPr>
            <w:r>
              <w:t>6</w:t>
            </w:r>
          </w:p>
        </w:tc>
        <w:tc>
          <w:tcPr>
            <w:tcW w:w="694" w:type="dxa"/>
            <w:vMerge w:val="restart"/>
            <w:tcPrChange w:id="1525" w:author="Zuzka" w:date="2018-11-16T10:43:00Z">
              <w:tcPr>
                <w:tcW w:w="694" w:type="dxa"/>
                <w:vMerge w:val="restart"/>
              </w:tcPr>
            </w:tcPrChange>
          </w:tcPr>
          <w:p w14:paraId="2A7C1F9B" w14:textId="77777777" w:rsidR="00B64E36" w:rsidRPr="00D80049" w:rsidRDefault="00B64E36" w:rsidP="007755BB">
            <w:pPr>
              <w:jc w:val="both"/>
            </w:pPr>
            <w:r w:rsidRPr="00D80049">
              <w:t>15</w:t>
            </w:r>
          </w:p>
        </w:tc>
      </w:tr>
      <w:tr w:rsidR="00B64E36" w14:paraId="1E3AC9B9" w14:textId="77777777" w:rsidTr="00903089">
        <w:trPr>
          <w:trHeight w:val="205"/>
          <w:trPrChange w:id="1526" w:author="Zuzka" w:date="2018-11-16T10:43:00Z">
            <w:trPr>
              <w:wBefore w:w="34" w:type="dxa"/>
              <w:wAfter w:w="30" w:type="dxa"/>
              <w:trHeight w:val="205"/>
            </w:trPr>
          </w:trPrChange>
        </w:trPr>
        <w:tc>
          <w:tcPr>
            <w:tcW w:w="3347" w:type="dxa"/>
            <w:gridSpan w:val="2"/>
            <w:tcPrChange w:id="1527" w:author="Zuzka" w:date="2018-11-16T10:43:00Z">
              <w:tcPr>
                <w:tcW w:w="3347" w:type="dxa"/>
                <w:gridSpan w:val="2"/>
              </w:tcPr>
            </w:tcPrChange>
          </w:tcPr>
          <w:p w14:paraId="702FAD7A" w14:textId="77777777" w:rsidR="00B64E36" w:rsidRDefault="00B64E36" w:rsidP="007755BB">
            <w:pPr>
              <w:jc w:val="both"/>
            </w:pPr>
          </w:p>
        </w:tc>
        <w:tc>
          <w:tcPr>
            <w:tcW w:w="2245" w:type="dxa"/>
            <w:gridSpan w:val="2"/>
            <w:tcPrChange w:id="1528" w:author="Zuzka" w:date="2018-11-16T10:43:00Z">
              <w:tcPr>
                <w:tcW w:w="2245" w:type="dxa"/>
                <w:gridSpan w:val="2"/>
              </w:tcPr>
            </w:tcPrChange>
          </w:tcPr>
          <w:p w14:paraId="701F0C8A" w14:textId="77777777" w:rsidR="00B64E36" w:rsidRDefault="00B64E36" w:rsidP="007755BB">
            <w:pPr>
              <w:jc w:val="both"/>
            </w:pPr>
          </w:p>
        </w:tc>
        <w:tc>
          <w:tcPr>
            <w:tcW w:w="2248" w:type="dxa"/>
            <w:gridSpan w:val="4"/>
            <w:tcBorders>
              <w:right w:val="single" w:sz="12" w:space="0" w:color="auto"/>
            </w:tcBorders>
            <w:tcPrChange w:id="1529" w:author="Zuzka" w:date="2018-11-16T10:43:00Z">
              <w:tcPr>
                <w:tcW w:w="2248" w:type="dxa"/>
                <w:gridSpan w:val="4"/>
                <w:tcBorders>
                  <w:right w:val="single" w:sz="12" w:space="0" w:color="auto"/>
                </w:tcBorders>
              </w:tcPr>
            </w:tcPrChange>
          </w:tcPr>
          <w:p w14:paraId="723107A3" w14:textId="77777777" w:rsidR="00B64E36" w:rsidRDefault="00B64E36" w:rsidP="007755BB">
            <w:pPr>
              <w:jc w:val="both"/>
            </w:pPr>
          </w:p>
        </w:tc>
        <w:tc>
          <w:tcPr>
            <w:tcW w:w="632" w:type="dxa"/>
            <w:vMerge/>
            <w:tcBorders>
              <w:left w:val="single" w:sz="12" w:space="0" w:color="auto"/>
            </w:tcBorders>
            <w:vAlign w:val="center"/>
            <w:tcPrChange w:id="1530" w:author="Zuzka" w:date="2018-11-16T10:43:00Z">
              <w:tcPr>
                <w:tcW w:w="632" w:type="dxa"/>
                <w:vMerge/>
                <w:tcBorders>
                  <w:left w:val="single" w:sz="12" w:space="0" w:color="auto"/>
                </w:tcBorders>
                <w:vAlign w:val="center"/>
              </w:tcPr>
            </w:tcPrChange>
          </w:tcPr>
          <w:p w14:paraId="5DFEDBA5" w14:textId="77777777" w:rsidR="00B64E36" w:rsidRDefault="00B64E36" w:rsidP="007755BB">
            <w:pPr>
              <w:rPr>
                <w:b/>
              </w:rPr>
            </w:pPr>
          </w:p>
        </w:tc>
        <w:tc>
          <w:tcPr>
            <w:tcW w:w="693" w:type="dxa"/>
            <w:vMerge/>
            <w:vAlign w:val="center"/>
            <w:tcPrChange w:id="1531" w:author="Zuzka" w:date="2018-11-16T10:43:00Z">
              <w:tcPr>
                <w:tcW w:w="693" w:type="dxa"/>
                <w:vMerge/>
                <w:vAlign w:val="center"/>
              </w:tcPr>
            </w:tcPrChange>
          </w:tcPr>
          <w:p w14:paraId="153D2448" w14:textId="77777777" w:rsidR="00B64E36" w:rsidRDefault="00B64E36" w:rsidP="007755BB">
            <w:pPr>
              <w:rPr>
                <w:b/>
              </w:rPr>
            </w:pPr>
          </w:p>
        </w:tc>
        <w:tc>
          <w:tcPr>
            <w:tcW w:w="694" w:type="dxa"/>
            <w:vMerge/>
            <w:vAlign w:val="center"/>
            <w:tcPrChange w:id="1532" w:author="Zuzka" w:date="2018-11-16T10:43:00Z">
              <w:tcPr>
                <w:tcW w:w="694" w:type="dxa"/>
                <w:vMerge/>
                <w:vAlign w:val="center"/>
              </w:tcPr>
            </w:tcPrChange>
          </w:tcPr>
          <w:p w14:paraId="65A5A1BD" w14:textId="77777777" w:rsidR="00B64E36" w:rsidRDefault="00B64E36" w:rsidP="007755BB">
            <w:pPr>
              <w:rPr>
                <w:b/>
              </w:rPr>
            </w:pPr>
          </w:p>
        </w:tc>
      </w:tr>
      <w:tr w:rsidR="00B64E36" w14:paraId="11CCFF5D" w14:textId="77777777" w:rsidTr="00903089">
        <w:trPr>
          <w:trPrChange w:id="1533" w:author="Zuzka" w:date="2018-11-16T10:43:00Z">
            <w:trPr>
              <w:wBefore w:w="34" w:type="dxa"/>
              <w:wAfter w:w="30" w:type="dxa"/>
            </w:trPr>
          </w:trPrChange>
        </w:trPr>
        <w:tc>
          <w:tcPr>
            <w:tcW w:w="9859" w:type="dxa"/>
            <w:gridSpan w:val="11"/>
            <w:shd w:val="clear" w:color="auto" w:fill="F7CAAC"/>
            <w:tcPrChange w:id="1534" w:author="Zuzka" w:date="2018-11-16T10:43:00Z">
              <w:tcPr>
                <w:tcW w:w="9859" w:type="dxa"/>
                <w:gridSpan w:val="11"/>
                <w:shd w:val="clear" w:color="auto" w:fill="F7CAAC"/>
              </w:tcPr>
            </w:tcPrChange>
          </w:tcPr>
          <w:p w14:paraId="50596D90"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1FD90E28" w14:textId="77777777" w:rsidTr="00903089">
        <w:trPr>
          <w:trHeight w:val="2347"/>
          <w:trPrChange w:id="1535" w:author="Zuzka" w:date="2018-11-16T10:43:00Z">
            <w:trPr>
              <w:wBefore w:w="34" w:type="dxa"/>
              <w:wAfter w:w="30" w:type="dxa"/>
              <w:trHeight w:val="2347"/>
            </w:trPr>
          </w:trPrChange>
        </w:trPr>
        <w:tc>
          <w:tcPr>
            <w:tcW w:w="9859" w:type="dxa"/>
            <w:gridSpan w:val="11"/>
            <w:tcPrChange w:id="1536" w:author="Zuzka" w:date="2018-11-16T10:43:00Z">
              <w:tcPr>
                <w:tcW w:w="9859" w:type="dxa"/>
                <w:gridSpan w:val="11"/>
              </w:tcPr>
            </w:tcPrChange>
          </w:tcPr>
          <w:p w14:paraId="006D424B" w14:textId="77777777" w:rsidR="00B64E36" w:rsidRPr="00385DE0" w:rsidRDefault="00B64E36" w:rsidP="007755BB">
            <w:pPr>
              <w:jc w:val="both"/>
            </w:pPr>
            <w:r w:rsidRPr="005D3FDE">
              <w:rPr>
                <w:b/>
              </w:rPr>
              <w:t>POKORNÝ, Pavel</w:t>
            </w:r>
            <w:r>
              <w:rPr>
                <w:b/>
              </w:rPr>
              <w:t xml:space="preserve"> </w:t>
            </w:r>
            <w:r w:rsidRPr="005D3FDE">
              <w:rPr>
                <w:b/>
              </w:rPr>
              <w:t>(95)</w:t>
            </w:r>
            <w:r>
              <w:rPr>
                <w:b/>
              </w:rPr>
              <w:t>,</w:t>
            </w:r>
            <w:r w:rsidRPr="00385DE0">
              <w:t xml:space="preserve"> </w:t>
            </w:r>
            <w:r>
              <w:t>DOČKALOVÁ Pavla</w:t>
            </w:r>
            <w:r w:rsidRPr="00385DE0">
              <w:t xml:space="preserve">. A 3D Visualization of Zlín in the Eighteen-nineties. In </w:t>
            </w:r>
            <w:r w:rsidRPr="00385DE0">
              <w:rPr>
                <w:i/>
              </w:rPr>
              <w:t>Advances in intelligent Systems and Computing, CSOC</w:t>
            </w:r>
            <w:r>
              <w:rPr>
                <w:i/>
              </w:rPr>
              <w:t xml:space="preserve"> </w:t>
            </w:r>
            <w:r w:rsidRPr="00385DE0">
              <w:rPr>
                <w:i/>
              </w:rPr>
              <w:t>2018</w:t>
            </w:r>
            <w:r w:rsidRPr="00385DE0">
              <w:t>, V</w:t>
            </w:r>
            <w:r>
              <w:t>ol.</w:t>
            </w:r>
            <w:r w:rsidRPr="00385DE0">
              <w:t xml:space="preserve"> 3 Book Series: Cybernetics and Algorithms in Intellligent Systems. Cham : Springer International Publishing AG, 2018, s. 223-232. ISSN 2194-5357. ISBN 978-3-319-91192-2. </w:t>
            </w:r>
          </w:p>
          <w:p w14:paraId="7A94F0DD" w14:textId="77777777" w:rsidR="00B64E36" w:rsidRPr="00385DE0" w:rsidRDefault="00B64E36" w:rsidP="007755BB">
            <w:pPr>
              <w:jc w:val="both"/>
            </w:pPr>
            <w:r w:rsidRPr="005D3FDE">
              <w:rPr>
                <w:b/>
              </w:rPr>
              <w:t>POKORNÝ, Pavel</w:t>
            </w:r>
            <w:r>
              <w:rPr>
                <w:b/>
              </w:rPr>
              <w:t xml:space="preserve"> </w:t>
            </w:r>
            <w:r w:rsidRPr="005D3FDE">
              <w:rPr>
                <w:b/>
              </w:rPr>
              <w:t>(95)</w:t>
            </w:r>
            <w:r>
              <w:t>,</w:t>
            </w:r>
            <w:r w:rsidRPr="00385DE0">
              <w:t xml:space="preserve"> </w:t>
            </w:r>
            <w:r>
              <w:t>STOKLÁSKA, Kamil</w:t>
            </w:r>
            <w:r w:rsidRPr="00385DE0">
              <w:t>. Chart Visualization of Large Data Amount. In S</w:t>
            </w:r>
            <w:r>
              <w:t>oftware</w:t>
            </w:r>
            <w:r w:rsidRPr="00385DE0">
              <w:t xml:space="preserve"> </w:t>
            </w:r>
            <w:r w:rsidRPr="00631D14">
              <w:rPr>
                <w:i/>
              </w:rPr>
              <w:t>Engineering Trends and Techniques in Intelligent Systems</w:t>
            </w:r>
            <w:r w:rsidRPr="00385DE0">
              <w:t>, CSOC</w:t>
            </w:r>
            <w:r>
              <w:t xml:space="preserve"> </w:t>
            </w:r>
            <w:r w:rsidRPr="00385DE0">
              <w:t>2017, V</w:t>
            </w:r>
            <w:r>
              <w:t>ol.</w:t>
            </w:r>
            <w:r w:rsidRPr="00385DE0">
              <w:t xml:space="preserve"> 3 Book Series: Advances in Intelligent Systems and Computing. Cham : Springer International Publishing AG, 2017, s. 460-468. ISSN 2194-5357. ISBN 978-3-319-57141-6.</w:t>
            </w:r>
          </w:p>
          <w:p w14:paraId="3EE94247" w14:textId="77777777" w:rsidR="00B64E36" w:rsidRPr="00385DE0" w:rsidRDefault="00B64E36" w:rsidP="007755BB">
            <w:pPr>
              <w:jc w:val="both"/>
            </w:pPr>
            <w:r w:rsidRPr="005D3FDE">
              <w:rPr>
                <w:b/>
              </w:rPr>
              <w:t>POKORNÝ, Pavel</w:t>
            </w:r>
            <w:r>
              <w:rPr>
                <w:b/>
              </w:rPr>
              <w:t xml:space="preserve"> (95), </w:t>
            </w:r>
            <w:r>
              <w:t>STOKLÁSKA, Kamil</w:t>
            </w:r>
            <w:r w:rsidRPr="00385DE0">
              <w:t xml:space="preserve">. Graphics Visualization of Specific Dashboards in Transport Technologies. In: </w:t>
            </w:r>
            <w:r w:rsidRPr="00CA3A1B">
              <w:rPr>
                <w:i/>
              </w:rPr>
              <w:t>Proceedings of the 3rd International Conference on Mathematics and Computers in Sciences and Industry</w:t>
            </w:r>
            <w:r>
              <w:t>,</w:t>
            </w:r>
            <w:r w:rsidRPr="00385DE0">
              <w:t xml:space="preserve"> MCSI 2016. Washington, DC : IEEE Computer Society Conference Publishing Services (CPS), 2016, s. 203-206. ISBN 978-1-5090-0972-5.</w:t>
            </w:r>
          </w:p>
          <w:p w14:paraId="15A063B4" w14:textId="77777777" w:rsidR="00B64E36" w:rsidRPr="00385DE0" w:rsidRDefault="00B64E36" w:rsidP="007755BB">
            <w:pPr>
              <w:jc w:val="both"/>
            </w:pPr>
            <w:r w:rsidRPr="005D3FDE">
              <w:rPr>
                <w:b/>
              </w:rPr>
              <w:t>POKORNÝ</w:t>
            </w:r>
            <w:r>
              <w:rPr>
                <w:b/>
              </w:rPr>
              <w:t>, Pavel (100</w:t>
            </w:r>
            <w:r w:rsidRPr="005D3FDE">
              <w:rPr>
                <w:b/>
              </w:rPr>
              <w:t>)</w:t>
            </w:r>
            <w:r w:rsidRPr="00385DE0">
              <w:t xml:space="preserve">. Using Chroma Subsampling in Lossy Compression. In: </w:t>
            </w:r>
            <w:r w:rsidRPr="00CA3A1B">
              <w:rPr>
                <w:i/>
              </w:rPr>
              <w:t>Mathematical Models and Computational Methods</w:t>
            </w:r>
            <w:r w:rsidRPr="00385DE0">
              <w:t xml:space="preserve"> (Proceedings of the International Conference on Applied Mathematics, Computational Science &amp; Engineering AMCSE 2015). Agios Nikolaos, Crete, Greece, 2015. s. 134-137. ISSN 2227-4588. ISBN 978-1-61804-350-4.</w:t>
            </w:r>
          </w:p>
          <w:p w14:paraId="451DB5ED" w14:textId="77777777" w:rsidR="00B64E36" w:rsidRDefault="00B64E36" w:rsidP="007755BB">
            <w:pPr>
              <w:jc w:val="both"/>
              <w:rPr>
                <w:b/>
              </w:rPr>
            </w:pPr>
            <w:r w:rsidRPr="005D3FDE">
              <w:rPr>
                <w:b/>
              </w:rPr>
              <w:t>POKORNÝ, Pavel(95)</w:t>
            </w:r>
            <w:r>
              <w:rPr>
                <w:b/>
              </w:rPr>
              <w:t>,</w:t>
            </w:r>
            <w:r>
              <w:t xml:space="preserve"> MACHT, Petr</w:t>
            </w:r>
            <w:r w:rsidRPr="00385DE0">
              <w:t>. A 3D Visualization of the Tomas Bata Regional Hospital Gronds</w:t>
            </w:r>
            <w:r>
              <w:t>. In:</w:t>
            </w:r>
            <w:r w:rsidRPr="00385DE0">
              <w:t xml:space="preserve"> </w:t>
            </w:r>
            <w:r w:rsidRPr="00CA3A1B">
              <w:rPr>
                <w:i/>
              </w:rPr>
              <w:t>Proceedings of the 18th Internetional Conference on Computers</w:t>
            </w:r>
            <w:r w:rsidRPr="00385DE0">
              <w:t>. Santorini Island, Greece : Wseas Press, 2014. s. 246-249. ISSN 1790-5109. ISBN 978-1-61804-236-1.</w:t>
            </w:r>
          </w:p>
        </w:tc>
      </w:tr>
      <w:tr w:rsidR="00B64E36" w14:paraId="6A985FCD" w14:textId="77777777" w:rsidTr="00903089">
        <w:trPr>
          <w:trHeight w:val="218"/>
          <w:trPrChange w:id="1537" w:author="Zuzka" w:date="2018-11-16T10:43:00Z">
            <w:trPr>
              <w:wBefore w:w="34" w:type="dxa"/>
              <w:wAfter w:w="30" w:type="dxa"/>
              <w:trHeight w:val="218"/>
            </w:trPr>
          </w:trPrChange>
        </w:trPr>
        <w:tc>
          <w:tcPr>
            <w:tcW w:w="9859" w:type="dxa"/>
            <w:gridSpan w:val="11"/>
            <w:shd w:val="clear" w:color="auto" w:fill="F7CAAC"/>
            <w:tcPrChange w:id="1538" w:author="Zuzka" w:date="2018-11-16T10:43:00Z">
              <w:tcPr>
                <w:tcW w:w="9859" w:type="dxa"/>
                <w:gridSpan w:val="11"/>
                <w:shd w:val="clear" w:color="auto" w:fill="F7CAAC"/>
              </w:tcPr>
            </w:tcPrChange>
          </w:tcPr>
          <w:p w14:paraId="6500CBD4" w14:textId="77777777" w:rsidR="00B64E36" w:rsidRDefault="00B64E36" w:rsidP="007755BB">
            <w:pPr>
              <w:rPr>
                <w:b/>
              </w:rPr>
            </w:pPr>
            <w:r>
              <w:rPr>
                <w:b/>
              </w:rPr>
              <w:t>Působení v zahraničí</w:t>
            </w:r>
          </w:p>
        </w:tc>
      </w:tr>
      <w:tr w:rsidR="00B64E36" w14:paraId="054CADFC" w14:textId="77777777" w:rsidTr="00903089">
        <w:trPr>
          <w:trHeight w:val="328"/>
          <w:trPrChange w:id="1539" w:author="Zuzka" w:date="2018-11-16T10:43:00Z">
            <w:trPr>
              <w:wBefore w:w="34" w:type="dxa"/>
              <w:wAfter w:w="30" w:type="dxa"/>
              <w:trHeight w:val="328"/>
            </w:trPr>
          </w:trPrChange>
        </w:trPr>
        <w:tc>
          <w:tcPr>
            <w:tcW w:w="9859" w:type="dxa"/>
            <w:gridSpan w:val="11"/>
            <w:tcPrChange w:id="1540" w:author="Zuzka" w:date="2018-11-16T10:43:00Z">
              <w:tcPr>
                <w:tcW w:w="9859" w:type="dxa"/>
                <w:gridSpan w:val="11"/>
              </w:tcPr>
            </w:tcPrChange>
          </w:tcPr>
          <w:p w14:paraId="72A028DD" w14:textId="77777777" w:rsidR="00B64E36" w:rsidRDefault="00B64E36" w:rsidP="007755BB">
            <w:pPr>
              <w:rPr>
                <w:b/>
              </w:rPr>
            </w:pPr>
          </w:p>
        </w:tc>
      </w:tr>
      <w:tr w:rsidR="00B64E36" w14:paraId="441EDCBE" w14:textId="77777777" w:rsidTr="00903089">
        <w:trPr>
          <w:cantSplit/>
          <w:trHeight w:val="470"/>
          <w:trPrChange w:id="1541" w:author="Zuzka" w:date="2018-11-16T10:43:00Z">
            <w:trPr>
              <w:wBefore w:w="34" w:type="dxa"/>
              <w:wAfter w:w="30" w:type="dxa"/>
              <w:cantSplit/>
              <w:trHeight w:val="470"/>
            </w:trPr>
          </w:trPrChange>
        </w:trPr>
        <w:tc>
          <w:tcPr>
            <w:tcW w:w="2518" w:type="dxa"/>
            <w:shd w:val="clear" w:color="auto" w:fill="F7CAAC"/>
            <w:tcPrChange w:id="1542" w:author="Zuzka" w:date="2018-11-16T10:43:00Z">
              <w:tcPr>
                <w:tcW w:w="2518" w:type="dxa"/>
                <w:shd w:val="clear" w:color="auto" w:fill="F7CAAC"/>
              </w:tcPr>
            </w:tcPrChange>
          </w:tcPr>
          <w:p w14:paraId="69BB4E39" w14:textId="77777777" w:rsidR="00B64E36" w:rsidRDefault="00B64E36" w:rsidP="007755BB">
            <w:pPr>
              <w:jc w:val="both"/>
              <w:rPr>
                <w:b/>
              </w:rPr>
            </w:pPr>
            <w:r>
              <w:rPr>
                <w:b/>
              </w:rPr>
              <w:t xml:space="preserve">Podpis </w:t>
            </w:r>
          </w:p>
        </w:tc>
        <w:tc>
          <w:tcPr>
            <w:tcW w:w="4536" w:type="dxa"/>
            <w:gridSpan w:val="5"/>
            <w:tcPrChange w:id="1543" w:author="Zuzka" w:date="2018-11-16T10:43:00Z">
              <w:tcPr>
                <w:tcW w:w="4536" w:type="dxa"/>
                <w:gridSpan w:val="5"/>
              </w:tcPr>
            </w:tcPrChange>
          </w:tcPr>
          <w:p w14:paraId="51B4CAF4" w14:textId="77777777" w:rsidR="00B64E36" w:rsidRDefault="00B64E36" w:rsidP="007755BB">
            <w:pPr>
              <w:jc w:val="both"/>
            </w:pPr>
          </w:p>
        </w:tc>
        <w:tc>
          <w:tcPr>
            <w:tcW w:w="786" w:type="dxa"/>
            <w:gridSpan w:val="2"/>
            <w:shd w:val="clear" w:color="auto" w:fill="F7CAAC"/>
            <w:tcPrChange w:id="1544" w:author="Zuzka" w:date="2018-11-16T10:43:00Z">
              <w:tcPr>
                <w:tcW w:w="786" w:type="dxa"/>
                <w:gridSpan w:val="2"/>
                <w:shd w:val="clear" w:color="auto" w:fill="F7CAAC"/>
              </w:tcPr>
            </w:tcPrChange>
          </w:tcPr>
          <w:p w14:paraId="1FDAE236" w14:textId="77777777" w:rsidR="00B64E36" w:rsidRDefault="00B64E36" w:rsidP="007755BB">
            <w:pPr>
              <w:jc w:val="both"/>
            </w:pPr>
            <w:r>
              <w:rPr>
                <w:b/>
              </w:rPr>
              <w:t>datum</w:t>
            </w:r>
          </w:p>
        </w:tc>
        <w:tc>
          <w:tcPr>
            <w:tcW w:w="2019" w:type="dxa"/>
            <w:gridSpan w:val="3"/>
            <w:tcPrChange w:id="1545" w:author="Zuzka" w:date="2018-11-16T10:43:00Z">
              <w:tcPr>
                <w:tcW w:w="2019" w:type="dxa"/>
                <w:gridSpan w:val="3"/>
              </w:tcPr>
            </w:tcPrChange>
          </w:tcPr>
          <w:p w14:paraId="2B24F6DA" w14:textId="01E7D339" w:rsidR="00B64E36" w:rsidRDefault="00903089" w:rsidP="007755BB">
            <w:pPr>
              <w:jc w:val="both"/>
            </w:pPr>
            <w:ins w:id="1546" w:author="Zuzka" w:date="2018-11-16T10:43:00Z">
              <w:r>
                <w:t>16</w:t>
              </w:r>
            </w:ins>
            <w:del w:id="1547" w:author="Zuzka" w:date="2018-11-16T10:43:00Z">
              <w:r w:rsidR="00B64E36" w:rsidDel="00903089">
                <w:delText>28</w:delText>
              </w:r>
            </w:del>
            <w:r w:rsidR="00B64E36">
              <w:t xml:space="preserve">. </w:t>
            </w:r>
            <w:ins w:id="1548" w:author="Zuzka" w:date="2018-11-16T10:43:00Z">
              <w:r>
                <w:t>11</w:t>
              </w:r>
            </w:ins>
            <w:del w:id="1549" w:author="Zuzka" w:date="2018-11-16T10:43:00Z">
              <w:r w:rsidR="00B64E36" w:rsidDel="00903089">
                <w:delText>8</w:delText>
              </w:r>
            </w:del>
            <w:r w:rsidR="00B64E36">
              <w:t>. 2018</w:t>
            </w:r>
          </w:p>
        </w:tc>
      </w:tr>
      <w:tr w:rsidR="00B64E36" w14:paraId="014EB521" w14:textId="77777777" w:rsidTr="00903089">
        <w:trPr>
          <w:trPrChange w:id="1550" w:author="Zuzka" w:date="2018-11-16T10:43:00Z">
            <w:trPr>
              <w:wBefore w:w="34" w:type="dxa"/>
              <w:wAfter w:w="30" w:type="dxa"/>
            </w:trPr>
          </w:trPrChange>
        </w:trPr>
        <w:tc>
          <w:tcPr>
            <w:tcW w:w="9859" w:type="dxa"/>
            <w:gridSpan w:val="11"/>
            <w:tcBorders>
              <w:bottom w:val="double" w:sz="4" w:space="0" w:color="auto"/>
            </w:tcBorders>
            <w:shd w:val="clear" w:color="auto" w:fill="BDD6EE"/>
            <w:tcPrChange w:id="1551" w:author="Zuzka" w:date="2018-11-16T10:43:00Z">
              <w:tcPr>
                <w:tcW w:w="9859" w:type="dxa"/>
                <w:gridSpan w:val="11"/>
                <w:tcBorders>
                  <w:bottom w:val="double" w:sz="4" w:space="0" w:color="auto"/>
                </w:tcBorders>
                <w:shd w:val="clear" w:color="auto" w:fill="BDD6EE"/>
              </w:tcPr>
            </w:tcPrChange>
          </w:tcPr>
          <w:p w14:paraId="6F072CCD" w14:textId="3A57EADF" w:rsidR="00B64E36" w:rsidRDefault="00B64E36" w:rsidP="007755BB">
            <w:pPr>
              <w:tabs>
                <w:tab w:val="right" w:pos="948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6285418C" w14:textId="77777777" w:rsidTr="00903089">
        <w:trPr>
          <w:trPrChange w:id="1552" w:author="Zuzka" w:date="2018-11-16T10:43:00Z">
            <w:trPr>
              <w:wBefore w:w="34" w:type="dxa"/>
              <w:wAfter w:w="30" w:type="dxa"/>
            </w:trPr>
          </w:trPrChange>
        </w:trPr>
        <w:tc>
          <w:tcPr>
            <w:tcW w:w="2518" w:type="dxa"/>
            <w:tcBorders>
              <w:top w:val="double" w:sz="4" w:space="0" w:color="auto"/>
            </w:tcBorders>
            <w:shd w:val="clear" w:color="auto" w:fill="F7CAAC"/>
            <w:tcPrChange w:id="1553" w:author="Zuzka" w:date="2018-11-16T10:43:00Z">
              <w:tcPr>
                <w:tcW w:w="2518" w:type="dxa"/>
                <w:tcBorders>
                  <w:top w:val="double" w:sz="4" w:space="0" w:color="auto"/>
                </w:tcBorders>
                <w:shd w:val="clear" w:color="auto" w:fill="F7CAAC"/>
              </w:tcPr>
            </w:tcPrChange>
          </w:tcPr>
          <w:p w14:paraId="438761D2" w14:textId="77777777" w:rsidR="00B64E36" w:rsidRDefault="00B64E36" w:rsidP="007755BB">
            <w:pPr>
              <w:jc w:val="both"/>
              <w:rPr>
                <w:b/>
              </w:rPr>
            </w:pPr>
            <w:r>
              <w:rPr>
                <w:b/>
              </w:rPr>
              <w:t>Vysoká škola</w:t>
            </w:r>
          </w:p>
        </w:tc>
        <w:tc>
          <w:tcPr>
            <w:tcW w:w="7341" w:type="dxa"/>
            <w:gridSpan w:val="10"/>
            <w:tcPrChange w:id="1554" w:author="Zuzka" w:date="2018-11-16T10:43:00Z">
              <w:tcPr>
                <w:tcW w:w="7341" w:type="dxa"/>
                <w:gridSpan w:val="10"/>
              </w:tcPr>
            </w:tcPrChange>
          </w:tcPr>
          <w:p w14:paraId="3BC07CEC" w14:textId="77777777" w:rsidR="00B64E36" w:rsidRDefault="00B64E36" w:rsidP="007755BB">
            <w:pPr>
              <w:jc w:val="both"/>
            </w:pPr>
            <w:r>
              <w:t>Univerzita Tomáše Bati ve Zlíně</w:t>
            </w:r>
          </w:p>
        </w:tc>
      </w:tr>
      <w:tr w:rsidR="00B64E36" w14:paraId="1CAEF000" w14:textId="77777777" w:rsidTr="00903089">
        <w:trPr>
          <w:trPrChange w:id="1555" w:author="Zuzka" w:date="2018-11-16T10:43:00Z">
            <w:trPr>
              <w:wBefore w:w="34" w:type="dxa"/>
              <w:wAfter w:w="30" w:type="dxa"/>
            </w:trPr>
          </w:trPrChange>
        </w:trPr>
        <w:tc>
          <w:tcPr>
            <w:tcW w:w="2518" w:type="dxa"/>
            <w:shd w:val="clear" w:color="auto" w:fill="F7CAAC"/>
            <w:tcPrChange w:id="1556" w:author="Zuzka" w:date="2018-11-16T10:43:00Z">
              <w:tcPr>
                <w:tcW w:w="2518" w:type="dxa"/>
                <w:shd w:val="clear" w:color="auto" w:fill="F7CAAC"/>
              </w:tcPr>
            </w:tcPrChange>
          </w:tcPr>
          <w:p w14:paraId="2D309391" w14:textId="77777777" w:rsidR="00B64E36" w:rsidRDefault="00B64E36" w:rsidP="007755BB">
            <w:pPr>
              <w:jc w:val="both"/>
              <w:rPr>
                <w:b/>
              </w:rPr>
            </w:pPr>
            <w:r>
              <w:rPr>
                <w:b/>
              </w:rPr>
              <w:t>Součást vysoké školy</w:t>
            </w:r>
          </w:p>
        </w:tc>
        <w:tc>
          <w:tcPr>
            <w:tcW w:w="7341" w:type="dxa"/>
            <w:gridSpan w:val="10"/>
            <w:tcPrChange w:id="1557" w:author="Zuzka" w:date="2018-11-16T10:43:00Z">
              <w:tcPr>
                <w:tcW w:w="7341" w:type="dxa"/>
                <w:gridSpan w:val="10"/>
              </w:tcPr>
            </w:tcPrChange>
          </w:tcPr>
          <w:p w14:paraId="3B99F73F" w14:textId="77777777" w:rsidR="00B64E36" w:rsidRDefault="00B64E36" w:rsidP="007755BB">
            <w:pPr>
              <w:jc w:val="both"/>
            </w:pPr>
            <w:r>
              <w:t>Fakulta aplikované informatiky</w:t>
            </w:r>
          </w:p>
        </w:tc>
      </w:tr>
      <w:tr w:rsidR="00B64E36" w14:paraId="55ECCD81" w14:textId="77777777" w:rsidTr="00903089">
        <w:trPr>
          <w:trPrChange w:id="1558" w:author="Zuzka" w:date="2018-11-16T10:43:00Z">
            <w:trPr>
              <w:wBefore w:w="34" w:type="dxa"/>
              <w:wAfter w:w="30" w:type="dxa"/>
            </w:trPr>
          </w:trPrChange>
        </w:trPr>
        <w:tc>
          <w:tcPr>
            <w:tcW w:w="2518" w:type="dxa"/>
            <w:shd w:val="clear" w:color="auto" w:fill="F7CAAC"/>
            <w:tcPrChange w:id="1559" w:author="Zuzka" w:date="2018-11-16T10:43:00Z">
              <w:tcPr>
                <w:tcW w:w="2518" w:type="dxa"/>
                <w:shd w:val="clear" w:color="auto" w:fill="F7CAAC"/>
              </w:tcPr>
            </w:tcPrChange>
          </w:tcPr>
          <w:p w14:paraId="7E39E7BE" w14:textId="77777777" w:rsidR="00B64E36" w:rsidRDefault="00B64E36" w:rsidP="007755BB">
            <w:pPr>
              <w:jc w:val="both"/>
              <w:rPr>
                <w:b/>
              </w:rPr>
            </w:pPr>
            <w:r>
              <w:rPr>
                <w:b/>
              </w:rPr>
              <w:t>Název studijního programu</w:t>
            </w:r>
          </w:p>
        </w:tc>
        <w:tc>
          <w:tcPr>
            <w:tcW w:w="7341" w:type="dxa"/>
            <w:gridSpan w:val="10"/>
            <w:tcPrChange w:id="1560" w:author="Zuzka" w:date="2018-11-16T10:43:00Z">
              <w:tcPr>
                <w:tcW w:w="7341" w:type="dxa"/>
                <w:gridSpan w:val="10"/>
              </w:tcPr>
            </w:tcPrChange>
          </w:tcPr>
          <w:p w14:paraId="0E7C69A0" w14:textId="77777777" w:rsidR="00B64E36" w:rsidRDefault="00B64E36" w:rsidP="007755BB">
            <w:pPr>
              <w:jc w:val="both"/>
            </w:pPr>
            <w:r>
              <w:t>Softwarové inženýrství</w:t>
            </w:r>
          </w:p>
        </w:tc>
      </w:tr>
      <w:tr w:rsidR="00B64E36" w14:paraId="460F89C6" w14:textId="77777777" w:rsidTr="00903089">
        <w:trPr>
          <w:trPrChange w:id="1561" w:author="Zuzka" w:date="2018-11-16T10:43:00Z">
            <w:trPr>
              <w:wBefore w:w="34" w:type="dxa"/>
              <w:wAfter w:w="30" w:type="dxa"/>
            </w:trPr>
          </w:trPrChange>
        </w:trPr>
        <w:tc>
          <w:tcPr>
            <w:tcW w:w="2518" w:type="dxa"/>
            <w:shd w:val="clear" w:color="auto" w:fill="F7CAAC"/>
            <w:tcPrChange w:id="1562" w:author="Zuzka" w:date="2018-11-16T10:43:00Z">
              <w:tcPr>
                <w:tcW w:w="2518" w:type="dxa"/>
                <w:shd w:val="clear" w:color="auto" w:fill="F7CAAC"/>
              </w:tcPr>
            </w:tcPrChange>
          </w:tcPr>
          <w:p w14:paraId="7894B868" w14:textId="77777777" w:rsidR="00B64E36" w:rsidRDefault="00B64E36" w:rsidP="007755BB">
            <w:pPr>
              <w:jc w:val="both"/>
              <w:rPr>
                <w:b/>
              </w:rPr>
            </w:pPr>
            <w:r>
              <w:rPr>
                <w:b/>
              </w:rPr>
              <w:t>Jméno a příjmení</w:t>
            </w:r>
          </w:p>
        </w:tc>
        <w:tc>
          <w:tcPr>
            <w:tcW w:w="4536" w:type="dxa"/>
            <w:gridSpan w:val="5"/>
            <w:tcPrChange w:id="1563" w:author="Zuzka" w:date="2018-11-16T10:43:00Z">
              <w:tcPr>
                <w:tcW w:w="4536" w:type="dxa"/>
                <w:gridSpan w:val="5"/>
              </w:tcPr>
            </w:tcPrChange>
          </w:tcPr>
          <w:p w14:paraId="7C737938" w14:textId="77777777" w:rsidR="00B64E36" w:rsidRDefault="00B64E36" w:rsidP="007755BB">
            <w:pPr>
              <w:jc w:val="both"/>
            </w:pPr>
            <w:r>
              <w:t xml:space="preserve">Zdenka </w:t>
            </w:r>
            <w:bookmarkStart w:id="1564" w:name="aProkopova"/>
            <w:r>
              <w:t>Prokopová</w:t>
            </w:r>
            <w:bookmarkEnd w:id="1564"/>
          </w:p>
        </w:tc>
        <w:tc>
          <w:tcPr>
            <w:tcW w:w="709" w:type="dxa"/>
            <w:shd w:val="clear" w:color="auto" w:fill="F7CAAC"/>
            <w:tcPrChange w:id="1565" w:author="Zuzka" w:date="2018-11-16T10:43:00Z">
              <w:tcPr>
                <w:tcW w:w="709" w:type="dxa"/>
                <w:shd w:val="clear" w:color="auto" w:fill="F7CAAC"/>
              </w:tcPr>
            </w:tcPrChange>
          </w:tcPr>
          <w:p w14:paraId="74FE5AE4" w14:textId="77777777" w:rsidR="00B64E36" w:rsidRDefault="00B64E36" w:rsidP="007755BB">
            <w:pPr>
              <w:jc w:val="both"/>
              <w:rPr>
                <w:b/>
              </w:rPr>
            </w:pPr>
            <w:r>
              <w:rPr>
                <w:b/>
              </w:rPr>
              <w:t>Tituly</w:t>
            </w:r>
          </w:p>
        </w:tc>
        <w:tc>
          <w:tcPr>
            <w:tcW w:w="2096" w:type="dxa"/>
            <w:gridSpan w:val="4"/>
            <w:tcPrChange w:id="1566" w:author="Zuzka" w:date="2018-11-16T10:43:00Z">
              <w:tcPr>
                <w:tcW w:w="2096" w:type="dxa"/>
                <w:gridSpan w:val="4"/>
              </w:tcPr>
            </w:tcPrChange>
          </w:tcPr>
          <w:p w14:paraId="5CF1DF47" w14:textId="77777777" w:rsidR="00B64E36" w:rsidRDefault="00B64E36" w:rsidP="007755BB">
            <w:pPr>
              <w:jc w:val="both"/>
            </w:pPr>
            <w:r>
              <w:t>doc. Ing. CSc.</w:t>
            </w:r>
          </w:p>
        </w:tc>
      </w:tr>
      <w:tr w:rsidR="00B64E36" w14:paraId="4AAE3A9D" w14:textId="77777777" w:rsidTr="00903089">
        <w:trPr>
          <w:trPrChange w:id="1567" w:author="Zuzka" w:date="2018-11-16T10:43:00Z">
            <w:trPr>
              <w:wBefore w:w="34" w:type="dxa"/>
              <w:wAfter w:w="30" w:type="dxa"/>
            </w:trPr>
          </w:trPrChange>
        </w:trPr>
        <w:tc>
          <w:tcPr>
            <w:tcW w:w="2518" w:type="dxa"/>
            <w:shd w:val="clear" w:color="auto" w:fill="F7CAAC"/>
            <w:tcPrChange w:id="1568" w:author="Zuzka" w:date="2018-11-16T10:43:00Z">
              <w:tcPr>
                <w:tcW w:w="2518" w:type="dxa"/>
                <w:shd w:val="clear" w:color="auto" w:fill="F7CAAC"/>
              </w:tcPr>
            </w:tcPrChange>
          </w:tcPr>
          <w:p w14:paraId="5D2548BF" w14:textId="77777777" w:rsidR="00B64E36" w:rsidRDefault="00B64E36" w:rsidP="007755BB">
            <w:pPr>
              <w:jc w:val="both"/>
              <w:rPr>
                <w:b/>
              </w:rPr>
            </w:pPr>
            <w:r>
              <w:rPr>
                <w:b/>
              </w:rPr>
              <w:t>Rok narození</w:t>
            </w:r>
          </w:p>
        </w:tc>
        <w:tc>
          <w:tcPr>
            <w:tcW w:w="829" w:type="dxa"/>
            <w:tcPrChange w:id="1569" w:author="Zuzka" w:date="2018-11-16T10:43:00Z">
              <w:tcPr>
                <w:tcW w:w="829" w:type="dxa"/>
              </w:tcPr>
            </w:tcPrChange>
          </w:tcPr>
          <w:p w14:paraId="7A649CBA" w14:textId="77777777" w:rsidR="00B64E36" w:rsidRDefault="00B64E36" w:rsidP="007755BB">
            <w:pPr>
              <w:jc w:val="both"/>
            </w:pPr>
            <w:r>
              <w:t>1965</w:t>
            </w:r>
          </w:p>
        </w:tc>
        <w:tc>
          <w:tcPr>
            <w:tcW w:w="1721" w:type="dxa"/>
            <w:shd w:val="clear" w:color="auto" w:fill="F7CAAC"/>
            <w:tcPrChange w:id="1570" w:author="Zuzka" w:date="2018-11-16T10:43:00Z">
              <w:tcPr>
                <w:tcW w:w="1721" w:type="dxa"/>
                <w:shd w:val="clear" w:color="auto" w:fill="F7CAAC"/>
              </w:tcPr>
            </w:tcPrChange>
          </w:tcPr>
          <w:p w14:paraId="00DD8782" w14:textId="77777777" w:rsidR="00B64E36" w:rsidRDefault="00B64E36" w:rsidP="007755BB">
            <w:pPr>
              <w:jc w:val="both"/>
              <w:rPr>
                <w:b/>
              </w:rPr>
            </w:pPr>
            <w:r>
              <w:rPr>
                <w:b/>
              </w:rPr>
              <w:t>typ vztahu k VŠ</w:t>
            </w:r>
          </w:p>
        </w:tc>
        <w:tc>
          <w:tcPr>
            <w:tcW w:w="992" w:type="dxa"/>
            <w:gridSpan w:val="2"/>
            <w:tcPrChange w:id="1571" w:author="Zuzka" w:date="2018-11-16T10:43:00Z">
              <w:tcPr>
                <w:tcW w:w="992" w:type="dxa"/>
                <w:gridSpan w:val="2"/>
              </w:tcPr>
            </w:tcPrChange>
          </w:tcPr>
          <w:p w14:paraId="4DA4241F" w14:textId="77777777" w:rsidR="00B64E36" w:rsidRDefault="00B64E36" w:rsidP="007755BB">
            <w:pPr>
              <w:jc w:val="both"/>
            </w:pPr>
            <w:r>
              <w:t>pp.</w:t>
            </w:r>
          </w:p>
        </w:tc>
        <w:tc>
          <w:tcPr>
            <w:tcW w:w="994" w:type="dxa"/>
            <w:shd w:val="clear" w:color="auto" w:fill="F7CAAC"/>
            <w:tcPrChange w:id="1572" w:author="Zuzka" w:date="2018-11-16T10:43:00Z">
              <w:tcPr>
                <w:tcW w:w="994" w:type="dxa"/>
                <w:shd w:val="clear" w:color="auto" w:fill="F7CAAC"/>
              </w:tcPr>
            </w:tcPrChange>
          </w:tcPr>
          <w:p w14:paraId="2D0AA550" w14:textId="77777777" w:rsidR="00B64E36" w:rsidRDefault="00B64E36" w:rsidP="007755BB">
            <w:pPr>
              <w:jc w:val="both"/>
              <w:rPr>
                <w:b/>
              </w:rPr>
            </w:pPr>
            <w:r>
              <w:rPr>
                <w:b/>
              </w:rPr>
              <w:t>rozsah</w:t>
            </w:r>
          </w:p>
        </w:tc>
        <w:tc>
          <w:tcPr>
            <w:tcW w:w="709" w:type="dxa"/>
            <w:tcPrChange w:id="1573" w:author="Zuzka" w:date="2018-11-16T10:43:00Z">
              <w:tcPr>
                <w:tcW w:w="709" w:type="dxa"/>
              </w:tcPr>
            </w:tcPrChange>
          </w:tcPr>
          <w:p w14:paraId="0C74AA29" w14:textId="77777777" w:rsidR="00B64E36" w:rsidRDefault="00B64E36" w:rsidP="007755BB">
            <w:pPr>
              <w:jc w:val="both"/>
            </w:pPr>
            <w:r>
              <w:t>40</w:t>
            </w:r>
          </w:p>
        </w:tc>
        <w:tc>
          <w:tcPr>
            <w:tcW w:w="709" w:type="dxa"/>
            <w:gridSpan w:val="2"/>
            <w:shd w:val="clear" w:color="auto" w:fill="F7CAAC"/>
            <w:tcPrChange w:id="1574" w:author="Zuzka" w:date="2018-11-16T10:43:00Z">
              <w:tcPr>
                <w:tcW w:w="709" w:type="dxa"/>
                <w:gridSpan w:val="2"/>
                <w:shd w:val="clear" w:color="auto" w:fill="F7CAAC"/>
              </w:tcPr>
            </w:tcPrChange>
          </w:tcPr>
          <w:p w14:paraId="72B08DEE" w14:textId="77777777" w:rsidR="00B64E36" w:rsidRDefault="00B64E36" w:rsidP="007755BB">
            <w:pPr>
              <w:jc w:val="both"/>
              <w:rPr>
                <w:b/>
              </w:rPr>
            </w:pPr>
            <w:r>
              <w:rPr>
                <w:b/>
              </w:rPr>
              <w:t>do kdy</w:t>
            </w:r>
          </w:p>
        </w:tc>
        <w:tc>
          <w:tcPr>
            <w:tcW w:w="1387" w:type="dxa"/>
            <w:gridSpan w:val="2"/>
            <w:tcPrChange w:id="1575" w:author="Zuzka" w:date="2018-11-16T10:43:00Z">
              <w:tcPr>
                <w:tcW w:w="1387" w:type="dxa"/>
                <w:gridSpan w:val="2"/>
              </w:tcPr>
            </w:tcPrChange>
          </w:tcPr>
          <w:p w14:paraId="7A41D5A6" w14:textId="77777777" w:rsidR="00B64E36" w:rsidRDefault="00B64E36" w:rsidP="007755BB">
            <w:pPr>
              <w:jc w:val="both"/>
            </w:pPr>
            <w:r>
              <w:t>N</w:t>
            </w:r>
          </w:p>
        </w:tc>
      </w:tr>
      <w:tr w:rsidR="00B64E36" w14:paraId="54E8262C" w14:textId="77777777" w:rsidTr="00903089">
        <w:trPr>
          <w:trPrChange w:id="1576" w:author="Zuzka" w:date="2018-11-16T10:43:00Z">
            <w:trPr>
              <w:wBefore w:w="34" w:type="dxa"/>
              <w:wAfter w:w="30" w:type="dxa"/>
            </w:trPr>
          </w:trPrChange>
        </w:trPr>
        <w:tc>
          <w:tcPr>
            <w:tcW w:w="5068" w:type="dxa"/>
            <w:gridSpan w:val="3"/>
            <w:shd w:val="clear" w:color="auto" w:fill="F7CAAC"/>
            <w:tcPrChange w:id="1577" w:author="Zuzka" w:date="2018-11-16T10:43:00Z">
              <w:tcPr>
                <w:tcW w:w="5068" w:type="dxa"/>
                <w:gridSpan w:val="3"/>
                <w:shd w:val="clear" w:color="auto" w:fill="F7CAAC"/>
              </w:tcPr>
            </w:tcPrChange>
          </w:tcPr>
          <w:p w14:paraId="190B75E0" w14:textId="77777777" w:rsidR="00B64E36" w:rsidRDefault="00B64E36" w:rsidP="007755BB">
            <w:pPr>
              <w:jc w:val="both"/>
              <w:rPr>
                <w:b/>
              </w:rPr>
            </w:pPr>
            <w:r>
              <w:rPr>
                <w:b/>
              </w:rPr>
              <w:t>Typ vztahu na součásti VŠ, která uskutečňuje st. program</w:t>
            </w:r>
          </w:p>
        </w:tc>
        <w:tc>
          <w:tcPr>
            <w:tcW w:w="992" w:type="dxa"/>
            <w:gridSpan w:val="2"/>
            <w:tcPrChange w:id="1578" w:author="Zuzka" w:date="2018-11-16T10:43:00Z">
              <w:tcPr>
                <w:tcW w:w="992" w:type="dxa"/>
                <w:gridSpan w:val="2"/>
              </w:tcPr>
            </w:tcPrChange>
          </w:tcPr>
          <w:p w14:paraId="67B5C7DF" w14:textId="77777777" w:rsidR="00B64E36" w:rsidRDefault="00B64E36" w:rsidP="007755BB">
            <w:pPr>
              <w:jc w:val="both"/>
            </w:pPr>
            <w:del w:id="1579" w:author="Zuzka" w:date="2018-11-12T22:44:00Z">
              <w:r w:rsidDel="00901E07">
                <w:delText>pp.</w:delText>
              </w:r>
            </w:del>
          </w:p>
        </w:tc>
        <w:tc>
          <w:tcPr>
            <w:tcW w:w="994" w:type="dxa"/>
            <w:shd w:val="clear" w:color="auto" w:fill="F7CAAC"/>
            <w:tcPrChange w:id="1580" w:author="Zuzka" w:date="2018-11-16T10:43:00Z">
              <w:tcPr>
                <w:tcW w:w="994" w:type="dxa"/>
                <w:shd w:val="clear" w:color="auto" w:fill="F7CAAC"/>
              </w:tcPr>
            </w:tcPrChange>
          </w:tcPr>
          <w:p w14:paraId="43C1AA60" w14:textId="77777777" w:rsidR="00B64E36" w:rsidRDefault="00B64E36" w:rsidP="007755BB">
            <w:pPr>
              <w:jc w:val="both"/>
              <w:rPr>
                <w:b/>
              </w:rPr>
            </w:pPr>
            <w:r>
              <w:rPr>
                <w:b/>
              </w:rPr>
              <w:t>rozsah</w:t>
            </w:r>
          </w:p>
        </w:tc>
        <w:tc>
          <w:tcPr>
            <w:tcW w:w="709" w:type="dxa"/>
            <w:tcPrChange w:id="1581" w:author="Zuzka" w:date="2018-11-16T10:43:00Z">
              <w:tcPr>
                <w:tcW w:w="709" w:type="dxa"/>
              </w:tcPr>
            </w:tcPrChange>
          </w:tcPr>
          <w:p w14:paraId="77B20215" w14:textId="77777777" w:rsidR="00B64E36" w:rsidRDefault="00B64E36" w:rsidP="007755BB">
            <w:pPr>
              <w:jc w:val="both"/>
            </w:pPr>
            <w:del w:id="1582" w:author="Zuzka" w:date="2018-11-12T22:44:00Z">
              <w:r w:rsidDel="00901E07">
                <w:delText>40</w:delText>
              </w:r>
            </w:del>
          </w:p>
        </w:tc>
        <w:tc>
          <w:tcPr>
            <w:tcW w:w="709" w:type="dxa"/>
            <w:gridSpan w:val="2"/>
            <w:shd w:val="clear" w:color="auto" w:fill="F7CAAC"/>
            <w:tcPrChange w:id="1583" w:author="Zuzka" w:date="2018-11-16T10:43:00Z">
              <w:tcPr>
                <w:tcW w:w="709" w:type="dxa"/>
                <w:gridSpan w:val="2"/>
                <w:shd w:val="clear" w:color="auto" w:fill="F7CAAC"/>
              </w:tcPr>
            </w:tcPrChange>
          </w:tcPr>
          <w:p w14:paraId="0306DE56" w14:textId="77777777" w:rsidR="00B64E36" w:rsidRDefault="00B64E36" w:rsidP="007755BB">
            <w:pPr>
              <w:jc w:val="both"/>
              <w:rPr>
                <w:b/>
              </w:rPr>
            </w:pPr>
            <w:r>
              <w:rPr>
                <w:b/>
              </w:rPr>
              <w:t>do kdy</w:t>
            </w:r>
          </w:p>
        </w:tc>
        <w:tc>
          <w:tcPr>
            <w:tcW w:w="1387" w:type="dxa"/>
            <w:gridSpan w:val="2"/>
            <w:tcPrChange w:id="1584" w:author="Zuzka" w:date="2018-11-16T10:43:00Z">
              <w:tcPr>
                <w:tcW w:w="1387" w:type="dxa"/>
                <w:gridSpan w:val="2"/>
              </w:tcPr>
            </w:tcPrChange>
          </w:tcPr>
          <w:p w14:paraId="398C42B7" w14:textId="77777777" w:rsidR="00B64E36" w:rsidRDefault="00B64E36" w:rsidP="007755BB">
            <w:pPr>
              <w:jc w:val="both"/>
            </w:pPr>
            <w:del w:id="1585" w:author="Zuzka" w:date="2018-11-12T22:44:00Z">
              <w:r w:rsidDel="00901E07">
                <w:delText>N</w:delText>
              </w:r>
            </w:del>
          </w:p>
        </w:tc>
      </w:tr>
      <w:tr w:rsidR="00B64E36" w14:paraId="3250621D" w14:textId="77777777" w:rsidTr="00903089">
        <w:trPr>
          <w:trPrChange w:id="1586" w:author="Zuzka" w:date="2018-11-16T10:43:00Z">
            <w:trPr>
              <w:wBefore w:w="34" w:type="dxa"/>
              <w:wAfter w:w="30" w:type="dxa"/>
            </w:trPr>
          </w:trPrChange>
        </w:trPr>
        <w:tc>
          <w:tcPr>
            <w:tcW w:w="6060" w:type="dxa"/>
            <w:gridSpan w:val="5"/>
            <w:shd w:val="clear" w:color="auto" w:fill="F7CAAC"/>
            <w:tcPrChange w:id="1587" w:author="Zuzka" w:date="2018-11-16T10:43:00Z">
              <w:tcPr>
                <w:tcW w:w="6060" w:type="dxa"/>
                <w:gridSpan w:val="5"/>
                <w:shd w:val="clear" w:color="auto" w:fill="F7CAAC"/>
              </w:tcPr>
            </w:tcPrChange>
          </w:tcPr>
          <w:p w14:paraId="690D3F99"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Change w:id="1588" w:author="Zuzka" w:date="2018-11-16T10:43:00Z">
              <w:tcPr>
                <w:tcW w:w="1703" w:type="dxa"/>
                <w:gridSpan w:val="2"/>
                <w:shd w:val="clear" w:color="auto" w:fill="F7CAAC"/>
              </w:tcPr>
            </w:tcPrChange>
          </w:tcPr>
          <w:p w14:paraId="3C4DB3B6" w14:textId="77777777" w:rsidR="00B64E36" w:rsidRDefault="00B64E36" w:rsidP="007755BB">
            <w:pPr>
              <w:jc w:val="both"/>
              <w:rPr>
                <w:b/>
              </w:rPr>
            </w:pPr>
            <w:r>
              <w:rPr>
                <w:b/>
              </w:rPr>
              <w:t>typ prac. vztahu</w:t>
            </w:r>
          </w:p>
        </w:tc>
        <w:tc>
          <w:tcPr>
            <w:tcW w:w="2096" w:type="dxa"/>
            <w:gridSpan w:val="4"/>
            <w:shd w:val="clear" w:color="auto" w:fill="F7CAAC"/>
            <w:tcPrChange w:id="1589" w:author="Zuzka" w:date="2018-11-16T10:43:00Z">
              <w:tcPr>
                <w:tcW w:w="2096" w:type="dxa"/>
                <w:gridSpan w:val="4"/>
                <w:shd w:val="clear" w:color="auto" w:fill="F7CAAC"/>
              </w:tcPr>
            </w:tcPrChange>
          </w:tcPr>
          <w:p w14:paraId="0BF432E0" w14:textId="77777777" w:rsidR="00B64E36" w:rsidRDefault="00B64E36" w:rsidP="007755BB">
            <w:pPr>
              <w:jc w:val="both"/>
              <w:rPr>
                <w:b/>
              </w:rPr>
            </w:pPr>
            <w:r>
              <w:rPr>
                <w:b/>
              </w:rPr>
              <w:t>rozsah</w:t>
            </w:r>
          </w:p>
        </w:tc>
      </w:tr>
      <w:tr w:rsidR="00B64E36" w14:paraId="62098018" w14:textId="77777777" w:rsidTr="00903089">
        <w:trPr>
          <w:trPrChange w:id="1590" w:author="Zuzka" w:date="2018-11-16T10:43:00Z">
            <w:trPr>
              <w:wBefore w:w="34" w:type="dxa"/>
              <w:wAfter w:w="30" w:type="dxa"/>
            </w:trPr>
          </w:trPrChange>
        </w:trPr>
        <w:tc>
          <w:tcPr>
            <w:tcW w:w="6060" w:type="dxa"/>
            <w:gridSpan w:val="5"/>
            <w:tcPrChange w:id="1591" w:author="Zuzka" w:date="2018-11-16T10:43:00Z">
              <w:tcPr>
                <w:tcW w:w="6060" w:type="dxa"/>
                <w:gridSpan w:val="5"/>
              </w:tcPr>
            </w:tcPrChange>
          </w:tcPr>
          <w:p w14:paraId="50D0C8DA" w14:textId="77777777" w:rsidR="00B64E36" w:rsidRDefault="00B64E36" w:rsidP="007755BB">
            <w:pPr>
              <w:jc w:val="both"/>
            </w:pPr>
          </w:p>
        </w:tc>
        <w:tc>
          <w:tcPr>
            <w:tcW w:w="1703" w:type="dxa"/>
            <w:gridSpan w:val="2"/>
            <w:tcPrChange w:id="1592" w:author="Zuzka" w:date="2018-11-16T10:43:00Z">
              <w:tcPr>
                <w:tcW w:w="1703" w:type="dxa"/>
                <w:gridSpan w:val="2"/>
              </w:tcPr>
            </w:tcPrChange>
          </w:tcPr>
          <w:p w14:paraId="74B6369F" w14:textId="77777777" w:rsidR="00B64E36" w:rsidRDefault="00B64E36" w:rsidP="007755BB">
            <w:pPr>
              <w:jc w:val="both"/>
            </w:pPr>
          </w:p>
        </w:tc>
        <w:tc>
          <w:tcPr>
            <w:tcW w:w="2096" w:type="dxa"/>
            <w:gridSpan w:val="4"/>
            <w:tcPrChange w:id="1593" w:author="Zuzka" w:date="2018-11-16T10:43:00Z">
              <w:tcPr>
                <w:tcW w:w="2096" w:type="dxa"/>
                <w:gridSpan w:val="4"/>
              </w:tcPr>
            </w:tcPrChange>
          </w:tcPr>
          <w:p w14:paraId="0D5A7364" w14:textId="77777777" w:rsidR="00B64E36" w:rsidRDefault="00B64E36" w:rsidP="007755BB">
            <w:pPr>
              <w:jc w:val="both"/>
            </w:pPr>
          </w:p>
        </w:tc>
      </w:tr>
      <w:tr w:rsidR="00B64E36" w14:paraId="3F8380A2" w14:textId="77777777" w:rsidTr="00903089">
        <w:trPr>
          <w:trPrChange w:id="1594" w:author="Zuzka" w:date="2018-11-16T10:43:00Z">
            <w:trPr>
              <w:wBefore w:w="34" w:type="dxa"/>
              <w:wAfter w:w="30" w:type="dxa"/>
            </w:trPr>
          </w:trPrChange>
        </w:trPr>
        <w:tc>
          <w:tcPr>
            <w:tcW w:w="6060" w:type="dxa"/>
            <w:gridSpan w:val="5"/>
            <w:tcPrChange w:id="1595" w:author="Zuzka" w:date="2018-11-16T10:43:00Z">
              <w:tcPr>
                <w:tcW w:w="6060" w:type="dxa"/>
                <w:gridSpan w:val="5"/>
              </w:tcPr>
            </w:tcPrChange>
          </w:tcPr>
          <w:p w14:paraId="2183FE79" w14:textId="77777777" w:rsidR="00B64E36" w:rsidRDefault="00B64E36" w:rsidP="007755BB">
            <w:pPr>
              <w:jc w:val="both"/>
            </w:pPr>
          </w:p>
        </w:tc>
        <w:tc>
          <w:tcPr>
            <w:tcW w:w="1703" w:type="dxa"/>
            <w:gridSpan w:val="2"/>
            <w:tcPrChange w:id="1596" w:author="Zuzka" w:date="2018-11-16T10:43:00Z">
              <w:tcPr>
                <w:tcW w:w="1703" w:type="dxa"/>
                <w:gridSpan w:val="2"/>
              </w:tcPr>
            </w:tcPrChange>
          </w:tcPr>
          <w:p w14:paraId="5FC6350E" w14:textId="77777777" w:rsidR="00B64E36" w:rsidRDefault="00B64E36" w:rsidP="007755BB">
            <w:pPr>
              <w:jc w:val="both"/>
            </w:pPr>
          </w:p>
        </w:tc>
        <w:tc>
          <w:tcPr>
            <w:tcW w:w="2096" w:type="dxa"/>
            <w:gridSpan w:val="4"/>
            <w:tcPrChange w:id="1597" w:author="Zuzka" w:date="2018-11-16T10:43:00Z">
              <w:tcPr>
                <w:tcW w:w="2096" w:type="dxa"/>
                <w:gridSpan w:val="4"/>
              </w:tcPr>
            </w:tcPrChange>
          </w:tcPr>
          <w:p w14:paraId="51EE56C4" w14:textId="77777777" w:rsidR="00B64E36" w:rsidRDefault="00B64E36" w:rsidP="007755BB">
            <w:pPr>
              <w:jc w:val="both"/>
            </w:pPr>
          </w:p>
        </w:tc>
      </w:tr>
      <w:tr w:rsidR="00B64E36" w14:paraId="1ED99AE9" w14:textId="77777777" w:rsidTr="00903089">
        <w:trPr>
          <w:trPrChange w:id="1598" w:author="Zuzka" w:date="2018-11-16T10:43:00Z">
            <w:trPr>
              <w:wBefore w:w="34" w:type="dxa"/>
              <w:wAfter w:w="30" w:type="dxa"/>
            </w:trPr>
          </w:trPrChange>
        </w:trPr>
        <w:tc>
          <w:tcPr>
            <w:tcW w:w="6060" w:type="dxa"/>
            <w:gridSpan w:val="5"/>
            <w:tcPrChange w:id="1599" w:author="Zuzka" w:date="2018-11-16T10:43:00Z">
              <w:tcPr>
                <w:tcW w:w="6060" w:type="dxa"/>
                <w:gridSpan w:val="5"/>
              </w:tcPr>
            </w:tcPrChange>
          </w:tcPr>
          <w:p w14:paraId="32EAA21E" w14:textId="77777777" w:rsidR="00B64E36" w:rsidRDefault="00B64E36" w:rsidP="007755BB">
            <w:pPr>
              <w:jc w:val="both"/>
            </w:pPr>
          </w:p>
        </w:tc>
        <w:tc>
          <w:tcPr>
            <w:tcW w:w="1703" w:type="dxa"/>
            <w:gridSpan w:val="2"/>
            <w:tcPrChange w:id="1600" w:author="Zuzka" w:date="2018-11-16T10:43:00Z">
              <w:tcPr>
                <w:tcW w:w="1703" w:type="dxa"/>
                <w:gridSpan w:val="2"/>
              </w:tcPr>
            </w:tcPrChange>
          </w:tcPr>
          <w:p w14:paraId="6E5A1583" w14:textId="77777777" w:rsidR="00B64E36" w:rsidRDefault="00B64E36" w:rsidP="007755BB">
            <w:pPr>
              <w:jc w:val="both"/>
            </w:pPr>
          </w:p>
        </w:tc>
        <w:tc>
          <w:tcPr>
            <w:tcW w:w="2096" w:type="dxa"/>
            <w:gridSpan w:val="4"/>
            <w:tcPrChange w:id="1601" w:author="Zuzka" w:date="2018-11-16T10:43:00Z">
              <w:tcPr>
                <w:tcW w:w="2096" w:type="dxa"/>
                <w:gridSpan w:val="4"/>
              </w:tcPr>
            </w:tcPrChange>
          </w:tcPr>
          <w:p w14:paraId="10F840C6" w14:textId="77777777" w:rsidR="00B64E36" w:rsidRDefault="00B64E36" w:rsidP="007755BB">
            <w:pPr>
              <w:jc w:val="both"/>
            </w:pPr>
          </w:p>
        </w:tc>
      </w:tr>
      <w:tr w:rsidR="00B64E36" w14:paraId="326FD077" w14:textId="77777777" w:rsidTr="00903089">
        <w:trPr>
          <w:trPrChange w:id="1602" w:author="Zuzka" w:date="2018-11-16T10:43:00Z">
            <w:trPr>
              <w:wBefore w:w="34" w:type="dxa"/>
              <w:wAfter w:w="30" w:type="dxa"/>
            </w:trPr>
          </w:trPrChange>
        </w:trPr>
        <w:tc>
          <w:tcPr>
            <w:tcW w:w="6060" w:type="dxa"/>
            <w:gridSpan w:val="5"/>
            <w:tcPrChange w:id="1603" w:author="Zuzka" w:date="2018-11-16T10:43:00Z">
              <w:tcPr>
                <w:tcW w:w="6060" w:type="dxa"/>
                <w:gridSpan w:val="5"/>
              </w:tcPr>
            </w:tcPrChange>
          </w:tcPr>
          <w:p w14:paraId="1D18B237" w14:textId="77777777" w:rsidR="00B64E36" w:rsidRDefault="00B64E36" w:rsidP="007755BB">
            <w:pPr>
              <w:jc w:val="both"/>
            </w:pPr>
          </w:p>
        </w:tc>
        <w:tc>
          <w:tcPr>
            <w:tcW w:w="1703" w:type="dxa"/>
            <w:gridSpan w:val="2"/>
            <w:tcPrChange w:id="1604" w:author="Zuzka" w:date="2018-11-16T10:43:00Z">
              <w:tcPr>
                <w:tcW w:w="1703" w:type="dxa"/>
                <w:gridSpan w:val="2"/>
              </w:tcPr>
            </w:tcPrChange>
          </w:tcPr>
          <w:p w14:paraId="5779AC17" w14:textId="77777777" w:rsidR="00B64E36" w:rsidRDefault="00B64E36" w:rsidP="007755BB">
            <w:pPr>
              <w:jc w:val="both"/>
            </w:pPr>
          </w:p>
        </w:tc>
        <w:tc>
          <w:tcPr>
            <w:tcW w:w="2096" w:type="dxa"/>
            <w:gridSpan w:val="4"/>
            <w:tcPrChange w:id="1605" w:author="Zuzka" w:date="2018-11-16T10:43:00Z">
              <w:tcPr>
                <w:tcW w:w="2096" w:type="dxa"/>
                <w:gridSpan w:val="4"/>
              </w:tcPr>
            </w:tcPrChange>
          </w:tcPr>
          <w:p w14:paraId="71CBCC76" w14:textId="77777777" w:rsidR="00B64E36" w:rsidRDefault="00B64E36" w:rsidP="007755BB">
            <w:pPr>
              <w:jc w:val="both"/>
            </w:pPr>
          </w:p>
        </w:tc>
      </w:tr>
      <w:tr w:rsidR="00B64E36" w14:paraId="58C5F001" w14:textId="77777777" w:rsidTr="00903089">
        <w:trPr>
          <w:trPrChange w:id="1606" w:author="Zuzka" w:date="2018-11-16T10:43:00Z">
            <w:trPr>
              <w:wBefore w:w="34" w:type="dxa"/>
              <w:wAfter w:w="30" w:type="dxa"/>
            </w:trPr>
          </w:trPrChange>
        </w:trPr>
        <w:tc>
          <w:tcPr>
            <w:tcW w:w="9859" w:type="dxa"/>
            <w:gridSpan w:val="11"/>
            <w:shd w:val="clear" w:color="auto" w:fill="F7CAAC"/>
            <w:tcPrChange w:id="1607" w:author="Zuzka" w:date="2018-11-16T10:43:00Z">
              <w:tcPr>
                <w:tcW w:w="9859" w:type="dxa"/>
                <w:gridSpan w:val="11"/>
                <w:shd w:val="clear" w:color="auto" w:fill="F7CAAC"/>
              </w:tcPr>
            </w:tcPrChange>
          </w:tcPr>
          <w:p w14:paraId="069D39FA"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239BD54E" w14:textId="77777777" w:rsidTr="00903089">
        <w:trPr>
          <w:trHeight w:val="605"/>
          <w:trPrChange w:id="1608" w:author="Zuzka" w:date="2018-11-16T10:43:00Z">
            <w:trPr>
              <w:wBefore w:w="34" w:type="dxa"/>
              <w:wAfter w:w="30" w:type="dxa"/>
              <w:trHeight w:val="605"/>
            </w:trPr>
          </w:trPrChange>
        </w:trPr>
        <w:tc>
          <w:tcPr>
            <w:tcW w:w="9859" w:type="dxa"/>
            <w:gridSpan w:val="11"/>
            <w:tcBorders>
              <w:top w:val="nil"/>
            </w:tcBorders>
            <w:tcPrChange w:id="1609" w:author="Zuzka" w:date="2018-11-16T10:43:00Z">
              <w:tcPr>
                <w:tcW w:w="9859" w:type="dxa"/>
                <w:gridSpan w:val="11"/>
                <w:tcBorders>
                  <w:top w:val="nil"/>
                </w:tcBorders>
              </w:tcPr>
            </w:tcPrChange>
          </w:tcPr>
          <w:p w14:paraId="01BF48C0" w14:textId="77777777" w:rsidR="0086036B" w:rsidRDefault="00B64E36" w:rsidP="0086036B">
            <w:pPr>
              <w:jc w:val="both"/>
            </w:pPr>
            <w:r>
              <w:t>Databázové systémy</w:t>
            </w:r>
            <w:r w:rsidR="0086036B">
              <w:t xml:space="preserve"> – garant, přednášející (100%)</w:t>
            </w:r>
          </w:p>
          <w:p w14:paraId="4416392A" w14:textId="14839FF5" w:rsidR="00B64E36" w:rsidRDefault="00B64E36" w:rsidP="0086036B">
            <w:pPr>
              <w:jc w:val="both"/>
            </w:pPr>
            <w:r w:rsidRPr="004140D2">
              <w:t>Praktikum programování</w:t>
            </w:r>
            <w:r>
              <w:t xml:space="preserve"> – cvičící (3</w:t>
            </w:r>
            <w:r w:rsidR="0086036B">
              <w:t>3</w:t>
            </w:r>
            <w:r>
              <w:t xml:space="preserve">%) </w:t>
            </w:r>
          </w:p>
        </w:tc>
      </w:tr>
      <w:tr w:rsidR="00B64E36" w14:paraId="7F43C67F" w14:textId="77777777" w:rsidTr="00903089">
        <w:trPr>
          <w:trPrChange w:id="1610" w:author="Zuzka" w:date="2018-11-16T10:43:00Z">
            <w:trPr>
              <w:wBefore w:w="34" w:type="dxa"/>
              <w:wAfter w:w="30" w:type="dxa"/>
            </w:trPr>
          </w:trPrChange>
        </w:trPr>
        <w:tc>
          <w:tcPr>
            <w:tcW w:w="9859" w:type="dxa"/>
            <w:gridSpan w:val="11"/>
            <w:shd w:val="clear" w:color="auto" w:fill="F7CAAC"/>
            <w:tcPrChange w:id="1611" w:author="Zuzka" w:date="2018-11-16T10:43:00Z">
              <w:tcPr>
                <w:tcW w:w="9859" w:type="dxa"/>
                <w:gridSpan w:val="11"/>
                <w:shd w:val="clear" w:color="auto" w:fill="F7CAAC"/>
              </w:tcPr>
            </w:tcPrChange>
          </w:tcPr>
          <w:p w14:paraId="2C52CB08" w14:textId="77777777" w:rsidR="00B64E36" w:rsidRDefault="00B64E36" w:rsidP="007755BB">
            <w:pPr>
              <w:jc w:val="both"/>
            </w:pPr>
            <w:r>
              <w:rPr>
                <w:b/>
              </w:rPr>
              <w:t xml:space="preserve">Údaje o vzdělání na VŠ </w:t>
            </w:r>
          </w:p>
        </w:tc>
      </w:tr>
      <w:tr w:rsidR="00B64E36" w14:paraId="279B8D61" w14:textId="77777777" w:rsidTr="00903089">
        <w:trPr>
          <w:trHeight w:val="1055"/>
          <w:trPrChange w:id="1612" w:author="Zuzka" w:date="2018-11-16T10:43:00Z">
            <w:trPr>
              <w:wBefore w:w="34" w:type="dxa"/>
              <w:wAfter w:w="30" w:type="dxa"/>
              <w:trHeight w:val="1055"/>
            </w:trPr>
          </w:trPrChange>
        </w:trPr>
        <w:tc>
          <w:tcPr>
            <w:tcW w:w="9859" w:type="dxa"/>
            <w:gridSpan w:val="11"/>
            <w:tcPrChange w:id="1613" w:author="Zuzka" w:date="2018-11-16T10:43:00Z">
              <w:tcPr>
                <w:tcW w:w="9859" w:type="dxa"/>
                <w:gridSpan w:val="11"/>
              </w:tcPr>
            </w:tcPrChange>
          </w:tcPr>
          <w:p w14:paraId="6622F91C" w14:textId="77777777" w:rsidR="00B64E36" w:rsidRPr="009D3BE2" w:rsidRDefault="00B64E36" w:rsidP="007755BB">
            <w:pPr>
              <w:jc w:val="both"/>
            </w:pPr>
            <w:r w:rsidRPr="009D3BE2">
              <w:t>19</w:t>
            </w:r>
            <w:r>
              <w:t>83</w:t>
            </w:r>
            <w:r w:rsidRPr="009D3BE2">
              <w:t xml:space="preserve"> – </w:t>
            </w:r>
            <w:r>
              <w:t>1988</w:t>
            </w:r>
            <w:r w:rsidRPr="009D3BE2">
              <w:t xml:space="preserve">: </w:t>
            </w:r>
            <w:r>
              <w:t>SVŠT v</w:t>
            </w:r>
            <w:r w:rsidRPr="009D3BE2">
              <w:t xml:space="preserve"> </w:t>
            </w:r>
            <w:r>
              <w:t>Bratislavě</w:t>
            </w:r>
            <w:r w:rsidRPr="009D3BE2">
              <w:t xml:space="preserve">, Fakulta </w:t>
            </w:r>
            <w:r>
              <w:t>chemickotechnologická</w:t>
            </w:r>
            <w:r w:rsidRPr="009D3BE2">
              <w:t>, obor „</w:t>
            </w:r>
            <w:r w:rsidRPr="00FF12ED">
              <w:rPr>
                <w:lang w:val="sk-SK"/>
              </w:rPr>
              <w:t>Automatizované systémy riadenia chemických a potravinárskych výrob</w:t>
            </w:r>
            <w:r w:rsidRPr="009D3BE2">
              <w:t>“, (Ing.)</w:t>
            </w:r>
          </w:p>
          <w:p w14:paraId="66BB947D" w14:textId="77777777" w:rsidR="00B64E36" w:rsidRPr="009D3BE2" w:rsidRDefault="00B64E36" w:rsidP="007755BB">
            <w:pPr>
              <w:jc w:val="both"/>
            </w:pPr>
            <w:r>
              <w:t>1990</w:t>
            </w:r>
            <w:r w:rsidRPr="009D3BE2">
              <w:t xml:space="preserve"> – </w:t>
            </w:r>
            <w:r>
              <w:t>1994</w:t>
            </w:r>
            <w:r w:rsidRPr="009D3BE2">
              <w:t xml:space="preserve">: </w:t>
            </w:r>
            <w:r>
              <w:t>STU v</w:t>
            </w:r>
            <w:r w:rsidRPr="009D3BE2">
              <w:t xml:space="preserve"> </w:t>
            </w:r>
            <w:r>
              <w:t>Bratislavě</w:t>
            </w:r>
            <w:r w:rsidRPr="009D3BE2">
              <w:t xml:space="preserve">, Fakulta </w:t>
            </w:r>
            <w:r>
              <w:t>chemickotechnologická</w:t>
            </w:r>
            <w:r w:rsidRPr="009D3BE2">
              <w:t>, obor „Technická kybernetika“, (</w:t>
            </w:r>
            <w:r>
              <w:t>CSc</w:t>
            </w:r>
            <w:r w:rsidRPr="009D3BE2">
              <w:t>.)</w:t>
            </w:r>
          </w:p>
          <w:p w14:paraId="453C8023" w14:textId="2D99D8EE" w:rsidR="00B64E36" w:rsidRPr="009D3BE2" w:rsidDel="00903089" w:rsidRDefault="00B64E36" w:rsidP="007755BB">
            <w:pPr>
              <w:jc w:val="both"/>
              <w:rPr>
                <w:del w:id="1614" w:author="Zuzka" w:date="2018-11-16T10:44:00Z"/>
              </w:rPr>
            </w:pPr>
            <w:del w:id="1615" w:author="Zuzka" w:date="2018-11-16T10:44:00Z">
              <w:r w:rsidDel="00903089">
                <w:delText>2008:</w:delText>
              </w:r>
              <w:r w:rsidRPr="009D3BE2" w:rsidDel="00903089">
                <w:delText xml:space="preserve"> UTB ve Zlíně, Fakulta aplikované informatiky, obor „Řízení strojů a procesů“, (doc.)</w:delText>
              </w:r>
            </w:del>
          </w:p>
          <w:p w14:paraId="3D0C9ACD" w14:textId="77777777" w:rsidR="00B64E36" w:rsidRPr="00822882" w:rsidRDefault="00B64E36" w:rsidP="00903089">
            <w:pPr>
              <w:jc w:val="both"/>
              <w:rPr>
                <w:b/>
              </w:rPr>
            </w:pPr>
          </w:p>
        </w:tc>
      </w:tr>
      <w:tr w:rsidR="00B64E36" w14:paraId="789739B2" w14:textId="77777777" w:rsidTr="00903089">
        <w:trPr>
          <w:trPrChange w:id="1616" w:author="Zuzka" w:date="2018-11-16T10:43:00Z">
            <w:trPr>
              <w:wBefore w:w="34" w:type="dxa"/>
              <w:wAfter w:w="30" w:type="dxa"/>
            </w:trPr>
          </w:trPrChange>
        </w:trPr>
        <w:tc>
          <w:tcPr>
            <w:tcW w:w="9859" w:type="dxa"/>
            <w:gridSpan w:val="11"/>
            <w:shd w:val="clear" w:color="auto" w:fill="F7CAAC"/>
            <w:tcPrChange w:id="1617" w:author="Zuzka" w:date="2018-11-16T10:43:00Z">
              <w:tcPr>
                <w:tcW w:w="9859" w:type="dxa"/>
                <w:gridSpan w:val="11"/>
                <w:shd w:val="clear" w:color="auto" w:fill="F7CAAC"/>
              </w:tcPr>
            </w:tcPrChange>
          </w:tcPr>
          <w:p w14:paraId="158B9317" w14:textId="77777777" w:rsidR="00B64E36" w:rsidRDefault="00B64E36" w:rsidP="007755BB">
            <w:pPr>
              <w:jc w:val="both"/>
              <w:rPr>
                <w:b/>
              </w:rPr>
            </w:pPr>
            <w:r>
              <w:rPr>
                <w:b/>
              </w:rPr>
              <w:t>Údaje o odborném působení od absolvování VŠ</w:t>
            </w:r>
          </w:p>
          <w:p w14:paraId="26968C75" w14:textId="77777777" w:rsidR="00B64E36" w:rsidRDefault="00B64E36" w:rsidP="007755BB">
            <w:pPr>
              <w:jc w:val="both"/>
              <w:rPr>
                <w:b/>
              </w:rPr>
            </w:pPr>
          </w:p>
        </w:tc>
      </w:tr>
      <w:tr w:rsidR="00B64E36" w14:paraId="00C99165" w14:textId="77777777" w:rsidTr="00903089">
        <w:trPr>
          <w:trHeight w:val="1090"/>
          <w:trPrChange w:id="1618" w:author="Zuzka" w:date="2018-11-16T10:43:00Z">
            <w:trPr>
              <w:wBefore w:w="34" w:type="dxa"/>
              <w:wAfter w:w="30" w:type="dxa"/>
              <w:trHeight w:val="1090"/>
            </w:trPr>
          </w:trPrChange>
        </w:trPr>
        <w:tc>
          <w:tcPr>
            <w:tcW w:w="9859" w:type="dxa"/>
            <w:gridSpan w:val="11"/>
            <w:tcPrChange w:id="1619" w:author="Zuzka" w:date="2018-11-16T10:43:00Z">
              <w:tcPr>
                <w:tcW w:w="9859" w:type="dxa"/>
                <w:gridSpan w:val="11"/>
              </w:tcPr>
            </w:tcPrChange>
          </w:tcPr>
          <w:p w14:paraId="5C8D4FA8" w14:textId="77777777" w:rsidR="00B64E36" w:rsidRDefault="00B64E36" w:rsidP="007755BB">
            <w:pPr>
              <w:jc w:val="both"/>
            </w:pPr>
            <w:r w:rsidRPr="00C2702C">
              <w:t>1988</w:t>
            </w:r>
            <w:r w:rsidRPr="009D3BE2">
              <w:t xml:space="preserve"> – </w:t>
            </w:r>
            <w:r w:rsidRPr="00C2702C">
              <w:t>1990</w:t>
            </w:r>
            <w:r>
              <w:t>:</w:t>
            </w:r>
            <w:r w:rsidRPr="00C2702C">
              <w:tab/>
              <w:t xml:space="preserve">SVŠT Bratislava, </w:t>
            </w:r>
            <w:r w:rsidRPr="009D3BE2">
              <w:t xml:space="preserve">Fakulta </w:t>
            </w:r>
            <w:r>
              <w:t>chemickotechnologická</w:t>
            </w:r>
            <w:r w:rsidRPr="00C2702C">
              <w:t xml:space="preserve">, </w:t>
            </w:r>
            <w:r w:rsidRPr="00C2702C">
              <w:rPr>
                <w:lang w:val="sk-SK"/>
              </w:rPr>
              <w:t>Katedra automatizácie</w:t>
            </w:r>
            <w:r w:rsidRPr="00C2702C">
              <w:t xml:space="preserve"> - studijní pobyt</w:t>
            </w:r>
          </w:p>
          <w:p w14:paraId="3435D2BF" w14:textId="77777777" w:rsidR="00B64E36" w:rsidRDefault="00B64E36" w:rsidP="007755BB">
            <w:pPr>
              <w:jc w:val="both"/>
            </w:pPr>
            <w:r>
              <w:t>1994</w:t>
            </w:r>
            <w:r w:rsidRPr="009D3BE2">
              <w:t xml:space="preserve"> – </w:t>
            </w:r>
            <w:r>
              <w:t>1995:</w:t>
            </w:r>
            <w:r>
              <w:tab/>
              <w:t>Datalock a.s., Bratislava - programátor-analytik databázových systémů</w:t>
            </w:r>
          </w:p>
          <w:p w14:paraId="0FE2C6C0" w14:textId="77777777" w:rsidR="00B64E36" w:rsidRDefault="00B64E36" w:rsidP="007755BB">
            <w:pPr>
              <w:jc w:val="both"/>
            </w:pPr>
            <w:r>
              <w:t>1995</w:t>
            </w:r>
            <w:r w:rsidRPr="009D3BE2">
              <w:t xml:space="preserve"> – </w:t>
            </w:r>
            <w:r>
              <w:t>2000:</w:t>
            </w:r>
            <w:r>
              <w:tab/>
              <w:t>VUT v Brně, Fakulta technologická ve Zlíně, KAŘT, odborná asistentka</w:t>
            </w:r>
          </w:p>
          <w:p w14:paraId="09EF73AB" w14:textId="77777777" w:rsidR="00B64E36" w:rsidRDefault="00B64E36" w:rsidP="007755BB">
            <w:pPr>
              <w:jc w:val="both"/>
            </w:pPr>
            <w:r>
              <w:t>2001</w:t>
            </w:r>
            <w:r w:rsidRPr="009D3BE2">
              <w:t xml:space="preserve"> – </w:t>
            </w:r>
            <w:r>
              <w:t>2007:</w:t>
            </w:r>
            <w:r>
              <w:tab/>
              <w:t>UTB ve Zlíně, Fakulta technologická, následně Fakulta aplikované informatiky, odborná asistentka</w:t>
            </w:r>
          </w:p>
          <w:p w14:paraId="42351846" w14:textId="77777777" w:rsidR="00B64E36" w:rsidRDefault="00B64E36" w:rsidP="007755BB">
            <w:pPr>
              <w:jc w:val="both"/>
            </w:pPr>
            <w:r>
              <w:t>2008</w:t>
            </w:r>
            <w:r w:rsidRPr="009D3BE2">
              <w:t xml:space="preserve"> – </w:t>
            </w:r>
            <w:r>
              <w:t>dosud:</w:t>
            </w:r>
            <w:r>
              <w:tab/>
              <w:t>UTB ve Zlíně, Fakulta aplikované informatiky, UPKS, docentka</w:t>
            </w:r>
          </w:p>
          <w:p w14:paraId="09F11544" w14:textId="77777777" w:rsidR="00B64E36" w:rsidRPr="00080943" w:rsidRDefault="00B64E36" w:rsidP="007755BB">
            <w:pPr>
              <w:jc w:val="both"/>
            </w:pPr>
          </w:p>
        </w:tc>
      </w:tr>
      <w:tr w:rsidR="00B64E36" w14:paraId="3588802C" w14:textId="77777777" w:rsidTr="00903089">
        <w:trPr>
          <w:trHeight w:val="250"/>
          <w:trPrChange w:id="1620" w:author="Zuzka" w:date="2018-11-16T10:43:00Z">
            <w:trPr>
              <w:wBefore w:w="34" w:type="dxa"/>
              <w:wAfter w:w="30" w:type="dxa"/>
              <w:trHeight w:val="250"/>
            </w:trPr>
          </w:trPrChange>
        </w:trPr>
        <w:tc>
          <w:tcPr>
            <w:tcW w:w="9859" w:type="dxa"/>
            <w:gridSpan w:val="11"/>
            <w:shd w:val="clear" w:color="auto" w:fill="F7CAAC"/>
            <w:tcPrChange w:id="1621" w:author="Zuzka" w:date="2018-11-16T10:43:00Z">
              <w:tcPr>
                <w:tcW w:w="9859" w:type="dxa"/>
                <w:gridSpan w:val="11"/>
                <w:shd w:val="clear" w:color="auto" w:fill="F7CAAC"/>
              </w:tcPr>
            </w:tcPrChange>
          </w:tcPr>
          <w:p w14:paraId="4FDB924D" w14:textId="77777777" w:rsidR="00B64E36" w:rsidRDefault="00B64E36" w:rsidP="007755BB">
            <w:pPr>
              <w:jc w:val="both"/>
            </w:pPr>
            <w:r>
              <w:rPr>
                <w:b/>
              </w:rPr>
              <w:t>Zkušenosti s vedením kvalifikačních a rigorózních prací</w:t>
            </w:r>
          </w:p>
        </w:tc>
      </w:tr>
      <w:tr w:rsidR="00B64E36" w14:paraId="50AD1E1A" w14:textId="77777777" w:rsidTr="00903089">
        <w:trPr>
          <w:trHeight w:val="1105"/>
          <w:trPrChange w:id="1622" w:author="Zuzka" w:date="2018-11-16T10:43:00Z">
            <w:trPr>
              <w:wBefore w:w="34" w:type="dxa"/>
              <w:wAfter w:w="30" w:type="dxa"/>
              <w:trHeight w:val="1105"/>
            </w:trPr>
          </w:trPrChange>
        </w:trPr>
        <w:tc>
          <w:tcPr>
            <w:tcW w:w="9859" w:type="dxa"/>
            <w:gridSpan w:val="11"/>
            <w:tcPrChange w:id="1623" w:author="Zuzka" w:date="2018-11-16T10:43:00Z">
              <w:tcPr>
                <w:tcW w:w="9859" w:type="dxa"/>
                <w:gridSpan w:val="11"/>
              </w:tcPr>
            </w:tcPrChange>
          </w:tcPr>
          <w:p w14:paraId="50A9E203" w14:textId="77777777" w:rsidR="00B64E36" w:rsidRDefault="00B64E36" w:rsidP="007755BB">
            <w:pPr>
              <w:jc w:val="both"/>
            </w:pPr>
            <w:r>
              <w:tab/>
            </w:r>
            <w:r>
              <w:tab/>
            </w:r>
            <w:r>
              <w:tab/>
              <w:t>Vedených</w:t>
            </w:r>
            <w:r>
              <w:tab/>
              <w:t>Úspěšně obhájených</w:t>
            </w:r>
          </w:p>
          <w:p w14:paraId="2050789D" w14:textId="77777777" w:rsidR="00B64E36" w:rsidRDefault="00B64E36" w:rsidP="007755BB">
            <w:pPr>
              <w:jc w:val="both"/>
            </w:pPr>
            <w:r>
              <w:t>Bakalářské práce</w:t>
            </w:r>
            <w:r>
              <w:tab/>
            </w:r>
            <w:r>
              <w:tab/>
              <w:t xml:space="preserve">   149</w:t>
            </w:r>
            <w:r>
              <w:tab/>
            </w:r>
            <w:r>
              <w:tab/>
              <w:t xml:space="preserve">     </w:t>
            </w:r>
            <w:r>
              <w:tab/>
              <w:t>121</w:t>
            </w:r>
          </w:p>
          <w:p w14:paraId="4A2FEB9D" w14:textId="77777777" w:rsidR="00B64E36" w:rsidRDefault="00B64E36" w:rsidP="007755BB">
            <w:pPr>
              <w:jc w:val="both"/>
            </w:pPr>
            <w:r>
              <w:t>Diplomové práce</w:t>
            </w:r>
            <w:r>
              <w:tab/>
            </w:r>
            <w:r>
              <w:tab/>
              <w:t xml:space="preserve">    61</w:t>
            </w:r>
            <w:r>
              <w:tab/>
            </w:r>
            <w:r>
              <w:tab/>
              <w:t xml:space="preserve">      </w:t>
            </w:r>
            <w:r>
              <w:tab/>
              <w:t xml:space="preserve"> 57</w:t>
            </w:r>
          </w:p>
          <w:p w14:paraId="2B6EB1F0" w14:textId="77777777" w:rsidR="00B64E36" w:rsidRDefault="00B64E36" w:rsidP="007755BB">
            <w:pPr>
              <w:jc w:val="both"/>
            </w:pPr>
            <w:r>
              <w:t>Disertační práce</w:t>
            </w:r>
            <w:r>
              <w:tab/>
            </w:r>
            <w:r>
              <w:tab/>
              <w:t xml:space="preserve">     3</w:t>
            </w:r>
            <w:r>
              <w:tab/>
            </w:r>
            <w:r>
              <w:tab/>
              <w:t xml:space="preserve">      </w:t>
            </w:r>
            <w:r>
              <w:tab/>
              <w:t xml:space="preserve">  3</w:t>
            </w:r>
          </w:p>
        </w:tc>
      </w:tr>
      <w:tr w:rsidR="00B64E36" w14:paraId="27D90844" w14:textId="77777777" w:rsidTr="00903089">
        <w:trPr>
          <w:cantSplit/>
          <w:trPrChange w:id="1624" w:author="Zuzka" w:date="2018-11-16T10:43:00Z">
            <w:trPr>
              <w:wBefore w:w="34" w:type="dxa"/>
              <w:wAfter w:w="30" w:type="dxa"/>
              <w:cantSplit/>
            </w:trPr>
          </w:trPrChange>
        </w:trPr>
        <w:tc>
          <w:tcPr>
            <w:tcW w:w="3347" w:type="dxa"/>
            <w:gridSpan w:val="2"/>
            <w:tcBorders>
              <w:top w:val="single" w:sz="12" w:space="0" w:color="auto"/>
            </w:tcBorders>
            <w:shd w:val="clear" w:color="auto" w:fill="F7CAAC"/>
            <w:tcPrChange w:id="1625" w:author="Zuzka" w:date="2018-11-16T10:43:00Z">
              <w:tcPr>
                <w:tcW w:w="3347" w:type="dxa"/>
                <w:gridSpan w:val="2"/>
                <w:tcBorders>
                  <w:top w:val="single" w:sz="12" w:space="0" w:color="auto"/>
                </w:tcBorders>
                <w:shd w:val="clear" w:color="auto" w:fill="F7CAAC"/>
              </w:tcPr>
            </w:tcPrChange>
          </w:tcPr>
          <w:p w14:paraId="1C68A417"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Change w:id="1626" w:author="Zuzka" w:date="2018-11-16T10:43:00Z">
              <w:tcPr>
                <w:tcW w:w="2245" w:type="dxa"/>
                <w:gridSpan w:val="2"/>
                <w:tcBorders>
                  <w:top w:val="single" w:sz="12" w:space="0" w:color="auto"/>
                </w:tcBorders>
                <w:shd w:val="clear" w:color="auto" w:fill="F7CAAC"/>
              </w:tcPr>
            </w:tcPrChange>
          </w:tcPr>
          <w:p w14:paraId="756BB542"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Change w:id="1627" w:author="Zuzka" w:date="2018-11-16T10:43:00Z">
              <w:tcPr>
                <w:tcW w:w="2248" w:type="dxa"/>
                <w:gridSpan w:val="4"/>
                <w:tcBorders>
                  <w:top w:val="single" w:sz="12" w:space="0" w:color="auto"/>
                  <w:right w:val="single" w:sz="12" w:space="0" w:color="auto"/>
                </w:tcBorders>
                <w:shd w:val="clear" w:color="auto" w:fill="F7CAAC"/>
              </w:tcPr>
            </w:tcPrChange>
          </w:tcPr>
          <w:p w14:paraId="401599F1"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Change w:id="1628" w:author="Zuzka" w:date="2018-11-16T10:43:00Z">
              <w:tcPr>
                <w:tcW w:w="2019" w:type="dxa"/>
                <w:gridSpan w:val="3"/>
                <w:tcBorders>
                  <w:top w:val="single" w:sz="12" w:space="0" w:color="auto"/>
                  <w:left w:val="single" w:sz="12" w:space="0" w:color="auto"/>
                </w:tcBorders>
                <w:shd w:val="clear" w:color="auto" w:fill="F7CAAC"/>
              </w:tcPr>
            </w:tcPrChange>
          </w:tcPr>
          <w:p w14:paraId="17BF7ADC" w14:textId="77777777" w:rsidR="00B64E36" w:rsidRDefault="00B64E36" w:rsidP="007755BB">
            <w:pPr>
              <w:jc w:val="both"/>
              <w:rPr>
                <w:b/>
              </w:rPr>
            </w:pPr>
            <w:r>
              <w:rPr>
                <w:b/>
              </w:rPr>
              <w:t>Ohlasy publikací</w:t>
            </w:r>
          </w:p>
        </w:tc>
      </w:tr>
      <w:tr w:rsidR="00B64E36" w14:paraId="21D062A0" w14:textId="77777777" w:rsidTr="00903089">
        <w:trPr>
          <w:cantSplit/>
          <w:trPrChange w:id="1629" w:author="Zuzka" w:date="2018-11-16T10:43:00Z">
            <w:trPr>
              <w:wBefore w:w="34" w:type="dxa"/>
              <w:wAfter w:w="30" w:type="dxa"/>
              <w:cantSplit/>
            </w:trPr>
          </w:trPrChange>
        </w:trPr>
        <w:tc>
          <w:tcPr>
            <w:tcW w:w="3347" w:type="dxa"/>
            <w:gridSpan w:val="2"/>
            <w:tcPrChange w:id="1630" w:author="Zuzka" w:date="2018-11-16T10:43:00Z">
              <w:tcPr>
                <w:tcW w:w="3347" w:type="dxa"/>
                <w:gridSpan w:val="2"/>
              </w:tcPr>
            </w:tcPrChange>
          </w:tcPr>
          <w:p w14:paraId="4C1ED0F9" w14:textId="77777777" w:rsidR="00B64E36" w:rsidRDefault="00B64E36" w:rsidP="007755BB">
            <w:pPr>
              <w:jc w:val="both"/>
            </w:pPr>
            <w:r>
              <w:t>Řízení strojů a procesů</w:t>
            </w:r>
          </w:p>
        </w:tc>
        <w:tc>
          <w:tcPr>
            <w:tcW w:w="2245" w:type="dxa"/>
            <w:gridSpan w:val="2"/>
            <w:tcPrChange w:id="1631" w:author="Zuzka" w:date="2018-11-16T10:43:00Z">
              <w:tcPr>
                <w:tcW w:w="2245" w:type="dxa"/>
                <w:gridSpan w:val="2"/>
              </w:tcPr>
            </w:tcPrChange>
          </w:tcPr>
          <w:p w14:paraId="5543CA1B" w14:textId="77777777" w:rsidR="00B64E36" w:rsidRDefault="00B64E36" w:rsidP="007755BB">
            <w:pPr>
              <w:jc w:val="both"/>
            </w:pPr>
            <w:r>
              <w:t>2008</w:t>
            </w:r>
          </w:p>
        </w:tc>
        <w:tc>
          <w:tcPr>
            <w:tcW w:w="2248" w:type="dxa"/>
            <w:gridSpan w:val="4"/>
            <w:tcBorders>
              <w:right w:val="single" w:sz="12" w:space="0" w:color="auto"/>
            </w:tcBorders>
            <w:tcPrChange w:id="1632" w:author="Zuzka" w:date="2018-11-16T10:43:00Z">
              <w:tcPr>
                <w:tcW w:w="2248" w:type="dxa"/>
                <w:gridSpan w:val="4"/>
                <w:tcBorders>
                  <w:right w:val="single" w:sz="12" w:space="0" w:color="auto"/>
                </w:tcBorders>
              </w:tcPr>
            </w:tcPrChange>
          </w:tcPr>
          <w:p w14:paraId="24AD4BFF" w14:textId="77777777" w:rsidR="00B64E36" w:rsidRDefault="00B64E36" w:rsidP="007755BB">
            <w:pPr>
              <w:jc w:val="both"/>
            </w:pPr>
            <w:r>
              <w:t>UTB ve Zlíně</w:t>
            </w:r>
          </w:p>
        </w:tc>
        <w:tc>
          <w:tcPr>
            <w:tcW w:w="632" w:type="dxa"/>
            <w:tcBorders>
              <w:left w:val="single" w:sz="12" w:space="0" w:color="auto"/>
            </w:tcBorders>
            <w:shd w:val="clear" w:color="auto" w:fill="F7CAAC"/>
            <w:tcPrChange w:id="1633" w:author="Zuzka" w:date="2018-11-16T10:43:00Z">
              <w:tcPr>
                <w:tcW w:w="632" w:type="dxa"/>
                <w:tcBorders>
                  <w:left w:val="single" w:sz="12" w:space="0" w:color="auto"/>
                </w:tcBorders>
                <w:shd w:val="clear" w:color="auto" w:fill="F7CAAC"/>
              </w:tcPr>
            </w:tcPrChange>
          </w:tcPr>
          <w:p w14:paraId="2749357A" w14:textId="77777777" w:rsidR="00B64E36" w:rsidRDefault="00B64E36" w:rsidP="007755BB">
            <w:pPr>
              <w:jc w:val="both"/>
            </w:pPr>
            <w:r>
              <w:rPr>
                <w:b/>
              </w:rPr>
              <w:t>WOS</w:t>
            </w:r>
          </w:p>
        </w:tc>
        <w:tc>
          <w:tcPr>
            <w:tcW w:w="693" w:type="dxa"/>
            <w:shd w:val="clear" w:color="auto" w:fill="F7CAAC"/>
            <w:tcPrChange w:id="1634" w:author="Zuzka" w:date="2018-11-16T10:43:00Z">
              <w:tcPr>
                <w:tcW w:w="693" w:type="dxa"/>
                <w:shd w:val="clear" w:color="auto" w:fill="F7CAAC"/>
              </w:tcPr>
            </w:tcPrChange>
          </w:tcPr>
          <w:p w14:paraId="3E9559DE" w14:textId="77777777" w:rsidR="00B64E36" w:rsidRDefault="00B64E36" w:rsidP="007755BB">
            <w:pPr>
              <w:jc w:val="both"/>
              <w:rPr>
                <w:sz w:val="18"/>
              </w:rPr>
            </w:pPr>
            <w:r>
              <w:rPr>
                <w:b/>
                <w:sz w:val="18"/>
              </w:rPr>
              <w:t>Scopus</w:t>
            </w:r>
          </w:p>
        </w:tc>
        <w:tc>
          <w:tcPr>
            <w:tcW w:w="694" w:type="dxa"/>
            <w:shd w:val="clear" w:color="auto" w:fill="F7CAAC"/>
            <w:tcPrChange w:id="1635" w:author="Zuzka" w:date="2018-11-16T10:43:00Z">
              <w:tcPr>
                <w:tcW w:w="694" w:type="dxa"/>
                <w:shd w:val="clear" w:color="auto" w:fill="F7CAAC"/>
              </w:tcPr>
            </w:tcPrChange>
          </w:tcPr>
          <w:p w14:paraId="02A57D9B" w14:textId="77777777" w:rsidR="00B64E36" w:rsidRDefault="00B64E36" w:rsidP="007755BB">
            <w:pPr>
              <w:jc w:val="both"/>
            </w:pPr>
            <w:r>
              <w:rPr>
                <w:b/>
                <w:sz w:val="18"/>
              </w:rPr>
              <w:t>ostatní</w:t>
            </w:r>
          </w:p>
        </w:tc>
      </w:tr>
      <w:tr w:rsidR="00B64E36" w14:paraId="29EA993A" w14:textId="77777777" w:rsidTr="00903089">
        <w:trPr>
          <w:cantSplit/>
          <w:trHeight w:val="70"/>
          <w:trPrChange w:id="1636" w:author="Zuzka" w:date="2018-11-16T10:43:00Z">
            <w:trPr>
              <w:wBefore w:w="34" w:type="dxa"/>
              <w:wAfter w:w="30" w:type="dxa"/>
              <w:cantSplit/>
              <w:trHeight w:val="70"/>
            </w:trPr>
          </w:trPrChange>
        </w:trPr>
        <w:tc>
          <w:tcPr>
            <w:tcW w:w="3347" w:type="dxa"/>
            <w:gridSpan w:val="2"/>
            <w:shd w:val="clear" w:color="auto" w:fill="F7CAAC"/>
            <w:tcPrChange w:id="1637" w:author="Zuzka" w:date="2018-11-16T10:43:00Z">
              <w:tcPr>
                <w:tcW w:w="3347" w:type="dxa"/>
                <w:gridSpan w:val="2"/>
                <w:shd w:val="clear" w:color="auto" w:fill="F7CAAC"/>
              </w:tcPr>
            </w:tcPrChange>
          </w:tcPr>
          <w:p w14:paraId="52645A42" w14:textId="77777777" w:rsidR="00B64E36" w:rsidRDefault="00B64E36" w:rsidP="007755BB">
            <w:pPr>
              <w:jc w:val="both"/>
            </w:pPr>
            <w:r>
              <w:rPr>
                <w:b/>
              </w:rPr>
              <w:t>Obor jmenovacího řízení</w:t>
            </w:r>
          </w:p>
        </w:tc>
        <w:tc>
          <w:tcPr>
            <w:tcW w:w="2245" w:type="dxa"/>
            <w:gridSpan w:val="2"/>
            <w:shd w:val="clear" w:color="auto" w:fill="F7CAAC"/>
            <w:tcPrChange w:id="1638" w:author="Zuzka" w:date="2018-11-16T10:43:00Z">
              <w:tcPr>
                <w:tcW w:w="2245" w:type="dxa"/>
                <w:gridSpan w:val="2"/>
                <w:shd w:val="clear" w:color="auto" w:fill="F7CAAC"/>
              </w:tcPr>
            </w:tcPrChange>
          </w:tcPr>
          <w:p w14:paraId="6EE7876A"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Change w:id="1639" w:author="Zuzka" w:date="2018-11-16T10:43:00Z">
              <w:tcPr>
                <w:tcW w:w="2248" w:type="dxa"/>
                <w:gridSpan w:val="4"/>
                <w:tcBorders>
                  <w:right w:val="single" w:sz="12" w:space="0" w:color="auto"/>
                </w:tcBorders>
                <w:shd w:val="clear" w:color="auto" w:fill="F7CAAC"/>
              </w:tcPr>
            </w:tcPrChange>
          </w:tcPr>
          <w:p w14:paraId="4342EDDC" w14:textId="77777777" w:rsidR="00B64E36" w:rsidRDefault="00B64E36" w:rsidP="007755BB">
            <w:pPr>
              <w:jc w:val="both"/>
            </w:pPr>
            <w:r>
              <w:rPr>
                <w:b/>
              </w:rPr>
              <w:t>Řízení konáno na VŠ</w:t>
            </w:r>
          </w:p>
        </w:tc>
        <w:tc>
          <w:tcPr>
            <w:tcW w:w="632" w:type="dxa"/>
            <w:vMerge w:val="restart"/>
            <w:tcBorders>
              <w:left w:val="single" w:sz="12" w:space="0" w:color="auto"/>
            </w:tcBorders>
            <w:tcPrChange w:id="1640" w:author="Zuzka" w:date="2018-11-16T10:43:00Z">
              <w:tcPr>
                <w:tcW w:w="632" w:type="dxa"/>
                <w:vMerge w:val="restart"/>
                <w:tcBorders>
                  <w:left w:val="single" w:sz="12" w:space="0" w:color="auto"/>
                </w:tcBorders>
              </w:tcPr>
            </w:tcPrChange>
          </w:tcPr>
          <w:p w14:paraId="79ABF09A" w14:textId="77777777" w:rsidR="00B64E36" w:rsidRPr="003B5737" w:rsidRDefault="00B64E36" w:rsidP="007755BB">
            <w:pPr>
              <w:jc w:val="both"/>
            </w:pPr>
            <w:r>
              <w:t>16</w:t>
            </w:r>
          </w:p>
        </w:tc>
        <w:tc>
          <w:tcPr>
            <w:tcW w:w="693" w:type="dxa"/>
            <w:vMerge w:val="restart"/>
            <w:tcPrChange w:id="1641" w:author="Zuzka" w:date="2018-11-16T10:43:00Z">
              <w:tcPr>
                <w:tcW w:w="693" w:type="dxa"/>
                <w:vMerge w:val="restart"/>
              </w:tcPr>
            </w:tcPrChange>
          </w:tcPr>
          <w:p w14:paraId="543A426C" w14:textId="77777777" w:rsidR="00B64E36" w:rsidRPr="003B5737" w:rsidRDefault="00B64E36" w:rsidP="007755BB">
            <w:pPr>
              <w:jc w:val="both"/>
            </w:pPr>
            <w:r>
              <w:t>91</w:t>
            </w:r>
          </w:p>
        </w:tc>
        <w:tc>
          <w:tcPr>
            <w:tcW w:w="694" w:type="dxa"/>
            <w:vMerge w:val="restart"/>
            <w:tcPrChange w:id="1642" w:author="Zuzka" w:date="2018-11-16T10:43:00Z">
              <w:tcPr>
                <w:tcW w:w="694" w:type="dxa"/>
                <w:vMerge w:val="restart"/>
              </w:tcPr>
            </w:tcPrChange>
          </w:tcPr>
          <w:p w14:paraId="5A131A73" w14:textId="77777777" w:rsidR="00B64E36" w:rsidRPr="003B5737" w:rsidRDefault="00B64E36" w:rsidP="007755BB">
            <w:pPr>
              <w:jc w:val="both"/>
            </w:pPr>
            <w:r>
              <w:t>112</w:t>
            </w:r>
          </w:p>
        </w:tc>
      </w:tr>
      <w:tr w:rsidR="00B64E36" w14:paraId="2E6ACC4C" w14:textId="77777777" w:rsidTr="00903089">
        <w:trPr>
          <w:trHeight w:val="205"/>
          <w:trPrChange w:id="1643" w:author="Zuzka" w:date="2018-11-16T10:43:00Z">
            <w:trPr>
              <w:wBefore w:w="34" w:type="dxa"/>
              <w:wAfter w:w="30" w:type="dxa"/>
              <w:trHeight w:val="205"/>
            </w:trPr>
          </w:trPrChange>
        </w:trPr>
        <w:tc>
          <w:tcPr>
            <w:tcW w:w="3347" w:type="dxa"/>
            <w:gridSpan w:val="2"/>
            <w:tcPrChange w:id="1644" w:author="Zuzka" w:date="2018-11-16T10:43:00Z">
              <w:tcPr>
                <w:tcW w:w="3347" w:type="dxa"/>
                <w:gridSpan w:val="2"/>
              </w:tcPr>
            </w:tcPrChange>
          </w:tcPr>
          <w:p w14:paraId="28050BAE" w14:textId="77777777" w:rsidR="00B64E36" w:rsidRDefault="00B64E36" w:rsidP="007755BB">
            <w:pPr>
              <w:jc w:val="both"/>
            </w:pPr>
          </w:p>
        </w:tc>
        <w:tc>
          <w:tcPr>
            <w:tcW w:w="2245" w:type="dxa"/>
            <w:gridSpan w:val="2"/>
            <w:tcPrChange w:id="1645" w:author="Zuzka" w:date="2018-11-16T10:43:00Z">
              <w:tcPr>
                <w:tcW w:w="2245" w:type="dxa"/>
                <w:gridSpan w:val="2"/>
              </w:tcPr>
            </w:tcPrChange>
          </w:tcPr>
          <w:p w14:paraId="649DE23C" w14:textId="77777777" w:rsidR="00B64E36" w:rsidRDefault="00B64E36" w:rsidP="007755BB">
            <w:pPr>
              <w:jc w:val="both"/>
            </w:pPr>
          </w:p>
        </w:tc>
        <w:tc>
          <w:tcPr>
            <w:tcW w:w="2248" w:type="dxa"/>
            <w:gridSpan w:val="4"/>
            <w:tcBorders>
              <w:right w:val="single" w:sz="12" w:space="0" w:color="auto"/>
            </w:tcBorders>
            <w:tcPrChange w:id="1646" w:author="Zuzka" w:date="2018-11-16T10:43:00Z">
              <w:tcPr>
                <w:tcW w:w="2248" w:type="dxa"/>
                <w:gridSpan w:val="4"/>
                <w:tcBorders>
                  <w:right w:val="single" w:sz="12" w:space="0" w:color="auto"/>
                </w:tcBorders>
              </w:tcPr>
            </w:tcPrChange>
          </w:tcPr>
          <w:p w14:paraId="17FCF157" w14:textId="77777777" w:rsidR="00B64E36" w:rsidRDefault="00B64E36" w:rsidP="007755BB">
            <w:pPr>
              <w:jc w:val="both"/>
            </w:pPr>
          </w:p>
        </w:tc>
        <w:tc>
          <w:tcPr>
            <w:tcW w:w="632" w:type="dxa"/>
            <w:vMerge/>
            <w:tcBorders>
              <w:left w:val="single" w:sz="12" w:space="0" w:color="auto"/>
            </w:tcBorders>
            <w:vAlign w:val="center"/>
            <w:tcPrChange w:id="1647" w:author="Zuzka" w:date="2018-11-16T10:43:00Z">
              <w:tcPr>
                <w:tcW w:w="632" w:type="dxa"/>
                <w:vMerge/>
                <w:tcBorders>
                  <w:left w:val="single" w:sz="12" w:space="0" w:color="auto"/>
                </w:tcBorders>
                <w:vAlign w:val="center"/>
              </w:tcPr>
            </w:tcPrChange>
          </w:tcPr>
          <w:p w14:paraId="5DC34C67" w14:textId="77777777" w:rsidR="00B64E36" w:rsidRDefault="00B64E36" w:rsidP="007755BB">
            <w:pPr>
              <w:rPr>
                <w:b/>
              </w:rPr>
            </w:pPr>
          </w:p>
        </w:tc>
        <w:tc>
          <w:tcPr>
            <w:tcW w:w="693" w:type="dxa"/>
            <w:vMerge/>
            <w:vAlign w:val="center"/>
            <w:tcPrChange w:id="1648" w:author="Zuzka" w:date="2018-11-16T10:43:00Z">
              <w:tcPr>
                <w:tcW w:w="693" w:type="dxa"/>
                <w:vMerge/>
                <w:vAlign w:val="center"/>
              </w:tcPr>
            </w:tcPrChange>
          </w:tcPr>
          <w:p w14:paraId="2856F54B" w14:textId="77777777" w:rsidR="00B64E36" w:rsidRDefault="00B64E36" w:rsidP="007755BB">
            <w:pPr>
              <w:rPr>
                <w:b/>
              </w:rPr>
            </w:pPr>
          </w:p>
        </w:tc>
        <w:tc>
          <w:tcPr>
            <w:tcW w:w="694" w:type="dxa"/>
            <w:vMerge/>
            <w:vAlign w:val="center"/>
            <w:tcPrChange w:id="1649" w:author="Zuzka" w:date="2018-11-16T10:43:00Z">
              <w:tcPr>
                <w:tcW w:w="694" w:type="dxa"/>
                <w:vMerge/>
                <w:vAlign w:val="center"/>
              </w:tcPr>
            </w:tcPrChange>
          </w:tcPr>
          <w:p w14:paraId="2B0D0AF9" w14:textId="77777777" w:rsidR="00B64E36" w:rsidRDefault="00B64E36" w:rsidP="007755BB">
            <w:pPr>
              <w:rPr>
                <w:b/>
              </w:rPr>
            </w:pPr>
          </w:p>
        </w:tc>
      </w:tr>
      <w:tr w:rsidR="00B64E36" w14:paraId="0937108D" w14:textId="77777777" w:rsidTr="00903089">
        <w:trPr>
          <w:trPrChange w:id="1650" w:author="Zuzka" w:date="2018-11-16T10:43:00Z">
            <w:trPr>
              <w:wBefore w:w="34" w:type="dxa"/>
              <w:wAfter w:w="30" w:type="dxa"/>
            </w:trPr>
          </w:trPrChange>
        </w:trPr>
        <w:tc>
          <w:tcPr>
            <w:tcW w:w="9859" w:type="dxa"/>
            <w:gridSpan w:val="11"/>
            <w:shd w:val="clear" w:color="auto" w:fill="F7CAAC"/>
            <w:tcPrChange w:id="1651" w:author="Zuzka" w:date="2018-11-16T10:43:00Z">
              <w:tcPr>
                <w:tcW w:w="9859" w:type="dxa"/>
                <w:gridSpan w:val="11"/>
                <w:shd w:val="clear" w:color="auto" w:fill="F7CAAC"/>
              </w:tcPr>
            </w:tcPrChange>
          </w:tcPr>
          <w:p w14:paraId="522C5148"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50CAF593" w14:textId="77777777" w:rsidTr="00903089">
        <w:trPr>
          <w:trHeight w:val="2347"/>
          <w:trPrChange w:id="1652" w:author="Zuzka" w:date="2018-11-16T10:43:00Z">
            <w:trPr>
              <w:wBefore w:w="34" w:type="dxa"/>
              <w:wAfter w:w="30" w:type="dxa"/>
              <w:trHeight w:val="2347"/>
            </w:trPr>
          </w:trPrChange>
        </w:trPr>
        <w:tc>
          <w:tcPr>
            <w:tcW w:w="9859" w:type="dxa"/>
            <w:gridSpan w:val="11"/>
            <w:tcPrChange w:id="1653" w:author="Zuzka" w:date="2018-11-16T10:43:00Z">
              <w:tcPr>
                <w:tcW w:w="9859" w:type="dxa"/>
                <w:gridSpan w:val="11"/>
              </w:tcPr>
            </w:tcPrChange>
          </w:tcPr>
          <w:p w14:paraId="20829916" w14:textId="77777777" w:rsidR="00B64E36" w:rsidRDefault="00B64E36" w:rsidP="007755BB">
            <w:pPr>
              <w:rPr>
                <w:lang w:val="en-GB"/>
              </w:rPr>
            </w:pPr>
            <w:r>
              <w:rPr>
                <w:lang w:val="en-GB"/>
              </w:rPr>
              <w:t xml:space="preserve">ORCID </w:t>
            </w:r>
            <w:r w:rsidRPr="007956BB">
              <w:rPr>
                <w:lang w:val="en-GB"/>
              </w:rPr>
              <w:t>https://orcid.org/0000-0002-0762-7100</w:t>
            </w:r>
          </w:p>
          <w:p w14:paraId="4D37ACBF" w14:textId="77777777" w:rsidR="00B64E36" w:rsidRPr="007956BB" w:rsidRDefault="00B64E36" w:rsidP="007755BB">
            <w:pPr>
              <w:rPr>
                <w:lang w:val="en-GB"/>
              </w:rPr>
            </w:pPr>
          </w:p>
          <w:p w14:paraId="6BEAE75D" w14:textId="77777777" w:rsidR="00B64E36" w:rsidRPr="00CD1D7E" w:rsidRDefault="00B64E36" w:rsidP="007755BB">
            <w:pPr>
              <w:rPr>
                <w:lang w:val="en-GB"/>
              </w:rPr>
            </w:pPr>
            <w:r w:rsidRPr="002E1960">
              <w:rPr>
                <w:b/>
                <w:lang w:val="en-GB"/>
              </w:rPr>
              <w:t>PROKOPOV</w:t>
            </w:r>
            <w:r w:rsidRPr="002E1960">
              <w:rPr>
                <w:b/>
              </w:rPr>
              <w:t>Á</w:t>
            </w:r>
            <w:r w:rsidRPr="002E1960">
              <w:rPr>
                <w:b/>
                <w:lang w:val="en-GB"/>
              </w:rPr>
              <w:t>, Zdenka (60 %)</w:t>
            </w:r>
            <w:r>
              <w:rPr>
                <w:lang w:val="en-GB"/>
              </w:rPr>
              <w:t>, ŠILHAVÝ, Radek, ŠILHAVÝ,</w:t>
            </w:r>
            <w:r w:rsidRPr="00CD1D7E">
              <w:rPr>
                <w:lang w:val="en-GB"/>
              </w:rPr>
              <w:t xml:space="preserve"> P</w:t>
            </w:r>
            <w:r>
              <w:rPr>
                <w:lang w:val="en-GB"/>
              </w:rPr>
              <w:t>etr</w:t>
            </w:r>
            <w:r w:rsidRPr="00CD1D7E">
              <w:rPr>
                <w:lang w:val="en-GB"/>
              </w:rPr>
              <w:t xml:space="preserve">. </w:t>
            </w:r>
            <w:r w:rsidRPr="004530F1">
              <w:rPr>
                <w:lang w:val="en-GB"/>
              </w:rPr>
              <w:t>The effects of clustering to software size estimation for the use case points methods.</w:t>
            </w:r>
            <w:r w:rsidRPr="00CD1D7E">
              <w:rPr>
                <w:lang w:val="en-GB"/>
              </w:rPr>
              <w:t xml:space="preserve"> In</w:t>
            </w:r>
            <w:r>
              <w:rPr>
                <w:lang w:val="en-GB"/>
              </w:rPr>
              <w:t>:</w:t>
            </w:r>
            <w:r w:rsidRPr="00CD1D7E">
              <w:rPr>
                <w:lang w:val="en-GB"/>
              </w:rPr>
              <w:t xml:space="preserve"> </w:t>
            </w:r>
            <w:r w:rsidRPr="004530F1">
              <w:rPr>
                <w:i/>
                <w:lang w:val="en-GB"/>
              </w:rPr>
              <w:t>Software Engineering Trends and Techniques in Intelligent Systems</w:t>
            </w:r>
            <w:r w:rsidRPr="00CD1D7E">
              <w:rPr>
                <w:lang w:val="en-GB"/>
              </w:rPr>
              <w:t xml:space="preserve">, CSOC2017, Volume 3, Springer International Publishing AG, 2017, s. 479-490. ISBN 978-3-319-57141-6. </w:t>
            </w:r>
          </w:p>
          <w:p w14:paraId="2DBABBAB" w14:textId="77777777" w:rsidR="00B64E36" w:rsidRDefault="00B64E36" w:rsidP="007755BB">
            <w:pPr>
              <w:rPr>
                <w:lang w:val="en-GB"/>
              </w:rPr>
            </w:pPr>
            <w:r w:rsidRPr="002E1960">
              <w:rPr>
                <w:b/>
                <w:lang w:val="en-GB"/>
              </w:rPr>
              <w:t>PROKOPOV</w:t>
            </w:r>
            <w:r w:rsidRPr="002E1960">
              <w:rPr>
                <w:b/>
              </w:rPr>
              <w:t>Á</w:t>
            </w:r>
            <w:r w:rsidRPr="002E1960">
              <w:rPr>
                <w:b/>
                <w:lang w:val="en-GB"/>
              </w:rPr>
              <w:t>, Zdenka (60 %)</w:t>
            </w:r>
            <w:r>
              <w:rPr>
                <w:lang w:val="en-GB"/>
              </w:rPr>
              <w:t>, ŠILHAVÝ, Radek, ŠILHAVÝ,</w:t>
            </w:r>
            <w:r w:rsidRPr="00CD1D7E">
              <w:rPr>
                <w:lang w:val="en-GB"/>
              </w:rPr>
              <w:t xml:space="preserve"> P</w:t>
            </w:r>
            <w:r>
              <w:rPr>
                <w:lang w:val="en-GB"/>
              </w:rPr>
              <w:t>etr</w:t>
            </w:r>
            <w:r w:rsidRPr="00CD1D7E">
              <w:rPr>
                <w:lang w:val="en-GB"/>
              </w:rPr>
              <w:t xml:space="preserve">. </w:t>
            </w:r>
            <w:r w:rsidRPr="004530F1">
              <w:rPr>
                <w:lang w:val="en-GB"/>
              </w:rPr>
              <w:t>Process of transformation, Storage and data analysis for data mart enlargement</w:t>
            </w:r>
            <w:r>
              <w:rPr>
                <w:lang w:val="en-GB"/>
              </w:rPr>
              <w:t>.</w:t>
            </w:r>
            <w:r w:rsidRPr="00CD1D7E">
              <w:rPr>
                <w:lang w:val="en-GB"/>
              </w:rPr>
              <w:t xml:space="preserve"> </w:t>
            </w:r>
            <w:r w:rsidRPr="004530F1">
              <w:rPr>
                <w:i/>
                <w:lang w:val="en-GB"/>
              </w:rPr>
              <w:t>Lecture Notes in Electrical Engineering</w:t>
            </w:r>
            <w:r w:rsidRPr="00CD1D7E">
              <w:rPr>
                <w:lang w:val="en-GB"/>
              </w:rPr>
              <w:t xml:space="preserve">.  Volume: 313, </w:t>
            </w:r>
            <w:r>
              <w:rPr>
                <w:lang w:val="en-GB"/>
              </w:rPr>
              <w:t>s.</w:t>
            </w:r>
            <w:r w:rsidRPr="00CD1D7E">
              <w:rPr>
                <w:lang w:val="en-GB"/>
              </w:rPr>
              <w:t xml:space="preserve"> 477-485, 2015.</w:t>
            </w:r>
          </w:p>
          <w:p w14:paraId="6FBE63B6" w14:textId="77777777" w:rsidR="00B64E36" w:rsidRDefault="00B64E36" w:rsidP="007755BB">
            <w:pPr>
              <w:rPr>
                <w:lang w:val="en-GB"/>
              </w:rPr>
            </w:pPr>
            <w:r>
              <w:rPr>
                <w:lang w:val="en-GB"/>
              </w:rPr>
              <w:t>ŠILHAVÝ, Radek, ŠILHAVÝ,</w:t>
            </w:r>
            <w:r w:rsidRPr="00CD1D7E">
              <w:rPr>
                <w:lang w:val="en-GB"/>
              </w:rPr>
              <w:t xml:space="preserve"> P</w:t>
            </w:r>
            <w:r>
              <w:rPr>
                <w:lang w:val="en-GB"/>
              </w:rPr>
              <w:t>etr</w:t>
            </w:r>
            <w:r>
              <w:rPr>
                <w:lang w:val="en-US"/>
              </w:rPr>
              <w:t>,</w:t>
            </w:r>
            <w:r>
              <w:rPr>
                <w:lang w:val="en-GB"/>
              </w:rPr>
              <w:t xml:space="preserve"> </w:t>
            </w:r>
            <w:r w:rsidRPr="002E1960">
              <w:rPr>
                <w:b/>
                <w:lang w:val="en-GB"/>
              </w:rPr>
              <w:t>PROKOPOV</w:t>
            </w:r>
            <w:r w:rsidRPr="002E1960">
              <w:rPr>
                <w:b/>
              </w:rPr>
              <w:t>Á</w:t>
            </w:r>
            <w:r w:rsidRPr="002E1960">
              <w:rPr>
                <w:b/>
                <w:lang w:val="en-GB"/>
              </w:rPr>
              <w:t xml:space="preserve">, Zdenka </w:t>
            </w:r>
            <w:r>
              <w:rPr>
                <w:b/>
                <w:lang w:val="en-GB"/>
              </w:rPr>
              <w:t>(2</w:t>
            </w:r>
            <w:r w:rsidRPr="002E1960">
              <w:rPr>
                <w:b/>
                <w:lang w:val="en-GB"/>
              </w:rPr>
              <w:t>0 %)</w:t>
            </w:r>
            <w:r w:rsidRPr="00CD1D7E">
              <w:rPr>
                <w:lang w:val="en-GB"/>
              </w:rPr>
              <w:t>.</w:t>
            </w:r>
            <w:r w:rsidRPr="009535B3">
              <w:rPr>
                <w:lang w:val="en-GB"/>
              </w:rPr>
              <w:t xml:space="preserve"> </w:t>
            </w:r>
            <w:r w:rsidRPr="004530F1">
              <w:rPr>
                <w:lang w:val="en-GB"/>
              </w:rPr>
              <w:t>Evaluating subset selection methods for use case points estimation</w:t>
            </w:r>
            <w:r w:rsidRPr="004530F1">
              <w:rPr>
                <w:i/>
                <w:lang w:val="en-GB"/>
              </w:rPr>
              <w:t>. Information and Software Technology</w:t>
            </w:r>
            <w:r w:rsidRPr="009535B3">
              <w:rPr>
                <w:lang w:val="en-GB"/>
              </w:rPr>
              <w:t xml:space="preserve">. Elsevier, Volume: 97, </w:t>
            </w:r>
            <w:r>
              <w:rPr>
                <w:lang w:val="en-GB"/>
              </w:rPr>
              <w:t>s.</w:t>
            </w:r>
            <w:r w:rsidRPr="009535B3">
              <w:rPr>
                <w:lang w:val="en-GB"/>
              </w:rPr>
              <w:t xml:space="preserve"> 1-9, 2018.</w:t>
            </w:r>
          </w:p>
          <w:p w14:paraId="76044017" w14:textId="77777777" w:rsidR="00B64E36" w:rsidRPr="00CD1D7E" w:rsidRDefault="00B64E36" w:rsidP="007755BB">
            <w:pPr>
              <w:rPr>
                <w:lang w:val="en-GB"/>
              </w:rPr>
            </w:pPr>
            <w:r>
              <w:rPr>
                <w:lang w:val="en-GB"/>
              </w:rPr>
              <w:t>ŠILHAVÝ, Radek, ŠILHAVÝ,</w:t>
            </w:r>
            <w:r w:rsidRPr="00CD1D7E">
              <w:rPr>
                <w:lang w:val="en-GB"/>
              </w:rPr>
              <w:t xml:space="preserve"> P</w:t>
            </w:r>
            <w:r>
              <w:rPr>
                <w:lang w:val="en-GB"/>
              </w:rPr>
              <w:t>etr</w:t>
            </w:r>
            <w:r>
              <w:rPr>
                <w:lang w:val="en-US"/>
              </w:rPr>
              <w:t>,</w:t>
            </w:r>
            <w:r>
              <w:rPr>
                <w:lang w:val="en-GB"/>
              </w:rPr>
              <w:t xml:space="preserve"> </w:t>
            </w:r>
            <w:r w:rsidRPr="002E1960">
              <w:rPr>
                <w:b/>
                <w:lang w:val="en-GB"/>
              </w:rPr>
              <w:t>PROKOPOV</w:t>
            </w:r>
            <w:r w:rsidRPr="002E1960">
              <w:rPr>
                <w:b/>
              </w:rPr>
              <w:t>Á</w:t>
            </w:r>
            <w:r w:rsidRPr="002E1960">
              <w:rPr>
                <w:b/>
                <w:lang w:val="en-GB"/>
              </w:rPr>
              <w:t xml:space="preserve">, Zdenka </w:t>
            </w:r>
            <w:r>
              <w:rPr>
                <w:b/>
                <w:lang w:val="en-GB"/>
              </w:rPr>
              <w:t>(2</w:t>
            </w:r>
            <w:r w:rsidRPr="002E1960">
              <w:rPr>
                <w:b/>
                <w:lang w:val="en-GB"/>
              </w:rPr>
              <w:t>0 %)</w:t>
            </w:r>
            <w:r w:rsidRPr="00CD1D7E">
              <w:rPr>
                <w:lang w:val="en-GB"/>
              </w:rPr>
              <w:t>.</w:t>
            </w:r>
            <w:r w:rsidRPr="009535B3">
              <w:rPr>
                <w:lang w:val="en-GB"/>
              </w:rPr>
              <w:t xml:space="preserve"> </w:t>
            </w:r>
            <w:r w:rsidRPr="004530F1">
              <w:rPr>
                <w:lang w:val="en-GB"/>
              </w:rPr>
              <w:t>Analysis and selection of a regression model for the Use Case Points method using a stepwise approach</w:t>
            </w:r>
            <w:r>
              <w:rPr>
                <w:lang w:val="en-GB"/>
              </w:rPr>
              <w:t>.</w:t>
            </w:r>
            <w:r w:rsidRPr="00CD1D7E">
              <w:rPr>
                <w:lang w:val="en-GB"/>
              </w:rPr>
              <w:t xml:space="preserve"> </w:t>
            </w:r>
            <w:r w:rsidRPr="004530F1">
              <w:rPr>
                <w:i/>
                <w:lang w:val="en-GB"/>
              </w:rPr>
              <w:t>Journal of Systems and Software</w:t>
            </w:r>
            <w:r w:rsidRPr="00CD1D7E">
              <w:rPr>
                <w:lang w:val="en-GB"/>
              </w:rPr>
              <w:t xml:space="preserve">.  Volume: 125, </w:t>
            </w:r>
            <w:r>
              <w:rPr>
                <w:lang w:val="en-GB"/>
              </w:rPr>
              <w:t>s.</w:t>
            </w:r>
            <w:r w:rsidRPr="00CD1D7E">
              <w:rPr>
                <w:lang w:val="en-GB"/>
              </w:rPr>
              <w:t xml:space="preserve"> 1-14, 2017. </w:t>
            </w:r>
          </w:p>
          <w:p w14:paraId="1C1B9FAE" w14:textId="77777777" w:rsidR="00B64E36" w:rsidRPr="00CD1D7E" w:rsidRDefault="00B64E36" w:rsidP="007755BB">
            <w:pPr>
              <w:rPr>
                <w:lang w:val="en-GB"/>
              </w:rPr>
            </w:pPr>
            <w:r>
              <w:rPr>
                <w:lang w:val="en-GB"/>
              </w:rPr>
              <w:t xml:space="preserve">ŠILHAVÝ, Radek, </w:t>
            </w:r>
            <w:r w:rsidRPr="002E1960">
              <w:rPr>
                <w:b/>
                <w:lang w:val="en-GB"/>
              </w:rPr>
              <w:t>PROKOPOV</w:t>
            </w:r>
            <w:r w:rsidRPr="002E1960">
              <w:rPr>
                <w:b/>
              </w:rPr>
              <w:t>Á</w:t>
            </w:r>
            <w:r w:rsidRPr="002E1960">
              <w:rPr>
                <w:b/>
                <w:lang w:val="en-GB"/>
              </w:rPr>
              <w:t xml:space="preserve">, Zdenka </w:t>
            </w:r>
            <w:r>
              <w:rPr>
                <w:b/>
                <w:lang w:val="en-GB"/>
              </w:rPr>
              <w:t>(3</w:t>
            </w:r>
            <w:r w:rsidRPr="002E1960">
              <w:rPr>
                <w:b/>
                <w:lang w:val="en-GB"/>
              </w:rPr>
              <w:t>0 %)</w:t>
            </w:r>
            <w:r>
              <w:rPr>
                <w:b/>
                <w:lang w:val="en-GB"/>
              </w:rPr>
              <w:t xml:space="preserve">, </w:t>
            </w:r>
            <w:r>
              <w:rPr>
                <w:lang w:val="en-GB"/>
              </w:rPr>
              <w:t>ŠILHAVÝ,</w:t>
            </w:r>
            <w:r w:rsidRPr="00CD1D7E">
              <w:rPr>
                <w:lang w:val="en-GB"/>
              </w:rPr>
              <w:t xml:space="preserve"> P</w:t>
            </w:r>
            <w:r>
              <w:rPr>
                <w:lang w:val="en-GB"/>
              </w:rPr>
              <w:t>etr</w:t>
            </w:r>
            <w:r>
              <w:rPr>
                <w:lang w:val="en-US"/>
              </w:rPr>
              <w:t>;</w:t>
            </w:r>
            <w:r w:rsidRPr="00CD1D7E">
              <w:rPr>
                <w:lang w:val="en-GB"/>
              </w:rPr>
              <w:t>.</w:t>
            </w:r>
            <w:r w:rsidRPr="009535B3">
              <w:rPr>
                <w:lang w:val="en-GB"/>
              </w:rPr>
              <w:t xml:space="preserve"> </w:t>
            </w:r>
            <w:r w:rsidRPr="004530F1">
              <w:rPr>
                <w:lang w:val="en-GB"/>
              </w:rPr>
              <w:t>Algorithmic optimization method for effort estimation</w:t>
            </w:r>
            <w:r>
              <w:rPr>
                <w:lang w:val="en-GB"/>
              </w:rPr>
              <w:t xml:space="preserve">. </w:t>
            </w:r>
            <w:r w:rsidRPr="004530F1">
              <w:rPr>
                <w:i/>
                <w:lang w:val="en-GB"/>
              </w:rPr>
              <w:t>Programming and Computer Software</w:t>
            </w:r>
            <w:r w:rsidRPr="00CD1D7E">
              <w:rPr>
                <w:lang w:val="en-GB"/>
              </w:rPr>
              <w:t xml:space="preserve">.  Volume: 42, Issue: 3, </w:t>
            </w:r>
            <w:r>
              <w:rPr>
                <w:lang w:val="en-GB"/>
              </w:rPr>
              <w:t xml:space="preserve">s. 161-166, 2016. </w:t>
            </w:r>
          </w:p>
          <w:p w14:paraId="6AC98A49" w14:textId="77777777" w:rsidR="00B64E36" w:rsidRPr="002E1960" w:rsidRDefault="00B64E36" w:rsidP="007755BB">
            <w:pPr>
              <w:rPr>
                <w:lang w:val="en-GB"/>
              </w:rPr>
            </w:pPr>
            <w:r>
              <w:rPr>
                <w:lang w:val="en-GB"/>
              </w:rPr>
              <w:t>ŠILHAVÝ, Radek, ŠILHAVÝ,</w:t>
            </w:r>
            <w:r w:rsidRPr="00CD1D7E">
              <w:rPr>
                <w:lang w:val="en-GB"/>
              </w:rPr>
              <w:t xml:space="preserve"> P</w:t>
            </w:r>
            <w:r>
              <w:rPr>
                <w:lang w:val="en-GB"/>
              </w:rPr>
              <w:t>etr</w:t>
            </w:r>
            <w:r>
              <w:rPr>
                <w:lang w:val="en-US"/>
              </w:rPr>
              <w:t>,</w:t>
            </w:r>
            <w:r>
              <w:rPr>
                <w:lang w:val="en-GB"/>
              </w:rPr>
              <w:t xml:space="preserve"> </w:t>
            </w:r>
            <w:r w:rsidRPr="002E1960">
              <w:rPr>
                <w:b/>
                <w:lang w:val="en-GB"/>
              </w:rPr>
              <w:t>PROKOPOV</w:t>
            </w:r>
            <w:r w:rsidRPr="002E1960">
              <w:rPr>
                <w:b/>
              </w:rPr>
              <w:t>Á</w:t>
            </w:r>
            <w:r w:rsidRPr="002E1960">
              <w:rPr>
                <w:b/>
                <w:lang w:val="en-GB"/>
              </w:rPr>
              <w:t xml:space="preserve">, Zdenka </w:t>
            </w:r>
            <w:r>
              <w:rPr>
                <w:b/>
                <w:lang w:val="en-GB"/>
              </w:rPr>
              <w:t>(2</w:t>
            </w:r>
            <w:r w:rsidRPr="002E1960">
              <w:rPr>
                <w:b/>
                <w:lang w:val="en-GB"/>
              </w:rPr>
              <w:t>0 %)</w:t>
            </w:r>
            <w:r w:rsidRPr="00CD1D7E">
              <w:rPr>
                <w:lang w:val="en-GB"/>
              </w:rPr>
              <w:t>.</w:t>
            </w:r>
            <w:r w:rsidRPr="009535B3">
              <w:rPr>
                <w:lang w:val="en-GB"/>
              </w:rPr>
              <w:t xml:space="preserve"> </w:t>
            </w:r>
            <w:r w:rsidRPr="004530F1">
              <w:rPr>
                <w:lang w:val="en-GB"/>
              </w:rPr>
              <w:t>Algorithmic optimisation method for improving use case points estimation</w:t>
            </w:r>
            <w:r>
              <w:rPr>
                <w:lang w:val="en-GB"/>
              </w:rPr>
              <w:t>.</w:t>
            </w:r>
            <w:r w:rsidRPr="00CD1D7E">
              <w:rPr>
                <w:lang w:val="en-GB"/>
              </w:rPr>
              <w:t xml:space="preserve"> </w:t>
            </w:r>
            <w:r w:rsidRPr="004530F1">
              <w:rPr>
                <w:i/>
                <w:lang w:val="en-GB"/>
              </w:rPr>
              <w:t>PLoS ONE</w:t>
            </w:r>
            <w:r w:rsidRPr="00CD1D7E">
              <w:rPr>
                <w:lang w:val="en-GB"/>
              </w:rPr>
              <w:t xml:space="preserve">.  Volume: 10, Issue: 11, </w:t>
            </w:r>
            <w:r>
              <w:rPr>
                <w:lang w:val="en-GB"/>
              </w:rPr>
              <w:t>s.</w:t>
            </w:r>
            <w:r w:rsidRPr="00CD1D7E">
              <w:rPr>
                <w:lang w:val="en-GB"/>
              </w:rPr>
              <w:t xml:space="preserve"> 1-14, 2015. </w:t>
            </w:r>
          </w:p>
        </w:tc>
      </w:tr>
      <w:tr w:rsidR="00B64E36" w14:paraId="3626AD67" w14:textId="77777777" w:rsidTr="00903089">
        <w:trPr>
          <w:trHeight w:val="218"/>
          <w:trPrChange w:id="1654" w:author="Zuzka" w:date="2018-11-16T10:43:00Z">
            <w:trPr>
              <w:wBefore w:w="34" w:type="dxa"/>
              <w:wAfter w:w="30" w:type="dxa"/>
              <w:trHeight w:val="218"/>
            </w:trPr>
          </w:trPrChange>
        </w:trPr>
        <w:tc>
          <w:tcPr>
            <w:tcW w:w="9859" w:type="dxa"/>
            <w:gridSpan w:val="11"/>
            <w:shd w:val="clear" w:color="auto" w:fill="F7CAAC"/>
            <w:tcPrChange w:id="1655" w:author="Zuzka" w:date="2018-11-16T10:43:00Z">
              <w:tcPr>
                <w:tcW w:w="9859" w:type="dxa"/>
                <w:gridSpan w:val="11"/>
                <w:shd w:val="clear" w:color="auto" w:fill="F7CAAC"/>
              </w:tcPr>
            </w:tcPrChange>
          </w:tcPr>
          <w:p w14:paraId="153BE757" w14:textId="77777777" w:rsidR="00B64E36" w:rsidRDefault="00B64E36" w:rsidP="007755BB">
            <w:pPr>
              <w:rPr>
                <w:b/>
              </w:rPr>
            </w:pPr>
            <w:r>
              <w:rPr>
                <w:b/>
              </w:rPr>
              <w:t>Působení v zahraničí</w:t>
            </w:r>
          </w:p>
        </w:tc>
      </w:tr>
      <w:tr w:rsidR="00B64E36" w14:paraId="4A786499" w14:textId="77777777" w:rsidTr="00903089">
        <w:trPr>
          <w:trHeight w:val="328"/>
          <w:trPrChange w:id="1656" w:author="Zuzka" w:date="2018-11-16T10:43:00Z">
            <w:trPr>
              <w:wBefore w:w="34" w:type="dxa"/>
              <w:wAfter w:w="30" w:type="dxa"/>
              <w:trHeight w:val="328"/>
            </w:trPr>
          </w:trPrChange>
        </w:trPr>
        <w:tc>
          <w:tcPr>
            <w:tcW w:w="9859" w:type="dxa"/>
            <w:gridSpan w:val="11"/>
            <w:tcPrChange w:id="1657" w:author="Zuzka" w:date="2018-11-16T10:43:00Z">
              <w:tcPr>
                <w:tcW w:w="9859" w:type="dxa"/>
                <w:gridSpan w:val="11"/>
              </w:tcPr>
            </w:tcPrChange>
          </w:tcPr>
          <w:p w14:paraId="04D7161F" w14:textId="77777777" w:rsidR="00B64E36" w:rsidRPr="003232CF" w:rsidRDefault="00B64E36" w:rsidP="007755BB">
            <w:pPr>
              <w:rPr>
                <w:lang w:val="sk-SK"/>
              </w:rPr>
            </w:pPr>
            <w:r>
              <w:rPr>
                <w:lang w:val="sk-SK"/>
              </w:rPr>
              <w:t>11/</w:t>
            </w:r>
            <w:r w:rsidRPr="00A31CB3">
              <w:rPr>
                <w:lang w:val="sk-SK"/>
              </w:rPr>
              <w:t xml:space="preserve">1992 – </w:t>
            </w:r>
            <w:r>
              <w:rPr>
                <w:lang w:val="sk-SK"/>
              </w:rPr>
              <w:t xml:space="preserve">4/1993: </w:t>
            </w:r>
            <w:r w:rsidRPr="00A31CB3">
              <w:rPr>
                <w:lang w:val="sk-SK"/>
              </w:rPr>
              <w:t xml:space="preserve">TEMPUS Project, SEEE, The University of Birmingham, UK – </w:t>
            </w:r>
            <w:r w:rsidRPr="009D3BE2">
              <w:rPr>
                <w:lang w:val="sk-SK"/>
              </w:rPr>
              <w:t>(</w:t>
            </w:r>
            <w:r>
              <w:rPr>
                <w:lang w:val="sk-SK"/>
              </w:rPr>
              <w:t>6</w:t>
            </w:r>
            <w:r w:rsidRPr="009D3BE2">
              <w:rPr>
                <w:lang w:val="sk-SK"/>
              </w:rPr>
              <w:t xml:space="preserve">-měsíční </w:t>
            </w:r>
            <w:r w:rsidRPr="00A31CB3">
              <w:t xml:space="preserve">studijní </w:t>
            </w:r>
            <w:r w:rsidRPr="009D3BE2">
              <w:rPr>
                <w:lang w:val="sk-SK"/>
              </w:rPr>
              <w:t>pobyt);</w:t>
            </w:r>
          </w:p>
        </w:tc>
      </w:tr>
      <w:tr w:rsidR="00B64E36" w14:paraId="71D367AB" w14:textId="77777777" w:rsidTr="00903089">
        <w:trPr>
          <w:cantSplit/>
          <w:trHeight w:val="470"/>
          <w:trPrChange w:id="1658" w:author="Zuzka" w:date="2018-11-16T10:43:00Z">
            <w:trPr>
              <w:wBefore w:w="34" w:type="dxa"/>
              <w:wAfter w:w="30" w:type="dxa"/>
              <w:cantSplit/>
              <w:trHeight w:val="470"/>
            </w:trPr>
          </w:trPrChange>
        </w:trPr>
        <w:tc>
          <w:tcPr>
            <w:tcW w:w="2518" w:type="dxa"/>
            <w:shd w:val="clear" w:color="auto" w:fill="F7CAAC"/>
            <w:tcPrChange w:id="1659" w:author="Zuzka" w:date="2018-11-16T10:43:00Z">
              <w:tcPr>
                <w:tcW w:w="2518" w:type="dxa"/>
                <w:shd w:val="clear" w:color="auto" w:fill="F7CAAC"/>
              </w:tcPr>
            </w:tcPrChange>
          </w:tcPr>
          <w:p w14:paraId="07B82A69" w14:textId="77777777" w:rsidR="00B64E36" w:rsidRDefault="00B64E36" w:rsidP="007755BB">
            <w:pPr>
              <w:jc w:val="both"/>
              <w:rPr>
                <w:b/>
              </w:rPr>
            </w:pPr>
            <w:r>
              <w:rPr>
                <w:b/>
              </w:rPr>
              <w:t xml:space="preserve">Podpis </w:t>
            </w:r>
          </w:p>
        </w:tc>
        <w:tc>
          <w:tcPr>
            <w:tcW w:w="4536" w:type="dxa"/>
            <w:gridSpan w:val="5"/>
            <w:tcPrChange w:id="1660" w:author="Zuzka" w:date="2018-11-16T10:43:00Z">
              <w:tcPr>
                <w:tcW w:w="4536" w:type="dxa"/>
                <w:gridSpan w:val="5"/>
              </w:tcPr>
            </w:tcPrChange>
          </w:tcPr>
          <w:p w14:paraId="3F3FB60B" w14:textId="77777777" w:rsidR="00B64E36" w:rsidRDefault="00B64E36" w:rsidP="007755BB">
            <w:pPr>
              <w:jc w:val="both"/>
            </w:pPr>
          </w:p>
        </w:tc>
        <w:tc>
          <w:tcPr>
            <w:tcW w:w="786" w:type="dxa"/>
            <w:gridSpan w:val="2"/>
            <w:shd w:val="clear" w:color="auto" w:fill="F7CAAC"/>
            <w:tcPrChange w:id="1661" w:author="Zuzka" w:date="2018-11-16T10:43:00Z">
              <w:tcPr>
                <w:tcW w:w="786" w:type="dxa"/>
                <w:gridSpan w:val="2"/>
                <w:shd w:val="clear" w:color="auto" w:fill="F7CAAC"/>
              </w:tcPr>
            </w:tcPrChange>
          </w:tcPr>
          <w:p w14:paraId="0A378ACF" w14:textId="77777777" w:rsidR="00B64E36" w:rsidRDefault="00B64E36" w:rsidP="007755BB">
            <w:pPr>
              <w:jc w:val="both"/>
            </w:pPr>
            <w:r>
              <w:rPr>
                <w:b/>
              </w:rPr>
              <w:t>datum</w:t>
            </w:r>
          </w:p>
        </w:tc>
        <w:tc>
          <w:tcPr>
            <w:tcW w:w="2019" w:type="dxa"/>
            <w:gridSpan w:val="3"/>
            <w:tcPrChange w:id="1662" w:author="Zuzka" w:date="2018-11-16T10:43:00Z">
              <w:tcPr>
                <w:tcW w:w="2019" w:type="dxa"/>
                <w:gridSpan w:val="3"/>
              </w:tcPr>
            </w:tcPrChange>
          </w:tcPr>
          <w:p w14:paraId="0FD4CD44" w14:textId="35825676" w:rsidR="00B64E36" w:rsidRDefault="00903089" w:rsidP="007755BB">
            <w:pPr>
              <w:jc w:val="both"/>
            </w:pPr>
            <w:ins w:id="1663" w:author="Zuzka" w:date="2018-11-16T10:44:00Z">
              <w:r>
                <w:t>16</w:t>
              </w:r>
            </w:ins>
            <w:del w:id="1664" w:author="Zuzka" w:date="2018-11-16T10:44:00Z">
              <w:r w:rsidR="00B64E36" w:rsidDel="00903089">
                <w:delText>28</w:delText>
              </w:r>
            </w:del>
            <w:r w:rsidR="00B64E36">
              <w:t xml:space="preserve">. </w:t>
            </w:r>
            <w:ins w:id="1665" w:author="Zuzka" w:date="2018-11-16T10:44:00Z">
              <w:r>
                <w:t>11</w:t>
              </w:r>
            </w:ins>
            <w:del w:id="1666" w:author="Zuzka" w:date="2018-11-16T10:44:00Z">
              <w:r w:rsidR="00B64E36" w:rsidDel="00903089">
                <w:delText>8</w:delText>
              </w:r>
            </w:del>
            <w:r w:rsidR="00B64E36">
              <w:t>. 2018</w:t>
            </w:r>
          </w:p>
        </w:tc>
      </w:tr>
      <w:tr w:rsidR="00B64E36" w14:paraId="7A6794D5" w14:textId="77777777" w:rsidTr="00903089">
        <w:trPr>
          <w:trPrChange w:id="1667" w:author="Zuzka" w:date="2018-11-16T10:43:00Z">
            <w:trPr>
              <w:wBefore w:w="34" w:type="dxa"/>
              <w:wAfter w:w="30" w:type="dxa"/>
            </w:trPr>
          </w:trPrChange>
        </w:trPr>
        <w:tc>
          <w:tcPr>
            <w:tcW w:w="9859" w:type="dxa"/>
            <w:gridSpan w:val="11"/>
            <w:tcBorders>
              <w:bottom w:val="double" w:sz="4" w:space="0" w:color="auto"/>
            </w:tcBorders>
            <w:shd w:val="clear" w:color="auto" w:fill="BDD6EE"/>
            <w:tcPrChange w:id="1668" w:author="Zuzka" w:date="2018-11-16T10:43:00Z">
              <w:tcPr>
                <w:tcW w:w="9859" w:type="dxa"/>
                <w:gridSpan w:val="11"/>
                <w:tcBorders>
                  <w:bottom w:val="double" w:sz="4" w:space="0" w:color="auto"/>
                </w:tcBorders>
                <w:shd w:val="clear" w:color="auto" w:fill="BDD6EE"/>
              </w:tcPr>
            </w:tcPrChange>
          </w:tcPr>
          <w:p w14:paraId="563CED47" w14:textId="2D670553" w:rsidR="00B64E36" w:rsidRDefault="00B64E36" w:rsidP="007755BB">
            <w:pPr>
              <w:tabs>
                <w:tab w:val="right" w:pos="9458"/>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1845F7B8" w14:textId="77777777" w:rsidTr="00903089">
        <w:trPr>
          <w:trPrChange w:id="1669" w:author="Zuzka" w:date="2018-11-16T10:43:00Z">
            <w:trPr>
              <w:wBefore w:w="34" w:type="dxa"/>
              <w:wAfter w:w="30" w:type="dxa"/>
            </w:trPr>
          </w:trPrChange>
        </w:trPr>
        <w:tc>
          <w:tcPr>
            <w:tcW w:w="2518" w:type="dxa"/>
            <w:tcBorders>
              <w:top w:val="double" w:sz="4" w:space="0" w:color="auto"/>
            </w:tcBorders>
            <w:shd w:val="clear" w:color="auto" w:fill="F7CAAC"/>
            <w:tcPrChange w:id="1670" w:author="Zuzka" w:date="2018-11-16T10:43:00Z">
              <w:tcPr>
                <w:tcW w:w="2518" w:type="dxa"/>
                <w:tcBorders>
                  <w:top w:val="double" w:sz="4" w:space="0" w:color="auto"/>
                </w:tcBorders>
                <w:shd w:val="clear" w:color="auto" w:fill="F7CAAC"/>
              </w:tcPr>
            </w:tcPrChange>
          </w:tcPr>
          <w:p w14:paraId="72C599A0" w14:textId="77777777" w:rsidR="00B64E36" w:rsidRDefault="00B64E36" w:rsidP="007755BB">
            <w:pPr>
              <w:jc w:val="both"/>
              <w:rPr>
                <w:b/>
              </w:rPr>
            </w:pPr>
            <w:r>
              <w:rPr>
                <w:b/>
              </w:rPr>
              <w:t>Vysoká škola</w:t>
            </w:r>
          </w:p>
        </w:tc>
        <w:tc>
          <w:tcPr>
            <w:tcW w:w="7341" w:type="dxa"/>
            <w:gridSpan w:val="10"/>
            <w:tcPrChange w:id="1671" w:author="Zuzka" w:date="2018-11-16T10:43:00Z">
              <w:tcPr>
                <w:tcW w:w="7341" w:type="dxa"/>
                <w:gridSpan w:val="10"/>
              </w:tcPr>
            </w:tcPrChange>
          </w:tcPr>
          <w:p w14:paraId="21A37ED8" w14:textId="77777777" w:rsidR="00B64E36" w:rsidRDefault="00B64E36" w:rsidP="007755BB">
            <w:pPr>
              <w:jc w:val="both"/>
            </w:pPr>
            <w:r w:rsidRPr="0040774B">
              <w:t>Univerzita Tomáše Bati ve Zlíně</w:t>
            </w:r>
          </w:p>
        </w:tc>
      </w:tr>
      <w:tr w:rsidR="00B64E36" w14:paraId="2B1A594D" w14:textId="77777777" w:rsidTr="00903089">
        <w:trPr>
          <w:trPrChange w:id="1672" w:author="Zuzka" w:date="2018-11-16T10:43:00Z">
            <w:trPr>
              <w:wBefore w:w="34" w:type="dxa"/>
              <w:wAfter w:w="30" w:type="dxa"/>
            </w:trPr>
          </w:trPrChange>
        </w:trPr>
        <w:tc>
          <w:tcPr>
            <w:tcW w:w="2518" w:type="dxa"/>
            <w:shd w:val="clear" w:color="auto" w:fill="F7CAAC"/>
            <w:tcPrChange w:id="1673" w:author="Zuzka" w:date="2018-11-16T10:43:00Z">
              <w:tcPr>
                <w:tcW w:w="2518" w:type="dxa"/>
                <w:shd w:val="clear" w:color="auto" w:fill="F7CAAC"/>
              </w:tcPr>
            </w:tcPrChange>
          </w:tcPr>
          <w:p w14:paraId="4F3CF9C0" w14:textId="77777777" w:rsidR="00B64E36" w:rsidRDefault="00B64E36" w:rsidP="007755BB">
            <w:pPr>
              <w:jc w:val="both"/>
              <w:rPr>
                <w:b/>
              </w:rPr>
            </w:pPr>
            <w:r>
              <w:rPr>
                <w:b/>
              </w:rPr>
              <w:t>Součást vysoké školy</w:t>
            </w:r>
          </w:p>
        </w:tc>
        <w:tc>
          <w:tcPr>
            <w:tcW w:w="7341" w:type="dxa"/>
            <w:gridSpan w:val="10"/>
            <w:tcPrChange w:id="1674" w:author="Zuzka" w:date="2018-11-16T10:43:00Z">
              <w:tcPr>
                <w:tcW w:w="7341" w:type="dxa"/>
                <w:gridSpan w:val="10"/>
              </w:tcPr>
            </w:tcPrChange>
          </w:tcPr>
          <w:p w14:paraId="71462585" w14:textId="77777777" w:rsidR="00B64E36" w:rsidRDefault="00B64E36" w:rsidP="007755BB">
            <w:pPr>
              <w:jc w:val="both"/>
            </w:pPr>
            <w:r>
              <w:t>Fakulta aplikované informatiky</w:t>
            </w:r>
          </w:p>
        </w:tc>
      </w:tr>
      <w:tr w:rsidR="00B64E36" w14:paraId="2D32005F" w14:textId="77777777" w:rsidTr="00903089">
        <w:trPr>
          <w:trPrChange w:id="1675" w:author="Zuzka" w:date="2018-11-16T10:43:00Z">
            <w:trPr>
              <w:wBefore w:w="34" w:type="dxa"/>
              <w:wAfter w:w="30" w:type="dxa"/>
            </w:trPr>
          </w:trPrChange>
        </w:trPr>
        <w:tc>
          <w:tcPr>
            <w:tcW w:w="2518" w:type="dxa"/>
            <w:shd w:val="clear" w:color="auto" w:fill="F7CAAC"/>
            <w:tcPrChange w:id="1676" w:author="Zuzka" w:date="2018-11-16T10:43:00Z">
              <w:tcPr>
                <w:tcW w:w="2518" w:type="dxa"/>
                <w:shd w:val="clear" w:color="auto" w:fill="F7CAAC"/>
              </w:tcPr>
            </w:tcPrChange>
          </w:tcPr>
          <w:p w14:paraId="2CE0ADB9" w14:textId="77777777" w:rsidR="00B64E36" w:rsidRDefault="00B64E36" w:rsidP="007755BB">
            <w:pPr>
              <w:jc w:val="both"/>
              <w:rPr>
                <w:b/>
              </w:rPr>
            </w:pPr>
            <w:r>
              <w:rPr>
                <w:b/>
              </w:rPr>
              <w:t>Název studijního programu</w:t>
            </w:r>
          </w:p>
        </w:tc>
        <w:tc>
          <w:tcPr>
            <w:tcW w:w="7341" w:type="dxa"/>
            <w:gridSpan w:val="10"/>
            <w:tcPrChange w:id="1677" w:author="Zuzka" w:date="2018-11-16T10:43:00Z">
              <w:tcPr>
                <w:tcW w:w="7341" w:type="dxa"/>
                <w:gridSpan w:val="10"/>
              </w:tcPr>
            </w:tcPrChange>
          </w:tcPr>
          <w:p w14:paraId="42756860" w14:textId="77777777" w:rsidR="00B64E36" w:rsidRDefault="00B64E36" w:rsidP="007755BB">
            <w:pPr>
              <w:jc w:val="both"/>
            </w:pPr>
            <w:r>
              <w:t>Softwarové inženýrství</w:t>
            </w:r>
          </w:p>
        </w:tc>
      </w:tr>
      <w:tr w:rsidR="00B64E36" w14:paraId="229DF7BE" w14:textId="77777777" w:rsidTr="00903089">
        <w:trPr>
          <w:trPrChange w:id="1678" w:author="Zuzka" w:date="2018-11-16T10:43:00Z">
            <w:trPr>
              <w:wBefore w:w="34" w:type="dxa"/>
              <w:wAfter w:w="30" w:type="dxa"/>
            </w:trPr>
          </w:trPrChange>
        </w:trPr>
        <w:tc>
          <w:tcPr>
            <w:tcW w:w="2518" w:type="dxa"/>
            <w:shd w:val="clear" w:color="auto" w:fill="F7CAAC"/>
            <w:tcPrChange w:id="1679" w:author="Zuzka" w:date="2018-11-16T10:43:00Z">
              <w:tcPr>
                <w:tcW w:w="2518" w:type="dxa"/>
                <w:shd w:val="clear" w:color="auto" w:fill="F7CAAC"/>
              </w:tcPr>
            </w:tcPrChange>
          </w:tcPr>
          <w:p w14:paraId="7244F9A7" w14:textId="77777777" w:rsidR="00B64E36" w:rsidRDefault="00B64E36" w:rsidP="007755BB">
            <w:pPr>
              <w:jc w:val="both"/>
              <w:rPr>
                <w:b/>
              </w:rPr>
            </w:pPr>
            <w:r>
              <w:rPr>
                <w:b/>
              </w:rPr>
              <w:t>Jméno a příjmení</w:t>
            </w:r>
          </w:p>
        </w:tc>
        <w:tc>
          <w:tcPr>
            <w:tcW w:w="4536" w:type="dxa"/>
            <w:gridSpan w:val="5"/>
            <w:tcPrChange w:id="1680" w:author="Zuzka" w:date="2018-11-16T10:43:00Z">
              <w:tcPr>
                <w:tcW w:w="4536" w:type="dxa"/>
                <w:gridSpan w:val="5"/>
              </w:tcPr>
            </w:tcPrChange>
          </w:tcPr>
          <w:p w14:paraId="5B2A5DE6" w14:textId="77777777" w:rsidR="00B64E36" w:rsidRDefault="00B64E36" w:rsidP="007755BB">
            <w:pPr>
              <w:jc w:val="both"/>
            </w:pPr>
            <w:r>
              <w:t xml:space="preserve">Lubomír </w:t>
            </w:r>
            <w:bookmarkStart w:id="1681" w:name="aSedlacek"/>
            <w:r>
              <w:t>Sedláček</w:t>
            </w:r>
            <w:bookmarkEnd w:id="1681"/>
          </w:p>
        </w:tc>
        <w:tc>
          <w:tcPr>
            <w:tcW w:w="709" w:type="dxa"/>
            <w:shd w:val="clear" w:color="auto" w:fill="F7CAAC"/>
            <w:tcPrChange w:id="1682" w:author="Zuzka" w:date="2018-11-16T10:43:00Z">
              <w:tcPr>
                <w:tcW w:w="709" w:type="dxa"/>
                <w:shd w:val="clear" w:color="auto" w:fill="F7CAAC"/>
              </w:tcPr>
            </w:tcPrChange>
          </w:tcPr>
          <w:p w14:paraId="03611F7E" w14:textId="77777777" w:rsidR="00B64E36" w:rsidRDefault="00B64E36" w:rsidP="007755BB">
            <w:pPr>
              <w:jc w:val="both"/>
              <w:rPr>
                <w:b/>
              </w:rPr>
            </w:pPr>
            <w:r>
              <w:rPr>
                <w:b/>
              </w:rPr>
              <w:t>Tituly</w:t>
            </w:r>
          </w:p>
        </w:tc>
        <w:tc>
          <w:tcPr>
            <w:tcW w:w="2096" w:type="dxa"/>
            <w:gridSpan w:val="4"/>
            <w:tcPrChange w:id="1683" w:author="Zuzka" w:date="2018-11-16T10:43:00Z">
              <w:tcPr>
                <w:tcW w:w="2096" w:type="dxa"/>
                <w:gridSpan w:val="4"/>
              </w:tcPr>
            </w:tcPrChange>
          </w:tcPr>
          <w:p w14:paraId="4001DD92" w14:textId="77777777" w:rsidR="00B64E36" w:rsidRDefault="00B64E36" w:rsidP="007755BB">
            <w:pPr>
              <w:jc w:val="both"/>
            </w:pPr>
            <w:r>
              <w:t>Mgr., Ph.D.</w:t>
            </w:r>
          </w:p>
        </w:tc>
      </w:tr>
      <w:tr w:rsidR="00B64E36" w14:paraId="62E76C99" w14:textId="77777777" w:rsidTr="00903089">
        <w:trPr>
          <w:trPrChange w:id="1684" w:author="Zuzka" w:date="2018-11-16T10:43:00Z">
            <w:trPr>
              <w:wBefore w:w="34" w:type="dxa"/>
              <w:wAfter w:w="30" w:type="dxa"/>
            </w:trPr>
          </w:trPrChange>
        </w:trPr>
        <w:tc>
          <w:tcPr>
            <w:tcW w:w="2518" w:type="dxa"/>
            <w:shd w:val="clear" w:color="auto" w:fill="F7CAAC"/>
            <w:tcPrChange w:id="1685" w:author="Zuzka" w:date="2018-11-16T10:43:00Z">
              <w:tcPr>
                <w:tcW w:w="2518" w:type="dxa"/>
                <w:shd w:val="clear" w:color="auto" w:fill="F7CAAC"/>
              </w:tcPr>
            </w:tcPrChange>
          </w:tcPr>
          <w:p w14:paraId="2135F55D" w14:textId="77777777" w:rsidR="00B64E36" w:rsidRDefault="00B64E36" w:rsidP="007755BB">
            <w:pPr>
              <w:jc w:val="both"/>
              <w:rPr>
                <w:b/>
              </w:rPr>
            </w:pPr>
            <w:r>
              <w:rPr>
                <w:b/>
              </w:rPr>
              <w:t>Rok narození</w:t>
            </w:r>
          </w:p>
        </w:tc>
        <w:tc>
          <w:tcPr>
            <w:tcW w:w="829" w:type="dxa"/>
            <w:tcPrChange w:id="1686" w:author="Zuzka" w:date="2018-11-16T10:43:00Z">
              <w:tcPr>
                <w:tcW w:w="829" w:type="dxa"/>
              </w:tcPr>
            </w:tcPrChange>
          </w:tcPr>
          <w:p w14:paraId="2E12B33F" w14:textId="77777777" w:rsidR="00B64E36" w:rsidRDefault="00B64E36" w:rsidP="007755BB">
            <w:pPr>
              <w:jc w:val="both"/>
            </w:pPr>
            <w:r>
              <w:t>1961</w:t>
            </w:r>
          </w:p>
        </w:tc>
        <w:tc>
          <w:tcPr>
            <w:tcW w:w="1721" w:type="dxa"/>
            <w:shd w:val="clear" w:color="auto" w:fill="F7CAAC"/>
            <w:tcPrChange w:id="1687" w:author="Zuzka" w:date="2018-11-16T10:43:00Z">
              <w:tcPr>
                <w:tcW w:w="1721" w:type="dxa"/>
                <w:shd w:val="clear" w:color="auto" w:fill="F7CAAC"/>
              </w:tcPr>
            </w:tcPrChange>
          </w:tcPr>
          <w:p w14:paraId="1E735626" w14:textId="77777777" w:rsidR="00B64E36" w:rsidRDefault="00B64E36" w:rsidP="007755BB">
            <w:pPr>
              <w:jc w:val="both"/>
              <w:rPr>
                <w:b/>
              </w:rPr>
            </w:pPr>
            <w:r>
              <w:rPr>
                <w:b/>
              </w:rPr>
              <w:t>typ vztahu k VŠ</w:t>
            </w:r>
          </w:p>
        </w:tc>
        <w:tc>
          <w:tcPr>
            <w:tcW w:w="992" w:type="dxa"/>
            <w:gridSpan w:val="2"/>
            <w:tcPrChange w:id="1688" w:author="Zuzka" w:date="2018-11-16T10:43:00Z">
              <w:tcPr>
                <w:tcW w:w="992" w:type="dxa"/>
                <w:gridSpan w:val="2"/>
              </w:tcPr>
            </w:tcPrChange>
          </w:tcPr>
          <w:p w14:paraId="49BCB69D" w14:textId="77777777" w:rsidR="00B64E36" w:rsidRDefault="00B64E36" w:rsidP="007755BB">
            <w:pPr>
              <w:jc w:val="both"/>
            </w:pPr>
            <w:r>
              <w:t>pp.</w:t>
            </w:r>
          </w:p>
        </w:tc>
        <w:tc>
          <w:tcPr>
            <w:tcW w:w="994" w:type="dxa"/>
            <w:shd w:val="clear" w:color="auto" w:fill="F7CAAC"/>
            <w:tcPrChange w:id="1689" w:author="Zuzka" w:date="2018-11-16T10:43:00Z">
              <w:tcPr>
                <w:tcW w:w="994" w:type="dxa"/>
                <w:shd w:val="clear" w:color="auto" w:fill="F7CAAC"/>
              </w:tcPr>
            </w:tcPrChange>
          </w:tcPr>
          <w:p w14:paraId="67B67176" w14:textId="77777777" w:rsidR="00B64E36" w:rsidRDefault="00B64E36" w:rsidP="007755BB">
            <w:pPr>
              <w:jc w:val="both"/>
              <w:rPr>
                <w:b/>
              </w:rPr>
            </w:pPr>
            <w:r>
              <w:rPr>
                <w:b/>
              </w:rPr>
              <w:t>rozsah</w:t>
            </w:r>
          </w:p>
        </w:tc>
        <w:tc>
          <w:tcPr>
            <w:tcW w:w="709" w:type="dxa"/>
            <w:tcPrChange w:id="1690" w:author="Zuzka" w:date="2018-11-16T10:43:00Z">
              <w:tcPr>
                <w:tcW w:w="709" w:type="dxa"/>
              </w:tcPr>
            </w:tcPrChange>
          </w:tcPr>
          <w:p w14:paraId="5D2BA032" w14:textId="77777777" w:rsidR="00B64E36" w:rsidRDefault="00B64E36" w:rsidP="007755BB">
            <w:pPr>
              <w:jc w:val="both"/>
            </w:pPr>
            <w:r>
              <w:t>40</w:t>
            </w:r>
          </w:p>
        </w:tc>
        <w:tc>
          <w:tcPr>
            <w:tcW w:w="709" w:type="dxa"/>
            <w:gridSpan w:val="2"/>
            <w:shd w:val="clear" w:color="auto" w:fill="F7CAAC"/>
            <w:tcPrChange w:id="1691" w:author="Zuzka" w:date="2018-11-16T10:43:00Z">
              <w:tcPr>
                <w:tcW w:w="709" w:type="dxa"/>
                <w:gridSpan w:val="2"/>
                <w:shd w:val="clear" w:color="auto" w:fill="F7CAAC"/>
              </w:tcPr>
            </w:tcPrChange>
          </w:tcPr>
          <w:p w14:paraId="6DAD8051" w14:textId="77777777" w:rsidR="00B64E36" w:rsidRDefault="00B64E36" w:rsidP="007755BB">
            <w:pPr>
              <w:jc w:val="both"/>
              <w:rPr>
                <w:b/>
              </w:rPr>
            </w:pPr>
            <w:r>
              <w:rPr>
                <w:b/>
              </w:rPr>
              <w:t>do kdy</w:t>
            </w:r>
          </w:p>
        </w:tc>
        <w:tc>
          <w:tcPr>
            <w:tcW w:w="1387" w:type="dxa"/>
            <w:gridSpan w:val="2"/>
            <w:tcPrChange w:id="1692" w:author="Zuzka" w:date="2018-11-16T10:43:00Z">
              <w:tcPr>
                <w:tcW w:w="1387" w:type="dxa"/>
                <w:gridSpan w:val="2"/>
              </w:tcPr>
            </w:tcPrChange>
          </w:tcPr>
          <w:p w14:paraId="3420A1AE" w14:textId="77777777" w:rsidR="00B64E36" w:rsidRDefault="00B64E36" w:rsidP="007755BB">
            <w:pPr>
              <w:jc w:val="both"/>
            </w:pPr>
            <w:r>
              <w:t>N</w:t>
            </w:r>
          </w:p>
        </w:tc>
      </w:tr>
      <w:tr w:rsidR="00B64E36" w14:paraId="743ADADB" w14:textId="77777777" w:rsidTr="00903089">
        <w:trPr>
          <w:trPrChange w:id="1693" w:author="Zuzka" w:date="2018-11-16T10:43:00Z">
            <w:trPr>
              <w:wBefore w:w="34" w:type="dxa"/>
              <w:wAfter w:w="30" w:type="dxa"/>
            </w:trPr>
          </w:trPrChange>
        </w:trPr>
        <w:tc>
          <w:tcPr>
            <w:tcW w:w="5068" w:type="dxa"/>
            <w:gridSpan w:val="3"/>
            <w:shd w:val="clear" w:color="auto" w:fill="F7CAAC"/>
            <w:tcPrChange w:id="1694" w:author="Zuzka" w:date="2018-11-16T10:43:00Z">
              <w:tcPr>
                <w:tcW w:w="5068" w:type="dxa"/>
                <w:gridSpan w:val="3"/>
                <w:shd w:val="clear" w:color="auto" w:fill="F7CAAC"/>
              </w:tcPr>
            </w:tcPrChange>
          </w:tcPr>
          <w:p w14:paraId="633E01FF" w14:textId="77777777" w:rsidR="00B64E36" w:rsidRDefault="00B64E36" w:rsidP="007755BB">
            <w:pPr>
              <w:jc w:val="both"/>
              <w:rPr>
                <w:b/>
              </w:rPr>
            </w:pPr>
            <w:r>
              <w:rPr>
                <w:b/>
              </w:rPr>
              <w:t>Typ vztahu na součásti VŠ, která uskutečňuje st. program</w:t>
            </w:r>
          </w:p>
        </w:tc>
        <w:tc>
          <w:tcPr>
            <w:tcW w:w="992" w:type="dxa"/>
            <w:gridSpan w:val="2"/>
            <w:tcPrChange w:id="1695" w:author="Zuzka" w:date="2018-11-16T10:43:00Z">
              <w:tcPr>
                <w:tcW w:w="992" w:type="dxa"/>
                <w:gridSpan w:val="2"/>
              </w:tcPr>
            </w:tcPrChange>
          </w:tcPr>
          <w:p w14:paraId="5CDF7A5D" w14:textId="77777777" w:rsidR="00B64E36" w:rsidRDefault="00B64E36" w:rsidP="007755BB">
            <w:pPr>
              <w:jc w:val="both"/>
            </w:pPr>
            <w:del w:id="1696" w:author="Zuzka" w:date="2018-11-12T22:44:00Z">
              <w:r w:rsidDel="00901E07">
                <w:delText>pp.</w:delText>
              </w:r>
            </w:del>
          </w:p>
        </w:tc>
        <w:tc>
          <w:tcPr>
            <w:tcW w:w="994" w:type="dxa"/>
            <w:shd w:val="clear" w:color="auto" w:fill="F7CAAC"/>
            <w:tcPrChange w:id="1697" w:author="Zuzka" w:date="2018-11-16T10:43:00Z">
              <w:tcPr>
                <w:tcW w:w="994" w:type="dxa"/>
                <w:shd w:val="clear" w:color="auto" w:fill="F7CAAC"/>
              </w:tcPr>
            </w:tcPrChange>
          </w:tcPr>
          <w:p w14:paraId="04661CC1" w14:textId="77777777" w:rsidR="00B64E36" w:rsidRDefault="00B64E36" w:rsidP="007755BB">
            <w:pPr>
              <w:jc w:val="both"/>
              <w:rPr>
                <w:b/>
              </w:rPr>
            </w:pPr>
            <w:r>
              <w:rPr>
                <w:b/>
              </w:rPr>
              <w:t>rozsah</w:t>
            </w:r>
          </w:p>
        </w:tc>
        <w:tc>
          <w:tcPr>
            <w:tcW w:w="709" w:type="dxa"/>
            <w:tcPrChange w:id="1698" w:author="Zuzka" w:date="2018-11-16T10:43:00Z">
              <w:tcPr>
                <w:tcW w:w="709" w:type="dxa"/>
              </w:tcPr>
            </w:tcPrChange>
          </w:tcPr>
          <w:p w14:paraId="5C69B8DB" w14:textId="77777777" w:rsidR="00B64E36" w:rsidRDefault="00B64E36" w:rsidP="007755BB">
            <w:pPr>
              <w:jc w:val="both"/>
            </w:pPr>
            <w:del w:id="1699" w:author="Zuzka" w:date="2018-11-12T22:44:00Z">
              <w:r w:rsidDel="00901E07">
                <w:delText>40</w:delText>
              </w:r>
            </w:del>
          </w:p>
        </w:tc>
        <w:tc>
          <w:tcPr>
            <w:tcW w:w="709" w:type="dxa"/>
            <w:gridSpan w:val="2"/>
            <w:shd w:val="clear" w:color="auto" w:fill="F7CAAC"/>
            <w:tcPrChange w:id="1700" w:author="Zuzka" w:date="2018-11-16T10:43:00Z">
              <w:tcPr>
                <w:tcW w:w="709" w:type="dxa"/>
                <w:gridSpan w:val="2"/>
                <w:shd w:val="clear" w:color="auto" w:fill="F7CAAC"/>
              </w:tcPr>
            </w:tcPrChange>
          </w:tcPr>
          <w:p w14:paraId="5EE591DB" w14:textId="77777777" w:rsidR="00B64E36" w:rsidRDefault="00B64E36" w:rsidP="007755BB">
            <w:pPr>
              <w:jc w:val="both"/>
              <w:rPr>
                <w:b/>
              </w:rPr>
            </w:pPr>
            <w:r>
              <w:rPr>
                <w:b/>
              </w:rPr>
              <w:t>do kdy</w:t>
            </w:r>
          </w:p>
        </w:tc>
        <w:tc>
          <w:tcPr>
            <w:tcW w:w="1387" w:type="dxa"/>
            <w:gridSpan w:val="2"/>
            <w:tcPrChange w:id="1701" w:author="Zuzka" w:date="2018-11-16T10:43:00Z">
              <w:tcPr>
                <w:tcW w:w="1387" w:type="dxa"/>
                <w:gridSpan w:val="2"/>
              </w:tcPr>
            </w:tcPrChange>
          </w:tcPr>
          <w:p w14:paraId="281978C5" w14:textId="77777777" w:rsidR="00B64E36" w:rsidRDefault="00B64E36" w:rsidP="007755BB">
            <w:pPr>
              <w:jc w:val="both"/>
            </w:pPr>
            <w:del w:id="1702" w:author="Zuzka" w:date="2018-11-12T22:44:00Z">
              <w:r w:rsidDel="00901E07">
                <w:delText>N</w:delText>
              </w:r>
            </w:del>
          </w:p>
        </w:tc>
      </w:tr>
      <w:tr w:rsidR="00B64E36" w14:paraId="2FE904E9" w14:textId="77777777" w:rsidTr="00903089">
        <w:trPr>
          <w:trPrChange w:id="1703" w:author="Zuzka" w:date="2018-11-16T10:43:00Z">
            <w:trPr>
              <w:wBefore w:w="34" w:type="dxa"/>
              <w:wAfter w:w="30" w:type="dxa"/>
            </w:trPr>
          </w:trPrChange>
        </w:trPr>
        <w:tc>
          <w:tcPr>
            <w:tcW w:w="6060" w:type="dxa"/>
            <w:gridSpan w:val="5"/>
            <w:shd w:val="clear" w:color="auto" w:fill="F7CAAC"/>
            <w:tcPrChange w:id="1704" w:author="Zuzka" w:date="2018-11-16T10:43:00Z">
              <w:tcPr>
                <w:tcW w:w="6060" w:type="dxa"/>
                <w:gridSpan w:val="5"/>
                <w:shd w:val="clear" w:color="auto" w:fill="F7CAAC"/>
              </w:tcPr>
            </w:tcPrChange>
          </w:tcPr>
          <w:p w14:paraId="10EAF3BB"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Change w:id="1705" w:author="Zuzka" w:date="2018-11-16T10:43:00Z">
              <w:tcPr>
                <w:tcW w:w="1703" w:type="dxa"/>
                <w:gridSpan w:val="2"/>
                <w:shd w:val="clear" w:color="auto" w:fill="F7CAAC"/>
              </w:tcPr>
            </w:tcPrChange>
          </w:tcPr>
          <w:p w14:paraId="2094FD44" w14:textId="77777777" w:rsidR="00B64E36" w:rsidRDefault="00B64E36" w:rsidP="007755BB">
            <w:pPr>
              <w:jc w:val="both"/>
              <w:rPr>
                <w:b/>
              </w:rPr>
            </w:pPr>
            <w:r>
              <w:rPr>
                <w:b/>
              </w:rPr>
              <w:t>typ prac. vztahu</w:t>
            </w:r>
          </w:p>
        </w:tc>
        <w:tc>
          <w:tcPr>
            <w:tcW w:w="2096" w:type="dxa"/>
            <w:gridSpan w:val="4"/>
            <w:shd w:val="clear" w:color="auto" w:fill="F7CAAC"/>
            <w:tcPrChange w:id="1706" w:author="Zuzka" w:date="2018-11-16T10:43:00Z">
              <w:tcPr>
                <w:tcW w:w="2096" w:type="dxa"/>
                <w:gridSpan w:val="4"/>
                <w:shd w:val="clear" w:color="auto" w:fill="F7CAAC"/>
              </w:tcPr>
            </w:tcPrChange>
          </w:tcPr>
          <w:p w14:paraId="0EC4D340" w14:textId="77777777" w:rsidR="00B64E36" w:rsidRDefault="00B64E36" w:rsidP="007755BB">
            <w:pPr>
              <w:jc w:val="both"/>
              <w:rPr>
                <w:b/>
              </w:rPr>
            </w:pPr>
            <w:r>
              <w:rPr>
                <w:b/>
              </w:rPr>
              <w:t>rozsah</w:t>
            </w:r>
          </w:p>
        </w:tc>
      </w:tr>
      <w:tr w:rsidR="00B64E36" w14:paraId="1BDADC04" w14:textId="77777777" w:rsidTr="00903089">
        <w:trPr>
          <w:trPrChange w:id="1707" w:author="Zuzka" w:date="2018-11-16T10:43:00Z">
            <w:trPr>
              <w:wBefore w:w="34" w:type="dxa"/>
              <w:wAfter w:w="30" w:type="dxa"/>
            </w:trPr>
          </w:trPrChange>
        </w:trPr>
        <w:tc>
          <w:tcPr>
            <w:tcW w:w="6060" w:type="dxa"/>
            <w:gridSpan w:val="5"/>
            <w:tcPrChange w:id="1708" w:author="Zuzka" w:date="2018-11-16T10:43:00Z">
              <w:tcPr>
                <w:tcW w:w="6060" w:type="dxa"/>
                <w:gridSpan w:val="5"/>
              </w:tcPr>
            </w:tcPrChange>
          </w:tcPr>
          <w:p w14:paraId="196E1D23" w14:textId="77777777" w:rsidR="00B64E36" w:rsidRDefault="00B64E36" w:rsidP="007755BB">
            <w:pPr>
              <w:jc w:val="both"/>
            </w:pPr>
          </w:p>
        </w:tc>
        <w:tc>
          <w:tcPr>
            <w:tcW w:w="1703" w:type="dxa"/>
            <w:gridSpan w:val="2"/>
            <w:tcPrChange w:id="1709" w:author="Zuzka" w:date="2018-11-16T10:43:00Z">
              <w:tcPr>
                <w:tcW w:w="1703" w:type="dxa"/>
                <w:gridSpan w:val="2"/>
              </w:tcPr>
            </w:tcPrChange>
          </w:tcPr>
          <w:p w14:paraId="30608DED" w14:textId="77777777" w:rsidR="00B64E36" w:rsidRDefault="00B64E36" w:rsidP="007755BB">
            <w:pPr>
              <w:jc w:val="both"/>
            </w:pPr>
          </w:p>
        </w:tc>
        <w:tc>
          <w:tcPr>
            <w:tcW w:w="2096" w:type="dxa"/>
            <w:gridSpan w:val="4"/>
            <w:tcPrChange w:id="1710" w:author="Zuzka" w:date="2018-11-16T10:43:00Z">
              <w:tcPr>
                <w:tcW w:w="2096" w:type="dxa"/>
                <w:gridSpan w:val="4"/>
              </w:tcPr>
            </w:tcPrChange>
          </w:tcPr>
          <w:p w14:paraId="03317825" w14:textId="77777777" w:rsidR="00B64E36" w:rsidRDefault="00B64E36" w:rsidP="007755BB">
            <w:pPr>
              <w:jc w:val="both"/>
            </w:pPr>
          </w:p>
        </w:tc>
      </w:tr>
      <w:tr w:rsidR="00B64E36" w14:paraId="46808314" w14:textId="77777777" w:rsidTr="00903089">
        <w:trPr>
          <w:trPrChange w:id="1711" w:author="Zuzka" w:date="2018-11-16T10:43:00Z">
            <w:trPr>
              <w:wBefore w:w="34" w:type="dxa"/>
              <w:wAfter w:w="30" w:type="dxa"/>
            </w:trPr>
          </w:trPrChange>
        </w:trPr>
        <w:tc>
          <w:tcPr>
            <w:tcW w:w="6060" w:type="dxa"/>
            <w:gridSpan w:val="5"/>
            <w:tcPrChange w:id="1712" w:author="Zuzka" w:date="2018-11-16T10:43:00Z">
              <w:tcPr>
                <w:tcW w:w="6060" w:type="dxa"/>
                <w:gridSpan w:val="5"/>
              </w:tcPr>
            </w:tcPrChange>
          </w:tcPr>
          <w:p w14:paraId="36373E41" w14:textId="77777777" w:rsidR="00B64E36" w:rsidRDefault="00B64E36" w:rsidP="007755BB">
            <w:pPr>
              <w:jc w:val="both"/>
            </w:pPr>
          </w:p>
        </w:tc>
        <w:tc>
          <w:tcPr>
            <w:tcW w:w="1703" w:type="dxa"/>
            <w:gridSpan w:val="2"/>
            <w:tcPrChange w:id="1713" w:author="Zuzka" w:date="2018-11-16T10:43:00Z">
              <w:tcPr>
                <w:tcW w:w="1703" w:type="dxa"/>
                <w:gridSpan w:val="2"/>
              </w:tcPr>
            </w:tcPrChange>
          </w:tcPr>
          <w:p w14:paraId="005C01F5" w14:textId="77777777" w:rsidR="00B64E36" w:rsidRDefault="00B64E36" w:rsidP="007755BB">
            <w:pPr>
              <w:jc w:val="both"/>
            </w:pPr>
          </w:p>
        </w:tc>
        <w:tc>
          <w:tcPr>
            <w:tcW w:w="2096" w:type="dxa"/>
            <w:gridSpan w:val="4"/>
            <w:tcPrChange w:id="1714" w:author="Zuzka" w:date="2018-11-16T10:43:00Z">
              <w:tcPr>
                <w:tcW w:w="2096" w:type="dxa"/>
                <w:gridSpan w:val="4"/>
              </w:tcPr>
            </w:tcPrChange>
          </w:tcPr>
          <w:p w14:paraId="64C3CC46" w14:textId="77777777" w:rsidR="00B64E36" w:rsidRDefault="00B64E36" w:rsidP="007755BB">
            <w:pPr>
              <w:jc w:val="both"/>
            </w:pPr>
          </w:p>
        </w:tc>
      </w:tr>
      <w:tr w:rsidR="00B64E36" w14:paraId="5080D6D2" w14:textId="77777777" w:rsidTr="00903089">
        <w:trPr>
          <w:trPrChange w:id="1715" w:author="Zuzka" w:date="2018-11-16T10:43:00Z">
            <w:trPr>
              <w:wBefore w:w="34" w:type="dxa"/>
              <w:wAfter w:w="30" w:type="dxa"/>
            </w:trPr>
          </w:trPrChange>
        </w:trPr>
        <w:tc>
          <w:tcPr>
            <w:tcW w:w="6060" w:type="dxa"/>
            <w:gridSpan w:val="5"/>
            <w:tcPrChange w:id="1716" w:author="Zuzka" w:date="2018-11-16T10:43:00Z">
              <w:tcPr>
                <w:tcW w:w="6060" w:type="dxa"/>
                <w:gridSpan w:val="5"/>
              </w:tcPr>
            </w:tcPrChange>
          </w:tcPr>
          <w:p w14:paraId="4B3182D6" w14:textId="77777777" w:rsidR="00B64E36" w:rsidRDefault="00B64E36" w:rsidP="007755BB">
            <w:pPr>
              <w:jc w:val="both"/>
            </w:pPr>
          </w:p>
        </w:tc>
        <w:tc>
          <w:tcPr>
            <w:tcW w:w="1703" w:type="dxa"/>
            <w:gridSpan w:val="2"/>
            <w:tcPrChange w:id="1717" w:author="Zuzka" w:date="2018-11-16T10:43:00Z">
              <w:tcPr>
                <w:tcW w:w="1703" w:type="dxa"/>
                <w:gridSpan w:val="2"/>
              </w:tcPr>
            </w:tcPrChange>
          </w:tcPr>
          <w:p w14:paraId="45752D26" w14:textId="77777777" w:rsidR="00B64E36" w:rsidRDefault="00B64E36" w:rsidP="007755BB">
            <w:pPr>
              <w:jc w:val="both"/>
            </w:pPr>
          </w:p>
        </w:tc>
        <w:tc>
          <w:tcPr>
            <w:tcW w:w="2096" w:type="dxa"/>
            <w:gridSpan w:val="4"/>
            <w:tcPrChange w:id="1718" w:author="Zuzka" w:date="2018-11-16T10:43:00Z">
              <w:tcPr>
                <w:tcW w:w="2096" w:type="dxa"/>
                <w:gridSpan w:val="4"/>
              </w:tcPr>
            </w:tcPrChange>
          </w:tcPr>
          <w:p w14:paraId="3B51E9BD" w14:textId="77777777" w:rsidR="00B64E36" w:rsidRDefault="00B64E36" w:rsidP="007755BB">
            <w:pPr>
              <w:jc w:val="both"/>
            </w:pPr>
          </w:p>
        </w:tc>
      </w:tr>
      <w:tr w:rsidR="00B64E36" w14:paraId="74659365" w14:textId="77777777" w:rsidTr="00903089">
        <w:trPr>
          <w:trPrChange w:id="1719" w:author="Zuzka" w:date="2018-11-16T10:43:00Z">
            <w:trPr>
              <w:wBefore w:w="34" w:type="dxa"/>
              <w:wAfter w:w="30" w:type="dxa"/>
            </w:trPr>
          </w:trPrChange>
        </w:trPr>
        <w:tc>
          <w:tcPr>
            <w:tcW w:w="6060" w:type="dxa"/>
            <w:gridSpan w:val="5"/>
            <w:tcPrChange w:id="1720" w:author="Zuzka" w:date="2018-11-16T10:43:00Z">
              <w:tcPr>
                <w:tcW w:w="6060" w:type="dxa"/>
                <w:gridSpan w:val="5"/>
              </w:tcPr>
            </w:tcPrChange>
          </w:tcPr>
          <w:p w14:paraId="79BE03FD" w14:textId="77777777" w:rsidR="00B64E36" w:rsidRDefault="00B64E36" w:rsidP="007755BB">
            <w:pPr>
              <w:jc w:val="both"/>
            </w:pPr>
          </w:p>
        </w:tc>
        <w:tc>
          <w:tcPr>
            <w:tcW w:w="1703" w:type="dxa"/>
            <w:gridSpan w:val="2"/>
            <w:tcPrChange w:id="1721" w:author="Zuzka" w:date="2018-11-16T10:43:00Z">
              <w:tcPr>
                <w:tcW w:w="1703" w:type="dxa"/>
                <w:gridSpan w:val="2"/>
              </w:tcPr>
            </w:tcPrChange>
          </w:tcPr>
          <w:p w14:paraId="09ABE89D" w14:textId="77777777" w:rsidR="00B64E36" w:rsidRDefault="00B64E36" w:rsidP="007755BB">
            <w:pPr>
              <w:jc w:val="both"/>
            </w:pPr>
          </w:p>
        </w:tc>
        <w:tc>
          <w:tcPr>
            <w:tcW w:w="2096" w:type="dxa"/>
            <w:gridSpan w:val="4"/>
            <w:tcPrChange w:id="1722" w:author="Zuzka" w:date="2018-11-16T10:43:00Z">
              <w:tcPr>
                <w:tcW w:w="2096" w:type="dxa"/>
                <w:gridSpan w:val="4"/>
              </w:tcPr>
            </w:tcPrChange>
          </w:tcPr>
          <w:p w14:paraId="23079180" w14:textId="77777777" w:rsidR="00B64E36" w:rsidRDefault="00B64E36" w:rsidP="007755BB">
            <w:pPr>
              <w:jc w:val="both"/>
            </w:pPr>
          </w:p>
        </w:tc>
      </w:tr>
      <w:tr w:rsidR="00B64E36" w14:paraId="2CE0C8CA" w14:textId="77777777" w:rsidTr="00903089">
        <w:trPr>
          <w:trPrChange w:id="1723" w:author="Zuzka" w:date="2018-11-16T10:43:00Z">
            <w:trPr>
              <w:wBefore w:w="34" w:type="dxa"/>
              <w:wAfter w:w="30" w:type="dxa"/>
            </w:trPr>
          </w:trPrChange>
        </w:trPr>
        <w:tc>
          <w:tcPr>
            <w:tcW w:w="9859" w:type="dxa"/>
            <w:gridSpan w:val="11"/>
            <w:shd w:val="clear" w:color="auto" w:fill="F7CAAC"/>
            <w:tcPrChange w:id="1724" w:author="Zuzka" w:date="2018-11-16T10:43:00Z">
              <w:tcPr>
                <w:tcW w:w="9859" w:type="dxa"/>
                <w:gridSpan w:val="11"/>
                <w:shd w:val="clear" w:color="auto" w:fill="F7CAAC"/>
              </w:tcPr>
            </w:tcPrChange>
          </w:tcPr>
          <w:p w14:paraId="77D476DC"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7D711005" w14:textId="77777777" w:rsidTr="00903089">
        <w:trPr>
          <w:trHeight w:val="1118"/>
          <w:trPrChange w:id="1725" w:author="Zuzka" w:date="2018-11-16T10:43:00Z">
            <w:trPr>
              <w:wBefore w:w="34" w:type="dxa"/>
              <w:wAfter w:w="30" w:type="dxa"/>
              <w:trHeight w:val="1118"/>
            </w:trPr>
          </w:trPrChange>
        </w:trPr>
        <w:tc>
          <w:tcPr>
            <w:tcW w:w="9859" w:type="dxa"/>
            <w:gridSpan w:val="11"/>
            <w:tcBorders>
              <w:top w:val="nil"/>
            </w:tcBorders>
            <w:tcPrChange w:id="1726" w:author="Zuzka" w:date="2018-11-16T10:43:00Z">
              <w:tcPr>
                <w:tcW w:w="9859" w:type="dxa"/>
                <w:gridSpan w:val="11"/>
                <w:tcBorders>
                  <w:top w:val="nil"/>
                </w:tcBorders>
              </w:tcPr>
            </w:tcPrChange>
          </w:tcPr>
          <w:p w14:paraId="4683B264" w14:textId="3F303C13" w:rsidR="00B64E36" w:rsidRDefault="00B64E36" w:rsidP="007755BB">
            <w:pPr>
              <w:jc w:val="both"/>
            </w:pPr>
            <w:r>
              <w:t>Matematický seminář – garant, přednášející (100 %)</w:t>
            </w:r>
          </w:p>
          <w:p w14:paraId="455F8B55" w14:textId="20143843" w:rsidR="00B64E36" w:rsidRDefault="00B64E36" w:rsidP="0086036B">
            <w:pPr>
              <w:jc w:val="both"/>
            </w:pPr>
            <w:r>
              <w:t xml:space="preserve">Matematická analýza – garant, přednášející, </w:t>
            </w:r>
            <w:r w:rsidR="0086036B">
              <w:t>seminář</w:t>
            </w:r>
            <w:r>
              <w:t xml:space="preserve"> (100 %)</w:t>
            </w:r>
          </w:p>
        </w:tc>
      </w:tr>
      <w:tr w:rsidR="00B64E36" w14:paraId="600802CD" w14:textId="77777777" w:rsidTr="00903089">
        <w:trPr>
          <w:trPrChange w:id="1727" w:author="Zuzka" w:date="2018-11-16T10:43:00Z">
            <w:trPr>
              <w:wBefore w:w="34" w:type="dxa"/>
              <w:wAfter w:w="30" w:type="dxa"/>
            </w:trPr>
          </w:trPrChange>
        </w:trPr>
        <w:tc>
          <w:tcPr>
            <w:tcW w:w="9859" w:type="dxa"/>
            <w:gridSpan w:val="11"/>
            <w:shd w:val="clear" w:color="auto" w:fill="F7CAAC"/>
            <w:tcPrChange w:id="1728" w:author="Zuzka" w:date="2018-11-16T10:43:00Z">
              <w:tcPr>
                <w:tcW w:w="9859" w:type="dxa"/>
                <w:gridSpan w:val="11"/>
                <w:shd w:val="clear" w:color="auto" w:fill="F7CAAC"/>
              </w:tcPr>
            </w:tcPrChange>
          </w:tcPr>
          <w:p w14:paraId="75808F57" w14:textId="77777777" w:rsidR="00B64E36" w:rsidRDefault="00B64E36" w:rsidP="007755BB">
            <w:pPr>
              <w:jc w:val="both"/>
            </w:pPr>
            <w:r>
              <w:rPr>
                <w:b/>
              </w:rPr>
              <w:t xml:space="preserve">Údaje o vzdělání na VŠ </w:t>
            </w:r>
          </w:p>
        </w:tc>
      </w:tr>
      <w:tr w:rsidR="00B64E36" w14:paraId="3C809A6B" w14:textId="77777777" w:rsidTr="00903089">
        <w:trPr>
          <w:trHeight w:val="1055"/>
          <w:trPrChange w:id="1729" w:author="Zuzka" w:date="2018-11-16T10:43:00Z">
            <w:trPr>
              <w:wBefore w:w="34" w:type="dxa"/>
              <w:wAfter w:w="30" w:type="dxa"/>
              <w:trHeight w:val="1055"/>
            </w:trPr>
          </w:trPrChange>
        </w:trPr>
        <w:tc>
          <w:tcPr>
            <w:tcW w:w="9859" w:type="dxa"/>
            <w:gridSpan w:val="11"/>
            <w:tcPrChange w:id="1730" w:author="Zuzka" w:date="2018-11-16T10:43:00Z">
              <w:tcPr>
                <w:tcW w:w="9859" w:type="dxa"/>
                <w:gridSpan w:val="11"/>
              </w:tcPr>
            </w:tcPrChange>
          </w:tcPr>
          <w:p w14:paraId="2E60589A" w14:textId="77777777" w:rsidR="00B64E36" w:rsidRDefault="00B64E36" w:rsidP="007755BB">
            <w:pPr>
              <w:tabs>
                <w:tab w:val="left" w:pos="1324"/>
              </w:tabs>
            </w:pPr>
            <w:r>
              <w:t>1979–</w:t>
            </w:r>
            <w:r w:rsidRPr="00C2008B">
              <w:t xml:space="preserve">1985: </w:t>
            </w:r>
            <w:r>
              <w:rPr>
                <w:shd w:val="clear" w:color="auto" w:fill="FFFFFF"/>
              </w:rPr>
              <w:t>MU Brno,</w:t>
            </w:r>
            <w:r w:rsidRPr="00C2008B">
              <w:rPr>
                <w:shd w:val="clear" w:color="auto" w:fill="FFFFFF"/>
              </w:rPr>
              <w:t xml:space="preserve"> </w:t>
            </w:r>
            <w:r>
              <w:rPr>
                <w:shd w:val="clear" w:color="auto" w:fill="FFFFFF"/>
              </w:rPr>
              <w:t>P</w:t>
            </w:r>
            <w:r w:rsidRPr="00C2008B">
              <w:rPr>
                <w:shd w:val="clear" w:color="auto" w:fill="FFFFFF"/>
              </w:rPr>
              <w:t>řírodovědecká</w:t>
            </w:r>
            <w:r>
              <w:rPr>
                <w:shd w:val="clear" w:color="auto" w:fill="FFFFFF"/>
              </w:rPr>
              <w:t xml:space="preserve"> fakulta</w:t>
            </w:r>
            <w:r w:rsidRPr="00C2008B">
              <w:t xml:space="preserve">, učitelství všeobecně vzdělávacích předmětům, </w:t>
            </w:r>
            <w:r>
              <w:t>obor</w:t>
            </w:r>
            <w:r w:rsidRPr="00C2008B">
              <w:t xml:space="preserve"> „Matematika-</w:t>
            </w:r>
            <w:r>
              <w:t xml:space="preserve">             </w:t>
            </w:r>
          </w:p>
          <w:p w14:paraId="4133D586" w14:textId="77777777" w:rsidR="00B64E36" w:rsidRPr="00C2008B" w:rsidRDefault="00B64E36" w:rsidP="007755BB">
            <w:pPr>
              <w:tabs>
                <w:tab w:val="left" w:pos="1324"/>
              </w:tabs>
            </w:pPr>
            <w:r>
              <w:t xml:space="preserve">                   c</w:t>
            </w:r>
            <w:r w:rsidRPr="00C2008B">
              <w:t>hemie“ (Mgr.)</w:t>
            </w:r>
          </w:p>
          <w:p w14:paraId="7C935DC0" w14:textId="77777777" w:rsidR="00B64E36" w:rsidRPr="002465A3" w:rsidRDefault="00B64E36" w:rsidP="007755BB">
            <w:pPr>
              <w:tabs>
                <w:tab w:val="left" w:pos="1324"/>
              </w:tabs>
            </w:pPr>
            <w:r>
              <w:t>2003–</w:t>
            </w:r>
            <w:r w:rsidRPr="00910272">
              <w:t>2007</w:t>
            </w:r>
            <w:r>
              <w:t>:</w:t>
            </w:r>
            <w:r w:rsidRPr="00910272">
              <w:t xml:space="preserve"> UP Olomouc</w:t>
            </w:r>
            <w:r>
              <w:t>,</w:t>
            </w:r>
            <w:r w:rsidRPr="00910272">
              <w:t xml:space="preserve"> </w:t>
            </w:r>
            <w:r>
              <w:t>Pedagogická fakulta, obor „</w:t>
            </w:r>
            <w:r w:rsidRPr="00910272">
              <w:t>Pedagogika</w:t>
            </w:r>
            <w:r>
              <w:t>“, zaměření</w:t>
            </w:r>
            <w:r w:rsidRPr="00910272">
              <w:t xml:space="preserve"> na ma</w:t>
            </w:r>
            <w:r>
              <w:t>tematiku (Ph.D.)</w:t>
            </w:r>
          </w:p>
        </w:tc>
      </w:tr>
      <w:tr w:rsidR="00B64E36" w14:paraId="147037BA" w14:textId="77777777" w:rsidTr="00903089">
        <w:trPr>
          <w:trPrChange w:id="1731" w:author="Zuzka" w:date="2018-11-16T10:43:00Z">
            <w:trPr>
              <w:wBefore w:w="34" w:type="dxa"/>
              <w:wAfter w:w="30" w:type="dxa"/>
            </w:trPr>
          </w:trPrChange>
        </w:trPr>
        <w:tc>
          <w:tcPr>
            <w:tcW w:w="9859" w:type="dxa"/>
            <w:gridSpan w:val="11"/>
            <w:shd w:val="clear" w:color="auto" w:fill="F7CAAC"/>
            <w:tcPrChange w:id="1732" w:author="Zuzka" w:date="2018-11-16T10:43:00Z">
              <w:tcPr>
                <w:tcW w:w="9859" w:type="dxa"/>
                <w:gridSpan w:val="11"/>
                <w:shd w:val="clear" w:color="auto" w:fill="F7CAAC"/>
              </w:tcPr>
            </w:tcPrChange>
          </w:tcPr>
          <w:p w14:paraId="2CB0C487" w14:textId="77777777" w:rsidR="00B64E36" w:rsidRDefault="00B64E36" w:rsidP="007755BB">
            <w:pPr>
              <w:jc w:val="both"/>
              <w:rPr>
                <w:b/>
              </w:rPr>
            </w:pPr>
            <w:r>
              <w:rPr>
                <w:b/>
              </w:rPr>
              <w:t>Údaje o odborném působení od absolvování VŠ</w:t>
            </w:r>
          </w:p>
        </w:tc>
      </w:tr>
      <w:tr w:rsidR="00B64E36" w14:paraId="76409238" w14:textId="77777777" w:rsidTr="00903089">
        <w:trPr>
          <w:trHeight w:val="1090"/>
          <w:trPrChange w:id="1733" w:author="Zuzka" w:date="2018-11-16T10:43:00Z">
            <w:trPr>
              <w:wBefore w:w="34" w:type="dxa"/>
              <w:wAfter w:w="30" w:type="dxa"/>
              <w:trHeight w:val="1090"/>
            </w:trPr>
          </w:trPrChange>
        </w:trPr>
        <w:tc>
          <w:tcPr>
            <w:tcW w:w="9859" w:type="dxa"/>
            <w:gridSpan w:val="11"/>
            <w:tcPrChange w:id="1734" w:author="Zuzka" w:date="2018-11-16T10:43:00Z">
              <w:tcPr>
                <w:tcW w:w="9859" w:type="dxa"/>
                <w:gridSpan w:val="11"/>
              </w:tcPr>
            </w:tcPrChange>
          </w:tcPr>
          <w:p w14:paraId="30169564" w14:textId="77777777" w:rsidR="00B64E36" w:rsidRPr="00910272" w:rsidRDefault="00B64E36" w:rsidP="007755BB">
            <w:pPr>
              <w:tabs>
                <w:tab w:val="left" w:pos="1324"/>
              </w:tabs>
            </w:pPr>
            <w:r w:rsidRPr="00910272">
              <w:t>1985</w:t>
            </w:r>
            <w:r>
              <w:t xml:space="preserve">–1989 </w:t>
            </w:r>
            <w:r w:rsidRPr="00910272">
              <w:t>ZŠ Zlín, učitel</w:t>
            </w:r>
          </w:p>
          <w:p w14:paraId="6D6DE75B" w14:textId="77777777" w:rsidR="00B64E36" w:rsidRPr="00910272" w:rsidRDefault="00B64E36" w:rsidP="007755BB">
            <w:pPr>
              <w:tabs>
                <w:tab w:val="left" w:pos="1324"/>
              </w:tabs>
            </w:pPr>
            <w:r w:rsidRPr="00910272">
              <w:t>1989</w:t>
            </w:r>
            <w:r>
              <w:t>–</w:t>
            </w:r>
            <w:r w:rsidRPr="00910272">
              <w:t>1991 ZŠ Velký Ořechov, učitel</w:t>
            </w:r>
          </w:p>
          <w:p w14:paraId="2C517995" w14:textId="77777777" w:rsidR="00B64E36" w:rsidRPr="00910272" w:rsidRDefault="00B64E36" w:rsidP="007755BB">
            <w:pPr>
              <w:tabs>
                <w:tab w:val="left" w:pos="1324"/>
              </w:tabs>
            </w:pPr>
            <w:r w:rsidRPr="00910272">
              <w:t>1991</w:t>
            </w:r>
            <w:r>
              <w:t xml:space="preserve">–1995 </w:t>
            </w:r>
            <w:r w:rsidRPr="00910272">
              <w:t>ZŠ Zlín, učitel</w:t>
            </w:r>
          </w:p>
          <w:p w14:paraId="4CB215C8" w14:textId="77777777" w:rsidR="00B64E36" w:rsidRPr="00910272" w:rsidRDefault="00B64E36" w:rsidP="007755BB">
            <w:pPr>
              <w:tabs>
                <w:tab w:val="left" w:pos="1324"/>
              </w:tabs>
            </w:pPr>
            <w:r w:rsidRPr="00910272">
              <w:t>1995</w:t>
            </w:r>
            <w:r>
              <w:t>–</w:t>
            </w:r>
            <w:r w:rsidRPr="00910272">
              <w:t>2000 SPŠ kožařská Zlín, učitel</w:t>
            </w:r>
          </w:p>
          <w:p w14:paraId="66FA6C86" w14:textId="77777777" w:rsidR="00B64E36" w:rsidRPr="00910272" w:rsidRDefault="00B64E36" w:rsidP="007755BB">
            <w:pPr>
              <w:tabs>
                <w:tab w:val="left" w:pos="1324"/>
              </w:tabs>
            </w:pPr>
            <w:r w:rsidRPr="00910272">
              <w:t>2000</w:t>
            </w:r>
            <w:r>
              <w:t>–</w:t>
            </w:r>
            <w:r w:rsidRPr="00910272">
              <w:t>2003 Gymnázium a Jazyková škola s právem státní jazykové zkoušky Zlín, učitel</w:t>
            </w:r>
          </w:p>
          <w:p w14:paraId="30224CD6" w14:textId="77777777" w:rsidR="00B64E36" w:rsidRPr="00910272" w:rsidRDefault="00B64E36" w:rsidP="007755BB">
            <w:pPr>
              <w:tabs>
                <w:tab w:val="left" w:pos="1324"/>
              </w:tabs>
            </w:pPr>
            <w:r w:rsidRPr="00910272">
              <w:t>2003</w:t>
            </w:r>
            <w:r>
              <w:t>–</w:t>
            </w:r>
            <w:r w:rsidRPr="00910272">
              <w:t>2005 Fakulta technologická, Univerzita Tomáše Bati ve Zlíně, Ústav matematiky, asistent</w:t>
            </w:r>
          </w:p>
          <w:p w14:paraId="2EEA86C2" w14:textId="77777777" w:rsidR="00B64E36" w:rsidRDefault="00B64E36" w:rsidP="007755BB">
            <w:pPr>
              <w:tabs>
                <w:tab w:val="left" w:pos="1324"/>
              </w:tabs>
            </w:pPr>
            <w:r w:rsidRPr="00910272">
              <w:t>2006</w:t>
            </w:r>
            <w:r>
              <w:t>–</w:t>
            </w:r>
            <w:r w:rsidRPr="00910272">
              <w:t>dosud Fakulta aplikované informatiky, Univerzita Tomáše Bati ve Zlíně, Ústav matematiky, odborný asistent</w:t>
            </w:r>
          </w:p>
        </w:tc>
      </w:tr>
      <w:tr w:rsidR="00B64E36" w14:paraId="1235D76F" w14:textId="77777777" w:rsidTr="00903089">
        <w:trPr>
          <w:trHeight w:val="250"/>
          <w:trPrChange w:id="1735" w:author="Zuzka" w:date="2018-11-16T10:43:00Z">
            <w:trPr>
              <w:wBefore w:w="34" w:type="dxa"/>
              <w:wAfter w:w="30" w:type="dxa"/>
              <w:trHeight w:val="250"/>
            </w:trPr>
          </w:trPrChange>
        </w:trPr>
        <w:tc>
          <w:tcPr>
            <w:tcW w:w="9859" w:type="dxa"/>
            <w:gridSpan w:val="11"/>
            <w:shd w:val="clear" w:color="auto" w:fill="F7CAAC"/>
            <w:tcPrChange w:id="1736" w:author="Zuzka" w:date="2018-11-16T10:43:00Z">
              <w:tcPr>
                <w:tcW w:w="9859" w:type="dxa"/>
                <w:gridSpan w:val="11"/>
                <w:shd w:val="clear" w:color="auto" w:fill="F7CAAC"/>
              </w:tcPr>
            </w:tcPrChange>
          </w:tcPr>
          <w:p w14:paraId="26367511" w14:textId="77777777" w:rsidR="00B64E36" w:rsidRDefault="00B64E36" w:rsidP="007755BB">
            <w:pPr>
              <w:jc w:val="both"/>
            </w:pPr>
            <w:r>
              <w:rPr>
                <w:b/>
              </w:rPr>
              <w:t>Zkušenosti s vedením kvalifikačních a rigorózních prací</w:t>
            </w:r>
          </w:p>
        </w:tc>
      </w:tr>
      <w:tr w:rsidR="00B64E36" w14:paraId="447AD9C2" w14:textId="77777777" w:rsidTr="00903089">
        <w:trPr>
          <w:trHeight w:val="1105"/>
          <w:trPrChange w:id="1737" w:author="Zuzka" w:date="2018-11-16T10:43:00Z">
            <w:trPr>
              <w:wBefore w:w="34" w:type="dxa"/>
              <w:wAfter w:w="30" w:type="dxa"/>
              <w:trHeight w:val="1105"/>
            </w:trPr>
          </w:trPrChange>
        </w:trPr>
        <w:tc>
          <w:tcPr>
            <w:tcW w:w="9859" w:type="dxa"/>
            <w:gridSpan w:val="11"/>
            <w:tcPrChange w:id="1738" w:author="Zuzka" w:date="2018-11-16T10:43:00Z">
              <w:tcPr>
                <w:tcW w:w="9859" w:type="dxa"/>
                <w:gridSpan w:val="11"/>
              </w:tcPr>
            </w:tcPrChange>
          </w:tcPr>
          <w:p w14:paraId="36967107" w14:textId="77777777" w:rsidR="00B64E36" w:rsidRDefault="00B64E36" w:rsidP="007755BB">
            <w:pPr>
              <w:jc w:val="both"/>
            </w:pPr>
            <w:r>
              <w:t>Od roku 2010 vedoucí 2 diplomových a 3 bakalářských prací.</w:t>
            </w:r>
          </w:p>
        </w:tc>
      </w:tr>
      <w:tr w:rsidR="00B64E36" w14:paraId="23E9DCBB" w14:textId="77777777" w:rsidTr="00903089">
        <w:trPr>
          <w:cantSplit/>
          <w:trPrChange w:id="1739" w:author="Zuzka" w:date="2018-11-16T10:43:00Z">
            <w:trPr>
              <w:wBefore w:w="34" w:type="dxa"/>
              <w:wAfter w:w="30" w:type="dxa"/>
              <w:cantSplit/>
            </w:trPr>
          </w:trPrChange>
        </w:trPr>
        <w:tc>
          <w:tcPr>
            <w:tcW w:w="3347" w:type="dxa"/>
            <w:gridSpan w:val="2"/>
            <w:tcBorders>
              <w:top w:val="single" w:sz="12" w:space="0" w:color="auto"/>
            </w:tcBorders>
            <w:shd w:val="clear" w:color="auto" w:fill="F7CAAC"/>
            <w:tcPrChange w:id="1740" w:author="Zuzka" w:date="2018-11-16T10:43:00Z">
              <w:tcPr>
                <w:tcW w:w="3347" w:type="dxa"/>
                <w:gridSpan w:val="2"/>
                <w:tcBorders>
                  <w:top w:val="single" w:sz="12" w:space="0" w:color="auto"/>
                </w:tcBorders>
                <w:shd w:val="clear" w:color="auto" w:fill="F7CAAC"/>
              </w:tcPr>
            </w:tcPrChange>
          </w:tcPr>
          <w:p w14:paraId="3800B481"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Change w:id="1741" w:author="Zuzka" w:date="2018-11-16T10:43:00Z">
              <w:tcPr>
                <w:tcW w:w="2245" w:type="dxa"/>
                <w:gridSpan w:val="2"/>
                <w:tcBorders>
                  <w:top w:val="single" w:sz="12" w:space="0" w:color="auto"/>
                </w:tcBorders>
                <w:shd w:val="clear" w:color="auto" w:fill="F7CAAC"/>
              </w:tcPr>
            </w:tcPrChange>
          </w:tcPr>
          <w:p w14:paraId="0E198837"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Change w:id="1742" w:author="Zuzka" w:date="2018-11-16T10:43:00Z">
              <w:tcPr>
                <w:tcW w:w="2248" w:type="dxa"/>
                <w:gridSpan w:val="4"/>
                <w:tcBorders>
                  <w:top w:val="single" w:sz="12" w:space="0" w:color="auto"/>
                  <w:right w:val="single" w:sz="12" w:space="0" w:color="auto"/>
                </w:tcBorders>
                <w:shd w:val="clear" w:color="auto" w:fill="F7CAAC"/>
              </w:tcPr>
            </w:tcPrChange>
          </w:tcPr>
          <w:p w14:paraId="048B672C"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Change w:id="1743" w:author="Zuzka" w:date="2018-11-16T10:43:00Z">
              <w:tcPr>
                <w:tcW w:w="2019" w:type="dxa"/>
                <w:gridSpan w:val="3"/>
                <w:tcBorders>
                  <w:top w:val="single" w:sz="12" w:space="0" w:color="auto"/>
                  <w:left w:val="single" w:sz="12" w:space="0" w:color="auto"/>
                </w:tcBorders>
                <w:shd w:val="clear" w:color="auto" w:fill="F7CAAC"/>
              </w:tcPr>
            </w:tcPrChange>
          </w:tcPr>
          <w:p w14:paraId="7301B782" w14:textId="77777777" w:rsidR="00B64E36" w:rsidRDefault="00B64E36" w:rsidP="007755BB">
            <w:pPr>
              <w:jc w:val="both"/>
              <w:rPr>
                <w:b/>
              </w:rPr>
            </w:pPr>
            <w:r>
              <w:rPr>
                <w:b/>
              </w:rPr>
              <w:t>Ohlasy publikací</w:t>
            </w:r>
          </w:p>
        </w:tc>
      </w:tr>
      <w:tr w:rsidR="00B64E36" w14:paraId="422CA5CE" w14:textId="77777777" w:rsidTr="00903089">
        <w:trPr>
          <w:cantSplit/>
          <w:trPrChange w:id="1744" w:author="Zuzka" w:date="2018-11-16T10:43:00Z">
            <w:trPr>
              <w:wBefore w:w="34" w:type="dxa"/>
              <w:wAfter w:w="30" w:type="dxa"/>
              <w:cantSplit/>
            </w:trPr>
          </w:trPrChange>
        </w:trPr>
        <w:tc>
          <w:tcPr>
            <w:tcW w:w="3347" w:type="dxa"/>
            <w:gridSpan w:val="2"/>
            <w:tcPrChange w:id="1745" w:author="Zuzka" w:date="2018-11-16T10:43:00Z">
              <w:tcPr>
                <w:tcW w:w="3347" w:type="dxa"/>
                <w:gridSpan w:val="2"/>
              </w:tcPr>
            </w:tcPrChange>
          </w:tcPr>
          <w:p w14:paraId="5DC5B7FD" w14:textId="77777777" w:rsidR="00B64E36" w:rsidRDefault="00B64E36" w:rsidP="007755BB">
            <w:pPr>
              <w:jc w:val="both"/>
            </w:pPr>
          </w:p>
        </w:tc>
        <w:tc>
          <w:tcPr>
            <w:tcW w:w="2245" w:type="dxa"/>
            <w:gridSpan w:val="2"/>
            <w:tcPrChange w:id="1746" w:author="Zuzka" w:date="2018-11-16T10:43:00Z">
              <w:tcPr>
                <w:tcW w:w="2245" w:type="dxa"/>
                <w:gridSpan w:val="2"/>
              </w:tcPr>
            </w:tcPrChange>
          </w:tcPr>
          <w:p w14:paraId="05305EBF" w14:textId="77777777" w:rsidR="00B64E36" w:rsidRDefault="00B64E36" w:rsidP="007755BB">
            <w:pPr>
              <w:jc w:val="both"/>
            </w:pPr>
          </w:p>
        </w:tc>
        <w:tc>
          <w:tcPr>
            <w:tcW w:w="2248" w:type="dxa"/>
            <w:gridSpan w:val="4"/>
            <w:tcBorders>
              <w:right w:val="single" w:sz="12" w:space="0" w:color="auto"/>
            </w:tcBorders>
            <w:tcPrChange w:id="1747" w:author="Zuzka" w:date="2018-11-16T10:43:00Z">
              <w:tcPr>
                <w:tcW w:w="2248" w:type="dxa"/>
                <w:gridSpan w:val="4"/>
                <w:tcBorders>
                  <w:right w:val="single" w:sz="12" w:space="0" w:color="auto"/>
                </w:tcBorders>
              </w:tcPr>
            </w:tcPrChange>
          </w:tcPr>
          <w:p w14:paraId="2BAF8634" w14:textId="77777777" w:rsidR="00B64E36" w:rsidRDefault="00B64E36" w:rsidP="007755BB">
            <w:pPr>
              <w:jc w:val="both"/>
            </w:pPr>
          </w:p>
        </w:tc>
        <w:tc>
          <w:tcPr>
            <w:tcW w:w="632" w:type="dxa"/>
            <w:tcBorders>
              <w:left w:val="single" w:sz="12" w:space="0" w:color="auto"/>
            </w:tcBorders>
            <w:shd w:val="clear" w:color="auto" w:fill="F7CAAC"/>
            <w:tcPrChange w:id="1748" w:author="Zuzka" w:date="2018-11-16T10:43:00Z">
              <w:tcPr>
                <w:tcW w:w="632" w:type="dxa"/>
                <w:tcBorders>
                  <w:left w:val="single" w:sz="12" w:space="0" w:color="auto"/>
                </w:tcBorders>
                <w:shd w:val="clear" w:color="auto" w:fill="F7CAAC"/>
              </w:tcPr>
            </w:tcPrChange>
          </w:tcPr>
          <w:p w14:paraId="07BC30F1" w14:textId="77777777" w:rsidR="00B64E36" w:rsidRDefault="00B64E36" w:rsidP="007755BB">
            <w:pPr>
              <w:jc w:val="both"/>
            </w:pPr>
            <w:r>
              <w:rPr>
                <w:b/>
              </w:rPr>
              <w:t>WOS</w:t>
            </w:r>
          </w:p>
        </w:tc>
        <w:tc>
          <w:tcPr>
            <w:tcW w:w="693" w:type="dxa"/>
            <w:shd w:val="clear" w:color="auto" w:fill="F7CAAC"/>
            <w:tcPrChange w:id="1749" w:author="Zuzka" w:date="2018-11-16T10:43:00Z">
              <w:tcPr>
                <w:tcW w:w="693" w:type="dxa"/>
                <w:shd w:val="clear" w:color="auto" w:fill="F7CAAC"/>
              </w:tcPr>
            </w:tcPrChange>
          </w:tcPr>
          <w:p w14:paraId="59AE3BEE" w14:textId="77777777" w:rsidR="00B64E36" w:rsidRDefault="00B64E36" w:rsidP="007755BB">
            <w:pPr>
              <w:jc w:val="both"/>
              <w:rPr>
                <w:sz w:val="18"/>
              </w:rPr>
            </w:pPr>
            <w:r>
              <w:rPr>
                <w:b/>
                <w:sz w:val="18"/>
              </w:rPr>
              <w:t>Scopus</w:t>
            </w:r>
          </w:p>
        </w:tc>
        <w:tc>
          <w:tcPr>
            <w:tcW w:w="694" w:type="dxa"/>
            <w:shd w:val="clear" w:color="auto" w:fill="F7CAAC"/>
            <w:tcPrChange w:id="1750" w:author="Zuzka" w:date="2018-11-16T10:43:00Z">
              <w:tcPr>
                <w:tcW w:w="694" w:type="dxa"/>
                <w:shd w:val="clear" w:color="auto" w:fill="F7CAAC"/>
              </w:tcPr>
            </w:tcPrChange>
          </w:tcPr>
          <w:p w14:paraId="0C3E0403" w14:textId="77777777" w:rsidR="00B64E36" w:rsidRDefault="00B64E36" w:rsidP="007755BB">
            <w:pPr>
              <w:jc w:val="both"/>
            </w:pPr>
            <w:r>
              <w:rPr>
                <w:b/>
                <w:sz w:val="18"/>
              </w:rPr>
              <w:t>ostatní</w:t>
            </w:r>
          </w:p>
        </w:tc>
      </w:tr>
      <w:tr w:rsidR="00B64E36" w14:paraId="0E938D2D" w14:textId="77777777" w:rsidTr="00903089">
        <w:trPr>
          <w:cantSplit/>
          <w:trHeight w:val="70"/>
          <w:trPrChange w:id="1751" w:author="Zuzka" w:date="2018-11-16T10:43:00Z">
            <w:trPr>
              <w:wBefore w:w="34" w:type="dxa"/>
              <w:wAfter w:w="30" w:type="dxa"/>
              <w:cantSplit/>
              <w:trHeight w:val="70"/>
            </w:trPr>
          </w:trPrChange>
        </w:trPr>
        <w:tc>
          <w:tcPr>
            <w:tcW w:w="3347" w:type="dxa"/>
            <w:gridSpan w:val="2"/>
            <w:shd w:val="clear" w:color="auto" w:fill="F7CAAC"/>
            <w:tcPrChange w:id="1752" w:author="Zuzka" w:date="2018-11-16T10:43:00Z">
              <w:tcPr>
                <w:tcW w:w="3347" w:type="dxa"/>
                <w:gridSpan w:val="2"/>
                <w:shd w:val="clear" w:color="auto" w:fill="F7CAAC"/>
              </w:tcPr>
            </w:tcPrChange>
          </w:tcPr>
          <w:p w14:paraId="45E1AAF3" w14:textId="77777777" w:rsidR="00B64E36" w:rsidRDefault="00B64E36" w:rsidP="007755BB">
            <w:pPr>
              <w:jc w:val="both"/>
            </w:pPr>
            <w:r>
              <w:rPr>
                <w:b/>
              </w:rPr>
              <w:t>Obor jmenovacího řízení</w:t>
            </w:r>
          </w:p>
        </w:tc>
        <w:tc>
          <w:tcPr>
            <w:tcW w:w="2245" w:type="dxa"/>
            <w:gridSpan w:val="2"/>
            <w:shd w:val="clear" w:color="auto" w:fill="F7CAAC"/>
            <w:tcPrChange w:id="1753" w:author="Zuzka" w:date="2018-11-16T10:43:00Z">
              <w:tcPr>
                <w:tcW w:w="2245" w:type="dxa"/>
                <w:gridSpan w:val="2"/>
                <w:shd w:val="clear" w:color="auto" w:fill="F7CAAC"/>
              </w:tcPr>
            </w:tcPrChange>
          </w:tcPr>
          <w:p w14:paraId="7D680151"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Change w:id="1754" w:author="Zuzka" w:date="2018-11-16T10:43:00Z">
              <w:tcPr>
                <w:tcW w:w="2248" w:type="dxa"/>
                <w:gridSpan w:val="4"/>
                <w:tcBorders>
                  <w:right w:val="single" w:sz="12" w:space="0" w:color="auto"/>
                </w:tcBorders>
                <w:shd w:val="clear" w:color="auto" w:fill="F7CAAC"/>
              </w:tcPr>
            </w:tcPrChange>
          </w:tcPr>
          <w:p w14:paraId="1A0786DA" w14:textId="77777777" w:rsidR="00B64E36" w:rsidRDefault="00B64E36" w:rsidP="007755BB">
            <w:pPr>
              <w:jc w:val="both"/>
            </w:pPr>
            <w:r>
              <w:rPr>
                <w:b/>
              </w:rPr>
              <w:t>Řízení konáno na VŠ</w:t>
            </w:r>
          </w:p>
        </w:tc>
        <w:tc>
          <w:tcPr>
            <w:tcW w:w="632" w:type="dxa"/>
            <w:vMerge w:val="restart"/>
            <w:tcBorders>
              <w:left w:val="single" w:sz="12" w:space="0" w:color="auto"/>
            </w:tcBorders>
            <w:tcPrChange w:id="1755" w:author="Zuzka" w:date="2018-11-16T10:43:00Z">
              <w:tcPr>
                <w:tcW w:w="632" w:type="dxa"/>
                <w:vMerge w:val="restart"/>
                <w:tcBorders>
                  <w:left w:val="single" w:sz="12" w:space="0" w:color="auto"/>
                </w:tcBorders>
              </w:tcPr>
            </w:tcPrChange>
          </w:tcPr>
          <w:p w14:paraId="2DCD0794" w14:textId="77777777" w:rsidR="00B64E36" w:rsidRDefault="00B64E36" w:rsidP="007755BB">
            <w:pPr>
              <w:jc w:val="both"/>
              <w:rPr>
                <w:b/>
              </w:rPr>
            </w:pPr>
          </w:p>
        </w:tc>
        <w:tc>
          <w:tcPr>
            <w:tcW w:w="693" w:type="dxa"/>
            <w:vMerge w:val="restart"/>
            <w:tcPrChange w:id="1756" w:author="Zuzka" w:date="2018-11-16T10:43:00Z">
              <w:tcPr>
                <w:tcW w:w="693" w:type="dxa"/>
                <w:vMerge w:val="restart"/>
              </w:tcPr>
            </w:tcPrChange>
          </w:tcPr>
          <w:p w14:paraId="2DA87CF4" w14:textId="77777777" w:rsidR="00B64E36" w:rsidRDefault="00B64E36" w:rsidP="007755BB">
            <w:pPr>
              <w:jc w:val="both"/>
              <w:rPr>
                <w:b/>
              </w:rPr>
            </w:pPr>
          </w:p>
        </w:tc>
        <w:tc>
          <w:tcPr>
            <w:tcW w:w="694" w:type="dxa"/>
            <w:vMerge w:val="restart"/>
            <w:tcPrChange w:id="1757" w:author="Zuzka" w:date="2018-11-16T10:43:00Z">
              <w:tcPr>
                <w:tcW w:w="694" w:type="dxa"/>
                <w:vMerge w:val="restart"/>
              </w:tcPr>
            </w:tcPrChange>
          </w:tcPr>
          <w:p w14:paraId="33CE5B5B" w14:textId="77777777" w:rsidR="00B64E36" w:rsidRDefault="00B64E36" w:rsidP="007755BB">
            <w:pPr>
              <w:jc w:val="both"/>
              <w:rPr>
                <w:b/>
              </w:rPr>
            </w:pPr>
          </w:p>
        </w:tc>
      </w:tr>
      <w:tr w:rsidR="00B64E36" w14:paraId="59411CF8" w14:textId="77777777" w:rsidTr="00903089">
        <w:trPr>
          <w:trHeight w:val="205"/>
          <w:trPrChange w:id="1758" w:author="Zuzka" w:date="2018-11-16T10:43:00Z">
            <w:trPr>
              <w:wBefore w:w="34" w:type="dxa"/>
              <w:wAfter w:w="30" w:type="dxa"/>
              <w:trHeight w:val="205"/>
            </w:trPr>
          </w:trPrChange>
        </w:trPr>
        <w:tc>
          <w:tcPr>
            <w:tcW w:w="3347" w:type="dxa"/>
            <w:gridSpan w:val="2"/>
            <w:tcPrChange w:id="1759" w:author="Zuzka" w:date="2018-11-16T10:43:00Z">
              <w:tcPr>
                <w:tcW w:w="3347" w:type="dxa"/>
                <w:gridSpan w:val="2"/>
              </w:tcPr>
            </w:tcPrChange>
          </w:tcPr>
          <w:p w14:paraId="4D9BA607" w14:textId="77777777" w:rsidR="00B64E36" w:rsidRDefault="00B64E36" w:rsidP="007755BB">
            <w:pPr>
              <w:jc w:val="both"/>
            </w:pPr>
          </w:p>
        </w:tc>
        <w:tc>
          <w:tcPr>
            <w:tcW w:w="2245" w:type="dxa"/>
            <w:gridSpan w:val="2"/>
            <w:tcPrChange w:id="1760" w:author="Zuzka" w:date="2018-11-16T10:43:00Z">
              <w:tcPr>
                <w:tcW w:w="2245" w:type="dxa"/>
                <w:gridSpan w:val="2"/>
              </w:tcPr>
            </w:tcPrChange>
          </w:tcPr>
          <w:p w14:paraId="673D3A99" w14:textId="77777777" w:rsidR="00B64E36" w:rsidRDefault="00B64E36" w:rsidP="007755BB">
            <w:pPr>
              <w:jc w:val="both"/>
            </w:pPr>
          </w:p>
        </w:tc>
        <w:tc>
          <w:tcPr>
            <w:tcW w:w="2248" w:type="dxa"/>
            <w:gridSpan w:val="4"/>
            <w:tcBorders>
              <w:right w:val="single" w:sz="12" w:space="0" w:color="auto"/>
            </w:tcBorders>
            <w:tcPrChange w:id="1761" w:author="Zuzka" w:date="2018-11-16T10:43:00Z">
              <w:tcPr>
                <w:tcW w:w="2248" w:type="dxa"/>
                <w:gridSpan w:val="4"/>
                <w:tcBorders>
                  <w:right w:val="single" w:sz="12" w:space="0" w:color="auto"/>
                </w:tcBorders>
              </w:tcPr>
            </w:tcPrChange>
          </w:tcPr>
          <w:p w14:paraId="32FDFA8A" w14:textId="77777777" w:rsidR="00B64E36" w:rsidRDefault="00B64E36" w:rsidP="007755BB">
            <w:pPr>
              <w:jc w:val="both"/>
            </w:pPr>
          </w:p>
        </w:tc>
        <w:tc>
          <w:tcPr>
            <w:tcW w:w="632" w:type="dxa"/>
            <w:vMerge/>
            <w:tcBorders>
              <w:left w:val="single" w:sz="12" w:space="0" w:color="auto"/>
            </w:tcBorders>
            <w:vAlign w:val="center"/>
            <w:tcPrChange w:id="1762" w:author="Zuzka" w:date="2018-11-16T10:43:00Z">
              <w:tcPr>
                <w:tcW w:w="632" w:type="dxa"/>
                <w:vMerge/>
                <w:tcBorders>
                  <w:left w:val="single" w:sz="12" w:space="0" w:color="auto"/>
                </w:tcBorders>
                <w:vAlign w:val="center"/>
              </w:tcPr>
            </w:tcPrChange>
          </w:tcPr>
          <w:p w14:paraId="54815CBE" w14:textId="77777777" w:rsidR="00B64E36" w:rsidRDefault="00B64E36" w:rsidP="007755BB">
            <w:pPr>
              <w:rPr>
                <w:b/>
              </w:rPr>
            </w:pPr>
          </w:p>
        </w:tc>
        <w:tc>
          <w:tcPr>
            <w:tcW w:w="693" w:type="dxa"/>
            <w:vMerge/>
            <w:vAlign w:val="center"/>
            <w:tcPrChange w:id="1763" w:author="Zuzka" w:date="2018-11-16T10:43:00Z">
              <w:tcPr>
                <w:tcW w:w="693" w:type="dxa"/>
                <w:vMerge/>
                <w:vAlign w:val="center"/>
              </w:tcPr>
            </w:tcPrChange>
          </w:tcPr>
          <w:p w14:paraId="01CFD259" w14:textId="77777777" w:rsidR="00B64E36" w:rsidRDefault="00B64E36" w:rsidP="007755BB">
            <w:pPr>
              <w:rPr>
                <w:b/>
              </w:rPr>
            </w:pPr>
          </w:p>
        </w:tc>
        <w:tc>
          <w:tcPr>
            <w:tcW w:w="694" w:type="dxa"/>
            <w:vMerge/>
            <w:vAlign w:val="center"/>
            <w:tcPrChange w:id="1764" w:author="Zuzka" w:date="2018-11-16T10:43:00Z">
              <w:tcPr>
                <w:tcW w:w="694" w:type="dxa"/>
                <w:vMerge/>
                <w:vAlign w:val="center"/>
              </w:tcPr>
            </w:tcPrChange>
          </w:tcPr>
          <w:p w14:paraId="1CC55456" w14:textId="77777777" w:rsidR="00B64E36" w:rsidRDefault="00B64E36" w:rsidP="007755BB">
            <w:pPr>
              <w:rPr>
                <w:b/>
              </w:rPr>
            </w:pPr>
          </w:p>
        </w:tc>
      </w:tr>
      <w:tr w:rsidR="00B64E36" w14:paraId="71A7405B" w14:textId="77777777" w:rsidTr="00903089">
        <w:trPr>
          <w:trPrChange w:id="1765" w:author="Zuzka" w:date="2018-11-16T10:43:00Z">
            <w:trPr>
              <w:wBefore w:w="34" w:type="dxa"/>
              <w:wAfter w:w="30" w:type="dxa"/>
            </w:trPr>
          </w:trPrChange>
        </w:trPr>
        <w:tc>
          <w:tcPr>
            <w:tcW w:w="9859" w:type="dxa"/>
            <w:gridSpan w:val="11"/>
            <w:shd w:val="clear" w:color="auto" w:fill="F7CAAC"/>
            <w:tcPrChange w:id="1766" w:author="Zuzka" w:date="2018-11-16T10:43:00Z">
              <w:tcPr>
                <w:tcW w:w="9859" w:type="dxa"/>
                <w:gridSpan w:val="11"/>
                <w:shd w:val="clear" w:color="auto" w:fill="F7CAAC"/>
              </w:tcPr>
            </w:tcPrChange>
          </w:tcPr>
          <w:p w14:paraId="320129A4"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5E98924F" w14:textId="77777777" w:rsidTr="00903089">
        <w:trPr>
          <w:trHeight w:val="1417"/>
          <w:trPrChange w:id="1767" w:author="Zuzka" w:date="2018-11-16T10:43:00Z">
            <w:trPr>
              <w:wBefore w:w="34" w:type="dxa"/>
              <w:wAfter w:w="30" w:type="dxa"/>
              <w:trHeight w:val="1417"/>
            </w:trPr>
          </w:trPrChange>
        </w:trPr>
        <w:tc>
          <w:tcPr>
            <w:tcW w:w="9859" w:type="dxa"/>
            <w:gridSpan w:val="11"/>
            <w:tcPrChange w:id="1768" w:author="Zuzka" w:date="2018-11-16T10:43:00Z">
              <w:tcPr>
                <w:tcW w:w="9859" w:type="dxa"/>
                <w:gridSpan w:val="11"/>
              </w:tcPr>
            </w:tcPrChange>
          </w:tcPr>
          <w:p w14:paraId="385CE3B6" w14:textId="77777777" w:rsidR="00B64E36" w:rsidRDefault="00B64E36" w:rsidP="007755BB">
            <w:pPr>
              <w:spacing w:before="100" w:beforeAutospacing="1" w:after="100" w:afterAutospacing="1"/>
              <w:rPr>
                <w:b/>
              </w:rPr>
            </w:pPr>
            <w:r w:rsidRPr="00337088">
              <w:rPr>
                <w:b/>
                <w:bCs/>
                <w:color w:val="333333"/>
              </w:rPr>
              <w:t>SEDLÁČEK, Lubomír (50 %),</w:t>
            </w:r>
            <w:r>
              <w:rPr>
                <w:bCs/>
                <w:color w:val="333333"/>
              </w:rPr>
              <w:t xml:space="preserve"> POLÁŠEK, Vladimír. </w:t>
            </w:r>
            <w:r w:rsidRPr="00C06B28">
              <w:rPr>
                <w:bCs/>
                <w:color w:val="333333"/>
              </w:rPr>
              <w:t xml:space="preserve">Dynamic Geometry Enviroments as Cognitive Tool in </w:t>
            </w:r>
            <w:r w:rsidRPr="00C06B28">
              <w:rPr>
                <w:bCs/>
              </w:rPr>
              <w:t xml:space="preserve">Mathematic Education. </w:t>
            </w:r>
            <w:r w:rsidRPr="00C06B28">
              <w:t>Journal of Technology and Information Education, 2015, roč. 2015, č. 2, s. 45-54. </w:t>
            </w:r>
            <w:r w:rsidRPr="00C06B28">
              <w:rPr>
                <w:b/>
                <w:bCs/>
              </w:rPr>
              <w:t> </w:t>
            </w:r>
            <w:r w:rsidRPr="00C06B28">
              <w:t>ISSN 1803-537X.</w:t>
            </w:r>
            <w:r>
              <w:br/>
            </w:r>
            <w:r w:rsidRPr="00337088">
              <w:rPr>
                <w:b/>
                <w:bCs/>
                <w:color w:val="333333"/>
              </w:rPr>
              <w:t>SEDLÁČEK, Lubomír (50 %)</w:t>
            </w:r>
            <w:r>
              <w:rPr>
                <w:bCs/>
                <w:color w:val="333333"/>
              </w:rPr>
              <w:t xml:space="preserve">, POLÁŠEK, Vladimír. </w:t>
            </w:r>
            <w:r w:rsidRPr="00C06B28">
              <w:t>New Possibilities of Analysis of Experimental Data in Pedagogical Research. </w:t>
            </w:r>
            <w:r w:rsidRPr="00C06B28">
              <w:rPr>
                <w:i/>
                <w:iCs/>
              </w:rPr>
              <w:t>e-Pedagogium (on-line)</w:t>
            </w:r>
            <w:r w:rsidRPr="00C06B28">
              <w:t>, 2014, roč. 2014, č. 4, s. 7-17. ISSN 1213-7499.</w:t>
            </w:r>
            <w:r>
              <w:br/>
            </w:r>
          </w:p>
        </w:tc>
      </w:tr>
      <w:tr w:rsidR="00B64E36" w14:paraId="77D34F03" w14:textId="77777777" w:rsidTr="00903089">
        <w:trPr>
          <w:trHeight w:val="218"/>
          <w:trPrChange w:id="1769" w:author="Zuzka" w:date="2018-11-16T10:43:00Z">
            <w:trPr>
              <w:wBefore w:w="34" w:type="dxa"/>
              <w:wAfter w:w="30" w:type="dxa"/>
              <w:trHeight w:val="218"/>
            </w:trPr>
          </w:trPrChange>
        </w:trPr>
        <w:tc>
          <w:tcPr>
            <w:tcW w:w="9859" w:type="dxa"/>
            <w:gridSpan w:val="11"/>
            <w:shd w:val="clear" w:color="auto" w:fill="F7CAAC"/>
            <w:tcPrChange w:id="1770" w:author="Zuzka" w:date="2018-11-16T10:43:00Z">
              <w:tcPr>
                <w:tcW w:w="9859" w:type="dxa"/>
                <w:gridSpan w:val="11"/>
                <w:shd w:val="clear" w:color="auto" w:fill="F7CAAC"/>
              </w:tcPr>
            </w:tcPrChange>
          </w:tcPr>
          <w:p w14:paraId="1E31CEB2" w14:textId="77777777" w:rsidR="00B64E36" w:rsidRDefault="00B64E36" w:rsidP="007755BB">
            <w:pPr>
              <w:rPr>
                <w:b/>
              </w:rPr>
            </w:pPr>
            <w:r>
              <w:rPr>
                <w:b/>
              </w:rPr>
              <w:t>Působení v zahraničí</w:t>
            </w:r>
          </w:p>
        </w:tc>
      </w:tr>
      <w:tr w:rsidR="00B64E36" w14:paraId="75CFF6FD" w14:textId="77777777" w:rsidTr="00903089">
        <w:trPr>
          <w:trHeight w:val="328"/>
          <w:trPrChange w:id="1771" w:author="Zuzka" w:date="2018-11-16T10:43:00Z">
            <w:trPr>
              <w:wBefore w:w="34" w:type="dxa"/>
              <w:wAfter w:w="30" w:type="dxa"/>
              <w:trHeight w:val="328"/>
            </w:trPr>
          </w:trPrChange>
        </w:trPr>
        <w:tc>
          <w:tcPr>
            <w:tcW w:w="9859" w:type="dxa"/>
            <w:gridSpan w:val="11"/>
            <w:tcPrChange w:id="1772" w:author="Zuzka" w:date="2018-11-16T10:43:00Z">
              <w:tcPr>
                <w:tcW w:w="9859" w:type="dxa"/>
                <w:gridSpan w:val="11"/>
              </w:tcPr>
            </w:tcPrChange>
          </w:tcPr>
          <w:p w14:paraId="008B29D1" w14:textId="77777777" w:rsidR="00B64E36" w:rsidRDefault="00B64E36" w:rsidP="007755BB">
            <w:pPr>
              <w:rPr>
                <w:b/>
              </w:rPr>
            </w:pPr>
          </w:p>
        </w:tc>
      </w:tr>
      <w:tr w:rsidR="00B64E36" w14:paraId="1701C1DF" w14:textId="77777777" w:rsidTr="00903089">
        <w:trPr>
          <w:cantSplit/>
          <w:trHeight w:val="470"/>
          <w:trPrChange w:id="1773" w:author="Zuzka" w:date="2018-11-16T10:43:00Z">
            <w:trPr>
              <w:wBefore w:w="34" w:type="dxa"/>
              <w:wAfter w:w="30" w:type="dxa"/>
              <w:cantSplit/>
              <w:trHeight w:val="470"/>
            </w:trPr>
          </w:trPrChange>
        </w:trPr>
        <w:tc>
          <w:tcPr>
            <w:tcW w:w="2518" w:type="dxa"/>
            <w:shd w:val="clear" w:color="auto" w:fill="F7CAAC"/>
            <w:tcPrChange w:id="1774" w:author="Zuzka" w:date="2018-11-16T10:43:00Z">
              <w:tcPr>
                <w:tcW w:w="2518" w:type="dxa"/>
                <w:shd w:val="clear" w:color="auto" w:fill="F7CAAC"/>
              </w:tcPr>
            </w:tcPrChange>
          </w:tcPr>
          <w:p w14:paraId="46432D5D" w14:textId="77777777" w:rsidR="00B64E36" w:rsidRDefault="00B64E36" w:rsidP="007755BB">
            <w:pPr>
              <w:jc w:val="both"/>
              <w:rPr>
                <w:b/>
              </w:rPr>
            </w:pPr>
            <w:r>
              <w:rPr>
                <w:b/>
              </w:rPr>
              <w:t xml:space="preserve">Podpis </w:t>
            </w:r>
          </w:p>
        </w:tc>
        <w:tc>
          <w:tcPr>
            <w:tcW w:w="4536" w:type="dxa"/>
            <w:gridSpan w:val="5"/>
            <w:tcPrChange w:id="1775" w:author="Zuzka" w:date="2018-11-16T10:43:00Z">
              <w:tcPr>
                <w:tcW w:w="4536" w:type="dxa"/>
                <w:gridSpan w:val="5"/>
              </w:tcPr>
            </w:tcPrChange>
          </w:tcPr>
          <w:p w14:paraId="1A302BEB" w14:textId="77777777" w:rsidR="00B64E36" w:rsidRDefault="00B64E36" w:rsidP="007755BB">
            <w:pPr>
              <w:jc w:val="both"/>
            </w:pPr>
          </w:p>
        </w:tc>
        <w:tc>
          <w:tcPr>
            <w:tcW w:w="786" w:type="dxa"/>
            <w:gridSpan w:val="2"/>
            <w:shd w:val="clear" w:color="auto" w:fill="F7CAAC"/>
            <w:tcPrChange w:id="1776" w:author="Zuzka" w:date="2018-11-16T10:43:00Z">
              <w:tcPr>
                <w:tcW w:w="786" w:type="dxa"/>
                <w:gridSpan w:val="2"/>
                <w:shd w:val="clear" w:color="auto" w:fill="F7CAAC"/>
              </w:tcPr>
            </w:tcPrChange>
          </w:tcPr>
          <w:p w14:paraId="451195C3" w14:textId="77777777" w:rsidR="00B64E36" w:rsidRDefault="00B64E36" w:rsidP="007755BB">
            <w:pPr>
              <w:jc w:val="both"/>
            </w:pPr>
            <w:r>
              <w:rPr>
                <w:b/>
              </w:rPr>
              <w:t>datum</w:t>
            </w:r>
          </w:p>
        </w:tc>
        <w:tc>
          <w:tcPr>
            <w:tcW w:w="2019" w:type="dxa"/>
            <w:gridSpan w:val="3"/>
            <w:tcPrChange w:id="1777" w:author="Zuzka" w:date="2018-11-16T10:43:00Z">
              <w:tcPr>
                <w:tcW w:w="2019" w:type="dxa"/>
                <w:gridSpan w:val="3"/>
              </w:tcPr>
            </w:tcPrChange>
          </w:tcPr>
          <w:p w14:paraId="4EAB26F1" w14:textId="5221A3FD" w:rsidR="00B64E36" w:rsidRDefault="00C961E8" w:rsidP="007755BB">
            <w:pPr>
              <w:jc w:val="both"/>
            </w:pPr>
            <w:ins w:id="1778" w:author="Zuzka" w:date="2018-11-16T10:46:00Z">
              <w:r>
                <w:t>16</w:t>
              </w:r>
            </w:ins>
            <w:del w:id="1779" w:author="Zuzka" w:date="2018-11-16T10:46:00Z">
              <w:r w:rsidR="00B64E36" w:rsidDel="00C961E8">
                <w:delText>28</w:delText>
              </w:r>
            </w:del>
            <w:r w:rsidR="00B64E36">
              <w:t xml:space="preserve">. </w:t>
            </w:r>
            <w:ins w:id="1780" w:author="Zuzka" w:date="2018-11-16T10:46:00Z">
              <w:r>
                <w:t>11</w:t>
              </w:r>
            </w:ins>
            <w:del w:id="1781" w:author="Zuzka" w:date="2018-11-16T10:46:00Z">
              <w:r w:rsidR="00B64E36" w:rsidDel="00C961E8">
                <w:delText>8</w:delText>
              </w:r>
            </w:del>
            <w:r w:rsidR="00B64E36">
              <w:t>. 2018</w:t>
            </w:r>
          </w:p>
        </w:tc>
      </w:tr>
    </w:tbl>
    <w:p w14:paraId="39774514" w14:textId="77777777" w:rsidR="00B64E36" w:rsidRDefault="00B64E36" w:rsidP="00B64E36"/>
    <w:p w14:paraId="2FA1EB88" w14:textId="77777777" w:rsidR="00B64E36" w:rsidRDefault="00B64E36" w:rsidP="00B64E3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262A26FF" w14:textId="77777777" w:rsidTr="007755BB">
        <w:tc>
          <w:tcPr>
            <w:tcW w:w="9859" w:type="dxa"/>
            <w:gridSpan w:val="11"/>
            <w:tcBorders>
              <w:bottom w:val="double" w:sz="4" w:space="0" w:color="auto"/>
            </w:tcBorders>
            <w:shd w:val="clear" w:color="auto" w:fill="BDD6EE"/>
          </w:tcPr>
          <w:p w14:paraId="71D57D05" w14:textId="714C8797" w:rsidR="00B64E36" w:rsidRDefault="00B64E36" w:rsidP="007755BB">
            <w:pPr>
              <w:tabs>
                <w:tab w:val="right" w:pos="9458"/>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371E7B39" w14:textId="77777777" w:rsidTr="007755BB">
        <w:tc>
          <w:tcPr>
            <w:tcW w:w="2518" w:type="dxa"/>
            <w:tcBorders>
              <w:top w:val="double" w:sz="4" w:space="0" w:color="auto"/>
            </w:tcBorders>
            <w:shd w:val="clear" w:color="auto" w:fill="F7CAAC"/>
          </w:tcPr>
          <w:p w14:paraId="3A26D9FB" w14:textId="77777777" w:rsidR="00B64E36" w:rsidRDefault="00B64E36" w:rsidP="007755BB">
            <w:pPr>
              <w:jc w:val="both"/>
              <w:rPr>
                <w:b/>
              </w:rPr>
            </w:pPr>
            <w:r>
              <w:rPr>
                <w:b/>
              </w:rPr>
              <w:t>Vysoká škola</w:t>
            </w:r>
          </w:p>
        </w:tc>
        <w:tc>
          <w:tcPr>
            <w:tcW w:w="7341" w:type="dxa"/>
            <w:gridSpan w:val="10"/>
          </w:tcPr>
          <w:p w14:paraId="7F8547C0" w14:textId="77777777" w:rsidR="00B64E36" w:rsidRDefault="00B64E36" w:rsidP="007755BB">
            <w:pPr>
              <w:jc w:val="both"/>
            </w:pPr>
            <w:r>
              <w:t>Univerzita Tomáše Bati ve Zlíně</w:t>
            </w:r>
          </w:p>
        </w:tc>
      </w:tr>
      <w:tr w:rsidR="00B64E36" w14:paraId="65F43F74" w14:textId="77777777" w:rsidTr="007755BB">
        <w:tc>
          <w:tcPr>
            <w:tcW w:w="2518" w:type="dxa"/>
            <w:shd w:val="clear" w:color="auto" w:fill="F7CAAC"/>
          </w:tcPr>
          <w:p w14:paraId="276A17E5" w14:textId="77777777" w:rsidR="00B64E36" w:rsidRDefault="00B64E36" w:rsidP="007755BB">
            <w:pPr>
              <w:jc w:val="both"/>
              <w:rPr>
                <w:b/>
              </w:rPr>
            </w:pPr>
            <w:r>
              <w:rPr>
                <w:b/>
              </w:rPr>
              <w:t>Součást vysoké školy</w:t>
            </w:r>
          </w:p>
        </w:tc>
        <w:tc>
          <w:tcPr>
            <w:tcW w:w="7341" w:type="dxa"/>
            <w:gridSpan w:val="10"/>
          </w:tcPr>
          <w:p w14:paraId="2C236C08" w14:textId="77777777" w:rsidR="00B64E36" w:rsidRDefault="00B64E36" w:rsidP="007755BB">
            <w:pPr>
              <w:jc w:val="both"/>
            </w:pPr>
            <w:r>
              <w:t>Fakulta aplikované informatiky</w:t>
            </w:r>
          </w:p>
        </w:tc>
      </w:tr>
      <w:tr w:rsidR="00B64E36" w14:paraId="7D3E062F" w14:textId="77777777" w:rsidTr="007755BB">
        <w:tc>
          <w:tcPr>
            <w:tcW w:w="2518" w:type="dxa"/>
            <w:shd w:val="clear" w:color="auto" w:fill="F7CAAC"/>
          </w:tcPr>
          <w:p w14:paraId="66332918" w14:textId="77777777" w:rsidR="00B64E36" w:rsidRDefault="00B64E36" w:rsidP="007755BB">
            <w:pPr>
              <w:jc w:val="both"/>
              <w:rPr>
                <w:b/>
              </w:rPr>
            </w:pPr>
            <w:r>
              <w:rPr>
                <w:b/>
              </w:rPr>
              <w:t>Název studijního programu</w:t>
            </w:r>
          </w:p>
        </w:tc>
        <w:tc>
          <w:tcPr>
            <w:tcW w:w="7341" w:type="dxa"/>
            <w:gridSpan w:val="10"/>
          </w:tcPr>
          <w:p w14:paraId="53BC6365" w14:textId="77777777" w:rsidR="00B64E36" w:rsidRDefault="00B64E36" w:rsidP="007755BB">
            <w:pPr>
              <w:jc w:val="both"/>
            </w:pPr>
            <w:r>
              <w:t>Softwarové inženýrství</w:t>
            </w:r>
          </w:p>
        </w:tc>
      </w:tr>
      <w:tr w:rsidR="00B64E36" w14:paraId="4BC1ADE4" w14:textId="77777777" w:rsidTr="007755BB">
        <w:tc>
          <w:tcPr>
            <w:tcW w:w="2518" w:type="dxa"/>
            <w:shd w:val="clear" w:color="auto" w:fill="F7CAAC"/>
          </w:tcPr>
          <w:p w14:paraId="4F8039E0" w14:textId="77777777" w:rsidR="00B64E36" w:rsidRDefault="00B64E36" w:rsidP="007755BB">
            <w:pPr>
              <w:jc w:val="both"/>
              <w:rPr>
                <w:b/>
              </w:rPr>
            </w:pPr>
            <w:r>
              <w:rPr>
                <w:b/>
              </w:rPr>
              <w:t>Jméno a příjmení</w:t>
            </w:r>
          </w:p>
        </w:tc>
        <w:tc>
          <w:tcPr>
            <w:tcW w:w="4536" w:type="dxa"/>
            <w:gridSpan w:val="5"/>
          </w:tcPr>
          <w:p w14:paraId="05392982" w14:textId="77777777" w:rsidR="00B64E36" w:rsidRDefault="00B64E36" w:rsidP="007755BB">
            <w:pPr>
              <w:jc w:val="both"/>
            </w:pPr>
            <w:r>
              <w:t xml:space="preserve">Roman </w:t>
            </w:r>
            <w:bookmarkStart w:id="1782" w:name="aSenkerik"/>
            <w:r>
              <w:t>Šenkeřík</w:t>
            </w:r>
            <w:bookmarkEnd w:id="1782"/>
          </w:p>
        </w:tc>
        <w:tc>
          <w:tcPr>
            <w:tcW w:w="709" w:type="dxa"/>
            <w:shd w:val="clear" w:color="auto" w:fill="F7CAAC"/>
          </w:tcPr>
          <w:p w14:paraId="7CFA1F9D" w14:textId="77777777" w:rsidR="00B64E36" w:rsidRDefault="00B64E36" w:rsidP="007755BB">
            <w:pPr>
              <w:jc w:val="both"/>
              <w:rPr>
                <w:b/>
              </w:rPr>
            </w:pPr>
            <w:r>
              <w:rPr>
                <w:b/>
              </w:rPr>
              <w:t>Tituly</w:t>
            </w:r>
          </w:p>
        </w:tc>
        <w:tc>
          <w:tcPr>
            <w:tcW w:w="2096" w:type="dxa"/>
            <w:gridSpan w:val="4"/>
          </w:tcPr>
          <w:p w14:paraId="229BBD80" w14:textId="77777777" w:rsidR="00B64E36" w:rsidRDefault="00B64E36" w:rsidP="007755BB">
            <w:pPr>
              <w:jc w:val="both"/>
            </w:pPr>
            <w:r>
              <w:t>doc. Ing. Ph.D.</w:t>
            </w:r>
          </w:p>
        </w:tc>
      </w:tr>
      <w:tr w:rsidR="00B64E36" w14:paraId="2D5E1C92" w14:textId="77777777" w:rsidTr="007755BB">
        <w:tc>
          <w:tcPr>
            <w:tcW w:w="2518" w:type="dxa"/>
            <w:shd w:val="clear" w:color="auto" w:fill="F7CAAC"/>
          </w:tcPr>
          <w:p w14:paraId="6038EE3A" w14:textId="77777777" w:rsidR="00B64E36" w:rsidRDefault="00B64E36" w:rsidP="007755BB">
            <w:pPr>
              <w:jc w:val="both"/>
              <w:rPr>
                <w:b/>
              </w:rPr>
            </w:pPr>
            <w:r>
              <w:rPr>
                <w:b/>
              </w:rPr>
              <w:t>Rok narození</w:t>
            </w:r>
          </w:p>
        </w:tc>
        <w:tc>
          <w:tcPr>
            <w:tcW w:w="829" w:type="dxa"/>
          </w:tcPr>
          <w:p w14:paraId="0317FE37" w14:textId="77777777" w:rsidR="00B64E36" w:rsidRDefault="00B64E36" w:rsidP="007755BB">
            <w:pPr>
              <w:jc w:val="both"/>
            </w:pPr>
            <w:r>
              <w:t>1981</w:t>
            </w:r>
          </w:p>
        </w:tc>
        <w:tc>
          <w:tcPr>
            <w:tcW w:w="1721" w:type="dxa"/>
            <w:shd w:val="clear" w:color="auto" w:fill="F7CAAC"/>
          </w:tcPr>
          <w:p w14:paraId="4A8040F9" w14:textId="77777777" w:rsidR="00B64E36" w:rsidRDefault="00B64E36" w:rsidP="007755BB">
            <w:pPr>
              <w:jc w:val="both"/>
              <w:rPr>
                <w:b/>
              </w:rPr>
            </w:pPr>
            <w:r>
              <w:rPr>
                <w:b/>
              </w:rPr>
              <w:t>typ vztahu k VŠ</w:t>
            </w:r>
          </w:p>
        </w:tc>
        <w:tc>
          <w:tcPr>
            <w:tcW w:w="992" w:type="dxa"/>
            <w:gridSpan w:val="2"/>
          </w:tcPr>
          <w:p w14:paraId="354964C1" w14:textId="77777777" w:rsidR="00B64E36" w:rsidRDefault="00B64E36" w:rsidP="007755BB">
            <w:pPr>
              <w:jc w:val="both"/>
            </w:pPr>
            <w:r>
              <w:t>pp.</w:t>
            </w:r>
          </w:p>
        </w:tc>
        <w:tc>
          <w:tcPr>
            <w:tcW w:w="994" w:type="dxa"/>
            <w:shd w:val="clear" w:color="auto" w:fill="F7CAAC"/>
          </w:tcPr>
          <w:p w14:paraId="5BAB17DA" w14:textId="77777777" w:rsidR="00B64E36" w:rsidRDefault="00B64E36" w:rsidP="007755BB">
            <w:pPr>
              <w:jc w:val="both"/>
              <w:rPr>
                <w:b/>
              </w:rPr>
            </w:pPr>
            <w:r>
              <w:rPr>
                <w:b/>
              </w:rPr>
              <w:t>rozsah</w:t>
            </w:r>
          </w:p>
        </w:tc>
        <w:tc>
          <w:tcPr>
            <w:tcW w:w="709" w:type="dxa"/>
          </w:tcPr>
          <w:p w14:paraId="4DBEFAEF" w14:textId="77777777" w:rsidR="00B64E36" w:rsidRDefault="00B64E36" w:rsidP="007755BB">
            <w:pPr>
              <w:jc w:val="both"/>
            </w:pPr>
            <w:r>
              <w:t>40</w:t>
            </w:r>
          </w:p>
        </w:tc>
        <w:tc>
          <w:tcPr>
            <w:tcW w:w="709" w:type="dxa"/>
            <w:gridSpan w:val="2"/>
            <w:shd w:val="clear" w:color="auto" w:fill="F7CAAC"/>
          </w:tcPr>
          <w:p w14:paraId="32AD7C84" w14:textId="77777777" w:rsidR="00B64E36" w:rsidRDefault="00B64E36" w:rsidP="007755BB">
            <w:pPr>
              <w:jc w:val="both"/>
              <w:rPr>
                <w:b/>
              </w:rPr>
            </w:pPr>
            <w:r>
              <w:rPr>
                <w:b/>
              </w:rPr>
              <w:t>do kdy</w:t>
            </w:r>
          </w:p>
        </w:tc>
        <w:tc>
          <w:tcPr>
            <w:tcW w:w="1387" w:type="dxa"/>
            <w:gridSpan w:val="2"/>
          </w:tcPr>
          <w:p w14:paraId="448E97B0" w14:textId="77777777" w:rsidR="00B64E36" w:rsidRDefault="00B64E36" w:rsidP="007755BB">
            <w:pPr>
              <w:jc w:val="both"/>
            </w:pPr>
            <w:r>
              <w:t>N</w:t>
            </w:r>
          </w:p>
        </w:tc>
      </w:tr>
      <w:tr w:rsidR="00B64E36" w14:paraId="5BEF8ABB" w14:textId="77777777" w:rsidTr="007755BB">
        <w:tc>
          <w:tcPr>
            <w:tcW w:w="5068" w:type="dxa"/>
            <w:gridSpan w:val="3"/>
            <w:shd w:val="clear" w:color="auto" w:fill="F7CAAC"/>
          </w:tcPr>
          <w:p w14:paraId="0E7ADA85" w14:textId="77777777" w:rsidR="00B64E36" w:rsidRDefault="00B64E36" w:rsidP="007755BB">
            <w:pPr>
              <w:jc w:val="both"/>
              <w:rPr>
                <w:b/>
              </w:rPr>
            </w:pPr>
            <w:r>
              <w:rPr>
                <w:b/>
              </w:rPr>
              <w:t>Typ vztahu na součásti VŠ, která uskutečňuje st. program</w:t>
            </w:r>
          </w:p>
        </w:tc>
        <w:tc>
          <w:tcPr>
            <w:tcW w:w="992" w:type="dxa"/>
            <w:gridSpan w:val="2"/>
          </w:tcPr>
          <w:p w14:paraId="1A1DCCC0" w14:textId="77777777" w:rsidR="00B64E36" w:rsidRDefault="00B64E36" w:rsidP="007755BB">
            <w:pPr>
              <w:jc w:val="both"/>
            </w:pPr>
            <w:del w:id="1783" w:author="Zuzka" w:date="2018-11-12T22:45:00Z">
              <w:r w:rsidDel="00901E07">
                <w:delText>pp.</w:delText>
              </w:r>
            </w:del>
          </w:p>
        </w:tc>
        <w:tc>
          <w:tcPr>
            <w:tcW w:w="994" w:type="dxa"/>
            <w:shd w:val="clear" w:color="auto" w:fill="F7CAAC"/>
          </w:tcPr>
          <w:p w14:paraId="0444B094" w14:textId="77777777" w:rsidR="00B64E36" w:rsidRDefault="00B64E36" w:rsidP="007755BB">
            <w:pPr>
              <w:jc w:val="both"/>
              <w:rPr>
                <w:b/>
              </w:rPr>
            </w:pPr>
            <w:r>
              <w:rPr>
                <w:b/>
              </w:rPr>
              <w:t>rozsah</w:t>
            </w:r>
          </w:p>
        </w:tc>
        <w:tc>
          <w:tcPr>
            <w:tcW w:w="709" w:type="dxa"/>
          </w:tcPr>
          <w:p w14:paraId="5A36D489" w14:textId="77777777" w:rsidR="00B64E36" w:rsidRDefault="00B64E36" w:rsidP="007755BB">
            <w:pPr>
              <w:jc w:val="both"/>
            </w:pPr>
            <w:del w:id="1784" w:author="Zuzka" w:date="2018-11-12T22:45:00Z">
              <w:r w:rsidDel="00901E07">
                <w:delText>40</w:delText>
              </w:r>
            </w:del>
          </w:p>
        </w:tc>
        <w:tc>
          <w:tcPr>
            <w:tcW w:w="709" w:type="dxa"/>
            <w:gridSpan w:val="2"/>
            <w:shd w:val="clear" w:color="auto" w:fill="F7CAAC"/>
          </w:tcPr>
          <w:p w14:paraId="04848382" w14:textId="77777777" w:rsidR="00B64E36" w:rsidRDefault="00B64E36" w:rsidP="007755BB">
            <w:pPr>
              <w:jc w:val="both"/>
              <w:rPr>
                <w:b/>
              </w:rPr>
            </w:pPr>
            <w:r>
              <w:rPr>
                <w:b/>
              </w:rPr>
              <w:t>do kdy</w:t>
            </w:r>
          </w:p>
        </w:tc>
        <w:tc>
          <w:tcPr>
            <w:tcW w:w="1387" w:type="dxa"/>
            <w:gridSpan w:val="2"/>
          </w:tcPr>
          <w:p w14:paraId="6AB5CFBE" w14:textId="77777777" w:rsidR="00B64E36" w:rsidRDefault="00B64E36" w:rsidP="007755BB">
            <w:pPr>
              <w:jc w:val="both"/>
            </w:pPr>
            <w:del w:id="1785" w:author="Zuzka" w:date="2018-11-12T22:45:00Z">
              <w:r w:rsidDel="00901E07">
                <w:delText>N</w:delText>
              </w:r>
            </w:del>
          </w:p>
        </w:tc>
      </w:tr>
      <w:tr w:rsidR="00B64E36" w14:paraId="1EB3321C" w14:textId="77777777" w:rsidTr="007755BB">
        <w:tc>
          <w:tcPr>
            <w:tcW w:w="6060" w:type="dxa"/>
            <w:gridSpan w:val="5"/>
            <w:shd w:val="clear" w:color="auto" w:fill="F7CAAC"/>
          </w:tcPr>
          <w:p w14:paraId="0FAA188E"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0B7CB34A" w14:textId="77777777" w:rsidR="00B64E36" w:rsidRDefault="00B64E36" w:rsidP="007755BB">
            <w:pPr>
              <w:jc w:val="both"/>
              <w:rPr>
                <w:b/>
              </w:rPr>
            </w:pPr>
            <w:r>
              <w:rPr>
                <w:b/>
              </w:rPr>
              <w:t>typ prac. vztahu</w:t>
            </w:r>
          </w:p>
        </w:tc>
        <w:tc>
          <w:tcPr>
            <w:tcW w:w="2096" w:type="dxa"/>
            <w:gridSpan w:val="4"/>
            <w:shd w:val="clear" w:color="auto" w:fill="F7CAAC"/>
          </w:tcPr>
          <w:p w14:paraId="49F6DE19" w14:textId="77777777" w:rsidR="00B64E36" w:rsidRDefault="00B64E36" w:rsidP="007755BB">
            <w:pPr>
              <w:jc w:val="both"/>
              <w:rPr>
                <w:b/>
              </w:rPr>
            </w:pPr>
            <w:r>
              <w:rPr>
                <w:b/>
              </w:rPr>
              <w:t>rozsah</w:t>
            </w:r>
          </w:p>
        </w:tc>
      </w:tr>
      <w:tr w:rsidR="00B64E36" w14:paraId="550BC545" w14:textId="77777777" w:rsidTr="007755BB">
        <w:tc>
          <w:tcPr>
            <w:tcW w:w="6060" w:type="dxa"/>
            <w:gridSpan w:val="5"/>
          </w:tcPr>
          <w:p w14:paraId="5B962B85" w14:textId="77777777" w:rsidR="00B64E36" w:rsidRDefault="00B64E36" w:rsidP="007755BB">
            <w:pPr>
              <w:jc w:val="both"/>
            </w:pPr>
          </w:p>
        </w:tc>
        <w:tc>
          <w:tcPr>
            <w:tcW w:w="1703" w:type="dxa"/>
            <w:gridSpan w:val="2"/>
          </w:tcPr>
          <w:p w14:paraId="2B1074DE" w14:textId="77777777" w:rsidR="00B64E36" w:rsidRDefault="00B64E36" w:rsidP="007755BB">
            <w:pPr>
              <w:jc w:val="both"/>
            </w:pPr>
          </w:p>
        </w:tc>
        <w:tc>
          <w:tcPr>
            <w:tcW w:w="2096" w:type="dxa"/>
            <w:gridSpan w:val="4"/>
          </w:tcPr>
          <w:p w14:paraId="3160438A" w14:textId="77777777" w:rsidR="00B64E36" w:rsidRDefault="00B64E36" w:rsidP="007755BB">
            <w:pPr>
              <w:jc w:val="both"/>
            </w:pPr>
          </w:p>
        </w:tc>
      </w:tr>
      <w:tr w:rsidR="00B64E36" w14:paraId="27DAF76B" w14:textId="77777777" w:rsidTr="007755BB">
        <w:tc>
          <w:tcPr>
            <w:tcW w:w="6060" w:type="dxa"/>
            <w:gridSpan w:val="5"/>
          </w:tcPr>
          <w:p w14:paraId="3F9BD47D" w14:textId="77777777" w:rsidR="00B64E36" w:rsidRDefault="00B64E36" w:rsidP="007755BB">
            <w:pPr>
              <w:jc w:val="both"/>
            </w:pPr>
          </w:p>
        </w:tc>
        <w:tc>
          <w:tcPr>
            <w:tcW w:w="1703" w:type="dxa"/>
            <w:gridSpan w:val="2"/>
          </w:tcPr>
          <w:p w14:paraId="583392E1" w14:textId="77777777" w:rsidR="00B64E36" w:rsidRDefault="00B64E36" w:rsidP="007755BB">
            <w:pPr>
              <w:jc w:val="both"/>
            </w:pPr>
          </w:p>
        </w:tc>
        <w:tc>
          <w:tcPr>
            <w:tcW w:w="2096" w:type="dxa"/>
            <w:gridSpan w:val="4"/>
          </w:tcPr>
          <w:p w14:paraId="4D96A8EA" w14:textId="77777777" w:rsidR="00B64E36" w:rsidRDefault="00B64E36" w:rsidP="007755BB">
            <w:pPr>
              <w:jc w:val="both"/>
            </w:pPr>
          </w:p>
        </w:tc>
      </w:tr>
      <w:tr w:rsidR="00B64E36" w14:paraId="75BD3270" w14:textId="77777777" w:rsidTr="007755BB">
        <w:tc>
          <w:tcPr>
            <w:tcW w:w="6060" w:type="dxa"/>
            <w:gridSpan w:val="5"/>
          </w:tcPr>
          <w:p w14:paraId="1652989E" w14:textId="77777777" w:rsidR="00B64E36" w:rsidRDefault="00B64E36" w:rsidP="007755BB">
            <w:pPr>
              <w:jc w:val="both"/>
            </w:pPr>
          </w:p>
        </w:tc>
        <w:tc>
          <w:tcPr>
            <w:tcW w:w="1703" w:type="dxa"/>
            <w:gridSpan w:val="2"/>
          </w:tcPr>
          <w:p w14:paraId="79B5A994" w14:textId="77777777" w:rsidR="00B64E36" w:rsidRDefault="00B64E36" w:rsidP="007755BB">
            <w:pPr>
              <w:jc w:val="both"/>
            </w:pPr>
          </w:p>
        </w:tc>
        <w:tc>
          <w:tcPr>
            <w:tcW w:w="2096" w:type="dxa"/>
            <w:gridSpan w:val="4"/>
          </w:tcPr>
          <w:p w14:paraId="49379E35" w14:textId="77777777" w:rsidR="00B64E36" w:rsidRDefault="00B64E36" w:rsidP="007755BB">
            <w:pPr>
              <w:jc w:val="both"/>
            </w:pPr>
          </w:p>
        </w:tc>
      </w:tr>
      <w:tr w:rsidR="00B64E36" w14:paraId="44DC0FCE" w14:textId="77777777" w:rsidTr="007755BB">
        <w:tc>
          <w:tcPr>
            <w:tcW w:w="6060" w:type="dxa"/>
            <w:gridSpan w:val="5"/>
          </w:tcPr>
          <w:p w14:paraId="7644F50F" w14:textId="77777777" w:rsidR="00B64E36" w:rsidRDefault="00B64E36" w:rsidP="007755BB">
            <w:pPr>
              <w:jc w:val="both"/>
            </w:pPr>
          </w:p>
        </w:tc>
        <w:tc>
          <w:tcPr>
            <w:tcW w:w="1703" w:type="dxa"/>
            <w:gridSpan w:val="2"/>
          </w:tcPr>
          <w:p w14:paraId="4E7A42C0" w14:textId="77777777" w:rsidR="00B64E36" w:rsidRDefault="00B64E36" w:rsidP="007755BB">
            <w:pPr>
              <w:jc w:val="both"/>
            </w:pPr>
          </w:p>
        </w:tc>
        <w:tc>
          <w:tcPr>
            <w:tcW w:w="2096" w:type="dxa"/>
            <w:gridSpan w:val="4"/>
          </w:tcPr>
          <w:p w14:paraId="435F94CB" w14:textId="77777777" w:rsidR="00B64E36" w:rsidRDefault="00B64E36" w:rsidP="007755BB">
            <w:pPr>
              <w:jc w:val="both"/>
            </w:pPr>
          </w:p>
        </w:tc>
      </w:tr>
      <w:tr w:rsidR="00B64E36" w14:paraId="2F6A2693" w14:textId="77777777" w:rsidTr="007755BB">
        <w:tc>
          <w:tcPr>
            <w:tcW w:w="9859" w:type="dxa"/>
            <w:gridSpan w:val="11"/>
            <w:shd w:val="clear" w:color="auto" w:fill="F7CAAC"/>
          </w:tcPr>
          <w:p w14:paraId="4957266E"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4736AE1B" w14:textId="77777777" w:rsidTr="007755BB">
        <w:trPr>
          <w:trHeight w:val="605"/>
        </w:trPr>
        <w:tc>
          <w:tcPr>
            <w:tcW w:w="9859" w:type="dxa"/>
            <w:gridSpan w:val="11"/>
            <w:tcBorders>
              <w:top w:val="nil"/>
            </w:tcBorders>
          </w:tcPr>
          <w:p w14:paraId="16569C5D" w14:textId="77777777" w:rsidR="00B64E36" w:rsidRDefault="00B64E36" w:rsidP="007755BB">
            <w:pPr>
              <w:jc w:val="both"/>
            </w:pPr>
            <w:r>
              <w:t>Teoretická informatika – garant, přednášející (100%)</w:t>
            </w:r>
          </w:p>
          <w:p w14:paraId="13B94FCA" w14:textId="77777777" w:rsidR="00B64E36" w:rsidRDefault="00B64E36" w:rsidP="007755BB">
            <w:pPr>
              <w:jc w:val="both"/>
            </w:pPr>
            <w:r>
              <w:t>Kryptologie – garant, přednášející (100%)</w:t>
            </w:r>
          </w:p>
        </w:tc>
      </w:tr>
      <w:tr w:rsidR="00B64E36" w14:paraId="0E075155" w14:textId="77777777" w:rsidTr="007755BB">
        <w:tc>
          <w:tcPr>
            <w:tcW w:w="9859" w:type="dxa"/>
            <w:gridSpan w:val="11"/>
            <w:shd w:val="clear" w:color="auto" w:fill="F7CAAC"/>
          </w:tcPr>
          <w:p w14:paraId="17C224B7" w14:textId="77777777" w:rsidR="00B64E36" w:rsidRDefault="00B64E36" w:rsidP="007755BB">
            <w:pPr>
              <w:jc w:val="both"/>
            </w:pPr>
            <w:r>
              <w:rPr>
                <w:b/>
              </w:rPr>
              <w:t xml:space="preserve">Údaje o vzdělání na VŠ </w:t>
            </w:r>
          </w:p>
        </w:tc>
      </w:tr>
      <w:tr w:rsidR="00B64E36" w14:paraId="1187155E" w14:textId="77777777" w:rsidTr="007755BB">
        <w:trPr>
          <w:trHeight w:val="796"/>
        </w:trPr>
        <w:tc>
          <w:tcPr>
            <w:tcW w:w="9859" w:type="dxa"/>
            <w:gridSpan w:val="11"/>
          </w:tcPr>
          <w:p w14:paraId="49C7DCFB" w14:textId="77777777" w:rsidR="00B64E36" w:rsidRDefault="00B64E36" w:rsidP="007755BB">
            <w:pPr>
              <w:tabs>
                <w:tab w:val="left" w:pos="1080"/>
              </w:tabs>
              <w:snapToGrid w:val="0"/>
              <w:ind w:left="1041" w:hanging="1041"/>
              <w:jc w:val="both"/>
            </w:pPr>
            <w:r>
              <w:t xml:space="preserve">1999-2004: UTB Zlín, Fakulta Technologická, obor „Automatizace a řídicí technologie ve spotřebním průmyslu“, (Ing.) </w:t>
            </w:r>
          </w:p>
          <w:p w14:paraId="13755E61" w14:textId="77777777" w:rsidR="00B64E36" w:rsidRDefault="00B64E36" w:rsidP="007755BB">
            <w:pPr>
              <w:tabs>
                <w:tab w:val="left" w:pos="1080"/>
              </w:tabs>
              <w:snapToGrid w:val="0"/>
              <w:ind w:left="1041" w:hanging="1041"/>
              <w:jc w:val="both"/>
            </w:pPr>
            <w:r>
              <w:t xml:space="preserve">2004-2008: UTB Zlín, Fakulta aplikované informatiky, obor „Technická kybernetika“, (Ph.D.) </w:t>
            </w:r>
          </w:p>
          <w:p w14:paraId="18B276DF" w14:textId="1E16495A" w:rsidR="00B64E36" w:rsidRDefault="00B64E36" w:rsidP="007755BB">
            <w:pPr>
              <w:jc w:val="both"/>
              <w:rPr>
                <w:b/>
              </w:rPr>
            </w:pPr>
            <w:del w:id="1786" w:author="Zuzka" w:date="2018-11-16T10:47:00Z">
              <w:r w:rsidDel="001541EE">
                <w:delText>2013: VŠB Technická univerzita Ostrava, Fakulta elektrotechniky a informatiky, obor „Informatika“, (doc.)</w:delText>
              </w:r>
            </w:del>
          </w:p>
        </w:tc>
      </w:tr>
      <w:tr w:rsidR="00B64E36" w14:paraId="16CD67B9" w14:textId="77777777" w:rsidTr="007755BB">
        <w:tc>
          <w:tcPr>
            <w:tcW w:w="9859" w:type="dxa"/>
            <w:gridSpan w:val="11"/>
            <w:shd w:val="clear" w:color="auto" w:fill="F7CAAC"/>
          </w:tcPr>
          <w:p w14:paraId="064B6E26" w14:textId="77777777" w:rsidR="00B64E36" w:rsidRDefault="00B64E36" w:rsidP="007755BB">
            <w:pPr>
              <w:jc w:val="both"/>
              <w:rPr>
                <w:b/>
              </w:rPr>
            </w:pPr>
            <w:r>
              <w:rPr>
                <w:b/>
              </w:rPr>
              <w:t>Údaje o odborném působení od absolvování VŠ</w:t>
            </w:r>
          </w:p>
        </w:tc>
      </w:tr>
      <w:tr w:rsidR="00B64E36" w14:paraId="0DC1B935" w14:textId="77777777" w:rsidTr="007755BB">
        <w:trPr>
          <w:trHeight w:val="1090"/>
        </w:trPr>
        <w:tc>
          <w:tcPr>
            <w:tcW w:w="9859" w:type="dxa"/>
            <w:gridSpan w:val="11"/>
          </w:tcPr>
          <w:p w14:paraId="6110D55C" w14:textId="77777777" w:rsidR="00B64E36" w:rsidRDefault="00B64E36" w:rsidP="007755BB">
            <w:pPr>
              <w:tabs>
                <w:tab w:val="left" w:pos="1075"/>
              </w:tabs>
              <w:jc w:val="both"/>
            </w:pPr>
            <w:r>
              <w:t>2007-2008: UTB Zlín, FAI, Ústav aplikované informatiky, lektor</w:t>
            </w:r>
          </w:p>
          <w:p w14:paraId="5DD60A41" w14:textId="77777777" w:rsidR="00B64E36" w:rsidRDefault="00B64E36" w:rsidP="007755BB">
            <w:pPr>
              <w:tabs>
                <w:tab w:val="left" w:pos="1075"/>
              </w:tabs>
              <w:jc w:val="both"/>
            </w:pPr>
            <w:r>
              <w:t>2008-2009: UTB Zlín, FAI, Ústav aplikované informatiky, odborný asistent</w:t>
            </w:r>
          </w:p>
          <w:p w14:paraId="775445AA" w14:textId="77777777" w:rsidR="00B64E36" w:rsidRDefault="00B64E36" w:rsidP="007755BB">
            <w:pPr>
              <w:tabs>
                <w:tab w:val="left" w:pos="1075"/>
              </w:tabs>
              <w:jc w:val="both"/>
            </w:pPr>
            <w:r>
              <w:t>2010-2013: UTB Zlín, FAI, Ústav informatiky a umělé inteligence, odborný asistent</w:t>
            </w:r>
          </w:p>
          <w:p w14:paraId="770173BB" w14:textId="77777777" w:rsidR="00B64E36" w:rsidRDefault="00B64E36" w:rsidP="007755BB">
            <w:pPr>
              <w:tabs>
                <w:tab w:val="left" w:pos="1075"/>
              </w:tabs>
              <w:jc w:val="both"/>
            </w:pPr>
            <w:r>
              <w:t>2014-dosud: UTB Zlín, FAI, Ústav informatiky a umělé inteligence, docent</w:t>
            </w:r>
          </w:p>
        </w:tc>
      </w:tr>
      <w:tr w:rsidR="00B64E36" w14:paraId="5E674D4F" w14:textId="77777777" w:rsidTr="007755BB">
        <w:trPr>
          <w:trHeight w:val="250"/>
        </w:trPr>
        <w:tc>
          <w:tcPr>
            <w:tcW w:w="9859" w:type="dxa"/>
            <w:gridSpan w:val="11"/>
            <w:shd w:val="clear" w:color="auto" w:fill="F7CAAC"/>
          </w:tcPr>
          <w:p w14:paraId="5BEAEBDC" w14:textId="77777777" w:rsidR="00B64E36" w:rsidRDefault="00B64E36" w:rsidP="007755BB">
            <w:pPr>
              <w:jc w:val="both"/>
            </w:pPr>
            <w:r>
              <w:rPr>
                <w:b/>
              </w:rPr>
              <w:t>Zkušenosti s vedením kvalifikačních a rigorózních prací</w:t>
            </w:r>
          </w:p>
        </w:tc>
      </w:tr>
      <w:tr w:rsidR="00B64E36" w14:paraId="0995E4AB" w14:textId="77777777" w:rsidTr="007755BB">
        <w:trPr>
          <w:trHeight w:val="408"/>
        </w:trPr>
        <w:tc>
          <w:tcPr>
            <w:tcW w:w="9859" w:type="dxa"/>
            <w:gridSpan w:val="11"/>
          </w:tcPr>
          <w:p w14:paraId="3C0DA93D" w14:textId="77777777" w:rsidR="00B64E36" w:rsidRDefault="00B64E36" w:rsidP="007755BB">
            <w:pPr>
              <w:jc w:val="both"/>
            </w:pPr>
            <w:r>
              <w:t xml:space="preserve">Od roku 2006 vedoucí úspěšně obhájených 47 bakalářských a 38 diplomových prací. </w:t>
            </w:r>
          </w:p>
          <w:p w14:paraId="73226552" w14:textId="77777777" w:rsidR="00B64E36" w:rsidRDefault="00B64E36" w:rsidP="007755BB">
            <w:pPr>
              <w:jc w:val="both"/>
            </w:pPr>
            <w:r>
              <w:t>Od roku 2013 školitel 8 studentů doktorského studijního programu (2x úspěšná obhajoba).</w:t>
            </w:r>
          </w:p>
        </w:tc>
      </w:tr>
      <w:tr w:rsidR="00B64E36" w14:paraId="37C5AF46" w14:textId="77777777" w:rsidTr="007755BB">
        <w:trPr>
          <w:cantSplit/>
        </w:trPr>
        <w:tc>
          <w:tcPr>
            <w:tcW w:w="3347" w:type="dxa"/>
            <w:gridSpan w:val="2"/>
            <w:tcBorders>
              <w:top w:val="single" w:sz="12" w:space="0" w:color="auto"/>
            </w:tcBorders>
            <w:shd w:val="clear" w:color="auto" w:fill="F7CAAC"/>
          </w:tcPr>
          <w:p w14:paraId="56721A8F"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7271C0C1"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FCA008"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6940662" w14:textId="77777777" w:rsidR="00B64E36" w:rsidRDefault="00B64E36" w:rsidP="007755BB">
            <w:pPr>
              <w:jc w:val="both"/>
              <w:rPr>
                <w:b/>
              </w:rPr>
            </w:pPr>
            <w:r>
              <w:rPr>
                <w:b/>
              </w:rPr>
              <w:t>Ohlasy publikací</w:t>
            </w:r>
          </w:p>
        </w:tc>
      </w:tr>
      <w:tr w:rsidR="00B64E36" w14:paraId="29244BD7" w14:textId="77777777" w:rsidTr="007755BB">
        <w:trPr>
          <w:cantSplit/>
        </w:trPr>
        <w:tc>
          <w:tcPr>
            <w:tcW w:w="3347" w:type="dxa"/>
            <w:gridSpan w:val="2"/>
          </w:tcPr>
          <w:p w14:paraId="35E1E9D2" w14:textId="77777777" w:rsidR="00B64E36" w:rsidRDefault="00B64E36" w:rsidP="007755BB">
            <w:pPr>
              <w:jc w:val="both"/>
            </w:pPr>
            <w:r>
              <w:t>Informatika</w:t>
            </w:r>
          </w:p>
        </w:tc>
        <w:tc>
          <w:tcPr>
            <w:tcW w:w="2245" w:type="dxa"/>
            <w:gridSpan w:val="2"/>
          </w:tcPr>
          <w:p w14:paraId="36D3EB84" w14:textId="77777777" w:rsidR="00B64E36" w:rsidRDefault="00B64E36" w:rsidP="007755BB">
            <w:pPr>
              <w:jc w:val="both"/>
            </w:pPr>
            <w:r>
              <w:t>2013</w:t>
            </w:r>
          </w:p>
        </w:tc>
        <w:tc>
          <w:tcPr>
            <w:tcW w:w="2248" w:type="dxa"/>
            <w:gridSpan w:val="4"/>
            <w:tcBorders>
              <w:right w:val="single" w:sz="12" w:space="0" w:color="auto"/>
            </w:tcBorders>
          </w:tcPr>
          <w:p w14:paraId="7AFEF2B4" w14:textId="77777777" w:rsidR="00B64E36" w:rsidRDefault="00B64E36" w:rsidP="007755BB">
            <w:pPr>
              <w:jc w:val="both"/>
            </w:pPr>
            <w:r>
              <w:t>VŠB-TUO, FEI</w:t>
            </w:r>
          </w:p>
        </w:tc>
        <w:tc>
          <w:tcPr>
            <w:tcW w:w="632" w:type="dxa"/>
            <w:tcBorders>
              <w:left w:val="single" w:sz="12" w:space="0" w:color="auto"/>
            </w:tcBorders>
            <w:shd w:val="clear" w:color="auto" w:fill="F7CAAC"/>
          </w:tcPr>
          <w:p w14:paraId="21B1D5BC" w14:textId="77777777" w:rsidR="00B64E36" w:rsidRDefault="00B64E36" w:rsidP="007755BB">
            <w:pPr>
              <w:jc w:val="both"/>
            </w:pPr>
            <w:r>
              <w:rPr>
                <w:b/>
              </w:rPr>
              <w:t>WOS</w:t>
            </w:r>
          </w:p>
        </w:tc>
        <w:tc>
          <w:tcPr>
            <w:tcW w:w="693" w:type="dxa"/>
            <w:shd w:val="clear" w:color="auto" w:fill="F7CAAC"/>
          </w:tcPr>
          <w:p w14:paraId="3E6147F7" w14:textId="77777777" w:rsidR="00B64E36" w:rsidRDefault="00B64E36" w:rsidP="007755BB">
            <w:pPr>
              <w:jc w:val="both"/>
              <w:rPr>
                <w:sz w:val="18"/>
              </w:rPr>
            </w:pPr>
            <w:r>
              <w:rPr>
                <w:b/>
                <w:sz w:val="18"/>
              </w:rPr>
              <w:t>Scopus</w:t>
            </w:r>
          </w:p>
        </w:tc>
        <w:tc>
          <w:tcPr>
            <w:tcW w:w="694" w:type="dxa"/>
            <w:shd w:val="clear" w:color="auto" w:fill="F7CAAC"/>
          </w:tcPr>
          <w:p w14:paraId="3512B130" w14:textId="77777777" w:rsidR="00B64E36" w:rsidRDefault="00B64E36" w:rsidP="007755BB">
            <w:pPr>
              <w:jc w:val="both"/>
            </w:pPr>
            <w:r>
              <w:rPr>
                <w:b/>
                <w:sz w:val="18"/>
              </w:rPr>
              <w:t>ostatní</w:t>
            </w:r>
          </w:p>
        </w:tc>
      </w:tr>
      <w:tr w:rsidR="00B64E36" w14:paraId="2AACDE26" w14:textId="77777777" w:rsidTr="007755BB">
        <w:trPr>
          <w:cantSplit/>
          <w:trHeight w:val="70"/>
        </w:trPr>
        <w:tc>
          <w:tcPr>
            <w:tcW w:w="3347" w:type="dxa"/>
            <w:gridSpan w:val="2"/>
            <w:shd w:val="clear" w:color="auto" w:fill="F7CAAC"/>
          </w:tcPr>
          <w:p w14:paraId="707E42EE" w14:textId="77777777" w:rsidR="00B64E36" w:rsidRDefault="00B64E36" w:rsidP="007755BB">
            <w:pPr>
              <w:jc w:val="both"/>
            </w:pPr>
            <w:r>
              <w:rPr>
                <w:b/>
              </w:rPr>
              <w:t>Obor jmenovacího řízení</w:t>
            </w:r>
          </w:p>
        </w:tc>
        <w:tc>
          <w:tcPr>
            <w:tcW w:w="2245" w:type="dxa"/>
            <w:gridSpan w:val="2"/>
            <w:shd w:val="clear" w:color="auto" w:fill="F7CAAC"/>
          </w:tcPr>
          <w:p w14:paraId="36DA9DC5"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7BE36B66"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5E9C2A47" w14:textId="77777777" w:rsidR="00B64E36" w:rsidRPr="0015668A" w:rsidRDefault="00B64E36" w:rsidP="007755BB">
            <w:pPr>
              <w:jc w:val="both"/>
            </w:pPr>
            <w:r w:rsidRPr="0015668A">
              <w:t>256</w:t>
            </w:r>
          </w:p>
        </w:tc>
        <w:tc>
          <w:tcPr>
            <w:tcW w:w="693" w:type="dxa"/>
            <w:vMerge w:val="restart"/>
          </w:tcPr>
          <w:p w14:paraId="280EDA4F" w14:textId="77777777" w:rsidR="00B64E36" w:rsidRPr="0015668A" w:rsidRDefault="00B64E36" w:rsidP="007755BB">
            <w:pPr>
              <w:jc w:val="both"/>
            </w:pPr>
            <w:r w:rsidRPr="0015668A">
              <w:t>494</w:t>
            </w:r>
          </w:p>
        </w:tc>
        <w:tc>
          <w:tcPr>
            <w:tcW w:w="694" w:type="dxa"/>
            <w:vMerge w:val="restart"/>
          </w:tcPr>
          <w:p w14:paraId="5CD9CD7B" w14:textId="77777777" w:rsidR="00B64E36" w:rsidRPr="0015668A" w:rsidRDefault="00B64E36" w:rsidP="007755BB">
            <w:pPr>
              <w:jc w:val="both"/>
            </w:pPr>
            <w:r w:rsidRPr="0015668A">
              <w:t>1629</w:t>
            </w:r>
          </w:p>
        </w:tc>
      </w:tr>
      <w:tr w:rsidR="00B64E36" w14:paraId="6AD1106D" w14:textId="77777777" w:rsidTr="007755BB">
        <w:trPr>
          <w:trHeight w:val="205"/>
        </w:trPr>
        <w:tc>
          <w:tcPr>
            <w:tcW w:w="3347" w:type="dxa"/>
            <w:gridSpan w:val="2"/>
          </w:tcPr>
          <w:p w14:paraId="44D311F3" w14:textId="77777777" w:rsidR="00B64E36" w:rsidRDefault="00B64E36" w:rsidP="007755BB">
            <w:pPr>
              <w:jc w:val="both"/>
            </w:pPr>
          </w:p>
        </w:tc>
        <w:tc>
          <w:tcPr>
            <w:tcW w:w="2245" w:type="dxa"/>
            <w:gridSpan w:val="2"/>
          </w:tcPr>
          <w:p w14:paraId="70646F51" w14:textId="77777777" w:rsidR="00B64E36" w:rsidRDefault="00B64E36" w:rsidP="007755BB">
            <w:pPr>
              <w:jc w:val="both"/>
            </w:pPr>
          </w:p>
        </w:tc>
        <w:tc>
          <w:tcPr>
            <w:tcW w:w="2248" w:type="dxa"/>
            <w:gridSpan w:val="4"/>
            <w:tcBorders>
              <w:right w:val="single" w:sz="12" w:space="0" w:color="auto"/>
            </w:tcBorders>
          </w:tcPr>
          <w:p w14:paraId="580F60AC" w14:textId="77777777" w:rsidR="00B64E36" w:rsidRDefault="00B64E36" w:rsidP="007755BB">
            <w:pPr>
              <w:jc w:val="both"/>
            </w:pPr>
          </w:p>
        </w:tc>
        <w:tc>
          <w:tcPr>
            <w:tcW w:w="632" w:type="dxa"/>
            <w:vMerge/>
            <w:tcBorders>
              <w:left w:val="single" w:sz="12" w:space="0" w:color="auto"/>
            </w:tcBorders>
            <w:vAlign w:val="center"/>
          </w:tcPr>
          <w:p w14:paraId="60FC9633" w14:textId="77777777" w:rsidR="00B64E36" w:rsidRDefault="00B64E36" w:rsidP="007755BB">
            <w:pPr>
              <w:rPr>
                <w:b/>
              </w:rPr>
            </w:pPr>
          </w:p>
        </w:tc>
        <w:tc>
          <w:tcPr>
            <w:tcW w:w="693" w:type="dxa"/>
            <w:vMerge/>
            <w:vAlign w:val="center"/>
          </w:tcPr>
          <w:p w14:paraId="551B1C0F" w14:textId="77777777" w:rsidR="00B64E36" w:rsidRDefault="00B64E36" w:rsidP="007755BB">
            <w:pPr>
              <w:rPr>
                <w:b/>
              </w:rPr>
            </w:pPr>
          </w:p>
        </w:tc>
        <w:tc>
          <w:tcPr>
            <w:tcW w:w="694" w:type="dxa"/>
            <w:vMerge/>
            <w:vAlign w:val="center"/>
          </w:tcPr>
          <w:p w14:paraId="0C105D1E" w14:textId="77777777" w:rsidR="00B64E36" w:rsidRDefault="00B64E36" w:rsidP="007755BB">
            <w:pPr>
              <w:rPr>
                <w:b/>
              </w:rPr>
            </w:pPr>
          </w:p>
        </w:tc>
      </w:tr>
      <w:tr w:rsidR="00B64E36" w14:paraId="756A0699" w14:textId="77777777" w:rsidTr="007755BB">
        <w:tc>
          <w:tcPr>
            <w:tcW w:w="9859" w:type="dxa"/>
            <w:gridSpan w:val="11"/>
            <w:shd w:val="clear" w:color="auto" w:fill="F7CAAC"/>
          </w:tcPr>
          <w:p w14:paraId="71701F34"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5CF5C999" w14:textId="77777777" w:rsidTr="007755BB">
        <w:trPr>
          <w:trHeight w:val="2347"/>
        </w:trPr>
        <w:tc>
          <w:tcPr>
            <w:tcW w:w="9859" w:type="dxa"/>
            <w:gridSpan w:val="11"/>
          </w:tcPr>
          <w:p w14:paraId="7F8C0D65" w14:textId="77777777" w:rsidR="00B64E36" w:rsidRPr="00820346" w:rsidRDefault="00B64E36" w:rsidP="007755BB">
            <w:pPr>
              <w:jc w:val="both"/>
            </w:pPr>
            <w:r w:rsidRPr="00820346">
              <w:t>ORCID https://orcid.org/0000-0002-5839-4263</w:t>
            </w:r>
          </w:p>
          <w:p w14:paraId="3AEAD899" w14:textId="77777777" w:rsidR="00B64E36" w:rsidRPr="005C066C" w:rsidRDefault="00B64E36" w:rsidP="007755BB">
            <w:pPr>
              <w:jc w:val="both"/>
              <w:rPr>
                <w:i/>
              </w:rPr>
            </w:pPr>
          </w:p>
          <w:p w14:paraId="5E8437A1" w14:textId="77777777" w:rsidR="00B64E36" w:rsidRDefault="00B64E36" w:rsidP="007755BB">
            <w:r w:rsidRPr="00B3704D">
              <w:rPr>
                <w:b/>
              </w:rPr>
              <w:t>SENKERIK, R</w:t>
            </w:r>
            <w:r>
              <w:rPr>
                <w:b/>
              </w:rPr>
              <w:t>oman</w:t>
            </w:r>
            <w:r w:rsidRPr="00B3704D">
              <w:rPr>
                <w:b/>
              </w:rPr>
              <w:t>. (70%),</w:t>
            </w:r>
            <w:r w:rsidRPr="002D4904">
              <w:t xml:space="preserve"> </w:t>
            </w:r>
            <w:r>
              <w:t>ZELINKA</w:t>
            </w:r>
            <w:r w:rsidRPr="002D4904">
              <w:t>, I</w:t>
            </w:r>
            <w:r>
              <w:t>van</w:t>
            </w:r>
            <w:r w:rsidRPr="002D4904">
              <w:t xml:space="preserve">., </w:t>
            </w:r>
            <w:r>
              <w:t>PLUHACEK</w:t>
            </w:r>
            <w:r w:rsidRPr="002D4904">
              <w:t>, M</w:t>
            </w:r>
            <w:r>
              <w:t>ichal</w:t>
            </w:r>
            <w:r w:rsidRPr="002D4904">
              <w:t xml:space="preserve">., &amp; </w:t>
            </w:r>
            <w:r>
              <w:t>VIKTORIN</w:t>
            </w:r>
            <w:r w:rsidRPr="002D4904">
              <w:t>, A</w:t>
            </w:r>
            <w:r>
              <w:t>dam</w:t>
            </w:r>
            <w:r w:rsidRPr="002D4904">
              <w:t xml:space="preserve">. (2016, October). Study on the development of complex network for evolutionary and swarm based algorithms. In </w:t>
            </w:r>
            <w:r w:rsidRPr="002D4904">
              <w:rPr>
                <w:i/>
                <w:iCs/>
              </w:rPr>
              <w:t>Mexican International Conference on Artificial Intelligence</w:t>
            </w:r>
            <w:r>
              <w:rPr>
                <w:i/>
                <w:iCs/>
              </w:rPr>
              <w:t xml:space="preserve">, </w:t>
            </w:r>
            <w:r>
              <w:rPr>
                <w:rStyle w:val="list-group-item"/>
              </w:rPr>
              <w:t>Volume 10062 LNAI</w:t>
            </w:r>
            <w:r>
              <w:t>,</w:t>
            </w:r>
            <w:r w:rsidRPr="002D4904">
              <w:t xml:space="preserve"> (pp. 151-161). Springer, Cham.</w:t>
            </w:r>
          </w:p>
          <w:p w14:paraId="1156F15C" w14:textId="77777777" w:rsidR="00B64E36" w:rsidRDefault="00B64E36" w:rsidP="007755BB">
            <w:r w:rsidRPr="00B3704D">
              <w:rPr>
                <w:b/>
              </w:rPr>
              <w:t>SENKERIK, R</w:t>
            </w:r>
            <w:r>
              <w:rPr>
                <w:b/>
              </w:rPr>
              <w:t>oman</w:t>
            </w:r>
            <w:r w:rsidRPr="00B3704D">
              <w:rPr>
                <w:b/>
              </w:rPr>
              <w:t>. (50%),</w:t>
            </w:r>
            <w:r>
              <w:t xml:space="preserve"> OPLATKOVA, Zuzana Komínková, ZELINKA, Ivan, CHRAMCOV, Bronislav, DAVENDRA, Donald David, &amp; PLUHACEK, Michal (2014). Utilization of analytic programming for the evolutionary synthesis of the robust multi-chaotic controller for selected sets of discrete chaotic systems. </w:t>
            </w:r>
            <w:r>
              <w:rPr>
                <w:i/>
                <w:iCs/>
              </w:rPr>
              <w:t>Soft Computing</w:t>
            </w:r>
            <w:r>
              <w:t xml:space="preserve">, </w:t>
            </w:r>
            <w:r>
              <w:rPr>
                <w:i/>
                <w:iCs/>
              </w:rPr>
              <w:t>18</w:t>
            </w:r>
            <w:r>
              <w:t>(4), 651-668.</w:t>
            </w:r>
          </w:p>
          <w:p w14:paraId="4F76100B" w14:textId="77777777" w:rsidR="00B64E36" w:rsidRDefault="00B64E36" w:rsidP="007755BB">
            <w:r>
              <w:t xml:space="preserve">ZELINKA, Ivan, LAMPINEN, Jouni, </w:t>
            </w:r>
            <w:r>
              <w:rPr>
                <w:b/>
              </w:rPr>
              <w:t>SENKERIK, Roman</w:t>
            </w:r>
            <w:r w:rsidRPr="00B3704D">
              <w:rPr>
                <w:b/>
              </w:rPr>
              <w:t xml:space="preserve"> (25%), </w:t>
            </w:r>
            <w:r>
              <w:t xml:space="preserve">&amp; PLUHACEK, Michal (2018). Investigation on evolutionary algorithms powered by nonrandom processes. </w:t>
            </w:r>
            <w:r>
              <w:rPr>
                <w:i/>
                <w:iCs/>
              </w:rPr>
              <w:t>Soft Computing</w:t>
            </w:r>
            <w:r>
              <w:t xml:space="preserve">, </w:t>
            </w:r>
            <w:r>
              <w:rPr>
                <w:i/>
                <w:iCs/>
              </w:rPr>
              <w:t>22</w:t>
            </w:r>
            <w:r>
              <w:t>(6), 1791-1801.</w:t>
            </w:r>
          </w:p>
          <w:p w14:paraId="7F52439E" w14:textId="77777777" w:rsidR="00B64E36" w:rsidRDefault="00B64E36" w:rsidP="007755BB">
            <w:r>
              <w:t xml:space="preserve">VIKTORIN, Adam, </w:t>
            </w:r>
            <w:r>
              <w:rPr>
                <w:b/>
              </w:rPr>
              <w:t>SENKERIK, Roman</w:t>
            </w:r>
            <w:r w:rsidRPr="00B3704D">
              <w:rPr>
                <w:b/>
              </w:rPr>
              <w:t xml:space="preserve"> (40%),</w:t>
            </w:r>
            <w:r>
              <w:t xml:space="preserve"> PLUHACEK, Michal, &amp; KADAVY, Tomas (2017). Modified progressive random walk with chaotic PRNG. </w:t>
            </w:r>
            <w:r>
              <w:rPr>
                <w:i/>
                <w:iCs/>
              </w:rPr>
              <w:t>International Journal of Parallel, Emergent and Distributed Systems</w:t>
            </w:r>
            <w:r>
              <w:t>, 1-10.</w:t>
            </w:r>
          </w:p>
          <w:p w14:paraId="11F90B7F" w14:textId="77777777" w:rsidR="00B64E36" w:rsidRPr="00C935D0" w:rsidRDefault="00B64E36" w:rsidP="007755BB">
            <w:pPr>
              <w:jc w:val="both"/>
            </w:pPr>
            <w:r>
              <w:t>ZELINKA, Ivan,</w:t>
            </w:r>
            <w:r w:rsidRPr="00C935D0">
              <w:t xml:space="preserve"> </w:t>
            </w:r>
            <w:r>
              <w:t>DAS, Swagatam</w:t>
            </w:r>
            <w:r w:rsidRPr="00C935D0">
              <w:t xml:space="preserve">, </w:t>
            </w:r>
            <w:r>
              <w:t>SIKORA, Lubomir</w:t>
            </w:r>
            <w:r w:rsidRPr="00C935D0">
              <w:t xml:space="preserve">, &amp; </w:t>
            </w:r>
            <w:r w:rsidRPr="00B3704D">
              <w:rPr>
                <w:b/>
              </w:rPr>
              <w:t>SENKERIK, R</w:t>
            </w:r>
            <w:r>
              <w:rPr>
                <w:b/>
              </w:rPr>
              <w:t>oman</w:t>
            </w:r>
            <w:r w:rsidRPr="00B3704D">
              <w:rPr>
                <w:b/>
              </w:rPr>
              <w:t xml:space="preserve"> (30%).</w:t>
            </w:r>
            <w:r w:rsidRPr="00C935D0">
              <w:t xml:space="preserve"> (2018). Swarm virus-Next-generation virus and antivirus paradigm?. </w:t>
            </w:r>
            <w:r w:rsidRPr="00C935D0">
              <w:rPr>
                <w:i/>
                <w:iCs/>
              </w:rPr>
              <w:t>Swarm and Evolutionary Computation</w:t>
            </w:r>
            <w:r w:rsidRPr="00C935D0">
              <w:t>.</w:t>
            </w:r>
          </w:p>
          <w:p w14:paraId="1A3ACDCC" w14:textId="77777777" w:rsidR="00B64E36" w:rsidRDefault="00B64E36" w:rsidP="007755BB">
            <w:pPr>
              <w:jc w:val="both"/>
              <w:rPr>
                <w:b/>
              </w:rPr>
            </w:pPr>
          </w:p>
        </w:tc>
      </w:tr>
      <w:tr w:rsidR="00B64E36" w14:paraId="32D4BC93" w14:textId="77777777" w:rsidTr="007755BB">
        <w:trPr>
          <w:trHeight w:val="218"/>
        </w:trPr>
        <w:tc>
          <w:tcPr>
            <w:tcW w:w="9859" w:type="dxa"/>
            <w:gridSpan w:val="11"/>
            <w:shd w:val="clear" w:color="auto" w:fill="F7CAAC"/>
          </w:tcPr>
          <w:p w14:paraId="5C43DF27" w14:textId="77777777" w:rsidR="00B64E36" w:rsidRDefault="00B64E36" w:rsidP="007755BB">
            <w:pPr>
              <w:rPr>
                <w:b/>
              </w:rPr>
            </w:pPr>
            <w:r>
              <w:rPr>
                <w:b/>
              </w:rPr>
              <w:t>Působení v zahraničí</w:t>
            </w:r>
          </w:p>
        </w:tc>
      </w:tr>
      <w:tr w:rsidR="00B64E36" w14:paraId="2384DB9A" w14:textId="77777777" w:rsidTr="007755BB">
        <w:trPr>
          <w:trHeight w:val="328"/>
        </w:trPr>
        <w:tc>
          <w:tcPr>
            <w:tcW w:w="9859" w:type="dxa"/>
            <w:gridSpan w:val="11"/>
          </w:tcPr>
          <w:p w14:paraId="26533257" w14:textId="42E75B59" w:rsidR="00B64E36" w:rsidDel="00286AA9" w:rsidRDefault="00B64E36" w:rsidP="007755BB">
            <w:pPr>
              <w:rPr>
                <w:del w:id="1787" w:author="Zuzka" w:date="2018-11-16T10:47:00Z"/>
              </w:rPr>
            </w:pPr>
            <w:del w:id="1788" w:author="Zuzka" w:date="2018-11-16T10:47:00Z">
              <w:r w:rsidDel="00286AA9">
                <w:delText>V období 2009 – 2018</w:delText>
              </w:r>
              <w:r w:rsidRPr="004853C4" w:rsidDel="00286AA9">
                <w:delText>, cca 15 t</w:delText>
              </w:r>
              <w:r w:rsidDel="00286AA9">
                <w:delText xml:space="preserve">ýdenních výukových pobytů </w:delText>
              </w:r>
              <w:r w:rsidRPr="004853C4" w:rsidDel="00286AA9">
                <w:delText>v rámci projektu Erasmus (Španělsko, Francie, Turecko, Malta, Portuga</w:delText>
              </w:r>
              <w:r w:rsidDel="00286AA9">
                <w:delText>lsko, Kypr, Finsko, Polsko, Slovinsko, Řecko...);</w:delText>
              </w:r>
            </w:del>
          </w:p>
          <w:p w14:paraId="60BEEC66" w14:textId="77777777" w:rsidR="00B64E36" w:rsidRDefault="00B64E36" w:rsidP="007755BB">
            <w:r>
              <w:t xml:space="preserve">04-05/2017: </w:t>
            </w:r>
            <w:r w:rsidRPr="004853C4">
              <w:t>5-týdenní stáž na FERI University of Maribor, Slovinsko</w:t>
            </w:r>
          </w:p>
          <w:p w14:paraId="177FF91F" w14:textId="77777777" w:rsidR="00B64E36" w:rsidRPr="004853C4" w:rsidRDefault="00B64E36" w:rsidP="007755BB">
            <w:r>
              <w:t>03/2005 – 06/2005: 3-měsíční stáž na Strathclyde University of Glasgow, Skotsko, UK</w:t>
            </w:r>
          </w:p>
        </w:tc>
      </w:tr>
      <w:tr w:rsidR="00B64E36" w14:paraId="6BC192AB" w14:textId="77777777" w:rsidTr="007755BB">
        <w:trPr>
          <w:cantSplit/>
          <w:trHeight w:val="470"/>
        </w:trPr>
        <w:tc>
          <w:tcPr>
            <w:tcW w:w="2518" w:type="dxa"/>
            <w:shd w:val="clear" w:color="auto" w:fill="F7CAAC"/>
          </w:tcPr>
          <w:p w14:paraId="3AE96568" w14:textId="77777777" w:rsidR="00B64E36" w:rsidRDefault="00B64E36" w:rsidP="007755BB">
            <w:pPr>
              <w:jc w:val="both"/>
              <w:rPr>
                <w:b/>
              </w:rPr>
            </w:pPr>
            <w:r>
              <w:rPr>
                <w:b/>
              </w:rPr>
              <w:t xml:space="preserve">Podpis </w:t>
            </w:r>
          </w:p>
        </w:tc>
        <w:tc>
          <w:tcPr>
            <w:tcW w:w="4536" w:type="dxa"/>
            <w:gridSpan w:val="5"/>
          </w:tcPr>
          <w:p w14:paraId="26E4250B" w14:textId="77777777" w:rsidR="00B64E36" w:rsidRDefault="00B64E36" w:rsidP="007755BB">
            <w:pPr>
              <w:jc w:val="both"/>
            </w:pPr>
          </w:p>
        </w:tc>
        <w:tc>
          <w:tcPr>
            <w:tcW w:w="786" w:type="dxa"/>
            <w:gridSpan w:val="2"/>
            <w:shd w:val="clear" w:color="auto" w:fill="F7CAAC"/>
          </w:tcPr>
          <w:p w14:paraId="196DDDCE" w14:textId="77777777" w:rsidR="00B64E36" w:rsidRDefault="00B64E36" w:rsidP="007755BB">
            <w:pPr>
              <w:jc w:val="both"/>
            </w:pPr>
            <w:r>
              <w:rPr>
                <w:b/>
              </w:rPr>
              <w:t>datum</w:t>
            </w:r>
          </w:p>
        </w:tc>
        <w:tc>
          <w:tcPr>
            <w:tcW w:w="2019" w:type="dxa"/>
            <w:gridSpan w:val="3"/>
          </w:tcPr>
          <w:p w14:paraId="26E2F444" w14:textId="1207E719" w:rsidR="00B64E36" w:rsidRDefault="00286AA9" w:rsidP="007755BB">
            <w:pPr>
              <w:jc w:val="both"/>
            </w:pPr>
            <w:ins w:id="1789" w:author="Zuzka" w:date="2018-11-16T10:47:00Z">
              <w:r>
                <w:t>16</w:t>
              </w:r>
            </w:ins>
            <w:del w:id="1790" w:author="Zuzka" w:date="2018-11-16T10:47:00Z">
              <w:r w:rsidR="00B64E36" w:rsidDel="00286AA9">
                <w:delText>28</w:delText>
              </w:r>
            </w:del>
            <w:r w:rsidR="00B64E36">
              <w:t xml:space="preserve">. </w:t>
            </w:r>
            <w:ins w:id="1791" w:author="Zuzka" w:date="2018-11-16T10:47:00Z">
              <w:r>
                <w:t>11</w:t>
              </w:r>
            </w:ins>
            <w:del w:id="1792" w:author="Zuzka" w:date="2018-11-16T10:47:00Z">
              <w:r w:rsidR="00B64E36" w:rsidDel="00286AA9">
                <w:delText>8</w:delText>
              </w:r>
            </w:del>
            <w:r w:rsidR="00B64E36">
              <w:t>. 2018</w:t>
            </w:r>
          </w:p>
        </w:tc>
      </w:tr>
    </w:tbl>
    <w:p w14:paraId="7C248C46" w14:textId="77777777" w:rsidR="00B64E36" w:rsidRDefault="00B64E36" w:rsidP="00B64E36"/>
    <w:p w14:paraId="212657D6" w14:textId="77777777" w:rsidR="00B64E36" w:rsidRDefault="00B64E36" w:rsidP="00B64E3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60647990" w14:textId="77777777" w:rsidTr="007755BB">
        <w:tc>
          <w:tcPr>
            <w:tcW w:w="9859" w:type="dxa"/>
            <w:gridSpan w:val="11"/>
            <w:tcBorders>
              <w:bottom w:val="double" w:sz="4" w:space="0" w:color="auto"/>
            </w:tcBorders>
            <w:shd w:val="clear" w:color="auto" w:fill="BDD6EE"/>
          </w:tcPr>
          <w:p w14:paraId="570470B3" w14:textId="2242C367" w:rsidR="00B64E36" w:rsidRDefault="00B64E36" w:rsidP="007755BB">
            <w:pPr>
              <w:tabs>
                <w:tab w:val="right" w:pos="946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02D6799A" w14:textId="77777777" w:rsidTr="007755BB">
        <w:tc>
          <w:tcPr>
            <w:tcW w:w="2518" w:type="dxa"/>
            <w:tcBorders>
              <w:top w:val="double" w:sz="4" w:space="0" w:color="auto"/>
            </w:tcBorders>
            <w:shd w:val="clear" w:color="auto" w:fill="F7CAAC"/>
          </w:tcPr>
          <w:p w14:paraId="099870CB" w14:textId="77777777" w:rsidR="00B64E36" w:rsidRDefault="00B64E36" w:rsidP="007755BB">
            <w:pPr>
              <w:jc w:val="both"/>
              <w:rPr>
                <w:b/>
              </w:rPr>
            </w:pPr>
            <w:r>
              <w:rPr>
                <w:b/>
              </w:rPr>
              <w:t>Vysoká škola</w:t>
            </w:r>
          </w:p>
        </w:tc>
        <w:tc>
          <w:tcPr>
            <w:tcW w:w="7341" w:type="dxa"/>
            <w:gridSpan w:val="10"/>
          </w:tcPr>
          <w:p w14:paraId="382BC94E" w14:textId="77777777" w:rsidR="00B64E36" w:rsidRDefault="00B64E36" w:rsidP="007755BB">
            <w:pPr>
              <w:jc w:val="both"/>
            </w:pPr>
            <w:r>
              <w:t>Univerzita Tomáše Bati ve Zlíně</w:t>
            </w:r>
          </w:p>
        </w:tc>
      </w:tr>
      <w:tr w:rsidR="00B64E36" w14:paraId="6C760C15" w14:textId="77777777" w:rsidTr="007755BB">
        <w:tc>
          <w:tcPr>
            <w:tcW w:w="2518" w:type="dxa"/>
            <w:shd w:val="clear" w:color="auto" w:fill="F7CAAC"/>
          </w:tcPr>
          <w:p w14:paraId="7903A843" w14:textId="77777777" w:rsidR="00B64E36" w:rsidRDefault="00B64E36" w:rsidP="007755BB">
            <w:pPr>
              <w:jc w:val="both"/>
              <w:rPr>
                <w:b/>
              </w:rPr>
            </w:pPr>
            <w:r>
              <w:rPr>
                <w:b/>
              </w:rPr>
              <w:t>Součást vysoké školy</w:t>
            </w:r>
          </w:p>
        </w:tc>
        <w:tc>
          <w:tcPr>
            <w:tcW w:w="7341" w:type="dxa"/>
            <w:gridSpan w:val="10"/>
          </w:tcPr>
          <w:p w14:paraId="1C5B0FB3" w14:textId="77777777" w:rsidR="00B64E36" w:rsidRDefault="00B64E36" w:rsidP="007755BB">
            <w:pPr>
              <w:jc w:val="both"/>
            </w:pPr>
            <w:r>
              <w:t>Fakulta aplikované informatiky</w:t>
            </w:r>
          </w:p>
        </w:tc>
      </w:tr>
      <w:tr w:rsidR="00B64E36" w14:paraId="02AE5527" w14:textId="77777777" w:rsidTr="007755BB">
        <w:tc>
          <w:tcPr>
            <w:tcW w:w="2518" w:type="dxa"/>
            <w:shd w:val="clear" w:color="auto" w:fill="F7CAAC"/>
          </w:tcPr>
          <w:p w14:paraId="07BA7B77" w14:textId="77777777" w:rsidR="00B64E36" w:rsidRDefault="00B64E36" w:rsidP="007755BB">
            <w:pPr>
              <w:jc w:val="both"/>
              <w:rPr>
                <w:b/>
              </w:rPr>
            </w:pPr>
            <w:r>
              <w:rPr>
                <w:b/>
              </w:rPr>
              <w:t>Název studijního programu</w:t>
            </w:r>
          </w:p>
        </w:tc>
        <w:tc>
          <w:tcPr>
            <w:tcW w:w="7341" w:type="dxa"/>
            <w:gridSpan w:val="10"/>
          </w:tcPr>
          <w:p w14:paraId="181F4532" w14:textId="77777777" w:rsidR="00B64E36" w:rsidRDefault="00B64E36" w:rsidP="007755BB">
            <w:pPr>
              <w:jc w:val="both"/>
            </w:pPr>
            <w:r>
              <w:t>Softwarové inženýrství</w:t>
            </w:r>
          </w:p>
        </w:tc>
      </w:tr>
      <w:tr w:rsidR="00B64E36" w14:paraId="487A0B0C" w14:textId="77777777" w:rsidTr="007755BB">
        <w:tc>
          <w:tcPr>
            <w:tcW w:w="2518" w:type="dxa"/>
            <w:shd w:val="clear" w:color="auto" w:fill="F7CAAC"/>
          </w:tcPr>
          <w:p w14:paraId="75055F4E" w14:textId="77777777" w:rsidR="00B64E36" w:rsidRDefault="00B64E36" w:rsidP="007755BB">
            <w:pPr>
              <w:jc w:val="both"/>
              <w:rPr>
                <w:b/>
              </w:rPr>
            </w:pPr>
            <w:r>
              <w:rPr>
                <w:b/>
              </w:rPr>
              <w:t>Jméno a příjmení</w:t>
            </w:r>
          </w:p>
        </w:tc>
        <w:tc>
          <w:tcPr>
            <w:tcW w:w="4536" w:type="dxa"/>
            <w:gridSpan w:val="5"/>
          </w:tcPr>
          <w:p w14:paraId="6A261EA2" w14:textId="77777777" w:rsidR="00B64E36" w:rsidRDefault="00B64E36" w:rsidP="007755BB">
            <w:pPr>
              <w:jc w:val="both"/>
            </w:pPr>
            <w:r>
              <w:t xml:space="preserve">Petr </w:t>
            </w:r>
            <w:bookmarkStart w:id="1793" w:name="aSilhavyP"/>
            <w:r>
              <w:t>Šilhavý</w:t>
            </w:r>
            <w:bookmarkEnd w:id="1793"/>
          </w:p>
        </w:tc>
        <w:tc>
          <w:tcPr>
            <w:tcW w:w="709" w:type="dxa"/>
            <w:shd w:val="clear" w:color="auto" w:fill="F7CAAC"/>
          </w:tcPr>
          <w:p w14:paraId="537221F7" w14:textId="77777777" w:rsidR="00B64E36" w:rsidRDefault="00B64E36" w:rsidP="007755BB">
            <w:pPr>
              <w:jc w:val="both"/>
              <w:rPr>
                <w:b/>
              </w:rPr>
            </w:pPr>
            <w:r>
              <w:rPr>
                <w:b/>
              </w:rPr>
              <w:t>Tituly</w:t>
            </w:r>
          </w:p>
        </w:tc>
        <w:tc>
          <w:tcPr>
            <w:tcW w:w="2096" w:type="dxa"/>
            <w:gridSpan w:val="4"/>
          </w:tcPr>
          <w:p w14:paraId="5C8DD6E6" w14:textId="77777777" w:rsidR="00B64E36" w:rsidRDefault="00B64E36" w:rsidP="007755BB">
            <w:pPr>
              <w:jc w:val="both"/>
            </w:pPr>
            <w:r>
              <w:t>Ing. Ph.D.</w:t>
            </w:r>
          </w:p>
        </w:tc>
      </w:tr>
      <w:tr w:rsidR="00B64E36" w14:paraId="1D267D6C" w14:textId="77777777" w:rsidTr="007755BB">
        <w:tc>
          <w:tcPr>
            <w:tcW w:w="2518" w:type="dxa"/>
            <w:shd w:val="clear" w:color="auto" w:fill="F7CAAC"/>
          </w:tcPr>
          <w:p w14:paraId="0D06AEDE" w14:textId="77777777" w:rsidR="00B64E36" w:rsidRDefault="00B64E36" w:rsidP="007755BB">
            <w:pPr>
              <w:jc w:val="both"/>
              <w:rPr>
                <w:b/>
              </w:rPr>
            </w:pPr>
            <w:r>
              <w:rPr>
                <w:b/>
              </w:rPr>
              <w:t>Rok narození</w:t>
            </w:r>
          </w:p>
        </w:tc>
        <w:tc>
          <w:tcPr>
            <w:tcW w:w="829" w:type="dxa"/>
          </w:tcPr>
          <w:p w14:paraId="546F3684" w14:textId="77777777" w:rsidR="00B64E36" w:rsidRDefault="00B64E36" w:rsidP="007755BB">
            <w:pPr>
              <w:jc w:val="both"/>
            </w:pPr>
            <w:r>
              <w:t>1980</w:t>
            </w:r>
          </w:p>
        </w:tc>
        <w:tc>
          <w:tcPr>
            <w:tcW w:w="1721" w:type="dxa"/>
            <w:shd w:val="clear" w:color="auto" w:fill="F7CAAC"/>
          </w:tcPr>
          <w:p w14:paraId="498B44D0" w14:textId="77777777" w:rsidR="00B64E36" w:rsidRDefault="00B64E36" w:rsidP="007755BB">
            <w:pPr>
              <w:jc w:val="both"/>
              <w:rPr>
                <w:b/>
              </w:rPr>
            </w:pPr>
            <w:r>
              <w:rPr>
                <w:b/>
              </w:rPr>
              <w:t>typ vztahu k VŠ</w:t>
            </w:r>
          </w:p>
        </w:tc>
        <w:tc>
          <w:tcPr>
            <w:tcW w:w="992" w:type="dxa"/>
            <w:gridSpan w:val="2"/>
          </w:tcPr>
          <w:p w14:paraId="7EDBB7C0" w14:textId="77777777" w:rsidR="00B64E36" w:rsidRDefault="00B64E36" w:rsidP="007755BB">
            <w:pPr>
              <w:jc w:val="both"/>
            </w:pPr>
            <w:r>
              <w:t>pp.</w:t>
            </w:r>
          </w:p>
        </w:tc>
        <w:tc>
          <w:tcPr>
            <w:tcW w:w="994" w:type="dxa"/>
            <w:shd w:val="clear" w:color="auto" w:fill="F7CAAC"/>
          </w:tcPr>
          <w:p w14:paraId="4E2538EF" w14:textId="77777777" w:rsidR="00B64E36" w:rsidRDefault="00B64E36" w:rsidP="007755BB">
            <w:pPr>
              <w:jc w:val="both"/>
              <w:rPr>
                <w:b/>
              </w:rPr>
            </w:pPr>
            <w:r>
              <w:rPr>
                <w:b/>
              </w:rPr>
              <w:t>rozsah</w:t>
            </w:r>
          </w:p>
        </w:tc>
        <w:tc>
          <w:tcPr>
            <w:tcW w:w="709" w:type="dxa"/>
          </w:tcPr>
          <w:p w14:paraId="05061027" w14:textId="77777777" w:rsidR="00B64E36" w:rsidRDefault="00B64E36" w:rsidP="007755BB">
            <w:pPr>
              <w:jc w:val="both"/>
            </w:pPr>
            <w:r>
              <w:t>40</w:t>
            </w:r>
          </w:p>
        </w:tc>
        <w:tc>
          <w:tcPr>
            <w:tcW w:w="709" w:type="dxa"/>
            <w:gridSpan w:val="2"/>
            <w:shd w:val="clear" w:color="auto" w:fill="F7CAAC"/>
          </w:tcPr>
          <w:p w14:paraId="54A66E26" w14:textId="77777777" w:rsidR="00B64E36" w:rsidRDefault="00B64E36" w:rsidP="007755BB">
            <w:pPr>
              <w:jc w:val="both"/>
              <w:rPr>
                <w:b/>
              </w:rPr>
            </w:pPr>
            <w:r>
              <w:rPr>
                <w:b/>
              </w:rPr>
              <w:t>do kdy</w:t>
            </w:r>
          </w:p>
        </w:tc>
        <w:tc>
          <w:tcPr>
            <w:tcW w:w="1387" w:type="dxa"/>
            <w:gridSpan w:val="2"/>
          </w:tcPr>
          <w:p w14:paraId="0FDC9AAC" w14:textId="77777777" w:rsidR="00B64E36" w:rsidRDefault="00B64E36" w:rsidP="007755BB">
            <w:pPr>
              <w:jc w:val="both"/>
            </w:pPr>
            <w:r>
              <w:t>N</w:t>
            </w:r>
          </w:p>
        </w:tc>
      </w:tr>
      <w:tr w:rsidR="00B64E36" w14:paraId="4BAF358A" w14:textId="77777777" w:rsidTr="007755BB">
        <w:tc>
          <w:tcPr>
            <w:tcW w:w="5068" w:type="dxa"/>
            <w:gridSpan w:val="3"/>
            <w:shd w:val="clear" w:color="auto" w:fill="F7CAAC"/>
          </w:tcPr>
          <w:p w14:paraId="68A64FE7" w14:textId="77777777" w:rsidR="00B64E36" w:rsidRDefault="00B64E36" w:rsidP="007755BB">
            <w:pPr>
              <w:jc w:val="both"/>
              <w:rPr>
                <w:b/>
              </w:rPr>
            </w:pPr>
            <w:r>
              <w:rPr>
                <w:b/>
              </w:rPr>
              <w:t>Typ vztahu na součásti VŠ, která uskutečňuje st. program</w:t>
            </w:r>
          </w:p>
        </w:tc>
        <w:tc>
          <w:tcPr>
            <w:tcW w:w="992" w:type="dxa"/>
            <w:gridSpan w:val="2"/>
          </w:tcPr>
          <w:p w14:paraId="4F544F8C" w14:textId="77777777" w:rsidR="00B64E36" w:rsidRDefault="00B64E36" w:rsidP="007755BB">
            <w:pPr>
              <w:jc w:val="both"/>
            </w:pPr>
            <w:del w:id="1794" w:author="Zuzka" w:date="2018-11-12T22:45:00Z">
              <w:r w:rsidDel="00901E07">
                <w:delText>pp.</w:delText>
              </w:r>
            </w:del>
          </w:p>
        </w:tc>
        <w:tc>
          <w:tcPr>
            <w:tcW w:w="994" w:type="dxa"/>
            <w:shd w:val="clear" w:color="auto" w:fill="F7CAAC"/>
          </w:tcPr>
          <w:p w14:paraId="707C86A6" w14:textId="77777777" w:rsidR="00B64E36" w:rsidRDefault="00B64E36" w:rsidP="007755BB">
            <w:pPr>
              <w:jc w:val="both"/>
              <w:rPr>
                <w:b/>
              </w:rPr>
            </w:pPr>
            <w:r>
              <w:rPr>
                <w:b/>
              </w:rPr>
              <w:t>rozsah</w:t>
            </w:r>
          </w:p>
        </w:tc>
        <w:tc>
          <w:tcPr>
            <w:tcW w:w="709" w:type="dxa"/>
          </w:tcPr>
          <w:p w14:paraId="74467182" w14:textId="77777777" w:rsidR="00B64E36" w:rsidRDefault="00B64E36" w:rsidP="007755BB">
            <w:pPr>
              <w:jc w:val="both"/>
            </w:pPr>
            <w:del w:id="1795" w:author="Zuzka" w:date="2018-11-12T22:45:00Z">
              <w:r w:rsidDel="00901E07">
                <w:delText>40</w:delText>
              </w:r>
            </w:del>
          </w:p>
        </w:tc>
        <w:tc>
          <w:tcPr>
            <w:tcW w:w="709" w:type="dxa"/>
            <w:gridSpan w:val="2"/>
            <w:shd w:val="clear" w:color="auto" w:fill="F7CAAC"/>
          </w:tcPr>
          <w:p w14:paraId="4D7D74F2" w14:textId="77777777" w:rsidR="00B64E36" w:rsidRDefault="00B64E36" w:rsidP="007755BB">
            <w:pPr>
              <w:jc w:val="both"/>
              <w:rPr>
                <w:b/>
              </w:rPr>
            </w:pPr>
            <w:r>
              <w:rPr>
                <w:b/>
              </w:rPr>
              <w:t>do kdy</w:t>
            </w:r>
          </w:p>
        </w:tc>
        <w:tc>
          <w:tcPr>
            <w:tcW w:w="1387" w:type="dxa"/>
            <w:gridSpan w:val="2"/>
          </w:tcPr>
          <w:p w14:paraId="60FC5755" w14:textId="77777777" w:rsidR="00B64E36" w:rsidRDefault="00B64E36" w:rsidP="007755BB">
            <w:pPr>
              <w:jc w:val="both"/>
            </w:pPr>
            <w:del w:id="1796" w:author="Zuzka" w:date="2018-11-12T22:45:00Z">
              <w:r w:rsidDel="00901E07">
                <w:delText>N</w:delText>
              </w:r>
            </w:del>
          </w:p>
        </w:tc>
      </w:tr>
      <w:tr w:rsidR="00B64E36" w14:paraId="0C67D5BD" w14:textId="77777777" w:rsidTr="007755BB">
        <w:tc>
          <w:tcPr>
            <w:tcW w:w="6060" w:type="dxa"/>
            <w:gridSpan w:val="5"/>
            <w:shd w:val="clear" w:color="auto" w:fill="F7CAAC"/>
          </w:tcPr>
          <w:p w14:paraId="1BA5CAEC"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426686C4" w14:textId="77777777" w:rsidR="00B64E36" w:rsidRDefault="00B64E36" w:rsidP="007755BB">
            <w:pPr>
              <w:jc w:val="both"/>
              <w:rPr>
                <w:b/>
              </w:rPr>
            </w:pPr>
            <w:r>
              <w:rPr>
                <w:b/>
              </w:rPr>
              <w:t>typ prac. vztahu</w:t>
            </w:r>
          </w:p>
        </w:tc>
        <w:tc>
          <w:tcPr>
            <w:tcW w:w="2096" w:type="dxa"/>
            <w:gridSpan w:val="4"/>
            <w:shd w:val="clear" w:color="auto" w:fill="F7CAAC"/>
          </w:tcPr>
          <w:p w14:paraId="724CEE88" w14:textId="77777777" w:rsidR="00B64E36" w:rsidRDefault="00B64E36" w:rsidP="007755BB">
            <w:pPr>
              <w:jc w:val="both"/>
              <w:rPr>
                <w:b/>
              </w:rPr>
            </w:pPr>
            <w:r>
              <w:rPr>
                <w:b/>
              </w:rPr>
              <w:t>rozsah</w:t>
            </w:r>
          </w:p>
        </w:tc>
      </w:tr>
      <w:tr w:rsidR="00B64E36" w14:paraId="4B3EB13D" w14:textId="77777777" w:rsidTr="007755BB">
        <w:tc>
          <w:tcPr>
            <w:tcW w:w="6060" w:type="dxa"/>
            <w:gridSpan w:val="5"/>
          </w:tcPr>
          <w:p w14:paraId="067F70BB" w14:textId="77777777" w:rsidR="00B64E36" w:rsidRDefault="00B64E36" w:rsidP="007755BB">
            <w:pPr>
              <w:jc w:val="both"/>
            </w:pPr>
          </w:p>
        </w:tc>
        <w:tc>
          <w:tcPr>
            <w:tcW w:w="1703" w:type="dxa"/>
            <w:gridSpan w:val="2"/>
          </w:tcPr>
          <w:p w14:paraId="62146AD5" w14:textId="77777777" w:rsidR="00B64E36" w:rsidRDefault="00B64E36" w:rsidP="007755BB">
            <w:pPr>
              <w:jc w:val="both"/>
            </w:pPr>
          </w:p>
        </w:tc>
        <w:tc>
          <w:tcPr>
            <w:tcW w:w="2096" w:type="dxa"/>
            <w:gridSpan w:val="4"/>
          </w:tcPr>
          <w:p w14:paraId="4453505C" w14:textId="77777777" w:rsidR="00B64E36" w:rsidRDefault="00B64E36" w:rsidP="007755BB">
            <w:pPr>
              <w:jc w:val="both"/>
            </w:pPr>
          </w:p>
        </w:tc>
      </w:tr>
      <w:tr w:rsidR="00B64E36" w14:paraId="678DE66F" w14:textId="77777777" w:rsidTr="007755BB">
        <w:tc>
          <w:tcPr>
            <w:tcW w:w="6060" w:type="dxa"/>
            <w:gridSpan w:val="5"/>
          </w:tcPr>
          <w:p w14:paraId="3F224681" w14:textId="77777777" w:rsidR="00B64E36" w:rsidRDefault="00B64E36" w:rsidP="007755BB">
            <w:pPr>
              <w:jc w:val="both"/>
            </w:pPr>
          </w:p>
        </w:tc>
        <w:tc>
          <w:tcPr>
            <w:tcW w:w="1703" w:type="dxa"/>
            <w:gridSpan w:val="2"/>
          </w:tcPr>
          <w:p w14:paraId="20F7986F" w14:textId="77777777" w:rsidR="00B64E36" w:rsidRDefault="00B64E36" w:rsidP="007755BB">
            <w:pPr>
              <w:jc w:val="both"/>
            </w:pPr>
          </w:p>
        </w:tc>
        <w:tc>
          <w:tcPr>
            <w:tcW w:w="2096" w:type="dxa"/>
            <w:gridSpan w:val="4"/>
          </w:tcPr>
          <w:p w14:paraId="559F9E6F" w14:textId="77777777" w:rsidR="00B64E36" w:rsidRDefault="00B64E36" w:rsidP="007755BB">
            <w:pPr>
              <w:jc w:val="both"/>
            </w:pPr>
          </w:p>
        </w:tc>
      </w:tr>
      <w:tr w:rsidR="00B64E36" w14:paraId="0538CD06" w14:textId="77777777" w:rsidTr="007755BB">
        <w:tc>
          <w:tcPr>
            <w:tcW w:w="6060" w:type="dxa"/>
            <w:gridSpan w:val="5"/>
          </w:tcPr>
          <w:p w14:paraId="49CE0F8F" w14:textId="77777777" w:rsidR="00B64E36" w:rsidRDefault="00B64E36" w:rsidP="007755BB">
            <w:pPr>
              <w:jc w:val="both"/>
            </w:pPr>
          </w:p>
        </w:tc>
        <w:tc>
          <w:tcPr>
            <w:tcW w:w="1703" w:type="dxa"/>
            <w:gridSpan w:val="2"/>
          </w:tcPr>
          <w:p w14:paraId="0137B59F" w14:textId="77777777" w:rsidR="00B64E36" w:rsidRDefault="00B64E36" w:rsidP="007755BB">
            <w:pPr>
              <w:jc w:val="both"/>
            </w:pPr>
          </w:p>
        </w:tc>
        <w:tc>
          <w:tcPr>
            <w:tcW w:w="2096" w:type="dxa"/>
            <w:gridSpan w:val="4"/>
          </w:tcPr>
          <w:p w14:paraId="513F51FA" w14:textId="77777777" w:rsidR="00B64E36" w:rsidRDefault="00B64E36" w:rsidP="007755BB">
            <w:pPr>
              <w:jc w:val="both"/>
            </w:pPr>
          </w:p>
        </w:tc>
      </w:tr>
      <w:tr w:rsidR="00B64E36" w14:paraId="61016A48" w14:textId="77777777" w:rsidTr="007755BB">
        <w:tc>
          <w:tcPr>
            <w:tcW w:w="6060" w:type="dxa"/>
            <w:gridSpan w:val="5"/>
          </w:tcPr>
          <w:p w14:paraId="6F1E1F04" w14:textId="77777777" w:rsidR="00B64E36" w:rsidRDefault="00B64E36" w:rsidP="007755BB">
            <w:pPr>
              <w:jc w:val="both"/>
            </w:pPr>
          </w:p>
        </w:tc>
        <w:tc>
          <w:tcPr>
            <w:tcW w:w="1703" w:type="dxa"/>
            <w:gridSpan w:val="2"/>
          </w:tcPr>
          <w:p w14:paraId="7198D35D" w14:textId="77777777" w:rsidR="00B64E36" w:rsidRDefault="00B64E36" w:rsidP="007755BB">
            <w:pPr>
              <w:jc w:val="both"/>
            </w:pPr>
          </w:p>
        </w:tc>
        <w:tc>
          <w:tcPr>
            <w:tcW w:w="2096" w:type="dxa"/>
            <w:gridSpan w:val="4"/>
          </w:tcPr>
          <w:p w14:paraId="0EF17AD1" w14:textId="77777777" w:rsidR="00B64E36" w:rsidRDefault="00B64E36" w:rsidP="007755BB">
            <w:pPr>
              <w:jc w:val="both"/>
            </w:pPr>
          </w:p>
        </w:tc>
      </w:tr>
      <w:tr w:rsidR="00B64E36" w14:paraId="43927431" w14:textId="77777777" w:rsidTr="007755BB">
        <w:tc>
          <w:tcPr>
            <w:tcW w:w="9859" w:type="dxa"/>
            <w:gridSpan w:val="11"/>
            <w:shd w:val="clear" w:color="auto" w:fill="F7CAAC"/>
          </w:tcPr>
          <w:p w14:paraId="0E573B81"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60E8683A" w14:textId="77777777" w:rsidTr="007755BB">
        <w:trPr>
          <w:trHeight w:val="1118"/>
        </w:trPr>
        <w:tc>
          <w:tcPr>
            <w:tcW w:w="9859" w:type="dxa"/>
            <w:gridSpan w:val="11"/>
            <w:tcBorders>
              <w:top w:val="nil"/>
            </w:tcBorders>
          </w:tcPr>
          <w:p w14:paraId="64805BB5" w14:textId="655BE92F" w:rsidR="00B64E36" w:rsidRDefault="00B64E36" w:rsidP="007755BB">
            <w:pPr>
              <w:jc w:val="both"/>
            </w:pPr>
            <w:r>
              <w:t>Pokročilé webové technolo</w:t>
            </w:r>
            <w:r w:rsidR="0086036B">
              <w:t xml:space="preserve">gie – garant, </w:t>
            </w:r>
            <w:r w:rsidR="00736989">
              <w:t>přednášející</w:t>
            </w:r>
            <w:r w:rsidR="0086036B">
              <w:t xml:space="preserve"> (100</w:t>
            </w:r>
            <w:r w:rsidR="00736989">
              <w:t xml:space="preserve"> </w:t>
            </w:r>
            <w:r w:rsidR="0086036B">
              <w:t>%)</w:t>
            </w:r>
          </w:p>
          <w:p w14:paraId="2B4B1BC7" w14:textId="10195B76" w:rsidR="00B64E36" w:rsidRDefault="00B64E36" w:rsidP="007755BB">
            <w:pPr>
              <w:jc w:val="both"/>
            </w:pPr>
            <w:r>
              <w:t>Databázové systémy – cvičení (50</w:t>
            </w:r>
            <w:r w:rsidR="00736989">
              <w:t xml:space="preserve"> </w:t>
            </w:r>
            <w:r>
              <w:t>%)</w:t>
            </w:r>
          </w:p>
          <w:p w14:paraId="7B755FC8" w14:textId="5790ABFD" w:rsidR="00B64E36" w:rsidRDefault="00B64E36" w:rsidP="007755BB">
            <w:pPr>
              <w:jc w:val="both"/>
            </w:pPr>
            <w:r>
              <w:t>Praktikum programování – cvičení (33</w:t>
            </w:r>
            <w:r w:rsidR="00736989">
              <w:t xml:space="preserve"> </w:t>
            </w:r>
            <w:r>
              <w:t>%)</w:t>
            </w:r>
          </w:p>
        </w:tc>
      </w:tr>
      <w:tr w:rsidR="00B64E36" w14:paraId="68E5B91F" w14:textId="77777777" w:rsidTr="007755BB">
        <w:tc>
          <w:tcPr>
            <w:tcW w:w="9859" w:type="dxa"/>
            <w:gridSpan w:val="11"/>
            <w:shd w:val="clear" w:color="auto" w:fill="F7CAAC"/>
          </w:tcPr>
          <w:p w14:paraId="4EF35A8D" w14:textId="77777777" w:rsidR="00B64E36" w:rsidRDefault="00B64E36" w:rsidP="007755BB">
            <w:pPr>
              <w:jc w:val="both"/>
            </w:pPr>
            <w:r>
              <w:rPr>
                <w:b/>
              </w:rPr>
              <w:t xml:space="preserve">Údaje o vzdělání na VŠ </w:t>
            </w:r>
          </w:p>
        </w:tc>
      </w:tr>
      <w:tr w:rsidR="00B64E36" w14:paraId="490C8D8F" w14:textId="77777777" w:rsidTr="007755BB">
        <w:trPr>
          <w:trHeight w:val="1055"/>
        </w:trPr>
        <w:tc>
          <w:tcPr>
            <w:tcW w:w="9859" w:type="dxa"/>
            <w:gridSpan w:val="11"/>
          </w:tcPr>
          <w:p w14:paraId="4FFBDBAA" w14:textId="77777777" w:rsidR="00B64E36" w:rsidRPr="00463F6F" w:rsidRDefault="00B64E36" w:rsidP="007755BB">
            <w:pPr>
              <w:jc w:val="both"/>
            </w:pPr>
            <w:r w:rsidRPr="00463F6F">
              <w:t>2001 - 2006: UTB, Fakulta aplikované informatiky, Inženýrská informatika</w:t>
            </w:r>
            <w:r>
              <w:t>, (Ing.)</w:t>
            </w:r>
          </w:p>
          <w:p w14:paraId="0C26D6D6" w14:textId="77777777" w:rsidR="00B64E36" w:rsidRDefault="00B64E36" w:rsidP="007755BB">
            <w:pPr>
              <w:jc w:val="both"/>
              <w:rPr>
                <w:b/>
              </w:rPr>
            </w:pPr>
            <w:r w:rsidRPr="00463F6F">
              <w:t>2006 - 2009: UTB, Fakulta aplikované informatiky, Doktorské studium Inženýrská informatika</w:t>
            </w:r>
            <w:r>
              <w:t>, (Ph.D.)</w:t>
            </w:r>
          </w:p>
        </w:tc>
      </w:tr>
      <w:tr w:rsidR="00B64E36" w14:paraId="5E4500C1" w14:textId="77777777" w:rsidTr="007755BB">
        <w:tc>
          <w:tcPr>
            <w:tcW w:w="9859" w:type="dxa"/>
            <w:gridSpan w:val="11"/>
            <w:shd w:val="clear" w:color="auto" w:fill="F7CAAC"/>
          </w:tcPr>
          <w:p w14:paraId="019F7B2C" w14:textId="77777777" w:rsidR="00B64E36" w:rsidRDefault="00B64E36" w:rsidP="007755BB">
            <w:pPr>
              <w:jc w:val="both"/>
              <w:rPr>
                <w:b/>
              </w:rPr>
            </w:pPr>
            <w:r>
              <w:rPr>
                <w:b/>
              </w:rPr>
              <w:t>Údaje o odborném působení od absolvování VŠ</w:t>
            </w:r>
          </w:p>
        </w:tc>
      </w:tr>
      <w:tr w:rsidR="00B64E36" w14:paraId="37845F69" w14:textId="77777777" w:rsidTr="007755BB">
        <w:trPr>
          <w:trHeight w:val="1090"/>
        </w:trPr>
        <w:tc>
          <w:tcPr>
            <w:tcW w:w="9859" w:type="dxa"/>
            <w:gridSpan w:val="11"/>
          </w:tcPr>
          <w:p w14:paraId="183AC7AE" w14:textId="77777777" w:rsidR="00B64E36" w:rsidRDefault="00B64E36" w:rsidP="007755BB">
            <w:pPr>
              <w:jc w:val="both"/>
            </w:pPr>
            <w:r>
              <w:t>1999 - 2018:  Šilhavý s.r.o., Vedoucí vývoje databázových aplikací, softwarový analytik</w:t>
            </w:r>
          </w:p>
          <w:p w14:paraId="220B1BCE" w14:textId="77777777" w:rsidR="00B64E36" w:rsidRDefault="00B64E36" w:rsidP="007755BB">
            <w:pPr>
              <w:jc w:val="both"/>
            </w:pPr>
            <w:r>
              <w:t>2006 - 2008: Univerzita Tomáše Bati ve Zlíně, Fakulta aplikované informatiky, Ústav aplikované informatiky, Externí spolupráce</w:t>
            </w:r>
          </w:p>
          <w:p w14:paraId="1F366D27" w14:textId="77777777" w:rsidR="00B64E36" w:rsidRDefault="00B64E36" w:rsidP="007755BB">
            <w:pPr>
              <w:jc w:val="both"/>
            </w:pPr>
            <w:r>
              <w:t>2008 - 2009: Univerzita Tomáše Bati ve Zlíně, Fakulta aplikované informatiky, Ústav aplikované informatiky, Asistent</w:t>
            </w:r>
          </w:p>
          <w:p w14:paraId="0606374E" w14:textId="77777777" w:rsidR="00B64E36" w:rsidRDefault="00B64E36" w:rsidP="007755BB">
            <w:pPr>
              <w:jc w:val="both"/>
            </w:pPr>
            <w:r>
              <w:t>2010 - dosud: Univerzita Tomáše Bati ve Zlíně, Fakulta aplikované informatiky, Ústav počítačových a komunikačních systémů, Odborný asistent</w:t>
            </w:r>
          </w:p>
        </w:tc>
      </w:tr>
      <w:tr w:rsidR="00B64E36" w14:paraId="6625DD4F" w14:textId="77777777" w:rsidTr="007755BB">
        <w:trPr>
          <w:trHeight w:val="250"/>
        </w:trPr>
        <w:tc>
          <w:tcPr>
            <w:tcW w:w="9859" w:type="dxa"/>
            <w:gridSpan w:val="11"/>
            <w:shd w:val="clear" w:color="auto" w:fill="F7CAAC"/>
          </w:tcPr>
          <w:p w14:paraId="6C4D2233" w14:textId="77777777" w:rsidR="00B64E36" w:rsidRDefault="00B64E36" w:rsidP="007755BB">
            <w:pPr>
              <w:jc w:val="both"/>
            </w:pPr>
            <w:r>
              <w:rPr>
                <w:b/>
              </w:rPr>
              <w:t>Zkušenosti s vedením kvalifikačních a rigorózních prací</w:t>
            </w:r>
          </w:p>
        </w:tc>
      </w:tr>
      <w:tr w:rsidR="00B64E36" w14:paraId="02CB9C00" w14:textId="77777777" w:rsidTr="007755BB">
        <w:trPr>
          <w:trHeight w:val="1105"/>
        </w:trPr>
        <w:tc>
          <w:tcPr>
            <w:tcW w:w="9859" w:type="dxa"/>
            <w:gridSpan w:val="11"/>
          </w:tcPr>
          <w:p w14:paraId="55A8175C" w14:textId="77777777" w:rsidR="00B64E36" w:rsidRDefault="00B64E36" w:rsidP="007755BB">
            <w:pPr>
              <w:jc w:val="both"/>
            </w:pPr>
            <w:r>
              <w:t>Obhájené bakalářské práce: 51</w:t>
            </w:r>
          </w:p>
          <w:p w14:paraId="2C950156" w14:textId="77777777" w:rsidR="00B64E36" w:rsidRDefault="00B64E36" w:rsidP="007755BB">
            <w:pPr>
              <w:jc w:val="both"/>
            </w:pPr>
            <w:r>
              <w:t>Obhájené magisterské práce: 36</w:t>
            </w:r>
          </w:p>
          <w:p w14:paraId="6B60FCB5" w14:textId="77777777" w:rsidR="00B64E36" w:rsidRDefault="00B64E36" w:rsidP="007755BB">
            <w:pPr>
              <w:jc w:val="both"/>
            </w:pPr>
          </w:p>
        </w:tc>
      </w:tr>
      <w:tr w:rsidR="00B64E36" w14:paraId="2A5512EC" w14:textId="77777777" w:rsidTr="007755BB">
        <w:trPr>
          <w:cantSplit/>
        </w:trPr>
        <w:tc>
          <w:tcPr>
            <w:tcW w:w="3347" w:type="dxa"/>
            <w:gridSpan w:val="2"/>
            <w:tcBorders>
              <w:top w:val="single" w:sz="12" w:space="0" w:color="auto"/>
            </w:tcBorders>
            <w:shd w:val="clear" w:color="auto" w:fill="F7CAAC"/>
          </w:tcPr>
          <w:p w14:paraId="582C635F"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39ED1645"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7C2EFB"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2232BD3" w14:textId="77777777" w:rsidR="00B64E36" w:rsidRDefault="00B64E36" w:rsidP="007755BB">
            <w:pPr>
              <w:jc w:val="both"/>
              <w:rPr>
                <w:b/>
              </w:rPr>
            </w:pPr>
            <w:r>
              <w:rPr>
                <w:b/>
              </w:rPr>
              <w:t>Ohlasy publikací</w:t>
            </w:r>
          </w:p>
        </w:tc>
      </w:tr>
      <w:tr w:rsidR="00B64E36" w14:paraId="1F6EC86F" w14:textId="77777777" w:rsidTr="007755BB">
        <w:trPr>
          <w:cantSplit/>
        </w:trPr>
        <w:tc>
          <w:tcPr>
            <w:tcW w:w="3347" w:type="dxa"/>
            <w:gridSpan w:val="2"/>
          </w:tcPr>
          <w:p w14:paraId="1CC3B656" w14:textId="77777777" w:rsidR="00B64E36" w:rsidRDefault="00B64E36" w:rsidP="007755BB">
            <w:pPr>
              <w:jc w:val="both"/>
            </w:pPr>
          </w:p>
        </w:tc>
        <w:tc>
          <w:tcPr>
            <w:tcW w:w="2245" w:type="dxa"/>
            <w:gridSpan w:val="2"/>
          </w:tcPr>
          <w:p w14:paraId="1B36C97A" w14:textId="77777777" w:rsidR="00B64E36" w:rsidRDefault="00B64E36" w:rsidP="007755BB">
            <w:pPr>
              <w:jc w:val="both"/>
            </w:pPr>
          </w:p>
        </w:tc>
        <w:tc>
          <w:tcPr>
            <w:tcW w:w="2248" w:type="dxa"/>
            <w:gridSpan w:val="4"/>
            <w:tcBorders>
              <w:right w:val="single" w:sz="12" w:space="0" w:color="auto"/>
            </w:tcBorders>
          </w:tcPr>
          <w:p w14:paraId="1FDC04B2" w14:textId="77777777" w:rsidR="00B64E36" w:rsidRDefault="00B64E36" w:rsidP="007755BB">
            <w:pPr>
              <w:jc w:val="both"/>
            </w:pPr>
          </w:p>
        </w:tc>
        <w:tc>
          <w:tcPr>
            <w:tcW w:w="632" w:type="dxa"/>
            <w:tcBorders>
              <w:left w:val="single" w:sz="12" w:space="0" w:color="auto"/>
            </w:tcBorders>
            <w:shd w:val="clear" w:color="auto" w:fill="F7CAAC"/>
          </w:tcPr>
          <w:p w14:paraId="56ACDD0E" w14:textId="77777777" w:rsidR="00B64E36" w:rsidRDefault="00B64E36" w:rsidP="007755BB">
            <w:pPr>
              <w:jc w:val="both"/>
            </w:pPr>
            <w:r>
              <w:rPr>
                <w:b/>
              </w:rPr>
              <w:t>WOS</w:t>
            </w:r>
          </w:p>
        </w:tc>
        <w:tc>
          <w:tcPr>
            <w:tcW w:w="693" w:type="dxa"/>
            <w:shd w:val="clear" w:color="auto" w:fill="F7CAAC"/>
          </w:tcPr>
          <w:p w14:paraId="40A94B5C" w14:textId="77777777" w:rsidR="00B64E36" w:rsidRDefault="00B64E36" w:rsidP="007755BB">
            <w:pPr>
              <w:jc w:val="both"/>
              <w:rPr>
                <w:sz w:val="18"/>
              </w:rPr>
            </w:pPr>
            <w:r>
              <w:rPr>
                <w:b/>
                <w:sz w:val="18"/>
              </w:rPr>
              <w:t>Scopus</w:t>
            </w:r>
          </w:p>
        </w:tc>
        <w:tc>
          <w:tcPr>
            <w:tcW w:w="694" w:type="dxa"/>
            <w:shd w:val="clear" w:color="auto" w:fill="F7CAAC"/>
          </w:tcPr>
          <w:p w14:paraId="39BCEA21" w14:textId="77777777" w:rsidR="00B64E36" w:rsidRDefault="00B64E36" w:rsidP="007755BB">
            <w:pPr>
              <w:jc w:val="both"/>
            </w:pPr>
            <w:r>
              <w:rPr>
                <w:b/>
                <w:sz w:val="18"/>
              </w:rPr>
              <w:t>ostatní</w:t>
            </w:r>
          </w:p>
        </w:tc>
      </w:tr>
      <w:tr w:rsidR="00B64E36" w14:paraId="2634AD23" w14:textId="77777777" w:rsidTr="007755BB">
        <w:trPr>
          <w:cantSplit/>
          <w:trHeight w:val="70"/>
        </w:trPr>
        <w:tc>
          <w:tcPr>
            <w:tcW w:w="3347" w:type="dxa"/>
            <w:gridSpan w:val="2"/>
            <w:shd w:val="clear" w:color="auto" w:fill="F7CAAC"/>
          </w:tcPr>
          <w:p w14:paraId="780C18FF" w14:textId="77777777" w:rsidR="00B64E36" w:rsidRDefault="00B64E36" w:rsidP="007755BB">
            <w:pPr>
              <w:jc w:val="both"/>
            </w:pPr>
            <w:r>
              <w:rPr>
                <w:b/>
              </w:rPr>
              <w:t>Obor jmenovacího řízení</w:t>
            </w:r>
          </w:p>
        </w:tc>
        <w:tc>
          <w:tcPr>
            <w:tcW w:w="2245" w:type="dxa"/>
            <w:gridSpan w:val="2"/>
            <w:shd w:val="clear" w:color="auto" w:fill="F7CAAC"/>
          </w:tcPr>
          <w:p w14:paraId="0327E434"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2C6A5238"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05E0F216" w14:textId="77777777" w:rsidR="00B64E36" w:rsidRDefault="00B64E36" w:rsidP="007755BB">
            <w:pPr>
              <w:jc w:val="both"/>
              <w:rPr>
                <w:b/>
              </w:rPr>
            </w:pPr>
            <w:r>
              <w:rPr>
                <w:b/>
              </w:rPr>
              <w:t>8</w:t>
            </w:r>
          </w:p>
        </w:tc>
        <w:tc>
          <w:tcPr>
            <w:tcW w:w="693" w:type="dxa"/>
            <w:vMerge w:val="restart"/>
          </w:tcPr>
          <w:p w14:paraId="21B3E1E7" w14:textId="77777777" w:rsidR="00B64E36" w:rsidRDefault="00B64E36" w:rsidP="007755BB">
            <w:pPr>
              <w:jc w:val="both"/>
              <w:rPr>
                <w:b/>
              </w:rPr>
            </w:pPr>
            <w:r>
              <w:rPr>
                <w:b/>
              </w:rPr>
              <w:t>18</w:t>
            </w:r>
          </w:p>
        </w:tc>
        <w:tc>
          <w:tcPr>
            <w:tcW w:w="694" w:type="dxa"/>
            <w:vMerge w:val="restart"/>
          </w:tcPr>
          <w:p w14:paraId="0CEE1F55" w14:textId="77777777" w:rsidR="00B64E36" w:rsidRDefault="00B64E36" w:rsidP="007755BB">
            <w:pPr>
              <w:jc w:val="both"/>
              <w:rPr>
                <w:b/>
              </w:rPr>
            </w:pPr>
            <w:r>
              <w:rPr>
                <w:b/>
              </w:rPr>
              <w:t>70</w:t>
            </w:r>
          </w:p>
        </w:tc>
      </w:tr>
      <w:tr w:rsidR="00B64E36" w14:paraId="2A06F6A4" w14:textId="77777777" w:rsidTr="007755BB">
        <w:trPr>
          <w:trHeight w:val="205"/>
        </w:trPr>
        <w:tc>
          <w:tcPr>
            <w:tcW w:w="3347" w:type="dxa"/>
            <w:gridSpan w:val="2"/>
          </w:tcPr>
          <w:p w14:paraId="4DE2E677" w14:textId="77777777" w:rsidR="00B64E36" w:rsidRDefault="00B64E36" w:rsidP="007755BB">
            <w:pPr>
              <w:jc w:val="both"/>
            </w:pPr>
          </w:p>
        </w:tc>
        <w:tc>
          <w:tcPr>
            <w:tcW w:w="2245" w:type="dxa"/>
            <w:gridSpan w:val="2"/>
          </w:tcPr>
          <w:p w14:paraId="14B03967" w14:textId="77777777" w:rsidR="00B64E36" w:rsidRDefault="00B64E36" w:rsidP="007755BB">
            <w:pPr>
              <w:jc w:val="both"/>
            </w:pPr>
          </w:p>
        </w:tc>
        <w:tc>
          <w:tcPr>
            <w:tcW w:w="2248" w:type="dxa"/>
            <w:gridSpan w:val="4"/>
            <w:tcBorders>
              <w:right w:val="single" w:sz="12" w:space="0" w:color="auto"/>
            </w:tcBorders>
          </w:tcPr>
          <w:p w14:paraId="4796D38C" w14:textId="77777777" w:rsidR="00B64E36" w:rsidRDefault="00B64E36" w:rsidP="007755BB">
            <w:pPr>
              <w:jc w:val="both"/>
            </w:pPr>
          </w:p>
        </w:tc>
        <w:tc>
          <w:tcPr>
            <w:tcW w:w="632" w:type="dxa"/>
            <w:vMerge/>
            <w:tcBorders>
              <w:left w:val="single" w:sz="12" w:space="0" w:color="auto"/>
            </w:tcBorders>
            <w:vAlign w:val="center"/>
          </w:tcPr>
          <w:p w14:paraId="003E855E" w14:textId="77777777" w:rsidR="00B64E36" w:rsidRDefault="00B64E36" w:rsidP="007755BB">
            <w:pPr>
              <w:rPr>
                <w:b/>
              </w:rPr>
            </w:pPr>
          </w:p>
        </w:tc>
        <w:tc>
          <w:tcPr>
            <w:tcW w:w="693" w:type="dxa"/>
            <w:vMerge/>
            <w:vAlign w:val="center"/>
          </w:tcPr>
          <w:p w14:paraId="798F2303" w14:textId="77777777" w:rsidR="00B64E36" w:rsidRDefault="00B64E36" w:rsidP="007755BB">
            <w:pPr>
              <w:rPr>
                <w:b/>
              </w:rPr>
            </w:pPr>
          </w:p>
        </w:tc>
        <w:tc>
          <w:tcPr>
            <w:tcW w:w="694" w:type="dxa"/>
            <w:vMerge/>
            <w:vAlign w:val="center"/>
          </w:tcPr>
          <w:p w14:paraId="033F2F51" w14:textId="77777777" w:rsidR="00B64E36" w:rsidRDefault="00B64E36" w:rsidP="007755BB">
            <w:pPr>
              <w:rPr>
                <w:b/>
              </w:rPr>
            </w:pPr>
          </w:p>
        </w:tc>
      </w:tr>
      <w:tr w:rsidR="00B64E36" w14:paraId="310D26A9" w14:textId="77777777" w:rsidTr="007755BB">
        <w:tc>
          <w:tcPr>
            <w:tcW w:w="9859" w:type="dxa"/>
            <w:gridSpan w:val="11"/>
            <w:shd w:val="clear" w:color="auto" w:fill="F7CAAC"/>
          </w:tcPr>
          <w:p w14:paraId="6830BE9B"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43A0CFC0" w14:textId="77777777" w:rsidTr="007755BB">
        <w:trPr>
          <w:trHeight w:val="2347"/>
        </w:trPr>
        <w:tc>
          <w:tcPr>
            <w:tcW w:w="9859" w:type="dxa"/>
            <w:gridSpan w:val="11"/>
          </w:tcPr>
          <w:p w14:paraId="6090FFE1" w14:textId="77777777" w:rsidR="00B64E36" w:rsidRDefault="00B64E36" w:rsidP="007755BB">
            <w:pPr>
              <w:rPr>
                <w:color w:val="000000"/>
              </w:rPr>
            </w:pPr>
            <w:r>
              <w:rPr>
                <w:color w:val="000000"/>
              </w:rPr>
              <w:t xml:space="preserve">ORCID </w:t>
            </w:r>
            <w:r w:rsidRPr="00E94EE1">
              <w:rPr>
                <w:color w:val="000000"/>
              </w:rPr>
              <w:t>https://orcid.org/0000-0002-3724-7854</w:t>
            </w:r>
          </w:p>
          <w:p w14:paraId="35B53674" w14:textId="77777777" w:rsidR="00B64E36" w:rsidRPr="00E94EE1" w:rsidRDefault="00B64E36" w:rsidP="007755BB">
            <w:pPr>
              <w:rPr>
                <w:color w:val="000000"/>
              </w:rPr>
            </w:pPr>
          </w:p>
          <w:p w14:paraId="03F6C035" w14:textId="77777777" w:rsidR="00B64E36" w:rsidRPr="00B052BF" w:rsidRDefault="00B64E36" w:rsidP="007755BB">
            <w:pPr>
              <w:rPr>
                <w:color w:val="000000"/>
              </w:rPr>
            </w:pPr>
            <w:r>
              <w:rPr>
                <w:b/>
                <w:color w:val="000000"/>
              </w:rPr>
              <w:t>SILHAVY, Petr. (40%),</w:t>
            </w:r>
            <w:r>
              <w:rPr>
                <w:color w:val="000000"/>
              </w:rPr>
              <w:t xml:space="preserve"> SILHAVY, Radek,</w:t>
            </w:r>
            <w:r w:rsidRPr="00B052BF">
              <w:rPr>
                <w:color w:val="000000"/>
              </w:rPr>
              <w:t xml:space="preserve"> PROKOPOVA, Zdenka. Patients' Perspective of the Design of Provider-Patients Electronic Communication Services. Int. J. Environ. Res. Public Health 2014, 11, 6231-6245.</w:t>
            </w:r>
          </w:p>
          <w:p w14:paraId="2C387058" w14:textId="77777777" w:rsidR="00B64E36" w:rsidRPr="00B052BF" w:rsidRDefault="00B64E36" w:rsidP="007755BB">
            <w:r>
              <w:rPr>
                <w:color w:val="000000"/>
              </w:rPr>
              <w:t>SILHAVY, Radek,</w:t>
            </w:r>
            <w:r w:rsidRPr="00B052BF">
              <w:rPr>
                <w:color w:val="000000"/>
              </w:rPr>
              <w:t xml:space="preserve"> </w:t>
            </w:r>
            <w:r>
              <w:rPr>
                <w:b/>
                <w:color w:val="000000"/>
              </w:rPr>
              <w:t>SILHAVY, Petr (40%),</w:t>
            </w:r>
            <w:r w:rsidRPr="00B052BF">
              <w:rPr>
                <w:color w:val="000000"/>
              </w:rPr>
              <w:t xml:space="preserve"> PROKOPOVA, Zdenka.</w:t>
            </w:r>
            <w:r>
              <w:rPr>
                <w:color w:val="000000"/>
              </w:rPr>
              <w:t xml:space="preserve"> </w:t>
            </w:r>
            <w:r w:rsidRPr="00B052BF">
              <w:rPr>
                <w:color w:val="000000"/>
              </w:rPr>
              <w:t>Evaluating subset selection methods for use case points estimation, Information and Software Technology, vol. 97, pp. 1-9, 2</w:t>
            </w:r>
            <w:r>
              <w:rPr>
                <w:color w:val="000000"/>
              </w:rPr>
              <w:t>018/05/01/ 2018.</w:t>
            </w:r>
            <w:r>
              <w:rPr>
                <w:color w:val="000000"/>
              </w:rPr>
              <w:br/>
              <w:t>SILHAVY, Radek,</w:t>
            </w:r>
            <w:r w:rsidRPr="00B052BF">
              <w:rPr>
                <w:color w:val="000000"/>
              </w:rPr>
              <w:t xml:space="preserve"> </w:t>
            </w:r>
            <w:r>
              <w:rPr>
                <w:b/>
                <w:color w:val="000000"/>
              </w:rPr>
              <w:t>SILHAVY, Petr (40%),</w:t>
            </w:r>
            <w:r w:rsidRPr="00B052BF">
              <w:rPr>
                <w:color w:val="000000"/>
              </w:rPr>
              <w:t xml:space="preserve"> PROKOPOVA, Zdenka. Analysis and selection of a regression model for the Use Case Points method using a stepwise approach. Journal of Systems and Software, 2017, </w:t>
            </w:r>
            <w:r>
              <w:rPr>
                <w:color w:val="000000"/>
              </w:rPr>
              <w:t>125: 1-14.</w:t>
            </w:r>
            <w:r>
              <w:rPr>
                <w:color w:val="000000"/>
              </w:rPr>
              <w:br/>
              <w:t>SILHAVY, Radek,</w:t>
            </w:r>
            <w:r w:rsidRPr="00B052BF">
              <w:rPr>
                <w:color w:val="000000"/>
              </w:rPr>
              <w:t xml:space="preserve"> </w:t>
            </w:r>
            <w:r>
              <w:rPr>
                <w:b/>
                <w:color w:val="000000"/>
              </w:rPr>
              <w:t>SILHAVY, Petr (40%),</w:t>
            </w:r>
            <w:r w:rsidRPr="00B052BF">
              <w:rPr>
                <w:color w:val="000000"/>
              </w:rPr>
              <w:t xml:space="preserve"> PROKOPOVA, Zdenka. Algorithmic Optimisation Method for Improving Use Case Points Estimation. PLoS ONE, 2015, 10(11): e0141887. doi:10.1371/journal.pone.0141887</w:t>
            </w:r>
            <w:r w:rsidRPr="00B052BF">
              <w:rPr>
                <w:color w:val="000000"/>
              </w:rPr>
              <w:br/>
              <w:t>SILHAVY, R</w:t>
            </w:r>
            <w:r>
              <w:rPr>
                <w:color w:val="000000"/>
              </w:rPr>
              <w:t xml:space="preserve">adek, </w:t>
            </w:r>
            <w:r w:rsidRPr="00B052BF">
              <w:rPr>
                <w:color w:val="000000"/>
              </w:rPr>
              <w:t>PROKOPOVA</w:t>
            </w:r>
            <w:r>
              <w:rPr>
                <w:color w:val="000000"/>
              </w:rPr>
              <w:t>, Zdenka,</w:t>
            </w:r>
            <w:r w:rsidRPr="00B052BF">
              <w:rPr>
                <w:color w:val="000000"/>
              </w:rPr>
              <w:t xml:space="preserve"> </w:t>
            </w:r>
            <w:r w:rsidRPr="00B052BF">
              <w:rPr>
                <w:b/>
                <w:color w:val="000000"/>
              </w:rPr>
              <w:t>SILHAVY</w:t>
            </w:r>
            <w:r>
              <w:rPr>
                <w:b/>
                <w:color w:val="000000"/>
              </w:rPr>
              <w:t>, Petr (</w:t>
            </w:r>
            <w:r w:rsidRPr="00B052BF">
              <w:rPr>
                <w:b/>
                <w:color w:val="000000"/>
              </w:rPr>
              <w:t>40%</w:t>
            </w:r>
            <w:r>
              <w:rPr>
                <w:b/>
                <w:color w:val="000000"/>
              </w:rPr>
              <w:t>)</w:t>
            </w:r>
            <w:r w:rsidRPr="00B052BF">
              <w:rPr>
                <w:color w:val="000000"/>
              </w:rPr>
              <w:t>. Algorithmic optimization method for effort estimation. Programming and Computer Software,  2016, 42(3), 161-166.</w:t>
            </w:r>
            <w:r w:rsidRPr="00B052BF">
              <w:rPr>
                <w:color w:val="000000"/>
              </w:rPr>
              <w:br/>
            </w:r>
          </w:p>
          <w:p w14:paraId="0C3AB790" w14:textId="77777777" w:rsidR="00B64E36" w:rsidRDefault="00B64E36" w:rsidP="007755BB">
            <w:pPr>
              <w:jc w:val="both"/>
              <w:rPr>
                <w:b/>
              </w:rPr>
            </w:pPr>
          </w:p>
        </w:tc>
      </w:tr>
      <w:tr w:rsidR="00B64E36" w14:paraId="6B282E8F" w14:textId="77777777" w:rsidTr="007755BB">
        <w:trPr>
          <w:trHeight w:val="218"/>
        </w:trPr>
        <w:tc>
          <w:tcPr>
            <w:tcW w:w="9859" w:type="dxa"/>
            <w:gridSpan w:val="11"/>
            <w:shd w:val="clear" w:color="auto" w:fill="F7CAAC"/>
          </w:tcPr>
          <w:p w14:paraId="0B4EDAAF" w14:textId="77777777" w:rsidR="00B64E36" w:rsidRDefault="00B64E36" w:rsidP="007755BB">
            <w:pPr>
              <w:rPr>
                <w:b/>
              </w:rPr>
            </w:pPr>
            <w:r>
              <w:rPr>
                <w:b/>
              </w:rPr>
              <w:t>Působení v zahraničí</w:t>
            </w:r>
          </w:p>
        </w:tc>
      </w:tr>
      <w:tr w:rsidR="00B64E36" w14:paraId="2DE42686" w14:textId="77777777" w:rsidTr="007755BB">
        <w:trPr>
          <w:trHeight w:val="328"/>
        </w:trPr>
        <w:tc>
          <w:tcPr>
            <w:tcW w:w="9859" w:type="dxa"/>
            <w:gridSpan w:val="11"/>
          </w:tcPr>
          <w:p w14:paraId="7F8F0C9F" w14:textId="77777777" w:rsidR="00B64E36" w:rsidRDefault="00B64E36" w:rsidP="007755BB">
            <w:pPr>
              <w:rPr>
                <w:b/>
              </w:rPr>
            </w:pPr>
          </w:p>
        </w:tc>
      </w:tr>
      <w:tr w:rsidR="00B64E36" w14:paraId="2203A9FB" w14:textId="77777777" w:rsidTr="007755BB">
        <w:trPr>
          <w:cantSplit/>
          <w:trHeight w:val="470"/>
        </w:trPr>
        <w:tc>
          <w:tcPr>
            <w:tcW w:w="2518" w:type="dxa"/>
            <w:shd w:val="clear" w:color="auto" w:fill="F7CAAC"/>
          </w:tcPr>
          <w:p w14:paraId="24A6B8C6" w14:textId="77777777" w:rsidR="00B64E36" w:rsidRDefault="00B64E36" w:rsidP="007755BB">
            <w:pPr>
              <w:jc w:val="both"/>
              <w:rPr>
                <w:b/>
              </w:rPr>
            </w:pPr>
            <w:r>
              <w:rPr>
                <w:b/>
              </w:rPr>
              <w:t xml:space="preserve">Podpis </w:t>
            </w:r>
          </w:p>
        </w:tc>
        <w:tc>
          <w:tcPr>
            <w:tcW w:w="4536" w:type="dxa"/>
            <w:gridSpan w:val="5"/>
          </w:tcPr>
          <w:p w14:paraId="2B0B5275" w14:textId="77777777" w:rsidR="00B64E36" w:rsidRDefault="00B64E36" w:rsidP="007755BB">
            <w:pPr>
              <w:jc w:val="both"/>
            </w:pPr>
          </w:p>
        </w:tc>
        <w:tc>
          <w:tcPr>
            <w:tcW w:w="786" w:type="dxa"/>
            <w:gridSpan w:val="2"/>
            <w:shd w:val="clear" w:color="auto" w:fill="F7CAAC"/>
          </w:tcPr>
          <w:p w14:paraId="6C6713C4" w14:textId="77777777" w:rsidR="00B64E36" w:rsidRDefault="00B64E36" w:rsidP="007755BB">
            <w:pPr>
              <w:jc w:val="both"/>
            </w:pPr>
            <w:r>
              <w:rPr>
                <w:b/>
              </w:rPr>
              <w:t>datum</w:t>
            </w:r>
          </w:p>
        </w:tc>
        <w:tc>
          <w:tcPr>
            <w:tcW w:w="2019" w:type="dxa"/>
            <w:gridSpan w:val="3"/>
          </w:tcPr>
          <w:p w14:paraId="496E280F" w14:textId="031E0AB5" w:rsidR="00B64E36" w:rsidRDefault="00F24E6D" w:rsidP="007755BB">
            <w:pPr>
              <w:jc w:val="both"/>
            </w:pPr>
            <w:ins w:id="1797" w:author="Zuzka" w:date="2018-11-16T10:47:00Z">
              <w:r>
                <w:t>16</w:t>
              </w:r>
            </w:ins>
            <w:del w:id="1798" w:author="Zuzka" w:date="2018-11-16T10:47:00Z">
              <w:r w:rsidR="00B64E36" w:rsidDel="00F24E6D">
                <w:delText>28</w:delText>
              </w:r>
            </w:del>
            <w:r w:rsidR="00B64E36">
              <w:t xml:space="preserve">. </w:t>
            </w:r>
            <w:ins w:id="1799" w:author="Zuzka" w:date="2018-11-16T10:47:00Z">
              <w:r>
                <w:t>11</w:t>
              </w:r>
            </w:ins>
            <w:del w:id="1800" w:author="Zuzka" w:date="2018-11-16T10:47:00Z">
              <w:r w:rsidR="00B64E36" w:rsidDel="00F24E6D">
                <w:delText>8</w:delText>
              </w:r>
            </w:del>
            <w:r w:rsidR="00B64E36">
              <w:t>. 2018</w:t>
            </w:r>
          </w:p>
        </w:tc>
      </w:tr>
      <w:tr w:rsidR="00B64E36" w14:paraId="78DFCD4A" w14:textId="77777777" w:rsidTr="007755BB">
        <w:tc>
          <w:tcPr>
            <w:tcW w:w="9859" w:type="dxa"/>
            <w:gridSpan w:val="11"/>
            <w:tcBorders>
              <w:bottom w:val="double" w:sz="4" w:space="0" w:color="auto"/>
            </w:tcBorders>
            <w:shd w:val="clear" w:color="auto" w:fill="BDD6EE"/>
          </w:tcPr>
          <w:p w14:paraId="019CD68F" w14:textId="069143C9" w:rsidR="00B64E36" w:rsidRDefault="00B64E36" w:rsidP="007755BB">
            <w:pPr>
              <w:tabs>
                <w:tab w:val="right" w:pos="943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3F879BBE" w14:textId="77777777" w:rsidTr="007755BB">
        <w:tc>
          <w:tcPr>
            <w:tcW w:w="2518" w:type="dxa"/>
            <w:tcBorders>
              <w:top w:val="double" w:sz="4" w:space="0" w:color="auto"/>
            </w:tcBorders>
            <w:shd w:val="clear" w:color="auto" w:fill="F7CAAC"/>
          </w:tcPr>
          <w:p w14:paraId="3CD38991" w14:textId="77777777" w:rsidR="00B64E36" w:rsidRDefault="00B64E36" w:rsidP="007755BB">
            <w:pPr>
              <w:jc w:val="both"/>
              <w:rPr>
                <w:b/>
              </w:rPr>
            </w:pPr>
            <w:r>
              <w:rPr>
                <w:b/>
              </w:rPr>
              <w:t>Vysoká škola</w:t>
            </w:r>
          </w:p>
        </w:tc>
        <w:tc>
          <w:tcPr>
            <w:tcW w:w="7341" w:type="dxa"/>
            <w:gridSpan w:val="10"/>
          </w:tcPr>
          <w:p w14:paraId="1A516475" w14:textId="77777777" w:rsidR="00B64E36" w:rsidRDefault="00B64E36" w:rsidP="007755BB">
            <w:pPr>
              <w:jc w:val="both"/>
            </w:pPr>
            <w:r>
              <w:t>Univerzita Tomáše Bati ve Zlíně</w:t>
            </w:r>
          </w:p>
        </w:tc>
      </w:tr>
      <w:tr w:rsidR="00B64E36" w14:paraId="71FD5356" w14:textId="77777777" w:rsidTr="007755BB">
        <w:tc>
          <w:tcPr>
            <w:tcW w:w="2518" w:type="dxa"/>
            <w:shd w:val="clear" w:color="auto" w:fill="F7CAAC"/>
          </w:tcPr>
          <w:p w14:paraId="506EAD8D" w14:textId="77777777" w:rsidR="00B64E36" w:rsidRDefault="00B64E36" w:rsidP="007755BB">
            <w:pPr>
              <w:jc w:val="both"/>
              <w:rPr>
                <w:b/>
              </w:rPr>
            </w:pPr>
            <w:r>
              <w:rPr>
                <w:b/>
              </w:rPr>
              <w:t>Součást vysoké školy</w:t>
            </w:r>
          </w:p>
        </w:tc>
        <w:tc>
          <w:tcPr>
            <w:tcW w:w="7341" w:type="dxa"/>
            <w:gridSpan w:val="10"/>
          </w:tcPr>
          <w:p w14:paraId="4104D8C8" w14:textId="77777777" w:rsidR="00B64E36" w:rsidRDefault="00B64E36" w:rsidP="007755BB">
            <w:pPr>
              <w:jc w:val="both"/>
            </w:pPr>
            <w:r>
              <w:t>Fakulta aplikované informatiky</w:t>
            </w:r>
          </w:p>
        </w:tc>
      </w:tr>
      <w:tr w:rsidR="00B64E36" w14:paraId="522CE002" w14:textId="77777777" w:rsidTr="007755BB">
        <w:tc>
          <w:tcPr>
            <w:tcW w:w="2518" w:type="dxa"/>
            <w:shd w:val="clear" w:color="auto" w:fill="F7CAAC"/>
          </w:tcPr>
          <w:p w14:paraId="1E72EC8D" w14:textId="77777777" w:rsidR="00B64E36" w:rsidRDefault="00B64E36" w:rsidP="007755BB">
            <w:pPr>
              <w:jc w:val="both"/>
              <w:rPr>
                <w:b/>
              </w:rPr>
            </w:pPr>
            <w:r>
              <w:rPr>
                <w:b/>
              </w:rPr>
              <w:t>Název studijního programu</w:t>
            </w:r>
          </w:p>
        </w:tc>
        <w:tc>
          <w:tcPr>
            <w:tcW w:w="7341" w:type="dxa"/>
            <w:gridSpan w:val="10"/>
          </w:tcPr>
          <w:p w14:paraId="39E99CB0" w14:textId="77777777" w:rsidR="00B64E36" w:rsidRDefault="00B64E36" w:rsidP="007755BB">
            <w:pPr>
              <w:jc w:val="both"/>
            </w:pPr>
            <w:r>
              <w:t>Softwarové inženýrství</w:t>
            </w:r>
          </w:p>
        </w:tc>
      </w:tr>
      <w:tr w:rsidR="00B64E36" w14:paraId="572AB270" w14:textId="77777777" w:rsidTr="007755BB">
        <w:tc>
          <w:tcPr>
            <w:tcW w:w="2518" w:type="dxa"/>
            <w:shd w:val="clear" w:color="auto" w:fill="F7CAAC"/>
          </w:tcPr>
          <w:p w14:paraId="1E9A7EED" w14:textId="77777777" w:rsidR="00B64E36" w:rsidRDefault="00B64E36" w:rsidP="007755BB">
            <w:pPr>
              <w:jc w:val="both"/>
              <w:rPr>
                <w:b/>
              </w:rPr>
            </w:pPr>
            <w:r>
              <w:rPr>
                <w:b/>
              </w:rPr>
              <w:t>Jméno a příjmení</w:t>
            </w:r>
          </w:p>
        </w:tc>
        <w:tc>
          <w:tcPr>
            <w:tcW w:w="4536" w:type="dxa"/>
            <w:gridSpan w:val="5"/>
          </w:tcPr>
          <w:p w14:paraId="2804078A" w14:textId="77777777" w:rsidR="00B64E36" w:rsidRDefault="00B64E36" w:rsidP="007755BB">
            <w:pPr>
              <w:jc w:val="both"/>
            </w:pPr>
            <w:r>
              <w:t xml:space="preserve">Radek </w:t>
            </w:r>
            <w:bookmarkStart w:id="1801" w:name="aSilhavyR"/>
            <w:r>
              <w:t>Šilhavý</w:t>
            </w:r>
            <w:bookmarkEnd w:id="1801"/>
          </w:p>
        </w:tc>
        <w:tc>
          <w:tcPr>
            <w:tcW w:w="709" w:type="dxa"/>
            <w:shd w:val="clear" w:color="auto" w:fill="F7CAAC"/>
          </w:tcPr>
          <w:p w14:paraId="3DA210E0" w14:textId="77777777" w:rsidR="00B64E36" w:rsidRDefault="00B64E36" w:rsidP="007755BB">
            <w:pPr>
              <w:jc w:val="both"/>
              <w:rPr>
                <w:b/>
              </w:rPr>
            </w:pPr>
            <w:r>
              <w:rPr>
                <w:b/>
              </w:rPr>
              <w:t>Tituly</w:t>
            </w:r>
          </w:p>
        </w:tc>
        <w:tc>
          <w:tcPr>
            <w:tcW w:w="2096" w:type="dxa"/>
            <w:gridSpan w:val="4"/>
          </w:tcPr>
          <w:p w14:paraId="0D6E2FC1" w14:textId="77777777" w:rsidR="00B64E36" w:rsidRDefault="00B64E36" w:rsidP="007755BB">
            <w:pPr>
              <w:jc w:val="both"/>
            </w:pPr>
            <w:r>
              <w:t>Ing., Ph.D.</w:t>
            </w:r>
          </w:p>
        </w:tc>
      </w:tr>
      <w:tr w:rsidR="00B64E36" w14:paraId="0D069775" w14:textId="77777777" w:rsidTr="007755BB">
        <w:tc>
          <w:tcPr>
            <w:tcW w:w="2518" w:type="dxa"/>
            <w:shd w:val="clear" w:color="auto" w:fill="F7CAAC"/>
          </w:tcPr>
          <w:p w14:paraId="1C0C5CCA" w14:textId="77777777" w:rsidR="00B64E36" w:rsidRDefault="00B64E36" w:rsidP="007755BB">
            <w:pPr>
              <w:jc w:val="both"/>
              <w:rPr>
                <w:b/>
              </w:rPr>
            </w:pPr>
            <w:r>
              <w:rPr>
                <w:b/>
              </w:rPr>
              <w:t>Rok narození</w:t>
            </w:r>
          </w:p>
        </w:tc>
        <w:tc>
          <w:tcPr>
            <w:tcW w:w="829" w:type="dxa"/>
          </w:tcPr>
          <w:p w14:paraId="21506CA7" w14:textId="77777777" w:rsidR="00B64E36" w:rsidRDefault="00B64E36" w:rsidP="007755BB">
            <w:pPr>
              <w:jc w:val="both"/>
            </w:pPr>
            <w:r>
              <w:t>1980</w:t>
            </w:r>
          </w:p>
        </w:tc>
        <w:tc>
          <w:tcPr>
            <w:tcW w:w="1721" w:type="dxa"/>
            <w:shd w:val="clear" w:color="auto" w:fill="F7CAAC"/>
          </w:tcPr>
          <w:p w14:paraId="25651025" w14:textId="77777777" w:rsidR="00B64E36" w:rsidRDefault="00B64E36" w:rsidP="007755BB">
            <w:pPr>
              <w:jc w:val="both"/>
              <w:rPr>
                <w:b/>
              </w:rPr>
            </w:pPr>
            <w:r>
              <w:rPr>
                <w:b/>
              </w:rPr>
              <w:t>typ vztahu k VŠ</w:t>
            </w:r>
          </w:p>
        </w:tc>
        <w:tc>
          <w:tcPr>
            <w:tcW w:w="992" w:type="dxa"/>
            <w:gridSpan w:val="2"/>
          </w:tcPr>
          <w:p w14:paraId="31292E3D" w14:textId="77777777" w:rsidR="00B64E36" w:rsidRDefault="00B64E36" w:rsidP="007755BB">
            <w:pPr>
              <w:jc w:val="both"/>
            </w:pPr>
            <w:r>
              <w:t>pp.</w:t>
            </w:r>
          </w:p>
        </w:tc>
        <w:tc>
          <w:tcPr>
            <w:tcW w:w="994" w:type="dxa"/>
            <w:shd w:val="clear" w:color="auto" w:fill="F7CAAC"/>
          </w:tcPr>
          <w:p w14:paraId="13DFA8FD" w14:textId="77777777" w:rsidR="00B64E36" w:rsidRDefault="00B64E36" w:rsidP="007755BB">
            <w:pPr>
              <w:jc w:val="both"/>
              <w:rPr>
                <w:b/>
              </w:rPr>
            </w:pPr>
            <w:r>
              <w:rPr>
                <w:b/>
              </w:rPr>
              <w:t>rozsah</w:t>
            </w:r>
          </w:p>
        </w:tc>
        <w:tc>
          <w:tcPr>
            <w:tcW w:w="709" w:type="dxa"/>
          </w:tcPr>
          <w:p w14:paraId="0662A8B0" w14:textId="77777777" w:rsidR="00B64E36" w:rsidRDefault="00B64E36" w:rsidP="007755BB">
            <w:pPr>
              <w:jc w:val="both"/>
            </w:pPr>
            <w:r>
              <w:t>40</w:t>
            </w:r>
          </w:p>
        </w:tc>
        <w:tc>
          <w:tcPr>
            <w:tcW w:w="709" w:type="dxa"/>
            <w:gridSpan w:val="2"/>
            <w:shd w:val="clear" w:color="auto" w:fill="F7CAAC"/>
          </w:tcPr>
          <w:p w14:paraId="11EE12F3" w14:textId="77777777" w:rsidR="00B64E36" w:rsidRDefault="00B64E36" w:rsidP="007755BB">
            <w:pPr>
              <w:jc w:val="both"/>
              <w:rPr>
                <w:b/>
              </w:rPr>
            </w:pPr>
            <w:r>
              <w:rPr>
                <w:b/>
              </w:rPr>
              <w:t>do kdy</w:t>
            </w:r>
          </w:p>
        </w:tc>
        <w:tc>
          <w:tcPr>
            <w:tcW w:w="1387" w:type="dxa"/>
            <w:gridSpan w:val="2"/>
          </w:tcPr>
          <w:p w14:paraId="7559B1CA" w14:textId="77777777" w:rsidR="00B64E36" w:rsidRDefault="00B64E36" w:rsidP="007755BB">
            <w:pPr>
              <w:jc w:val="both"/>
            </w:pPr>
            <w:r>
              <w:t>N</w:t>
            </w:r>
          </w:p>
        </w:tc>
      </w:tr>
      <w:tr w:rsidR="00B64E36" w14:paraId="52B165B6" w14:textId="77777777" w:rsidTr="007755BB">
        <w:tc>
          <w:tcPr>
            <w:tcW w:w="5068" w:type="dxa"/>
            <w:gridSpan w:val="3"/>
            <w:shd w:val="clear" w:color="auto" w:fill="F7CAAC"/>
          </w:tcPr>
          <w:p w14:paraId="50ED2DC2" w14:textId="77777777" w:rsidR="00B64E36" w:rsidRDefault="00B64E36" w:rsidP="007755BB">
            <w:pPr>
              <w:jc w:val="both"/>
              <w:rPr>
                <w:b/>
              </w:rPr>
            </w:pPr>
            <w:r>
              <w:rPr>
                <w:b/>
              </w:rPr>
              <w:t>Typ vztahu na součásti VŠ, která uskutečňuje st. program</w:t>
            </w:r>
          </w:p>
        </w:tc>
        <w:tc>
          <w:tcPr>
            <w:tcW w:w="992" w:type="dxa"/>
            <w:gridSpan w:val="2"/>
          </w:tcPr>
          <w:p w14:paraId="3601458B" w14:textId="77777777" w:rsidR="00B64E36" w:rsidRDefault="00B64E36" w:rsidP="007755BB">
            <w:pPr>
              <w:jc w:val="both"/>
            </w:pPr>
            <w:del w:id="1802" w:author="Zuzka" w:date="2018-11-12T22:45:00Z">
              <w:r w:rsidDel="00901E07">
                <w:delText>pp.</w:delText>
              </w:r>
            </w:del>
          </w:p>
        </w:tc>
        <w:tc>
          <w:tcPr>
            <w:tcW w:w="994" w:type="dxa"/>
            <w:shd w:val="clear" w:color="auto" w:fill="F7CAAC"/>
          </w:tcPr>
          <w:p w14:paraId="69D5A5B5" w14:textId="77777777" w:rsidR="00B64E36" w:rsidRDefault="00B64E36" w:rsidP="007755BB">
            <w:pPr>
              <w:jc w:val="both"/>
              <w:rPr>
                <w:b/>
              </w:rPr>
            </w:pPr>
            <w:r>
              <w:rPr>
                <w:b/>
              </w:rPr>
              <w:t>rozsah</w:t>
            </w:r>
          </w:p>
        </w:tc>
        <w:tc>
          <w:tcPr>
            <w:tcW w:w="709" w:type="dxa"/>
          </w:tcPr>
          <w:p w14:paraId="44430425" w14:textId="77777777" w:rsidR="00B64E36" w:rsidRDefault="00B64E36" w:rsidP="007755BB">
            <w:pPr>
              <w:jc w:val="both"/>
            </w:pPr>
            <w:del w:id="1803" w:author="Zuzka" w:date="2018-11-12T22:45:00Z">
              <w:r w:rsidDel="00901E07">
                <w:delText>40</w:delText>
              </w:r>
            </w:del>
          </w:p>
        </w:tc>
        <w:tc>
          <w:tcPr>
            <w:tcW w:w="709" w:type="dxa"/>
            <w:gridSpan w:val="2"/>
            <w:shd w:val="clear" w:color="auto" w:fill="F7CAAC"/>
          </w:tcPr>
          <w:p w14:paraId="5A02CECA" w14:textId="77777777" w:rsidR="00B64E36" w:rsidRDefault="00B64E36" w:rsidP="007755BB">
            <w:pPr>
              <w:jc w:val="both"/>
              <w:rPr>
                <w:b/>
              </w:rPr>
            </w:pPr>
            <w:r>
              <w:rPr>
                <w:b/>
              </w:rPr>
              <w:t>do kdy</w:t>
            </w:r>
          </w:p>
        </w:tc>
        <w:tc>
          <w:tcPr>
            <w:tcW w:w="1387" w:type="dxa"/>
            <w:gridSpan w:val="2"/>
          </w:tcPr>
          <w:p w14:paraId="38C402EF" w14:textId="77777777" w:rsidR="00B64E36" w:rsidRDefault="00B64E36" w:rsidP="007755BB">
            <w:pPr>
              <w:jc w:val="both"/>
            </w:pPr>
            <w:del w:id="1804" w:author="Zuzka" w:date="2018-11-12T22:45:00Z">
              <w:r w:rsidDel="00901E07">
                <w:delText>N</w:delText>
              </w:r>
            </w:del>
          </w:p>
        </w:tc>
      </w:tr>
      <w:tr w:rsidR="00B64E36" w14:paraId="39B68A86" w14:textId="77777777" w:rsidTr="007755BB">
        <w:tc>
          <w:tcPr>
            <w:tcW w:w="6060" w:type="dxa"/>
            <w:gridSpan w:val="5"/>
            <w:shd w:val="clear" w:color="auto" w:fill="F7CAAC"/>
          </w:tcPr>
          <w:p w14:paraId="7A97DD9E"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2F1DE2D2" w14:textId="77777777" w:rsidR="00B64E36" w:rsidRDefault="00B64E36" w:rsidP="007755BB">
            <w:pPr>
              <w:jc w:val="both"/>
              <w:rPr>
                <w:b/>
              </w:rPr>
            </w:pPr>
            <w:r>
              <w:rPr>
                <w:b/>
              </w:rPr>
              <w:t>typ prac. vztahu</w:t>
            </w:r>
          </w:p>
        </w:tc>
        <w:tc>
          <w:tcPr>
            <w:tcW w:w="2096" w:type="dxa"/>
            <w:gridSpan w:val="4"/>
            <w:shd w:val="clear" w:color="auto" w:fill="F7CAAC"/>
          </w:tcPr>
          <w:p w14:paraId="289365D6" w14:textId="77777777" w:rsidR="00B64E36" w:rsidRDefault="00B64E36" w:rsidP="007755BB">
            <w:pPr>
              <w:jc w:val="both"/>
              <w:rPr>
                <w:b/>
              </w:rPr>
            </w:pPr>
            <w:r>
              <w:rPr>
                <w:b/>
              </w:rPr>
              <w:t>rozsah</w:t>
            </w:r>
          </w:p>
        </w:tc>
      </w:tr>
      <w:tr w:rsidR="00B64E36" w14:paraId="4F1F576A" w14:textId="77777777" w:rsidTr="007755BB">
        <w:tc>
          <w:tcPr>
            <w:tcW w:w="6060" w:type="dxa"/>
            <w:gridSpan w:val="5"/>
          </w:tcPr>
          <w:p w14:paraId="2AED10F8" w14:textId="77777777" w:rsidR="00B64E36" w:rsidRDefault="00B64E36" w:rsidP="007755BB">
            <w:pPr>
              <w:jc w:val="both"/>
            </w:pPr>
          </w:p>
        </w:tc>
        <w:tc>
          <w:tcPr>
            <w:tcW w:w="1703" w:type="dxa"/>
            <w:gridSpan w:val="2"/>
          </w:tcPr>
          <w:p w14:paraId="63B0CF36" w14:textId="77777777" w:rsidR="00B64E36" w:rsidRDefault="00B64E36" w:rsidP="007755BB">
            <w:pPr>
              <w:jc w:val="both"/>
            </w:pPr>
          </w:p>
        </w:tc>
        <w:tc>
          <w:tcPr>
            <w:tcW w:w="2096" w:type="dxa"/>
            <w:gridSpan w:val="4"/>
          </w:tcPr>
          <w:p w14:paraId="110A31A6" w14:textId="77777777" w:rsidR="00B64E36" w:rsidRDefault="00B64E36" w:rsidP="007755BB">
            <w:pPr>
              <w:jc w:val="both"/>
            </w:pPr>
          </w:p>
        </w:tc>
      </w:tr>
      <w:tr w:rsidR="00B64E36" w14:paraId="5959AF3D" w14:textId="77777777" w:rsidTr="007755BB">
        <w:tc>
          <w:tcPr>
            <w:tcW w:w="6060" w:type="dxa"/>
            <w:gridSpan w:val="5"/>
          </w:tcPr>
          <w:p w14:paraId="00695A7F" w14:textId="77777777" w:rsidR="00B64E36" w:rsidRDefault="00B64E36" w:rsidP="007755BB">
            <w:pPr>
              <w:jc w:val="both"/>
            </w:pPr>
          </w:p>
        </w:tc>
        <w:tc>
          <w:tcPr>
            <w:tcW w:w="1703" w:type="dxa"/>
            <w:gridSpan w:val="2"/>
          </w:tcPr>
          <w:p w14:paraId="64C17D92" w14:textId="77777777" w:rsidR="00B64E36" w:rsidRDefault="00B64E36" w:rsidP="007755BB">
            <w:pPr>
              <w:jc w:val="both"/>
            </w:pPr>
          </w:p>
        </w:tc>
        <w:tc>
          <w:tcPr>
            <w:tcW w:w="2096" w:type="dxa"/>
            <w:gridSpan w:val="4"/>
          </w:tcPr>
          <w:p w14:paraId="6DFB3629" w14:textId="77777777" w:rsidR="00B64E36" w:rsidRDefault="00B64E36" w:rsidP="007755BB">
            <w:pPr>
              <w:jc w:val="both"/>
            </w:pPr>
          </w:p>
        </w:tc>
      </w:tr>
      <w:tr w:rsidR="00B64E36" w14:paraId="21D554BB" w14:textId="77777777" w:rsidTr="007755BB">
        <w:tc>
          <w:tcPr>
            <w:tcW w:w="6060" w:type="dxa"/>
            <w:gridSpan w:val="5"/>
          </w:tcPr>
          <w:p w14:paraId="60A4AA2C" w14:textId="77777777" w:rsidR="00B64E36" w:rsidRDefault="00B64E36" w:rsidP="007755BB">
            <w:pPr>
              <w:jc w:val="both"/>
            </w:pPr>
          </w:p>
        </w:tc>
        <w:tc>
          <w:tcPr>
            <w:tcW w:w="1703" w:type="dxa"/>
            <w:gridSpan w:val="2"/>
          </w:tcPr>
          <w:p w14:paraId="28215338" w14:textId="77777777" w:rsidR="00B64E36" w:rsidRDefault="00B64E36" w:rsidP="007755BB">
            <w:pPr>
              <w:jc w:val="both"/>
            </w:pPr>
          </w:p>
        </w:tc>
        <w:tc>
          <w:tcPr>
            <w:tcW w:w="2096" w:type="dxa"/>
            <w:gridSpan w:val="4"/>
          </w:tcPr>
          <w:p w14:paraId="21826124" w14:textId="77777777" w:rsidR="00B64E36" w:rsidRDefault="00B64E36" w:rsidP="007755BB">
            <w:pPr>
              <w:jc w:val="both"/>
            </w:pPr>
          </w:p>
        </w:tc>
      </w:tr>
      <w:tr w:rsidR="00B64E36" w14:paraId="14C20892" w14:textId="77777777" w:rsidTr="007755BB">
        <w:tc>
          <w:tcPr>
            <w:tcW w:w="6060" w:type="dxa"/>
            <w:gridSpan w:val="5"/>
          </w:tcPr>
          <w:p w14:paraId="10205BAF" w14:textId="77777777" w:rsidR="00B64E36" w:rsidRDefault="00B64E36" w:rsidP="007755BB">
            <w:pPr>
              <w:jc w:val="both"/>
            </w:pPr>
          </w:p>
        </w:tc>
        <w:tc>
          <w:tcPr>
            <w:tcW w:w="1703" w:type="dxa"/>
            <w:gridSpan w:val="2"/>
          </w:tcPr>
          <w:p w14:paraId="446A0292" w14:textId="77777777" w:rsidR="00B64E36" w:rsidRDefault="00B64E36" w:rsidP="007755BB">
            <w:pPr>
              <w:jc w:val="both"/>
            </w:pPr>
          </w:p>
        </w:tc>
        <w:tc>
          <w:tcPr>
            <w:tcW w:w="2096" w:type="dxa"/>
            <w:gridSpan w:val="4"/>
          </w:tcPr>
          <w:p w14:paraId="31F16525" w14:textId="77777777" w:rsidR="00B64E36" w:rsidRDefault="00B64E36" w:rsidP="007755BB">
            <w:pPr>
              <w:jc w:val="both"/>
            </w:pPr>
          </w:p>
        </w:tc>
      </w:tr>
      <w:tr w:rsidR="00B64E36" w14:paraId="200D816A" w14:textId="77777777" w:rsidTr="007755BB">
        <w:tc>
          <w:tcPr>
            <w:tcW w:w="9859" w:type="dxa"/>
            <w:gridSpan w:val="11"/>
            <w:shd w:val="clear" w:color="auto" w:fill="F7CAAC"/>
          </w:tcPr>
          <w:p w14:paraId="72CF917E"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25CA7591" w14:textId="77777777" w:rsidTr="007755BB">
        <w:trPr>
          <w:trHeight w:val="1118"/>
        </w:trPr>
        <w:tc>
          <w:tcPr>
            <w:tcW w:w="9859" w:type="dxa"/>
            <w:gridSpan w:val="11"/>
            <w:tcBorders>
              <w:top w:val="nil"/>
            </w:tcBorders>
          </w:tcPr>
          <w:p w14:paraId="116C6EC7" w14:textId="77777777" w:rsidR="00954BD8" w:rsidRDefault="00B64E36" w:rsidP="00954BD8">
            <w:pPr>
              <w:jc w:val="both"/>
            </w:pPr>
            <w:r>
              <w:t xml:space="preserve">Analýza a modelování softwarových systémů – garant, přednášející (100%), </w:t>
            </w:r>
          </w:p>
          <w:p w14:paraId="19CB42B2" w14:textId="07563643" w:rsidR="00B64E36" w:rsidRDefault="00B64E36" w:rsidP="00954BD8">
            <w:pPr>
              <w:jc w:val="both"/>
            </w:pPr>
            <w:r>
              <w:t>Praktikum programování – garant, cvičící (33%)</w:t>
            </w:r>
          </w:p>
        </w:tc>
      </w:tr>
      <w:tr w:rsidR="00B64E36" w14:paraId="03C94B20" w14:textId="77777777" w:rsidTr="007755BB">
        <w:tc>
          <w:tcPr>
            <w:tcW w:w="9859" w:type="dxa"/>
            <w:gridSpan w:val="11"/>
            <w:shd w:val="clear" w:color="auto" w:fill="F7CAAC"/>
          </w:tcPr>
          <w:p w14:paraId="630CF96A" w14:textId="77777777" w:rsidR="00B64E36" w:rsidRDefault="00B64E36" w:rsidP="007755BB">
            <w:pPr>
              <w:jc w:val="both"/>
            </w:pPr>
            <w:r>
              <w:rPr>
                <w:b/>
              </w:rPr>
              <w:t xml:space="preserve">Údaje o vzdělání na VŠ </w:t>
            </w:r>
          </w:p>
        </w:tc>
      </w:tr>
      <w:tr w:rsidR="00B64E36" w14:paraId="0BC3E838" w14:textId="77777777" w:rsidTr="007755BB">
        <w:trPr>
          <w:trHeight w:val="1055"/>
        </w:trPr>
        <w:tc>
          <w:tcPr>
            <w:tcW w:w="9859" w:type="dxa"/>
            <w:gridSpan w:val="11"/>
          </w:tcPr>
          <w:p w14:paraId="5C53C884" w14:textId="77777777" w:rsidR="00B64E36" w:rsidRDefault="00B64E36" w:rsidP="007755BB">
            <w:pPr>
              <w:jc w:val="both"/>
            </w:pPr>
            <w:r>
              <w:t>2001 - 2004: UTB ve Zlíně, Fakulta technologická, Institut informačních technologií, obor Informační technologie (Bc.)</w:t>
            </w:r>
          </w:p>
          <w:p w14:paraId="15404B25" w14:textId="77777777" w:rsidR="00B64E36" w:rsidRDefault="00B64E36" w:rsidP="007755BB">
            <w:pPr>
              <w:jc w:val="both"/>
            </w:pPr>
            <w:r>
              <w:t>2004 - 2006: UTB ve Zlíně, Fakulta aplikované informatiky, obor Informační technologie (Ing.)</w:t>
            </w:r>
          </w:p>
          <w:p w14:paraId="5E8F8017" w14:textId="77777777" w:rsidR="00B64E36" w:rsidRDefault="00B64E36" w:rsidP="007755BB">
            <w:pPr>
              <w:jc w:val="both"/>
            </w:pPr>
            <w:r>
              <w:t>2006 - 2009: UTB ve Zlíně, Fakulta aplikované informatiky, obor Inženýrská informatika (Ph.D.)</w:t>
            </w:r>
          </w:p>
          <w:p w14:paraId="4231CE4B" w14:textId="77777777" w:rsidR="00B64E36" w:rsidRDefault="00B64E36" w:rsidP="007755BB">
            <w:pPr>
              <w:jc w:val="both"/>
              <w:rPr>
                <w:b/>
              </w:rPr>
            </w:pPr>
          </w:p>
        </w:tc>
      </w:tr>
      <w:tr w:rsidR="00B64E36" w14:paraId="0A3C0E42" w14:textId="77777777" w:rsidTr="007755BB">
        <w:tc>
          <w:tcPr>
            <w:tcW w:w="9859" w:type="dxa"/>
            <w:gridSpan w:val="11"/>
            <w:shd w:val="clear" w:color="auto" w:fill="F7CAAC"/>
          </w:tcPr>
          <w:p w14:paraId="75B05F11" w14:textId="77777777" w:rsidR="00B64E36" w:rsidRDefault="00B64E36" w:rsidP="007755BB">
            <w:pPr>
              <w:jc w:val="both"/>
              <w:rPr>
                <w:b/>
              </w:rPr>
            </w:pPr>
            <w:r>
              <w:rPr>
                <w:b/>
              </w:rPr>
              <w:t>Údaje o odborném působení od absolvování VŠ</w:t>
            </w:r>
          </w:p>
        </w:tc>
      </w:tr>
      <w:tr w:rsidR="00B64E36" w14:paraId="49318235" w14:textId="77777777" w:rsidTr="007755BB">
        <w:trPr>
          <w:trHeight w:val="1090"/>
        </w:trPr>
        <w:tc>
          <w:tcPr>
            <w:tcW w:w="9859" w:type="dxa"/>
            <w:gridSpan w:val="11"/>
          </w:tcPr>
          <w:p w14:paraId="3CFBAFDA" w14:textId="77777777" w:rsidR="00B64E36" w:rsidRDefault="00B64E36" w:rsidP="007755BB">
            <w:pPr>
              <w:jc w:val="both"/>
            </w:pPr>
            <w:r>
              <w:t>1999 - dosud: Šilhavý s.r.o., Datový a softwarový analytik, jpp.</w:t>
            </w:r>
          </w:p>
          <w:p w14:paraId="1E9608AD" w14:textId="77777777" w:rsidR="00B64E36" w:rsidRDefault="00B64E36" w:rsidP="007755BB">
            <w:pPr>
              <w:jc w:val="both"/>
            </w:pPr>
            <w:r>
              <w:t>2006 - 2008: UTB ve Zlíně, Fakulta aplikované informatiky, Ústav aplikované informatiky, Externí spolupráce</w:t>
            </w:r>
          </w:p>
          <w:p w14:paraId="7CD79D73" w14:textId="77777777" w:rsidR="00B64E36" w:rsidRDefault="00B64E36" w:rsidP="007755BB">
            <w:pPr>
              <w:jc w:val="both"/>
            </w:pPr>
            <w:r>
              <w:t>2008 - 2009: UTB ve Zlíně, Fakulta aplikované informatiky, Ústav aplikované informatiky, Asistent</w:t>
            </w:r>
          </w:p>
          <w:p w14:paraId="76C0455A" w14:textId="77777777" w:rsidR="00B64E36" w:rsidRDefault="00B64E36" w:rsidP="007755BB">
            <w:pPr>
              <w:jc w:val="both"/>
            </w:pPr>
            <w:r>
              <w:t>2010 - dosud: UTB ve Zlíně, Fakulta aplikované informatiky, Ústav počítačových a komunikačních systémů, Odborný asistent a tajemník ústavu</w:t>
            </w:r>
          </w:p>
        </w:tc>
      </w:tr>
      <w:tr w:rsidR="00B64E36" w14:paraId="0D341D64" w14:textId="77777777" w:rsidTr="007755BB">
        <w:trPr>
          <w:trHeight w:val="250"/>
        </w:trPr>
        <w:tc>
          <w:tcPr>
            <w:tcW w:w="9859" w:type="dxa"/>
            <w:gridSpan w:val="11"/>
            <w:shd w:val="clear" w:color="auto" w:fill="F7CAAC"/>
          </w:tcPr>
          <w:p w14:paraId="0B5D167B" w14:textId="77777777" w:rsidR="00B64E36" w:rsidRDefault="00B64E36" w:rsidP="007755BB">
            <w:pPr>
              <w:jc w:val="both"/>
            </w:pPr>
            <w:r>
              <w:rPr>
                <w:b/>
              </w:rPr>
              <w:t>Zkušenosti s vedením kvalifikačních a rigorózních prací</w:t>
            </w:r>
          </w:p>
        </w:tc>
      </w:tr>
      <w:tr w:rsidR="00B64E36" w14:paraId="5D33EE84" w14:textId="77777777" w:rsidTr="007755BB">
        <w:trPr>
          <w:trHeight w:val="621"/>
        </w:trPr>
        <w:tc>
          <w:tcPr>
            <w:tcW w:w="9859" w:type="dxa"/>
            <w:gridSpan w:val="11"/>
          </w:tcPr>
          <w:p w14:paraId="23583B5A" w14:textId="77777777" w:rsidR="00B64E36" w:rsidRDefault="00B64E36" w:rsidP="007755BB">
            <w:pPr>
              <w:jc w:val="both"/>
            </w:pPr>
            <w:r>
              <w:t>Od roku 2007 vedoucí 63 úspěšně obhájených diplomových prací.</w:t>
            </w:r>
          </w:p>
          <w:p w14:paraId="0AE9C41D" w14:textId="77777777" w:rsidR="00B64E36" w:rsidRDefault="00B64E36" w:rsidP="007755BB">
            <w:pPr>
              <w:jc w:val="both"/>
            </w:pPr>
            <w:r>
              <w:t xml:space="preserve">Od roku 2007 vedoucí 18 úspěšně obhájených bakalářských prací. </w:t>
            </w:r>
          </w:p>
          <w:p w14:paraId="45154CE6" w14:textId="77777777" w:rsidR="00B64E36" w:rsidRDefault="00B64E36" w:rsidP="007755BB">
            <w:pPr>
              <w:jc w:val="both"/>
            </w:pPr>
          </w:p>
        </w:tc>
      </w:tr>
      <w:tr w:rsidR="00B64E36" w14:paraId="0668D31C" w14:textId="77777777" w:rsidTr="007755BB">
        <w:trPr>
          <w:cantSplit/>
        </w:trPr>
        <w:tc>
          <w:tcPr>
            <w:tcW w:w="3347" w:type="dxa"/>
            <w:gridSpan w:val="2"/>
            <w:tcBorders>
              <w:top w:val="single" w:sz="12" w:space="0" w:color="auto"/>
            </w:tcBorders>
            <w:shd w:val="clear" w:color="auto" w:fill="F7CAAC"/>
          </w:tcPr>
          <w:p w14:paraId="2C522B6D"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6758B688"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15F799D"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6C95FB0" w14:textId="77777777" w:rsidR="00B64E36" w:rsidRDefault="00B64E36" w:rsidP="007755BB">
            <w:pPr>
              <w:jc w:val="both"/>
              <w:rPr>
                <w:b/>
              </w:rPr>
            </w:pPr>
            <w:r>
              <w:rPr>
                <w:b/>
              </w:rPr>
              <w:t>Ohlasy publikací</w:t>
            </w:r>
          </w:p>
        </w:tc>
      </w:tr>
      <w:tr w:rsidR="00B64E36" w14:paraId="5C29352F" w14:textId="77777777" w:rsidTr="007755BB">
        <w:trPr>
          <w:cantSplit/>
        </w:trPr>
        <w:tc>
          <w:tcPr>
            <w:tcW w:w="3347" w:type="dxa"/>
            <w:gridSpan w:val="2"/>
          </w:tcPr>
          <w:p w14:paraId="7E77896C" w14:textId="77777777" w:rsidR="00B64E36" w:rsidRDefault="00B64E36" w:rsidP="007755BB">
            <w:pPr>
              <w:jc w:val="both"/>
            </w:pPr>
          </w:p>
        </w:tc>
        <w:tc>
          <w:tcPr>
            <w:tcW w:w="2245" w:type="dxa"/>
            <w:gridSpan w:val="2"/>
          </w:tcPr>
          <w:p w14:paraId="4ADFF38A" w14:textId="77777777" w:rsidR="00B64E36" w:rsidRDefault="00B64E36" w:rsidP="007755BB">
            <w:pPr>
              <w:jc w:val="both"/>
            </w:pPr>
          </w:p>
        </w:tc>
        <w:tc>
          <w:tcPr>
            <w:tcW w:w="2248" w:type="dxa"/>
            <w:gridSpan w:val="4"/>
            <w:tcBorders>
              <w:right w:val="single" w:sz="12" w:space="0" w:color="auto"/>
            </w:tcBorders>
          </w:tcPr>
          <w:p w14:paraId="0C8EBFFD" w14:textId="77777777" w:rsidR="00B64E36" w:rsidRDefault="00B64E36" w:rsidP="007755BB">
            <w:pPr>
              <w:jc w:val="both"/>
            </w:pPr>
          </w:p>
        </w:tc>
        <w:tc>
          <w:tcPr>
            <w:tcW w:w="632" w:type="dxa"/>
            <w:tcBorders>
              <w:left w:val="single" w:sz="12" w:space="0" w:color="auto"/>
            </w:tcBorders>
            <w:shd w:val="clear" w:color="auto" w:fill="F7CAAC"/>
          </w:tcPr>
          <w:p w14:paraId="5B6811FE" w14:textId="77777777" w:rsidR="00B64E36" w:rsidRDefault="00B64E36" w:rsidP="007755BB">
            <w:pPr>
              <w:jc w:val="both"/>
            </w:pPr>
            <w:r>
              <w:rPr>
                <w:b/>
              </w:rPr>
              <w:t>WOS</w:t>
            </w:r>
          </w:p>
        </w:tc>
        <w:tc>
          <w:tcPr>
            <w:tcW w:w="693" w:type="dxa"/>
            <w:shd w:val="clear" w:color="auto" w:fill="F7CAAC"/>
          </w:tcPr>
          <w:p w14:paraId="4287293F" w14:textId="77777777" w:rsidR="00B64E36" w:rsidRDefault="00B64E36" w:rsidP="007755BB">
            <w:pPr>
              <w:jc w:val="both"/>
              <w:rPr>
                <w:sz w:val="18"/>
              </w:rPr>
            </w:pPr>
            <w:r>
              <w:rPr>
                <w:b/>
                <w:sz w:val="18"/>
              </w:rPr>
              <w:t>Scopus</w:t>
            </w:r>
          </w:p>
        </w:tc>
        <w:tc>
          <w:tcPr>
            <w:tcW w:w="694" w:type="dxa"/>
            <w:shd w:val="clear" w:color="auto" w:fill="F7CAAC"/>
          </w:tcPr>
          <w:p w14:paraId="564625E9" w14:textId="77777777" w:rsidR="00B64E36" w:rsidRDefault="00B64E36" w:rsidP="007755BB">
            <w:pPr>
              <w:jc w:val="both"/>
            </w:pPr>
            <w:r>
              <w:rPr>
                <w:b/>
                <w:sz w:val="18"/>
              </w:rPr>
              <w:t>ostatní</w:t>
            </w:r>
          </w:p>
        </w:tc>
      </w:tr>
      <w:tr w:rsidR="00B64E36" w14:paraId="0E9420E3" w14:textId="77777777" w:rsidTr="007755BB">
        <w:trPr>
          <w:cantSplit/>
          <w:trHeight w:val="70"/>
        </w:trPr>
        <w:tc>
          <w:tcPr>
            <w:tcW w:w="3347" w:type="dxa"/>
            <w:gridSpan w:val="2"/>
            <w:shd w:val="clear" w:color="auto" w:fill="F7CAAC"/>
          </w:tcPr>
          <w:p w14:paraId="33EA283D" w14:textId="77777777" w:rsidR="00B64E36" w:rsidRDefault="00B64E36" w:rsidP="007755BB">
            <w:pPr>
              <w:jc w:val="both"/>
            </w:pPr>
            <w:r>
              <w:rPr>
                <w:b/>
              </w:rPr>
              <w:t>Obor jmenovacího řízení</w:t>
            </w:r>
          </w:p>
        </w:tc>
        <w:tc>
          <w:tcPr>
            <w:tcW w:w="2245" w:type="dxa"/>
            <w:gridSpan w:val="2"/>
            <w:shd w:val="clear" w:color="auto" w:fill="F7CAAC"/>
          </w:tcPr>
          <w:p w14:paraId="39166FAC"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2CC6E636"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657A7F74" w14:textId="77777777" w:rsidR="00B64E36" w:rsidRDefault="00B64E36" w:rsidP="007755BB">
            <w:pPr>
              <w:jc w:val="both"/>
              <w:rPr>
                <w:b/>
              </w:rPr>
            </w:pPr>
            <w:r>
              <w:rPr>
                <w:b/>
              </w:rPr>
              <w:t>7</w:t>
            </w:r>
          </w:p>
        </w:tc>
        <w:tc>
          <w:tcPr>
            <w:tcW w:w="693" w:type="dxa"/>
            <w:vMerge w:val="restart"/>
          </w:tcPr>
          <w:p w14:paraId="27787D2D" w14:textId="77777777" w:rsidR="00B64E36" w:rsidRDefault="00B64E36" w:rsidP="007755BB">
            <w:pPr>
              <w:jc w:val="both"/>
              <w:rPr>
                <w:b/>
              </w:rPr>
            </w:pPr>
            <w:r>
              <w:rPr>
                <w:b/>
              </w:rPr>
              <w:t>21</w:t>
            </w:r>
          </w:p>
        </w:tc>
        <w:tc>
          <w:tcPr>
            <w:tcW w:w="694" w:type="dxa"/>
            <w:vMerge w:val="restart"/>
          </w:tcPr>
          <w:p w14:paraId="546700BC" w14:textId="77777777" w:rsidR="00B64E36" w:rsidRDefault="00B64E36" w:rsidP="007755BB">
            <w:pPr>
              <w:jc w:val="both"/>
              <w:rPr>
                <w:b/>
              </w:rPr>
            </w:pPr>
            <w:r>
              <w:rPr>
                <w:b/>
              </w:rPr>
              <w:t>85</w:t>
            </w:r>
          </w:p>
        </w:tc>
      </w:tr>
      <w:tr w:rsidR="00B64E36" w14:paraId="135880B3" w14:textId="77777777" w:rsidTr="007755BB">
        <w:trPr>
          <w:trHeight w:val="205"/>
        </w:trPr>
        <w:tc>
          <w:tcPr>
            <w:tcW w:w="3347" w:type="dxa"/>
            <w:gridSpan w:val="2"/>
          </w:tcPr>
          <w:p w14:paraId="63BE7037" w14:textId="77777777" w:rsidR="00B64E36" w:rsidRDefault="00B64E36" w:rsidP="007755BB">
            <w:pPr>
              <w:jc w:val="both"/>
            </w:pPr>
          </w:p>
        </w:tc>
        <w:tc>
          <w:tcPr>
            <w:tcW w:w="2245" w:type="dxa"/>
            <w:gridSpan w:val="2"/>
          </w:tcPr>
          <w:p w14:paraId="1BE3E053" w14:textId="77777777" w:rsidR="00B64E36" w:rsidRDefault="00B64E36" w:rsidP="007755BB">
            <w:pPr>
              <w:jc w:val="both"/>
            </w:pPr>
          </w:p>
        </w:tc>
        <w:tc>
          <w:tcPr>
            <w:tcW w:w="2248" w:type="dxa"/>
            <w:gridSpan w:val="4"/>
            <w:tcBorders>
              <w:right w:val="single" w:sz="12" w:space="0" w:color="auto"/>
            </w:tcBorders>
          </w:tcPr>
          <w:p w14:paraId="10218AAD" w14:textId="77777777" w:rsidR="00B64E36" w:rsidRDefault="00B64E36" w:rsidP="007755BB">
            <w:pPr>
              <w:jc w:val="both"/>
            </w:pPr>
          </w:p>
        </w:tc>
        <w:tc>
          <w:tcPr>
            <w:tcW w:w="632" w:type="dxa"/>
            <w:vMerge/>
            <w:tcBorders>
              <w:left w:val="single" w:sz="12" w:space="0" w:color="auto"/>
            </w:tcBorders>
            <w:vAlign w:val="center"/>
          </w:tcPr>
          <w:p w14:paraId="71D1BD00" w14:textId="77777777" w:rsidR="00B64E36" w:rsidRDefault="00B64E36" w:rsidP="007755BB">
            <w:pPr>
              <w:rPr>
                <w:b/>
              </w:rPr>
            </w:pPr>
          </w:p>
        </w:tc>
        <w:tc>
          <w:tcPr>
            <w:tcW w:w="693" w:type="dxa"/>
            <w:vMerge/>
            <w:vAlign w:val="center"/>
          </w:tcPr>
          <w:p w14:paraId="164CA502" w14:textId="77777777" w:rsidR="00B64E36" w:rsidRDefault="00B64E36" w:rsidP="007755BB">
            <w:pPr>
              <w:rPr>
                <w:b/>
              </w:rPr>
            </w:pPr>
          </w:p>
        </w:tc>
        <w:tc>
          <w:tcPr>
            <w:tcW w:w="694" w:type="dxa"/>
            <w:vMerge/>
            <w:vAlign w:val="center"/>
          </w:tcPr>
          <w:p w14:paraId="156308E2" w14:textId="77777777" w:rsidR="00B64E36" w:rsidRDefault="00B64E36" w:rsidP="007755BB">
            <w:pPr>
              <w:rPr>
                <w:b/>
              </w:rPr>
            </w:pPr>
          </w:p>
        </w:tc>
      </w:tr>
      <w:tr w:rsidR="00B64E36" w14:paraId="5D9B91B0" w14:textId="77777777" w:rsidTr="007755BB">
        <w:tc>
          <w:tcPr>
            <w:tcW w:w="9859" w:type="dxa"/>
            <w:gridSpan w:val="11"/>
            <w:shd w:val="clear" w:color="auto" w:fill="F7CAAC"/>
          </w:tcPr>
          <w:p w14:paraId="454E0827"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4BD4EEC1" w14:textId="77777777" w:rsidTr="007755BB">
        <w:trPr>
          <w:trHeight w:val="2347"/>
        </w:trPr>
        <w:tc>
          <w:tcPr>
            <w:tcW w:w="9859" w:type="dxa"/>
            <w:gridSpan w:val="11"/>
          </w:tcPr>
          <w:p w14:paraId="3430FEC1" w14:textId="77777777" w:rsidR="00B64E36" w:rsidRPr="00900820" w:rsidRDefault="00B64E36" w:rsidP="007755BB">
            <w:pPr>
              <w:jc w:val="both"/>
            </w:pPr>
            <w:r>
              <w:t xml:space="preserve">ORCID </w:t>
            </w:r>
            <w:r w:rsidRPr="00900820">
              <w:t>https://orcid.org/0000-0002-5637-8796</w:t>
            </w:r>
          </w:p>
          <w:p w14:paraId="56AA0894" w14:textId="77777777" w:rsidR="00B64E36" w:rsidRDefault="00B64E36" w:rsidP="007755BB">
            <w:pPr>
              <w:jc w:val="both"/>
              <w:rPr>
                <w:b/>
              </w:rPr>
            </w:pPr>
          </w:p>
          <w:p w14:paraId="54180722" w14:textId="77777777" w:rsidR="00B64E36" w:rsidRPr="001367D8" w:rsidRDefault="00B64E36" w:rsidP="007755BB">
            <w:pPr>
              <w:jc w:val="both"/>
            </w:pPr>
            <w:r w:rsidRPr="000A14E9">
              <w:rPr>
                <w:b/>
              </w:rPr>
              <w:t>SILHAVY, Radek (40%)</w:t>
            </w:r>
            <w:r>
              <w:t>,</w:t>
            </w:r>
            <w:r w:rsidRPr="001367D8">
              <w:t xml:space="preserve"> SILHAVY</w:t>
            </w:r>
            <w:r>
              <w:t>, Petr,</w:t>
            </w:r>
            <w:r w:rsidRPr="001367D8">
              <w:t xml:space="preserve"> PROKOPOVA, Zdenka.</w:t>
            </w:r>
            <w:r>
              <w:t xml:space="preserve"> </w:t>
            </w:r>
            <w:r w:rsidRPr="001367D8">
              <w:t>Evaluating subset selection methods for use case points estimation, Information and Software Technology, vol. 97, pp. 1-9, 2018/05</w:t>
            </w:r>
            <w:r>
              <w:t>/01/ 2018.</w:t>
            </w:r>
          </w:p>
          <w:p w14:paraId="38D6765F" w14:textId="77777777" w:rsidR="00B64E36" w:rsidRPr="001367D8" w:rsidRDefault="00B64E36" w:rsidP="007755BB">
            <w:pPr>
              <w:jc w:val="both"/>
            </w:pPr>
            <w:r w:rsidRPr="000A14E9">
              <w:rPr>
                <w:b/>
              </w:rPr>
              <w:t>SILHAVY, Radek (40%)</w:t>
            </w:r>
            <w:r>
              <w:t>, SILHAVY, Petr,</w:t>
            </w:r>
            <w:r w:rsidRPr="001367D8">
              <w:t xml:space="preserve"> PROKOPOVA, Zdenka. Analysis and selection of a regression model for the Use Case Points method using a stepwise approach. Journal of Systems </w:t>
            </w:r>
            <w:r>
              <w:t xml:space="preserve">and Software, 2017, 125: 1-14. </w:t>
            </w:r>
          </w:p>
          <w:p w14:paraId="1687FE3E" w14:textId="77777777" w:rsidR="00B64E36" w:rsidRPr="001367D8" w:rsidRDefault="00B64E36" w:rsidP="007755BB">
            <w:pPr>
              <w:jc w:val="both"/>
            </w:pPr>
            <w:r w:rsidRPr="000A14E9">
              <w:rPr>
                <w:b/>
              </w:rPr>
              <w:t>SILHAVY, Radek (40%)</w:t>
            </w:r>
            <w:r>
              <w:t>, SILHAVY, Petr,</w:t>
            </w:r>
            <w:r w:rsidRPr="001367D8">
              <w:t xml:space="preserve"> PROKOPOVA, Zdenka. Algorithmic Optimisation Method for Improving Use Case Points Estimation. PLoS ONE, 2015, 10(11): e0141887. doi:10.1371/journal.pone.0141887 </w:t>
            </w:r>
          </w:p>
          <w:p w14:paraId="7A31614B" w14:textId="77777777" w:rsidR="00B64E36" w:rsidRPr="001367D8" w:rsidRDefault="00B64E36" w:rsidP="007755BB">
            <w:pPr>
              <w:jc w:val="both"/>
            </w:pPr>
            <w:r w:rsidRPr="000A14E9">
              <w:rPr>
                <w:b/>
              </w:rPr>
              <w:t>SILHAVY, R</w:t>
            </w:r>
            <w:r>
              <w:rPr>
                <w:b/>
              </w:rPr>
              <w:t>adek</w:t>
            </w:r>
            <w:r w:rsidRPr="000A14E9">
              <w:rPr>
                <w:b/>
              </w:rPr>
              <w:t xml:space="preserve"> (40%)</w:t>
            </w:r>
            <w:r>
              <w:t xml:space="preserve">, </w:t>
            </w:r>
            <w:r w:rsidRPr="001367D8">
              <w:t>PROKOPOVA</w:t>
            </w:r>
            <w:r>
              <w:t xml:space="preserve">, Zdenka, </w:t>
            </w:r>
            <w:r w:rsidRPr="001367D8">
              <w:t>SILHAVY</w:t>
            </w:r>
            <w:r>
              <w:t>, Petr.</w:t>
            </w:r>
            <w:r w:rsidRPr="001367D8">
              <w:t xml:space="preserve"> Algorithmic optimization method for effort estimation. Programming and Computer Software,  2016, 42(3), 161-166. </w:t>
            </w:r>
          </w:p>
          <w:p w14:paraId="536E731B" w14:textId="77777777" w:rsidR="00B64E36" w:rsidRDefault="00B64E36" w:rsidP="007755BB">
            <w:pPr>
              <w:jc w:val="both"/>
            </w:pPr>
            <w:r>
              <w:t>SILHAVY, Petr,</w:t>
            </w:r>
            <w:r w:rsidRPr="001367D8">
              <w:t xml:space="preserve"> </w:t>
            </w:r>
            <w:r w:rsidRPr="000A14E9">
              <w:rPr>
                <w:b/>
              </w:rPr>
              <w:t>SILHAVY, Radek (40%)</w:t>
            </w:r>
            <w:r>
              <w:t>,</w:t>
            </w:r>
            <w:r w:rsidRPr="001367D8">
              <w:t xml:space="preserve"> PROKOPOVA, Zdenka. Patients' Perspective of the Design of Provider-Patients Electronic Communication Services. Int. J. Environ. Res. Public Health 2014, 11, 6231-6245. </w:t>
            </w:r>
          </w:p>
          <w:p w14:paraId="4F42AC33" w14:textId="77777777" w:rsidR="00B64E36" w:rsidRDefault="00B64E36" w:rsidP="007755BB">
            <w:pPr>
              <w:jc w:val="both"/>
              <w:rPr>
                <w:b/>
              </w:rPr>
            </w:pPr>
            <w:r>
              <w:rPr>
                <w:b/>
              </w:rPr>
              <w:t>SILHAVY, Radek</w:t>
            </w:r>
            <w:r w:rsidRPr="000A14E9">
              <w:rPr>
                <w:b/>
              </w:rPr>
              <w:t xml:space="preserve"> (40%)</w:t>
            </w:r>
            <w:r>
              <w:t xml:space="preserve">, </w:t>
            </w:r>
            <w:r w:rsidRPr="001367D8">
              <w:t>PROKOPOVA</w:t>
            </w:r>
            <w:r>
              <w:t xml:space="preserve">, Zdenka, </w:t>
            </w:r>
            <w:r w:rsidRPr="001367D8">
              <w:t>SILHAVY</w:t>
            </w:r>
            <w:r>
              <w:t>, Petr. Improving Algorithmic Optimisation Method by Spectral Clustering. In SOFTWARE ENGINEERING TRENDS AND TECHNIQUES IN INTELLIGENT SYSTEMS, CSOC2017, VOL 3 Book Series: Advances in Intelligent Systems and Computing. Cham : Springer International Publishing AG, 2017, s. 1-10. ISSN 2194-5357. ISBN 978-3-319-57141-6.</w:t>
            </w:r>
          </w:p>
        </w:tc>
      </w:tr>
      <w:tr w:rsidR="00B64E36" w14:paraId="7A64699F" w14:textId="77777777" w:rsidTr="007755BB">
        <w:trPr>
          <w:trHeight w:val="218"/>
        </w:trPr>
        <w:tc>
          <w:tcPr>
            <w:tcW w:w="9859" w:type="dxa"/>
            <w:gridSpan w:val="11"/>
            <w:shd w:val="clear" w:color="auto" w:fill="F7CAAC"/>
          </w:tcPr>
          <w:p w14:paraId="42D82DDE" w14:textId="77777777" w:rsidR="00B64E36" w:rsidRDefault="00B64E36" w:rsidP="007755BB">
            <w:pPr>
              <w:rPr>
                <w:b/>
              </w:rPr>
            </w:pPr>
            <w:r>
              <w:rPr>
                <w:b/>
              </w:rPr>
              <w:t>Působení v zahraničí</w:t>
            </w:r>
          </w:p>
        </w:tc>
      </w:tr>
      <w:tr w:rsidR="00B64E36" w14:paraId="014E2153" w14:textId="77777777" w:rsidTr="007755BB">
        <w:trPr>
          <w:trHeight w:val="328"/>
        </w:trPr>
        <w:tc>
          <w:tcPr>
            <w:tcW w:w="9859" w:type="dxa"/>
            <w:gridSpan w:val="11"/>
          </w:tcPr>
          <w:p w14:paraId="79350001" w14:textId="77777777" w:rsidR="00B64E36" w:rsidRDefault="00B64E36" w:rsidP="007755BB">
            <w:pPr>
              <w:rPr>
                <w:b/>
              </w:rPr>
            </w:pPr>
          </w:p>
        </w:tc>
      </w:tr>
      <w:tr w:rsidR="00B64E36" w14:paraId="5879465F" w14:textId="77777777" w:rsidTr="007755BB">
        <w:trPr>
          <w:cantSplit/>
          <w:trHeight w:val="470"/>
        </w:trPr>
        <w:tc>
          <w:tcPr>
            <w:tcW w:w="2518" w:type="dxa"/>
            <w:shd w:val="clear" w:color="auto" w:fill="F7CAAC"/>
          </w:tcPr>
          <w:p w14:paraId="2D61237A" w14:textId="77777777" w:rsidR="00B64E36" w:rsidRDefault="00B64E36" w:rsidP="007755BB">
            <w:pPr>
              <w:jc w:val="both"/>
              <w:rPr>
                <w:b/>
              </w:rPr>
            </w:pPr>
            <w:r>
              <w:rPr>
                <w:b/>
              </w:rPr>
              <w:t xml:space="preserve">Podpis </w:t>
            </w:r>
          </w:p>
        </w:tc>
        <w:tc>
          <w:tcPr>
            <w:tcW w:w="4536" w:type="dxa"/>
            <w:gridSpan w:val="5"/>
          </w:tcPr>
          <w:p w14:paraId="029ACD40" w14:textId="77777777" w:rsidR="00B64E36" w:rsidRDefault="00B64E36" w:rsidP="007755BB">
            <w:pPr>
              <w:jc w:val="both"/>
            </w:pPr>
          </w:p>
        </w:tc>
        <w:tc>
          <w:tcPr>
            <w:tcW w:w="786" w:type="dxa"/>
            <w:gridSpan w:val="2"/>
            <w:shd w:val="clear" w:color="auto" w:fill="F7CAAC"/>
          </w:tcPr>
          <w:p w14:paraId="07C0CBA2" w14:textId="77777777" w:rsidR="00B64E36" w:rsidRDefault="00B64E36" w:rsidP="007755BB">
            <w:pPr>
              <w:jc w:val="both"/>
            </w:pPr>
            <w:r>
              <w:rPr>
                <w:b/>
              </w:rPr>
              <w:t>datum</w:t>
            </w:r>
          </w:p>
        </w:tc>
        <w:tc>
          <w:tcPr>
            <w:tcW w:w="2019" w:type="dxa"/>
            <w:gridSpan w:val="3"/>
          </w:tcPr>
          <w:p w14:paraId="0A50CA9B" w14:textId="7758AFCC" w:rsidR="00B64E36" w:rsidRDefault="00F24E6D" w:rsidP="007755BB">
            <w:pPr>
              <w:jc w:val="both"/>
            </w:pPr>
            <w:ins w:id="1805" w:author="Zuzka" w:date="2018-11-16T10:48:00Z">
              <w:r>
                <w:t>16</w:t>
              </w:r>
            </w:ins>
            <w:del w:id="1806" w:author="Zuzka" w:date="2018-11-16T10:48:00Z">
              <w:r w:rsidR="00B64E36" w:rsidDel="00F24E6D">
                <w:delText>28</w:delText>
              </w:r>
            </w:del>
            <w:r w:rsidR="00B64E36">
              <w:t xml:space="preserve">. </w:t>
            </w:r>
            <w:ins w:id="1807" w:author="Zuzka" w:date="2018-11-16T10:48:00Z">
              <w:r>
                <w:t>11</w:t>
              </w:r>
            </w:ins>
            <w:del w:id="1808" w:author="Zuzka" w:date="2018-11-16T10:48:00Z">
              <w:r w:rsidR="00B64E36" w:rsidDel="00F24E6D">
                <w:delText>8</w:delText>
              </w:r>
            </w:del>
            <w:r w:rsidR="00B64E36">
              <w:t>. 2018</w:t>
            </w:r>
          </w:p>
        </w:tc>
      </w:tr>
    </w:tbl>
    <w:p w14:paraId="3F8D87F0" w14:textId="77777777" w:rsidR="00B64E36" w:rsidRDefault="00B64E36" w:rsidP="00B64E3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5737E31A" w14:textId="77777777" w:rsidTr="007755BB">
        <w:tc>
          <w:tcPr>
            <w:tcW w:w="9859" w:type="dxa"/>
            <w:gridSpan w:val="11"/>
            <w:tcBorders>
              <w:bottom w:val="double" w:sz="4" w:space="0" w:color="auto"/>
            </w:tcBorders>
            <w:shd w:val="clear" w:color="auto" w:fill="BDD6EE"/>
          </w:tcPr>
          <w:p w14:paraId="33A4E026" w14:textId="1093A456" w:rsidR="00B64E36" w:rsidRDefault="00B64E36" w:rsidP="007755BB">
            <w:pPr>
              <w:tabs>
                <w:tab w:val="right" w:pos="945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376106B5" w14:textId="77777777" w:rsidTr="007755BB">
        <w:tc>
          <w:tcPr>
            <w:tcW w:w="2518" w:type="dxa"/>
            <w:tcBorders>
              <w:top w:val="double" w:sz="4" w:space="0" w:color="auto"/>
            </w:tcBorders>
            <w:shd w:val="clear" w:color="auto" w:fill="F7CAAC"/>
          </w:tcPr>
          <w:p w14:paraId="1610395C" w14:textId="77777777" w:rsidR="00B64E36" w:rsidRDefault="00B64E36" w:rsidP="007755BB">
            <w:pPr>
              <w:jc w:val="both"/>
              <w:rPr>
                <w:b/>
              </w:rPr>
            </w:pPr>
            <w:r>
              <w:rPr>
                <w:b/>
              </w:rPr>
              <w:t>Vysoká škola</w:t>
            </w:r>
          </w:p>
        </w:tc>
        <w:tc>
          <w:tcPr>
            <w:tcW w:w="7341" w:type="dxa"/>
            <w:gridSpan w:val="10"/>
          </w:tcPr>
          <w:p w14:paraId="07753AE5" w14:textId="77777777" w:rsidR="00B64E36" w:rsidRDefault="00B64E36" w:rsidP="007755BB">
            <w:pPr>
              <w:jc w:val="both"/>
            </w:pPr>
            <w:r>
              <w:t>Univerzita Tomáše Bati ve Zlíně</w:t>
            </w:r>
          </w:p>
        </w:tc>
      </w:tr>
      <w:tr w:rsidR="00B64E36" w14:paraId="393A89C0" w14:textId="77777777" w:rsidTr="007755BB">
        <w:tc>
          <w:tcPr>
            <w:tcW w:w="2518" w:type="dxa"/>
            <w:shd w:val="clear" w:color="auto" w:fill="F7CAAC"/>
          </w:tcPr>
          <w:p w14:paraId="204B2B57" w14:textId="77777777" w:rsidR="00B64E36" w:rsidRDefault="00B64E36" w:rsidP="007755BB">
            <w:pPr>
              <w:jc w:val="both"/>
              <w:rPr>
                <w:b/>
              </w:rPr>
            </w:pPr>
            <w:r>
              <w:rPr>
                <w:b/>
              </w:rPr>
              <w:t>Součást vysoké školy</w:t>
            </w:r>
          </w:p>
        </w:tc>
        <w:tc>
          <w:tcPr>
            <w:tcW w:w="7341" w:type="dxa"/>
            <w:gridSpan w:val="10"/>
          </w:tcPr>
          <w:p w14:paraId="7ECA7D6C" w14:textId="77777777" w:rsidR="00B64E36" w:rsidRDefault="00B64E36" w:rsidP="007755BB">
            <w:pPr>
              <w:jc w:val="both"/>
            </w:pPr>
            <w:r>
              <w:t>Fakulta aplikované informatiky</w:t>
            </w:r>
          </w:p>
        </w:tc>
      </w:tr>
      <w:tr w:rsidR="00B64E36" w14:paraId="0792B7F1" w14:textId="77777777" w:rsidTr="007755BB">
        <w:tc>
          <w:tcPr>
            <w:tcW w:w="2518" w:type="dxa"/>
            <w:shd w:val="clear" w:color="auto" w:fill="F7CAAC"/>
          </w:tcPr>
          <w:p w14:paraId="15C36BC9" w14:textId="77777777" w:rsidR="00B64E36" w:rsidRDefault="00B64E36" w:rsidP="007755BB">
            <w:pPr>
              <w:jc w:val="both"/>
              <w:rPr>
                <w:b/>
              </w:rPr>
            </w:pPr>
            <w:r>
              <w:rPr>
                <w:b/>
              </w:rPr>
              <w:t>Název studijního programu</w:t>
            </w:r>
          </w:p>
        </w:tc>
        <w:tc>
          <w:tcPr>
            <w:tcW w:w="7341" w:type="dxa"/>
            <w:gridSpan w:val="10"/>
          </w:tcPr>
          <w:p w14:paraId="050ABA1E" w14:textId="77777777" w:rsidR="00B64E36" w:rsidRDefault="00B64E36" w:rsidP="007755BB">
            <w:pPr>
              <w:jc w:val="both"/>
            </w:pPr>
            <w:r>
              <w:t>Softwarové inženýrství</w:t>
            </w:r>
          </w:p>
        </w:tc>
      </w:tr>
      <w:tr w:rsidR="00B64E36" w14:paraId="0F62DF6A" w14:textId="77777777" w:rsidTr="007755BB">
        <w:tc>
          <w:tcPr>
            <w:tcW w:w="2518" w:type="dxa"/>
            <w:shd w:val="clear" w:color="auto" w:fill="F7CAAC"/>
          </w:tcPr>
          <w:p w14:paraId="22A73E04" w14:textId="77777777" w:rsidR="00B64E36" w:rsidRDefault="00B64E36" w:rsidP="007755BB">
            <w:pPr>
              <w:jc w:val="both"/>
              <w:rPr>
                <w:b/>
              </w:rPr>
            </w:pPr>
            <w:r>
              <w:rPr>
                <w:b/>
              </w:rPr>
              <w:t>Jméno a příjmení</w:t>
            </w:r>
          </w:p>
        </w:tc>
        <w:tc>
          <w:tcPr>
            <w:tcW w:w="4536" w:type="dxa"/>
            <w:gridSpan w:val="5"/>
          </w:tcPr>
          <w:p w14:paraId="0502F267" w14:textId="77777777" w:rsidR="00B64E36" w:rsidRDefault="00B64E36" w:rsidP="007755BB">
            <w:pPr>
              <w:jc w:val="both"/>
            </w:pPr>
            <w:r>
              <w:t xml:space="preserve">Martin </w:t>
            </w:r>
            <w:bookmarkStart w:id="1809" w:name="aSysel"/>
            <w:r>
              <w:t>Sysel</w:t>
            </w:r>
            <w:bookmarkEnd w:id="1809"/>
          </w:p>
        </w:tc>
        <w:tc>
          <w:tcPr>
            <w:tcW w:w="709" w:type="dxa"/>
            <w:shd w:val="clear" w:color="auto" w:fill="F7CAAC"/>
          </w:tcPr>
          <w:p w14:paraId="5D1A0FD1" w14:textId="77777777" w:rsidR="00B64E36" w:rsidRDefault="00B64E36" w:rsidP="007755BB">
            <w:pPr>
              <w:jc w:val="both"/>
              <w:rPr>
                <w:b/>
              </w:rPr>
            </w:pPr>
            <w:r>
              <w:rPr>
                <w:b/>
              </w:rPr>
              <w:t>Tituly</w:t>
            </w:r>
          </w:p>
        </w:tc>
        <w:tc>
          <w:tcPr>
            <w:tcW w:w="2096" w:type="dxa"/>
            <w:gridSpan w:val="4"/>
          </w:tcPr>
          <w:p w14:paraId="4BDD99D2" w14:textId="77777777" w:rsidR="00B64E36" w:rsidRDefault="00B64E36" w:rsidP="007755BB">
            <w:pPr>
              <w:jc w:val="both"/>
            </w:pPr>
            <w:r>
              <w:t>Doc., Ing., Ph.D.</w:t>
            </w:r>
          </w:p>
        </w:tc>
      </w:tr>
      <w:tr w:rsidR="00B64E36" w14:paraId="1D6082D3" w14:textId="77777777" w:rsidTr="007755BB">
        <w:tc>
          <w:tcPr>
            <w:tcW w:w="2518" w:type="dxa"/>
            <w:shd w:val="clear" w:color="auto" w:fill="F7CAAC"/>
          </w:tcPr>
          <w:p w14:paraId="5F219BFB" w14:textId="77777777" w:rsidR="00B64E36" w:rsidRDefault="00B64E36" w:rsidP="007755BB">
            <w:pPr>
              <w:jc w:val="both"/>
              <w:rPr>
                <w:b/>
              </w:rPr>
            </w:pPr>
            <w:r>
              <w:rPr>
                <w:b/>
              </w:rPr>
              <w:t>Rok narození</w:t>
            </w:r>
          </w:p>
        </w:tc>
        <w:tc>
          <w:tcPr>
            <w:tcW w:w="829" w:type="dxa"/>
          </w:tcPr>
          <w:p w14:paraId="2769C80C" w14:textId="77777777" w:rsidR="00B64E36" w:rsidRDefault="00B64E36" w:rsidP="007755BB">
            <w:pPr>
              <w:jc w:val="both"/>
            </w:pPr>
            <w:r>
              <w:t>1975</w:t>
            </w:r>
          </w:p>
        </w:tc>
        <w:tc>
          <w:tcPr>
            <w:tcW w:w="1721" w:type="dxa"/>
            <w:shd w:val="clear" w:color="auto" w:fill="F7CAAC"/>
          </w:tcPr>
          <w:p w14:paraId="202C425D" w14:textId="77777777" w:rsidR="00B64E36" w:rsidRDefault="00B64E36" w:rsidP="007755BB">
            <w:pPr>
              <w:jc w:val="both"/>
              <w:rPr>
                <w:b/>
              </w:rPr>
            </w:pPr>
            <w:r>
              <w:rPr>
                <w:b/>
              </w:rPr>
              <w:t>typ vztahu k VŠ</w:t>
            </w:r>
          </w:p>
        </w:tc>
        <w:tc>
          <w:tcPr>
            <w:tcW w:w="992" w:type="dxa"/>
            <w:gridSpan w:val="2"/>
          </w:tcPr>
          <w:p w14:paraId="5CFAA0A2" w14:textId="77777777" w:rsidR="00B64E36" w:rsidRDefault="00B64E36" w:rsidP="007755BB">
            <w:pPr>
              <w:jc w:val="both"/>
            </w:pPr>
            <w:r>
              <w:t>pp.</w:t>
            </w:r>
          </w:p>
        </w:tc>
        <w:tc>
          <w:tcPr>
            <w:tcW w:w="994" w:type="dxa"/>
            <w:shd w:val="clear" w:color="auto" w:fill="F7CAAC"/>
          </w:tcPr>
          <w:p w14:paraId="15F13F32" w14:textId="77777777" w:rsidR="00B64E36" w:rsidRDefault="00B64E36" w:rsidP="007755BB">
            <w:pPr>
              <w:jc w:val="both"/>
              <w:rPr>
                <w:b/>
              </w:rPr>
            </w:pPr>
            <w:r>
              <w:rPr>
                <w:b/>
              </w:rPr>
              <w:t>rozsah</w:t>
            </w:r>
          </w:p>
        </w:tc>
        <w:tc>
          <w:tcPr>
            <w:tcW w:w="709" w:type="dxa"/>
          </w:tcPr>
          <w:p w14:paraId="63121A8F" w14:textId="77777777" w:rsidR="00B64E36" w:rsidRDefault="00B64E36" w:rsidP="007755BB">
            <w:pPr>
              <w:jc w:val="both"/>
            </w:pPr>
            <w:r>
              <w:t>40</w:t>
            </w:r>
          </w:p>
        </w:tc>
        <w:tc>
          <w:tcPr>
            <w:tcW w:w="709" w:type="dxa"/>
            <w:gridSpan w:val="2"/>
            <w:shd w:val="clear" w:color="auto" w:fill="F7CAAC"/>
          </w:tcPr>
          <w:p w14:paraId="4891BF08" w14:textId="77777777" w:rsidR="00B64E36" w:rsidRDefault="00B64E36" w:rsidP="007755BB">
            <w:pPr>
              <w:jc w:val="both"/>
              <w:rPr>
                <w:b/>
              </w:rPr>
            </w:pPr>
            <w:r>
              <w:rPr>
                <w:b/>
              </w:rPr>
              <w:t>do kdy</w:t>
            </w:r>
          </w:p>
        </w:tc>
        <w:tc>
          <w:tcPr>
            <w:tcW w:w="1387" w:type="dxa"/>
            <w:gridSpan w:val="2"/>
          </w:tcPr>
          <w:p w14:paraId="1A5A8301" w14:textId="77777777" w:rsidR="00B64E36" w:rsidRDefault="00B64E36" w:rsidP="007755BB">
            <w:pPr>
              <w:jc w:val="both"/>
            </w:pPr>
            <w:r>
              <w:t>N</w:t>
            </w:r>
          </w:p>
        </w:tc>
      </w:tr>
      <w:tr w:rsidR="00B64E36" w14:paraId="2D244F7B" w14:textId="77777777" w:rsidTr="007755BB">
        <w:tc>
          <w:tcPr>
            <w:tcW w:w="5068" w:type="dxa"/>
            <w:gridSpan w:val="3"/>
            <w:shd w:val="clear" w:color="auto" w:fill="F7CAAC"/>
          </w:tcPr>
          <w:p w14:paraId="1A879ABE" w14:textId="77777777" w:rsidR="00B64E36" w:rsidRDefault="00B64E36" w:rsidP="007755BB">
            <w:pPr>
              <w:jc w:val="both"/>
              <w:rPr>
                <w:b/>
              </w:rPr>
            </w:pPr>
            <w:r>
              <w:rPr>
                <w:b/>
              </w:rPr>
              <w:t>Typ vztahu na součásti VŠ, která uskutečňuje st. program</w:t>
            </w:r>
          </w:p>
        </w:tc>
        <w:tc>
          <w:tcPr>
            <w:tcW w:w="992" w:type="dxa"/>
            <w:gridSpan w:val="2"/>
          </w:tcPr>
          <w:p w14:paraId="5F482671" w14:textId="77777777" w:rsidR="00B64E36" w:rsidRDefault="00B64E36" w:rsidP="007755BB">
            <w:pPr>
              <w:jc w:val="both"/>
            </w:pPr>
            <w:del w:id="1810" w:author="Zuzka" w:date="2018-11-12T22:45:00Z">
              <w:r w:rsidDel="00901E07">
                <w:delText>pp.</w:delText>
              </w:r>
            </w:del>
          </w:p>
        </w:tc>
        <w:tc>
          <w:tcPr>
            <w:tcW w:w="994" w:type="dxa"/>
            <w:shd w:val="clear" w:color="auto" w:fill="F7CAAC"/>
          </w:tcPr>
          <w:p w14:paraId="6DF79876" w14:textId="77777777" w:rsidR="00B64E36" w:rsidRDefault="00B64E36" w:rsidP="007755BB">
            <w:pPr>
              <w:jc w:val="both"/>
              <w:rPr>
                <w:b/>
              </w:rPr>
            </w:pPr>
            <w:r>
              <w:rPr>
                <w:b/>
              </w:rPr>
              <w:t>rozsah</w:t>
            </w:r>
          </w:p>
        </w:tc>
        <w:tc>
          <w:tcPr>
            <w:tcW w:w="709" w:type="dxa"/>
          </w:tcPr>
          <w:p w14:paraId="4EA0D7C9" w14:textId="77777777" w:rsidR="00B64E36" w:rsidRDefault="00B64E36" w:rsidP="007755BB">
            <w:pPr>
              <w:jc w:val="both"/>
            </w:pPr>
            <w:del w:id="1811" w:author="Zuzka" w:date="2018-11-12T22:45:00Z">
              <w:r w:rsidDel="00901E07">
                <w:delText>40</w:delText>
              </w:r>
            </w:del>
          </w:p>
        </w:tc>
        <w:tc>
          <w:tcPr>
            <w:tcW w:w="709" w:type="dxa"/>
            <w:gridSpan w:val="2"/>
            <w:shd w:val="clear" w:color="auto" w:fill="F7CAAC"/>
          </w:tcPr>
          <w:p w14:paraId="0B8309AC" w14:textId="77777777" w:rsidR="00B64E36" w:rsidRDefault="00B64E36" w:rsidP="007755BB">
            <w:pPr>
              <w:jc w:val="both"/>
              <w:rPr>
                <w:b/>
              </w:rPr>
            </w:pPr>
            <w:r>
              <w:rPr>
                <w:b/>
              </w:rPr>
              <w:t>do kdy</w:t>
            </w:r>
          </w:p>
        </w:tc>
        <w:tc>
          <w:tcPr>
            <w:tcW w:w="1387" w:type="dxa"/>
            <w:gridSpan w:val="2"/>
          </w:tcPr>
          <w:p w14:paraId="3D16C22F" w14:textId="77777777" w:rsidR="00B64E36" w:rsidRDefault="00B64E36" w:rsidP="007755BB">
            <w:pPr>
              <w:jc w:val="both"/>
            </w:pPr>
            <w:del w:id="1812" w:author="Zuzka" w:date="2018-11-12T22:45:00Z">
              <w:r w:rsidDel="00901E07">
                <w:delText>N</w:delText>
              </w:r>
            </w:del>
          </w:p>
        </w:tc>
      </w:tr>
      <w:tr w:rsidR="00B64E36" w14:paraId="0A08A3BA" w14:textId="77777777" w:rsidTr="007755BB">
        <w:tc>
          <w:tcPr>
            <w:tcW w:w="6060" w:type="dxa"/>
            <w:gridSpan w:val="5"/>
            <w:shd w:val="clear" w:color="auto" w:fill="F7CAAC"/>
          </w:tcPr>
          <w:p w14:paraId="6509E352"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47629F20" w14:textId="77777777" w:rsidR="00B64E36" w:rsidRDefault="00B64E36" w:rsidP="007755BB">
            <w:pPr>
              <w:jc w:val="both"/>
              <w:rPr>
                <w:b/>
              </w:rPr>
            </w:pPr>
            <w:r>
              <w:rPr>
                <w:b/>
              </w:rPr>
              <w:t>typ prac. vztahu</w:t>
            </w:r>
          </w:p>
        </w:tc>
        <w:tc>
          <w:tcPr>
            <w:tcW w:w="2096" w:type="dxa"/>
            <w:gridSpan w:val="4"/>
            <w:shd w:val="clear" w:color="auto" w:fill="F7CAAC"/>
          </w:tcPr>
          <w:p w14:paraId="2D7F5C67" w14:textId="77777777" w:rsidR="00B64E36" w:rsidRDefault="00B64E36" w:rsidP="007755BB">
            <w:pPr>
              <w:jc w:val="both"/>
              <w:rPr>
                <w:b/>
              </w:rPr>
            </w:pPr>
            <w:r>
              <w:rPr>
                <w:b/>
              </w:rPr>
              <w:t>rozsah</w:t>
            </w:r>
          </w:p>
        </w:tc>
      </w:tr>
      <w:tr w:rsidR="00B64E36" w14:paraId="3C98FB3C" w14:textId="77777777" w:rsidTr="007755BB">
        <w:tc>
          <w:tcPr>
            <w:tcW w:w="6060" w:type="dxa"/>
            <w:gridSpan w:val="5"/>
          </w:tcPr>
          <w:p w14:paraId="087DD4EA" w14:textId="77777777" w:rsidR="00B64E36" w:rsidRDefault="00B64E36" w:rsidP="007755BB">
            <w:pPr>
              <w:jc w:val="both"/>
            </w:pPr>
          </w:p>
        </w:tc>
        <w:tc>
          <w:tcPr>
            <w:tcW w:w="1703" w:type="dxa"/>
            <w:gridSpan w:val="2"/>
          </w:tcPr>
          <w:p w14:paraId="5E5DCD47" w14:textId="77777777" w:rsidR="00B64E36" w:rsidRDefault="00B64E36" w:rsidP="007755BB">
            <w:pPr>
              <w:jc w:val="both"/>
            </w:pPr>
          </w:p>
        </w:tc>
        <w:tc>
          <w:tcPr>
            <w:tcW w:w="2096" w:type="dxa"/>
            <w:gridSpan w:val="4"/>
          </w:tcPr>
          <w:p w14:paraId="4F990671" w14:textId="77777777" w:rsidR="00B64E36" w:rsidRDefault="00B64E36" w:rsidP="007755BB">
            <w:pPr>
              <w:jc w:val="both"/>
            </w:pPr>
          </w:p>
        </w:tc>
      </w:tr>
      <w:tr w:rsidR="00B64E36" w14:paraId="7C44B78B" w14:textId="77777777" w:rsidTr="007755BB">
        <w:tc>
          <w:tcPr>
            <w:tcW w:w="9859" w:type="dxa"/>
            <w:gridSpan w:val="11"/>
            <w:shd w:val="clear" w:color="auto" w:fill="F7CAAC"/>
          </w:tcPr>
          <w:p w14:paraId="53EB1300"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6670DE78" w14:textId="77777777" w:rsidTr="007755BB">
        <w:trPr>
          <w:trHeight w:val="482"/>
        </w:trPr>
        <w:tc>
          <w:tcPr>
            <w:tcW w:w="9859" w:type="dxa"/>
            <w:gridSpan w:val="11"/>
            <w:tcBorders>
              <w:top w:val="nil"/>
            </w:tcBorders>
          </w:tcPr>
          <w:p w14:paraId="734259D0" w14:textId="6FE2E5ED" w:rsidR="00B64E36" w:rsidRDefault="00B64E36" w:rsidP="007755BB">
            <w:pPr>
              <w:jc w:val="both"/>
            </w:pPr>
            <w:r>
              <w:t xml:space="preserve">Architektura počítačů </w:t>
            </w:r>
            <w:r w:rsidR="00954BD8">
              <w:t xml:space="preserve">- </w:t>
            </w:r>
            <w:r>
              <w:t>garant, přednášející</w:t>
            </w:r>
            <w:r w:rsidR="00954BD8">
              <w:t xml:space="preserve"> (100 %</w:t>
            </w:r>
            <w:r>
              <w:t>)</w:t>
            </w:r>
          </w:p>
          <w:p w14:paraId="537C6664" w14:textId="01AC66C3" w:rsidR="00B64E36" w:rsidRDefault="00B64E36" w:rsidP="007755BB">
            <w:pPr>
              <w:jc w:val="both"/>
            </w:pPr>
            <w:r>
              <w:t xml:space="preserve">Operační systémy </w:t>
            </w:r>
            <w:r w:rsidR="00954BD8">
              <w:t>- garant, přednášející (100 %)</w:t>
            </w:r>
          </w:p>
        </w:tc>
      </w:tr>
      <w:tr w:rsidR="00B64E36" w14:paraId="731901F1" w14:textId="77777777" w:rsidTr="007755BB">
        <w:tc>
          <w:tcPr>
            <w:tcW w:w="9859" w:type="dxa"/>
            <w:gridSpan w:val="11"/>
            <w:shd w:val="clear" w:color="auto" w:fill="F7CAAC"/>
          </w:tcPr>
          <w:p w14:paraId="1313A120" w14:textId="77777777" w:rsidR="00B64E36" w:rsidRDefault="00B64E36" w:rsidP="007755BB">
            <w:pPr>
              <w:jc w:val="both"/>
            </w:pPr>
            <w:r>
              <w:rPr>
                <w:b/>
              </w:rPr>
              <w:t xml:space="preserve">Údaje o vzdělání na VŠ </w:t>
            </w:r>
          </w:p>
        </w:tc>
      </w:tr>
      <w:tr w:rsidR="00B64E36" w14:paraId="2A6A34B5" w14:textId="77777777" w:rsidTr="007755BB">
        <w:trPr>
          <w:trHeight w:val="1055"/>
        </w:trPr>
        <w:tc>
          <w:tcPr>
            <w:tcW w:w="9859" w:type="dxa"/>
            <w:gridSpan w:val="11"/>
          </w:tcPr>
          <w:p w14:paraId="216C7908" w14:textId="77777777" w:rsidR="00B64E36" w:rsidRPr="009E460C" w:rsidRDefault="00B64E36" w:rsidP="007755BB">
            <w:pPr>
              <w:jc w:val="both"/>
            </w:pPr>
            <w:r w:rsidRPr="009E460C">
              <w:t xml:space="preserve">1993 – 1998 </w:t>
            </w:r>
            <w:r w:rsidRPr="009E460C">
              <w:tab/>
              <w:t xml:space="preserve">Vysoké učení technické v Brně, Fakulta technologická, obor Automatizace a řídicí technika ve </w:t>
            </w:r>
            <w:r w:rsidRPr="009E460C">
              <w:tab/>
            </w:r>
            <w:r w:rsidRPr="009E460C">
              <w:tab/>
            </w:r>
            <w:r w:rsidRPr="009E460C">
              <w:tab/>
              <w:t>spotřebním průmyslu (Ing.)</w:t>
            </w:r>
          </w:p>
          <w:p w14:paraId="596BF2C2" w14:textId="77777777" w:rsidR="00B64E36" w:rsidRPr="009E460C" w:rsidDel="00F24E6D" w:rsidRDefault="00B64E36" w:rsidP="007755BB">
            <w:pPr>
              <w:jc w:val="both"/>
              <w:rPr>
                <w:del w:id="1813" w:author="Zuzka" w:date="2018-11-16T10:48:00Z"/>
              </w:rPr>
            </w:pPr>
            <w:r w:rsidRPr="009E460C">
              <w:t>1998 – 2001</w:t>
            </w:r>
            <w:r w:rsidRPr="009E460C">
              <w:tab/>
              <w:t>Univerzita Tomáše Bati ve Zlíně, Fakulta technologická, obor Technická kybernetika (Ph.D.)</w:t>
            </w:r>
          </w:p>
          <w:p w14:paraId="1D4CE7ED" w14:textId="205D0B04" w:rsidR="00B64E36" w:rsidRPr="0053044B" w:rsidRDefault="00B64E36" w:rsidP="007755BB">
            <w:pPr>
              <w:jc w:val="both"/>
              <w:rPr>
                <w:sz w:val="22"/>
                <w:szCs w:val="22"/>
              </w:rPr>
            </w:pPr>
            <w:del w:id="1814" w:author="Zuzka" w:date="2018-11-16T10:48:00Z">
              <w:r w:rsidRPr="009E460C" w:rsidDel="00F24E6D">
                <w:delText>2008</w:delText>
              </w:r>
              <w:r w:rsidRPr="009E460C" w:rsidDel="00F24E6D">
                <w:tab/>
              </w:r>
              <w:r w:rsidRPr="009E460C" w:rsidDel="00F24E6D">
                <w:tab/>
                <w:delText>UTB ve Zlíně, Fakulta aplikované informatiky, obor Řízení strojů a procesů  (doc.)</w:delText>
              </w:r>
            </w:del>
          </w:p>
        </w:tc>
      </w:tr>
      <w:tr w:rsidR="00B64E36" w14:paraId="67ED52D5" w14:textId="77777777" w:rsidTr="007755BB">
        <w:tc>
          <w:tcPr>
            <w:tcW w:w="9859" w:type="dxa"/>
            <w:gridSpan w:val="11"/>
            <w:shd w:val="clear" w:color="auto" w:fill="F7CAAC"/>
          </w:tcPr>
          <w:p w14:paraId="4774D3C7" w14:textId="77777777" w:rsidR="00B64E36" w:rsidRDefault="00B64E36" w:rsidP="007755BB">
            <w:pPr>
              <w:jc w:val="both"/>
              <w:rPr>
                <w:b/>
              </w:rPr>
            </w:pPr>
            <w:r>
              <w:rPr>
                <w:b/>
              </w:rPr>
              <w:t>Údaje o odborném působení od absolvování VŠ</w:t>
            </w:r>
          </w:p>
        </w:tc>
      </w:tr>
      <w:tr w:rsidR="00B64E36" w14:paraId="01E2C5F4" w14:textId="77777777" w:rsidTr="007755BB">
        <w:trPr>
          <w:trHeight w:val="1090"/>
        </w:trPr>
        <w:tc>
          <w:tcPr>
            <w:tcW w:w="9859" w:type="dxa"/>
            <w:gridSpan w:val="11"/>
          </w:tcPr>
          <w:p w14:paraId="168F918B" w14:textId="77777777" w:rsidR="00B64E36" w:rsidRPr="009E460C" w:rsidRDefault="00B64E36" w:rsidP="007755BB">
            <w:pPr>
              <w:jc w:val="both"/>
            </w:pPr>
            <w:r w:rsidRPr="009E460C">
              <w:t>2001 – 2005</w:t>
            </w:r>
            <w:r w:rsidRPr="009E460C">
              <w:tab/>
              <w:t xml:space="preserve">Univerzita Tomáše Bati ve Zlíně, Fakulta technologická, Institut informačních technologií, Kabinet </w:t>
            </w:r>
            <w:r w:rsidRPr="009E460C">
              <w:tab/>
            </w:r>
            <w:r w:rsidRPr="009E460C">
              <w:tab/>
              <w:t>aplikované informatiky, odborný asistent.</w:t>
            </w:r>
          </w:p>
          <w:p w14:paraId="1CCF4502" w14:textId="77777777" w:rsidR="00B64E36" w:rsidRPr="009E460C" w:rsidRDefault="00B64E36" w:rsidP="007755BB">
            <w:pPr>
              <w:jc w:val="both"/>
            </w:pPr>
            <w:r w:rsidRPr="009E460C">
              <w:t>2006 – 2007</w:t>
            </w:r>
            <w:r w:rsidRPr="009E460C">
              <w:tab/>
              <w:t xml:space="preserve">Univerzita Tomáše Bati ve Zlíně, Fakulta aplikované informatiky, Ústav aplikované informatiky, </w:t>
            </w:r>
            <w:r w:rsidRPr="009E460C">
              <w:tab/>
            </w:r>
            <w:r w:rsidRPr="009E460C">
              <w:tab/>
              <w:t>odborný asistent.</w:t>
            </w:r>
          </w:p>
          <w:p w14:paraId="56972A74" w14:textId="77777777" w:rsidR="00B64E36" w:rsidRPr="009E460C" w:rsidRDefault="00B64E36" w:rsidP="007755BB">
            <w:pPr>
              <w:jc w:val="both"/>
            </w:pPr>
            <w:r w:rsidRPr="009E460C">
              <w:t>2008 -  2010</w:t>
            </w:r>
            <w:r w:rsidRPr="009E460C">
              <w:tab/>
              <w:t xml:space="preserve">Univerzita Tomáše Bati ve Zlíně, Fakulta aplikované informatiky, Ústav aplikované informatiky, docent. </w:t>
            </w:r>
          </w:p>
          <w:p w14:paraId="00447DFC" w14:textId="77777777" w:rsidR="00B64E36" w:rsidRPr="009E460C" w:rsidRDefault="00B64E36" w:rsidP="007755BB">
            <w:pPr>
              <w:jc w:val="both"/>
            </w:pPr>
            <w:r w:rsidRPr="009E460C">
              <w:t>2010 -  dosud</w:t>
            </w:r>
            <w:r w:rsidRPr="009E460C">
              <w:tab/>
              <w:t>Univerzita Tomáše Bati ve Zlíně, Fakulta aplikované informatiky, Ústav počítačových a k</w:t>
            </w:r>
            <w:r>
              <w:t xml:space="preserve">omunikačních </w:t>
            </w:r>
            <w:r>
              <w:tab/>
            </w:r>
            <w:r>
              <w:tab/>
              <w:t>systémů, docent.</w:t>
            </w:r>
          </w:p>
          <w:p w14:paraId="5EA1D7DB" w14:textId="77777777" w:rsidR="00B64E36" w:rsidRDefault="00B64E36" w:rsidP="007755BB">
            <w:pPr>
              <w:jc w:val="both"/>
            </w:pPr>
            <w:r w:rsidRPr="009E460C">
              <w:t>20</w:t>
            </w:r>
            <w:r>
              <w:t>10</w:t>
            </w:r>
            <w:r w:rsidRPr="009E460C">
              <w:t xml:space="preserve"> – dosud </w:t>
            </w:r>
            <w:r w:rsidRPr="009E460C">
              <w:tab/>
              <w:t>Garant bakalářského studijního oboru Informační technologie v administrativě, UTB ve Zlíně.</w:t>
            </w:r>
          </w:p>
        </w:tc>
      </w:tr>
      <w:tr w:rsidR="00B64E36" w14:paraId="2DF70CCA" w14:textId="77777777" w:rsidTr="007755BB">
        <w:trPr>
          <w:trHeight w:val="250"/>
        </w:trPr>
        <w:tc>
          <w:tcPr>
            <w:tcW w:w="9859" w:type="dxa"/>
            <w:gridSpan w:val="11"/>
            <w:shd w:val="clear" w:color="auto" w:fill="F7CAAC"/>
          </w:tcPr>
          <w:p w14:paraId="73D0D7E3" w14:textId="77777777" w:rsidR="00B64E36" w:rsidRDefault="00B64E36" w:rsidP="007755BB">
            <w:pPr>
              <w:jc w:val="both"/>
            </w:pPr>
            <w:r>
              <w:rPr>
                <w:b/>
              </w:rPr>
              <w:t>Zkušenosti s vedením kvalifikačních a rigorózních prací</w:t>
            </w:r>
          </w:p>
        </w:tc>
      </w:tr>
      <w:tr w:rsidR="00B64E36" w14:paraId="55E32391" w14:textId="77777777" w:rsidTr="007755BB">
        <w:trPr>
          <w:trHeight w:val="725"/>
        </w:trPr>
        <w:tc>
          <w:tcPr>
            <w:tcW w:w="9859" w:type="dxa"/>
            <w:gridSpan w:val="11"/>
          </w:tcPr>
          <w:p w14:paraId="79B26C62" w14:textId="77777777" w:rsidR="00B64E36" w:rsidRDefault="00B64E36" w:rsidP="007755BB">
            <w:pPr>
              <w:jc w:val="both"/>
            </w:pPr>
            <w:r>
              <w:t>Vedoucí 69 úspěšně obhájených bakalářských prací.</w:t>
            </w:r>
          </w:p>
          <w:p w14:paraId="4CF4E4FC" w14:textId="77777777" w:rsidR="00B64E36" w:rsidRDefault="00B64E36" w:rsidP="007755BB">
            <w:pPr>
              <w:jc w:val="both"/>
            </w:pPr>
            <w:r>
              <w:t>Vedoucí 40 úspěšně obhájených diplomových prací.</w:t>
            </w:r>
          </w:p>
          <w:p w14:paraId="6A017B46" w14:textId="77777777" w:rsidR="00B64E36" w:rsidRDefault="00B64E36" w:rsidP="007755BB">
            <w:pPr>
              <w:jc w:val="both"/>
            </w:pPr>
            <w:r>
              <w:t>Vedoucí 1 úspěšně obhájené disertační práce, školitel 2 studentů doktorského studijního programu.</w:t>
            </w:r>
          </w:p>
        </w:tc>
      </w:tr>
      <w:tr w:rsidR="00B64E36" w14:paraId="75399F4D" w14:textId="77777777" w:rsidTr="007755BB">
        <w:trPr>
          <w:cantSplit/>
        </w:trPr>
        <w:tc>
          <w:tcPr>
            <w:tcW w:w="3347" w:type="dxa"/>
            <w:gridSpan w:val="2"/>
            <w:tcBorders>
              <w:top w:val="single" w:sz="12" w:space="0" w:color="auto"/>
            </w:tcBorders>
            <w:shd w:val="clear" w:color="auto" w:fill="F7CAAC"/>
          </w:tcPr>
          <w:p w14:paraId="05D8442D"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54BC254C"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EFC23B"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8FB214F" w14:textId="77777777" w:rsidR="00B64E36" w:rsidRDefault="00B64E36" w:rsidP="007755BB">
            <w:pPr>
              <w:jc w:val="both"/>
              <w:rPr>
                <w:b/>
              </w:rPr>
            </w:pPr>
            <w:r>
              <w:rPr>
                <w:b/>
              </w:rPr>
              <w:t>Ohlasy publikací</w:t>
            </w:r>
          </w:p>
        </w:tc>
      </w:tr>
      <w:tr w:rsidR="00B64E36" w14:paraId="6D96A856" w14:textId="77777777" w:rsidTr="007755BB">
        <w:trPr>
          <w:cantSplit/>
        </w:trPr>
        <w:tc>
          <w:tcPr>
            <w:tcW w:w="3347" w:type="dxa"/>
            <w:gridSpan w:val="2"/>
          </w:tcPr>
          <w:p w14:paraId="3EA13161" w14:textId="77777777" w:rsidR="00B64E36" w:rsidRDefault="00B64E36" w:rsidP="007755BB">
            <w:pPr>
              <w:jc w:val="both"/>
            </w:pPr>
            <w:r>
              <w:rPr>
                <w:sz w:val="22"/>
                <w:szCs w:val="22"/>
              </w:rPr>
              <w:t xml:space="preserve">Řízení strojů a procesů </w:t>
            </w:r>
            <w:r w:rsidRPr="0053044B">
              <w:rPr>
                <w:sz w:val="22"/>
                <w:szCs w:val="22"/>
              </w:rPr>
              <w:t xml:space="preserve"> </w:t>
            </w:r>
          </w:p>
        </w:tc>
        <w:tc>
          <w:tcPr>
            <w:tcW w:w="2245" w:type="dxa"/>
            <w:gridSpan w:val="2"/>
          </w:tcPr>
          <w:p w14:paraId="48F01900" w14:textId="77777777" w:rsidR="00B64E36" w:rsidRDefault="00B64E36" w:rsidP="007755BB">
            <w:pPr>
              <w:jc w:val="both"/>
            </w:pPr>
            <w:r>
              <w:t>2008</w:t>
            </w:r>
          </w:p>
        </w:tc>
        <w:tc>
          <w:tcPr>
            <w:tcW w:w="2248" w:type="dxa"/>
            <w:gridSpan w:val="4"/>
            <w:tcBorders>
              <w:right w:val="single" w:sz="12" w:space="0" w:color="auto"/>
            </w:tcBorders>
          </w:tcPr>
          <w:p w14:paraId="3DFBE8C5" w14:textId="77777777" w:rsidR="00B64E36" w:rsidRDefault="00B64E36" w:rsidP="007755BB">
            <w:pPr>
              <w:jc w:val="both"/>
            </w:pPr>
            <w:r>
              <w:t>UTB ve Zlíně</w:t>
            </w:r>
          </w:p>
        </w:tc>
        <w:tc>
          <w:tcPr>
            <w:tcW w:w="632" w:type="dxa"/>
            <w:tcBorders>
              <w:left w:val="single" w:sz="12" w:space="0" w:color="auto"/>
            </w:tcBorders>
            <w:shd w:val="clear" w:color="auto" w:fill="F7CAAC"/>
          </w:tcPr>
          <w:p w14:paraId="041DAA42" w14:textId="77777777" w:rsidR="00B64E36" w:rsidRDefault="00B64E36" w:rsidP="007755BB">
            <w:pPr>
              <w:jc w:val="both"/>
            </w:pPr>
            <w:r>
              <w:rPr>
                <w:b/>
              </w:rPr>
              <w:t>WOS</w:t>
            </w:r>
          </w:p>
        </w:tc>
        <w:tc>
          <w:tcPr>
            <w:tcW w:w="693" w:type="dxa"/>
            <w:shd w:val="clear" w:color="auto" w:fill="F7CAAC"/>
          </w:tcPr>
          <w:p w14:paraId="01194D8B" w14:textId="77777777" w:rsidR="00B64E36" w:rsidRDefault="00B64E36" w:rsidP="007755BB">
            <w:pPr>
              <w:jc w:val="both"/>
              <w:rPr>
                <w:sz w:val="18"/>
              </w:rPr>
            </w:pPr>
            <w:r>
              <w:rPr>
                <w:b/>
                <w:sz w:val="18"/>
              </w:rPr>
              <w:t>Scopus</w:t>
            </w:r>
          </w:p>
        </w:tc>
        <w:tc>
          <w:tcPr>
            <w:tcW w:w="694" w:type="dxa"/>
            <w:shd w:val="clear" w:color="auto" w:fill="F7CAAC"/>
          </w:tcPr>
          <w:p w14:paraId="42C07D60" w14:textId="77777777" w:rsidR="00B64E36" w:rsidRDefault="00B64E36" w:rsidP="007755BB">
            <w:pPr>
              <w:jc w:val="both"/>
            </w:pPr>
            <w:r>
              <w:rPr>
                <w:b/>
                <w:sz w:val="18"/>
              </w:rPr>
              <w:t>ostatní</w:t>
            </w:r>
          </w:p>
        </w:tc>
      </w:tr>
      <w:tr w:rsidR="00B64E36" w14:paraId="6247403F" w14:textId="77777777" w:rsidTr="007755BB">
        <w:trPr>
          <w:cantSplit/>
          <w:trHeight w:val="70"/>
        </w:trPr>
        <w:tc>
          <w:tcPr>
            <w:tcW w:w="3347" w:type="dxa"/>
            <w:gridSpan w:val="2"/>
            <w:shd w:val="clear" w:color="auto" w:fill="F7CAAC"/>
          </w:tcPr>
          <w:p w14:paraId="47C4D617" w14:textId="77777777" w:rsidR="00B64E36" w:rsidRDefault="00B64E36" w:rsidP="007755BB">
            <w:pPr>
              <w:jc w:val="both"/>
            </w:pPr>
            <w:r>
              <w:rPr>
                <w:b/>
              </w:rPr>
              <w:t>Obor jmenovacího řízení</w:t>
            </w:r>
          </w:p>
        </w:tc>
        <w:tc>
          <w:tcPr>
            <w:tcW w:w="2245" w:type="dxa"/>
            <w:gridSpan w:val="2"/>
            <w:shd w:val="clear" w:color="auto" w:fill="F7CAAC"/>
          </w:tcPr>
          <w:p w14:paraId="65560B17"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30F47049"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2C846ED2" w14:textId="77777777" w:rsidR="00B64E36" w:rsidRDefault="00B64E36" w:rsidP="007755BB">
            <w:pPr>
              <w:jc w:val="both"/>
              <w:rPr>
                <w:b/>
              </w:rPr>
            </w:pPr>
            <w:r>
              <w:rPr>
                <w:b/>
              </w:rPr>
              <w:t>27</w:t>
            </w:r>
          </w:p>
        </w:tc>
        <w:tc>
          <w:tcPr>
            <w:tcW w:w="693" w:type="dxa"/>
            <w:vMerge w:val="restart"/>
          </w:tcPr>
          <w:p w14:paraId="6F9C4102" w14:textId="77777777" w:rsidR="00B64E36" w:rsidRDefault="00B64E36" w:rsidP="007755BB">
            <w:pPr>
              <w:jc w:val="both"/>
              <w:rPr>
                <w:b/>
              </w:rPr>
            </w:pPr>
            <w:r>
              <w:rPr>
                <w:b/>
              </w:rPr>
              <w:t>38</w:t>
            </w:r>
          </w:p>
        </w:tc>
        <w:tc>
          <w:tcPr>
            <w:tcW w:w="694" w:type="dxa"/>
            <w:vMerge w:val="restart"/>
          </w:tcPr>
          <w:p w14:paraId="5876D7F2" w14:textId="77777777" w:rsidR="00B64E36" w:rsidRDefault="00B64E36" w:rsidP="007755BB">
            <w:pPr>
              <w:jc w:val="both"/>
              <w:rPr>
                <w:b/>
              </w:rPr>
            </w:pPr>
            <w:r>
              <w:rPr>
                <w:b/>
              </w:rPr>
              <w:t>60</w:t>
            </w:r>
          </w:p>
        </w:tc>
      </w:tr>
      <w:tr w:rsidR="00B64E36" w14:paraId="035D68DA" w14:textId="77777777" w:rsidTr="007755BB">
        <w:trPr>
          <w:trHeight w:val="205"/>
        </w:trPr>
        <w:tc>
          <w:tcPr>
            <w:tcW w:w="3347" w:type="dxa"/>
            <w:gridSpan w:val="2"/>
          </w:tcPr>
          <w:p w14:paraId="627888DA" w14:textId="77777777" w:rsidR="00B64E36" w:rsidRDefault="00B64E36" w:rsidP="007755BB">
            <w:pPr>
              <w:jc w:val="both"/>
            </w:pPr>
          </w:p>
        </w:tc>
        <w:tc>
          <w:tcPr>
            <w:tcW w:w="2245" w:type="dxa"/>
            <w:gridSpan w:val="2"/>
          </w:tcPr>
          <w:p w14:paraId="4526F67A" w14:textId="77777777" w:rsidR="00B64E36" w:rsidRDefault="00B64E36" w:rsidP="007755BB">
            <w:pPr>
              <w:jc w:val="both"/>
            </w:pPr>
          </w:p>
        </w:tc>
        <w:tc>
          <w:tcPr>
            <w:tcW w:w="2248" w:type="dxa"/>
            <w:gridSpan w:val="4"/>
            <w:tcBorders>
              <w:right w:val="single" w:sz="12" w:space="0" w:color="auto"/>
            </w:tcBorders>
          </w:tcPr>
          <w:p w14:paraId="02CA73A6" w14:textId="77777777" w:rsidR="00B64E36" w:rsidRDefault="00B64E36" w:rsidP="007755BB">
            <w:pPr>
              <w:jc w:val="both"/>
            </w:pPr>
          </w:p>
        </w:tc>
        <w:tc>
          <w:tcPr>
            <w:tcW w:w="632" w:type="dxa"/>
            <w:vMerge/>
            <w:tcBorders>
              <w:left w:val="single" w:sz="12" w:space="0" w:color="auto"/>
            </w:tcBorders>
            <w:vAlign w:val="center"/>
          </w:tcPr>
          <w:p w14:paraId="2BC36C2A" w14:textId="77777777" w:rsidR="00B64E36" w:rsidRDefault="00B64E36" w:rsidP="007755BB">
            <w:pPr>
              <w:rPr>
                <w:b/>
              </w:rPr>
            </w:pPr>
          </w:p>
        </w:tc>
        <w:tc>
          <w:tcPr>
            <w:tcW w:w="693" w:type="dxa"/>
            <w:vMerge/>
            <w:vAlign w:val="center"/>
          </w:tcPr>
          <w:p w14:paraId="03195E55" w14:textId="77777777" w:rsidR="00B64E36" w:rsidRDefault="00B64E36" w:rsidP="007755BB">
            <w:pPr>
              <w:rPr>
                <w:b/>
              </w:rPr>
            </w:pPr>
          </w:p>
        </w:tc>
        <w:tc>
          <w:tcPr>
            <w:tcW w:w="694" w:type="dxa"/>
            <w:vMerge/>
            <w:vAlign w:val="center"/>
          </w:tcPr>
          <w:p w14:paraId="7F44898A" w14:textId="77777777" w:rsidR="00B64E36" w:rsidRDefault="00B64E36" w:rsidP="007755BB">
            <w:pPr>
              <w:rPr>
                <w:b/>
              </w:rPr>
            </w:pPr>
          </w:p>
        </w:tc>
      </w:tr>
      <w:tr w:rsidR="00B64E36" w14:paraId="68752900" w14:textId="77777777" w:rsidTr="007755BB">
        <w:tc>
          <w:tcPr>
            <w:tcW w:w="9859" w:type="dxa"/>
            <w:gridSpan w:val="11"/>
            <w:shd w:val="clear" w:color="auto" w:fill="F7CAAC"/>
          </w:tcPr>
          <w:p w14:paraId="318C2506"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0F712163" w14:textId="77777777" w:rsidTr="007755BB">
        <w:trPr>
          <w:trHeight w:val="2347"/>
        </w:trPr>
        <w:tc>
          <w:tcPr>
            <w:tcW w:w="9859" w:type="dxa"/>
            <w:gridSpan w:val="11"/>
          </w:tcPr>
          <w:p w14:paraId="71B2CC53" w14:textId="77777777" w:rsidR="00B64E36" w:rsidRDefault="00B64E36" w:rsidP="007755BB">
            <w:pPr>
              <w:jc w:val="both"/>
              <w:rPr>
                <w:bCs/>
              </w:rPr>
            </w:pPr>
            <w:r>
              <w:rPr>
                <w:bCs/>
              </w:rPr>
              <w:t xml:space="preserve">ORCID </w:t>
            </w:r>
            <w:r w:rsidRPr="00A82BD0">
              <w:rPr>
                <w:bCs/>
              </w:rPr>
              <w:t>https://orcid.org/0000-0001-7177-0203</w:t>
            </w:r>
          </w:p>
          <w:p w14:paraId="7355787F" w14:textId="77777777" w:rsidR="00B64E36" w:rsidRPr="00A82BD0" w:rsidRDefault="00B64E36" w:rsidP="007755BB">
            <w:pPr>
              <w:jc w:val="both"/>
              <w:rPr>
                <w:bCs/>
              </w:rPr>
            </w:pPr>
          </w:p>
          <w:p w14:paraId="30FC9327" w14:textId="66B962A9" w:rsidR="00B64E36" w:rsidRPr="00C5638E" w:rsidRDefault="00B64E36" w:rsidP="007755BB">
            <w:pPr>
              <w:jc w:val="both"/>
            </w:pPr>
            <w:r w:rsidRPr="00411B30">
              <w:rPr>
                <w:b/>
                <w:bCs/>
              </w:rPr>
              <w:t>SYSEL</w:t>
            </w:r>
            <w:r w:rsidRPr="00411B30">
              <w:rPr>
                <w:b/>
              </w:rPr>
              <w:t xml:space="preserve">, </w:t>
            </w:r>
            <w:r w:rsidRPr="00411B30">
              <w:rPr>
                <w:b/>
                <w:bCs/>
              </w:rPr>
              <w:t>Martin</w:t>
            </w:r>
            <w:ins w:id="1815" w:author="Zuzka" w:date="2018-11-16T10:49:00Z">
              <w:r w:rsidR="00AA2D74">
                <w:rPr>
                  <w:b/>
                  <w:bCs/>
                </w:rPr>
                <w:t xml:space="preserve"> </w:t>
              </w:r>
            </w:ins>
            <w:r w:rsidRPr="00411B30">
              <w:rPr>
                <w:b/>
              </w:rPr>
              <w:t>(100</w:t>
            </w:r>
            <w:ins w:id="1816" w:author="Zuzka" w:date="2018-11-16T10:49:00Z">
              <w:r w:rsidR="00AA2D74">
                <w:rPr>
                  <w:b/>
                </w:rPr>
                <w:t xml:space="preserve"> </w:t>
              </w:r>
              <w:r w:rsidR="00AA2D74" w:rsidRPr="000A14E9">
                <w:rPr>
                  <w:b/>
                </w:rPr>
                <w:t>%</w:t>
              </w:r>
            </w:ins>
            <w:r w:rsidRPr="00411B30">
              <w:rPr>
                <w:b/>
              </w:rPr>
              <w:t>).</w:t>
            </w:r>
            <w:r w:rsidRPr="00C5638E">
              <w:t xml:space="preserve"> An Implementation of a Tilt-Compensated eCompass. In </w:t>
            </w:r>
            <w:r w:rsidRPr="00C5638E">
              <w:rPr>
                <w:i/>
                <w:iCs/>
              </w:rPr>
              <w:t>Automation Control Theory Perspectives in Intelligent Systems: Proceedings of the 5th computer science on-line conference 2016. Vol. 3</w:t>
            </w:r>
            <w:r w:rsidRPr="00C5638E">
              <w:t>. Heidelberg : Springer-Verlag Berlin, 2016, s. 35-44. ISSN 2194-5357. ISBN 978-3-319-33387-8.BC - Teorie a systémy řízení.</w:t>
            </w:r>
          </w:p>
          <w:p w14:paraId="64A6121D" w14:textId="4A6102BB" w:rsidR="00B64E36" w:rsidRPr="00C5638E" w:rsidRDefault="00B64E36" w:rsidP="007755BB">
            <w:pPr>
              <w:jc w:val="both"/>
              <w:rPr>
                <w:bCs/>
              </w:rPr>
            </w:pPr>
            <w:r>
              <w:rPr>
                <w:bCs/>
              </w:rPr>
              <w:t>LUKAŠÍK</w:t>
            </w:r>
            <w:r w:rsidRPr="00C5638E">
              <w:t xml:space="preserve">, </w:t>
            </w:r>
            <w:r w:rsidRPr="00C5638E">
              <w:rPr>
                <w:bCs/>
              </w:rPr>
              <w:t>Petr</w:t>
            </w:r>
            <w:r>
              <w:t>,</w:t>
            </w:r>
            <w:r w:rsidRPr="00C5638E">
              <w:t xml:space="preserve"> </w:t>
            </w:r>
            <w:r w:rsidRPr="00411B30">
              <w:rPr>
                <w:b/>
                <w:bCs/>
              </w:rPr>
              <w:t>SYSEL</w:t>
            </w:r>
            <w:r w:rsidRPr="00411B30">
              <w:rPr>
                <w:b/>
              </w:rPr>
              <w:t xml:space="preserve">, </w:t>
            </w:r>
            <w:r w:rsidRPr="00411B30">
              <w:rPr>
                <w:b/>
                <w:bCs/>
              </w:rPr>
              <w:t>Martin</w:t>
            </w:r>
            <w:r>
              <w:rPr>
                <w:b/>
                <w:bCs/>
              </w:rPr>
              <w:t xml:space="preserve"> </w:t>
            </w:r>
            <w:r>
              <w:rPr>
                <w:b/>
              </w:rPr>
              <w:t>(5</w:t>
            </w:r>
            <w:r w:rsidRPr="00411B30">
              <w:rPr>
                <w:b/>
              </w:rPr>
              <w:t>0</w:t>
            </w:r>
            <w:ins w:id="1817" w:author="Zuzka" w:date="2018-11-16T10:49:00Z">
              <w:r w:rsidR="00AA2D74">
                <w:rPr>
                  <w:b/>
                </w:rPr>
                <w:t xml:space="preserve"> </w:t>
              </w:r>
              <w:r w:rsidR="00AA2D74" w:rsidRPr="000A14E9">
                <w:rPr>
                  <w:b/>
                </w:rPr>
                <w:t>%</w:t>
              </w:r>
            </w:ins>
            <w:r w:rsidRPr="00411B30">
              <w:rPr>
                <w:b/>
              </w:rPr>
              <w:t>).</w:t>
            </w:r>
            <w:r w:rsidRPr="00C5638E">
              <w:t xml:space="preserve"> An optimization scheduler in the intranet grid. In </w:t>
            </w:r>
            <w:r w:rsidRPr="00C5638E">
              <w:rPr>
                <w:i/>
                <w:iCs/>
              </w:rPr>
              <w:t>Software Engineering Perspectives and Application in Intelligent Systems: Proceedings of the 5th computer science on-line conference 2016, Vol. 2</w:t>
            </w:r>
            <w:r w:rsidRPr="00C5638E">
              <w:t>. Heidelberg : Springer-Verlag Berlin, 2016, s. 171-180. ISSN 2194-5357. ISBN 978-3-319-33620-6.IN - Informatika</w:t>
            </w:r>
          </w:p>
          <w:p w14:paraId="5211BF4C" w14:textId="0AFBE70A" w:rsidR="00B64E36" w:rsidRPr="00C5638E" w:rsidRDefault="00B64E36" w:rsidP="007755BB">
            <w:pPr>
              <w:jc w:val="both"/>
            </w:pPr>
            <w:r>
              <w:rPr>
                <w:bCs/>
              </w:rPr>
              <w:t>HANÁČEK</w:t>
            </w:r>
            <w:r w:rsidRPr="00C5638E">
              <w:t xml:space="preserve">, </w:t>
            </w:r>
            <w:r w:rsidRPr="00C5638E">
              <w:rPr>
                <w:bCs/>
              </w:rPr>
              <w:t>Adam</w:t>
            </w:r>
            <w:r>
              <w:t>,</w:t>
            </w:r>
            <w:r w:rsidRPr="00C5638E">
              <w:t xml:space="preserve"> </w:t>
            </w:r>
            <w:r w:rsidRPr="00411B30">
              <w:rPr>
                <w:b/>
                <w:bCs/>
              </w:rPr>
              <w:t>SYSEL</w:t>
            </w:r>
            <w:r w:rsidRPr="00411B30">
              <w:rPr>
                <w:b/>
              </w:rPr>
              <w:t xml:space="preserve">, </w:t>
            </w:r>
            <w:r w:rsidRPr="00411B30">
              <w:rPr>
                <w:b/>
                <w:bCs/>
              </w:rPr>
              <w:t>Martin</w:t>
            </w:r>
            <w:r>
              <w:rPr>
                <w:b/>
                <w:bCs/>
              </w:rPr>
              <w:t xml:space="preserve"> </w:t>
            </w:r>
            <w:r>
              <w:rPr>
                <w:b/>
              </w:rPr>
              <w:t>(1</w:t>
            </w:r>
            <w:r w:rsidRPr="00411B30">
              <w:rPr>
                <w:b/>
              </w:rPr>
              <w:t>0</w:t>
            </w:r>
            <w:ins w:id="1818" w:author="Zuzka" w:date="2018-11-16T10:49:00Z">
              <w:r w:rsidR="00AA2D74">
                <w:rPr>
                  <w:b/>
                </w:rPr>
                <w:t xml:space="preserve"> </w:t>
              </w:r>
              <w:r w:rsidR="00AA2D74" w:rsidRPr="000A14E9">
                <w:rPr>
                  <w:b/>
                </w:rPr>
                <w:t>%</w:t>
              </w:r>
            </w:ins>
            <w:r w:rsidRPr="00411B30">
              <w:rPr>
                <w:b/>
              </w:rPr>
              <w:t>).</w:t>
            </w:r>
            <w:r w:rsidRPr="00C5638E">
              <w:t xml:space="preserve"> Design and Implementation of an Integrated System with Secure Encrypted Data Transmission. In </w:t>
            </w:r>
            <w:r w:rsidRPr="00C5638E">
              <w:rPr>
                <w:i/>
                <w:iCs/>
              </w:rPr>
              <w:t>Automation Control Theory Perspectives in Intelligent Systems: Proceedings of the 5th computer science on-line conference 2016. Vol. 3</w:t>
            </w:r>
            <w:r w:rsidRPr="00C5638E">
              <w:t>. Heidelberg : Springer-Verlag Berlin, 2016, s. 217-224. ISSN 2194-5357. ISBN 978-3-319-33387-8.JC - Počítačový hardware a software</w:t>
            </w:r>
          </w:p>
          <w:p w14:paraId="0DE49B82" w14:textId="7CE56C6D" w:rsidR="00B64E36" w:rsidRPr="00C5638E" w:rsidRDefault="00B64E36" w:rsidP="007755BB">
            <w:pPr>
              <w:jc w:val="both"/>
            </w:pPr>
            <w:r>
              <w:rPr>
                <w:bCs/>
              </w:rPr>
              <w:t>LUKAŠÍK</w:t>
            </w:r>
            <w:r w:rsidRPr="00C5638E">
              <w:t xml:space="preserve">, </w:t>
            </w:r>
            <w:r w:rsidRPr="00C5638E">
              <w:rPr>
                <w:bCs/>
              </w:rPr>
              <w:t>Petr</w:t>
            </w:r>
            <w:r>
              <w:t>,</w:t>
            </w:r>
            <w:r w:rsidRPr="00C5638E">
              <w:t xml:space="preserve"> </w:t>
            </w:r>
            <w:r w:rsidRPr="00411B30">
              <w:rPr>
                <w:b/>
                <w:bCs/>
              </w:rPr>
              <w:t>SYSEL</w:t>
            </w:r>
            <w:r w:rsidRPr="00411B30">
              <w:rPr>
                <w:b/>
              </w:rPr>
              <w:t xml:space="preserve">, </w:t>
            </w:r>
            <w:r w:rsidRPr="00411B30">
              <w:rPr>
                <w:b/>
                <w:bCs/>
              </w:rPr>
              <w:t>Martin</w:t>
            </w:r>
            <w:r>
              <w:rPr>
                <w:b/>
                <w:bCs/>
              </w:rPr>
              <w:t xml:space="preserve"> </w:t>
            </w:r>
            <w:r>
              <w:rPr>
                <w:b/>
              </w:rPr>
              <w:t>(5</w:t>
            </w:r>
            <w:r w:rsidRPr="00411B30">
              <w:rPr>
                <w:b/>
              </w:rPr>
              <w:t>0</w:t>
            </w:r>
            <w:ins w:id="1819" w:author="Zuzka" w:date="2018-11-16T10:49:00Z">
              <w:r w:rsidR="00AA2D74">
                <w:rPr>
                  <w:b/>
                </w:rPr>
                <w:t xml:space="preserve"> </w:t>
              </w:r>
              <w:r w:rsidR="00AA2D74" w:rsidRPr="000A14E9">
                <w:rPr>
                  <w:b/>
                </w:rPr>
                <w:t>%</w:t>
              </w:r>
            </w:ins>
            <w:r w:rsidRPr="00411B30">
              <w:rPr>
                <w:b/>
              </w:rPr>
              <w:t>).</w:t>
            </w:r>
            <w:r w:rsidRPr="00C5638E">
              <w:t xml:space="preserve"> An Intranet Grid Computing Tool for Optimizing Server Loads. In </w:t>
            </w:r>
            <w:r w:rsidRPr="00C5638E">
              <w:rPr>
                <w:i/>
                <w:iCs/>
              </w:rPr>
              <w:t>Advances in Intelligent Systems and Computing. 285</w:t>
            </w:r>
            <w:r w:rsidRPr="00C5638E">
              <w:t xml:space="preserve">. Heidelberg : Springer-Verlag Berlin, 2014, s. 467-474. ISSN 2194-5357. ISBN 978-3-319-06739-1.IN - Informatika </w:t>
            </w:r>
          </w:p>
          <w:p w14:paraId="162E75FD" w14:textId="551E2DE8" w:rsidR="00B64E36" w:rsidRDefault="00B64E36" w:rsidP="007755BB">
            <w:pPr>
              <w:jc w:val="both"/>
              <w:rPr>
                <w:b/>
              </w:rPr>
            </w:pPr>
            <w:r>
              <w:rPr>
                <w:bCs/>
              </w:rPr>
              <w:t>LUKAŠÍK</w:t>
            </w:r>
            <w:r w:rsidRPr="00C5638E">
              <w:t xml:space="preserve">, </w:t>
            </w:r>
            <w:r w:rsidRPr="00C5638E">
              <w:rPr>
                <w:bCs/>
              </w:rPr>
              <w:t>Petr</w:t>
            </w:r>
            <w:r>
              <w:t>,</w:t>
            </w:r>
            <w:r w:rsidRPr="00C5638E">
              <w:t xml:space="preserve"> </w:t>
            </w:r>
            <w:r w:rsidRPr="00411B30">
              <w:rPr>
                <w:b/>
                <w:bCs/>
              </w:rPr>
              <w:t>SYSEL</w:t>
            </w:r>
            <w:r w:rsidRPr="00411B30">
              <w:rPr>
                <w:b/>
              </w:rPr>
              <w:t xml:space="preserve">, </w:t>
            </w:r>
            <w:r w:rsidRPr="00411B30">
              <w:rPr>
                <w:b/>
                <w:bCs/>
              </w:rPr>
              <w:t>Martin</w:t>
            </w:r>
            <w:r>
              <w:rPr>
                <w:b/>
                <w:bCs/>
              </w:rPr>
              <w:t xml:space="preserve"> </w:t>
            </w:r>
            <w:r>
              <w:rPr>
                <w:b/>
              </w:rPr>
              <w:t>(35</w:t>
            </w:r>
            <w:ins w:id="1820" w:author="Zuzka" w:date="2018-11-16T10:49:00Z">
              <w:r w:rsidR="00AA2D74">
                <w:rPr>
                  <w:b/>
                </w:rPr>
                <w:t xml:space="preserve"> </w:t>
              </w:r>
              <w:r w:rsidR="00AA2D74" w:rsidRPr="000A14E9">
                <w:rPr>
                  <w:b/>
                </w:rPr>
                <w:t>%</w:t>
              </w:r>
            </w:ins>
            <w:r w:rsidRPr="00411B30">
              <w:rPr>
                <w:b/>
              </w:rPr>
              <w:t>).</w:t>
            </w:r>
            <w:r w:rsidRPr="00C5638E">
              <w:t xml:space="preserve"> Distribution of Tasks in The Grid, Tool to Optimize Load. In </w:t>
            </w:r>
            <w:r w:rsidRPr="00C5638E">
              <w:rPr>
                <w:i/>
                <w:iCs/>
              </w:rPr>
              <w:t>DAAAM International Scientific Book 2014</w:t>
            </w:r>
            <w:r w:rsidRPr="00C5638E">
              <w:t>. Vienna : DAAAM International Vienna, 2014, s. 401-408. ISBN 978-3-901509-98-8.</w:t>
            </w:r>
          </w:p>
        </w:tc>
      </w:tr>
      <w:tr w:rsidR="00B64E36" w14:paraId="4EF20B3B" w14:textId="77777777" w:rsidTr="007755BB">
        <w:trPr>
          <w:trHeight w:val="218"/>
        </w:trPr>
        <w:tc>
          <w:tcPr>
            <w:tcW w:w="9859" w:type="dxa"/>
            <w:gridSpan w:val="11"/>
            <w:shd w:val="clear" w:color="auto" w:fill="F7CAAC"/>
          </w:tcPr>
          <w:p w14:paraId="021A8878" w14:textId="77777777" w:rsidR="00B64E36" w:rsidRDefault="00B64E36" w:rsidP="007755BB">
            <w:pPr>
              <w:rPr>
                <w:b/>
              </w:rPr>
            </w:pPr>
            <w:r>
              <w:rPr>
                <w:b/>
              </w:rPr>
              <w:t>Působení v zahraničí</w:t>
            </w:r>
          </w:p>
        </w:tc>
      </w:tr>
      <w:tr w:rsidR="00B64E36" w14:paraId="0DE9B04A" w14:textId="77777777" w:rsidTr="007755BB">
        <w:trPr>
          <w:trHeight w:val="328"/>
        </w:trPr>
        <w:tc>
          <w:tcPr>
            <w:tcW w:w="9859" w:type="dxa"/>
            <w:gridSpan w:val="11"/>
          </w:tcPr>
          <w:p w14:paraId="36A5B3A6" w14:textId="77777777" w:rsidR="00B64E36" w:rsidRDefault="00B64E36" w:rsidP="007755BB">
            <w:pPr>
              <w:rPr>
                <w:b/>
              </w:rPr>
            </w:pPr>
          </w:p>
        </w:tc>
      </w:tr>
      <w:tr w:rsidR="00B64E36" w14:paraId="72E0224E" w14:textId="77777777" w:rsidTr="007755BB">
        <w:trPr>
          <w:cantSplit/>
          <w:trHeight w:val="470"/>
        </w:trPr>
        <w:tc>
          <w:tcPr>
            <w:tcW w:w="2518" w:type="dxa"/>
            <w:shd w:val="clear" w:color="auto" w:fill="F7CAAC"/>
          </w:tcPr>
          <w:p w14:paraId="591CB736" w14:textId="77777777" w:rsidR="00B64E36" w:rsidRDefault="00B64E36" w:rsidP="007755BB">
            <w:pPr>
              <w:jc w:val="both"/>
              <w:rPr>
                <w:b/>
              </w:rPr>
            </w:pPr>
            <w:r>
              <w:rPr>
                <w:b/>
              </w:rPr>
              <w:t xml:space="preserve">Podpis </w:t>
            </w:r>
          </w:p>
        </w:tc>
        <w:tc>
          <w:tcPr>
            <w:tcW w:w="4536" w:type="dxa"/>
            <w:gridSpan w:val="5"/>
          </w:tcPr>
          <w:p w14:paraId="3DAD7287" w14:textId="77777777" w:rsidR="00B64E36" w:rsidRDefault="00B64E36" w:rsidP="007755BB">
            <w:pPr>
              <w:jc w:val="both"/>
            </w:pPr>
          </w:p>
        </w:tc>
        <w:tc>
          <w:tcPr>
            <w:tcW w:w="786" w:type="dxa"/>
            <w:gridSpan w:val="2"/>
            <w:shd w:val="clear" w:color="auto" w:fill="F7CAAC"/>
          </w:tcPr>
          <w:p w14:paraId="420F6BB3" w14:textId="77777777" w:rsidR="00B64E36" w:rsidRDefault="00B64E36" w:rsidP="007755BB">
            <w:pPr>
              <w:jc w:val="both"/>
            </w:pPr>
            <w:r>
              <w:rPr>
                <w:b/>
              </w:rPr>
              <w:t>datum</w:t>
            </w:r>
          </w:p>
        </w:tc>
        <w:tc>
          <w:tcPr>
            <w:tcW w:w="2019" w:type="dxa"/>
            <w:gridSpan w:val="3"/>
          </w:tcPr>
          <w:p w14:paraId="64A396E1" w14:textId="37A7B910" w:rsidR="00B64E36" w:rsidRDefault="00F24E6D" w:rsidP="007755BB">
            <w:pPr>
              <w:jc w:val="both"/>
            </w:pPr>
            <w:ins w:id="1821" w:author="Zuzka" w:date="2018-11-16T10:48:00Z">
              <w:r>
                <w:t>16</w:t>
              </w:r>
            </w:ins>
            <w:del w:id="1822" w:author="Zuzka" w:date="2018-11-16T10:48:00Z">
              <w:r w:rsidR="00B64E36" w:rsidDel="00F24E6D">
                <w:delText>28</w:delText>
              </w:r>
            </w:del>
            <w:r w:rsidR="00B64E36">
              <w:t xml:space="preserve">. </w:t>
            </w:r>
            <w:ins w:id="1823" w:author="Zuzka" w:date="2018-11-16T10:48:00Z">
              <w:r>
                <w:t>11</w:t>
              </w:r>
            </w:ins>
            <w:del w:id="1824" w:author="Zuzka" w:date="2018-11-16T10:48:00Z">
              <w:r w:rsidR="00B64E36" w:rsidDel="00F24E6D">
                <w:delText>8</w:delText>
              </w:r>
            </w:del>
            <w:r w:rsidR="00B64E36">
              <w:t>. 2018</w:t>
            </w:r>
          </w:p>
        </w:tc>
      </w:tr>
    </w:tbl>
    <w:p w14:paraId="1B91121C" w14:textId="77777777" w:rsidR="00B64E36" w:rsidRDefault="00B64E36" w:rsidP="00B64E3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203B7C2F" w14:textId="77777777" w:rsidTr="007755BB">
        <w:tc>
          <w:tcPr>
            <w:tcW w:w="9859" w:type="dxa"/>
            <w:gridSpan w:val="11"/>
            <w:tcBorders>
              <w:bottom w:val="double" w:sz="4" w:space="0" w:color="auto"/>
            </w:tcBorders>
            <w:shd w:val="clear" w:color="auto" w:fill="BDD6EE"/>
          </w:tcPr>
          <w:p w14:paraId="277074BF" w14:textId="74D68D36" w:rsidR="00B64E36" w:rsidRDefault="00B64E36" w:rsidP="007755BB">
            <w:pPr>
              <w:tabs>
                <w:tab w:val="right" w:pos="945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2A847451" w14:textId="77777777" w:rsidTr="007755BB">
        <w:tc>
          <w:tcPr>
            <w:tcW w:w="2518" w:type="dxa"/>
            <w:tcBorders>
              <w:top w:val="double" w:sz="4" w:space="0" w:color="auto"/>
            </w:tcBorders>
            <w:shd w:val="clear" w:color="auto" w:fill="F7CAAC"/>
          </w:tcPr>
          <w:p w14:paraId="2517E4C7" w14:textId="77777777" w:rsidR="00B64E36" w:rsidRDefault="00B64E36" w:rsidP="007755BB">
            <w:pPr>
              <w:jc w:val="both"/>
              <w:rPr>
                <w:b/>
              </w:rPr>
            </w:pPr>
            <w:r>
              <w:rPr>
                <w:b/>
              </w:rPr>
              <w:t>Vysoká škola</w:t>
            </w:r>
          </w:p>
        </w:tc>
        <w:tc>
          <w:tcPr>
            <w:tcW w:w="7341" w:type="dxa"/>
            <w:gridSpan w:val="10"/>
          </w:tcPr>
          <w:p w14:paraId="20B067A2" w14:textId="77777777" w:rsidR="00B64E36" w:rsidRDefault="00B64E36" w:rsidP="007755BB">
            <w:pPr>
              <w:jc w:val="both"/>
            </w:pPr>
            <w:r>
              <w:t>Univerzita Tomáše Bati ve Zlíně</w:t>
            </w:r>
          </w:p>
        </w:tc>
      </w:tr>
      <w:tr w:rsidR="00B64E36" w14:paraId="21C77ECC" w14:textId="77777777" w:rsidTr="007755BB">
        <w:tc>
          <w:tcPr>
            <w:tcW w:w="2518" w:type="dxa"/>
            <w:shd w:val="clear" w:color="auto" w:fill="F7CAAC"/>
          </w:tcPr>
          <w:p w14:paraId="366EFF53" w14:textId="77777777" w:rsidR="00B64E36" w:rsidRDefault="00B64E36" w:rsidP="007755BB">
            <w:pPr>
              <w:jc w:val="both"/>
              <w:rPr>
                <w:b/>
              </w:rPr>
            </w:pPr>
            <w:r>
              <w:rPr>
                <w:b/>
              </w:rPr>
              <w:t>Součást vysoké školy</w:t>
            </w:r>
          </w:p>
        </w:tc>
        <w:tc>
          <w:tcPr>
            <w:tcW w:w="7341" w:type="dxa"/>
            <w:gridSpan w:val="10"/>
          </w:tcPr>
          <w:p w14:paraId="5B45D9F5" w14:textId="77777777" w:rsidR="00B64E36" w:rsidRDefault="00B64E36" w:rsidP="007755BB">
            <w:pPr>
              <w:jc w:val="both"/>
            </w:pPr>
            <w:r>
              <w:t>Fakulta aplikované informatiky</w:t>
            </w:r>
          </w:p>
        </w:tc>
      </w:tr>
      <w:tr w:rsidR="00B64E36" w14:paraId="21EF4C7E" w14:textId="77777777" w:rsidTr="007755BB">
        <w:tc>
          <w:tcPr>
            <w:tcW w:w="2518" w:type="dxa"/>
            <w:shd w:val="clear" w:color="auto" w:fill="F7CAAC"/>
          </w:tcPr>
          <w:p w14:paraId="7D581612" w14:textId="77777777" w:rsidR="00B64E36" w:rsidRDefault="00B64E36" w:rsidP="007755BB">
            <w:pPr>
              <w:jc w:val="both"/>
              <w:rPr>
                <w:b/>
              </w:rPr>
            </w:pPr>
            <w:r>
              <w:rPr>
                <w:b/>
              </w:rPr>
              <w:t>Název studijního programu</w:t>
            </w:r>
          </w:p>
        </w:tc>
        <w:tc>
          <w:tcPr>
            <w:tcW w:w="7341" w:type="dxa"/>
            <w:gridSpan w:val="10"/>
          </w:tcPr>
          <w:p w14:paraId="3753B90F" w14:textId="77777777" w:rsidR="00B64E36" w:rsidRDefault="00B64E36" w:rsidP="007755BB">
            <w:pPr>
              <w:jc w:val="both"/>
            </w:pPr>
            <w:r w:rsidRPr="003F0153">
              <w:t>Softwarové inženýrství</w:t>
            </w:r>
          </w:p>
        </w:tc>
      </w:tr>
      <w:tr w:rsidR="00B64E36" w14:paraId="2A61EBA6" w14:textId="77777777" w:rsidTr="007755BB">
        <w:tc>
          <w:tcPr>
            <w:tcW w:w="2518" w:type="dxa"/>
            <w:shd w:val="clear" w:color="auto" w:fill="F7CAAC"/>
          </w:tcPr>
          <w:p w14:paraId="745641A8" w14:textId="77777777" w:rsidR="00B64E36" w:rsidRDefault="00B64E36" w:rsidP="007755BB">
            <w:pPr>
              <w:jc w:val="both"/>
              <w:rPr>
                <w:b/>
              </w:rPr>
            </w:pPr>
            <w:r>
              <w:rPr>
                <w:b/>
              </w:rPr>
              <w:t>Jméno a příjmení</w:t>
            </w:r>
          </w:p>
        </w:tc>
        <w:tc>
          <w:tcPr>
            <w:tcW w:w="4536" w:type="dxa"/>
            <w:gridSpan w:val="5"/>
          </w:tcPr>
          <w:p w14:paraId="2C21B99A" w14:textId="77777777" w:rsidR="00B64E36" w:rsidRDefault="00B64E36" w:rsidP="007755BB">
            <w:pPr>
              <w:jc w:val="both"/>
            </w:pPr>
            <w:r>
              <w:t xml:space="preserve">Radek </w:t>
            </w:r>
            <w:bookmarkStart w:id="1825" w:name="aVala"/>
            <w:r>
              <w:t>Vala</w:t>
            </w:r>
            <w:bookmarkEnd w:id="1825"/>
          </w:p>
        </w:tc>
        <w:tc>
          <w:tcPr>
            <w:tcW w:w="709" w:type="dxa"/>
            <w:shd w:val="clear" w:color="auto" w:fill="F7CAAC"/>
          </w:tcPr>
          <w:p w14:paraId="24DA0E42" w14:textId="77777777" w:rsidR="00B64E36" w:rsidRDefault="00B64E36" w:rsidP="007755BB">
            <w:pPr>
              <w:jc w:val="both"/>
              <w:rPr>
                <w:b/>
              </w:rPr>
            </w:pPr>
            <w:r>
              <w:rPr>
                <w:b/>
              </w:rPr>
              <w:t>Tituly</w:t>
            </w:r>
          </w:p>
        </w:tc>
        <w:tc>
          <w:tcPr>
            <w:tcW w:w="2096" w:type="dxa"/>
            <w:gridSpan w:val="4"/>
          </w:tcPr>
          <w:p w14:paraId="5C61AE20" w14:textId="77777777" w:rsidR="00B64E36" w:rsidRDefault="00B64E36" w:rsidP="007755BB">
            <w:pPr>
              <w:jc w:val="both"/>
            </w:pPr>
            <w:r>
              <w:t>Ing. Ph.D.</w:t>
            </w:r>
          </w:p>
        </w:tc>
      </w:tr>
      <w:tr w:rsidR="00B64E36" w14:paraId="304D165D" w14:textId="77777777" w:rsidTr="007755BB">
        <w:tc>
          <w:tcPr>
            <w:tcW w:w="2518" w:type="dxa"/>
            <w:shd w:val="clear" w:color="auto" w:fill="F7CAAC"/>
          </w:tcPr>
          <w:p w14:paraId="099A19F9" w14:textId="77777777" w:rsidR="00B64E36" w:rsidRDefault="00B64E36" w:rsidP="007755BB">
            <w:pPr>
              <w:jc w:val="both"/>
              <w:rPr>
                <w:b/>
              </w:rPr>
            </w:pPr>
            <w:r>
              <w:rPr>
                <w:b/>
              </w:rPr>
              <w:t>Rok narození</w:t>
            </w:r>
          </w:p>
        </w:tc>
        <w:tc>
          <w:tcPr>
            <w:tcW w:w="829" w:type="dxa"/>
          </w:tcPr>
          <w:p w14:paraId="77E310B0" w14:textId="77777777" w:rsidR="00B64E36" w:rsidRDefault="00B64E36" w:rsidP="007755BB">
            <w:pPr>
              <w:jc w:val="both"/>
            </w:pPr>
            <w:r>
              <w:t>1984</w:t>
            </w:r>
          </w:p>
        </w:tc>
        <w:tc>
          <w:tcPr>
            <w:tcW w:w="1721" w:type="dxa"/>
            <w:shd w:val="clear" w:color="auto" w:fill="F7CAAC"/>
          </w:tcPr>
          <w:p w14:paraId="5D0428B8" w14:textId="77777777" w:rsidR="00B64E36" w:rsidRDefault="00B64E36" w:rsidP="007755BB">
            <w:pPr>
              <w:jc w:val="both"/>
              <w:rPr>
                <w:b/>
              </w:rPr>
            </w:pPr>
            <w:r>
              <w:rPr>
                <w:b/>
              </w:rPr>
              <w:t>typ vztahu k VŠ</w:t>
            </w:r>
          </w:p>
        </w:tc>
        <w:tc>
          <w:tcPr>
            <w:tcW w:w="992" w:type="dxa"/>
            <w:gridSpan w:val="2"/>
          </w:tcPr>
          <w:p w14:paraId="039B138F" w14:textId="77777777" w:rsidR="00B64E36" w:rsidRDefault="00B64E36" w:rsidP="007755BB">
            <w:pPr>
              <w:jc w:val="both"/>
            </w:pPr>
            <w:r>
              <w:t>pp.</w:t>
            </w:r>
          </w:p>
        </w:tc>
        <w:tc>
          <w:tcPr>
            <w:tcW w:w="994" w:type="dxa"/>
            <w:shd w:val="clear" w:color="auto" w:fill="F7CAAC"/>
          </w:tcPr>
          <w:p w14:paraId="6F49F9F6" w14:textId="77777777" w:rsidR="00B64E36" w:rsidRDefault="00B64E36" w:rsidP="007755BB">
            <w:pPr>
              <w:jc w:val="both"/>
              <w:rPr>
                <w:b/>
              </w:rPr>
            </w:pPr>
            <w:r>
              <w:rPr>
                <w:b/>
              </w:rPr>
              <w:t>rozsah</w:t>
            </w:r>
          </w:p>
        </w:tc>
        <w:tc>
          <w:tcPr>
            <w:tcW w:w="709" w:type="dxa"/>
          </w:tcPr>
          <w:p w14:paraId="0407483C" w14:textId="77777777" w:rsidR="00B64E36" w:rsidRDefault="00B64E36" w:rsidP="007755BB">
            <w:pPr>
              <w:jc w:val="both"/>
            </w:pPr>
            <w:r>
              <w:t>40</w:t>
            </w:r>
          </w:p>
        </w:tc>
        <w:tc>
          <w:tcPr>
            <w:tcW w:w="709" w:type="dxa"/>
            <w:gridSpan w:val="2"/>
            <w:shd w:val="clear" w:color="auto" w:fill="F7CAAC"/>
          </w:tcPr>
          <w:p w14:paraId="266ACEA2" w14:textId="77777777" w:rsidR="00B64E36" w:rsidRDefault="00B64E36" w:rsidP="007755BB">
            <w:pPr>
              <w:jc w:val="both"/>
              <w:rPr>
                <w:b/>
              </w:rPr>
            </w:pPr>
            <w:r>
              <w:rPr>
                <w:b/>
              </w:rPr>
              <w:t>do kdy</w:t>
            </w:r>
          </w:p>
        </w:tc>
        <w:tc>
          <w:tcPr>
            <w:tcW w:w="1387" w:type="dxa"/>
            <w:gridSpan w:val="2"/>
          </w:tcPr>
          <w:p w14:paraId="6A85F677" w14:textId="10704F3F" w:rsidR="00B64E36" w:rsidRDefault="00901E07" w:rsidP="007755BB">
            <w:pPr>
              <w:jc w:val="both"/>
            </w:pPr>
            <w:ins w:id="1826" w:author="Zuzka" w:date="2018-11-12T22:45:00Z">
              <w:r>
                <w:t>12/</w:t>
              </w:r>
            </w:ins>
            <w:r w:rsidR="00B64E36">
              <w:t>201</w:t>
            </w:r>
            <w:ins w:id="1827" w:author="Zuzka" w:date="2018-11-19T15:49:00Z">
              <w:r w:rsidR="001A4DE4">
                <w:t>8</w:t>
              </w:r>
            </w:ins>
            <w:del w:id="1828" w:author="Zuzka" w:date="2018-11-19T15:49:00Z">
              <w:r w:rsidR="00B64E36" w:rsidDel="001A4DE4">
                <w:delText>9</w:delText>
              </w:r>
            </w:del>
          </w:p>
        </w:tc>
      </w:tr>
      <w:tr w:rsidR="00B64E36" w14:paraId="5DE29059" w14:textId="77777777" w:rsidTr="007755BB">
        <w:tc>
          <w:tcPr>
            <w:tcW w:w="5068" w:type="dxa"/>
            <w:gridSpan w:val="3"/>
            <w:shd w:val="clear" w:color="auto" w:fill="F7CAAC"/>
          </w:tcPr>
          <w:p w14:paraId="185FAD2D" w14:textId="77777777" w:rsidR="00B64E36" w:rsidRDefault="00B64E36" w:rsidP="007755BB">
            <w:pPr>
              <w:jc w:val="both"/>
              <w:rPr>
                <w:b/>
              </w:rPr>
            </w:pPr>
            <w:r>
              <w:rPr>
                <w:b/>
              </w:rPr>
              <w:t>Typ vztahu na součásti VŠ, která uskutečňuje st. program</w:t>
            </w:r>
          </w:p>
        </w:tc>
        <w:tc>
          <w:tcPr>
            <w:tcW w:w="992" w:type="dxa"/>
            <w:gridSpan w:val="2"/>
          </w:tcPr>
          <w:p w14:paraId="29836473" w14:textId="77777777" w:rsidR="00B64E36" w:rsidRDefault="00B64E36" w:rsidP="007755BB">
            <w:pPr>
              <w:jc w:val="both"/>
            </w:pPr>
            <w:del w:id="1829" w:author="Zuzka" w:date="2018-11-12T22:45:00Z">
              <w:r w:rsidDel="00901E07">
                <w:delText>pp.</w:delText>
              </w:r>
            </w:del>
          </w:p>
        </w:tc>
        <w:tc>
          <w:tcPr>
            <w:tcW w:w="994" w:type="dxa"/>
            <w:shd w:val="clear" w:color="auto" w:fill="F7CAAC"/>
          </w:tcPr>
          <w:p w14:paraId="30B16619" w14:textId="77777777" w:rsidR="00B64E36" w:rsidRDefault="00B64E36" w:rsidP="007755BB">
            <w:pPr>
              <w:jc w:val="both"/>
              <w:rPr>
                <w:b/>
              </w:rPr>
            </w:pPr>
            <w:r>
              <w:rPr>
                <w:b/>
              </w:rPr>
              <w:t>rozsah</w:t>
            </w:r>
          </w:p>
        </w:tc>
        <w:tc>
          <w:tcPr>
            <w:tcW w:w="709" w:type="dxa"/>
          </w:tcPr>
          <w:p w14:paraId="20A68A27" w14:textId="77777777" w:rsidR="00B64E36" w:rsidRDefault="00B64E36" w:rsidP="007755BB">
            <w:pPr>
              <w:jc w:val="both"/>
            </w:pPr>
            <w:del w:id="1830" w:author="Zuzka" w:date="2018-11-12T22:45:00Z">
              <w:r w:rsidDel="00901E07">
                <w:delText>40</w:delText>
              </w:r>
            </w:del>
          </w:p>
        </w:tc>
        <w:tc>
          <w:tcPr>
            <w:tcW w:w="709" w:type="dxa"/>
            <w:gridSpan w:val="2"/>
            <w:shd w:val="clear" w:color="auto" w:fill="F7CAAC"/>
          </w:tcPr>
          <w:p w14:paraId="300EAF12" w14:textId="77777777" w:rsidR="00B64E36" w:rsidRDefault="00B64E36" w:rsidP="007755BB">
            <w:pPr>
              <w:jc w:val="both"/>
              <w:rPr>
                <w:b/>
              </w:rPr>
            </w:pPr>
            <w:r>
              <w:rPr>
                <w:b/>
              </w:rPr>
              <w:t>do kdy</w:t>
            </w:r>
          </w:p>
        </w:tc>
        <w:tc>
          <w:tcPr>
            <w:tcW w:w="1387" w:type="dxa"/>
            <w:gridSpan w:val="2"/>
          </w:tcPr>
          <w:p w14:paraId="3E5F0228" w14:textId="77777777" w:rsidR="00B64E36" w:rsidRDefault="00B64E36" w:rsidP="007755BB">
            <w:pPr>
              <w:jc w:val="both"/>
            </w:pPr>
            <w:del w:id="1831" w:author="Zuzka" w:date="2018-11-12T22:45:00Z">
              <w:r w:rsidDel="00901E07">
                <w:delText>2019</w:delText>
              </w:r>
            </w:del>
          </w:p>
        </w:tc>
      </w:tr>
      <w:tr w:rsidR="00B64E36" w14:paraId="1F9B504C" w14:textId="77777777" w:rsidTr="007755BB">
        <w:tc>
          <w:tcPr>
            <w:tcW w:w="6060" w:type="dxa"/>
            <w:gridSpan w:val="5"/>
            <w:shd w:val="clear" w:color="auto" w:fill="F7CAAC"/>
          </w:tcPr>
          <w:p w14:paraId="57C87BAD"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413D716B" w14:textId="77777777" w:rsidR="00B64E36" w:rsidRDefault="00B64E36" w:rsidP="007755BB">
            <w:pPr>
              <w:jc w:val="both"/>
              <w:rPr>
                <w:b/>
              </w:rPr>
            </w:pPr>
            <w:r>
              <w:rPr>
                <w:b/>
              </w:rPr>
              <w:t>typ prac. vztahu</w:t>
            </w:r>
          </w:p>
        </w:tc>
        <w:tc>
          <w:tcPr>
            <w:tcW w:w="2096" w:type="dxa"/>
            <w:gridSpan w:val="4"/>
            <w:shd w:val="clear" w:color="auto" w:fill="F7CAAC"/>
          </w:tcPr>
          <w:p w14:paraId="6D34D9FA" w14:textId="77777777" w:rsidR="00B64E36" w:rsidRDefault="00B64E36" w:rsidP="007755BB">
            <w:pPr>
              <w:jc w:val="both"/>
              <w:rPr>
                <w:b/>
              </w:rPr>
            </w:pPr>
            <w:r>
              <w:rPr>
                <w:b/>
              </w:rPr>
              <w:t>rozsah</w:t>
            </w:r>
          </w:p>
        </w:tc>
      </w:tr>
      <w:tr w:rsidR="00B64E36" w14:paraId="7743BDA0" w14:textId="77777777" w:rsidTr="007755BB">
        <w:tc>
          <w:tcPr>
            <w:tcW w:w="6060" w:type="dxa"/>
            <w:gridSpan w:val="5"/>
          </w:tcPr>
          <w:p w14:paraId="24642C7B" w14:textId="0FC8D07E" w:rsidR="00B64E36" w:rsidRDefault="00B64E36" w:rsidP="007755BB">
            <w:pPr>
              <w:jc w:val="both"/>
            </w:pPr>
            <w:del w:id="1832" w:author="Zuzka" w:date="2018-11-16T10:49:00Z">
              <w:r w:rsidDel="00D62C20">
                <w:delText>nejsou</w:delText>
              </w:r>
            </w:del>
          </w:p>
        </w:tc>
        <w:tc>
          <w:tcPr>
            <w:tcW w:w="1703" w:type="dxa"/>
            <w:gridSpan w:val="2"/>
          </w:tcPr>
          <w:p w14:paraId="320B3F5B" w14:textId="77777777" w:rsidR="00B64E36" w:rsidRDefault="00B64E36" w:rsidP="007755BB">
            <w:pPr>
              <w:jc w:val="both"/>
            </w:pPr>
          </w:p>
        </w:tc>
        <w:tc>
          <w:tcPr>
            <w:tcW w:w="2096" w:type="dxa"/>
            <w:gridSpan w:val="4"/>
          </w:tcPr>
          <w:p w14:paraId="748A4346" w14:textId="77777777" w:rsidR="00B64E36" w:rsidRDefault="00B64E36" w:rsidP="007755BB">
            <w:pPr>
              <w:jc w:val="both"/>
            </w:pPr>
          </w:p>
        </w:tc>
      </w:tr>
      <w:tr w:rsidR="00B64E36" w14:paraId="59E9186F" w14:textId="77777777" w:rsidTr="007755BB">
        <w:tc>
          <w:tcPr>
            <w:tcW w:w="6060" w:type="dxa"/>
            <w:gridSpan w:val="5"/>
          </w:tcPr>
          <w:p w14:paraId="7CCEA439" w14:textId="77777777" w:rsidR="00B64E36" w:rsidRDefault="00B64E36" w:rsidP="007755BB">
            <w:pPr>
              <w:jc w:val="both"/>
            </w:pPr>
          </w:p>
        </w:tc>
        <w:tc>
          <w:tcPr>
            <w:tcW w:w="1703" w:type="dxa"/>
            <w:gridSpan w:val="2"/>
          </w:tcPr>
          <w:p w14:paraId="1E7F1DB6" w14:textId="77777777" w:rsidR="00B64E36" w:rsidRDefault="00B64E36" w:rsidP="007755BB">
            <w:pPr>
              <w:jc w:val="both"/>
            </w:pPr>
          </w:p>
        </w:tc>
        <w:tc>
          <w:tcPr>
            <w:tcW w:w="2096" w:type="dxa"/>
            <w:gridSpan w:val="4"/>
          </w:tcPr>
          <w:p w14:paraId="0DA3A477" w14:textId="77777777" w:rsidR="00B64E36" w:rsidRDefault="00B64E36" w:rsidP="007755BB">
            <w:pPr>
              <w:jc w:val="both"/>
            </w:pPr>
          </w:p>
        </w:tc>
      </w:tr>
      <w:tr w:rsidR="00B64E36" w14:paraId="41819D82" w14:textId="77777777" w:rsidTr="007755BB">
        <w:tc>
          <w:tcPr>
            <w:tcW w:w="6060" w:type="dxa"/>
            <w:gridSpan w:val="5"/>
          </w:tcPr>
          <w:p w14:paraId="5E5B44CC" w14:textId="77777777" w:rsidR="00B64E36" w:rsidRDefault="00B64E36" w:rsidP="007755BB">
            <w:pPr>
              <w:jc w:val="both"/>
            </w:pPr>
          </w:p>
        </w:tc>
        <w:tc>
          <w:tcPr>
            <w:tcW w:w="1703" w:type="dxa"/>
            <w:gridSpan w:val="2"/>
          </w:tcPr>
          <w:p w14:paraId="6E6B2438" w14:textId="77777777" w:rsidR="00B64E36" w:rsidRDefault="00B64E36" w:rsidP="007755BB">
            <w:pPr>
              <w:jc w:val="both"/>
            </w:pPr>
          </w:p>
        </w:tc>
        <w:tc>
          <w:tcPr>
            <w:tcW w:w="2096" w:type="dxa"/>
            <w:gridSpan w:val="4"/>
          </w:tcPr>
          <w:p w14:paraId="1F595794" w14:textId="77777777" w:rsidR="00B64E36" w:rsidRDefault="00B64E36" w:rsidP="007755BB">
            <w:pPr>
              <w:jc w:val="both"/>
            </w:pPr>
          </w:p>
        </w:tc>
      </w:tr>
      <w:tr w:rsidR="00B64E36" w14:paraId="29BD3727" w14:textId="77777777" w:rsidTr="007755BB">
        <w:tc>
          <w:tcPr>
            <w:tcW w:w="6060" w:type="dxa"/>
            <w:gridSpan w:val="5"/>
          </w:tcPr>
          <w:p w14:paraId="24846EC7" w14:textId="77777777" w:rsidR="00B64E36" w:rsidRDefault="00B64E36" w:rsidP="007755BB">
            <w:pPr>
              <w:jc w:val="both"/>
            </w:pPr>
          </w:p>
        </w:tc>
        <w:tc>
          <w:tcPr>
            <w:tcW w:w="1703" w:type="dxa"/>
            <w:gridSpan w:val="2"/>
          </w:tcPr>
          <w:p w14:paraId="079A8703" w14:textId="77777777" w:rsidR="00B64E36" w:rsidRDefault="00B64E36" w:rsidP="007755BB">
            <w:pPr>
              <w:jc w:val="both"/>
            </w:pPr>
          </w:p>
        </w:tc>
        <w:tc>
          <w:tcPr>
            <w:tcW w:w="2096" w:type="dxa"/>
            <w:gridSpan w:val="4"/>
          </w:tcPr>
          <w:p w14:paraId="4E3A32D7" w14:textId="77777777" w:rsidR="00B64E36" w:rsidRDefault="00B64E36" w:rsidP="007755BB">
            <w:pPr>
              <w:jc w:val="both"/>
            </w:pPr>
          </w:p>
        </w:tc>
      </w:tr>
      <w:tr w:rsidR="00B64E36" w14:paraId="329DCEE1" w14:textId="77777777" w:rsidTr="007755BB">
        <w:tc>
          <w:tcPr>
            <w:tcW w:w="9859" w:type="dxa"/>
            <w:gridSpan w:val="11"/>
            <w:shd w:val="clear" w:color="auto" w:fill="F7CAAC"/>
          </w:tcPr>
          <w:p w14:paraId="5AF98CDD"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107D721C" w14:textId="77777777" w:rsidTr="007755BB">
        <w:trPr>
          <w:trHeight w:val="605"/>
        </w:trPr>
        <w:tc>
          <w:tcPr>
            <w:tcW w:w="9859" w:type="dxa"/>
            <w:gridSpan w:val="11"/>
            <w:tcBorders>
              <w:top w:val="nil"/>
            </w:tcBorders>
          </w:tcPr>
          <w:p w14:paraId="6B166A59" w14:textId="3FE77C7D" w:rsidR="00B64E36" w:rsidRDefault="00B64E36" w:rsidP="007755BB">
            <w:pPr>
              <w:jc w:val="both"/>
            </w:pPr>
            <w:r>
              <w:t>Programování mobilních a</w:t>
            </w:r>
            <w:r w:rsidR="00954BD8">
              <w:t xml:space="preserve">plikací – garant, přednášející </w:t>
            </w:r>
            <w:r>
              <w:t>(100</w:t>
            </w:r>
            <w:r w:rsidR="00954BD8">
              <w:t xml:space="preserve"> </w:t>
            </w:r>
            <w:r>
              <w:t>%)</w:t>
            </w:r>
          </w:p>
          <w:p w14:paraId="55FAC5A7" w14:textId="4EAEEE19" w:rsidR="00B64E36" w:rsidRDefault="00B64E36" w:rsidP="00954BD8">
            <w:pPr>
              <w:jc w:val="both"/>
            </w:pPr>
            <w:r>
              <w:t>Technolo</w:t>
            </w:r>
            <w:r w:rsidR="00954BD8">
              <w:t xml:space="preserve">gie WWW – garant, přednášející </w:t>
            </w:r>
            <w:r>
              <w:t>(100</w:t>
            </w:r>
            <w:r w:rsidR="00954BD8">
              <w:t xml:space="preserve"> </w:t>
            </w:r>
            <w:r>
              <w:t>%)</w:t>
            </w:r>
          </w:p>
        </w:tc>
      </w:tr>
      <w:tr w:rsidR="00B64E36" w14:paraId="1150F513" w14:textId="77777777" w:rsidTr="007755BB">
        <w:tc>
          <w:tcPr>
            <w:tcW w:w="9859" w:type="dxa"/>
            <w:gridSpan w:val="11"/>
            <w:shd w:val="clear" w:color="auto" w:fill="F7CAAC"/>
          </w:tcPr>
          <w:p w14:paraId="378F58DD" w14:textId="77777777" w:rsidR="00B64E36" w:rsidRDefault="00B64E36" w:rsidP="007755BB">
            <w:pPr>
              <w:jc w:val="both"/>
            </w:pPr>
            <w:r>
              <w:rPr>
                <w:b/>
              </w:rPr>
              <w:t xml:space="preserve">Údaje o vzdělání na VŠ </w:t>
            </w:r>
          </w:p>
        </w:tc>
      </w:tr>
      <w:tr w:rsidR="00B64E36" w14:paraId="55BF0274" w14:textId="77777777" w:rsidTr="007755BB">
        <w:trPr>
          <w:trHeight w:val="1055"/>
        </w:trPr>
        <w:tc>
          <w:tcPr>
            <w:tcW w:w="9859" w:type="dxa"/>
            <w:gridSpan w:val="11"/>
          </w:tcPr>
          <w:p w14:paraId="69D684C2" w14:textId="77777777" w:rsidR="00B64E36" w:rsidRDefault="00B64E36" w:rsidP="007755BB">
            <w:pPr>
              <w:tabs>
                <w:tab w:val="left" w:pos="1075"/>
              </w:tabs>
              <w:jc w:val="both"/>
            </w:pPr>
            <w:r w:rsidRPr="00D62C20">
              <w:rPr>
                <w:iCs/>
                <w:color w:val="000000"/>
                <w:u w:color="000000"/>
                <w:rPrChange w:id="1833" w:author="Zuzka" w:date="2018-11-16T10:49:00Z">
                  <w:rPr>
                    <w:i/>
                    <w:iCs/>
                    <w:color w:val="000000"/>
                    <w:u w:color="000000"/>
                  </w:rPr>
                </w:rPrChange>
              </w:rPr>
              <w:t>2004-2007</w:t>
            </w:r>
            <w:r>
              <w:rPr>
                <w:i/>
                <w:iCs/>
                <w:color w:val="000000"/>
                <w:u w:color="000000"/>
              </w:rPr>
              <w:t xml:space="preserve">    </w:t>
            </w:r>
            <w:r>
              <w:t>UTB ve Zlíně, Fakulta aplikované informatiky, obor Informační technologie, Bc.</w:t>
            </w:r>
          </w:p>
          <w:p w14:paraId="65B002C8" w14:textId="77777777" w:rsidR="00B64E36" w:rsidRDefault="00B64E36" w:rsidP="007755BB">
            <w:pPr>
              <w:tabs>
                <w:tab w:val="left" w:pos="1075"/>
              </w:tabs>
              <w:jc w:val="both"/>
            </w:pPr>
            <w:r w:rsidRPr="00D62C20">
              <w:rPr>
                <w:iCs/>
                <w:color w:val="000000"/>
                <w:u w:color="000000"/>
                <w:rPrChange w:id="1834" w:author="Zuzka" w:date="2018-11-16T10:49:00Z">
                  <w:rPr>
                    <w:i/>
                    <w:iCs/>
                    <w:color w:val="000000"/>
                    <w:u w:color="000000"/>
                  </w:rPr>
                </w:rPrChange>
              </w:rPr>
              <w:t>2007-2009</w:t>
            </w:r>
            <w:r>
              <w:rPr>
                <w:i/>
                <w:iCs/>
                <w:color w:val="000000"/>
                <w:u w:color="000000"/>
              </w:rPr>
              <w:t xml:space="preserve">    </w:t>
            </w:r>
            <w:r>
              <w:t>UTB ve Zlíně, Fakulta aplikované informatiky, obor Informační technologie, Ing.</w:t>
            </w:r>
          </w:p>
          <w:p w14:paraId="2C67999C" w14:textId="77777777" w:rsidR="00B64E36" w:rsidRDefault="00B64E36" w:rsidP="007755BB">
            <w:pPr>
              <w:tabs>
                <w:tab w:val="left" w:pos="1075"/>
              </w:tabs>
              <w:jc w:val="both"/>
            </w:pPr>
            <w:r>
              <w:t>2009-dosud  UTB ve Zlíně, Fakulta aplikované informatiky, doktorské studium, téma: Metody vývoje aplikací s adaptivním systémem zobrazení na mobilních platformách</w:t>
            </w:r>
          </w:p>
          <w:p w14:paraId="1D7CBF2E" w14:textId="77777777" w:rsidR="00B64E36" w:rsidRDefault="00B64E36" w:rsidP="007755BB">
            <w:pPr>
              <w:jc w:val="both"/>
              <w:rPr>
                <w:b/>
              </w:rPr>
            </w:pPr>
          </w:p>
        </w:tc>
      </w:tr>
      <w:tr w:rsidR="00B64E36" w14:paraId="49B854F5" w14:textId="77777777" w:rsidTr="007755BB">
        <w:tc>
          <w:tcPr>
            <w:tcW w:w="9859" w:type="dxa"/>
            <w:gridSpan w:val="11"/>
            <w:shd w:val="clear" w:color="auto" w:fill="F7CAAC"/>
          </w:tcPr>
          <w:p w14:paraId="1BCE0591" w14:textId="77777777" w:rsidR="00B64E36" w:rsidRDefault="00B64E36" w:rsidP="007755BB">
            <w:pPr>
              <w:jc w:val="both"/>
              <w:rPr>
                <w:b/>
              </w:rPr>
            </w:pPr>
            <w:r>
              <w:rPr>
                <w:b/>
              </w:rPr>
              <w:t>Údaje o odborném působení od absolvování VŠ</w:t>
            </w:r>
          </w:p>
        </w:tc>
      </w:tr>
      <w:tr w:rsidR="00B64E36" w14:paraId="59011A5E" w14:textId="77777777" w:rsidTr="007755BB">
        <w:trPr>
          <w:trHeight w:val="1090"/>
        </w:trPr>
        <w:tc>
          <w:tcPr>
            <w:tcW w:w="9859" w:type="dxa"/>
            <w:gridSpan w:val="11"/>
          </w:tcPr>
          <w:p w14:paraId="3FA00735" w14:textId="77777777" w:rsidR="00B64E36" w:rsidRPr="00B15462" w:rsidRDefault="00B64E36" w:rsidP="007755BB">
            <w:pPr>
              <w:jc w:val="both"/>
              <w:rPr>
                <w:iCs/>
                <w:color w:val="000000"/>
                <w:u w:color="000000"/>
              </w:rPr>
            </w:pPr>
            <w:r w:rsidRPr="00B15462">
              <w:rPr>
                <w:iCs/>
                <w:color w:val="000000"/>
                <w:u w:color="000000"/>
              </w:rPr>
              <w:t>2015-dosud: Univerzita Tomáše Bati ve Zlíně, Fakulta aplikované informatiky, Ústav informatiky a umělé inteligence; odborný asistent</w:t>
            </w:r>
          </w:p>
          <w:p w14:paraId="79414BAD" w14:textId="77777777" w:rsidR="00B64E36" w:rsidRDefault="00B64E36" w:rsidP="007755BB">
            <w:pPr>
              <w:jc w:val="both"/>
            </w:pPr>
            <w:r w:rsidRPr="00B15462">
              <w:rPr>
                <w:iCs/>
                <w:color w:val="000000"/>
                <w:u w:color="000000"/>
              </w:rPr>
              <w:t>2012-2015: Univerzita Tomáše Bati ve Zlíně, Fakulta aplikované informatiky, Ústav informatiky a umělé inteligence; asistent</w:t>
            </w:r>
          </w:p>
        </w:tc>
      </w:tr>
      <w:tr w:rsidR="00B64E36" w14:paraId="0B11FDC2" w14:textId="77777777" w:rsidTr="007755BB">
        <w:trPr>
          <w:trHeight w:val="250"/>
        </w:trPr>
        <w:tc>
          <w:tcPr>
            <w:tcW w:w="9859" w:type="dxa"/>
            <w:gridSpan w:val="11"/>
            <w:shd w:val="clear" w:color="auto" w:fill="F7CAAC"/>
          </w:tcPr>
          <w:p w14:paraId="1A5D5EFE" w14:textId="77777777" w:rsidR="00B64E36" w:rsidRDefault="00B64E36" w:rsidP="007755BB">
            <w:pPr>
              <w:jc w:val="both"/>
            </w:pPr>
            <w:r>
              <w:rPr>
                <w:b/>
              </w:rPr>
              <w:t>Zkušenosti s vedením kvalifikačních a rigorózních prací</w:t>
            </w:r>
          </w:p>
        </w:tc>
      </w:tr>
      <w:tr w:rsidR="00B64E36" w14:paraId="25FC727E" w14:textId="77777777" w:rsidTr="007755BB">
        <w:trPr>
          <w:trHeight w:val="310"/>
        </w:trPr>
        <w:tc>
          <w:tcPr>
            <w:tcW w:w="9859" w:type="dxa"/>
            <w:gridSpan w:val="11"/>
          </w:tcPr>
          <w:p w14:paraId="4C40B9E4" w14:textId="77777777" w:rsidR="00B64E36" w:rsidRDefault="00B64E36" w:rsidP="007755BB">
            <w:pPr>
              <w:jc w:val="both"/>
            </w:pPr>
            <w:r>
              <w:t xml:space="preserve">Od roku 2012 vedoucí úspěšně obhájených 16 bakalářských a 37 diplomových prací. </w:t>
            </w:r>
          </w:p>
          <w:p w14:paraId="6A28456E" w14:textId="77777777" w:rsidR="00B64E36" w:rsidRPr="00B15462" w:rsidRDefault="00B64E36" w:rsidP="007755BB">
            <w:pPr>
              <w:jc w:val="both"/>
              <w:rPr>
                <w:lang w:val="en-US"/>
              </w:rPr>
            </w:pPr>
          </w:p>
        </w:tc>
      </w:tr>
      <w:tr w:rsidR="00B64E36" w14:paraId="6E2C7231" w14:textId="77777777" w:rsidTr="007755BB">
        <w:trPr>
          <w:cantSplit/>
        </w:trPr>
        <w:tc>
          <w:tcPr>
            <w:tcW w:w="3347" w:type="dxa"/>
            <w:gridSpan w:val="2"/>
            <w:tcBorders>
              <w:top w:val="single" w:sz="12" w:space="0" w:color="auto"/>
            </w:tcBorders>
            <w:shd w:val="clear" w:color="auto" w:fill="F7CAAC"/>
          </w:tcPr>
          <w:p w14:paraId="60C103F8"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67C223C6"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E3453D"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2E3F4A0" w14:textId="77777777" w:rsidR="00B64E36" w:rsidRDefault="00B64E36" w:rsidP="007755BB">
            <w:pPr>
              <w:jc w:val="both"/>
              <w:rPr>
                <w:b/>
              </w:rPr>
            </w:pPr>
            <w:r>
              <w:rPr>
                <w:b/>
              </w:rPr>
              <w:t>Ohlasy publikací</w:t>
            </w:r>
          </w:p>
        </w:tc>
      </w:tr>
      <w:tr w:rsidR="00B64E36" w14:paraId="5BCA7D7F" w14:textId="77777777" w:rsidTr="007755BB">
        <w:trPr>
          <w:cantSplit/>
        </w:trPr>
        <w:tc>
          <w:tcPr>
            <w:tcW w:w="3347" w:type="dxa"/>
            <w:gridSpan w:val="2"/>
          </w:tcPr>
          <w:p w14:paraId="3A25BA5C" w14:textId="77777777" w:rsidR="00B64E36" w:rsidRDefault="00B64E36" w:rsidP="007755BB">
            <w:pPr>
              <w:jc w:val="both"/>
            </w:pPr>
          </w:p>
        </w:tc>
        <w:tc>
          <w:tcPr>
            <w:tcW w:w="2245" w:type="dxa"/>
            <w:gridSpan w:val="2"/>
          </w:tcPr>
          <w:p w14:paraId="546B3F4D" w14:textId="77777777" w:rsidR="00B64E36" w:rsidRDefault="00B64E36" w:rsidP="007755BB">
            <w:pPr>
              <w:jc w:val="both"/>
            </w:pPr>
          </w:p>
        </w:tc>
        <w:tc>
          <w:tcPr>
            <w:tcW w:w="2248" w:type="dxa"/>
            <w:gridSpan w:val="4"/>
            <w:tcBorders>
              <w:right w:val="single" w:sz="12" w:space="0" w:color="auto"/>
            </w:tcBorders>
          </w:tcPr>
          <w:p w14:paraId="31684BAF" w14:textId="77777777" w:rsidR="00B64E36" w:rsidRDefault="00B64E36" w:rsidP="007755BB">
            <w:pPr>
              <w:jc w:val="both"/>
            </w:pPr>
          </w:p>
        </w:tc>
        <w:tc>
          <w:tcPr>
            <w:tcW w:w="632" w:type="dxa"/>
            <w:tcBorders>
              <w:left w:val="single" w:sz="12" w:space="0" w:color="auto"/>
            </w:tcBorders>
            <w:shd w:val="clear" w:color="auto" w:fill="F7CAAC"/>
          </w:tcPr>
          <w:p w14:paraId="092C42D5" w14:textId="77777777" w:rsidR="00B64E36" w:rsidRDefault="00B64E36" w:rsidP="007755BB">
            <w:pPr>
              <w:jc w:val="both"/>
            </w:pPr>
            <w:r>
              <w:rPr>
                <w:b/>
              </w:rPr>
              <w:t>WOS</w:t>
            </w:r>
          </w:p>
        </w:tc>
        <w:tc>
          <w:tcPr>
            <w:tcW w:w="693" w:type="dxa"/>
            <w:shd w:val="clear" w:color="auto" w:fill="F7CAAC"/>
          </w:tcPr>
          <w:p w14:paraId="020C9915" w14:textId="77777777" w:rsidR="00B64E36" w:rsidRDefault="00B64E36" w:rsidP="007755BB">
            <w:pPr>
              <w:jc w:val="both"/>
              <w:rPr>
                <w:sz w:val="18"/>
              </w:rPr>
            </w:pPr>
            <w:r>
              <w:rPr>
                <w:b/>
                <w:sz w:val="18"/>
              </w:rPr>
              <w:t>Scopus</w:t>
            </w:r>
          </w:p>
        </w:tc>
        <w:tc>
          <w:tcPr>
            <w:tcW w:w="694" w:type="dxa"/>
            <w:shd w:val="clear" w:color="auto" w:fill="F7CAAC"/>
          </w:tcPr>
          <w:p w14:paraId="38597AD8" w14:textId="77777777" w:rsidR="00B64E36" w:rsidRDefault="00B64E36" w:rsidP="007755BB">
            <w:pPr>
              <w:jc w:val="both"/>
            </w:pPr>
            <w:r>
              <w:rPr>
                <w:b/>
                <w:sz w:val="18"/>
              </w:rPr>
              <w:t>ostatní</w:t>
            </w:r>
          </w:p>
        </w:tc>
      </w:tr>
      <w:tr w:rsidR="00B64E36" w14:paraId="590AB5D9" w14:textId="77777777" w:rsidTr="007755BB">
        <w:trPr>
          <w:cantSplit/>
          <w:trHeight w:val="70"/>
        </w:trPr>
        <w:tc>
          <w:tcPr>
            <w:tcW w:w="3347" w:type="dxa"/>
            <w:gridSpan w:val="2"/>
            <w:shd w:val="clear" w:color="auto" w:fill="F7CAAC"/>
          </w:tcPr>
          <w:p w14:paraId="023D577E" w14:textId="77777777" w:rsidR="00B64E36" w:rsidRDefault="00B64E36" w:rsidP="007755BB">
            <w:pPr>
              <w:jc w:val="both"/>
            </w:pPr>
            <w:r>
              <w:rPr>
                <w:b/>
              </w:rPr>
              <w:t>Obor jmenovacího řízení</w:t>
            </w:r>
          </w:p>
        </w:tc>
        <w:tc>
          <w:tcPr>
            <w:tcW w:w="2245" w:type="dxa"/>
            <w:gridSpan w:val="2"/>
            <w:shd w:val="clear" w:color="auto" w:fill="F7CAAC"/>
          </w:tcPr>
          <w:p w14:paraId="065234E6"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1AC410E9"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6EC96B56" w14:textId="77777777" w:rsidR="00B64E36" w:rsidRDefault="00B64E36" w:rsidP="007755BB">
            <w:pPr>
              <w:jc w:val="both"/>
              <w:rPr>
                <w:b/>
              </w:rPr>
            </w:pPr>
            <w:r>
              <w:rPr>
                <w:b/>
              </w:rPr>
              <w:t>2</w:t>
            </w:r>
          </w:p>
        </w:tc>
        <w:tc>
          <w:tcPr>
            <w:tcW w:w="693" w:type="dxa"/>
            <w:vMerge w:val="restart"/>
          </w:tcPr>
          <w:p w14:paraId="4027B5BF" w14:textId="77777777" w:rsidR="00B64E36" w:rsidRDefault="00B64E36" w:rsidP="007755BB">
            <w:pPr>
              <w:jc w:val="both"/>
              <w:rPr>
                <w:b/>
              </w:rPr>
            </w:pPr>
            <w:r>
              <w:rPr>
                <w:b/>
              </w:rPr>
              <w:t>18</w:t>
            </w:r>
          </w:p>
        </w:tc>
        <w:tc>
          <w:tcPr>
            <w:tcW w:w="694" w:type="dxa"/>
            <w:vMerge w:val="restart"/>
          </w:tcPr>
          <w:p w14:paraId="4E74270B" w14:textId="77777777" w:rsidR="00B64E36" w:rsidRDefault="00B64E36" w:rsidP="007755BB">
            <w:pPr>
              <w:jc w:val="both"/>
              <w:rPr>
                <w:b/>
              </w:rPr>
            </w:pPr>
            <w:r>
              <w:rPr>
                <w:b/>
              </w:rPr>
              <w:t>35</w:t>
            </w:r>
          </w:p>
        </w:tc>
      </w:tr>
      <w:tr w:rsidR="00B64E36" w14:paraId="3D8886A8" w14:textId="77777777" w:rsidTr="007755BB">
        <w:trPr>
          <w:trHeight w:val="205"/>
        </w:trPr>
        <w:tc>
          <w:tcPr>
            <w:tcW w:w="3347" w:type="dxa"/>
            <w:gridSpan w:val="2"/>
          </w:tcPr>
          <w:p w14:paraId="0AEF3268" w14:textId="77777777" w:rsidR="00B64E36" w:rsidRDefault="00B64E36" w:rsidP="007755BB">
            <w:pPr>
              <w:jc w:val="both"/>
            </w:pPr>
          </w:p>
        </w:tc>
        <w:tc>
          <w:tcPr>
            <w:tcW w:w="2245" w:type="dxa"/>
            <w:gridSpan w:val="2"/>
          </w:tcPr>
          <w:p w14:paraId="156D7AD4" w14:textId="77777777" w:rsidR="00B64E36" w:rsidRDefault="00B64E36" w:rsidP="007755BB">
            <w:pPr>
              <w:jc w:val="both"/>
            </w:pPr>
          </w:p>
        </w:tc>
        <w:tc>
          <w:tcPr>
            <w:tcW w:w="2248" w:type="dxa"/>
            <w:gridSpan w:val="4"/>
            <w:tcBorders>
              <w:right w:val="single" w:sz="12" w:space="0" w:color="auto"/>
            </w:tcBorders>
          </w:tcPr>
          <w:p w14:paraId="240DCF97" w14:textId="77777777" w:rsidR="00B64E36" w:rsidRDefault="00B64E36" w:rsidP="007755BB">
            <w:pPr>
              <w:jc w:val="both"/>
            </w:pPr>
          </w:p>
        </w:tc>
        <w:tc>
          <w:tcPr>
            <w:tcW w:w="632" w:type="dxa"/>
            <w:vMerge/>
            <w:tcBorders>
              <w:left w:val="single" w:sz="12" w:space="0" w:color="auto"/>
            </w:tcBorders>
            <w:vAlign w:val="center"/>
          </w:tcPr>
          <w:p w14:paraId="40E18CA7" w14:textId="77777777" w:rsidR="00B64E36" w:rsidRDefault="00B64E36" w:rsidP="007755BB">
            <w:pPr>
              <w:rPr>
                <w:b/>
              </w:rPr>
            </w:pPr>
          </w:p>
        </w:tc>
        <w:tc>
          <w:tcPr>
            <w:tcW w:w="693" w:type="dxa"/>
            <w:vMerge/>
            <w:vAlign w:val="center"/>
          </w:tcPr>
          <w:p w14:paraId="27DDB05F" w14:textId="77777777" w:rsidR="00B64E36" w:rsidRDefault="00B64E36" w:rsidP="007755BB">
            <w:pPr>
              <w:rPr>
                <w:b/>
              </w:rPr>
            </w:pPr>
          </w:p>
        </w:tc>
        <w:tc>
          <w:tcPr>
            <w:tcW w:w="694" w:type="dxa"/>
            <w:vMerge/>
            <w:vAlign w:val="center"/>
          </w:tcPr>
          <w:p w14:paraId="7EC3EDD8" w14:textId="77777777" w:rsidR="00B64E36" w:rsidRDefault="00B64E36" w:rsidP="007755BB">
            <w:pPr>
              <w:rPr>
                <w:b/>
              </w:rPr>
            </w:pPr>
          </w:p>
        </w:tc>
      </w:tr>
      <w:tr w:rsidR="00B64E36" w14:paraId="32AE18ED" w14:textId="77777777" w:rsidTr="007755BB">
        <w:tc>
          <w:tcPr>
            <w:tcW w:w="9859" w:type="dxa"/>
            <w:gridSpan w:val="11"/>
            <w:shd w:val="clear" w:color="auto" w:fill="F7CAAC"/>
          </w:tcPr>
          <w:p w14:paraId="39A2B95E"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694DFA16" w14:textId="77777777" w:rsidTr="007755BB">
        <w:trPr>
          <w:trHeight w:val="2347"/>
        </w:trPr>
        <w:tc>
          <w:tcPr>
            <w:tcW w:w="9859" w:type="dxa"/>
            <w:gridSpan w:val="11"/>
          </w:tcPr>
          <w:p w14:paraId="5BFF0467" w14:textId="44B92062" w:rsidR="00B64E36" w:rsidRDefault="00B64E36" w:rsidP="007755BB">
            <w:pPr>
              <w:jc w:val="both"/>
            </w:pPr>
            <w:r w:rsidRPr="002D207A">
              <w:rPr>
                <w:b/>
              </w:rPr>
              <w:t>VALA, Radek (90</w:t>
            </w:r>
            <w:ins w:id="1835" w:author="Zuzka" w:date="2018-11-16T10:50:00Z">
              <w:r w:rsidR="00D62C20">
                <w:rPr>
                  <w:b/>
                </w:rPr>
                <w:t xml:space="preserve"> </w:t>
              </w:r>
            </w:ins>
            <w:ins w:id="1836" w:author="Zuzka" w:date="2018-11-16T10:49:00Z">
              <w:r w:rsidR="00D62C20" w:rsidRPr="000A14E9">
                <w:rPr>
                  <w:b/>
                </w:rPr>
                <w:t>%</w:t>
              </w:r>
            </w:ins>
            <w:r w:rsidRPr="002D207A">
              <w:rPr>
                <w:b/>
              </w:rPr>
              <w:t>),</w:t>
            </w:r>
            <w:r>
              <w:t xml:space="preserve"> JAŠEK, Roman. HTML5 hybrid mobile application development in comparison with native approach. </w:t>
            </w:r>
            <w:r w:rsidRPr="00682776">
              <w:t>In Recent Advances in Systems. New Jersey, Piscataway : IEEE, 2015, s. 554-559. ISSN 1790-5117. ISBN 978-1-61804-321-4</w:t>
            </w:r>
            <w:r>
              <w:t>.</w:t>
            </w:r>
          </w:p>
          <w:p w14:paraId="6158C81F" w14:textId="77846197" w:rsidR="00B64E36" w:rsidRDefault="00B64E36" w:rsidP="007755BB">
            <w:pPr>
              <w:jc w:val="both"/>
            </w:pPr>
            <w:r w:rsidRPr="002D207A">
              <w:rPr>
                <w:b/>
              </w:rPr>
              <w:t>VALA, Radek (90</w:t>
            </w:r>
            <w:ins w:id="1837" w:author="Zuzka" w:date="2018-11-16T10:50:00Z">
              <w:r w:rsidR="00D62C20">
                <w:rPr>
                  <w:b/>
                </w:rPr>
                <w:t xml:space="preserve"> </w:t>
              </w:r>
              <w:r w:rsidR="00D62C20" w:rsidRPr="000A14E9">
                <w:rPr>
                  <w:b/>
                </w:rPr>
                <w:t>%</w:t>
              </w:r>
            </w:ins>
            <w:r w:rsidRPr="002D207A">
              <w:rPr>
                <w:b/>
              </w:rPr>
              <w:t>),</w:t>
            </w:r>
            <w:r>
              <w:t xml:space="preserve"> JAŠEK, Roman. Performance of Hybrid Mobile Application UI Frameworks. In Proceedings of teh 2014 International conference on Applied Mathematics, Computational Science and Engineering. Craiova : Europment, 2014, s. 293-306. ISSN 2227-4588. ISBN 978-1-61804-246-0.</w:t>
            </w:r>
          </w:p>
          <w:p w14:paraId="26022BE6" w14:textId="2FECF45F" w:rsidR="00B64E36" w:rsidRDefault="00B64E36" w:rsidP="007755BB">
            <w:pPr>
              <w:jc w:val="both"/>
            </w:pPr>
            <w:r w:rsidRPr="002D207A">
              <w:rPr>
                <w:b/>
              </w:rPr>
              <w:t>VALA, Radek (90</w:t>
            </w:r>
            <w:ins w:id="1838" w:author="Zuzka" w:date="2018-11-16T10:50:00Z">
              <w:r w:rsidR="00D62C20">
                <w:rPr>
                  <w:b/>
                </w:rPr>
                <w:t xml:space="preserve"> </w:t>
              </w:r>
              <w:r w:rsidR="00D62C20" w:rsidRPr="000A14E9">
                <w:rPr>
                  <w:b/>
                </w:rPr>
                <w:t>%</w:t>
              </w:r>
            </w:ins>
            <w:r w:rsidRPr="002D207A">
              <w:rPr>
                <w:b/>
              </w:rPr>
              <w:t>),</w:t>
            </w:r>
            <w:r>
              <w:t xml:space="preserve"> JAŠEK, Roman, MALANÍK, David.  Source code security of web-based hybrid mobile applications. In </w:t>
            </w:r>
            <w:r>
              <w:rPr>
                <w:i/>
                <w:iCs/>
              </w:rPr>
              <w:t>Recent Advances in Systems</w:t>
            </w:r>
            <w:r>
              <w:t>. New Jersey, Piscataway : IEEE, 2015, s. 549-554. ISSN 1790-5117. ISBN 978-1-61804-321-4.</w:t>
            </w:r>
          </w:p>
          <w:p w14:paraId="3C5AD9D7" w14:textId="13A4A00E" w:rsidR="00B64E36" w:rsidDel="00D62C20" w:rsidRDefault="00B64E36" w:rsidP="007755BB">
            <w:pPr>
              <w:jc w:val="both"/>
              <w:rPr>
                <w:del w:id="1839" w:author="Zuzka" w:date="2018-11-16T10:53:00Z"/>
              </w:rPr>
            </w:pPr>
            <w:r w:rsidRPr="002D207A">
              <w:rPr>
                <w:b/>
              </w:rPr>
              <w:t>VALA, Radek (80</w:t>
            </w:r>
            <w:ins w:id="1840" w:author="Zuzka" w:date="2018-11-16T10:50:00Z">
              <w:r w:rsidR="00D62C20">
                <w:rPr>
                  <w:b/>
                </w:rPr>
                <w:t xml:space="preserve"> </w:t>
              </w:r>
              <w:r w:rsidR="00D62C20" w:rsidRPr="000A14E9">
                <w:rPr>
                  <w:b/>
                </w:rPr>
                <w:t>%</w:t>
              </w:r>
            </w:ins>
            <w:r w:rsidRPr="002D207A">
              <w:rPr>
                <w:b/>
              </w:rPr>
              <w:t>),</w:t>
            </w:r>
            <w:r>
              <w:t xml:space="preserve"> JAŠEK, Roman, MALANÍK, David. Design of a Software Tool for Mobile Application User Mental Models Collection and Visualization. In Proceedings of teh 2014 International conference on Applied Mathematics, Computational Science and Engineering. Craiova : Europment, 2014, s. 133-141. ISSN 2227-4588. ISBN 978-1-61804-246-0.</w:t>
            </w:r>
          </w:p>
          <w:p w14:paraId="0463EB4B" w14:textId="5E445097" w:rsidR="00B64E36" w:rsidDel="00D62C20" w:rsidRDefault="00B64E36" w:rsidP="007755BB">
            <w:pPr>
              <w:jc w:val="both"/>
              <w:rPr>
                <w:del w:id="1841" w:author="Zuzka" w:date="2018-11-16T10:53:00Z"/>
              </w:rPr>
            </w:pPr>
            <w:del w:id="1842" w:author="Zuzka" w:date="2018-11-16T10:53:00Z">
              <w:r w:rsidRPr="002D207A" w:rsidDel="00D62C20">
                <w:rPr>
                  <w:b/>
                </w:rPr>
                <w:delText>VALA, Radek (50),</w:delText>
              </w:r>
              <w:r w:rsidDel="00D62C20">
                <w:delText xml:space="preserve"> MALANÍK, David, JAŠEK, Roman. Usability of software intrusion-detection system in web applications. In International Joint Conference CISIS ´12-ICEUTE ´12-SOCO ´12. Heidelberg : Springer-Verlag Berlin, 2013, s. 159-166. ISSN 2194-5357. ISBN 978-3-642-33017-9.</w:delText>
              </w:r>
            </w:del>
          </w:p>
          <w:p w14:paraId="08465C17" w14:textId="28C9255A" w:rsidR="00B64E36" w:rsidDel="00D62C20" w:rsidRDefault="00B64E36" w:rsidP="007755BB">
            <w:pPr>
              <w:jc w:val="both"/>
              <w:rPr>
                <w:del w:id="1843" w:author="Zuzka" w:date="2018-11-16T10:53:00Z"/>
              </w:rPr>
            </w:pPr>
            <w:del w:id="1844" w:author="Zuzka" w:date="2018-11-16T10:53:00Z">
              <w:r w:rsidRPr="002D207A" w:rsidDel="00D62C20">
                <w:rPr>
                  <w:b/>
                </w:rPr>
                <w:delText>VALA, Radek (25)</w:delText>
              </w:r>
              <w:r w:rsidDel="00D62C20">
                <w:delText>, SARGA, Libor, BENDA, Radek. Security Reverse Engineering of Mobile Operating Systems: A Summary. In Proceedings of the 17th WSEAS International Conference on Computers (COMPUTERS ’13). Rhodes : WSEAS Press (GR), 2013, s. 112-117. ISSN 1790-5109. ISBN 978-960-474-311-7.</w:delText>
              </w:r>
            </w:del>
          </w:p>
          <w:p w14:paraId="37C40501" w14:textId="77777777" w:rsidR="00B64E36" w:rsidRDefault="00B64E36" w:rsidP="007755BB">
            <w:pPr>
              <w:jc w:val="both"/>
              <w:rPr>
                <w:ins w:id="1845" w:author="Zuzka" w:date="2018-11-16T10:52:00Z"/>
                <w:b/>
              </w:rPr>
            </w:pPr>
          </w:p>
          <w:p w14:paraId="7F6A7324" w14:textId="0A2CDFB9" w:rsidR="00D62C20" w:rsidRPr="00D62C20" w:rsidRDefault="00D62C20" w:rsidP="00D62C20">
            <w:pPr>
              <w:jc w:val="both"/>
              <w:rPr>
                <w:ins w:id="1846" w:author="Zuzka" w:date="2018-11-16T10:52:00Z"/>
                <w:b/>
                <w:rPrChange w:id="1847" w:author="Zuzka" w:date="2018-11-16T10:53:00Z">
                  <w:rPr>
                    <w:ins w:id="1848" w:author="Zuzka" w:date="2018-11-16T10:52:00Z"/>
                    <w:b/>
                    <w:lang w:val="en-GB"/>
                  </w:rPr>
                </w:rPrChange>
              </w:rPr>
            </w:pPr>
            <w:ins w:id="1849" w:author="Zuzka" w:date="2018-11-16T10:53:00Z">
              <w:r>
                <w:rPr>
                  <w:b/>
                </w:rPr>
                <w:t>VALA, Radek (10</w:t>
              </w:r>
              <w:r w:rsidRPr="002D207A">
                <w:rPr>
                  <w:b/>
                </w:rPr>
                <w:t>0</w:t>
              </w:r>
              <w:r>
                <w:rPr>
                  <w:b/>
                </w:rPr>
                <w:t xml:space="preserve"> </w:t>
              </w:r>
              <w:r w:rsidRPr="000A14E9">
                <w:rPr>
                  <w:b/>
                </w:rPr>
                <w:t>%</w:t>
              </w:r>
              <w:r w:rsidRPr="002D207A">
                <w:rPr>
                  <w:b/>
                </w:rPr>
                <w:t>)</w:t>
              </w:r>
              <w:r>
                <w:rPr>
                  <w:b/>
                </w:rPr>
                <w:t xml:space="preserve">. </w:t>
              </w:r>
            </w:ins>
            <w:ins w:id="1850" w:author="Zuzka" w:date="2018-11-16T10:52:00Z">
              <w:r w:rsidRPr="00D62C20">
                <w:rPr>
                  <w:lang w:val="en-GB"/>
                  <w:rPrChange w:id="1851" w:author="Zuzka" w:date="2018-11-16T10:53:00Z">
                    <w:rPr>
                      <w:b/>
                      <w:lang w:val="en-GB"/>
                    </w:rPr>
                  </w:rPrChange>
                </w:rPr>
                <w:t>Mobilní aplikace pro monitoring tryskacích strojů. 2018</w:t>
              </w:r>
            </w:ins>
          </w:p>
          <w:p w14:paraId="7F0CC57E" w14:textId="77777777" w:rsidR="00D62C20" w:rsidRDefault="00D62C20" w:rsidP="007755BB">
            <w:pPr>
              <w:jc w:val="both"/>
              <w:rPr>
                <w:ins w:id="1852" w:author="Zuzka" w:date="2018-11-16T10:52:00Z"/>
                <w:b/>
              </w:rPr>
            </w:pPr>
          </w:p>
          <w:p w14:paraId="0E47888B" w14:textId="77777777" w:rsidR="00D62C20" w:rsidRDefault="00D62C20" w:rsidP="007755BB">
            <w:pPr>
              <w:jc w:val="both"/>
              <w:rPr>
                <w:b/>
              </w:rPr>
            </w:pPr>
          </w:p>
        </w:tc>
      </w:tr>
      <w:tr w:rsidR="00B64E36" w14:paraId="1D19A39F" w14:textId="77777777" w:rsidTr="007755BB">
        <w:trPr>
          <w:trHeight w:val="218"/>
        </w:trPr>
        <w:tc>
          <w:tcPr>
            <w:tcW w:w="9859" w:type="dxa"/>
            <w:gridSpan w:val="11"/>
            <w:shd w:val="clear" w:color="auto" w:fill="F7CAAC"/>
          </w:tcPr>
          <w:p w14:paraId="6F8003AB" w14:textId="77777777" w:rsidR="00B64E36" w:rsidRDefault="00B64E36" w:rsidP="007755BB">
            <w:pPr>
              <w:rPr>
                <w:b/>
              </w:rPr>
            </w:pPr>
            <w:r>
              <w:rPr>
                <w:b/>
              </w:rPr>
              <w:t>Působení v zahraničí</w:t>
            </w:r>
          </w:p>
        </w:tc>
      </w:tr>
      <w:tr w:rsidR="00B64E36" w14:paraId="46F3FACC" w14:textId="77777777" w:rsidTr="007755BB">
        <w:trPr>
          <w:trHeight w:val="328"/>
        </w:trPr>
        <w:tc>
          <w:tcPr>
            <w:tcW w:w="9859" w:type="dxa"/>
            <w:gridSpan w:val="11"/>
          </w:tcPr>
          <w:p w14:paraId="7BA6BED5" w14:textId="77777777" w:rsidR="00B64E36" w:rsidRDefault="00B64E36" w:rsidP="007755BB">
            <w:pPr>
              <w:rPr>
                <w:b/>
              </w:rPr>
            </w:pPr>
          </w:p>
        </w:tc>
      </w:tr>
      <w:tr w:rsidR="00B64E36" w14:paraId="1145DC2E" w14:textId="77777777" w:rsidTr="007755BB">
        <w:trPr>
          <w:cantSplit/>
          <w:trHeight w:val="470"/>
        </w:trPr>
        <w:tc>
          <w:tcPr>
            <w:tcW w:w="2518" w:type="dxa"/>
            <w:shd w:val="clear" w:color="auto" w:fill="F7CAAC"/>
          </w:tcPr>
          <w:p w14:paraId="18E9430C" w14:textId="77777777" w:rsidR="00B64E36" w:rsidRDefault="00B64E36" w:rsidP="007755BB">
            <w:pPr>
              <w:jc w:val="both"/>
              <w:rPr>
                <w:b/>
              </w:rPr>
            </w:pPr>
            <w:r>
              <w:rPr>
                <w:b/>
              </w:rPr>
              <w:t xml:space="preserve">Podpis </w:t>
            </w:r>
          </w:p>
        </w:tc>
        <w:tc>
          <w:tcPr>
            <w:tcW w:w="4536" w:type="dxa"/>
            <w:gridSpan w:val="5"/>
          </w:tcPr>
          <w:p w14:paraId="47BDDC28" w14:textId="77777777" w:rsidR="00B64E36" w:rsidRDefault="00B64E36" w:rsidP="007755BB">
            <w:pPr>
              <w:jc w:val="both"/>
            </w:pPr>
          </w:p>
        </w:tc>
        <w:tc>
          <w:tcPr>
            <w:tcW w:w="786" w:type="dxa"/>
            <w:gridSpan w:val="2"/>
            <w:shd w:val="clear" w:color="auto" w:fill="F7CAAC"/>
          </w:tcPr>
          <w:p w14:paraId="59B3B83B" w14:textId="77777777" w:rsidR="00B64E36" w:rsidRDefault="00B64E36" w:rsidP="007755BB">
            <w:pPr>
              <w:jc w:val="both"/>
            </w:pPr>
            <w:r>
              <w:rPr>
                <w:b/>
              </w:rPr>
              <w:t>datum</w:t>
            </w:r>
          </w:p>
        </w:tc>
        <w:tc>
          <w:tcPr>
            <w:tcW w:w="2019" w:type="dxa"/>
            <w:gridSpan w:val="3"/>
          </w:tcPr>
          <w:p w14:paraId="5EAF9722" w14:textId="72837247" w:rsidR="00B64E36" w:rsidRDefault="00D62C20" w:rsidP="007755BB">
            <w:pPr>
              <w:jc w:val="both"/>
            </w:pPr>
            <w:ins w:id="1853" w:author="Zuzka" w:date="2018-11-16T10:50:00Z">
              <w:r>
                <w:t>16</w:t>
              </w:r>
            </w:ins>
            <w:del w:id="1854" w:author="Zuzka" w:date="2018-11-16T10:50:00Z">
              <w:r w:rsidR="00B64E36" w:rsidDel="00D62C20">
                <w:delText>28</w:delText>
              </w:r>
            </w:del>
            <w:r w:rsidR="00B64E36">
              <w:t xml:space="preserve">. </w:t>
            </w:r>
            <w:ins w:id="1855" w:author="Zuzka" w:date="2018-11-16T10:50:00Z">
              <w:r>
                <w:t>11</w:t>
              </w:r>
            </w:ins>
            <w:del w:id="1856" w:author="Zuzka" w:date="2018-11-16T10:50:00Z">
              <w:r w:rsidR="00B64E36" w:rsidDel="00D62C20">
                <w:delText>8</w:delText>
              </w:r>
            </w:del>
            <w:r w:rsidR="00B64E36">
              <w:t>. 2018</w:t>
            </w:r>
          </w:p>
        </w:tc>
      </w:tr>
    </w:tbl>
    <w:p w14:paraId="7D4B4939" w14:textId="77777777" w:rsidR="00D62C20" w:rsidRDefault="00D62C20">
      <w:pPr>
        <w:rPr>
          <w:ins w:id="1857" w:author="Zuzka" w:date="2018-11-16T10:53:00Z"/>
        </w:rPr>
      </w:pPr>
      <w:ins w:id="1858" w:author="Zuzka" w:date="2018-11-16T10:53: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859">
          <w:tblGrid>
            <w:gridCol w:w="76"/>
            <w:gridCol w:w="2442"/>
            <w:gridCol w:w="829"/>
            <w:gridCol w:w="1721"/>
            <w:gridCol w:w="524"/>
            <w:gridCol w:w="468"/>
            <w:gridCol w:w="994"/>
            <w:gridCol w:w="709"/>
            <w:gridCol w:w="77"/>
            <w:gridCol w:w="632"/>
            <w:gridCol w:w="693"/>
            <w:gridCol w:w="694"/>
            <w:gridCol w:w="76"/>
          </w:tblGrid>
        </w:tblGridChange>
      </w:tblGrid>
      <w:tr w:rsidR="00B64E36" w14:paraId="21B18F7B" w14:textId="77777777" w:rsidTr="007755BB">
        <w:tc>
          <w:tcPr>
            <w:tcW w:w="9859" w:type="dxa"/>
            <w:gridSpan w:val="11"/>
            <w:tcBorders>
              <w:bottom w:val="double" w:sz="4" w:space="0" w:color="auto"/>
            </w:tcBorders>
            <w:shd w:val="clear" w:color="auto" w:fill="BDD6EE"/>
          </w:tcPr>
          <w:p w14:paraId="401C889C" w14:textId="47AAC4C3" w:rsidR="00B64E36" w:rsidRDefault="00B64E36" w:rsidP="007755BB">
            <w:pPr>
              <w:tabs>
                <w:tab w:val="right" w:pos="944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15DD2CA9" w14:textId="77777777" w:rsidTr="007755BB">
        <w:tc>
          <w:tcPr>
            <w:tcW w:w="2518" w:type="dxa"/>
            <w:tcBorders>
              <w:top w:val="double" w:sz="4" w:space="0" w:color="auto"/>
            </w:tcBorders>
            <w:shd w:val="clear" w:color="auto" w:fill="F7CAAC"/>
          </w:tcPr>
          <w:p w14:paraId="33DA2E1D" w14:textId="77777777" w:rsidR="00B64E36" w:rsidRDefault="00B64E36" w:rsidP="007755BB">
            <w:pPr>
              <w:jc w:val="both"/>
              <w:rPr>
                <w:b/>
              </w:rPr>
            </w:pPr>
            <w:r>
              <w:rPr>
                <w:b/>
              </w:rPr>
              <w:t>Vysoká škola</w:t>
            </w:r>
          </w:p>
        </w:tc>
        <w:tc>
          <w:tcPr>
            <w:tcW w:w="7341" w:type="dxa"/>
            <w:gridSpan w:val="10"/>
          </w:tcPr>
          <w:p w14:paraId="5427CC80" w14:textId="77777777" w:rsidR="00B64E36" w:rsidRDefault="00B64E36" w:rsidP="007755BB">
            <w:pPr>
              <w:jc w:val="both"/>
            </w:pPr>
            <w:r>
              <w:t>Univerzita Tomáše Bati ve Zlíně</w:t>
            </w:r>
          </w:p>
        </w:tc>
      </w:tr>
      <w:tr w:rsidR="00B64E36" w14:paraId="7DAEAFCE" w14:textId="77777777" w:rsidTr="007755BB">
        <w:tc>
          <w:tcPr>
            <w:tcW w:w="2518" w:type="dxa"/>
            <w:shd w:val="clear" w:color="auto" w:fill="F7CAAC"/>
          </w:tcPr>
          <w:p w14:paraId="610700EC" w14:textId="77777777" w:rsidR="00B64E36" w:rsidRDefault="00B64E36" w:rsidP="007755BB">
            <w:pPr>
              <w:jc w:val="both"/>
              <w:rPr>
                <w:b/>
              </w:rPr>
            </w:pPr>
            <w:r>
              <w:rPr>
                <w:b/>
              </w:rPr>
              <w:t>Součást vysoké školy</w:t>
            </w:r>
          </w:p>
        </w:tc>
        <w:tc>
          <w:tcPr>
            <w:tcW w:w="7341" w:type="dxa"/>
            <w:gridSpan w:val="10"/>
          </w:tcPr>
          <w:p w14:paraId="64BB3A0B" w14:textId="77777777" w:rsidR="00B64E36" w:rsidRDefault="00B64E36" w:rsidP="007755BB">
            <w:pPr>
              <w:jc w:val="both"/>
            </w:pPr>
            <w:r>
              <w:t>Fakulta aplikované informatiky</w:t>
            </w:r>
          </w:p>
        </w:tc>
      </w:tr>
      <w:tr w:rsidR="00B64E36" w14:paraId="0F2A55A2" w14:textId="77777777" w:rsidTr="007755BB">
        <w:tc>
          <w:tcPr>
            <w:tcW w:w="2518" w:type="dxa"/>
            <w:shd w:val="clear" w:color="auto" w:fill="F7CAAC"/>
          </w:tcPr>
          <w:p w14:paraId="319B5CAF" w14:textId="77777777" w:rsidR="00B64E36" w:rsidRDefault="00B64E36" w:rsidP="007755BB">
            <w:pPr>
              <w:jc w:val="both"/>
              <w:rPr>
                <w:b/>
              </w:rPr>
            </w:pPr>
            <w:r>
              <w:rPr>
                <w:b/>
              </w:rPr>
              <w:t>Název studijního programu</w:t>
            </w:r>
          </w:p>
        </w:tc>
        <w:tc>
          <w:tcPr>
            <w:tcW w:w="7341" w:type="dxa"/>
            <w:gridSpan w:val="10"/>
          </w:tcPr>
          <w:p w14:paraId="303F8050" w14:textId="77777777" w:rsidR="00B64E36" w:rsidRDefault="00B64E36" w:rsidP="007755BB">
            <w:pPr>
              <w:jc w:val="both"/>
            </w:pPr>
            <w:r>
              <w:t>Softwarové inženýrství</w:t>
            </w:r>
          </w:p>
        </w:tc>
      </w:tr>
      <w:tr w:rsidR="00B64E36" w14:paraId="68979B99" w14:textId="77777777" w:rsidTr="007755BB">
        <w:tc>
          <w:tcPr>
            <w:tcW w:w="2518" w:type="dxa"/>
            <w:shd w:val="clear" w:color="auto" w:fill="F7CAAC"/>
          </w:tcPr>
          <w:p w14:paraId="6623CFC9" w14:textId="77777777" w:rsidR="00B64E36" w:rsidRDefault="00B64E36" w:rsidP="007755BB">
            <w:pPr>
              <w:jc w:val="both"/>
              <w:rPr>
                <w:b/>
              </w:rPr>
            </w:pPr>
            <w:r>
              <w:rPr>
                <w:b/>
              </w:rPr>
              <w:t>Jméno a příjmení</w:t>
            </w:r>
          </w:p>
        </w:tc>
        <w:tc>
          <w:tcPr>
            <w:tcW w:w="4536" w:type="dxa"/>
            <w:gridSpan w:val="5"/>
          </w:tcPr>
          <w:p w14:paraId="06E74B1C" w14:textId="77777777" w:rsidR="00B64E36" w:rsidRDefault="00B64E36" w:rsidP="007755BB">
            <w:pPr>
              <w:jc w:val="both"/>
            </w:pPr>
            <w:r>
              <w:t xml:space="preserve">Vladimír </w:t>
            </w:r>
            <w:bookmarkStart w:id="1860" w:name="aVasek"/>
            <w:r>
              <w:t>Vašek</w:t>
            </w:r>
            <w:bookmarkEnd w:id="1860"/>
          </w:p>
        </w:tc>
        <w:tc>
          <w:tcPr>
            <w:tcW w:w="709" w:type="dxa"/>
            <w:shd w:val="clear" w:color="auto" w:fill="F7CAAC"/>
          </w:tcPr>
          <w:p w14:paraId="723912A9" w14:textId="77777777" w:rsidR="00B64E36" w:rsidRDefault="00B64E36" w:rsidP="007755BB">
            <w:pPr>
              <w:jc w:val="both"/>
              <w:rPr>
                <w:b/>
              </w:rPr>
            </w:pPr>
            <w:r>
              <w:rPr>
                <w:b/>
              </w:rPr>
              <w:t>Tituly</w:t>
            </w:r>
          </w:p>
        </w:tc>
        <w:tc>
          <w:tcPr>
            <w:tcW w:w="2096" w:type="dxa"/>
            <w:gridSpan w:val="4"/>
          </w:tcPr>
          <w:p w14:paraId="128DE505" w14:textId="77777777" w:rsidR="00B64E36" w:rsidRDefault="00B64E36" w:rsidP="007755BB">
            <w:pPr>
              <w:jc w:val="both"/>
            </w:pPr>
            <w:r>
              <w:t>Prof. Ing. CSc.</w:t>
            </w:r>
          </w:p>
        </w:tc>
      </w:tr>
      <w:tr w:rsidR="00B64E36" w14:paraId="72DFB7E8" w14:textId="77777777" w:rsidTr="007755BB">
        <w:tc>
          <w:tcPr>
            <w:tcW w:w="2518" w:type="dxa"/>
            <w:shd w:val="clear" w:color="auto" w:fill="F7CAAC"/>
          </w:tcPr>
          <w:p w14:paraId="1B3931EC" w14:textId="77777777" w:rsidR="00B64E36" w:rsidRDefault="00B64E36" w:rsidP="007755BB">
            <w:pPr>
              <w:jc w:val="both"/>
              <w:rPr>
                <w:b/>
              </w:rPr>
            </w:pPr>
            <w:r>
              <w:rPr>
                <w:b/>
              </w:rPr>
              <w:t>Rok narození</w:t>
            </w:r>
          </w:p>
        </w:tc>
        <w:tc>
          <w:tcPr>
            <w:tcW w:w="829" w:type="dxa"/>
          </w:tcPr>
          <w:p w14:paraId="7C3CEF71" w14:textId="77777777" w:rsidR="00B64E36" w:rsidRDefault="00B64E36" w:rsidP="007755BB">
            <w:pPr>
              <w:jc w:val="both"/>
            </w:pPr>
            <w:r>
              <w:t>1948</w:t>
            </w:r>
          </w:p>
        </w:tc>
        <w:tc>
          <w:tcPr>
            <w:tcW w:w="1721" w:type="dxa"/>
            <w:shd w:val="clear" w:color="auto" w:fill="F7CAAC"/>
          </w:tcPr>
          <w:p w14:paraId="48BAB18B" w14:textId="77777777" w:rsidR="00B64E36" w:rsidRDefault="00B64E36" w:rsidP="007755BB">
            <w:pPr>
              <w:jc w:val="both"/>
              <w:rPr>
                <w:b/>
              </w:rPr>
            </w:pPr>
            <w:r>
              <w:rPr>
                <w:b/>
              </w:rPr>
              <w:t>typ vztahu k VŠ</w:t>
            </w:r>
          </w:p>
        </w:tc>
        <w:tc>
          <w:tcPr>
            <w:tcW w:w="992" w:type="dxa"/>
            <w:gridSpan w:val="2"/>
          </w:tcPr>
          <w:p w14:paraId="3D3A0620" w14:textId="77777777" w:rsidR="00B64E36" w:rsidRDefault="00B64E36" w:rsidP="007755BB">
            <w:pPr>
              <w:jc w:val="both"/>
            </w:pPr>
            <w:r>
              <w:t>pp.</w:t>
            </w:r>
          </w:p>
        </w:tc>
        <w:tc>
          <w:tcPr>
            <w:tcW w:w="994" w:type="dxa"/>
            <w:shd w:val="clear" w:color="auto" w:fill="F7CAAC"/>
          </w:tcPr>
          <w:p w14:paraId="7609D14A" w14:textId="77777777" w:rsidR="00B64E36" w:rsidRDefault="00B64E36" w:rsidP="007755BB">
            <w:pPr>
              <w:jc w:val="both"/>
              <w:rPr>
                <w:b/>
              </w:rPr>
            </w:pPr>
            <w:r>
              <w:rPr>
                <w:b/>
              </w:rPr>
              <w:t>rozsah</w:t>
            </w:r>
          </w:p>
        </w:tc>
        <w:tc>
          <w:tcPr>
            <w:tcW w:w="709" w:type="dxa"/>
          </w:tcPr>
          <w:p w14:paraId="71AEF1A6" w14:textId="77777777" w:rsidR="00B64E36" w:rsidRDefault="00B64E36" w:rsidP="007755BB">
            <w:pPr>
              <w:jc w:val="both"/>
            </w:pPr>
            <w:r>
              <w:t>40</w:t>
            </w:r>
          </w:p>
        </w:tc>
        <w:tc>
          <w:tcPr>
            <w:tcW w:w="709" w:type="dxa"/>
            <w:gridSpan w:val="2"/>
            <w:shd w:val="clear" w:color="auto" w:fill="F7CAAC"/>
          </w:tcPr>
          <w:p w14:paraId="5F79718D" w14:textId="77777777" w:rsidR="00B64E36" w:rsidRDefault="00B64E36" w:rsidP="007755BB">
            <w:pPr>
              <w:jc w:val="both"/>
              <w:rPr>
                <w:b/>
              </w:rPr>
            </w:pPr>
            <w:r>
              <w:rPr>
                <w:b/>
              </w:rPr>
              <w:t>do kdy</w:t>
            </w:r>
          </w:p>
        </w:tc>
        <w:tc>
          <w:tcPr>
            <w:tcW w:w="1387" w:type="dxa"/>
            <w:gridSpan w:val="2"/>
          </w:tcPr>
          <w:p w14:paraId="51061EFD" w14:textId="77777777" w:rsidR="00B64E36" w:rsidRDefault="00B64E36" w:rsidP="007755BB">
            <w:pPr>
              <w:jc w:val="both"/>
            </w:pPr>
            <w:r>
              <w:t>N</w:t>
            </w:r>
          </w:p>
        </w:tc>
      </w:tr>
      <w:tr w:rsidR="00B64E36" w14:paraId="253CE7F0" w14:textId="77777777" w:rsidTr="007755BB">
        <w:tc>
          <w:tcPr>
            <w:tcW w:w="5068" w:type="dxa"/>
            <w:gridSpan w:val="3"/>
            <w:shd w:val="clear" w:color="auto" w:fill="F7CAAC"/>
          </w:tcPr>
          <w:p w14:paraId="0B9F43FC" w14:textId="77777777" w:rsidR="00B64E36" w:rsidRDefault="00B64E36" w:rsidP="007755BB">
            <w:pPr>
              <w:jc w:val="both"/>
              <w:rPr>
                <w:b/>
              </w:rPr>
            </w:pPr>
            <w:r>
              <w:rPr>
                <w:b/>
              </w:rPr>
              <w:t>Typ vztahu na součásti VŠ, která uskutečňuje st. program</w:t>
            </w:r>
          </w:p>
        </w:tc>
        <w:tc>
          <w:tcPr>
            <w:tcW w:w="992" w:type="dxa"/>
            <w:gridSpan w:val="2"/>
          </w:tcPr>
          <w:p w14:paraId="77FFC208" w14:textId="77777777" w:rsidR="00B64E36" w:rsidRDefault="00B64E36" w:rsidP="007755BB">
            <w:pPr>
              <w:jc w:val="both"/>
            </w:pPr>
            <w:del w:id="1861" w:author="Zuzka" w:date="2018-11-12T22:46:00Z">
              <w:r w:rsidDel="00901E07">
                <w:delText>pp.</w:delText>
              </w:r>
            </w:del>
          </w:p>
        </w:tc>
        <w:tc>
          <w:tcPr>
            <w:tcW w:w="994" w:type="dxa"/>
            <w:shd w:val="clear" w:color="auto" w:fill="F7CAAC"/>
          </w:tcPr>
          <w:p w14:paraId="29C3A28C" w14:textId="77777777" w:rsidR="00B64E36" w:rsidRDefault="00B64E36" w:rsidP="007755BB">
            <w:pPr>
              <w:jc w:val="both"/>
              <w:rPr>
                <w:b/>
              </w:rPr>
            </w:pPr>
            <w:r>
              <w:rPr>
                <w:b/>
              </w:rPr>
              <w:t>rozsah</w:t>
            </w:r>
          </w:p>
        </w:tc>
        <w:tc>
          <w:tcPr>
            <w:tcW w:w="709" w:type="dxa"/>
          </w:tcPr>
          <w:p w14:paraId="513F8F3A" w14:textId="77777777" w:rsidR="00B64E36" w:rsidRDefault="00B64E36" w:rsidP="007755BB">
            <w:pPr>
              <w:jc w:val="both"/>
            </w:pPr>
            <w:del w:id="1862" w:author="Zuzka" w:date="2018-11-12T22:46:00Z">
              <w:r w:rsidDel="00901E07">
                <w:delText>40</w:delText>
              </w:r>
            </w:del>
          </w:p>
        </w:tc>
        <w:tc>
          <w:tcPr>
            <w:tcW w:w="709" w:type="dxa"/>
            <w:gridSpan w:val="2"/>
            <w:shd w:val="clear" w:color="auto" w:fill="F7CAAC"/>
          </w:tcPr>
          <w:p w14:paraId="0E669105" w14:textId="77777777" w:rsidR="00B64E36" w:rsidRDefault="00B64E36" w:rsidP="007755BB">
            <w:pPr>
              <w:jc w:val="both"/>
              <w:rPr>
                <w:b/>
              </w:rPr>
            </w:pPr>
            <w:r>
              <w:rPr>
                <w:b/>
              </w:rPr>
              <w:t>do kdy</w:t>
            </w:r>
          </w:p>
        </w:tc>
        <w:tc>
          <w:tcPr>
            <w:tcW w:w="1387" w:type="dxa"/>
            <w:gridSpan w:val="2"/>
          </w:tcPr>
          <w:p w14:paraId="0FD62457" w14:textId="77777777" w:rsidR="00B64E36" w:rsidRDefault="00B64E36" w:rsidP="007755BB">
            <w:pPr>
              <w:jc w:val="both"/>
            </w:pPr>
            <w:del w:id="1863" w:author="Zuzka" w:date="2018-11-12T22:46:00Z">
              <w:r w:rsidDel="00901E07">
                <w:delText>N</w:delText>
              </w:r>
            </w:del>
          </w:p>
        </w:tc>
      </w:tr>
      <w:tr w:rsidR="00B64E36" w14:paraId="09DB0B64" w14:textId="77777777" w:rsidTr="007755BB">
        <w:tc>
          <w:tcPr>
            <w:tcW w:w="6060" w:type="dxa"/>
            <w:gridSpan w:val="5"/>
            <w:shd w:val="clear" w:color="auto" w:fill="F7CAAC"/>
          </w:tcPr>
          <w:p w14:paraId="2C9A9CDC"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42806004" w14:textId="77777777" w:rsidR="00B64E36" w:rsidRDefault="00B64E36" w:rsidP="007755BB">
            <w:pPr>
              <w:jc w:val="both"/>
              <w:rPr>
                <w:b/>
              </w:rPr>
            </w:pPr>
            <w:r>
              <w:rPr>
                <w:b/>
              </w:rPr>
              <w:t>typ prac. vztahu</w:t>
            </w:r>
          </w:p>
        </w:tc>
        <w:tc>
          <w:tcPr>
            <w:tcW w:w="2096" w:type="dxa"/>
            <w:gridSpan w:val="4"/>
            <w:shd w:val="clear" w:color="auto" w:fill="F7CAAC"/>
          </w:tcPr>
          <w:p w14:paraId="51F046DA" w14:textId="77777777" w:rsidR="00B64E36" w:rsidRDefault="00B64E36" w:rsidP="007755BB">
            <w:pPr>
              <w:jc w:val="both"/>
              <w:rPr>
                <w:b/>
              </w:rPr>
            </w:pPr>
            <w:r>
              <w:rPr>
                <w:b/>
              </w:rPr>
              <w:t>Rozsah</w:t>
            </w:r>
          </w:p>
        </w:tc>
      </w:tr>
      <w:tr w:rsidR="00B64E36" w14:paraId="6BAEC2F7" w14:textId="77777777" w:rsidTr="007755BB">
        <w:tc>
          <w:tcPr>
            <w:tcW w:w="6060" w:type="dxa"/>
            <w:gridSpan w:val="5"/>
          </w:tcPr>
          <w:p w14:paraId="3350A7E9" w14:textId="77777777" w:rsidR="00B64E36" w:rsidRDefault="00B64E36" w:rsidP="007755BB">
            <w:pPr>
              <w:jc w:val="both"/>
            </w:pPr>
          </w:p>
        </w:tc>
        <w:tc>
          <w:tcPr>
            <w:tcW w:w="1703" w:type="dxa"/>
            <w:gridSpan w:val="2"/>
          </w:tcPr>
          <w:p w14:paraId="38467268" w14:textId="77777777" w:rsidR="00B64E36" w:rsidRDefault="00B64E36" w:rsidP="007755BB">
            <w:pPr>
              <w:jc w:val="both"/>
            </w:pPr>
          </w:p>
        </w:tc>
        <w:tc>
          <w:tcPr>
            <w:tcW w:w="2096" w:type="dxa"/>
            <w:gridSpan w:val="4"/>
          </w:tcPr>
          <w:p w14:paraId="019FD4AE" w14:textId="77777777" w:rsidR="00B64E36" w:rsidRDefault="00B64E36" w:rsidP="007755BB">
            <w:pPr>
              <w:jc w:val="both"/>
            </w:pPr>
          </w:p>
        </w:tc>
      </w:tr>
      <w:tr w:rsidR="00B64E36" w14:paraId="38B111F0" w14:textId="77777777" w:rsidTr="007755BB">
        <w:tc>
          <w:tcPr>
            <w:tcW w:w="9859" w:type="dxa"/>
            <w:gridSpan w:val="11"/>
            <w:shd w:val="clear" w:color="auto" w:fill="F7CAAC"/>
          </w:tcPr>
          <w:p w14:paraId="2A7A80EF"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25800E6F" w14:textId="77777777" w:rsidTr="007755BB">
        <w:trPr>
          <w:trHeight w:val="180"/>
        </w:trPr>
        <w:tc>
          <w:tcPr>
            <w:tcW w:w="9859" w:type="dxa"/>
            <w:gridSpan w:val="11"/>
            <w:tcBorders>
              <w:top w:val="nil"/>
            </w:tcBorders>
          </w:tcPr>
          <w:p w14:paraId="7C09F81B" w14:textId="4922AF31" w:rsidR="00B64E36" w:rsidRPr="009070BA" w:rsidRDefault="00B64E36" w:rsidP="007755BB">
            <w:r>
              <w:t>Embedded systémy s</w:t>
            </w:r>
            <w:r w:rsidR="00736989">
              <w:t> </w:t>
            </w:r>
            <w:r>
              <w:t>mikropočítači</w:t>
            </w:r>
            <w:r w:rsidR="00736989">
              <w:t xml:space="preserve"> – garant, přednášející (75 %)</w:t>
            </w:r>
          </w:p>
        </w:tc>
      </w:tr>
      <w:tr w:rsidR="00B64E36" w14:paraId="400FC997" w14:textId="77777777" w:rsidTr="007755BB">
        <w:tc>
          <w:tcPr>
            <w:tcW w:w="9859" w:type="dxa"/>
            <w:gridSpan w:val="11"/>
            <w:shd w:val="clear" w:color="auto" w:fill="F7CAAC"/>
          </w:tcPr>
          <w:p w14:paraId="3CB67E15" w14:textId="77777777" w:rsidR="00B64E36" w:rsidRDefault="00B64E36" w:rsidP="007755BB">
            <w:pPr>
              <w:jc w:val="both"/>
            </w:pPr>
            <w:r>
              <w:rPr>
                <w:b/>
              </w:rPr>
              <w:t xml:space="preserve">Údaje o vzdělání na VŠ </w:t>
            </w:r>
          </w:p>
        </w:tc>
      </w:tr>
      <w:tr w:rsidR="00B64E36" w14:paraId="669C2718" w14:textId="77777777" w:rsidTr="007755BB">
        <w:trPr>
          <w:trHeight w:val="1055"/>
        </w:trPr>
        <w:tc>
          <w:tcPr>
            <w:tcW w:w="9859" w:type="dxa"/>
            <w:gridSpan w:val="11"/>
          </w:tcPr>
          <w:p w14:paraId="38B57727" w14:textId="77777777" w:rsidR="00B64E36" w:rsidRPr="00BB4B27" w:rsidRDefault="00B64E36" w:rsidP="007755BB">
            <w:pPr>
              <w:jc w:val="both"/>
              <w:rPr>
                <w:lang w:val="pt-BR"/>
              </w:rPr>
            </w:pPr>
            <w:r>
              <w:rPr>
                <w:lang w:val="pt-BR"/>
              </w:rPr>
              <w:t xml:space="preserve">1968-1973     </w:t>
            </w:r>
            <w:r w:rsidRPr="00BB4B27">
              <w:rPr>
                <w:lang w:val="pt-BR"/>
              </w:rPr>
              <w:t>Vysoké učení technické v Brně, Fakulta strojní, Automatické řízení</w:t>
            </w:r>
          </w:p>
          <w:p w14:paraId="24A8F015" w14:textId="77777777" w:rsidR="00B64E36" w:rsidRPr="00BB4B27" w:rsidRDefault="00B64E36" w:rsidP="007755BB">
            <w:pPr>
              <w:jc w:val="both"/>
              <w:rPr>
                <w:lang w:val="pt-BR"/>
              </w:rPr>
            </w:pPr>
            <w:r w:rsidRPr="00BB4B27">
              <w:rPr>
                <w:lang w:val="pt-BR"/>
              </w:rPr>
              <w:t>1976-1981</w:t>
            </w:r>
            <w:r>
              <w:rPr>
                <w:lang w:val="pt-BR"/>
              </w:rPr>
              <w:t xml:space="preserve">     </w:t>
            </w:r>
            <w:r w:rsidRPr="00BB4B27">
              <w:rPr>
                <w:lang w:val="pt-BR"/>
              </w:rPr>
              <w:t>Vysoké učení technické v Brně, Fakulta strojní, vědecká aspirantura, Automatické řízení</w:t>
            </w:r>
          </w:p>
          <w:p w14:paraId="000F121A" w14:textId="77777777" w:rsidR="00B64E36" w:rsidRPr="00BB4B27" w:rsidDel="000A0D80" w:rsidRDefault="00B64E36" w:rsidP="007755BB">
            <w:pPr>
              <w:ind w:left="1104" w:hanging="1104"/>
              <w:jc w:val="both"/>
              <w:rPr>
                <w:del w:id="1864" w:author="Zuzka" w:date="2018-11-16T10:54:00Z"/>
                <w:lang w:val="pt-BR"/>
              </w:rPr>
            </w:pPr>
            <w:r w:rsidRPr="00BB4B27">
              <w:rPr>
                <w:lang w:val="pt-BR"/>
              </w:rPr>
              <w:t>1989</w:t>
            </w:r>
            <w:r w:rsidRPr="00BB4B27">
              <w:rPr>
                <w:lang w:val="pt-BR"/>
              </w:rPr>
              <w:tab/>
              <w:t>Vysoké učení technické v Brně, Fakulta strojní, řízení pro jmenování docentem pro obor „Technická kybernetika“.</w:t>
            </w:r>
          </w:p>
          <w:p w14:paraId="5D3612F6" w14:textId="191AB65F" w:rsidR="00B64E36" w:rsidRPr="00BB4B27" w:rsidDel="000A0D80" w:rsidRDefault="00B64E36" w:rsidP="007755BB">
            <w:pPr>
              <w:ind w:left="1104" w:hanging="1104"/>
              <w:jc w:val="both"/>
              <w:rPr>
                <w:del w:id="1865" w:author="Zuzka" w:date="2018-11-16T10:54:00Z"/>
                <w:lang w:val="pt-BR"/>
              </w:rPr>
            </w:pPr>
            <w:del w:id="1866" w:author="Zuzka" w:date="2018-11-16T10:54:00Z">
              <w:r w:rsidRPr="00BB4B27" w:rsidDel="000A0D80">
                <w:rPr>
                  <w:lang w:val="pt-BR"/>
                </w:rPr>
                <w:delText>1994</w:delText>
              </w:r>
              <w:r w:rsidRPr="00BB4B27" w:rsidDel="000A0D80">
                <w:rPr>
                  <w:lang w:val="pt-BR"/>
                </w:rPr>
                <w:tab/>
                <w:delText>Vysoká škola báňská v Ostravě, Fakulta strojní, habilitace pro obor „Automatizace strojů a technologických procesů“.</w:delText>
              </w:r>
            </w:del>
          </w:p>
          <w:p w14:paraId="7E8244F3" w14:textId="02244041" w:rsidR="00B64E36" w:rsidRPr="00506F48" w:rsidRDefault="00B64E36" w:rsidP="007755BB">
            <w:pPr>
              <w:ind w:left="1104" w:hanging="1104"/>
              <w:jc w:val="both"/>
              <w:rPr>
                <w:lang w:val="pt-BR"/>
              </w:rPr>
            </w:pPr>
            <w:del w:id="1867" w:author="Zuzka" w:date="2018-11-16T10:54:00Z">
              <w:r w:rsidDel="000A0D80">
                <w:rPr>
                  <w:lang w:val="pt-BR"/>
                </w:rPr>
                <w:delText xml:space="preserve">2003           </w:delText>
              </w:r>
              <w:r w:rsidRPr="00BB4B27" w:rsidDel="000A0D80">
                <w:rPr>
                  <w:lang w:val="pt-BR"/>
                </w:rPr>
                <w:delText>Vysoká škola báňská - Technická univerzita v Ostravě, Fakulta strojní, jmenovací řízení pr</w:delText>
              </w:r>
              <w:r w:rsidDel="000A0D80">
                <w:rPr>
                  <w:lang w:val="pt-BR"/>
                </w:rPr>
                <w:delText>o obor „Řízení strojů procesů“.</w:delText>
              </w:r>
            </w:del>
          </w:p>
        </w:tc>
      </w:tr>
      <w:tr w:rsidR="00B64E36" w14:paraId="57559B9D" w14:textId="77777777" w:rsidTr="007755BB">
        <w:tc>
          <w:tcPr>
            <w:tcW w:w="9859" w:type="dxa"/>
            <w:gridSpan w:val="11"/>
            <w:shd w:val="clear" w:color="auto" w:fill="F7CAAC"/>
          </w:tcPr>
          <w:p w14:paraId="0F94B7A3" w14:textId="77777777" w:rsidR="00B64E36" w:rsidRDefault="00B64E36" w:rsidP="007755BB">
            <w:pPr>
              <w:jc w:val="both"/>
              <w:rPr>
                <w:b/>
              </w:rPr>
            </w:pPr>
            <w:r>
              <w:rPr>
                <w:b/>
              </w:rPr>
              <w:t>Údaje o odborném působení od absolvování VŠ</w:t>
            </w:r>
          </w:p>
        </w:tc>
      </w:tr>
      <w:tr w:rsidR="00B64E36" w14:paraId="0D6B20F2" w14:textId="77777777" w:rsidTr="007755BB">
        <w:trPr>
          <w:trHeight w:val="3013"/>
        </w:trPr>
        <w:tc>
          <w:tcPr>
            <w:tcW w:w="9859" w:type="dxa"/>
            <w:gridSpan w:val="11"/>
          </w:tcPr>
          <w:p w14:paraId="0A3FC71B" w14:textId="77777777" w:rsidR="00B64E36" w:rsidRPr="00F723B1" w:rsidRDefault="00B64E36" w:rsidP="007755BB">
            <w:pPr>
              <w:pStyle w:val="Zkladntext"/>
              <w:widowControl w:val="0"/>
              <w:tabs>
                <w:tab w:val="left" w:pos="1022"/>
              </w:tabs>
              <w:suppressAutoHyphens/>
              <w:ind w:left="1020" w:hanging="1020"/>
              <w:rPr>
                <w:sz w:val="20"/>
                <w:lang w:val="pt-BR"/>
              </w:rPr>
            </w:pPr>
            <w:r w:rsidRPr="00F723B1">
              <w:rPr>
                <w:sz w:val="20"/>
                <w:lang w:val="pt-BR"/>
              </w:rPr>
              <w:t>1973-1986</w:t>
            </w:r>
            <w:r w:rsidRPr="00F723B1">
              <w:rPr>
                <w:sz w:val="20"/>
                <w:lang w:val="pt-BR"/>
              </w:rPr>
              <w:tab/>
              <w:t>Vysoké učení technické v Brně, Fakulta technologická se sídlem ve Zlíně, Katedra gumárenské a plastikářské technologie, odborný asistent.</w:t>
            </w:r>
          </w:p>
          <w:p w14:paraId="4BC60DF5" w14:textId="77777777" w:rsidR="00B64E36" w:rsidRPr="00F723B1" w:rsidRDefault="00B64E36" w:rsidP="007755BB">
            <w:pPr>
              <w:pStyle w:val="Zkladntext"/>
              <w:widowControl w:val="0"/>
              <w:tabs>
                <w:tab w:val="left" w:pos="1022"/>
              </w:tabs>
              <w:suppressAutoHyphens/>
              <w:ind w:left="1020" w:hanging="1020"/>
              <w:rPr>
                <w:sz w:val="20"/>
                <w:lang w:val="pt-BR"/>
              </w:rPr>
            </w:pPr>
            <w:r w:rsidRPr="00F723B1">
              <w:rPr>
                <w:sz w:val="20"/>
                <w:lang w:val="pt-BR"/>
              </w:rPr>
              <w:t>1986-1990</w:t>
            </w:r>
            <w:r w:rsidRPr="00F723B1">
              <w:rPr>
                <w:sz w:val="20"/>
                <w:lang w:val="pt-BR"/>
              </w:rPr>
              <w:tab/>
              <w:t>Vysoké učení technické v Brně, Fakulta technologická se sídlem ve Zlíně, Katedra automatizovaných systémů řízení technologických procesů, odborný asistent, tajemník katedry.</w:t>
            </w:r>
          </w:p>
          <w:p w14:paraId="08123DDC" w14:textId="77777777" w:rsidR="00B64E36" w:rsidRPr="00F723B1" w:rsidRDefault="00B64E36" w:rsidP="007755BB">
            <w:pPr>
              <w:pStyle w:val="Zkladntext"/>
              <w:widowControl w:val="0"/>
              <w:tabs>
                <w:tab w:val="left" w:pos="1022"/>
              </w:tabs>
              <w:suppressAutoHyphens/>
              <w:ind w:left="1020" w:hanging="1020"/>
              <w:rPr>
                <w:sz w:val="20"/>
                <w:lang w:val="pt-BR"/>
              </w:rPr>
            </w:pPr>
            <w:r w:rsidRPr="00F723B1">
              <w:rPr>
                <w:sz w:val="20"/>
                <w:lang w:val="pt-BR"/>
              </w:rPr>
              <w:t>1987</w:t>
            </w:r>
            <w:r w:rsidRPr="00F723B1">
              <w:rPr>
                <w:sz w:val="20"/>
                <w:lang w:val="pt-BR"/>
              </w:rPr>
              <w:tab/>
              <w:t>Roční stáž ve Výzkumném ústavu kožedělném ve Zlíně.</w:t>
            </w:r>
          </w:p>
          <w:p w14:paraId="3EDBC9D5" w14:textId="77777777" w:rsidR="00B64E36" w:rsidRPr="00F723B1" w:rsidRDefault="00B64E36" w:rsidP="007755BB">
            <w:pPr>
              <w:pStyle w:val="Zkladntext"/>
              <w:widowControl w:val="0"/>
              <w:tabs>
                <w:tab w:val="left" w:pos="1022"/>
              </w:tabs>
              <w:suppressAutoHyphens/>
              <w:ind w:left="1020" w:hanging="1020"/>
              <w:rPr>
                <w:sz w:val="20"/>
                <w:lang w:val="pt-BR"/>
              </w:rPr>
            </w:pPr>
            <w:r w:rsidRPr="00F723B1">
              <w:rPr>
                <w:sz w:val="20"/>
                <w:lang w:val="pt-BR"/>
              </w:rPr>
              <w:t>1990-2000</w:t>
            </w:r>
            <w:r w:rsidRPr="00F723B1">
              <w:rPr>
                <w:sz w:val="20"/>
                <w:lang w:val="pt-BR"/>
              </w:rPr>
              <w:tab/>
              <w:t>Vysoké učení technické v Brně, Fakulta technologická ve Zlíně, Katedra automatizovaných systémů řízení technologických procesů, docent, vedoucí katedry.</w:t>
            </w:r>
          </w:p>
          <w:p w14:paraId="10DAD0F7" w14:textId="77777777" w:rsidR="00B64E36" w:rsidRPr="00F723B1" w:rsidRDefault="00B64E36" w:rsidP="007755BB">
            <w:pPr>
              <w:pStyle w:val="Zkladntext"/>
              <w:widowControl w:val="0"/>
              <w:tabs>
                <w:tab w:val="left" w:pos="1022"/>
              </w:tabs>
              <w:suppressAutoHyphens/>
              <w:ind w:left="1020" w:hanging="1020"/>
              <w:rPr>
                <w:sz w:val="20"/>
                <w:lang w:val="pt-BR"/>
              </w:rPr>
            </w:pPr>
            <w:r w:rsidRPr="00F723B1">
              <w:rPr>
                <w:sz w:val="20"/>
                <w:lang w:val="pt-BR"/>
              </w:rPr>
              <w:t>2001-2005</w:t>
            </w:r>
            <w:r w:rsidRPr="00F723B1">
              <w:rPr>
                <w:sz w:val="20"/>
                <w:lang w:val="pt-BR"/>
              </w:rPr>
              <w:tab/>
              <w:t>Univerzita Tomáše Bati ve Zlíně, Fakulta technologická, Institut řízení procesů a aplikované informatiky, Ústav automatizace a řídicí techniky, ředitel Institutu řízení procesů a aplikované informatiky a Ústavu automatizace a řídicí techniky.</w:t>
            </w:r>
          </w:p>
          <w:p w14:paraId="358F4C61" w14:textId="77777777" w:rsidR="00B64E36" w:rsidRPr="00F723B1" w:rsidRDefault="00B64E36" w:rsidP="007755BB">
            <w:pPr>
              <w:pStyle w:val="Zkladntext"/>
              <w:widowControl w:val="0"/>
              <w:tabs>
                <w:tab w:val="left" w:pos="1022"/>
              </w:tabs>
              <w:suppressAutoHyphens/>
              <w:ind w:left="1020" w:hanging="1020"/>
              <w:rPr>
                <w:sz w:val="20"/>
                <w:lang w:val="cs-CZ"/>
              </w:rPr>
            </w:pPr>
            <w:r w:rsidRPr="00F723B1">
              <w:rPr>
                <w:sz w:val="20"/>
                <w:lang w:val="pt-BR"/>
              </w:rPr>
              <w:t>2006-</w:t>
            </w:r>
            <w:r w:rsidRPr="00F723B1">
              <w:rPr>
                <w:sz w:val="20"/>
                <w:lang w:val="cs-CZ"/>
              </w:rPr>
              <w:t>2014</w:t>
            </w:r>
            <w:r w:rsidRPr="00F723B1">
              <w:rPr>
                <w:sz w:val="20"/>
                <w:lang w:val="pt-BR"/>
              </w:rPr>
              <w:t xml:space="preserve"> </w:t>
            </w:r>
            <w:r w:rsidRPr="00F723B1">
              <w:rPr>
                <w:sz w:val="20"/>
                <w:lang w:val="cs-CZ"/>
              </w:rPr>
              <w:tab/>
            </w:r>
            <w:r w:rsidRPr="00F723B1">
              <w:rPr>
                <w:sz w:val="20"/>
                <w:lang w:val="pt-BR"/>
              </w:rPr>
              <w:t>Univerzita Tomáše Bati ve Zlíně, Fakulta aplikované informatiky,</w:t>
            </w:r>
            <w:r w:rsidRPr="00F723B1">
              <w:rPr>
                <w:sz w:val="20"/>
                <w:lang w:val="cs-CZ"/>
              </w:rPr>
              <w:t xml:space="preserve"> děkan</w:t>
            </w:r>
          </w:p>
          <w:p w14:paraId="5571E500" w14:textId="77777777" w:rsidR="00B64E36" w:rsidRDefault="00B64E36" w:rsidP="007755BB">
            <w:pPr>
              <w:ind w:left="1104" w:hanging="1104"/>
              <w:jc w:val="both"/>
            </w:pPr>
            <w:r w:rsidRPr="00F723B1">
              <w:t>2014-dosud</w:t>
            </w:r>
            <w:r>
              <w:t xml:space="preserve"> </w:t>
            </w:r>
            <w:r w:rsidRPr="00F723B1">
              <w:t>Univerzita Tomáše Bati ve Zlíně, Fakulta aplikované informatiky, proděkan pro spolupráci s praxí</w:t>
            </w:r>
            <w:r>
              <w:t xml:space="preserve">, ředitel   </w:t>
            </w:r>
            <w:r w:rsidRPr="00F723B1">
              <w:t>UART, ředitel CEBIA-Tech</w:t>
            </w:r>
          </w:p>
        </w:tc>
      </w:tr>
      <w:tr w:rsidR="00B64E36" w14:paraId="426DD06E" w14:textId="77777777" w:rsidTr="007755BB">
        <w:trPr>
          <w:trHeight w:val="250"/>
        </w:trPr>
        <w:tc>
          <w:tcPr>
            <w:tcW w:w="9859" w:type="dxa"/>
            <w:gridSpan w:val="11"/>
            <w:shd w:val="clear" w:color="auto" w:fill="F7CAAC"/>
          </w:tcPr>
          <w:p w14:paraId="61DBA5A0" w14:textId="77777777" w:rsidR="00B64E36" w:rsidRDefault="00B64E36" w:rsidP="007755BB">
            <w:pPr>
              <w:jc w:val="both"/>
            </w:pPr>
            <w:r>
              <w:rPr>
                <w:b/>
              </w:rPr>
              <w:t>Zkušenosti s vedením kvalifikačních a rigorózních prací</w:t>
            </w:r>
          </w:p>
        </w:tc>
      </w:tr>
      <w:tr w:rsidR="00B64E36" w14:paraId="104DCC00" w14:textId="77777777" w:rsidTr="007755BB">
        <w:trPr>
          <w:trHeight w:val="1105"/>
        </w:trPr>
        <w:tc>
          <w:tcPr>
            <w:tcW w:w="9859" w:type="dxa"/>
            <w:gridSpan w:val="11"/>
          </w:tcPr>
          <w:p w14:paraId="09E1D59E" w14:textId="13CCA7BE" w:rsidR="00B64E36" w:rsidRDefault="00B64E36" w:rsidP="007755BB">
            <w:pPr>
              <w:jc w:val="both"/>
            </w:pPr>
            <w:r>
              <w:t xml:space="preserve">Diplomové práce                                       </w:t>
            </w:r>
            <w:ins w:id="1868" w:author="Zuzka" w:date="2018-11-16T10:55:00Z">
              <w:r w:rsidR="000A0D80">
                <w:t xml:space="preserve">                       </w:t>
              </w:r>
            </w:ins>
            <w:r>
              <w:t>65</w:t>
            </w:r>
          </w:p>
          <w:p w14:paraId="37CCD714" w14:textId="530CD5DC" w:rsidR="00B64E36" w:rsidRDefault="00B64E36" w:rsidP="007755BB">
            <w:pPr>
              <w:jc w:val="both"/>
            </w:pPr>
            <w:r>
              <w:t xml:space="preserve">Školitel </w:t>
            </w:r>
            <w:ins w:id="1869" w:author="Zuzka" w:date="2018-11-16T10:55:00Z">
              <w:r w:rsidR="000A0D80">
                <w:t xml:space="preserve">studentů DSP </w:t>
              </w:r>
            </w:ins>
            <w:r>
              <w:t>od roku 1998</w:t>
            </w:r>
            <w:ins w:id="1870" w:author="Zuzka" w:date="2018-11-16T10:55:00Z">
              <w:r w:rsidR="000A0D80">
                <w:t xml:space="preserve"> celkem                   42</w:t>
              </w:r>
            </w:ins>
          </w:p>
          <w:p w14:paraId="4863FB73" w14:textId="4572BF5D" w:rsidR="00B64E36" w:rsidDel="000A0D80" w:rsidRDefault="00B64E36" w:rsidP="007755BB">
            <w:pPr>
              <w:jc w:val="both"/>
              <w:rPr>
                <w:del w:id="1871" w:author="Zuzka" w:date="2018-11-16T10:55:00Z"/>
              </w:rPr>
            </w:pPr>
            <w:del w:id="1872" w:author="Zuzka" w:date="2018-11-16T10:55:00Z">
              <w:r w:rsidDel="000A0D80">
                <w:delText>Vedení studentů DSP  celkem                   42</w:delText>
              </w:r>
            </w:del>
          </w:p>
          <w:p w14:paraId="3EB234CF" w14:textId="5E243D42" w:rsidR="00B64E36" w:rsidRDefault="00B64E36" w:rsidP="007755BB">
            <w:pPr>
              <w:jc w:val="both"/>
            </w:pPr>
            <w:r>
              <w:t xml:space="preserve">Z toho úspěšně obhájené                          </w:t>
            </w:r>
            <w:ins w:id="1873" w:author="Zuzka" w:date="2018-11-16T10:55:00Z">
              <w:r w:rsidR="000A0D80">
                <w:t xml:space="preserve">                       </w:t>
              </w:r>
            </w:ins>
            <w:r>
              <w:t xml:space="preserve"> 13</w:t>
            </w:r>
          </w:p>
          <w:p w14:paraId="55A0AE5B" w14:textId="2F4EEB16" w:rsidR="00B64E36" w:rsidRDefault="00B64E36" w:rsidP="007755BB">
            <w:pPr>
              <w:jc w:val="both"/>
            </w:pPr>
            <w:r>
              <w:t xml:space="preserve">Vedení aktuálních studentů DSP                </w:t>
            </w:r>
            <w:ins w:id="1874" w:author="Zuzka" w:date="2018-11-16T10:55:00Z">
              <w:r w:rsidR="000A0D80">
                <w:t xml:space="preserve">                       </w:t>
              </w:r>
            </w:ins>
            <w:r>
              <w:t>5</w:t>
            </w:r>
          </w:p>
        </w:tc>
      </w:tr>
      <w:tr w:rsidR="00B64E36" w14:paraId="40D10998" w14:textId="77777777" w:rsidTr="007755BB">
        <w:trPr>
          <w:cantSplit/>
        </w:trPr>
        <w:tc>
          <w:tcPr>
            <w:tcW w:w="3347" w:type="dxa"/>
            <w:gridSpan w:val="2"/>
            <w:tcBorders>
              <w:top w:val="single" w:sz="12" w:space="0" w:color="auto"/>
            </w:tcBorders>
            <w:shd w:val="clear" w:color="auto" w:fill="F7CAAC"/>
          </w:tcPr>
          <w:p w14:paraId="1397E7E8"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45A862D5"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7E45E04"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EF7BB16" w14:textId="77777777" w:rsidR="00B64E36" w:rsidRDefault="00B64E36" w:rsidP="007755BB">
            <w:pPr>
              <w:jc w:val="both"/>
              <w:rPr>
                <w:b/>
              </w:rPr>
            </w:pPr>
            <w:r>
              <w:rPr>
                <w:b/>
              </w:rPr>
              <w:t>Ohlasy publikací</w:t>
            </w:r>
          </w:p>
        </w:tc>
      </w:tr>
      <w:tr w:rsidR="00B64E36" w14:paraId="3CD54B6A" w14:textId="77777777" w:rsidTr="007755BB">
        <w:trPr>
          <w:cantSplit/>
        </w:trPr>
        <w:tc>
          <w:tcPr>
            <w:tcW w:w="3347" w:type="dxa"/>
            <w:gridSpan w:val="2"/>
          </w:tcPr>
          <w:p w14:paraId="2E69D473" w14:textId="77777777" w:rsidR="00B64E36" w:rsidRDefault="00B64E36" w:rsidP="007755BB">
            <w:pPr>
              <w:jc w:val="both"/>
            </w:pPr>
            <w:r w:rsidRPr="00390ECB">
              <w:rPr>
                <w:lang w:val="pt-BR"/>
              </w:rPr>
              <w:t>Automatizace strojů a technologických procesů</w:t>
            </w:r>
          </w:p>
        </w:tc>
        <w:tc>
          <w:tcPr>
            <w:tcW w:w="2245" w:type="dxa"/>
            <w:gridSpan w:val="2"/>
          </w:tcPr>
          <w:p w14:paraId="2D081D84" w14:textId="77777777" w:rsidR="00B64E36" w:rsidRDefault="00B64E36" w:rsidP="007755BB">
            <w:pPr>
              <w:jc w:val="both"/>
            </w:pPr>
            <w:r>
              <w:t>1994</w:t>
            </w:r>
          </w:p>
        </w:tc>
        <w:tc>
          <w:tcPr>
            <w:tcW w:w="2248" w:type="dxa"/>
            <w:gridSpan w:val="4"/>
            <w:tcBorders>
              <w:right w:val="single" w:sz="12" w:space="0" w:color="auto"/>
            </w:tcBorders>
          </w:tcPr>
          <w:p w14:paraId="2B610D59" w14:textId="77777777" w:rsidR="00B64E36" w:rsidRDefault="00B64E36" w:rsidP="007755BB">
            <w:pPr>
              <w:jc w:val="both"/>
            </w:pPr>
            <w:r>
              <w:t>VŠB-TU Ostrava</w:t>
            </w:r>
          </w:p>
        </w:tc>
        <w:tc>
          <w:tcPr>
            <w:tcW w:w="632" w:type="dxa"/>
            <w:tcBorders>
              <w:left w:val="single" w:sz="12" w:space="0" w:color="auto"/>
            </w:tcBorders>
            <w:shd w:val="clear" w:color="auto" w:fill="F7CAAC"/>
          </w:tcPr>
          <w:p w14:paraId="4549D23E" w14:textId="77777777" w:rsidR="00B64E36" w:rsidRDefault="00B64E36" w:rsidP="007755BB">
            <w:pPr>
              <w:jc w:val="both"/>
            </w:pPr>
            <w:r>
              <w:rPr>
                <w:b/>
              </w:rPr>
              <w:t>WOS</w:t>
            </w:r>
          </w:p>
        </w:tc>
        <w:tc>
          <w:tcPr>
            <w:tcW w:w="693" w:type="dxa"/>
            <w:shd w:val="clear" w:color="auto" w:fill="F7CAAC"/>
          </w:tcPr>
          <w:p w14:paraId="3C13763B" w14:textId="77777777" w:rsidR="00B64E36" w:rsidRDefault="00B64E36" w:rsidP="007755BB">
            <w:pPr>
              <w:jc w:val="both"/>
              <w:rPr>
                <w:sz w:val="18"/>
              </w:rPr>
            </w:pPr>
            <w:r>
              <w:rPr>
                <w:b/>
                <w:sz w:val="18"/>
              </w:rPr>
              <w:t>Scopus</w:t>
            </w:r>
          </w:p>
        </w:tc>
        <w:tc>
          <w:tcPr>
            <w:tcW w:w="694" w:type="dxa"/>
            <w:shd w:val="clear" w:color="auto" w:fill="F7CAAC"/>
          </w:tcPr>
          <w:p w14:paraId="51AB89E1" w14:textId="77777777" w:rsidR="00B64E36" w:rsidRDefault="00B64E36" w:rsidP="007755BB">
            <w:pPr>
              <w:jc w:val="both"/>
            </w:pPr>
            <w:r>
              <w:rPr>
                <w:b/>
                <w:sz w:val="18"/>
              </w:rPr>
              <w:t>Ostatní</w:t>
            </w:r>
          </w:p>
        </w:tc>
      </w:tr>
      <w:tr w:rsidR="00B64E36" w14:paraId="7B084E00" w14:textId="77777777" w:rsidTr="007755BB">
        <w:trPr>
          <w:cantSplit/>
          <w:trHeight w:val="70"/>
        </w:trPr>
        <w:tc>
          <w:tcPr>
            <w:tcW w:w="3347" w:type="dxa"/>
            <w:gridSpan w:val="2"/>
            <w:shd w:val="clear" w:color="auto" w:fill="F7CAAC"/>
          </w:tcPr>
          <w:p w14:paraId="5DBAF0B5" w14:textId="77777777" w:rsidR="00B64E36" w:rsidRDefault="00B64E36" w:rsidP="007755BB">
            <w:pPr>
              <w:jc w:val="both"/>
            </w:pPr>
            <w:r>
              <w:rPr>
                <w:b/>
              </w:rPr>
              <w:t>Obor jmenovacího řízení</w:t>
            </w:r>
          </w:p>
        </w:tc>
        <w:tc>
          <w:tcPr>
            <w:tcW w:w="2245" w:type="dxa"/>
            <w:gridSpan w:val="2"/>
            <w:shd w:val="clear" w:color="auto" w:fill="F7CAAC"/>
          </w:tcPr>
          <w:p w14:paraId="67B1295E"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128CDE48"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41382F8C" w14:textId="77777777" w:rsidR="00B64E36" w:rsidRDefault="00B64E36" w:rsidP="007755BB">
            <w:pPr>
              <w:jc w:val="both"/>
              <w:rPr>
                <w:b/>
              </w:rPr>
            </w:pPr>
            <w:r>
              <w:rPr>
                <w:b/>
              </w:rPr>
              <w:t>147</w:t>
            </w:r>
          </w:p>
        </w:tc>
        <w:tc>
          <w:tcPr>
            <w:tcW w:w="693" w:type="dxa"/>
            <w:vMerge w:val="restart"/>
          </w:tcPr>
          <w:p w14:paraId="2384DAF6" w14:textId="77777777" w:rsidR="00B64E36" w:rsidRDefault="00B64E36" w:rsidP="007755BB">
            <w:pPr>
              <w:jc w:val="both"/>
              <w:rPr>
                <w:b/>
              </w:rPr>
            </w:pPr>
            <w:r>
              <w:rPr>
                <w:b/>
              </w:rPr>
              <w:t>199</w:t>
            </w:r>
          </w:p>
        </w:tc>
        <w:tc>
          <w:tcPr>
            <w:tcW w:w="694" w:type="dxa"/>
            <w:vMerge w:val="restart"/>
          </w:tcPr>
          <w:p w14:paraId="3AD0E5AF" w14:textId="77777777" w:rsidR="00B64E36" w:rsidRDefault="00B64E36" w:rsidP="007755BB">
            <w:pPr>
              <w:jc w:val="both"/>
              <w:rPr>
                <w:b/>
              </w:rPr>
            </w:pPr>
            <w:r>
              <w:rPr>
                <w:b/>
              </w:rPr>
              <w:t>Nesledováno</w:t>
            </w:r>
          </w:p>
        </w:tc>
      </w:tr>
      <w:tr w:rsidR="00B64E36" w14:paraId="465D7C25" w14:textId="77777777" w:rsidTr="007755BB">
        <w:trPr>
          <w:trHeight w:val="205"/>
        </w:trPr>
        <w:tc>
          <w:tcPr>
            <w:tcW w:w="3347" w:type="dxa"/>
            <w:gridSpan w:val="2"/>
          </w:tcPr>
          <w:p w14:paraId="08A557A1" w14:textId="77777777" w:rsidR="00B64E36" w:rsidRDefault="00B64E36" w:rsidP="007755BB">
            <w:pPr>
              <w:jc w:val="both"/>
            </w:pPr>
            <w:r w:rsidRPr="00390ECB">
              <w:rPr>
                <w:lang w:val="en-US"/>
              </w:rPr>
              <w:t>Řízení strojů a procesů</w:t>
            </w:r>
          </w:p>
        </w:tc>
        <w:tc>
          <w:tcPr>
            <w:tcW w:w="2245" w:type="dxa"/>
            <w:gridSpan w:val="2"/>
          </w:tcPr>
          <w:p w14:paraId="4A1F7841" w14:textId="77777777" w:rsidR="00B64E36" w:rsidRDefault="00B64E36" w:rsidP="007755BB">
            <w:pPr>
              <w:jc w:val="both"/>
            </w:pPr>
            <w:r>
              <w:t>2003</w:t>
            </w:r>
          </w:p>
        </w:tc>
        <w:tc>
          <w:tcPr>
            <w:tcW w:w="2248" w:type="dxa"/>
            <w:gridSpan w:val="4"/>
            <w:tcBorders>
              <w:right w:val="single" w:sz="12" w:space="0" w:color="auto"/>
            </w:tcBorders>
          </w:tcPr>
          <w:p w14:paraId="34553B5E" w14:textId="77777777" w:rsidR="00B64E36" w:rsidRDefault="00B64E36" w:rsidP="007755BB">
            <w:pPr>
              <w:jc w:val="both"/>
            </w:pPr>
            <w:r>
              <w:t>VŠB-TU Ostrava</w:t>
            </w:r>
          </w:p>
        </w:tc>
        <w:tc>
          <w:tcPr>
            <w:tcW w:w="632" w:type="dxa"/>
            <w:vMerge/>
            <w:tcBorders>
              <w:left w:val="single" w:sz="12" w:space="0" w:color="auto"/>
            </w:tcBorders>
            <w:vAlign w:val="center"/>
          </w:tcPr>
          <w:p w14:paraId="44D35240" w14:textId="77777777" w:rsidR="00B64E36" w:rsidRDefault="00B64E36" w:rsidP="007755BB">
            <w:pPr>
              <w:rPr>
                <w:b/>
              </w:rPr>
            </w:pPr>
          </w:p>
        </w:tc>
        <w:tc>
          <w:tcPr>
            <w:tcW w:w="693" w:type="dxa"/>
            <w:vMerge/>
            <w:vAlign w:val="center"/>
          </w:tcPr>
          <w:p w14:paraId="7A073790" w14:textId="77777777" w:rsidR="00B64E36" w:rsidRDefault="00B64E36" w:rsidP="007755BB">
            <w:pPr>
              <w:rPr>
                <w:b/>
              </w:rPr>
            </w:pPr>
          </w:p>
        </w:tc>
        <w:tc>
          <w:tcPr>
            <w:tcW w:w="694" w:type="dxa"/>
            <w:vMerge/>
            <w:vAlign w:val="center"/>
          </w:tcPr>
          <w:p w14:paraId="01EB991C" w14:textId="77777777" w:rsidR="00B64E36" w:rsidRDefault="00B64E36" w:rsidP="007755BB">
            <w:pPr>
              <w:rPr>
                <w:b/>
              </w:rPr>
            </w:pPr>
          </w:p>
        </w:tc>
      </w:tr>
      <w:tr w:rsidR="00B64E36" w14:paraId="7620C406" w14:textId="77777777" w:rsidTr="007755BB">
        <w:tc>
          <w:tcPr>
            <w:tcW w:w="9859" w:type="dxa"/>
            <w:gridSpan w:val="11"/>
            <w:shd w:val="clear" w:color="auto" w:fill="F7CAAC"/>
          </w:tcPr>
          <w:p w14:paraId="0B708165"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33757322" w14:textId="77777777" w:rsidTr="002F4E8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75" w:author="Zuzka" w:date="2018-11-16T10:57: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71"/>
          <w:trPrChange w:id="1876" w:author="Zuzka" w:date="2018-11-16T10:57:00Z">
            <w:trPr>
              <w:gridBefore w:val="1"/>
              <w:trHeight w:val="1840"/>
            </w:trPr>
          </w:trPrChange>
        </w:trPr>
        <w:tc>
          <w:tcPr>
            <w:tcW w:w="9859" w:type="dxa"/>
            <w:gridSpan w:val="11"/>
            <w:tcPrChange w:id="1877" w:author="Zuzka" w:date="2018-11-16T10:57:00Z">
              <w:tcPr>
                <w:tcW w:w="9859" w:type="dxa"/>
                <w:gridSpan w:val="12"/>
              </w:tcPr>
            </w:tcPrChange>
          </w:tcPr>
          <w:p w14:paraId="620D0D31" w14:textId="77777777" w:rsidR="00B64E36" w:rsidRPr="00E17193" w:rsidRDefault="00B64E36" w:rsidP="007755BB">
            <w:pPr>
              <w:ind w:left="605" w:hanging="605"/>
              <w:jc w:val="both"/>
              <w:rPr>
                <w:bCs/>
              </w:rPr>
            </w:pPr>
            <w:r>
              <w:rPr>
                <w:bCs/>
              </w:rPr>
              <w:t xml:space="preserve">ORCID  </w:t>
            </w:r>
            <w:r w:rsidRPr="00916169">
              <w:rPr>
                <w:bCs/>
              </w:rPr>
              <w:t>https://orcid.org/0000-0002-1992-7776</w:t>
            </w:r>
          </w:p>
          <w:p w14:paraId="29C00A1D" w14:textId="77777777" w:rsidR="00B64E36" w:rsidRPr="00506F48" w:rsidRDefault="00B64E36" w:rsidP="007755BB">
            <w:pPr>
              <w:snapToGrid w:val="0"/>
              <w:jc w:val="both"/>
              <w:rPr>
                <w:lang w:val="pl-PL"/>
              </w:rPr>
            </w:pPr>
          </w:p>
          <w:p w14:paraId="4750B0EF" w14:textId="117C5158" w:rsidR="00B64E36" w:rsidRPr="00506F48" w:rsidRDefault="00B64E36" w:rsidP="007755BB">
            <w:pPr>
              <w:spacing w:line="259" w:lineRule="auto"/>
            </w:pPr>
            <w:r w:rsidRPr="00506F48">
              <w:rPr>
                <w:caps/>
              </w:rPr>
              <w:t xml:space="preserve">Vašek, </w:t>
            </w:r>
            <w:r w:rsidRPr="00506F48">
              <w:t>Lubomír</w:t>
            </w:r>
            <w:r w:rsidRPr="00506F48">
              <w:rPr>
                <w:caps/>
              </w:rPr>
              <w:t xml:space="preserve">, Dolinay, </w:t>
            </w:r>
            <w:r w:rsidRPr="00506F48">
              <w:t>Viliam</w:t>
            </w:r>
            <w:r w:rsidRPr="00506F48">
              <w:rPr>
                <w:caps/>
              </w:rPr>
              <w:t xml:space="preserve">, </w:t>
            </w:r>
            <w:r w:rsidRPr="00506F48">
              <w:rPr>
                <w:b/>
                <w:caps/>
              </w:rPr>
              <w:t xml:space="preserve">Vašek, </w:t>
            </w:r>
            <w:r w:rsidRPr="00506F48">
              <w:rPr>
                <w:b/>
                <w:bCs/>
              </w:rPr>
              <w:t>Vladimír</w:t>
            </w:r>
            <w:ins w:id="1878" w:author="Zuzka" w:date="2018-11-16T10:56:00Z">
              <w:r w:rsidR="002F4E85">
                <w:rPr>
                  <w:b/>
                  <w:bCs/>
                </w:rPr>
                <w:t xml:space="preserve"> </w:t>
              </w:r>
            </w:ins>
            <w:r w:rsidRPr="00506F48">
              <w:rPr>
                <w:b/>
                <w:caps/>
              </w:rPr>
              <w:t>(10</w:t>
            </w:r>
            <w:ins w:id="1879" w:author="Zuzka" w:date="2018-11-16T10:56:00Z">
              <w:r w:rsidR="002F4E85">
                <w:rPr>
                  <w:b/>
                  <w:caps/>
                </w:rPr>
                <w:t xml:space="preserve"> </w:t>
              </w:r>
              <w:r w:rsidR="002F4E85">
                <w:rPr>
                  <w:b/>
                  <w:caps/>
                  <w:lang w:val="en-US"/>
                </w:rPr>
                <w:t>%</w:t>
              </w:r>
            </w:ins>
            <w:r w:rsidRPr="00506F48">
              <w:rPr>
                <w:b/>
                <w:caps/>
              </w:rPr>
              <w:t>)</w:t>
            </w:r>
            <w:r w:rsidRPr="00506F48">
              <w:rPr>
                <w:caps/>
              </w:rPr>
              <w:t>.</w:t>
            </w:r>
            <w:r w:rsidRPr="00506F48">
              <w:t xml:space="preserve"> Simulation Model of a Smart Grid with an Integrated Large Heat Source. In </w:t>
            </w:r>
            <w:r w:rsidRPr="00506F48">
              <w:rPr>
                <w:i/>
                <w:iCs/>
              </w:rPr>
              <w:t>Preprints of IFAC 2014</w:t>
            </w:r>
            <w:r w:rsidRPr="00506F48">
              <w:t>. Bologna : IFAC, 2014, s. 4565-4570. ISSN 1474-6670. ISBN 978-3-902661-93-7.</w:t>
            </w:r>
          </w:p>
          <w:p w14:paraId="7DA095B7" w14:textId="75871764" w:rsidR="00B64E36" w:rsidRPr="00506F48" w:rsidRDefault="00B64E36" w:rsidP="007755BB">
            <w:pPr>
              <w:spacing w:line="259" w:lineRule="auto"/>
            </w:pPr>
            <w:r w:rsidRPr="00506F48">
              <w:rPr>
                <w:caps/>
              </w:rPr>
              <w:t>Dolinay</w:t>
            </w:r>
            <w:r w:rsidRPr="00506F48">
              <w:t xml:space="preserve">, </w:t>
            </w:r>
            <w:r w:rsidRPr="00506F48">
              <w:rPr>
                <w:bCs/>
              </w:rPr>
              <w:t>Jan</w:t>
            </w:r>
            <w:r w:rsidRPr="00506F48">
              <w:t xml:space="preserve">, </w:t>
            </w:r>
            <w:r w:rsidRPr="00506F48">
              <w:rPr>
                <w:caps/>
              </w:rPr>
              <w:t>Dolinay</w:t>
            </w:r>
            <w:r w:rsidRPr="00506F48">
              <w:t xml:space="preserve">, </w:t>
            </w:r>
            <w:r w:rsidRPr="00506F48">
              <w:rPr>
                <w:bCs/>
              </w:rPr>
              <w:t>Viliam</w:t>
            </w:r>
            <w:r w:rsidRPr="00506F48">
              <w:t xml:space="preserve">, </w:t>
            </w:r>
            <w:r w:rsidRPr="00506F48">
              <w:rPr>
                <w:b/>
                <w:caps/>
              </w:rPr>
              <w:t xml:space="preserve">Vašek, </w:t>
            </w:r>
            <w:r w:rsidRPr="00506F48">
              <w:rPr>
                <w:b/>
                <w:bCs/>
              </w:rPr>
              <w:t>Vladimír</w:t>
            </w:r>
            <w:r w:rsidRPr="00506F48">
              <w:t xml:space="preserve"> </w:t>
            </w:r>
            <w:r w:rsidRPr="002F4E85">
              <w:rPr>
                <w:b/>
                <w:rPrChange w:id="1880" w:author="Zuzka" w:date="2018-11-16T10:56:00Z">
                  <w:rPr/>
                </w:rPrChange>
              </w:rPr>
              <w:t>(5</w:t>
            </w:r>
            <w:ins w:id="1881" w:author="Zuzka" w:date="2018-11-16T10:56:00Z">
              <w:r w:rsidR="002F4E85">
                <w:t xml:space="preserve"> </w:t>
              </w:r>
              <w:r w:rsidR="002F4E85">
                <w:rPr>
                  <w:b/>
                  <w:caps/>
                  <w:lang w:val="en-US"/>
                </w:rPr>
                <w:t>%</w:t>
              </w:r>
            </w:ins>
            <w:r w:rsidRPr="002F4E85">
              <w:rPr>
                <w:b/>
                <w:rPrChange w:id="1882" w:author="Zuzka" w:date="2018-11-16T10:56:00Z">
                  <w:rPr/>
                </w:rPrChange>
              </w:rPr>
              <w:t>)</w:t>
            </w:r>
            <w:r w:rsidRPr="00506F48">
              <w:t xml:space="preserve">,  </w:t>
            </w:r>
            <w:r w:rsidRPr="00506F48">
              <w:rPr>
                <w:bCs/>
              </w:rPr>
              <w:t>DOSTÁLEK</w:t>
            </w:r>
            <w:r w:rsidRPr="00506F48">
              <w:t xml:space="preserve">, </w:t>
            </w:r>
            <w:r w:rsidRPr="00506F48">
              <w:rPr>
                <w:bCs/>
              </w:rPr>
              <w:t>Petr</w:t>
            </w:r>
            <w:r w:rsidRPr="00506F48">
              <w:t xml:space="preserve">. Posturography device based on accelerometer. </w:t>
            </w:r>
            <w:r w:rsidRPr="00506F48">
              <w:rPr>
                <w:i/>
                <w:iCs/>
              </w:rPr>
              <w:t>International Journal of Systems applications, Engineering &amp;Development</w:t>
            </w:r>
            <w:r w:rsidRPr="00506F48">
              <w:t>, 2015, roč. 2014, č. 8, s. 155-162. ISSN 2074-1308</w:t>
            </w:r>
          </w:p>
          <w:p w14:paraId="149C85F8" w14:textId="3830630B" w:rsidR="00B64E36" w:rsidRPr="00506F48" w:rsidRDefault="00B64E36" w:rsidP="007755BB">
            <w:pPr>
              <w:spacing w:line="259" w:lineRule="auto"/>
            </w:pPr>
            <w:r w:rsidRPr="00506F48">
              <w:t xml:space="preserve">VASKOVA, Hana a </w:t>
            </w:r>
            <w:r w:rsidRPr="00506F48">
              <w:rPr>
                <w:b/>
                <w:caps/>
              </w:rPr>
              <w:t xml:space="preserve">Vašek, </w:t>
            </w:r>
            <w:r w:rsidRPr="00506F48">
              <w:rPr>
                <w:b/>
                <w:bCs/>
              </w:rPr>
              <w:t>Vladimír</w:t>
            </w:r>
            <w:ins w:id="1883" w:author="Zuzka" w:date="2018-11-16T10:56:00Z">
              <w:r w:rsidR="002F4E85">
                <w:rPr>
                  <w:b/>
                  <w:bCs/>
                </w:rPr>
                <w:t xml:space="preserve"> </w:t>
              </w:r>
            </w:ins>
            <w:r w:rsidRPr="00506F48">
              <w:rPr>
                <w:b/>
                <w:bCs/>
              </w:rPr>
              <w:t>(10</w:t>
            </w:r>
            <w:ins w:id="1884" w:author="Zuzka" w:date="2018-11-16T10:56:00Z">
              <w:r w:rsidR="002F4E85">
                <w:rPr>
                  <w:b/>
                  <w:bCs/>
                </w:rPr>
                <w:t xml:space="preserve"> </w:t>
              </w:r>
              <w:r w:rsidR="002F4E85">
                <w:rPr>
                  <w:b/>
                  <w:caps/>
                  <w:lang w:val="en-US"/>
                </w:rPr>
                <w:t>%</w:t>
              </w:r>
            </w:ins>
            <w:r w:rsidRPr="00506F48">
              <w:rPr>
                <w:b/>
                <w:bCs/>
              </w:rPr>
              <w:t>)</w:t>
            </w:r>
            <w:r w:rsidRPr="00506F48">
              <w:t>. Mathematicalmodel of hydrolysis reaction for the collagen hydrolyzate production from leather shavings. In: </w:t>
            </w:r>
            <w:r w:rsidRPr="00506F48">
              <w:rPr>
                <w:i/>
                <w:iCs/>
              </w:rPr>
              <w:t>Annals of DAAAM and Proceedings of the International DAAAM Symposium</w:t>
            </w:r>
            <w:r w:rsidRPr="00506F48">
              <w:t xml:space="preserve"> [online]. B.m.: Danube Adria Association for Automation and Manufacturing, DAAAM, 2016, s. 271 - 274. . Dostupné z: doi:10.2507/27th.daaam.proceedings.040</w:t>
            </w:r>
          </w:p>
          <w:p w14:paraId="53CC3191" w14:textId="021709CE" w:rsidR="00B64E36" w:rsidRPr="00506F48" w:rsidRDefault="00B64E36" w:rsidP="007755BB">
            <w:pPr>
              <w:spacing w:line="259" w:lineRule="auto"/>
            </w:pPr>
            <w:r w:rsidRPr="00506F48">
              <w:t xml:space="preserve">JANACOVA, Dagmar, KOLOMAZNIK, Karel, MOKREJS, Pavel, </w:t>
            </w:r>
            <w:r w:rsidRPr="00506F48">
              <w:rPr>
                <w:b/>
                <w:caps/>
              </w:rPr>
              <w:t xml:space="preserve">Vašek, </w:t>
            </w:r>
            <w:r w:rsidRPr="00506F48">
              <w:rPr>
                <w:b/>
                <w:bCs/>
              </w:rPr>
              <w:t>Vladimír</w:t>
            </w:r>
            <w:ins w:id="1885" w:author="Zuzka" w:date="2018-11-16T10:56:00Z">
              <w:r w:rsidR="002F4E85">
                <w:rPr>
                  <w:b/>
                  <w:bCs/>
                </w:rPr>
                <w:t xml:space="preserve"> </w:t>
              </w:r>
            </w:ins>
            <w:r w:rsidRPr="00506F48">
              <w:rPr>
                <w:b/>
                <w:bCs/>
              </w:rPr>
              <w:t>(10</w:t>
            </w:r>
            <w:ins w:id="1886" w:author="Zuzka" w:date="2018-11-16T10:56:00Z">
              <w:r w:rsidR="002F4E85">
                <w:rPr>
                  <w:b/>
                  <w:bCs/>
                </w:rPr>
                <w:t xml:space="preserve"> </w:t>
              </w:r>
              <w:r w:rsidR="002F4E85">
                <w:rPr>
                  <w:b/>
                  <w:caps/>
                  <w:lang w:val="en-US"/>
                </w:rPr>
                <w:t>%</w:t>
              </w:r>
            </w:ins>
            <w:r w:rsidRPr="00506F48">
              <w:rPr>
                <w:b/>
                <w:bCs/>
              </w:rPr>
              <w:t>)</w:t>
            </w:r>
            <w:r w:rsidRPr="00506F48">
              <w:t>, LISKA, Ondřej. The balance model for heat transport from hydrolytic reaction mixture. In: </w:t>
            </w:r>
            <w:r w:rsidRPr="00506F48">
              <w:rPr>
                <w:i/>
                <w:iCs/>
              </w:rPr>
              <w:t>MATEC Web of Conferences</w:t>
            </w:r>
            <w:r w:rsidRPr="00506F48">
              <w:t xml:space="preserve"> [online]. B.m.: EDP Sciences, 2017. Dostupné z: doi:10.1051/matecconf/201712502060</w:t>
            </w:r>
          </w:p>
          <w:p w14:paraId="5B966389" w14:textId="76C13E77" w:rsidR="00B64E36" w:rsidRPr="00987E1A" w:rsidRDefault="00B64E36" w:rsidP="002F4E85">
            <w:pPr>
              <w:spacing w:line="259" w:lineRule="auto"/>
            </w:pPr>
            <w:r w:rsidRPr="00506F48">
              <w:t xml:space="preserve">ZIDEK, Kamil, </w:t>
            </w:r>
            <w:r w:rsidRPr="00506F48">
              <w:rPr>
                <w:b/>
                <w:caps/>
              </w:rPr>
              <w:t xml:space="preserve">Vašek, </w:t>
            </w:r>
            <w:r w:rsidRPr="00506F48">
              <w:rPr>
                <w:b/>
                <w:bCs/>
              </w:rPr>
              <w:t>Vladimír</w:t>
            </w:r>
            <w:ins w:id="1887" w:author="Zuzka" w:date="2018-11-16T10:56:00Z">
              <w:r w:rsidR="002F4E85">
                <w:rPr>
                  <w:b/>
                  <w:bCs/>
                </w:rPr>
                <w:t xml:space="preserve"> </w:t>
              </w:r>
            </w:ins>
            <w:r w:rsidRPr="00506F48">
              <w:rPr>
                <w:b/>
                <w:bCs/>
              </w:rPr>
              <w:t>(20</w:t>
            </w:r>
            <w:ins w:id="1888" w:author="Zuzka" w:date="2018-11-16T10:56:00Z">
              <w:r w:rsidR="002F4E85">
                <w:rPr>
                  <w:b/>
                  <w:bCs/>
                </w:rPr>
                <w:t xml:space="preserve"> </w:t>
              </w:r>
              <w:r w:rsidR="002F4E85">
                <w:rPr>
                  <w:b/>
                  <w:caps/>
                  <w:lang w:val="en-US"/>
                </w:rPr>
                <w:t>%</w:t>
              </w:r>
            </w:ins>
            <w:r w:rsidRPr="00506F48">
              <w:rPr>
                <w:b/>
                <w:bCs/>
              </w:rPr>
              <w:t>)</w:t>
            </w:r>
            <w:r w:rsidRPr="00506F48">
              <w:t xml:space="preserve">, PITEL, Jan, HOSOVSKY, Alexander. Auxiliary device for accurate measurement by the smartvision system. </w:t>
            </w:r>
            <w:r w:rsidRPr="00506F48">
              <w:rPr>
                <w:i/>
                <w:iCs/>
              </w:rPr>
              <w:t>MM Science Journal</w:t>
            </w:r>
            <w:r w:rsidRPr="00506F48">
              <w:t xml:space="preserve"> [online]. 2018</w:t>
            </w:r>
            <w:del w:id="1889" w:author="Zuzka" w:date="2018-11-16T10:56:00Z">
              <w:r w:rsidRPr="00506F48" w:rsidDel="002F4E85">
                <w:delText xml:space="preserve">, </w:delText>
              </w:r>
              <w:r w:rsidRPr="00506F48" w:rsidDel="002F4E85">
                <w:rPr>
                  <w:b/>
                  <w:bCs/>
                </w:rPr>
                <w:delText>2018</w:delText>
              </w:r>
              <w:r w:rsidRPr="00506F48" w:rsidDel="002F4E85">
                <w:delText>(March)</w:delText>
              </w:r>
            </w:del>
            <w:r w:rsidRPr="00506F48">
              <w:t>, 2136–2139. ISSN 18031269. Dostupné z: doi:10.17973/MMSJ.2018_03_201722</w:t>
            </w:r>
          </w:p>
        </w:tc>
      </w:tr>
      <w:tr w:rsidR="00B64E36" w14:paraId="0524B8A8" w14:textId="77777777" w:rsidTr="007755BB">
        <w:trPr>
          <w:trHeight w:val="218"/>
        </w:trPr>
        <w:tc>
          <w:tcPr>
            <w:tcW w:w="9859" w:type="dxa"/>
            <w:gridSpan w:val="11"/>
            <w:shd w:val="clear" w:color="auto" w:fill="F7CAAC"/>
          </w:tcPr>
          <w:p w14:paraId="3BCEBC90" w14:textId="77777777" w:rsidR="00B64E36" w:rsidRDefault="00B64E36" w:rsidP="007755BB">
            <w:pPr>
              <w:rPr>
                <w:b/>
              </w:rPr>
            </w:pPr>
            <w:r>
              <w:rPr>
                <w:b/>
              </w:rPr>
              <w:t>Působení v zahraničí</w:t>
            </w:r>
          </w:p>
        </w:tc>
      </w:tr>
      <w:tr w:rsidR="00B64E36" w14:paraId="05B23AB0" w14:textId="77777777" w:rsidTr="007755BB">
        <w:trPr>
          <w:trHeight w:val="328"/>
        </w:trPr>
        <w:tc>
          <w:tcPr>
            <w:tcW w:w="9859" w:type="dxa"/>
            <w:gridSpan w:val="11"/>
          </w:tcPr>
          <w:p w14:paraId="6CCCBE6D" w14:textId="77777777" w:rsidR="00B64E36" w:rsidRPr="005F5412" w:rsidRDefault="00B64E36" w:rsidP="007755BB">
            <w:r w:rsidRPr="005F5412">
              <w:rPr>
                <w:lang w:val="en-US"/>
              </w:rPr>
              <w:t>Finsko, Tampere University 1990, 2 měsíce</w:t>
            </w:r>
          </w:p>
        </w:tc>
      </w:tr>
      <w:tr w:rsidR="00B64E36" w14:paraId="174CD084" w14:textId="77777777" w:rsidTr="007755BB">
        <w:trPr>
          <w:cantSplit/>
          <w:trHeight w:val="470"/>
        </w:trPr>
        <w:tc>
          <w:tcPr>
            <w:tcW w:w="2518" w:type="dxa"/>
            <w:shd w:val="clear" w:color="auto" w:fill="F7CAAC"/>
          </w:tcPr>
          <w:p w14:paraId="21821262" w14:textId="77777777" w:rsidR="00B64E36" w:rsidRDefault="00B64E36" w:rsidP="007755BB">
            <w:pPr>
              <w:jc w:val="both"/>
              <w:rPr>
                <w:b/>
              </w:rPr>
            </w:pPr>
            <w:r>
              <w:rPr>
                <w:b/>
              </w:rPr>
              <w:t xml:space="preserve">Podpis </w:t>
            </w:r>
          </w:p>
        </w:tc>
        <w:tc>
          <w:tcPr>
            <w:tcW w:w="4536" w:type="dxa"/>
            <w:gridSpan w:val="5"/>
          </w:tcPr>
          <w:p w14:paraId="16080608" w14:textId="77777777" w:rsidR="00B64E36" w:rsidRDefault="00B64E36" w:rsidP="007755BB">
            <w:pPr>
              <w:jc w:val="both"/>
            </w:pPr>
          </w:p>
        </w:tc>
        <w:tc>
          <w:tcPr>
            <w:tcW w:w="786" w:type="dxa"/>
            <w:gridSpan w:val="2"/>
            <w:shd w:val="clear" w:color="auto" w:fill="F7CAAC"/>
          </w:tcPr>
          <w:p w14:paraId="4CDC1EDF" w14:textId="77777777" w:rsidR="00B64E36" w:rsidRDefault="00B64E36" w:rsidP="007755BB">
            <w:pPr>
              <w:jc w:val="both"/>
            </w:pPr>
            <w:r>
              <w:rPr>
                <w:b/>
              </w:rPr>
              <w:t>datum</w:t>
            </w:r>
          </w:p>
        </w:tc>
        <w:tc>
          <w:tcPr>
            <w:tcW w:w="2019" w:type="dxa"/>
            <w:gridSpan w:val="3"/>
          </w:tcPr>
          <w:p w14:paraId="3399332B" w14:textId="62C9E607" w:rsidR="00B64E36" w:rsidRDefault="002F4E85" w:rsidP="007755BB">
            <w:pPr>
              <w:jc w:val="both"/>
            </w:pPr>
            <w:ins w:id="1890" w:author="Zuzka" w:date="2018-11-16T10:57:00Z">
              <w:r>
                <w:t>16</w:t>
              </w:r>
            </w:ins>
            <w:del w:id="1891" w:author="Zuzka" w:date="2018-11-16T10:57:00Z">
              <w:r w:rsidR="00B64E36" w:rsidDel="002F4E85">
                <w:delText>28</w:delText>
              </w:r>
            </w:del>
            <w:r w:rsidR="00B64E36">
              <w:t xml:space="preserve">. </w:t>
            </w:r>
            <w:ins w:id="1892" w:author="Zuzka" w:date="2018-11-16T10:57:00Z">
              <w:r>
                <w:t>11</w:t>
              </w:r>
            </w:ins>
            <w:del w:id="1893" w:author="Zuzka" w:date="2018-11-16T10:57:00Z">
              <w:r w:rsidR="00B64E36" w:rsidDel="002F4E85">
                <w:delText>8</w:delText>
              </w:r>
            </w:del>
            <w:r w:rsidR="00B64E36">
              <w:t>. 2018</w:t>
            </w:r>
          </w:p>
        </w:tc>
      </w:tr>
    </w:tbl>
    <w:p w14:paraId="78E80DE6" w14:textId="77777777" w:rsidR="00B64E36" w:rsidRDefault="00B64E36" w:rsidP="00B64E36"/>
    <w:p w14:paraId="796A285D" w14:textId="77777777" w:rsidR="00B64E36" w:rsidRDefault="00B64E36" w:rsidP="00B64E3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E36" w14:paraId="7C269B62" w14:textId="77777777" w:rsidTr="007755BB">
        <w:tc>
          <w:tcPr>
            <w:tcW w:w="9859" w:type="dxa"/>
            <w:gridSpan w:val="11"/>
            <w:tcBorders>
              <w:bottom w:val="double" w:sz="4" w:space="0" w:color="auto"/>
            </w:tcBorders>
            <w:shd w:val="clear" w:color="auto" w:fill="BDD6EE"/>
          </w:tcPr>
          <w:p w14:paraId="789B62B4" w14:textId="3519EE03" w:rsidR="00B64E36" w:rsidRDefault="00B64E36" w:rsidP="007755BB">
            <w:pPr>
              <w:tabs>
                <w:tab w:val="right" w:pos="944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71CEBC7D" w14:textId="77777777" w:rsidTr="007755BB">
        <w:tc>
          <w:tcPr>
            <w:tcW w:w="2518" w:type="dxa"/>
            <w:tcBorders>
              <w:top w:val="double" w:sz="4" w:space="0" w:color="auto"/>
            </w:tcBorders>
            <w:shd w:val="clear" w:color="auto" w:fill="F7CAAC"/>
          </w:tcPr>
          <w:p w14:paraId="7023F283" w14:textId="77777777" w:rsidR="00B64E36" w:rsidRDefault="00B64E36" w:rsidP="007755BB">
            <w:pPr>
              <w:jc w:val="both"/>
              <w:rPr>
                <w:b/>
              </w:rPr>
            </w:pPr>
            <w:r>
              <w:rPr>
                <w:b/>
              </w:rPr>
              <w:t>Vysoká škola</w:t>
            </w:r>
          </w:p>
        </w:tc>
        <w:tc>
          <w:tcPr>
            <w:tcW w:w="7341" w:type="dxa"/>
            <w:gridSpan w:val="10"/>
          </w:tcPr>
          <w:p w14:paraId="2E1B8BCB" w14:textId="77777777" w:rsidR="00B64E36" w:rsidRDefault="00B64E36" w:rsidP="007755BB">
            <w:pPr>
              <w:jc w:val="both"/>
            </w:pPr>
            <w:r>
              <w:t>Univerzita Tomáše Bati ve Zlíně</w:t>
            </w:r>
          </w:p>
        </w:tc>
      </w:tr>
      <w:tr w:rsidR="00B64E36" w14:paraId="44422C5F" w14:textId="77777777" w:rsidTr="007755BB">
        <w:tc>
          <w:tcPr>
            <w:tcW w:w="2518" w:type="dxa"/>
            <w:shd w:val="clear" w:color="auto" w:fill="F7CAAC"/>
          </w:tcPr>
          <w:p w14:paraId="23220E22" w14:textId="77777777" w:rsidR="00B64E36" w:rsidRDefault="00B64E36" w:rsidP="007755BB">
            <w:pPr>
              <w:jc w:val="both"/>
              <w:rPr>
                <w:b/>
              </w:rPr>
            </w:pPr>
            <w:r>
              <w:rPr>
                <w:b/>
              </w:rPr>
              <w:t>Součást vysoké školy</w:t>
            </w:r>
          </w:p>
        </w:tc>
        <w:tc>
          <w:tcPr>
            <w:tcW w:w="7341" w:type="dxa"/>
            <w:gridSpan w:val="10"/>
          </w:tcPr>
          <w:p w14:paraId="6C84F89A" w14:textId="77777777" w:rsidR="00B64E36" w:rsidRDefault="00B64E36" w:rsidP="007755BB">
            <w:pPr>
              <w:jc w:val="both"/>
            </w:pPr>
            <w:r>
              <w:t>Fakulta aplikované informatiky</w:t>
            </w:r>
          </w:p>
        </w:tc>
      </w:tr>
      <w:tr w:rsidR="00B64E36" w14:paraId="6FB98CBB" w14:textId="77777777" w:rsidTr="007755BB">
        <w:tc>
          <w:tcPr>
            <w:tcW w:w="2518" w:type="dxa"/>
            <w:shd w:val="clear" w:color="auto" w:fill="F7CAAC"/>
          </w:tcPr>
          <w:p w14:paraId="39AD1F3D" w14:textId="77777777" w:rsidR="00B64E36" w:rsidRDefault="00B64E36" w:rsidP="007755BB">
            <w:pPr>
              <w:jc w:val="both"/>
              <w:rPr>
                <w:b/>
              </w:rPr>
            </w:pPr>
            <w:r>
              <w:rPr>
                <w:b/>
              </w:rPr>
              <w:t>Název studijního programu</w:t>
            </w:r>
          </w:p>
        </w:tc>
        <w:tc>
          <w:tcPr>
            <w:tcW w:w="7341" w:type="dxa"/>
            <w:gridSpan w:val="10"/>
          </w:tcPr>
          <w:p w14:paraId="41944220" w14:textId="77777777" w:rsidR="00B64E36" w:rsidRDefault="00B64E36" w:rsidP="007755BB">
            <w:pPr>
              <w:jc w:val="both"/>
            </w:pPr>
            <w:r>
              <w:t>Softwarové inženýrství</w:t>
            </w:r>
          </w:p>
        </w:tc>
      </w:tr>
      <w:tr w:rsidR="00B64E36" w14:paraId="0354A391" w14:textId="77777777" w:rsidTr="007755BB">
        <w:tc>
          <w:tcPr>
            <w:tcW w:w="2518" w:type="dxa"/>
            <w:shd w:val="clear" w:color="auto" w:fill="F7CAAC"/>
          </w:tcPr>
          <w:p w14:paraId="3C58CA3C" w14:textId="77777777" w:rsidR="00B64E36" w:rsidRDefault="00B64E36" w:rsidP="007755BB">
            <w:pPr>
              <w:jc w:val="both"/>
              <w:rPr>
                <w:b/>
              </w:rPr>
            </w:pPr>
            <w:r>
              <w:rPr>
                <w:b/>
              </w:rPr>
              <w:t>Jméno a příjmení</w:t>
            </w:r>
          </w:p>
        </w:tc>
        <w:tc>
          <w:tcPr>
            <w:tcW w:w="4536" w:type="dxa"/>
            <w:gridSpan w:val="5"/>
          </w:tcPr>
          <w:p w14:paraId="355333A5" w14:textId="77777777" w:rsidR="00B64E36" w:rsidRDefault="00B64E36" w:rsidP="007755BB">
            <w:pPr>
              <w:jc w:val="both"/>
            </w:pPr>
            <w:r>
              <w:t xml:space="preserve">Jiří </w:t>
            </w:r>
            <w:bookmarkStart w:id="1894" w:name="aVojtesek"/>
            <w:r>
              <w:t>Vojtěšek</w:t>
            </w:r>
            <w:bookmarkEnd w:id="1894"/>
          </w:p>
        </w:tc>
        <w:tc>
          <w:tcPr>
            <w:tcW w:w="709" w:type="dxa"/>
            <w:shd w:val="clear" w:color="auto" w:fill="F7CAAC"/>
          </w:tcPr>
          <w:p w14:paraId="53F0FE3B" w14:textId="77777777" w:rsidR="00B64E36" w:rsidRDefault="00B64E36" w:rsidP="007755BB">
            <w:pPr>
              <w:jc w:val="both"/>
              <w:rPr>
                <w:b/>
              </w:rPr>
            </w:pPr>
            <w:r>
              <w:rPr>
                <w:b/>
              </w:rPr>
              <w:t>Tituly</w:t>
            </w:r>
          </w:p>
        </w:tc>
        <w:tc>
          <w:tcPr>
            <w:tcW w:w="2096" w:type="dxa"/>
            <w:gridSpan w:val="4"/>
          </w:tcPr>
          <w:p w14:paraId="5F560D9A" w14:textId="77777777" w:rsidR="00B64E36" w:rsidRDefault="00B64E36" w:rsidP="007755BB">
            <w:pPr>
              <w:jc w:val="both"/>
            </w:pPr>
            <w:r>
              <w:t>doc. Ing. Ph.D.</w:t>
            </w:r>
          </w:p>
        </w:tc>
      </w:tr>
      <w:tr w:rsidR="00B64E36" w14:paraId="27D533CC" w14:textId="77777777" w:rsidTr="007755BB">
        <w:tc>
          <w:tcPr>
            <w:tcW w:w="2518" w:type="dxa"/>
            <w:shd w:val="clear" w:color="auto" w:fill="F7CAAC"/>
          </w:tcPr>
          <w:p w14:paraId="6113A440" w14:textId="77777777" w:rsidR="00B64E36" w:rsidRDefault="00B64E36" w:rsidP="007755BB">
            <w:pPr>
              <w:jc w:val="both"/>
              <w:rPr>
                <w:b/>
              </w:rPr>
            </w:pPr>
            <w:r>
              <w:rPr>
                <w:b/>
              </w:rPr>
              <w:t>Rok narození</w:t>
            </w:r>
          </w:p>
        </w:tc>
        <w:tc>
          <w:tcPr>
            <w:tcW w:w="829" w:type="dxa"/>
          </w:tcPr>
          <w:p w14:paraId="49911C65" w14:textId="77777777" w:rsidR="00B64E36" w:rsidRDefault="00B64E36" w:rsidP="007755BB">
            <w:pPr>
              <w:jc w:val="both"/>
            </w:pPr>
            <w:r>
              <w:t>1979</w:t>
            </w:r>
          </w:p>
        </w:tc>
        <w:tc>
          <w:tcPr>
            <w:tcW w:w="1721" w:type="dxa"/>
            <w:shd w:val="clear" w:color="auto" w:fill="F7CAAC"/>
          </w:tcPr>
          <w:p w14:paraId="5EFB23CF" w14:textId="77777777" w:rsidR="00B64E36" w:rsidRDefault="00B64E36" w:rsidP="007755BB">
            <w:pPr>
              <w:jc w:val="both"/>
              <w:rPr>
                <w:b/>
              </w:rPr>
            </w:pPr>
            <w:r>
              <w:rPr>
                <w:b/>
              </w:rPr>
              <w:t>typ vztahu k VŠ</w:t>
            </w:r>
          </w:p>
        </w:tc>
        <w:tc>
          <w:tcPr>
            <w:tcW w:w="992" w:type="dxa"/>
            <w:gridSpan w:val="2"/>
          </w:tcPr>
          <w:p w14:paraId="6399A339" w14:textId="77777777" w:rsidR="00B64E36" w:rsidRDefault="00B64E36" w:rsidP="007755BB">
            <w:pPr>
              <w:jc w:val="both"/>
            </w:pPr>
            <w:r>
              <w:t>pp.</w:t>
            </w:r>
          </w:p>
        </w:tc>
        <w:tc>
          <w:tcPr>
            <w:tcW w:w="994" w:type="dxa"/>
            <w:shd w:val="clear" w:color="auto" w:fill="F7CAAC"/>
          </w:tcPr>
          <w:p w14:paraId="1817B88C" w14:textId="77777777" w:rsidR="00B64E36" w:rsidRDefault="00B64E36" w:rsidP="007755BB">
            <w:pPr>
              <w:jc w:val="both"/>
              <w:rPr>
                <w:b/>
              </w:rPr>
            </w:pPr>
            <w:r>
              <w:rPr>
                <w:b/>
              </w:rPr>
              <w:t>rozsah</w:t>
            </w:r>
          </w:p>
        </w:tc>
        <w:tc>
          <w:tcPr>
            <w:tcW w:w="709" w:type="dxa"/>
          </w:tcPr>
          <w:p w14:paraId="610F897B" w14:textId="77777777" w:rsidR="00B64E36" w:rsidRDefault="00B64E36" w:rsidP="007755BB">
            <w:pPr>
              <w:jc w:val="both"/>
            </w:pPr>
            <w:r>
              <w:t>40</w:t>
            </w:r>
          </w:p>
        </w:tc>
        <w:tc>
          <w:tcPr>
            <w:tcW w:w="709" w:type="dxa"/>
            <w:gridSpan w:val="2"/>
            <w:shd w:val="clear" w:color="auto" w:fill="F7CAAC"/>
          </w:tcPr>
          <w:p w14:paraId="2C1A1D7C" w14:textId="77777777" w:rsidR="00B64E36" w:rsidRDefault="00B64E36" w:rsidP="007755BB">
            <w:pPr>
              <w:jc w:val="both"/>
              <w:rPr>
                <w:b/>
              </w:rPr>
            </w:pPr>
            <w:r>
              <w:rPr>
                <w:b/>
              </w:rPr>
              <w:t>do kdy</w:t>
            </w:r>
          </w:p>
        </w:tc>
        <w:tc>
          <w:tcPr>
            <w:tcW w:w="1387" w:type="dxa"/>
            <w:gridSpan w:val="2"/>
          </w:tcPr>
          <w:p w14:paraId="00E9E3CF" w14:textId="77777777" w:rsidR="00B64E36" w:rsidRDefault="00B64E36" w:rsidP="007755BB">
            <w:pPr>
              <w:jc w:val="both"/>
            </w:pPr>
            <w:r>
              <w:t>N</w:t>
            </w:r>
          </w:p>
        </w:tc>
      </w:tr>
      <w:tr w:rsidR="00B64E36" w14:paraId="7A0252D2" w14:textId="77777777" w:rsidTr="007755BB">
        <w:tc>
          <w:tcPr>
            <w:tcW w:w="5068" w:type="dxa"/>
            <w:gridSpan w:val="3"/>
            <w:shd w:val="clear" w:color="auto" w:fill="F7CAAC"/>
          </w:tcPr>
          <w:p w14:paraId="3930EA69" w14:textId="77777777" w:rsidR="00B64E36" w:rsidRDefault="00B64E36" w:rsidP="007755BB">
            <w:pPr>
              <w:jc w:val="both"/>
              <w:rPr>
                <w:b/>
              </w:rPr>
            </w:pPr>
            <w:r>
              <w:rPr>
                <w:b/>
              </w:rPr>
              <w:t>Typ vztahu na součásti VŠ, která uskutečňuje st. program</w:t>
            </w:r>
          </w:p>
        </w:tc>
        <w:tc>
          <w:tcPr>
            <w:tcW w:w="992" w:type="dxa"/>
            <w:gridSpan w:val="2"/>
          </w:tcPr>
          <w:p w14:paraId="249D8032" w14:textId="77777777" w:rsidR="00B64E36" w:rsidRDefault="00B64E36" w:rsidP="007755BB">
            <w:pPr>
              <w:jc w:val="both"/>
            </w:pPr>
            <w:del w:id="1895" w:author="Zuzka" w:date="2018-11-12T22:46:00Z">
              <w:r w:rsidDel="00901E07">
                <w:delText>pp.</w:delText>
              </w:r>
            </w:del>
          </w:p>
        </w:tc>
        <w:tc>
          <w:tcPr>
            <w:tcW w:w="994" w:type="dxa"/>
            <w:shd w:val="clear" w:color="auto" w:fill="F7CAAC"/>
          </w:tcPr>
          <w:p w14:paraId="494BC93E" w14:textId="77777777" w:rsidR="00B64E36" w:rsidRDefault="00B64E36" w:rsidP="007755BB">
            <w:pPr>
              <w:jc w:val="both"/>
              <w:rPr>
                <w:b/>
              </w:rPr>
            </w:pPr>
            <w:r>
              <w:rPr>
                <w:b/>
              </w:rPr>
              <w:t>rozsah</w:t>
            </w:r>
          </w:p>
        </w:tc>
        <w:tc>
          <w:tcPr>
            <w:tcW w:w="709" w:type="dxa"/>
          </w:tcPr>
          <w:p w14:paraId="7B742982" w14:textId="77777777" w:rsidR="00B64E36" w:rsidRDefault="00B64E36" w:rsidP="007755BB">
            <w:pPr>
              <w:jc w:val="both"/>
            </w:pPr>
            <w:del w:id="1896" w:author="Zuzka" w:date="2018-11-12T22:46:00Z">
              <w:r w:rsidDel="00901E07">
                <w:delText>40</w:delText>
              </w:r>
            </w:del>
          </w:p>
        </w:tc>
        <w:tc>
          <w:tcPr>
            <w:tcW w:w="709" w:type="dxa"/>
            <w:gridSpan w:val="2"/>
            <w:shd w:val="clear" w:color="auto" w:fill="F7CAAC"/>
          </w:tcPr>
          <w:p w14:paraId="32696633" w14:textId="77777777" w:rsidR="00B64E36" w:rsidRDefault="00B64E36" w:rsidP="007755BB">
            <w:pPr>
              <w:jc w:val="both"/>
              <w:rPr>
                <w:b/>
              </w:rPr>
            </w:pPr>
            <w:r>
              <w:rPr>
                <w:b/>
              </w:rPr>
              <w:t>do kdy</w:t>
            </w:r>
          </w:p>
        </w:tc>
        <w:tc>
          <w:tcPr>
            <w:tcW w:w="1387" w:type="dxa"/>
            <w:gridSpan w:val="2"/>
          </w:tcPr>
          <w:p w14:paraId="108283AE" w14:textId="77777777" w:rsidR="00B64E36" w:rsidRDefault="00B64E36" w:rsidP="007755BB">
            <w:pPr>
              <w:jc w:val="both"/>
            </w:pPr>
            <w:del w:id="1897" w:author="Zuzka" w:date="2018-11-12T22:46:00Z">
              <w:r w:rsidDel="00901E07">
                <w:delText>N</w:delText>
              </w:r>
            </w:del>
          </w:p>
        </w:tc>
      </w:tr>
      <w:tr w:rsidR="00B64E36" w14:paraId="6B2108C5" w14:textId="77777777" w:rsidTr="007755BB">
        <w:tc>
          <w:tcPr>
            <w:tcW w:w="6060" w:type="dxa"/>
            <w:gridSpan w:val="5"/>
            <w:shd w:val="clear" w:color="auto" w:fill="F7CAAC"/>
          </w:tcPr>
          <w:p w14:paraId="46302D5D"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414911FE" w14:textId="77777777" w:rsidR="00B64E36" w:rsidRDefault="00B64E36" w:rsidP="007755BB">
            <w:pPr>
              <w:jc w:val="both"/>
              <w:rPr>
                <w:b/>
              </w:rPr>
            </w:pPr>
            <w:r>
              <w:rPr>
                <w:b/>
              </w:rPr>
              <w:t>typ prac. vztahu</w:t>
            </w:r>
          </w:p>
        </w:tc>
        <w:tc>
          <w:tcPr>
            <w:tcW w:w="2096" w:type="dxa"/>
            <w:gridSpan w:val="4"/>
            <w:shd w:val="clear" w:color="auto" w:fill="F7CAAC"/>
          </w:tcPr>
          <w:p w14:paraId="2B440282" w14:textId="77777777" w:rsidR="00B64E36" w:rsidRDefault="00B64E36" w:rsidP="007755BB">
            <w:pPr>
              <w:jc w:val="both"/>
              <w:rPr>
                <w:b/>
              </w:rPr>
            </w:pPr>
            <w:r>
              <w:rPr>
                <w:b/>
              </w:rPr>
              <w:t>rozsah</w:t>
            </w:r>
          </w:p>
        </w:tc>
      </w:tr>
      <w:tr w:rsidR="00B64E36" w14:paraId="15CA7B3C" w14:textId="77777777" w:rsidTr="007755BB">
        <w:tc>
          <w:tcPr>
            <w:tcW w:w="6060" w:type="dxa"/>
            <w:gridSpan w:val="5"/>
          </w:tcPr>
          <w:p w14:paraId="6D5A5BB5" w14:textId="77777777" w:rsidR="00B64E36" w:rsidRDefault="00B64E36" w:rsidP="007755BB">
            <w:pPr>
              <w:jc w:val="both"/>
            </w:pPr>
          </w:p>
        </w:tc>
        <w:tc>
          <w:tcPr>
            <w:tcW w:w="1703" w:type="dxa"/>
            <w:gridSpan w:val="2"/>
          </w:tcPr>
          <w:p w14:paraId="3E7D2F8E" w14:textId="77777777" w:rsidR="00B64E36" w:rsidRDefault="00B64E36" w:rsidP="007755BB">
            <w:pPr>
              <w:jc w:val="both"/>
            </w:pPr>
          </w:p>
        </w:tc>
        <w:tc>
          <w:tcPr>
            <w:tcW w:w="2096" w:type="dxa"/>
            <w:gridSpan w:val="4"/>
          </w:tcPr>
          <w:p w14:paraId="63963DB7" w14:textId="77777777" w:rsidR="00B64E36" w:rsidRDefault="00B64E36" w:rsidP="007755BB">
            <w:pPr>
              <w:jc w:val="both"/>
            </w:pPr>
          </w:p>
        </w:tc>
      </w:tr>
      <w:tr w:rsidR="00B64E36" w14:paraId="3E88F250" w14:textId="77777777" w:rsidTr="007755BB">
        <w:tc>
          <w:tcPr>
            <w:tcW w:w="6060" w:type="dxa"/>
            <w:gridSpan w:val="5"/>
          </w:tcPr>
          <w:p w14:paraId="13E679E7" w14:textId="77777777" w:rsidR="00B64E36" w:rsidRDefault="00B64E36" w:rsidP="007755BB">
            <w:pPr>
              <w:jc w:val="both"/>
            </w:pPr>
          </w:p>
        </w:tc>
        <w:tc>
          <w:tcPr>
            <w:tcW w:w="1703" w:type="dxa"/>
            <w:gridSpan w:val="2"/>
          </w:tcPr>
          <w:p w14:paraId="0BDF42E0" w14:textId="77777777" w:rsidR="00B64E36" w:rsidRDefault="00B64E36" w:rsidP="007755BB">
            <w:pPr>
              <w:jc w:val="both"/>
            </w:pPr>
          </w:p>
        </w:tc>
        <w:tc>
          <w:tcPr>
            <w:tcW w:w="2096" w:type="dxa"/>
            <w:gridSpan w:val="4"/>
          </w:tcPr>
          <w:p w14:paraId="0F154872" w14:textId="77777777" w:rsidR="00B64E36" w:rsidRDefault="00B64E36" w:rsidP="007755BB">
            <w:pPr>
              <w:jc w:val="both"/>
            </w:pPr>
          </w:p>
        </w:tc>
      </w:tr>
      <w:tr w:rsidR="00B64E36" w14:paraId="337CB0DA" w14:textId="77777777" w:rsidTr="007755BB">
        <w:tc>
          <w:tcPr>
            <w:tcW w:w="6060" w:type="dxa"/>
            <w:gridSpan w:val="5"/>
          </w:tcPr>
          <w:p w14:paraId="26C4CA0B" w14:textId="77777777" w:rsidR="00B64E36" w:rsidRDefault="00B64E36" w:rsidP="007755BB">
            <w:pPr>
              <w:jc w:val="both"/>
            </w:pPr>
          </w:p>
        </w:tc>
        <w:tc>
          <w:tcPr>
            <w:tcW w:w="1703" w:type="dxa"/>
            <w:gridSpan w:val="2"/>
          </w:tcPr>
          <w:p w14:paraId="6687DFCF" w14:textId="77777777" w:rsidR="00B64E36" w:rsidRDefault="00B64E36" w:rsidP="007755BB">
            <w:pPr>
              <w:jc w:val="both"/>
            </w:pPr>
          </w:p>
        </w:tc>
        <w:tc>
          <w:tcPr>
            <w:tcW w:w="2096" w:type="dxa"/>
            <w:gridSpan w:val="4"/>
          </w:tcPr>
          <w:p w14:paraId="05A203E9" w14:textId="77777777" w:rsidR="00B64E36" w:rsidRDefault="00B64E36" w:rsidP="007755BB">
            <w:pPr>
              <w:jc w:val="both"/>
            </w:pPr>
          </w:p>
        </w:tc>
      </w:tr>
      <w:tr w:rsidR="00B64E36" w14:paraId="7793B1F8" w14:textId="77777777" w:rsidTr="007755BB">
        <w:tc>
          <w:tcPr>
            <w:tcW w:w="6060" w:type="dxa"/>
            <w:gridSpan w:val="5"/>
          </w:tcPr>
          <w:p w14:paraId="51995F4E" w14:textId="77777777" w:rsidR="00B64E36" w:rsidRDefault="00B64E36" w:rsidP="007755BB">
            <w:pPr>
              <w:jc w:val="both"/>
            </w:pPr>
          </w:p>
        </w:tc>
        <w:tc>
          <w:tcPr>
            <w:tcW w:w="1703" w:type="dxa"/>
            <w:gridSpan w:val="2"/>
          </w:tcPr>
          <w:p w14:paraId="03EA1173" w14:textId="77777777" w:rsidR="00B64E36" w:rsidRDefault="00B64E36" w:rsidP="007755BB">
            <w:pPr>
              <w:jc w:val="both"/>
            </w:pPr>
          </w:p>
        </w:tc>
        <w:tc>
          <w:tcPr>
            <w:tcW w:w="2096" w:type="dxa"/>
            <w:gridSpan w:val="4"/>
          </w:tcPr>
          <w:p w14:paraId="45AC21A6" w14:textId="77777777" w:rsidR="00B64E36" w:rsidRDefault="00B64E36" w:rsidP="007755BB">
            <w:pPr>
              <w:jc w:val="both"/>
            </w:pPr>
          </w:p>
        </w:tc>
      </w:tr>
      <w:tr w:rsidR="00B64E36" w14:paraId="6BA61F8B" w14:textId="77777777" w:rsidTr="007755BB">
        <w:tc>
          <w:tcPr>
            <w:tcW w:w="9859" w:type="dxa"/>
            <w:gridSpan w:val="11"/>
            <w:shd w:val="clear" w:color="auto" w:fill="F7CAAC"/>
          </w:tcPr>
          <w:p w14:paraId="781F8109"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42ABF448" w14:textId="77777777" w:rsidTr="007755BB">
        <w:trPr>
          <w:trHeight w:val="607"/>
        </w:trPr>
        <w:tc>
          <w:tcPr>
            <w:tcW w:w="9859" w:type="dxa"/>
            <w:gridSpan w:val="11"/>
            <w:tcBorders>
              <w:top w:val="nil"/>
            </w:tcBorders>
          </w:tcPr>
          <w:p w14:paraId="5F14F947" w14:textId="77777777" w:rsidR="00B64E36" w:rsidRDefault="00B64E36" w:rsidP="007755BB">
            <w:pPr>
              <w:jc w:val="both"/>
            </w:pPr>
            <w:r>
              <w:t>Počítačové sítě – garant, přednášející (100%)</w:t>
            </w:r>
          </w:p>
        </w:tc>
      </w:tr>
      <w:tr w:rsidR="00B64E36" w14:paraId="4BE2C1AA" w14:textId="77777777" w:rsidTr="007755BB">
        <w:tc>
          <w:tcPr>
            <w:tcW w:w="9859" w:type="dxa"/>
            <w:gridSpan w:val="11"/>
            <w:shd w:val="clear" w:color="auto" w:fill="F7CAAC"/>
          </w:tcPr>
          <w:p w14:paraId="59C73FAD" w14:textId="77777777" w:rsidR="00B64E36" w:rsidRDefault="00B64E36" w:rsidP="007755BB">
            <w:pPr>
              <w:jc w:val="both"/>
            </w:pPr>
            <w:r>
              <w:rPr>
                <w:b/>
              </w:rPr>
              <w:t xml:space="preserve">Údaje o vzdělání na VŠ </w:t>
            </w:r>
          </w:p>
        </w:tc>
      </w:tr>
      <w:tr w:rsidR="00B64E36" w14:paraId="1843EF02" w14:textId="77777777" w:rsidTr="007755BB">
        <w:trPr>
          <w:trHeight w:val="1055"/>
        </w:trPr>
        <w:tc>
          <w:tcPr>
            <w:tcW w:w="9859" w:type="dxa"/>
            <w:gridSpan w:val="11"/>
          </w:tcPr>
          <w:p w14:paraId="552C6D39" w14:textId="77777777" w:rsidR="00B64E36" w:rsidRPr="009D3BE2" w:rsidRDefault="00B64E36" w:rsidP="007755BB">
            <w:pPr>
              <w:jc w:val="both"/>
            </w:pPr>
            <w:r w:rsidRPr="009D3BE2">
              <w:t>1997 – 2002: UTB ve Zlíně, Fakulta aplikované informatiky, obor „Automatizace a řídící technika ve spotřebním průmyslu“, (Ing.)</w:t>
            </w:r>
          </w:p>
          <w:p w14:paraId="24671513" w14:textId="77777777" w:rsidR="00B64E36" w:rsidRPr="009D3BE2" w:rsidDel="00D33ED3" w:rsidRDefault="00B64E36" w:rsidP="007755BB">
            <w:pPr>
              <w:jc w:val="both"/>
              <w:rPr>
                <w:del w:id="1898" w:author="Zuzka" w:date="2018-11-16T10:58:00Z"/>
              </w:rPr>
            </w:pPr>
            <w:r w:rsidRPr="009D3BE2">
              <w:t>2002 – 2007: UTB ve Zlíně, Fakulta aplikované informatiky, obor „Technická kybernetika“, (Ph.D.)</w:t>
            </w:r>
          </w:p>
          <w:p w14:paraId="21A04CED" w14:textId="05C0CEB4" w:rsidR="00B64E36" w:rsidRPr="009D3BE2" w:rsidRDefault="00B64E36" w:rsidP="007755BB">
            <w:pPr>
              <w:jc w:val="both"/>
            </w:pPr>
            <w:del w:id="1899" w:author="Zuzka" w:date="2018-11-16T10:58:00Z">
              <w:r w:rsidRPr="009D3BE2" w:rsidDel="00D33ED3">
                <w:delText>2015</w:delText>
              </w:r>
              <w:r w:rsidDel="00D33ED3">
                <w:delText>:</w:delText>
              </w:r>
              <w:r w:rsidRPr="009D3BE2" w:rsidDel="00D33ED3">
                <w:delText xml:space="preserve"> UTB ve Zlíně, Fakulta aplikované informatiky, obor „Řízení strojů a procesů“, (doc.)</w:delText>
              </w:r>
            </w:del>
          </w:p>
          <w:p w14:paraId="1DB3DD77" w14:textId="77777777" w:rsidR="00B64E36" w:rsidRPr="00822882" w:rsidRDefault="00B64E36" w:rsidP="007755BB">
            <w:pPr>
              <w:jc w:val="both"/>
              <w:rPr>
                <w:b/>
              </w:rPr>
            </w:pPr>
          </w:p>
        </w:tc>
      </w:tr>
      <w:tr w:rsidR="00B64E36" w14:paraId="29133B6B" w14:textId="77777777" w:rsidTr="007755BB">
        <w:tc>
          <w:tcPr>
            <w:tcW w:w="9859" w:type="dxa"/>
            <w:gridSpan w:val="11"/>
            <w:shd w:val="clear" w:color="auto" w:fill="F7CAAC"/>
          </w:tcPr>
          <w:p w14:paraId="0134CBDD" w14:textId="77777777" w:rsidR="00B64E36" w:rsidRDefault="00B64E36" w:rsidP="007755BB">
            <w:pPr>
              <w:jc w:val="both"/>
              <w:rPr>
                <w:b/>
              </w:rPr>
            </w:pPr>
            <w:r>
              <w:rPr>
                <w:b/>
              </w:rPr>
              <w:t>Údaje o odborném působení od absolvování VŠ</w:t>
            </w:r>
          </w:p>
          <w:p w14:paraId="617D903C" w14:textId="77777777" w:rsidR="00B64E36" w:rsidRDefault="00B64E36" w:rsidP="007755BB">
            <w:pPr>
              <w:jc w:val="both"/>
              <w:rPr>
                <w:b/>
              </w:rPr>
            </w:pPr>
          </w:p>
        </w:tc>
      </w:tr>
      <w:tr w:rsidR="00B64E36" w14:paraId="3A444836" w14:textId="77777777" w:rsidTr="007755BB">
        <w:trPr>
          <w:trHeight w:val="812"/>
        </w:trPr>
        <w:tc>
          <w:tcPr>
            <w:tcW w:w="9859" w:type="dxa"/>
            <w:gridSpan w:val="11"/>
          </w:tcPr>
          <w:p w14:paraId="61DB5335" w14:textId="77777777" w:rsidR="00B64E36" w:rsidRPr="009D3BE2" w:rsidRDefault="00B64E36" w:rsidP="007755BB">
            <w:pPr>
              <w:jc w:val="both"/>
            </w:pPr>
            <w:r w:rsidRPr="009D3BE2">
              <w:t>2005 – 2015: UTB ve Zlíně, Fakulta aplikované informatiky, Ústav řízení procesů, odborný asistent</w:t>
            </w:r>
          </w:p>
          <w:p w14:paraId="36140234" w14:textId="77777777" w:rsidR="00B64E36" w:rsidRPr="009D3BE2" w:rsidRDefault="00B64E36" w:rsidP="007755BB">
            <w:pPr>
              <w:jc w:val="both"/>
            </w:pPr>
            <w:r w:rsidRPr="009D3BE2">
              <w:t>2015 – dosud: UTB ve Zlíně, Fakulta aplikované informatiky, Ústav řízení procesů, docent</w:t>
            </w:r>
          </w:p>
          <w:p w14:paraId="38A55896" w14:textId="77777777" w:rsidR="00B64E36" w:rsidRPr="00080943" w:rsidRDefault="00B64E36" w:rsidP="007755BB">
            <w:pPr>
              <w:jc w:val="both"/>
            </w:pPr>
            <w:r w:rsidRPr="009D3BE2">
              <w:t>2014 – dosud: UTB ve Zlíně, Fakulta aplikované informatiky, proděkan pro bakalářské a magisterské studium</w:t>
            </w:r>
          </w:p>
        </w:tc>
      </w:tr>
      <w:tr w:rsidR="00B64E36" w14:paraId="6D197CA0" w14:textId="77777777" w:rsidTr="007755BB">
        <w:trPr>
          <w:trHeight w:val="250"/>
        </w:trPr>
        <w:tc>
          <w:tcPr>
            <w:tcW w:w="9859" w:type="dxa"/>
            <w:gridSpan w:val="11"/>
            <w:shd w:val="clear" w:color="auto" w:fill="F7CAAC"/>
          </w:tcPr>
          <w:p w14:paraId="689311A9" w14:textId="77777777" w:rsidR="00B64E36" w:rsidRDefault="00B64E36" w:rsidP="007755BB">
            <w:pPr>
              <w:jc w:val="both"/>
            </w:pPr>
            <w:r>
              <w:rPr>
                <w:b/>
              </w:rPr>
              <w:t>Zkušenosti s vedením kvalifikačních a rigorózních prací</w:t>
            </w:r>
          </w:p>
        </w:tc>
      </w:tr>
      <w:tr w:rsidR="00B64E36" w14:paraId="5F758BB6" w14:textId="77777777" w:rsidTr="007755BB">
        <w:trPr>
          <w:trHeight w:val="592"/>
        </w:trPr>
        <w:tc>
          <w:tcPr>
            <w:tcW w:w="9859" w:type="dxa"/>
            <w:gridSpan w:val="11"/>
          </w:tcPr>
          <w:p w14:paraId="05CEE61D" w14:textId="77777777" w:rsidR="00B64E36" w:rsidRDefault="00B64E36" w:rsidP="007755BB">
            <w:pPr>
              <w:jc w:val="both"/>
            </w:pPr>
            <w:r>
              <w:t xml:space="preserve">Od roku 2003 vedoucí úspěšně obhájených 39 bakalářských a 25 diplomových prací. </w:t>
            </w:r>
          </w:p>
          <w:p w14:paraId="6D5E8DDF" w14:textId="77777777" w:rsidR="00B64E36" w:rsidRDefault="00B64E36" w:rsidP="007755BB">
            <w:pPr>
              <w:jc w:val="both"/>
            </w:pPr>
            <w:r>
              <w:t>Školitel 3 studentů doktorského studijního programu.</w:t>
            </w:r>
          </w:p>
        </w:tc>
      </w:tr>
      <w:tr w:rsidR="00B64E36" w14:paraId="3B9FE984" w14:textId="77777777" w:rsidTr="007755BB">
        <w:trPr>
          <w:cantSplit/>
        </w:trPr>
        <w:tc>
          <w:tcPr>
            <w:tcW w:w="3347" w:type="dxa"/>
            <w:gridSpan w:val="2"/>
            <w:tcBorders>
              <w:top w:val="single" w:sz="12" w:space="0" w:color="auto"/>
            </w:tcBorders>
            <w:shd w:val="clear" w:color="auto" w:fill="F7CAAC"/>
          </w:tcPr>
          <w:p w14:paraId="3B7DADF1"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5F86D4CF"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29EF65E"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75E66F0" w14:textId="77777777" w:rsidR="00B64E36" w:rsidRDefault="00B64E36" w:rsidP="007755BB">
            <w:pPr>
              <w:jc w:val="both"/>
              <w:rPr>
                <w:b/>
              </w:rPr>
            </w:pPr>
            <w:r>
              <w:rPr>
                <w:b/>
              </w:rPr>
              <w:t>Ohlasy publikací</w:t>
            </w:r>
          </w:p>
        </w:tc>
      </w:tr>
      <w:tr w:rsidR="00B64E36" w14:paraId="3776867E" w14:textId="77777777" w:rsidTr="007755BB">
        <w:trPr>
          <w:cantSplit/>
        </w:trPr>
        <w:tc>
          <w:tcPr>
            <w:tcW w:w="3347" w:type="dxa"/>
            <w:gridSpan w:val="2"/>
          </w:tcPr>
          <w:p w14:paraId="00CE4F1D" w14:textId="77777777" w:rsidR="00B64E36" w:rsidRDefault="00B64E36" w:rsidP="007755BB">
            <w:pPr>
              <w:jc w:val="both"/>
            </w:pPr>
            <w:r>
              <w:t>Řízení strojů a procesů</w:t>
            </w:r>
          </w:p>
        </w:tc>
        <w:tc>
          <w:tcPr>
            <w:tcW w:w="2245" w:type="dxa"/>
            <w:gridSpan w:val="2"/>
          </w:tcPr>
          <w:p w14:paraId="05BDBD11" w14:textId="77777777" w:rsidR="00B64E36" w:rsidRDefault="00B64E36" w:rsidP="007755BB">
            <w:pPr>
              <w:jc w:val="both"/>
            </w:pPr>
            <w:r>
              <w:t>2015</w:t>
            </w:r>
          </w:p>
        </w:tc>
        <w:tc>
          <w:tcPr>
            <w:tcW w:w="2248" w:type="dxa"/>
            <w:gridSpan w:val="4"/>
            <w:tcBorders>
              <w:right w:val="single" w:sz="12" w:space="0" w:color="auto"/>
            </w:tcBorders>
          </w:tcPr>
          <w:p w14:paraId="5B0AEB20" w14:textId="77777777" w:rsidR="00B64E36" w:rsidRDefault="00B64E36" w:rsidP="007755BB">
            <w:pPr>
              <w:jc w:val="both"/>
            </w:pPr>
            <w:r>
              <w:t>UTB ve Zlíně</w:t>
            </w:r>
          </w:p>
        </w:tc>
        <w:tc>
          <w:tcPr>
            <w:tcW w:w="632" w:type="dxa"/>
            <w:tcBorders>
              <w:left w:val="single" w:sz="12" w:space="0" w:color="auto"/>
            </w:tcBorders>
            <w:shd w:val="clear" w:color="auto" w:fill="F7CAAC"/>
          </w:tcPr>
          <w:p w14:paraId="4CEB0792" w14:textId="77777777" w:rsidR="00B64E36" w:rsidRDefault="00B64E36" w:rsidP="007755BB">
            <w:pPr>
              <w:jc w:val="both"/>
            </w:pPr>
            <w:r>
              <w:rPr>
                <w:b/>
              </w:rPr>
              <w:t>WOS</w:t>
            </w:r>
          </w:p>
        </w:tc>
        <w:tc>
          <w:tcPr>
            <w:tcW w:w="693" w:type="dxa"/>
            <w:shd w:val="clear" w:color="auto" w:fill="F7CAAC"/>
          </w:tcPr>
          <w:p w14:paraId="6F8E3790" w14:textId="77777777" w:rsidR="00B64E36" w:rsidRDefault="00B64E36" w:rsidP="007755BB">
            <w:pPr>
              <w:jc w:val="both"/>
              <w:rPr>
                <w:sz w:val="18"/>
              </w:rPr>
            </w:pPr>
            <w:r>
              <w:rPr>
                <w:b/>
                <w:sz w:val="18"/>
              </w:rPr>
              <w:t>Scopus</w:t>
            </w:r>
          </w:p>
        </w:tc>
        <w:tc>
          <w:tcPr>
            <w:tcW w:w="694" w:type="dxa"/>
            <w:shd w:val="clear" w:color="auto" w:fill="F7CAAC"/>
          </w:tcPr>
          <w:p w14:paraId="3DF6931D" w14:textId="77777777" w:rsidR="00B64E36" w:rsidRDefault="00B64E36" w:rsidP="007755BB">
            <w:pPr>
              <w:jc w:val="both"/>
            </w:pPr>
            <w:r>
              <w:rPr>
                <w:b/>
                <w:sz w:val="18"/>
              </w:rPr>
              <w:t>ostatní</w:t>
            </w:r>
          </w:p>
        </w:tc>
      </w:tr>
      <w:tr w:rsidR="00B64E36" w14:paraId="2C96E967" w14:textId="77777777" w:rsidTr="007755BB">
        <w:trPr>
          <w:cantSplit/>
          <w:trHeight w:val="70"/>
        </w:trPr>
        <w:tc>
          <w:tcPr>
            <w:tcW w:w="3347" w:type="dxa"/>
            <w:gridSpan w:val="2"/>
            <w:shd w:val="clear" w:color="auto" w:fill="F7CAAC"/>
          </w:tcPr>
          <w:p w14:paraId="59126A23" w14:textId="77777777" w:rsidR="00B64E36" w:rsidRDefault="00B64E36" w:rsidP="007755BB">
            <w:pPr>
              <w:jc w:val="both"/>
            </w:pPr>
            <w:r>
              <w:rPr>
                <w:b/>
              </w:rPr>
              <w:t>Obor jmenovacího řízení</w:t>
            </w:r>
          </w:p>
        </w:tc>
        <w:tc>
          <w:tcPr>
            <w:tcW w:w="2245" w:type="dxa"/>
            <w:gridSpan w:val="2"/>
            <w:shd w:val="clear" w:color="auto" w:fill="F7CAAC"/>
          </w:tcPr>
          <w:p w14:paraId="327E9CCE"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3E524761"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75892515" w14:textId="77777777" w:rsidR="00B64E36" w:rsidRPr="003B5737" w:rsidRDefault="00B64E36" w:rsidP="007755BB">
            <w:pPr>
              <w:jc w:val="both"/>
            </w:pPr>
            <w:r>
              <w:t>32</w:t>
            </w:r>
          </w:p>
        </w:tc>
        <w:tc>
          <w:tcPr>
            <w:tcW w:w="693" w:type="dxa"/>
            <w:vMerge w:val="restart"/>
          </w:tcPr>
          <w:p w14:paraId="29609675" w14:textId="77777777" w:rsidR="00B64E36" w:rsidRPr="003B5737" w:rsidRDefault="00B64E36" w:rsidP="007755BB">
            <w:pPr>
              <w:jc w:val="both"/>
            </w:pPr>
            <w:r>
              <w:t>46</w:t>
            </w:r>
          </w:p>
        </w:tc>
        <w:tc>
          <w:tcPr>
            <w:tcW w:w="694" w:type="dxa"/>
            <w:vMerge w:val="restart"/>
          </w:tcPr>
          <w:p w14:paraId="7978DBD8" w14:textId="77777777" w:rsidR="00B64E36" w:rsidRPr="003B5737" w:rsidRDefault="00B64E36" w:rsidP="007755BB">
            <w:pPr>
              <w:jc w:val="both"/>
            </w:pPr>
            <w:r>
              <w:t>90</w:t>
            </w:r>
          </w:p>
        </w:tc>
      </w:tr>
      <w:tr w:rsidR="00B64E36" w14:paraId="3758A014" w14:textId="77777777" w:rsidTr="007755BB">
        <w:trPr>
          <w:trHeight w:val="205"/>
        </w:trPr>
        <w:tc>
          <w:tcPr>
            <w:tcW w:w="3347" w:type="dxa"/>
            <w:gridSpan w:val="2"/>
          </w:tcPr>
          <w:p w14:paraId="3484D8AE" w14:textId="77777777" w:rsidR="00B64E36" w:rsidRDefault="00B64E36" w:rsidP="007755BB">
            <w:pPr>
              <w:jc w:val="both"/>
            </w:pPr>
          </w:p>
        </w:tc>
        <w:tc>
          <w:tcPr>
            <w:tcW w:w="2245" w:type="dxa"/>
            <w:gridSpan w:val="2"/>
          </w:tcPr>
          <w:p w14:paraId="677950E4" w14:textId="77777777" w:rsidR="00B64E36" w:rsidRDefault="00B64E36" w:rsidP="007755BB">
            <w:pPr>
              <w:jc w:val="both"/>
            </w:pPr>
          </w:p>
        </w:tc>
        <w:tc>
          <w:tcPr>
            <w:tcW w:w="2248" w:type="dxa"/>
            <w:gridSpan w:val="4"/>
            <w:tcBorders>
              <w:right w:val="single" w:sz="12" w:space="0" w:color="auto"/>
            </w:tcBorders>
          </w:tcPr>
          <w:p w14:paraId="3421382F" w14:textId="77777777" w:rsidR="00B64E36" w:rsidRDefault="00B64E36" w:rsidP="007755BB">
            <w:pPr>
              <w:jc w:val="both"/>
            </w:pPr>
          </w:p>
        </w:tc>
        <w:tc>
          <w:tcPr>
            <w:tcW w:w="632" w:type="dxa"/>
            <w:vMerge/>
            <w:tcBorders>
              <w:left w:val="single" w:sz="12" w:space="0" w:color="auto"/>
            </w:tcBorders>
            <w:vAlign w:val="center"/>
          </w:tcPr>
          <w:p w14:paraId="7975387D" w14:textId="77777777" w:rsidR="00B64E36" w:rsidRDefault="00B64E36" w:rsidP="007755BB">
            <w:pPr>
              <w:rPr>
                <w:b/>
              </w:rPr>
            </w:pPr>
          </w:p>
        </w:tc>
        <w:tc>
          <w:tcPr>
            <w:tcW w:w="693" w:type="dxa"/>
            <w:vMerge/>
            <w:vAlign w:val="center"/>
          </w:tcPr>
          <w:p w14:paraId="21051650" w14:textId="77777777" w:rsidR="00B64E36" w:rsidRDefault="00B64E36" w:rsidP="007755BB">
            <w:pPr>
              <w:rPr>
                <w:b/>
              </w:rPr>
            </w:pPr>
          </w:p>
        </w:tc>
        <w:tc>
          <w:tcPr>
            <w:tcW w:w="694" w:type="dxa"/>
            <w:vMerge/>
            <w:vAlign w:val="center"/>
          </w:tcPr>
          <w:p w14:paraId="5B35BB20" w14:textId="77777777" w:rsidR="00B64E36" w:rsidRDefault="00B64E36" w:rsidP="007755BB">
            <w:pPr>
              <w:rPr>
                <w:b/>
              </w:rPr>
            </w:pPr>
          </w:p>
        </w:tc>
      </w:tr>
      <w:tr w:rsidR="00B64E36" w14:paraId="0C68165D" w14:textId="77777777" w:rsidTr="007755BB">
        <w:tc>
          <w:tcPr>
            <w:tcW w:w="9859" w:type="dxa"/>
            <w:gridSpan w:val="11"/>
            <w:shd w:val="clear" w:color="auto" w:fill="F7CAAC"/>
          </w:tcPr>
          <w:p w14:paraId="5E01F6DB"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3BF7489F" w14:textId="77777777" w:rsidTr="007755BB">
        <w:trPr>
          <w:trHeight w:val="2347"/>
        </w:trPr>
        <w:tc>
          <w:tcPr>
            <w:tcW w:w="9859" w:type="dxa"/>
            <w:gridSpan w:val="11"/>
          </w:tcPr>
          <w:p w14:paraId="102EA95B" w14:textId="77777777" w:rsidR="00B64E36" w:rsidRDefault="00B64E36" w:rsidP="007755BB">
            <w:r>
              <w:t xml:space="preserve">ORCID </w:t>
            </w:r>
            <w:r w:rsidRPr="002006BF">
              <w:t>https://orcid.org/0000-0001-9923-7128</w:t>
            </w:r>
          </w:p>
          <w:p w14:paraId="6923CB0B" w14:textId="77777777" w:rsidR="00B64E36" w:rsidRPr="002006BF" w:rsidRDefault="00B64E36" w:rsidP="007755BB"/>
          <w:p w14:paraId="1D314DAC" w14:textId="77777777" w:rsidR="00B64E36" w:rsidRDefault="00B64E36" w:rsidP="007755BB">
            <w:r w:rsidRPr="00A02DB8">
              <w:rPr>
                <w:b/>
              </w:rPr>
              <w:t>VOJTĚŠEK, Jiří (55%)</w:t>
            </w:r>
            <w:r>
              <w:rPr>
                <w:b/>
              </w:rPr>
              <w:t>,</w:t>
            </w:r>
            <w:r w:rsidRPr="00982304">
              <w:t xml:space="preserve"> </w:t>
            </w:r>
            <w:r>
              <w:t>PROKOP, Roman,</w:t>
            </w:r>
            <w:r w:rsidRPr="00982304">
              <w:t xml:space="preserve"> </w:t>
            </w:r>
            <w:r>
              <w:t>DOSTÁL</w:t>
            </w:r>
            <w:r w:rsidRPr="00982304">
              <w:t xml:space="preserve">, Petr. Two Degrees-of-Freedom Hybrid Adaptive Approach with Pole-placement Method Used for Control of Isothermal Chemical Reactor. </w:t>
            </w:r>
            <w:r w:rsidRPr="00B1395E">
              <w:rPr>
                <w:i/>
              </w:rPr>
              <w:t>Chemical Engineering Transactions</w:t>
            </w:r>
            <w:r w:rsidRPr="00982304">
              <w:t>, 2017, roč. 2017, č. 61, s. "p1"-"p7". ISSN 2283-9216</w:t>
            </w:r>
            <w:r>
              <w:br/>
            </w:r>
            <w:r w:rsidRPr="00A02DB8">
              <w:rPr>
                <w:b/>
              </w:rPr>
              <w:t xml:space="preserve">VOJTĚŠEK, Jiří </w:t>
            </w:r>
            <w:r>
              <w:rPr>
                <w:b/>
              </w:rPr>
              <w:t>(8</w:t>
            </w:r>
            <w:r w:rsidRPr="00A02DB8">
              <w:rPr>
                <w:b/>
              </w:rPr>
              <w:t>5%)</w:t>
            </w:r>
            <w:r>
              <w:rPr>
                <w:b/>
              </w:rPr>
              <w:t>,</w:t>
            </w:r>
            <w:r w:rsidRPr="00982304">
              <w:t xml:space="preserve"> </w:t>
            </w:r>
            <w:r>
              <w:t>DOSTÁL</w:t>
            </w:r>
            <w:r w:rsidRPr="00B1395E">
              <w:t xml:space="preserve">, Petr. Effective Hybrid Adaptive Temperature Control inside Plug-flow Chemical Reactor. </w:t>
            </w:r>
            <w:r w:rsidRPr="00B1395E">
              <w:rPr>
                <w:i/>
              </w:rPr>
              <w:t>International Journal of Mathematics and Computers in Simulations</w:t>
            </w:r>
            <w:r w:rsidRPr="00B1395E">
              <w:t>, 2016, roč. 2016, 10, č. 10, s. 63-71. ISSN 1998-0159</w:t>
            </w:r>
          </w:p>
          <w:p w14:paraId="077D8FD0" w14:textId="77777777" w:rsidR="00B64E36" w:rsidRDefault="00B64E36" w:rsidP="007755BB">
            <w:r w:rsidRPr="00A02DB8">
              <w:rPr>
                <w:b/>
              </w:rPr>
              <w:t xml:space="preserve">VOJTĚŠEK, Jiří </w:t>
            </w:r>
            <w:r>
              <w:rPr>
                <w:b/>
              </w:rPr>
              <w:t>(90</w:t>
            </w:r>
            <w:r w:rsidRPr="00A02DB8">
              <w:rPr>
                <w:b/>
              </w:rPr>
              <w:t>%)</w:t>
            </w:r>
            <w:r>
              <w:rPr>
                <w:b/>
              </w:rPr>
              <w:t>,</w:t>
            </w:r>
            <w:r w:rsidRPr="00982304">
              <w:t xml:space="preserve"> </w:t>
            </w:r>
            <w:r>
              <w:t>MLÝNEK</w:t>
            </w:r>
            <w:r w:rsidRPr="002F19BC">
              <w:t>, L</w:t>
            </w:r>
            <w:r>
              <w:t>ukáš</w:t>
            </w:r>
            <w:r w:rsidRPr="002F19BC">
              <w:t xml:space="preserve">. File Hosting Service Based on Single-Board Computer. In: </w:t>
            </w:r>
            <w:r w:rsidRPr="00EB7846">
              <w:rPr>
                <w:i/>
              </w:rPr>
              <w:t>Cybernetics and Mathematics Applications in Intelligent Systems</w:t>
            </w:r>
            <w:r w:rsidRPr="002F19BC">
              <w:t xml:space="preserve">. CSOC 2017. Advances in Intelligent Systems and Computing, vol 574. </w:t>
            </w:r>
            <w:r>
              <w:t>Heidelberg</w:t>
            </w:r>
            <w:r w:rsidRPr="00F031DF">
              <w:t>: Springer</w:t>
            </w:r>
            <w:r>
              <w:t>-Verlag Berlin, 2016, vol. 575, s. 427-438</w:t>
            </w:r>
            <w:r w:rsidRPr="00F031DF">
              <w:t xml:space="preserve">. ISBN </w:t>
            </w:r>
            <w:r w:rsidRPr="00A6405B">
              <w:t>978-3-319-57140-9</w:t>
            </w:r>
            <w:r w:rsidRPr="00F031DF">
              <w:t>.</w:t>
            </w:r>
          </w:p>
          <w:p w14:paraId="7702C73F" w14:textId="77777777" w:rsidR="00B64E36" w:rsidRDefault="00B64E36" w:rsidP="007755BB">
            <w:r w:rsidRPr="00A02DB8">
              <w:rPr>
                <w:b/>
              </w:rPr>
              <w:t xml:space="preserve">VOJTĚŠEK, Jiří </w:t>
            </w:r>
            <w:r>
              <w:rPr>
                <w:b/>
              </w:rPr>
              <w:t>(90</w:t>
            </w:r>
            <w:r w:rsidRPr="00A02DB8">
              <w:rPr>
                <w:b/>
              </w:rPr>
              <w:t>%)</w:t>
            </w:r>
            <w:r>
              <w:rPr>
                <w:b/>
              </w:rPr>
              <w:t>,</w:t>
            </w:r>
            <w:r w:rsidRPr="00982304">
              <w:t xml:space="preserve"> </w:t>
            </w:r>
            <w:r>
              <w:t>PIPIŠ</w:t>
            </w:r>
            <w:r w:rsidRPr="00F031DF">
              <w:t xml:space="preserve">, Martin. Virtualization of Operating System Using Type-2 Hypervisor. In </w:t>
            </w:r>
            <w:r w:rsidRPr="00EB7846">
              <w:rPr>
                <w:i/>
              </w:rPr>
              <w:t>Software Engineering Perspectives and Application in Intelligent Systems: Proceedings of the 5th computer science on-line conference 2016</w:t>
            </w:r>
            <w:r>
              <w:t>, Vol. 2. Heidelberg</w:t>
            </w:r>
            <w:r w:rsidRPr="00F031DF">
              <w:t>: Springer-Verlag Berlin, 2016, s. 239-247. ISSN 2194-5357. ISBN 978-3-319-33620-6.</w:t>
            </w:r>
          </w:p>
          <w:p w14:paraId="40A2ADEE" w14:textId="77777777" w:rsidR="00B64E36" w:rsidRPr="003B5737" w:rsidRDefault="00B64E36" w:rsidP="007755BB">
            <w:r w:rsidRPr="00A02DB8">
              <w:rPr>
                <w:b/>
              </w:rPr>
              <w:t xml:space="preserve">VOJTĚŠEK, Jiří </w:t>
            </w:r>
            <w:r>
              <w:rPr>
                <w:b/>
              </w:rPr>
              <w:t>(100</w:t>
            </w:r>
            <w:r w:rsidRPr="00A02DB8">
              <w:rPr>
                <w:b/>
              </w:rPr>
              <w:t>%)</w:t>
            </w:r>
            <w:r>
              <w:rPr>
                <w:b/>
              </w:rPr>
              <w:t>.</w:t>
            </w:r>
            <w:r w:rsidRPr="00982304">
              <w:t xml:space="preserve"> </w:t>
            </w:r>
            <w:r w:rsidRPr="0002068B">
              <w:t xml:space="preserve">Numerical Solution of Ordinary Differential Equations Using Mathematical Software. In </w:t>
            </w:r>
            <w:r w:rsidRPr="00EB7846">
              <w:rPr>
                <w:i/>
              </w:rPr>
              <w:t>Advances in Intelligent Systems and Computing</w:t>
            </w:r>
            <w:r>
              <w:t>. 285. Heidelberg</w:t>
            </w:r>
            <w:r w:rsidRPr="0002068B">
              <w:t>: Springer-Verlag Berlin, 2014, s. 213-226. ISSN 2194-5357. ISBN 978-3-319-06739-1.</w:t>
            </w:r>
          </w:p>
        </w:tc>
      </w:tr>
      <w:tr w:rsidR="00B64E36" w14:paraId="44777D82" w14:textId="77777777" w:rsidTr="007755BB">
        <w:trPr>
          <w:trHeight w:val="218"/>
        </w:trPr>
        <w:tc>
          <w:tcPr>
            <w:tcW w:w="9859" w:type="dxa"/>
            <w:gridSpan w:val="11"/>
            <w:shd w:val="clear" w:color="auto" w:fill="F7CAAC"/>
          </w:tcPr>
          <w:p w14:paraId="18A9C857" w14:textId="77777777" w:rsidR="00B64E36" w:rsidRDefault="00B64E36" w:rsidP="007755BB">
            <w:pPr>
              <w:rPr>
                <w:b/>
              </w:rPr>
            </w:pPr>
            <w:r>
              <w:rPr>
                <w:b/>
              </w:rPr>
              <w:t>Působení v zahraničí</w:t>
            </w:r>
          </w:p>
        </w:tc>
      </w:tr>
      <w:tr w:rsidR="00B64E36" w14:paraId="256B8A49" w14:textId="77777777" w:rsidTr="007755BB">
        <w:trPr>
          <w:trHeight w:val="328"/>
        </w:trPr>
        <w:tc>
          <w:tcPr>
            <w:tcW w:w="9859" w:type="dxa"/>
            <w:gridSpan w:val="11"/>
          </w:tcPr>
          <w:p w14:paraId="3716BE24" w14:textId="77777777" w:rsidR="00B64E36" w:rsidRPr="009D3BE2" w:rsidRDefault="00B64E36" w:rsidP="007755BB">
            <w:pPr>
              <w:rPr>
                <w:lang w:val="sk-SK"/>
              </w:rPr>
            </w:pPr>
            <w:r>
              <w:rPr>
                <w:lang w:val="sk-SK"/>
              </w:rPr>
              <w:t xml:space="preserve">01 – 03/2003: </w:t>
            </w:r>
            <w:r w:rsidRPr="009D3BE2">
              <w:rPr>
                <w:lang w:val="sk-SK"/>
              </w:rPr>
              <w:t>University of Applied Science Cologne, Německo, (3-měsíční studijní pobyt);</w:t>
            </w:r>
          </w:p>
          <w:p w14:paraId="7E8943B7" w14:textId="77777777" w:rsidR="00B64E36" w:rsidRDefault="00B64E36" w:rsidP="007755BB">
            <w:pPr>
              <w:rPr>
                <w:lang w:val="sk-SK"/>
              </w:rPr>
            </w:pPr>
            <w:r w:rsidRPr="009D3BE2">
              <w:rPr>
                <w:lang w:val="sk-SK"/>
              </w:rPr>
              <w:t>04 – 06/2004:</w:t>
            </w:r>
            <w:r>
              <w:rPr>
                <w:lang w:val="sk-SK"/>
              </w:rPr>
              <w:t xml:space="preserve"> </w:t>
            </w:r>
            <w:r w:rsidRPr="009D3BE2">
              <w:rPr>
                <w:lang w:val="sk-SK"/>
              </w:rPr>
              <w:t xml:space="preserve">Politecnico di Milano, Itálie (3-měsíční studijní pobyt); </w:t>
            </w:r>
          </w:p>
          <w:p w14:paraId="72F7BF1C" w14:textId="77777777" w:rsidR="00B64E36" w:rsidRPr="003232CF" w:rsidRDefault="00B64E36" w:rsidP="007755BB">
            <w:pPr>
              <w:rPr>
                <w:lang w:val="sk-SK"/>
              </w:rPr>
            </w:pPr>
          </w:p>
        </w:tc>
      </w:tr>
      <w:tr w:rsidR="00B64E36" w14:paraId="1669E819" w14:textId="77777777" w:rsidTr="007755BB">
        <w:trPr>
          <w:cantSplit/>
          <w:trHeight w:val="470"/>
        </w:trPr>
        <w:tc>
          <w:tcPr>
            <w:tcW w:w="2518" w:type="dxa"/>
            <w:shd w:val="clear" w:color="auto" w:fill="F7CAAC"/>
          </w:tcPr>
          <w:p w14:paraId="29A4E8C4" w14:textId="77777777" w:rsidR="00B64E36" w:rsidRDefault="00B64E36" w:rsidP="007755BB">
            <w:pPr>
              <w:jc w:val="both"/>
              <w:rPr>
                <w:b/>
              </w:rPr>
            </w:pPr>
            <w:r>
              <w:rPr>
                <w:b/>
              </w:rPr>
              <w:t xml:space="preserve">Podpis </w:t>
            </w:r>
          </w:p>
        </w:tc>
        <w:tc>
          <w:tcPr>
            <w:tcW w:w="4536" w:type="dxa"/>
            <w:gridSpan w:val="5"/>
          </w:tcPr>
          <w:p w14:paraId="36825D4D" w14:textId="77777777" w:rsidR="00B64E36" w:rsidRDefault="00B64E36" w:rsidP="007755BB">
            <w:pPr>
              <w:jc w:val="both"/>
            </w:pPr>
          </w:p>
        </w:tc>
        <w:tc>
          <w:tcPr>
            <w:tcW w:w="786" w:type="dxa"/>
            <w:gridSpan w:val="2"/>
            <w:shd w:val="clear" w:color="auto" w:fill="F7CAAC"/>
          </w:tcPr>
          <w:p w14:paraId="4242325B" w14:textId="77777777" w:rsidR="00B64E36" w:rsidRDefault="00B64E36" w:rsidP="007755BB">
            <w:pPr>
              <w:jc w:val="both"/>
            </w:pPr>
            <w:r>
              <w:rPr>
                <w:b/>
              </w:rPr>
              <w:t>datum</w:t>
            </w:r>
          </w:p>
        </w:tc>
        <w:tc>
          <w:tcPr>
            <w:tcW w:w="2019" w:type="dxa"/>
            <w:gridSpan w:val="3"/>
          </w:tcPr>
          <w:p w14:paraId="0092AFAB" w14:textId="6CC4F73B" w:rsidR="00B64E36" w:rsidRDefault="00D33ED3" w:rsidP="007755BB">
            <w:pPr>
              <w:jc w:val="both"/>
            </w:pPr>
            <w:ins w:id="1900" w:author="Zuzka" w:date="2018-11-16T10:58:00Z">
              <w:r>
                <w:t>16</w:t>
              </w:r>
            </w:ins>
            <w:del w:id="1901" w:author="Zuzka" w:date="2018-11-16T10:58:00Z">
              <w:r w:rsidR="00B64E36" w:rsidDel="00D33ED3">
                <w:delText>28</w:delText>
              </w:r>
            </w:del>
            <w:r w:rsidR="00B64E36">
              <w:t xml:space="preserve">. </w:t>
            </w:r>
            <w:ins w:id="1902" w:author="Zuzka" w:date="2018-11-16T10:58:00Z">
              <w:r>
                <w:t>11</w:t>
              </w:r>
            </w:ins>
            <w:del w:id="1903" w:author="Zuzka" w:date="2018-11-16T10:58:00Z">
              <w:r w:rsidR="00B64E36" w:rsidDel="00D33ED3">
                <w:delText>8</w:delText>
              </w:r>
            </w:del>
            <w:r w:rsidR="00B64E36">
              <w:t>. 2018</w:t>
            </w:r>
          </w:p>
        </w:tc>
      </w:tr>
      <w:tr w:rsidR="00B64E36" w14:paraId="44E0E151" w14:textId="77777777" w:rsidTr="007755BB">
        <w:tc>
          <w:tcPr>
            <w:tcW w:w="9859" w:type="dxa"/>
            <w:gridSpan w:val="11"/>
            <w:tcBorders>
              <w:bottom w:val="double" w:sz="4" w:space="0" w:color="auto"/>
            </w:tcBorders>
            <w:shd w:val="clear" w:color="auto" w:fill="BDD6EE"/>
          </w:tcPr>
          <w:p w14:paraId="77F9CAAA" w14:textId="7F13A524" w:rsidR="00B64E36" w:rsidRDefault="00B64E36" w:rsidP="007755BB">
            <w:pPr>
              <w:tabs>
                <w:tab w:val="right" w:pos="939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7F65BCBD" w14:textId="77777777" w:rsidTr="007755BB">
        <w:tc>
          <w:tcPr>
            <w:tcW w:w="2518" w:type="dxa"/>
            <w:tcBorders>
              <w:top w:val="double" w:sz="4" w:space="0" w:color="auto"/>
            </w:tcBorders>
            <w:shd w:val="clear" w:color="auto" w:fill="F7CAAC"/>
          </w:tcPr>
          <w:p w14:paraId="0230C4E9" w14:textId="77777777" w:rsidR="00B64E36" w:rsidRDefault="00B64E36" w:rsidP="007755BB">
            <w:pPr>
              <w:jc w:val="both"/>
              <w:rPr>
                <w:b/>
              </w:rPr>
            </w:pPr>
            <w:r>
              <w:rPr>
                <w:b/>
              </w:rPr>
              <w:t>Vysoká škola</w:t>
            </w:r>
          </w:p>
        </w:tc>
        <w:tc>
          <w:tcPr>
            <w:tcW w:w="7341" w:type="dxa"/>
            <w:gridSpan w:val="10"/>
          </w:tcPr>
          <w:p w14:paraId="23FEC203" w14:textId="77777777" w:rsidR="00B64E36" w:rsidRDefault="00B64E36" w:rsidP="007755BB">
            <w:pPr>
              <w:jc w:val="both"/>
            </w:pPr>
            <w:r>
              <w:t>Univerzita Tomáše Bati ve Zlíně</w:t>
            </w:r>
          </w:p>
        </w:tc>
      </w:tr>
      <w:tr w:rsidR="00B64E36" w14:paraId="72A74F0C" w14:textId="77777777" w:rsidTr="007755BB">
        <w:tc>
          <w:tcPr>
            <w:tcW w:w="2518" w:type="dxa"/>
            <w:shd w:val="clear" w:color="auto" w:fill="F7CAAC"/>
          </w:tcPr>
          <w:p w14:paraId="7D0692B8" w14:textId="77777777" w:rsidR="00B64E36" w:rsidRDefault="00B64E36" w:rsidP="007755BB">
            <w:pPr>
              <w:jc w:val="both"/>
              <w:rPr>
                <w:b/>
              </w:rPr>
            </w:pPr>
            <w:r>
              <w:rPr>
                <w:b/>
              </w:rPr>
              <w:t>Součást vysoké školy</w:t>
            </w:r>
          </w:p>
        </w:tc>
        <w:tc>
          <w:tcPr>
            <w:tcW w:w="7341" w:type="dxa"/>
            <w:gridSpan w:val="10"/>
          </w:tcPr>
          <w:p w14:paraId="0037AAFD" w14:textId="77777777" w:rsidR="00B64E36" w:rsidRDefault="00B64E36" w:rsidP="007755BB">
            <w:pPr>
              <w:jc w:val="both"/>
            </w:pPr>
            <w:r>
              <w:t>Fakulta aplikované informatiky</w:t>
            </w:r>
          </w:p>
        </w:tc>
      </w:tr>
      <w:tr w:rsidR="00B64E36" w14:paraId="4BBC0B80" w14:textId="77777777" w:rsidTr="007755BB">
        <w:tc>
          <w:tcPr>
            <w:tcW w:w="2518" w:type="dxa"/>
            <w:shd w:val="clear" w:color="auto" w:fill="F7CAAC"/>
          </w:tcPr>
          <w:p w14:paraId="179086D5" w14:textId="77777777" w:rsidR="00B64E36" w:rsidRDefault="00B64E36" w:rsidP="007755BB">
            <w:pPr>
              <w:jc w:val="both"/>
              <w:rPr>
                <w:b/>
              </w:rPr>
            </w:pPr>
            <w:r>
              <w:rPr>
                <w:b/>
              </w:rPr>
              <w:t>Název studijního programu</w:t>
            </w:r>
          </w:p>
        </w:tc>
        <w:tc>
          <w:tcPr>
            <w:tcW w:w="7341" w:type="dxa"/>
            <w:gridSpan w:val="10"/>
          </w:tcPr>
          <w:p w14:paraId="1E916AD4" w14:textId="77777777" w:rsidR="00B64E36" w:rsidRDefault="00B64E36" w:rsidP="007755BB">
            <w:pPr>
              <w:jc w:val="both"/>
            </w:pPr>
            <w:r>
              <w:t>Softwarové inženýrství</w:t>
            </w:r>
          </w:p>
        </w:tc>
      </w:tr>
      <w:tr w:rsidR="00B64E36" w14:paraId="78A8B790" w14:textId="77777777" w:rsidTr="007755BB">
        <w:tc>
          <w:tcPr>
            <w:tcW w:w="2518" w:type="dxa"/>
            <w:shd w:val="clear" w:color="auto" w:fill="F7CAAC"/>
          </w:tcPr>
          <w:p w14:paraId="08120818" w14:textId="77777777" w:rsidR="00B64E36" w:rsidRDefault="00B64E36" w:rsidP="007755BB">
            <w:pPr>
              <w:jc w:val="both"/>
              <w:rPr>
                <w:b/>
              </w:rPr>
            </w:pPr>
            <w:r>
              <w:rPr>
                <w:b/>
              </w:rPr>
              <w:t>Jméno a příjmení</w:t>
            </w:r>
          </w:p>
        </w:tc>
        <w:tc>
          <w:tcPr>
            <w:tcW w:w="4536" w:type="dxa"/>
            <w:gridSpan w:val="5"/>
          </w:tcPr>
          <w:p w14:paraId="36CD24FC" w14:textId="77777777" w:rsidR="00B64E36" w:rsidRDefault="00B64E36" w:rsidP="007755BB">
            <w:pPr>
              <w:jc w:val="both"/>
            </w:pPr>
            <w:r>
              <w:t xml:space="preserve">Petr </w:t>
            </w:r>
            <w:bookmarkStart w:id="1904" w:name="aZacek"/>
            <w:r>
              <w:t>Žáček</w:t>
            </w:r>
            <w:bookmarkEnd w:id="1904"/>
          </w:p>
        </w:tc>
        <w:tc>
          <w:tcPr>
            <w:tcW w:w="709" w:type="dxa"/>
            <w:shd w:val="clear" w:color="auto" w:fill="F7CAAC"/>
          </w:tcPr>
          <w:p w14:paraId="7710AE16" w14:textId="77777777" w:rsidR="00B64E36" w:rsidRDefault="00B64E36" w:rsidP="007755BB">
            <w:pPr>
              <w:jc w:val="both"/>
              <w:rPr>
                <w:b/>
              </w:rPr>
            </w:pPr>
            <w:r>
              <w:rPr>
                <w:b/>
              </w:rPr>
              <w:t>Tituly</w:t>
            </w:r>
          </w:p>
        </w:tc>
        <w:tc>
          <w:tcPr>
            <w:tcW w:w="2096" w:type="dxa"/>
            <w:gridSpan w:val="4"/>
          </w:tcPr>
          <w:p w14:paraId="55F37A53" w14:textId="77777777" w:rsidR="00B64E36" w:rsidRDefault="00B64E36" w:rsidP="007755BB">
            <w:pPr>
              <w:jc w:val="both"/>
            </w:pPr>
            <w:r>
              <w:t>Ing.</w:t>
            </w:r>
          </w:p>
        </w:tc>
      </w:tr>
      <w:tr w:rsidR="00B64E36" w14:paraId="49520573" w14:textId="77777777" w:rsidTr="007755BB">
        <w:tc>
          <w:tcPr>
            <w:tcW w:w="2518" w:type="dxa"/>
            <w:shd w:val="clear" w:color="auto" w:fill="F7CAAC"/>
          </w:tcPr>
          <w:p w14:paraId="7B97015A" w14:textId="77777777" w:rsidR="00B64E36" w:rsidRDefault="00B64E36" w:rsidP="007755BB">
            <w:pPr>
              <w:jc w:val="both"/>
              <w:rPr>
                <w:b/>
              </w:rPr>
            </w:pPr>
            <w:r>
              <w:rPr>
                <w:b/>
              </w:rPr>
              <w:t>Rok narození</w:t>
            </w:r>
          </w:p>
        </w:tc>
        <w:tc>
          <w:tcPr>
            <w:tcW w:w="829" w:type="dxa"/>
          </w:tcPr>
          <w:p w14:paraId="6B1BC537" w14:textId="77777777" w:rsidR="00B64E36" w:rsidRDefault="00B64E36" w:rsidP="007755BB">
            <w:pPr>
              <w:jc w:val="both"/>
            </w:pPr>
            <w:r>
              <w:t>1988</w:t>
            </w:r>
          </w:p>
        </w:tc>
        <w:tc>
          <w:tcPr>
            <w:tcW w:w="1721" w:type="dxa"/>
            <w:shd w:val="clear" w:color="auto" w:fill="F7CAAC"/>
          </w:tcPr>
          <w:p w14:paraId="2369C1FF" w14:textId="77777777" w:rsidR="00B64E36" w:rsidRDefault="00B64E36" w:rsidP="007755BB">
            <w:pPr>
              <w:jc w:val="both"/>
              <w:rPr>
                <w:b/>
              </w:rPr>
            </w:pPr>
            <w:r>
              <w:rPr>
                <w:b/>
              </w:rPr>
              <w:t>typ vztahu k VŠ</w:t>
            </w:r>
          </w:p>
        </w:tc>
        <w:tc>
          <w:tcPr>
            <w:tcW w:w="992" w:type="dxa"/>
            <w:gridSpan w:val="2"/>
          </w:tcPr>
          <w:p w14:paraId="2B442695" w14:textId="77777777" w:rsidR="00B64E36" w:rsidRDefault="00B64E36" w:rsidP="007755BB">
            <w:pPr>
              <w:jc w:val="both"/>
            </w:pPr>
            <w:r>
              <w:t>pp.</w:t>
            </w:r>
          </w:p>
        </w:tc>
        <w:tc>
          <w:tcPr>
            <w:tcW w:w="994" w:type="dxa"/>
            <w:shd w:val="clear" w:color="auto" w:fill="F7CAAC"/>
          </w:tcPr>
          <w:p w14:paraId="7088FEE3" w14:textId="77777777" w:rsidR="00B64E36" w:rsidRDefault="00B64E36" w:rsidP="007755BB">
            <w:pPr>
              <w:jc w:val="both"/>
              <w:rPr>
                <w:b/>
              </w:rPr>
            </w:pPr>
            <w:r>
              <w:rPr>
                <w:b/>
              </w:rPr>
              <w:t>rozsah</w:t>
            </w:r>
          </w:p>
        </w:tc>
        <w:tc>
          <w:tcPr>
            <w:tcW w:w="709" w:type="dxa"/>
          </w:tcPr>
          <w:p w14:paraId="52A745B9" w14:textId="77777777" w:rsidR="00B64E36" w:rsidRDefault="00B64E36" w:rsidP="007755BB">
            <w:pPr>
              <w:jc w:val="both"/>
            </w:pPr>
            <w:r>
              <w:t>40</w:t>
            </w:r>
          </w:p>
        </w:tc>
        <w:tc>
          <w:tcPr>
            <w:tcW w:w="709" w:type="dxa"/>
            <w:gridSpan w:val="2"/>
            <w:shd w:val="clear" w:color="auto" w:fill="F7CAAC"/>
          </w:tcPr>
          <w:p w14:paraId="762A9C66" w14:textId="77777777" w:rsidR="00B64E36" w:rsidRDefault="00B64E36" w:rsidP="007755BB">
            <w:pPr>
              <w:jc w:val="both"/>
              <w:rPr>
                <w:b/>
              </w:rPr>
            </w:pPr>
            <w:r>
              <w:rPr>
                <w:b/>
              </w:rPr>
              <w:t>do kdy</w:t>
            </w:r>
          </w:p>
        </w:tc>
        <w:tc>
          <w:tcPr>
            <w:tcW w:w="1387" w:type="dxa"/>
            <w:gridSpan w:val="2"/>
          </w:tcPr>
          <w:p w14:paraId="5BBEFF39" w14:textId="05D2B834" w:rsidR="00B64E36" w:rsidRDefault="00B64E36" w:rsidP="007755BB">
            <w:pPr>
              <w:jc w:val="both"/>
            </w:pPr>
            <w:r>
              <w:t>09/</w:t>
            </w:r>
            <w:ins w:id="1905" w:author="Zuzka" w:date="2018-11-12T22:46:00Z">
              <w:r w:rsidR="00901E07">
                <w:t>2021</w:t>
              </w:r>
            </w:ins>
            <w:del w:id="1906" w:author="Zuzka" w:date="2018-11-12T22:46:00Z">
              <w:r w:rsidDel="00901E07">
                <w:delText>18</w:delText>
              </w:r>
            </w:del>
          </w:p>
        </w:tc>
      </w:tr>
      <w:tr w:rsidR="00B64E36" w14:paraId="2A48160C" w14:textId="77777777" w:rsidTr="007755BB">
        <w:tc>
          <w:tcPr>
            <w:tcW w:w="5068" w:type="dxa"/>
            <w:gridSpan w:val="3"/>
            <w:shd w:val="clear" w:color="auto" w:fill="F7CAAC"/>
          </w:tcPr>
          <w:p w14:paraId="6AA7DB26" w14:textId="77777777" w:rsidR="00B64E36" w:rsidRDefault="00B64E36" w:rsidP="007755BB">
            <w:pPr>
              <w:jc w:val="both"/>
              <w:rPr>
                <w:b/>
              </w:rPr>
            </w:pPr>
            <w:r>
              <w:rPr>
                <w:b/>
              </w:rPr>
              <w:t>Typ vztahu na součásti VŠ, která uskutečňuje st. program</w:t>
            </w:r>
          </w:p>
        </w:tc>
        <w:tc>
          <w:tcPr>
            <w:tcW w:w="992" w:type="dxa"/>
            <w:gridSpan w:val="2"/>
          </w:tcPr>
          <w:p w14:paraId="448F40DB" w14:textId="77777777" w:rsidR="00B64E36" w:rsidRDefault="00B64E36" w:rsidP="007755BB">
            <w:pPr>
              <w:jc w:val="both"/>
            </w:pPr>
            <w:del w:id="1907" w:author="Zuzka" w:date="2018-11-12T22:46:00Z">
              <w:r w:rsidDel="00901E07">
                <w:delText>pp.</w:delText>
              </w:r>
            </w:del>
          </w:p>
        </w:tc>
        <w:tc>
          <w:tcPr>
            <w:tcW w:w="994" w:type="dxa"/>
            <w:shd w:val="clear" w:color="auto" w:fill="F7CAAC"/>
          </w:tcPr>
          <w:p w14:paraId="46B7FBA8" w14:textId="77777777" w:rsidR="00B64E36" w:rsidRDefault="00B64E36" w:rsidP="007755BB">
            <w:pPr>
              <w:jc w:val="both"/>
              <w:rPr>
                <w:b/>
              </w:rPr>
            </w:pPr>
            <w:r>
              <w:rPr>
                <w:b/>
              </w:rPr>
              <w:t>rozsah</w:t>
            </w:r>
          </w:p>
        </w:tc>
        <w:tc>
          <w:tcPr>
            <w:tcW w:w="709" w:type="dxa"/>
          </w:tcPr>
          <w:p w14:paraId="1B3E3DAA" w14:textId="77777777" w:rsidR="00B64E36" w:rsidRDefault="00B64E36" w:rsidP="007755BB">
            <w:pPr>
              <w:jc w:val="both"/>
            </w:pPr>
            <w:del w:id="1908" w:author="Zuzka" w:date="2018-11-12T22:46:00Z">
              <w:r w:rsidDel="00901E07">
                <w:delText>40</w:delText>
              </w:r>
            </w:del>
          </w:p>
        </w:tc>
        <w:tc>
          <w:tcPr>
            <w:tcW w:w="709" w:type="dxa"/>
            <w:gridSpan w:val="2"/>
            <w:shd w:val="clear" w:color="auto" w:fill="F7CAAC"/>
          </w:tcPr>
          <w:p w14:paraId="3DD0703C" w14:textId="77777777" w:rsidR="00B64E36" w:rsidRDefault="00B64E36" w:rsidP="007755BB">
            <w:pPr>
              <w:jc w:val="both"/>
              <w:rPr>
                <w:b/>
              </w:rPr>
            </w:pPr>
            <w:r>
              <w:rPr>
                <w:b/>
              </w:rPr>
              <w:t>do kdy</w:t>
            </w:r>
          </w:p>
        </w:tc>
        <w:tc>
          <w:tcPr>
            <w:tcW w:w="1387" w:type="dxa"/>
            <w:gridSpan w:val="2"/>
          </w:tcPr>
          <w:p w14:paraId="006E8099" w14:textId="1E64385B" w:rsidR="00B64E36" w:rsidRDefault="00B64E36" w:rsidP="007755BB">
            <w:pPr>
              <w:jc w:val="both"/>
            </w:pPr>
            <w:r>
              <w:t>09/</w:t>
            </w:r>
            <w:ins w:id="1909" w:author="Zuzka" w:date="2018-11-12T22:46:00Z">
              <w:r w:rsidR="00901E07">
                <w:t>2021</w:t>
              </w:r>
            </w:ins>
            <w:del w:id="1910" w:author="Zuzka" w:date="2018-11-12T22:46:00Z">
              <w:r w:rsidDel="00901E07">
                <w:delText>18</w:delText>
              </w:r>
            </w:del>
          </w:p>
        </w:tc>
      </w:tr>
      <w:tr w:rsidR="00B64E36" w14:paraId="0CC12809" w14:textId="77777777" w:rsidTr="007755BB">
        <w:tc>
          <w:tcPr>
            <w:tcW w:w="6060" w:type="dxa"/>
            <w:gridSpan w:val="5"/>
            <w:shd w:val="clear" w:color="auto" w:fill="F7CAAC"/>
          </w:tcPr>
          <w:p w14:paraId="2A828123" w14:textId="77777777" w:rsidR="00B64E36" w:rsidRDefault="00B64E36" w:rsidP="007755BB">
            <w:pPr>
              <w:jc w:val="both"/>
            </w:pPr>
            <w:r>
              <w:rPr>
                <w:b/>
              </w:rPr>
              <w:t>Další současná působení jako akademický pracovník na jiných VŠ</w:t>
            </w:r>
          </w:p>
        </w:tc>
        <w:tc>
          <w:tcPr>
            <w:tcW w:w="1703" w:type="dxa"/>
            <w:gridSpan w:val="2"/>
            <w:shd w:val="clear" w:color="auto" w:fill="F7CAAC"/>
          </w:tcPr>
          <w:p w14:paraId="6BA0D239" w14:textId="77777777" w:rsidR="00B64E36" w:rsidRDefault="00B64E36" w:rsidP="007755BB">
            <w:pPr>
              <w:jc w:val="both"/>
              <w:rPr>
                <w:b/>
              </w:rPr>
            </w:pPr>
            <w:r>
              <w:rPr>
                <w:b/>
              </w:rPr>
              <w:t>typ prac. vztahu</w:t>
            </w:r>
          </w:p>
        </w:tc>
        <w:tc>
          <w:tcPr>
            <w:tcW w:w="2096" w:type="dxa"/>
            <w:gridSpan w:val="4"/>
            <w:shd w:val="clear" w:color="auto" w:fill="F7CAAC"/>
          </w:tcPr>
          <w:p w14:paraId="13ADC73D" w14:textId="77777777" w:rsidR="00B64E36" w:rsidRDefault="00B64E36" w:rsidP="007755BB">
            <w:pPr>
              <w:jc w:val="both"/>
              <w:rPr>
                <w:b/>
              </w:rPr>
            </w:pPr>
            <w:r>
              <w:rPr>
                <w:b/>
              </w:rPr>
              <w:t>rozsah</w:t>
            </w:r>
          </w:p>
        </w:tc>
      </w:tr>
      <w:tr w:rsidR="00B64E36" w14:paraId="0A0DBD58" w14:textId="77777777" w:rsidTr="007755BB">
        <w:tc>
          <w:tcPr>
            <w:tcW w:w="6060" w:type="dxa"/>
            <w:gridSpan w:val="5"/>
          </w:tcPr>
          <w:p w14:paraId="69298F93" w14:textId="77777777" w:rsidR="00B64E36" w:rsidRDefault="00B64E36" w:rsidP="007755BB">
            <w:pPr>
              <w:jc w:val="both"/>
            </w:pPr>
          </w:p>
        </w:tc>
        <w:tc>
          <w:tcPr>
            <w:tcW w:w="1703" w:type="dxa"/>
            <w:gridSpan w:val="2"/>
          </w:tcPr>
          <w:p w14:paraId="7A75DDFB" w14:textId="77777777" w:rsidR="00B64E36" w:rsidRDefault="00B64E36" w:rsidP="007755BB">
            <w:pPr>
              <w:jc w:val="both"/>
            </w:pPr>
          </w:p>
        </w:tc>
        <w:tc>
          <w:tcPr>
            <w:tcW w:w="2096" w:type="dxa"/>
            <w:gridSpan w:val="4"/>
          </w:tcPr>
          <w:p w14:paraId="16D1CF63" w14:textId="77777777" w:rsidR="00B64E36" w:rsidRDefault="00B64E36" w:rsidP="007755BB">
            <w:pPr>
              <w:jc w:val="both"/>
            </w:pPr>
          </w:p>
        </w:tc>
      </w:tr>
      <w:tr w:rsidR="00B64E36" w14:paraId="0A86B662" w14:textId="77777777" w:rsidTr="007755BB">
        <w:tc>
          <w:tcPr>
            <w:tcW w:w="6060" w:type="dxa"/>
            <w:gridSpan w:val="5"/>
          </w:tcPr>
          <w:p w14:paraId="4C258B2C" w14:textId="77777777" w:rsidR="00B64E36" w:rsidRDefault="00B64E36" w:rsidP="007755BB">
            <w:pPr>
              <w:jc w:val="both"/>
            </w:pPr>
          </w:p>
        </w:tc>
        <w:tc>
          <w:tcPr>
            <w:tcW w:w="1703" w:type="dxa"/>
            <w:gridSpan w:val="2"/>
          </w:tcPr>
          <w:p w14:paraId="5758E549" w14:textId="77777777" w:rsidR="00B64E36" w:rsidRDefault="00B64E36" w:rsidP="007755BB">
            <w:pPr>
              <w:jc w:val="both"/>
            </w:pPr>
          </w:p>
        </w:tc>
        <w:tc>
          <w:tcPr>
            <w:tcW w:w="2096" w:type="dxa"/>
            <w:gridSpan w:val="4"/>
          </w:tcPr>
          <w:p w14:paraId="0860F43E" w14:textId="77777777" w:rsidR="00B64E36" w:rsidRDefault="00B64E36" w:rsidP="007755BB">
            <w:pPr>
              <w:jc w:val="both"/>
            </w:pPr>
          </w:p>
        </w:tc>
      </w:tr>
      <w:tr w:rsidR="00B64E36" w14:paraId="2E5444F0" w14:textId="77777777" w:rsidTr="007755BB">
        <w:tc>
          <w:tcPr>
            <w:tcW w:w="6060" w:type="dxa"/>
            <w:gridSpan w:val="5"/>
          </w:tcPr>
          <w:p w14:paraId="6D0F887E" w14:textId="77777777" w:rsidR="00B64E36" w:rsidRDefault="00B64E36" w:rsidP="007755BB">
            <w:pPr>
              <w:jc w:val="both"/>
            </w:pPr>
          </w:p>
        </w:tc>
        <w:tc>
          <w:tcPr>
            <w:tcW w:w="1703" w:type="dxa"/>
            <w:gridSpan w:val="2"/>
          </w:tcPr>
          <w:p w14:paraId="07F44123" w14:textId="77777777" w:rsidR="00B64E36" w:rsidRDefault="00B64E36" w:rsidP="007755BB">
            <w:pPr>
              <w:jc w:val="both"/>
            </w:pPr>
          </w:p>
        </w:tc>
        <w:tc>
          <w:tcPr>
            <w:tcW w:w="2096" w:type="dxa"/>
            <w:gridSpan w:val="4"/>
          </w:tcPr>
          <w:p w14:paraId="40739CD4" w14:textId="77777777" w:rsidR="00B64E36" w:rsidRDefault="00B64E36" w:rsidP="007755BB">
            <w:pPr>
              <w:jc w:val="both"/>
            </w:pPr>
          </w:p>
        </w:tc>
      </w:tr>
      <w:tr w:rsidR="00B64E36" w14:paraId="2286D215" w14:textId="77777777" w:rsidTr="007755BB">
        <w:tc>
          <w:tcPr>
            <w:tcW w:w="6060" w:type="dxa"/>
            <w:gridSpan w:val="5"/>
          </w:tcPr>
          <w:p w14:paraId="71E56F72" w14:textId="77777777" w:rsidR="00B64E36" w:rsidRDefault="00B64E36" w:rsidP="007755BB">
            <w:pPr>
              <w:jc w:val="both"/>
            </w:pPr>
          </w:p>
        </w:tc>
        <w:tc>
          <w:tcPr>
            <w:tcW w:w="1703" w:type="dxa"/>
            <w:gridSpan w:val="2"/>
          </w:tcPr>
          <w:p w14:paraId="09F15477" w14:textId="77777777" w:rsidR="00B64E36" w:rsidRDefault="00B64E36" w:rsidP="007755BB">
            <w:pPr>
              <w:jc w:val="both"/>
            </w:pPr>
          </w:p>
        </w:tc>
        <w:tc>
          <w:tcPr>
            <w:tcW w:w="2096" w:type="dxa"/>
            <w:gridSpan w:val="4"/>
          </w:tcPr>
          <w:p w14:paraId="0A420A03" w14:textId="77777777" w:rsidR="00B64E36" w:rsidRDefault="00B64E36" w:rsidP="007755BB">
            <w:pPr>
              <w:jc w:val="both"/>
            </w:pPr>
          </w:p>
        </w:tc>
      </w:tr>
      <w:tr w:rsidR="00B64E36" w14:paraId="21D89BD6" w14:textId="77777777" w:rsidTr="007755BB">
        <w:tc>
          <w:tcPr>
            <w:tcW w:w="9859" w:type="dxa"/>
            <w:gridSpan w:val="11"/>
            <w:shd w:val="clear" w:color="auto" w:fill="F7CAAC"/>
          </w:tcPr>
          <w:p w14:paraId="293643ED"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5DB7505C" w14:textId="77777777" w:rsidTr="007755BB">
        <w:trPr>
          <w:trHeight w:val="1118"/>
        </w:trPr>
        <w:tc>
          <w:tcPr>
            <w:tcW w:w="9859" w:type="dxa"/>
            <w:gridSpan w:val="11"/>
            <w:tcBorders>
              <w:top w:val="nil"/>
            </w:tcBorders>
          </w:tcPr>
          <w:p w14:paraId="477B3BF0" w14:textId="01493071" w:rsidR="00B64E36" w:rsidRDefault="00B64E36" w:rsidP="007755BB">
            <w:pPr>
              <w:jc w:val="both"/>
            </w:pPr>
            <w:r>
              <w:t>Testování s</w:t>
            </w:r>
            <w:r w:rsidR="00DD4A0B">
              <w:t xml:space="preserve">oftware – garant, přednášející </w:t>
            </w:r>
            <w:r>
              <w:t>(100</w:t>
            </w:r>
            <w:r w:rsidR="00DD4A0B">
              <w:t xml:space="preserve"> </w:t>
            </w:r>
            <w:r>
              <w:t>%)</w:t>
            </w:r>
          </w:p>
        </w:tc>
      </w:tr>
      <w:tr w:rsidR="00B64E36" w14:paraId="052A298A" w14:textId="77777777" w:rsidTr="007755BB">
        <w:tc>
          <w:tcPr>
            <w:tcW w:w="9859" w:type="dxa"/>
            <w:gridSpan w:val="11"/>
            <w:shd w:val="clear" w:color="auto" w:fill="F7CAAC"/>
          </w:tcPr>
          <w:p w14:paraId="5C92C205" w14:textId="77777777" w:rsidR="00B64E36" w:rsidRDefault="00B64E36" w:rsidP="007755BB">
            <w:pPr>
              <w:jc w:val="both"/>
            </w:pPr>
            <w:r>
              <w:rPr>
                <w:b/>
              </w:rPr>
              <w:t xml:space="preserve">Údaje o vzdělání na VŠ </w:t>
            </w:r>
          </w:p>
        </w:tc>
      </w:tr>
      <w:tr w:rsidR="00B64E36" w14:paraId="5E0C9A99" w14:textId="77777777" w:rsidTr="007755BB">
        <w:trPr>
          <w:trHeight w:val="1055"/>
        </w:trPr>
        <w:tc>
          <w:tcPr>
            <w:tcW w:w="9859" w:type="dxa"/>
            <w:gridSpan w:val="11"/>
          </w:tcPr>
          <w:p w14:paraId="3D883FF1" w14:textId="77777777" w:rsidR="00B64E36" w:rsidRPr="009D3BE2" w:rsidRDefault="00B64E36" w:rsidP="007755BB">
            <w:pPr>
              <w:jc w:val="both"/>
            </w:pPr>
            <w:r>
              <w:t>2012</w:t>
            </w:r>
            <w:r w:rsidRPr="009D3BE2">
              <w:t xml:space="preserve"> – </w:t>
            </w:r>
            <w:r>
              <w:t>2014</w:t>
            </w:r>
            <w:r w:rsidRPr="009D3BE2">
              <w:t>: UTB ve Zlíně, Fakulta aplikované informatiky, obor „</w:t>
            </w:r>
            <w:r>
              <w:t>Bezpečnostní technologie, systémy a management – technické zaměření</w:t>
            </w:r>
            <w:r w:rsidRPr="009D3BE2">
              <w:t>“, (Ing.)</w:t>
            </w:r>
          </w:p>
          <w:p w14:paraId="2F09CBDB" w14:textId="77777777" w:rsidR="00B64E36" w:rsidRPr="009D3BE2" w:rsidRDefault="00B64E36" w:rsidP="007755BB">
            <w:pPr>
              <w:jc w:val="both"/>
            </w:pPr>
            <w:r w:rsidRPr="009D3BE2">
              <w:t>2</w:t>
            </w:r>
            <w:r>
              <w:t>014 - dosud:</w:t>
            </w:r>
            <w:r w:rsidRPr="009D3BE2">
              <w:t xml:space="preserve"> UTB ve Zlíně, Fakulta aplikované informatiky, obor „</w:t>
            </w:r>
            <w:r>
              <w:t>Inženýrská informatika</w:t>
            </w:r>
            <w:r w:rsidRPr="009D3BE2">
              <w:t xml:space="preserve">“, </w:t>
            </w:r>
            <w:r>
              <w:t>(Ph. D</w:t>
            </w:r>
            <w:r w:rsidRPr="009D3BE2">
              <w:t>.)</w:t>
            </w:r>
          </w:p>
          <w:p w14:paraId="25DE5917" w14:textId="77777777" w:rsidR="00B64E36" w:rsidRPr="00822882" w:rsidRDefault="00B64E36" w:rsidP="007755BB">
            <w:pPr>
              <w:jc w:val="both"/>
              <w:rPr>
                <w:b/>
              </w:rPr>
            </w:pPr>
          </w:p>
        </w:tc>
      </w:tr>
      <w:tr w:rsidR="00B64E36" w14:paraId="1C55DFBC" w14:textId="77777777" w:rsidTr="007755BB">
        <w:tc>
          <w:tcPr>
            <w:tcW w:w="9859" w:type="dxa"/>
            <w:gridSpan w:val="11"/>
            <w:shd w:val="clear" w:color="auto" w:fill="F7CAAC"/>
          </w:tcPr>
          <w:p w14:paraId="2493D838" w14:textId="77777777" w:rsidR="00B64E36" w:rsidRDefault="00B64E36" w:rsidP="007755BB">
            <w:pPr>
              <w:jc w:val="both"/>
              <w:rPr>
                <w:b/>
              </w:rPr>
            </w:pPr>
            <w:r>
              <w:rPr>
                <w:b/>
              </w:rPr>
              <w:t>Údaje o odborném působení od absolvování VŠ</w:t>
            </w:r>
          </w:p>
          <w:p w14:paraId="56DAA0C1" w14:textId="77777777" w:rsidR="00B64E36" w:rsidRDefault="00B64E36" w:rsidP="007755BB">
            <w:pPr>
              <w:jc w:val="both"/>
              <w:rPr>
                <w:b/>
              </w:rPr>
            </w:pPr>
          </w:p>
        </w:tc>
      </w:tr>
      <w:tr w:rsidR="00B64E36" w14:paraId="65DF5889" w14:textId="77777777" w:rsidTr="007755BB">
        <w:trPr>
          <w:trHeight w:val="1090"/>
        </w:trPr>
        <w:tc>
          <w:tcPr>
            <w:tcW w:w="9859" w:type="dxa"/>
            <w:gridSpan w:val="11"/>
          </w:tcPr>
          <w:p w14:paraId="2574FE0C" w14:textId="77777777" w:rsidR="00B64E36" w:rsidRPr="009D3BE2" w:rsidRDefault="00B64E36" w:rsidP="007755BB">
            <w:pPr>
              <w:jc w:val="both"/>
            </w:pPr>
            <w:r>
              <w:t>2017</w:t>
            </w:r>
            <w:r w:rsidRPr="009D3BE2">
              <w:t xml:space="preserve"> – dosud: UTB ve Zlíně, Fakulta aplikované informatiky, Ústav </w:t>
            </w:r>
            <w:r>
              <w:t>informatiky a umělé inteligence</w:t>
            </w:r>
            <w:r w:rsidRPr="009D3BE2">
              <w:t xml:space="preserve">, </w:t>
            </w:r>
            <w:r>
              <w:t>asistent</w:t>
            </w:r>
          </w:p>
          <w:p w14:paraId="1442E888" w14:textId="77777777" w:rsidR="00B64E36" w:rsidRPr="00080943" w:rsidRDefault="00B64E36" w:rsidP="007755BB">
            <w:pPr>
              <w:jc w:val="both"/>
            </w:pPr>
          </w:p>
        </w:tc>
      </w:tr>
      <w:tr w:rsidR="00B64E36" w14:paraId="747156A8" w14:textId="77777777" w:rsidTr="007755BB">
        <w:trPr>
          <w:trHeight w:val="250"/>
        </w:trPr>
        <w:tc>
          <w:tcPr>
            <w:tcW w:w="9859" w:type="dxa"/>
            <w:gridSpan w:val="11"/>
            <w:shd w:val="clear" w:color="auto" w:fill="F7CAAC"/>
          </w:tcPr>
          <w:p w14:paraId="44546346" w14:textId="77777777" w:rsidR="00B64E36" w:rsidRDefault="00B64E36" w:rsidP="007755BB">
            <w:pPr>
              <w:jc w:val="both"/>
            </w:pPr>
            <w:r>
              <w:rPr>
                <w:b/>
              </w:rPr>
              <w:t>Zkušenosti s vedením kvalifikačních a rigorózních prací</w:t>
            </w:r>
          </w:p>
        </w:tc>
      </w:tr>
      <w:tr w:rsidR="00B64E36" w14:paraId="66DD45F4" w14:textId="77777777" w:rsidTr="007755BB">
        <w:trPr>
          <w:trHeight w:val="597"/>
        </w:trPr>
        <w:tc>
          <w:tcPr>
            <w:tcW w:w="9859" w:type="dxa"/>
            <w:gridSpan w:val="11"/>
          </w:tcPr>
          <w:p w14:paraId="3B167041" w14:textId="77777777" w:rsidR="00B64E36" w:rsidRDefault="00B64E36" w:rsidP="007755BB">
            <w:pPr>
              <w:jc w:val="both"/>
            </w:pPr>
            <w:r>
              <w:t xml:space="preserve">Od roku 2017 vedoucí úspěšně obhájených 2 bakalářských a 3 diplomových prací. </w:t>
            </w:r>
          </w:p>
        </w:tc>
      </w:tr>
      <w:tr w:rsidR="00B64E36" w14:paraId="758B1143" w14:textId="77777777" w:rsidTr="007755BB">
        <w:trPr>
          <w:cantSplit/>
        </w:trPr>
        <w:tc>
          <w:tcPr>
            <w:tcW w:w="3347" w:type="dxa"/>
            <w:gridSpan w:val="2"/>
            <w:tcBorders>
              <w:top w:val="single" w:sz="12" w:space="0" w:color="auto"/>
            </w:tcBorders>
            <w:shd w:val="clear" w:color="auto" w:fill="F7CAAC"/>
          </w:tcPr>
          <w:p w14:paraId="51D18166" w14:textId="77777777" w:rsidR="00B64E36" w:rsidRDefault="00B64E36" w:rsidP="007755BB">
            <w:pPr>
              <w:jc w:val="both"/>
            </w:pPr>
            <w:r>
              <w:rPr>
                <w:b/>
              </w:rPr>
              <w:t xml:space="preserve">Obor habilitačního řízení </w:t>
            </w:r>
          </w:p>
        </w:tc>
        <w:tc>
          <w:tcPr>
            <w:tcW w:w="2245" w:type="dxa"/>
            <w:gridSpan w:val="2"/>
            <w:tcBorders>
              <w:top w:val="single" w:sz="12" w:space="0" w:color="auto"/>
            </w:tcBorders>
            <w:shd w:val="clear" w:color="auto" w:fill="F7CAAC"/>
          </w:tcPr>
          <w:p w14:paraId="6D5E0523" w14:textId="77777777" w:rsidR="00B64E36" w:rsidRDefault="00B64E36" w:rsidP="00775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F7FCCF" w14:textId="77777777" w:rsidR="00B64E36" w:rsidRDefault="00B64E36" w:rsidP="00775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6AA7D06" w14:textId="77777777" w:rsidR="00B64E36" w:rsidRDefault="00B64E36" w:rsidP="007755BB">
            <w:pPr>
              <w:jc w:val="both"/>
              <w:rPr>
                <w:b/>
              </w:rPr>
            </w:pPr>
            <w:r>
              <w:rPr>
                <w:b/>
              </w:rPr>
              <w:t>Ohlasy publikací</w:t>
            </w:r>
          </w:p>
        </w:tc>
      </w:tr>
      <w:tr w:rsidR="00B64E36" w14:paraId="1C210F78" w14:textId="77777777" w:rsidTr="007755BB">
        <w:trPr>
          <w:cantSplit/>
        </w:trPr>
        <w:tc>
          <w:tcPr>
            <w:tcW w:w="3347" w:type="dxa"/>
            <w:gridSpan w:val="2"/>
          </w:tcPr>
          <w:p w14:paraId="73223F7B" w14:textId="77777777" w:rsidR="00B64E36" w:rsidRDefault="00B64E36" w:rsidP="007755BB">
            <w:pPr>
              <w:jc w:val="both"/>
            </w:pPr>
          </w:p>
        </w:tc>
        <w:tc>
          <w:tcPr>
            <w:tcW w:w="2245" w:type="dxa"/>
            <w:gridSpan w:val="2"/>
          </w:tcPr>
          <w:p w14:paraId="03EA538A" w14:textId="77777777" w:rsidR="00B64E36" w:rsidRDefault="00B64E36" w:rsidP="007755BB">
            <w:pPr>
              <w:jc w:val="both"/>
            </w:pPr>
          </w:p>
        </w:tc>
        <w:tc>
          <w:tcPr>
            <w:tcW w:w="2248" w:type="dxa"/>
            <w:gridSpan w:val="4"/>
            <w:tcBorders>
              <w:right w:val="single" w:sz="12" w:space="0" w:color="auto"/>
            </w:tcBorders>
          </w:tcPr>
          <w:p w14:paraId="4F93805E" w14:textId="77777777" w:rsidR="00B64E36" w:rsidRDefault="00B64E36" w:rsidP="007755BB">
            <w:pPr>
              <w:jc w:val="both"/>
            </w:pPr>
          </w:p>
        </w:tc>
        <w:tc>
          <w:tcPr>
            <w:tcW w:w="632" w:type="dxa"/>
            <w:tcBorders>
              <w:left w:val="single" w:sz="12" w:space="0" w:color="auto"/>
            </w:tcBorders>
            <w:shd w:val="clear" w:color="auto" w:fill="F7CAAC"/>
          </w:tcPr>
          <w:p w14:paraId="68B06891" w14:textId="77777777" w:rsidR="00B64E36" w:rsidRDefault="00B64E36" w:rsidP="007755BB">
            <w:pPr>
              <w:jc w:val="both"/>
            </w:pPr>
            <w:r>
              <w:rPr>
                <w:b/>
              </w:rPr>
              <w:t>WOS</w:t>
            </w:r>
          </w:p>
        </w:tc>
        <w:tc>
          <w:tcPr>
            <w:tcW w:w="693" w:type="dxa"/>
            <w:shd w:val="clear" w:color="auto" w:fill="F7CAAC"/>
          </w:tcPr>
          <w:p w14:paraId="52A87B62" w14:textId="77777777" w:rsidR="00B64E36" w:rsidRDefault="00B64E36" w:rsidP="007755BB">
            <w:pPr>
              <w:jc w:val="both"/>
              <w:rPr>
                <w:sz w:val="18"/>
              </w:rPr>
            </w:pPr>
            <w:r>
              <w:rPr>
                <w:b/>
                <w:sz w:val="18"/>
              </w:rPr>
              <w:t>Scopus</w:t>
            </w:r>
          </w:p>
        </w:tc>
        <w:tc>
          <w:tcPr>
            <w:tcW w:w="694" w:type="dxa"/>
            <w:shd w:val="clear" w:color="auto" w:fill="F7CAAC"/>
          </w:tcPr>
          <w:p w14:paraId="24925058" w14:textId="77777777" w:rsidR="00B64E36" w:rsidRDefault="00B64E36" w:rsidP="007755BB">
            <w:pPr>
              <w:jc w:val="both"/>
            </w:pPr>
            <w:r>
              <w:rPr>
                <w:b/>
                <w:sz w:val="18"/>
              </w:rPr>
              <w:t>ostatní</w:t>
            </w:r>
          </w:p>
        </w:tc>
      </w:tr>
      <w:tr w:rsidR="00B64E36" w14:paraId="65F15EE3" w14:textId="77777777" w:rsidTr="007755BB">
        <w:trPr>
          <w:cantSplit/>
          <w:trHeight w:val="70"/>
        </w:trPr>
        <w:tc>
          <w:tcPr>
            <w:tcW w:w="3347" w:type="dxa"/>
            <w:gridSpan w:val="2"/>
            <w:shd w:val="clear" w:color="auto" w:fill="F7CAAC"/>
          </w:tcPr>
          <w:p w14:paraId="3B5B3DB8" w14:textId="77777777" w:rsidR="00B64E36" w:rsidRDefault="00B64E36" w:rsidP="007755BB">
            <w:pPr>
              <w:jc w:val="both"/>
            </w:pPr>
            <w:r>
              <w:rPr>
                <w:b/>
              </w:rPr>
              <w:t>Obor jmenovacího řízení</w:t>
            </w:r>
          </w:p>
        </w:tc>
        <w:tc>
          <w:tcPr>
            <w:tcW w:w="2245" w:type="dxa"/>
            <w:gridSpan w:val="2"/>
            <w:shd w:val="clear" w:color="auto" w:fill="F7CAAC"/>
          </w:tcPr>
          <w:p w14:paraId="365B8E7E" w14:textId="77777777" w:rsidR="00B64E36" w:rsidRDefault="00B64E36" w:rsidP="007755BB">
            <w:pPr>
              <w:jc w:val="both"/>
            </w:pPr>
            <w:r>
              <w:rPr>
                <w:b/>
              </w:rPr>
              <w:t>Rok udělení hodnosti</w:t>
            </w:r>
          </w:p>
        </w:tc>
        <w:tc>
          <w:tcPr>
            <w:tcW w:w="2248" w:type="dxa"/>
            <w:gridSpan w:val="4"/>
            <w:tcBorders>
              <w:right w:val="single" w:sz="12" w:space="0" w:color="auto"/>
            </w:tcBorders>
            <w:shd w:val="clear" w:color="auto" w:fill="F7CAAC"/>
          </w:tcPr>
          <w:p w14:paraId="717638A9" w14:textId="77777777" w:rsidR="00B64E36" w:rsidRDefault="00B64E36" w:rsidP="007755BB">
            <w:pPr>
              <w:jc w:val="both"/>
            </w:pPr>
            <w:r>
              <w:rPr>
                <w:b/>
              </w:rPr>
              <w:t>Řízení konáno na VŠ</w:t>
            </w:r>
          </w:p>
        </w:tc>
        <w:tc>
          <w:tcPr>
            <w:tcW w:w="632" w:type="dxa"/>
            <w:vMerge w:val="restart"/>
            <w:tcBorders>
              <w:left w:val="single" w:sz="12" w:space="0" w:color="auto"/>
            </w:tcBorders>
          </w:tcPr>
          <w:p w14:paraId="5F6890C5" w14:textId="77777777" w:rsidR="00B64E36" w:rsidRPr="003B5737" w:rsidRDefault="00B64E36" w:rsidP="007755BB">
            <w:pPr>
              <w:jc w:val="both"/>
            </w:pPr>
            <w:r>
              <w:t>2</w:t>
            </w:r>
          </w:p>
        </w:tc>
        <w:tc>
          <w:tcPr>
            <w:tcW w:w="693" w:type="dxa"/>
            <w:vMerge w:val="restart"/>
          </w:tcPr>
          <w:p w14:paraId="4986CCA1" w14:textId="77777777" w:rsidR="00B64E36" w:rsidRPr="003B5737" w:rsidRDefault="00B64E36" w:rsidP="007755BB">
            <w:pPr>
              <w:jc w:val="both"/>
            </w:pPr>
            <w:r>
              <w:t>0</w:t>
            </w:r>
          </w:p>
        </w:tc>
        <w:tc>
          <w:tcPr>
            <w:tcW w:w="694" w:type="dxa"/>
            <w:vMerge w:val="restart"/>
          </w:tcPr>
          <w:p w14:paraId="53650804" w14:textId="77777777" w:rsidR="00B64E36" w:rsidRPr="003B5737" w:rsidRDefault="00B64E36" w:rsidP="007755BB">
            <w:pPr>
              <w:jc w:val="both"/>
            </w:pPr>
            <w:r>
              <w:t>6</w:t>
            </w:r>
          </w:p>
        </w:tc>
      </w:tr>
      <w:tr w:rsidR="00B64E36" w14:paraId="73FA133C" w14:textId="77777777" w:rsidTr="007755BB">
        <w:trPr>
          <w:trHeight w:val="205"/>
        </w:trPr>
        <w:tc>
          <w:tcPr>
            <w:tcW w:w="3347" w:type="dxa"/>
            <w:gridSpan w:val="2"/>
          </w:tcPr>
          <w:p w14:paraId="77D217B5" w14:textId="77777777" w:rsidR="00B64E36" w:rsidRDefault="00B64E36" w:rsidP="007755BB">
            <w:pPr>
              <w:jc w:val="both"/>
            </w:pPr>
          </w:p>
        </w:tc>
        <w:tc>
          <w:tcPr>
            <w:tcW w:w="2245" w:type="dxa"/>
            <w:gridSpan w:val="2"/>
          </w:tcPr>
          <w:p w14:paraId="51E47483" w14:textId="77777777" w:rsidR="00B64E36" w:rsidRDefault="00B64E36" w:rsidP="007755BB">
            <w:pPr>
              <w:jc w:val="both"/>
            </w:pPr>
          </w:p>
        </w:tc>
        <w:tc>
          <w:tcPr>
            <w:tcW w:w="2248" w:type="dxa"/>
            <w:gridSpan w:val="4"/>
            <w:tcBorders>
              <w:right w:val="single" w:sz="12" w:space="0" w:color="auto"/>
            </w:tcBorders>
          </w:tcPr>
          <w:p w14:paraId="4456A5DF" w14:textId="77777777" w:rsidR="00B64E36" w:rsidRDefault="00B64E36" w:rsidP="007755BB">
            <w:pPr>
              <w:jc w:val="both"/>
            </w:pPr>
          </w:p>
        </w:tc>
        <w:tc>
          <w:tcPr>
            <w:tcW w:w="632" w:type="dxa"/>
            <w:vMerge/>
            <w:tcBorders>
              <w:left w:val="single" w:sz="12" w:space="0" w:color="auto"/>
            </w:tcBorders>
            <w:vAlign w:val="center"/>
          </w:tcPr>
          <w:p w14:paraId="4B264583" w14:textId="77777777" w:rsidR="00B64E36" w:rsidRDefault="00B64E36" w:rsidP="007755BB">
            <w:pPr>
              <w:rPr>
                <w:b/>
              </w:rPr>
            </w:pPr>
          </w:p>
        </w:tc>
        <w:tc>
          <w:tcPr>
            <w:tcW w:w="693" w:type="dxa"/>
            <w:vMerge/>
            <w:vAlign w:val="center"/>
          </w:tcPr>
          <w:p w14:paraId="164582D7" w14:textId="77777777" w:rsidR="00B64E36" w:rsidRDefault="00B64E36" w:rsidP="007755BB">
            <w:pPr>
              <w:rPr>
                <w:b/>
              </w:rPr>
            </w:pPr>
          </w:p>
        </w:tc>
        <w:tc>
          <w:tcPr>
            <w:tcW w:w="694" w:type="dxa"/>
            <w:vMerge/>
            <w:vAlign w:val="center"/>
          </w:tcPr>
          <w:p w14:paraId="03B93A31" w14:textId="77777777" w:rsidR="00B64E36" w:rsidRDefault="00B64E36" w:rsidP="007755BB">
            <w:pPr>
              <w:rPr>
                <w:b/>
              </w:rPr>
            </w:pPr>
          </w:p>
        </w:tc>
      </w:tr>
      <w:tr w:rsidR="00B64E36" w14:paraId="0EF08746" w14:textId="77777777" w:rsidTr="007755BB">
        <w:tc>
          <w:tcPr>
            <w:tcW w:w="9859" w:type="dxa"/>
            <w:gridSpan w:val="11"/>
            <w:shd w:val="clear" w:color="auto" w:fill="F7CAAC"/>
          </w:tcPr>
          <w:p w14:paraId="5BC0CFCB"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6D7D0B37" w14:textId="77777777" w:rsidTr="007755BB">
        <w:trPr>
          <w:trHeight w:val="2347"/>
        </w:trPr>
        <w:tc>
          <w:tcPr>
            <w:tcW w:w="9859" w:type="dxa"/>
            <w:gridSpan w:val="11"/>
          </w:tcPr>
          <w:p w14:paraId="3C824AD1" w14:textId="77777777" w:rsidR="00B64E36" w:rsidRPr="003B5737" w:rsidRDefault="00B64E36" w:rsidP="007755BB">
            <w:pPr>
              <w:autoSpaceDE w:val="0"/>
              <w:autoSpaceDN w:val="0"/>
              <w:adjustRightInd w:val="0"/>
            </w:pPr>
            <w:r w:rsidRPr="00ED6CE4">
              <w:rPr>
                <w:b/>
              </w:rPr>
              <w:t>ŽÁČEK, Petr (50%),</w:t>
            </w:r>
            <w:r w:rsidRPr="00ED6CE4">
              <w:t xml:space="preserve"> JAŠEK, Roman, MALANÍK, David. Using the Deterministic Chaos in Variable Mode of Operation of Block Ciphers. In Artificial Intelligence Perspectives and Applications. Heidelberg : Springer-Verlag Berlin, 2015, s. 347-354. ISSN 2194-5357. ISBN 978-3-319-18475-3.</w:t>
            </w:r>
            <w:r w:rsidRPr="00ED6CE4">
              <w:br/>
            </w:r>
            <w:r w:rsidRPr="00ED6CE4">
              <w:rPr>
                <w:b/>
              </w:rPr>
              <w:t>ŽÁČEK, Petr (55</w:t>
            </w:r>
            <w:r w:rsidRPr="00ED6CE4">
              <w:t>%), JAŠEK, Roman, MALANÍK, David. Group of the Polymorphous Modes of Operation - PM. In Proceedings of the 2016 Future Technologies Conference (FTC). New Jersey, Piscataway : IEEE, 2016, s. 1314 1315. ISBN 978-1-5090-4171-8.</w:t>
            </w:r>
            <w:r w:rsidRPr="00ED6CE4">
              <w:br/>
            </w:r>
            <w:r w:rsidRPr="00ED6CE4">
              <w:rPr>
                <w:b/>
              </w:rPr>
              <w:t>ŽÁČEK, Petr (70%),</w:t>
            </w:r>
            <w:r w:rsidRPr="00ED6CE4">
              <w:t xml:space="preserve"> JAŠEK, Roman, MALANÍK, David. Improvement of CPRNG of the PM-DC-LM Mode and Comparison with its Previous Version. In Tenth International Conference on Emerging Security Information, Systems and Technologies. Wilmington : IARIA XPS Press, 2016, s. 57-62. ISBN 978-1-61208-493-0.</w:t>
            </w:r>
            <w:r w:rsidRPr="00ED6CE4">
              <w:br/>
            </w:r>
            <w:r w:rsidRPr="00ED6CE4">
              <w:rPr>
                <w:b/>
              </w:rPr>
              <w:t>ŽÁČEK, Petr (45%),</w:t>
            </w:r>
            <w:r w:rsidRPr="00ED6CE4">
              <w:t xml:space="preserve"> JAŠEK, Roman, MALANÍK, David. A Comparison of the PM-DC-LM Mode With Other Common Operational Block Cipher Modes. In The Ninth International conference on Emerging Security Information, Systems and Technologies. Wilmington : IARIA, 2015, s. 44-48. ISSN 2162-2116. ISBN 978-1-</w:t>
            </w:r>
            <w:r>
              <w:t xml:space="preserve">61208-427-5. </w:t>
            </w:r>
            <w:r>
              <w:br/>
            </w:r>
            <w:r w:rsidRPr="00ED6CE4">
              <w:rPr>
                <w:b/>
              </w:rPr>
              <w:t>ŽÁČEK, Petr</w:t>
            </w:r>
            <w:r>
              <w:rPr>
                <w:b/>
              </w:rPr>
              <w:t xml:space="preserve"> (70</w:t>
            </w:r>
            <w:r w:rsidRPr="00ED6CE4">
              <w:rPr>
                <w:b/>
              </w:rPr>
              <w:t>%),</w:t>
            </w:r>
            <w:r w:rsidRPr="00ED6CE4">
              <w:t xml:space="preserve"> JAŠEK, Roman, MALANÍK, David. Possibilities and Testing of CPRNG in Block Cipher Mode of Operation PM-DC-LM.</w:t>
            </w:r>
            <w:r>
              <w:t xml:space="preserve"> </w:t>
            </w:r>
            <w:r w:rsidRPr="00ED6CE4">
              <w:t>In Proceedings of PPS-30: The 30th International Conference of the Polymer Processing Society. Melville : American Institute of Physics Publising</w:t>
            </w:r>
            <w:r>
              <w:t xml:space="preserve">, </w:t>
            </w:r>
            <w:r w:rsidRPr="00ED6CE4">
              <w:t>Inc., 2016</w:t>
            </w:r>
            <w:r>
              <w:t>,</w:t>
            </w:r>
            <w:r w:rsidRPr="00ED6CE4">
              <w:t xml:space="preserve"> ISSN 0094-243X. ISBN 978-0-7354-1309-2.</w:t>
            </w:r>
          </w:p>
        </w:tc>
      </w:tr>
      <w:tr w:rsidR="00B64E36" w14:paraId="140FFF7C" w14:textId="77777777" w:rsidTr="007755BB">
        <w:trPr>
          <w:trHeight w:val="218"/>
        </w:trPr>
        <w:tc>
          <w:tcPr>
            <w:tcW w:w="9859" w:type="dxa"/>
            <w:gridSpan w:val="11"/>
            <w:shd w:val="clear" w:color="auto" w:fill="F7CAAC"/>
          </w:tcPr>
          <w:p w14:paraId="71242E45" w14:textId="77777777" w:rsidR="00B64E36" w:rsidRDefault="00B64E36" w:rsidP="007755BB">
            <w:pPr>
              <w:rPr>
                <w:b/>
              </w:rPr>
            </w:pPr>
            <w:r>
              <w:rPr>
                <w:b/>
              </w:rPr>
              <w:t>Působení v zahraničí</w:t>
            </w:r>
          </w:p>
        </w:tc>
      </w:tr>
      <w:tr w:rsidR="00B64E36" w14:paraId="6D1CAD09" w14:textId="77777777" w:rsidTr="007755BB">
        <w:trPr>
          <w:trHeight w:val="328"/>
        </w:trPr>
        <w:tc>
          <w:tcPr>
            <w:tcW w:w="9859" w:type="dxa"/>
            <w:gridSpan w:val="11"/>
          </w:tcPr>
          <w:p w14:paraId="44C8F99C" w14:textId="77777777" w:rsidR="00B64E36" w:rsidRPr="003232CF" w:rsidRDefault="00B64E36" w:rsidP="007755BB">
            <w:pPr>
              <w:rPr>
                <w:lang w:val="sk-SK"/>
              </w:rPr>
            </w:pPr>
          </w:p>
        </w:tc>
      </w:tr>
      <w:tr w:rsidR="00B64E36" w14:paraId="301E3CBE" w14:textId="77777777" w:rsidTr="007755BB">
        <w:trPr>
          <w:cantSplit/>
          <w:trHeight w:val="470"/>
        </w:trPr>
        <w:tc>
          <w:tcPr>
            <w:tcW w:w="2518" w:type="dxa"/>
            <w:shd w:val="clear" w:color="auto" w:fill="F7CAAC"/>
          </w:tcPr>
          <w:p w14:paraId="00272A89" w14:textId="77777777" w:rsidR="00B64E36" w:rsidRDefault="00B64E36" w:rsidP="007755BB">
            <w:pPr>
              <w:jc w:val="both"/>
              <w:rPr>
                <w:b/>
              </w:rPr>
            </w:pPr>
            <w:r>
              <w:rPr>
                <w:b/>
              </w:rPr>
              <w:t xml:space="preserve">Podpis </w:t>
            </w:r>
          </w:p>
        </w:tc>
        <w:tc>
          <w:tcPr>
            <w:tcW w:w="4536" w:type="dxa"/>
            <w:gridSpan w:val="5"/>
          </w:tcPr>
          <w:p w14:paraId="79976B69" w14:textId="77777777" w:rsidR="00B64E36" w:rsidRDefault="00B64E36" w:rsidP="007755BB">
            <w:pPr>
              <w:jc w:val="both"/>
            </w:pPr>
          </w:p>
        </w:tc>
        <w:tc>
          <w:tcPr>
            <w:tcW w:w="786" w:type="dxa"/>
            <w:gridSpan w:val="2"/>
            <w:shd w:val="clear" w:color="auto" w:fill="F7CAAC"/>
          </w:tcPr>
          <w:p w14:paraId="41008A57" w14:textId="77777777" w:rsidR="00B64E36" w:rsidRDefault="00B64E36" w:rsidP="007755BB">
            <w:pPr>
              <w:jc w:val="both"/>
            </w:pPr>
            <w:r>
              <w:rPr>
                <w:b/>
              </w:rPr>
              <w:t>datum</w:t>
            </w:r>
          </w:p>
        </w:tc>
        <w:tc>
          <w:tcPr>
            <w:tcW w:w="2019" w:type="dxa"/>
            <w:gridSpan w:val="3"/>
          </w:tcPr>
          <w:p w14:paraId="4CC802BF" w14:textId="6D4B0528" w:rsidR="00B64E36" w:rsidRDefault="00B96F5A" w:rsidP="007755BB">
            <w:pPr>
              <w:jc w:val="both"/>
            </w:pPr>
            <w:ins w:id="1911" w:author="Zuzka" w:date="2018-11-16T10:59:00Z">
              <w:r>
                <w:t>16</w:t>
              </w:r>
            </w:ins>
            <w:del w:id="1912" w:author="Zuzka" w:date="2018-11-16T10:59:00Z">
              <w:r w:rsidR="00B64E36" w:rsidDel="00B96F5A">
                <w:delText>28</w:delText>
              </w:r>
            </w:del>
            <w:r w:rsidR="00B64E36">
              <w:t xml:space="preserve">. </w:t>
            </w:r>
            <w:ins w:id="1913" w:author="Zuzka" w:date="2018-11-16T10:59:00Z">
              <w:r>
                <w:t>11</w:t>
              </w:r>
            </w:ins>
            <w:del w:id="1914" w:author="Zuzka" w:date="2018-11-16T10:59:00Z">
              <w:r w:rsidR="00B64E36" w:rsidDel="00B96F5A">
                <w:delText>8</w:delText>
              </w:r>
            </w:del>
            <w:r w:rsidR="00B64E36">
              <w:t>. 2018</w:t>
            </w:r>
          </w:p>
        </w:tc>
      </w:tr>
    </w:tbl>
    <w:p w14:paraId="130D1952" w14:textId="77777777" w:rsidR="00B64E36" w:rsidRDefault="00B64E36" w:rsidP="00B64E36">
      <w:r>
        <w:br w:type="page"/>
      </w:r>
    </w:p>
    <w:tbl>
      <w:tblPr>
        <w:tblW w:w="9859"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517"/>
        <w:gridCol w:w="830"/>
        <w:gridCol w:w="1721"/>
        <w:gridCol w:w="524"/>
        <w:gridCol w:w="468"/>
        <w:gridCol w:w="994"/>
        <w:gridCol w:w="708"/>
        <w:gridCol w:w="78"/>
        <w:gridCol w:w="632"/>
        <w:gridCol w:w="693"/>
        <w:gridCol w:w="694"/>
      </w:tblGrid>
      <w:tr w:rsidR="00B64E36" w14:paraId="7273557B" w14:textId="77777777" w:rsidTr="007755BB">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14:paraId="78911F86" w14:textId="1DAF0001" w:rsidR="00B64E36" w:rsidRDefault="00B64E36" w:rsidP="007755BB">
            <w:pPr>
              <w:tabs>
                <w:tab w:val="right" w:pos="9490"/>
              </w:tabs>
              <w:jc w:val="both"/>
              <w:rPr>
                <w:b/>
                <w:sz w:val="28"/>
              </w:rPr>
            </w:pPr>
            <w:r>
              <w:rPr>
                <w:b/>
                <w:sz w:val="28"/>
              </w:rPr>
              <w:t>C-I – Personální zabezpečení</w:t>
            </w:r>
            <w:r>
              <w:rPr>
                <w:b/>
                <w:sz w:val="28"/>
              </w:rPr>
              <w:tab/>
            </w:r>
            <w:r w:rsidRPr="007D0232">
              <w:rPr>
                <w:rStyle w:val="Odkazintenzivn"/>
              </w:rPr>
              <w:fldChar w:fldCharType="begin"/>
            </w:r>
            <w:r w:rsidRPr="007D0232">
              <w:rPr>
                <w:rStyle w:val="Odkazintenzivn"/>
              </w:rPr>
              <w:instrText xml:space="preserve"> REF aSeznamC \h </w:instrText>
            </w:r>
            <w:r>
              <w:rPr>
                <w:rStyle w:val="Odkazintenzivn"/>
              </w:rPr>
              <w:instrText xml:space="preserve"> \* MERGEFORMAT </w:instrText>
            </w:r>
            <w:r w:rsidRPr="007D0232">
              <w:rPr>
                <w:rStyle w:val="Odkazintenzivn"/>
              </w:rPr>
            </w:r>
            <w:r w:rsidRPr="007D0232">
              <w:rPr>
                <w:rStyle w:val="Odkazintenzivn"/>
              </w:rPr>
              <w:fldChar w:fldCharType="separate"/>
            </w:r>
            <w:r w:rsidR="007B4A49" w:rsidRPr="007B4A49">
              <w:rPr>
                <w:rStyle w:val="Odkazintenzivn"/>
              </w:rPr>
              <w:t>Abecední seznam</w:t>
            </w:r>
            <w:r w:rsidRPr="007D0232">
              <w:rPr>
                <w:rStyle w:val="Odkazintenzivn"/>
              </w:rPr>
              <w:fldChar w:fldCharType="end"/>
            </w:r>
          </w:p>
        </w:tc>
      </w:tr>
      <w:tr w:rsidR="00B64E36" w14:paraId="3B1BC64A" w14:textId="77777777" w:rsidTr="007755BB">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4DA34EFC" w14:textId="77777777" w:rsidR="00B64E36" w:rsidRDefault="00B64E36" w:rsidP="007755BB">
            <w:pPr>
              <w:jc w:val="both"/>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0D1A0AC4" w14:textId="77777777" w:rsidR="00B64E36" w:rsidRDefault="00B64E36" w:rsidP="007755BB">
            <w:pPr>
              <w:jc w:val="both"/>
            </w:pPr>
            <w:r>
              <w:t>Univerzita Tomáše Bati ve Zlíně</w:t>
            </w:r>
          </w:p>
        </w:tc>
      </w:tr>
      <w:tr w:rsidR="00B64E36" w14:paraId="3D5752A6" w14:textId="77777777" w:rsidTr="007755BB">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392CA7E" w14:textId="77777777" w:rsidR="00B64E36" w:rsidRDefault="00B64E36" w:rsidP="007755BB">
            <w:pPr>
              <w:jc w:val="both"/>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216F13CD" w14:textId="77777777" w:rsidR="00B64E36" w:rsidRDefault="00B64E36" w:rsidP="007755BB">
            <w:pPr>
              <w:jc w:val="both"/>
            </w:pPr>
            <w:r>
              <w:t>Fakulta aplikované informatiky</w:t>
            </w:r>
          </w:p>
        </w:tc>
      </w:tr>
      <w:tr w:rsidR="00B64E36" w14:paraId="76C77188" w14:textId="77777777" w:rsidTr="007755BB">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5A0A8677" w14:textId="77777777" w:rsidR="00B64E36" w:rsidRDefault="00B64E36" w:rsidP="007755BB">
            <w:pPr>
              <w:jc w:val="both"/>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60D56D1A" w14:textId="77777777" w:rsidR="00B64E36" w:rsidRDefault="00B64E36" w:rsidP="007755BB">
            <w:pPr>
              <w:jc w:val="both"/>
            </w:pPr>
            <w:r>
              <w:t>Softwarové inženýrství</w:t>
            </w:r>
          </w:p>
        </w:tc>
      </w:tr>
      <w:tr w:rsidR="00B64E36" w14:paraId="1546B056" w14:textId="77777777" w:rsidTr="007755BB">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5C5B6E9B" w14:textId="77777777" w:rsidR="00B64E36" w:rsidRDefault="00B64E36" w:rsidP="007755BB">
            <w:pPr>
              <w:jc w:val="both"/>
              <w:rPr>
                <w:b/>
              </w:rPr>
            </w:pPr>
            <w:r>
              <w:rPr>
                <w:b/>
              </w:rPr>
              <w:t>Jméno a příjmení</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14:paraId="3AAF286B" w14:textId="77777777" w:rsidR="00B64E36" w:rsidRDefault="00B64E36" w:rsidP="007755BB">
            <w:pPr>
              <w:jc w:val="both"/>
            </w:pPr>
            <w:r>
              <w:t xml:space="preserve">Michal </w:t>
            </w:r>
            <w:bookmarkStart w:id="1915" w:name="aBliznak"/>
            <w:r>
              <w:t>Bližňák</w:t>
            </w:r>
            <w:bookmarkEnd w:id="1915"/>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6CAE713A" w14:textId="77777777" w:rsidR="00B64E36" w:rsidRDefault="00B64E36" w:rsidP="007755BB">
            <w:pPr>
              <w:jc w:val="both"/>
              <w:rPr>
                <w:b/>
              </w:rPr>
            </w:pPr>
            <w:r>
              <w:rPr>
                <w:b/>
              </w:rPr>
              <w:t>Tituly</w:t>
            </w: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7B3AAE89" w14:textId="77777777" w:rsidR="00B64E36" w:rsidRDefault="00B64E36" w:rsidP="007755BB">
            <w:pPr>
              <w:jc w:val="both"/>
            </w:pPr>
            <w:r>
              <w:t>Ing., Ph.D.</w:t>
            </w:r>
          </w:p>
        </w:tc>
      </w:tr>
      <w:tr w:rsidR="00B64E36" w14:paraId="0A67B984" w14:textId="77777777" w:rsidTr="007755BB">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53E7A2BD" w14:textId="77777777" w:rsidR="00B64E36" w:rsidRDefault="00B64E36" w:rsidP="007755BB">
            <w:pPr>
              <w:jc w:val="both"/>
              <w:rPr>
                <w:b/>
              </w:rPr>
            </w:pPr>
            <w:r>
              <w:rPr>
                <w:b/>
              </w:rPr>
              <w:t>Rok narození</w:t>
            </w: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14:paraId="785B2225" w14:textId="77777777" w:rsidR="00B64E36" w:rsidRDefault="00B64E36" w:rsidP="007755BB">
            <w:pPr>
              <w:jc w:val="both"/>
            </w:pPr>
            <w:r>
              <w:t>1977</w:t>
            </w:r>
          </w:p>
        </w:tc>
        <w:tc>
          <w:tcPr>
            <w:tcW w:w="1721" w:type="dxa"/>
            <w:tcBorders>
              <w:top w:val="single" w:sz="4" w:space="0" w:color="000000"/>
              <w:left w:val="single" w:sz="4" w:space="0" w:color="000000"/>
              <w:bottom w:val="single" w:sz="4" w:space="0" w:color="000000"/>
              <w:right w:val="single" w:sz="4" w:space="0" w:color="000000"/>
            </w:tcBorders>
            <w:shd w:val="clear" w:color="auto" w:fill="F7CAAC"/>
          </w:tcPr>
          <w:p w14:paraId="5B39DE73" w14:textId="77777777" w:rsidR="00B64E36" w:rsidRDefault="00B64E36" w:rsidP="007755BB">
            <w:pPr>
              <w:jc w:val="both"/>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14:paraId="5617C91A" w14:textId="77777777" w:rsidR="00B64E36" w:rsidRDefault="00B64E36" w:rsidP="007755BB">
            <w:pPr>
              <w:jc w:val="both"/>
            </w:pPr>
            <w:r>
              <w:t>DPP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98AD6CA" w14:textId="77777777" w:rsidR="00B64E36" w:rsidRDefault="00B64E36" w:rsidP="007755BB">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9CD1755" w14:textId="77777777" w:rsidR="00901E07" w:rsidRDefault="00901E07" w:rsidP="007755BB">
            <w:pPr>
              <w:jc w:val="both"/>
              <w:rPr>
                <w:ins w:id="1916" w:author="Zuzka" w:date="2018-11-12T22:46:00Z"/>
              </w:rPr>
            </w:pPr>
            <w:ins w:id="1917" w:author="Zuzka" w:date="2018-11-12T22:46:00Z">
              <w:r>
                <w:t>300h/</w:t>
              </w:r>
            </w:ins>
          </w:p>
          <w:p w14:paraId="0E5EF640" w14:textId="7C051694" w:rsidR="00B64E36" w:rsidRDefault="00901E07" w:rsidP="007755BB">
            <w:pPr>
              <w:jc w:val="both"/>
            </w:pPr>
            <w:ins w:id="1918" w:author="Zuzka" w:date="2018-11-12T22:46:00Z">
              <w:r>
                <w:t>rok</w:t>
              </w:r>
            </w:ins>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6C19BA2F" w14:textId="77777777" w:rsidR="00B64E36" w:rsidRDefault="00B64E36" w:rsidP="007755BB">
            <w:pPr>
              <w:jc w:val="both"/>
              <w:rPr>
                <w:b/>
              </w:rPr>
            </w:pPr>
            <w:r>
              <w:rPr>
                <w:b/>
              </w:rPr>
              <w:t>do kdy</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14:paraId="32087B1C" w14:textId="7211BA87" w:rsidR="00B64E36" w:rsidRDefault="00B96F5A" w:rsidP="007755BB">
            <w:pPr>
              <w:jc w:val="both"/>
            </w:pPr>
            <w:ins w:id="1919" w:author="Zuzka" w:date="2018-11-16T11:00:00Z">
              <w:r>
                <w:t>12 / 2018</w:t>
              </w:r>
            </w:ins>
          </w:p>
        </w:tc>
      </w:tr>
      <w:tr w:rsidR="00B64E36" w14:paraId="566EFAA7" w14:textId="77777777" w:rsidTr="007755BB">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4844B659" w14:textId="77777777" w:rsidR="00B64E36" w:rsidRDefault="00B64E36" w:rsidP="007755BB">
            <w:pPr>
              <w:jc w:val="both"/>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14:paraId="0F14536B" w14:textId="77777777" w:rsidR="00B64E36" w:rsidRDefault="00B64E36" w:rsidP="007755BB">
            <w:pPr>
              <w:jc w:val="both"/>
            </w:pPr>
            <w:del w:id="1920" w:author="Zuzka" w:date="2018-11-16T10:59:00Z">
              <w:r w:rsidDel="00B96F5A">
                <w:delText>DPP</w:delText>
              </w:r>
            </w:del>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19D0F69B" w14:textId="77777777" w:rsidR="00B64E36" w:rsidRDefault="00B64E36" w:rsidP="007755BB">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0915DC5" w14:textId="77777777" w:rsidR="00B64E36" w:rsidRDefault="00B64E36" w:rsidP="007755BB">
            <w:pPr>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63C710A7" w14:textId="77777777" w:rsidR="00B64E36" w:rsidRDefault="00B64E36" w:rsidP="007755BB">
            <w:pPr>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14:paraId="66D6B873" w14:textId="77777777" w:rsidR="00B64E36" w:rsidRDefault="00B64E36" w:rsidP="007755BB">
            <w:pPr>
              <w:jc w:val="both"/>
            </w:pPr>
          </w:p>
        </w:tc>
      </w:tr>
      <w:tr w:rsidR="00B64E36" w14:paraId="269420D8" w14:textId="77777777" w:rsidTr="007755BB">
        <w:tc>
          <w:tcPr>
            <w:tcW w:w="6060" w:type="dxa"/>
            <w:gridSpan w:val="5"/>
            <w:tcBorders>
              <w:top w:val="single" w:sz="4" w:space="0" w:color="000000"/>
              <w:left w:val="single" w:sz="4" w:space="0" w:color="000000"/>
              <w:bottom w:val="single" w:sz="4" w:space="0" w:color="000000"/>
              <w:right w:val="single" w:sz="4" w:space="0" w:color="000000"/>
            </w:tcBorders>
            <w:shd w:val="clear" w:color="auto" w:fill="F7CAAC"/>
          </w:tcPr>
          <w:p w14:paraId="7A92C190" w14:textId="77777777" w:rsidR="00B64E36" w:rsidRDefault="00B64E36" w:rsidP="007755BB">
            <w:pPr>
              <w:jc w:val="both"/>
            </w:pPr>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B18BCE7" w14:textId="77777777" w:rsidR="00B64E36" w:rsidRDefault="00B64E36" w:rsidP="007755BB">
            <w:pPr>
              <w:jc w:val="both"/>
              <w:rPr>
                <w:b/>
              </w:rPr>
            </w:pPr>
            <w:r>
              <w:rPr>
                <w:b/>
              </w:rPr>
              <w:t>typ prac. vztahu</w:t>
            </w: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F7CAAC"/>
          </w:tcPr>
          <w:p w14:paraId="2F13D30B" w14:textId="77777777" w:rsidR="00B64E36" w:rsidRDefault="00B64E36" w:rsidP="007755BB">
            <w:pPr>
              <w:jc w:val="both"/>
              <w:rPr>
                <w:b/>
              </w:rPr>
            </w:pPr>
            <w:r>
              <w:rPr>
                <w:b/>
              </w:rPr>
              <w:t>rozsah</w:t>
            </w:r>
          </w:p>
        </w:tc>
      </w:tr>
      <w:tr w:rsidR="00B64E36" w14:paraId="7E64CFE3" w14:textId="77777777" w:rsidTr="007755BB">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1BBCBBC3" w14:textId="77777777" w:rsidR="00B64E36" w:rsidRDefault="00B64E36" w:rsidP="007755BB">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327BF1A5" w14:textId="77777777" w:rsidR="00B64E36" w:rsidRDefault="00B64E36" w:rsidP="007755BB">
            <w:pPr>
              <w:jc w:val="both"/>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57F21D8F" w14:textId="77777777" w:rsidR="00B64E36" w:rsidRDefault="00B64E36" w:rsidP="007755BB">
            <w:pPr>
              <w:jc w:val="both"/>
            </w:pPr>
          </w:p>
        </w:tc>
      </w:tr>
      <w:tr w:rsidR="00B64E36" w14:paraId="5BE9A4D6" w14:textId="77777777" w:rsidTr="007755BB">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7C88289A" w14:textId="77777777" w:rsidR="00B64E36" w:rsidRDefault="00B64E36" w:rsidP="007755BB">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0E8AA6F1" w14:textId="77777777" w:rsidR="00B64E36" w:rsidRDefault="00B64E36" w:rsidP="007755BB">
            <w:pPr>
              <w:jc w:val="both"/>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78331CED" w14:textId="77777777" w:rsidR="00B64E36" w:rsidRDefault="00B64E36" w:rsidP="007755BB">
            <w:pPr>
              <w:jc w:val="both"/>
            </w:pPr>
          </w:p>
        </w:tc>
      </w:tr>
      <w:tr w:rsidR="00B64E36" w14:paraId="28A42183" w14:textId="77777777" w:rsidTr="007755BB">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2D657F95" w14:textId="77777777" w:rsidR="00B64E36" w:rsidRDefault="00B64E36" w:rsidP="007755BB">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29DC48CD" w14:textId="77777777" w:rsidR="00B64E36" w:rsidRDefault="00B64E36" w:rsidP="007755BB">
            <w:pPr>
              <w:jc w:val="both"/>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02E1B9DE" w14:textId="77777777" w:rsidR="00B64E36" w:rsidRDefault="00B64E36" w:rsidP="007755BB">
            <w:pPr>
              <w:jc w:val="both"/>
            </w:pPr>
          </w:p>
        </w:tc>
      </w:tr>
      <w:tr w:rsidR="00B64E36" w14:paraId="4B939C10" w14:textId="77777777" w:rsidTr="007755BB">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3BA66A58" w14:textId="77777777" w:rsidR="00B64E36" w:rsidRDefault="00B64E36" w:rsidP="007755BB">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7A4A94F2" w14:textId="77777777" w:rsidR="00B64E36" w:rsidRDefault="00B64E36" w:rsidP="007755BB">
            <w:pPr>
              <w:jc w:val="both"/>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1A410619" w14:textId="77777777" w:rsidR="00B64E36" w:rsidRDefault="00B64E36" w:rsidP="007755BB">
            <w:pPr>
              <w:jc w:val="both"/>
            </w:pPr>
          </w:p>
        </w:tc>
      </w:tr>
      <w:tr w:rsidR="00B64E36" w14:paraId="67775EB6" w14:textId="77777777" w:rsidTr="007755BB">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78D6E761" w14:textId="77777777" w:rsidR="00B64E36" w:rsidRDefault="00B64E36" w:rsidP="007755BB">
            <w:pPr>
              <w:jc w:val="both"/>
            </w:pPr>
            <w:r>
              <w:rPr>
                <w:b/>
              </w:rPr>
              <w:t>Předměty příslušného studijního programu a způsob zapojení do jejich výuky, příp. další zapojení do uskutečňování studijního programu</w:t>
            </w:r>
          </w:p>
        </w:tc>
      </w:tr>
      <w:tr w:rsidR="00B64E36" w14:paraId="257158E6" w14:textId="77777777" w:rsidTr="007755BB">
        <w:trPr>
          <w:trHeight w:val="444"/>
        </w:trPr>
        <w:tc>
          <w:tcPr>
            <w:tcW w:w="9857" w:type="dxa"/>
            <w:gridSpan w:val="11"/>
            <w:tcBorders>
              <w:left w:val="single" w:sz="4" w:space="0" w:color="000000"/>
              <w:bottom w:val="single" w:sz="4" w:space="0" w:color="000000"/>
              <w:right w:val="single" w:sz="4" w:space="0" w:color="000000"/>
            </w:tcBorders>
            <w:shd w:val="clear" w:color="auto" w:fill="auto"/>
          </w:tcPr>
          <w:p w14:paraId="69794A4D" w14:textId="4B6BB918" w:rsidR="00B64E36" w:rsidRDefault="00B64E36" w:rsidP="007755BB">
            <w:pPr>
              <w:jc w:val="both"/>
            </w:pPr>
            <w:r>
              <w:t>Základy jazyka C – garant, přednášející</w:t>
            </w:r>
            <w:r w:rsidR="00DD4A0B">
              <w:t xml:space="preserve"> (100 %)</w:t>
            </w:r>
          </w:p>
          <w:p w14:paraId="6D24522C" w14:textId="721BA4E5" w:rsidR="00B64E36" w:rsidRDefault="00B64E36" w:rsidP="007755BB">
            <w:pPr>
              <w:jc w:val="both"/>
            </w:pPr>
            <w:r>
              <w:t>Programování v jazyku C++ – garant, přednášející</w:t>
            </w:r>
            <w:r w:rsidR="00DD4A0B">
              <w:t xml:space="preserve"> (100 %)</w:t>
            </w:r>
          </w:p>
        </w:tc>
      </w:tr>
      <w:tr w:rsidR="00B64E36" w14:paraId="390FA9FE" w14:textId="77777777" w:rsidTr="007755BB">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086C2D39" w14:textId="77777777" w:rsidR="00B64E36" w:rsidRDefault="00B64E36" w:rsidP="007755BB">
            <w:pPr>
              <w:jc w:val="both"/>
            </w:pPr>
            <w:r>
              <w:rPr>
                <w:b/>
              </w:rPr>
              <w:t xml:space="preserve">Údaje o vzdělání na VŠ </w:t>
            </w:r>
          </w:p>
        </w:tc>
      </w:tr>
      <w:tr w:rsidR="00B64E36" w14:paraId="5109E8E7" w14:textId="77777777" w:rsidTr="007755BB">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28F93749" w14:textId="77777777" w:rsidR="00B64E36" w:rsidRDefault="00B64E36" w:rsidP="007755BB">
            <w:pPr>
              <w:jc w:val="both"/>
            </w:pPr>
            <w:r>
              <w:t>2003 – 2008</w:t>
            </w:r>
            <w:r>
              <w:tab/>
              <w:t>Univerzita Tomáše Bati ve Zlíně, Fakulta aplikované informatiky, postgraduální studium (Ph.D.)</w:t>
            </w:r>
          </w:p>
          <w:p w14:paraId="7BCAC654" w14:textId="77777777" w:rsidR="00B64E36" w:rsidRDefault="00B64E36" w:rsidP="007755BB">
            <w:pPr>
              <w:jc w:val="both"/>
            </w:pPr>
            <w:r>
              <w:t>1999 – 2001</w:t>
            </w:r>
            <w:r>
              <w:tab/>
              <w:t>Vysoké učení technické v Brně / Univerzita Tomáše Bati ve Zlíně, Fakulta Technologická, magisterské studium (Ing.)</w:t>
            </w:r>
          </w:p>
          <w:p w14:paraId="2D278A6A" w14:textId="77777777" w:rsidR="00B64E36" w:rsidDel="00B96F5A" w:rsidRDefault="00B64E36" w:rsidP="007755BB">
            <w:pPr>
              <w:jc w:val="both"/>
              <w:rPr>
                <w:del w:id="1921" w:author="Zuzka" w:date="2018-11-16T11:00:00Z"/>
              </w:rPr>
            </w:pPr>
            <w:r>
              <w:t>1995 – 1998</w:t>
            </w:r>
            <w:r>
              <w:tab/>
              <w:t>Vysoké učení technické v Brně, Fakulta Technologická ve Zlíně, bakalářské studium (Bc.)</w:t>
            </w:r>
          </w:p>
          <w:p w14:paraId="60F5CEC3" w14:textId="2D2DB592" w:rsidR="00B64E36" w:rsidRDefault="00B64E36" w:rsidP="007755BB">
            <w:pPr>
              <w:jc w:val="both"/>
            </w:pPr>
            <w:del w:id="1922" w:author="Zuzka" w:date="2018-11-16T11:00:00Z">
              <w:r w:rsidDel="00B96F5A">
                <w:delText>1991 – 1995</w:delText>
              </w:r>
              <w:r w:rsidDel="00B96F5A">
                <w:tab/>
                <w:delText>Střední průmyslová škola elektrotechnická v Brně</w:delText>
              </w:r>
            </w:del>
          </w:p>
        </w:tc>
      </w:tr>
      <w:tr w:rsidR="00B64E36" w14:paraId="1209F12B" w14:textId="77777777" w:rsidTr="007755BB">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0438CC80" w14:textId="77777777" w:rsidR="00B64E36" w:rsidRDefault="00B64E36" w:rsidP="007755BB">
            <w:pPr>
              <w:jc w:val="both"/>
              <w:rPr>
                <w:b/>
              </w:rPr>
            </w:pPr>
            <w:r>
              <w:rPr>
                <w:b/>
              </w:rPr>
              <w:t>Údaje o odborném působení od absolvování VŠ</w:t>
            </w:r>
          </w:p>
        </w:tc>
      </w:tr>
      <w:tr w:rsidR="00B64E36" w14:paraId="1E7C61B4" w14:textId="77777777" w:rsidTr="007755BB">
        <w:trPr>
          <w:trHeight w:val="504"/>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2275A79C" w14:textId="77777777" w:rsidR="00B64E36" w:rsidRDefault="00B64E36" w:rsidP="007755BB">
            <w:pPr>
              <w:jc w:val="both"/>
            </w:pPr>
            <w:r>
              <w:t>2016 – doposud   Softwarový inženýr a architekt ve Schneider Electric</w:t>
            </w:r>
          </w:p>
          <w:p w14:paraId="16ABCCDD" w14:textId="77777777" w:rsidR="00B64E36" w:rsidRDefault="00B64E36" w:rsidP="007755BB">
            <w:pPr>
              <w:jc w:val="both"/>
            </w:pPr>
            <w:r>
              <w:t>2008 – doposud   Odborný asistent na FAI UTB Zlín</w:t>
            </w:r>
          </w:p>
          <w:p w14:paraId="57DEEECF" w14:textId="77777777" w:rsidR="00B64E36" w:rsidRDefault="00B64E36" w:rsidP="007755BB">
            <w:pPr>
              <w:jc w:val="both"/>
            </w:pPr>
            <w:r>
              <w:t>2003 – 2008         Asistent na FAI UTB Zlín</w:t>
            </w:r>
          </w:p>
        </w:tc>
      </w:tr>
      <w:tr w:rsidR="00B64E36" w14:paraId="012D9B40" w14:textId="77777777" w:rsidTr="007755BB">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24BCFC73" w14:textId="77777777" w:rsidR="00B64E36" w:rsidRDefault="00B64E36" w:rsidP="007755BB">
            <w:pPr>
              <w:jc w:val="both"/>
            </w:pPr>
            <w:r>
              <w:rPr>
                <w:b/>
              </w:rPr>
              <w:t>Zkušenosti s vedením kvalifikačních a rigorózních prací</w:t>
            </w:r>
          </w:p>
        </w:tc>
      </w:tr>
      <w:tr w:rsidR="00B64E36" w14:paraId="007AEF3A" w14:textId="77777777" w:rsidTr="007755BB">
        <w:trPr>
          <w:trHeight w:val="36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4DA9A710" w14:textId="77777777" w:rsidR="00B64E36" w:rsidRDefault="00B64E36" w:rsidP="007755BB">
            <w:pPr>
              <w:jc w:val="both"/>
            </w:pPr>
            <w:r>
              <w:t>K titulu Ing. jsem v pozici vedoucího práce přivedl: 84 studentů (FAI UTB)</w:t>
            </w:r>
          </w:p>
        </w:tc>
      </w:tr>
      <w:tr w:rsidR="00B64E36" w14:paraId="4DB2FC9D" w14:textId="77777777" w:rsidTr="007755BB">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14:paraId="07383DEB" w14:textId="77777777" w:rsidR="00B64E36" w:rsidRDefault="00B64E36" w:rsidP="007755BB">
            <w:pPr>
              <w:jc w:val="both"/>
            </w:pPr>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14:paraId="13AC1C8B" w14:textId="77777777" w:rsidR="00B64E36" w:rsidRDefault="00B64E36" w:rsidP="007755BB">
            <w:pPr>
              <w:jc w:val="both"/>
            </w:pPr>
            <w:r>
              <w:rPr>
                <w:b/>
              </w:rPr>
              <w:t>Rok udělení hodnosti</w:t>
            </w:r>
          </w:p>
        </w:tc>
        <w:tc>
          <w:tcPr>
            <w:tcW w:w="2248" w:type="dxa"/>
            <w:gridSpan w:val="4"/>
            <w:tcBorders>
              <w:top w:val="single" w:sz="12" w:space="0" w:color="000000"/>
              <w:left w:val="single" w:sz="4" w:space="0" w:color="000000"/>
              <w:bottom w:val="single" w:sz="4" w:space="0" w:color="000000"/>
              <w:right w:val="single" w:sz="12" w:space="0" w:color="000000"/>
            </w:tcBorders>
            <w:shd w:val="clear" w:color="auto" w:fill="F7CAAC"/>
          </w:tcPr>
          <w:p w14:paraId="4CCFBA01" w14:textId="77777777" w:rsidR="00B64E36" w:rsidRDefault="00B64E36" w:rsidP="007755BB">
            <w:pPr>
              <w:jc w:val="both"/>
            </w:pPr>
            <w:r>
              <w:rPr>
                <w:b/>
              </w:rPr>
              <w:t>Řízení konáno na VŠ</w:t>
            </w:r>
          </w:p>
        </w:tc>
        <w:tc>
          <w:tcPr>
            <w:tcW w:w="2018" w:type="dxa"/>
            <w:gridSpan w:val="3"/>
            <w:tcBorders>
              <w:top w:val="single" w:sz="12" w:space="0" w:color="000000"/>
              <w:left w:val="single" w:sz="12" w:space="0" w:color="000000"/>
              <w:bottom w:val="single" w:sz="4" w:space="0" w:color="000000"/>
              <w:right w:val="single" w:sz="4" w:space="0" w:color="000000"/>
            </w:tcBorders>
            <w:shd w:val="clear" w:color="auto" w:fill="F7CAAC"/>
          </w:tcPr>
          <w:p w14:paraId="581F8EB8" w14:textId="77777777" w:rsidR="00B64E36" w:rsidRDefault="00B64E36" w:rsidP="007755BB">
            <w:pPr>
              <w:jc w:val="both"/>
              <w:rPr>
                <w:b/>
              </w:rPr>
            </w:pPr>
            <w:r>
              <w:rPr>
                <w:b/>
              </w:rPr>
              <w:t>Ohlasy publikací</w:t>
            </w:r>
          </w:p>
        </w:tc>
      </w:tr>
      <w:tr w:rsidR="00B64E36" w14:paraId="15FDAFFE" w14:textId="77777777" w:rsidTr="007755BB">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14:paraId="6691EFB8" w14:textId="77777777" w:rsidR="00B64E36" w:rsidRDefault="00B64E36" w:rsidP="007755BB">
            <w:pPr>
              <w:jc w:val="both"/>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5A23" w14:textId="77777777" w:rsidR="00B64E36" w:rsidRDefault="00B64E36" w:rsidP="007755BB">
            <w:pPr>
              <w:jc w:val="both"/>
            </w:pP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auto"/>
          </w:tcPr>
          <w:p w14:paraId="13DCA099" w14:textId="77777777" w:rsidR="00B64E36" w:rsidRDefault="00B64E36" w:rsidP="007755BB">
            <w:pPr>
              <w:jc w:val="both"/>
            </w:pP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14:paraId="1209C3AF" w14:textId="77777777" w:rsidR="00B64E36" w:rsidRDefault="00B64E36" w:rsidP="007755BB">
            <w:pPr>
              <w:jc w:val="both"/>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1BA4C999" w14:textId="77777777" w:rsidR="00B64E36" w:rsidRDefault="00B64E36" w:rsidP="007755BB">
            <w:pPr>
              <w:jc w:val="both"/>
              <w:rPr>
                <w:sz w:val="18"/>
              </w:rPr>
            </w:pPr>
            <w:r>
              <w:rPr>
                <w:b/>
                <w:sz w:val="18"/>
              </w:rPr>
              <w:t>Scopus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1BD6AED4" w14:textId="77777777" w:rsidR="00B64E36" w:rsidRDefault="00B64E36" w:rsidP="007755BB">
            <w:pPr>
              <w:jc w:val="both"/>
            </w:pPr>
            <w:r>
              <w:rPr>
                <w:b/>
                <w:sz w:val="18"/>
              </w:rPr>
              <w:t>ostatní</w:t>
            </w:r>
          </w:p>
        </w:tc>
      </w:tr>
      <w:tr w:rsidR="00B64E36" w14:paraId="29184C19" w14:textId="77777777" w:rsidTr="007755BB">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405566DC" w14:textId="77777777" w:rsidR="00B64E36" w:rsidRDefault="00B64E36" w:rsidP="007755BB">
            <w:pPr>
              <w:jc w:val="both"/>
            </w:pPr>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757D99E" w14:textId="77777777" w:rsidR="00B64E36" w:rsidRDefault="00B64E36" w:rsidP="007755BB">
            <w:pPr>
              <w:jc w:val="both"/>
            </w:pPr>
            <w:r>
              <w:rPr>
                <w:b/>
              </w:rPr>
              <w:t>Rok udělení hodnosti</w:t>
            </w: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F7CAAC"/>
          </w:tcPr>
          <w:p w14:paraId="7044581D" w14:textId="77777777" w:rsidR="00B64E36" w:rsidRDefault="00B64E36" w:rsidP="007755BB">
            <w:pPr>
              <w:jc w:val="both"/>
            </w:pPr>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14:paraId="08F548F3" w14:textId="77777777" w:rsidR="00B64E36" w:rsidRDefault="00B64E36" w:rsidP="007755BB">
            <w:pPr>
              <w:jc w:val="both"/>
            </w:pPr>
            <w:r>
              <w:t>0</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FC41DB" w14:textId="77777777" w:rsidR="00B64E36" w:rsidRDefault="00B64E36" w:rsidP="007755BB">
            <w:pPr>
              <w:jc w:val="both"/>
            </w:pPr>
            <w:r>
              <w:t>5</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C775583" w14:textId="77777777" w:rsidR="00B64E36" w:rsidRDefault="00B64E36" w:rsidP="007755BB">
            <w:pPr>
              <w:jc w:val="both"/>
            </w:pPr>
            <w:r>
              <w:t>20</w:t>
            </w:r>
          </w:p>
        </w:tc>
      </w:tr>
      <w:tr w:rsidR="00B64E36" w14:paraId="271C7332" w14:textId="77777777" w:rsidTr="007755BB">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14:paraId="242C15D4" w14:textId="77777777" w:rsidR="00B64E36" w:rsidRDefault="00B64E36" w:rsidP="007755BB">
            <w:pPr>
              <w:jc w:val="both"/>
            </w:pPr>
            <w:r>
              <w:t>Technická kybernetika, Ph.D.</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14:paraId="4A4E2913" w14:textId="77777777" w:rsidR="00B64E36" w:rsidRDefault="00B64E36" w:rsidP="007755BB">
            <w:pPr>
              <w:jc w:val="both"/>
            </w:pPr>
            <w:r>
              <w:t>2007</w:t>
            </w: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auto"/>
          </w:tcPr>
          <w:p w14:paraId="338AAD8C" w14:textId="77777777" w:rsidR="00B64E36" w:rsidRDefault="00B64E36" w:rsidP="007755BB">
            <w:pPr>
              <w:jc w:val="both"/>
            </w:pPr>
            <w:r>
              <w:t>FAI, UTB</w:t>
            </w: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A30A00F" w14:textId="77777777" w:rsidR="00B64E36" w:rsidRDefault="00B64E36" w:rsidP="007755BB">
            <w:pPr>
              <w:rPr>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79553C" w14:textId="77777777" w:rsidR="00B64E36" w:rsidRDefault="00B64E36" w:rsidP="007755BB">
            <w:pPr>
              <w:rPr>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7CD51" w14:textId="77777777" w:rsidR="00B64E36" w:rsidRDefault="00B64E36" w:rsidP="007755BB">
            <w:pPr>
              <w:rPr>
                <w:b/>
              </w:rPr>
            </w:pPr>
          </w:p>
        </w:tc>
      </w:tr>
      <w:tr w:rsidR="00B64E36" w14:paraId="75F2A6BF" w14:textId="77777777" w:rsidTr="007755BB">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097C05AE" w14:textId="77777777" w:rsidR="00B64E36" w:rsidRDefault="00B64E36" w:rsidP="00775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E36" w14:paraId="39372E74" w14:textId="77777777" w:rsidTr="007755BB">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78F3D29D" w14:textId="77777777" w:rsidR="00B64E36" w:rsidRDefault="00B64E36" w:rsidP="007755BB">
            <w:r w:rsidRPr="006B5086">
              <w:rPr>
                <w:b/>
                <w:bCs/>
              </w:rPr>
              <w:t>BLIŽŇÁK</w:t>
            </w:r>
            <w:r w:rsidRPr="006B5086">
              <w:t xml:space="preserve">, </w:t>
            </w:r>
            <w:r w:rsidRPr="006B5086">
              <w:rPr>
                <w:b/>
                <w:bCs/>
              </w:rPr>
              <w:t>Michal</w:t>
            </w:r>
            <w:r w:rsidRPr="006B5086">
              <w:t>(65</w:t>
            </w:r>
            <w:r>
              <w:t>%</w:t>
            </w:r>
            <w:r w:rsidRPr="006B5086">
              <w:t xml:space="preserve">); </w:t>
            </w:r>
            <w:r w:rsidRPr="006B5086">
              <w:rPr>
                <w:bCs/>
              </w:rPr>
              <w:t>DULÍK</w:t>
            </w:r>
            <w:r w:rsidRPr="006B5086">
              <w:t xml:space="preserve">, </w:t>
            </w:r>
            <w:r w:rsidRPr="006B5086">
              <w:rPr>
                <w:bCs/>
              </w:rPr>
              <w:t>Tomáš</w:t>
            </w:r>
            <w:r w:rsidRPr="006B5086">
              <w:t xml:space="preserve">; </w:t>
            </w:r>
            <w:r w:rsidRPr="006B5086">
              <w:rPr>
                <w:bCs/>
              </w:rPr>
              <w:t>JAŠEK</w:t>
            </w:r>
            <w:r w:rsidRPr="006B5086">
              <w:t xml:space="preserve">, </w:t>
            </w:r>
            <w:r w:rsidRPr="006B5086">
              <w:rPr>
                <w:bCs/>
              </w:rPr>
              <w:t>Roman</w:t>
            </w:r>
            <w:r w:rsidRPr="006B5086">
              <w:t xml:space="preserve">; </w:t>
            </w:r>
            <w:r w:rsidRPr="006B5086">
              <w:rPr>
                <w:bCs/>
              </w:rPr>
              <w:t>VAŘACHA</w:t>
            </w:r>
            <w:r w:rsidRPr="006B5086">
              <w:t xml:space="preserve">, </w:t>
            </w:r>
            <w:r w:rsidRPr="006B5086">
              <w:rPr>
                <w:bCs/>
              </w:rPr>
              <w:t>Pavel</w:t>
            </w:r>
            <w:r w:rsidRPr="006B5086">
              <w:t xml:space="preserve">. Optimized Production-Ready Source Code Generation Based on UML. </w:t>
            </w:r>
            <w:r w:rsidRPr="006B5086">
              <w:rPr>
                <w:i/>
                <w:iCs/>
              </w:rPr>
              <w:t>International Journal of Systems applications, Engineering &amp;Development</w:t>
            </w:r>
            <w:r w:rsidRPr="006B5086">
              <w:t>, 2013, roč. 7, č. 1, s. 1 - 12. ISSN 2074-1308.</w:t>
            </w:r>
          </w:p>
          <w:p w14:paraId="3CE3BA29" w14:textId="77777777" w:rsidR="00B64E36" w:rsidRPr="006B5086" w:rsidRDefault="00B64E36" w:rsidP="007755BB">
            <w:r w:rsidRPr="006B5086">
              <w:rPr>
                <w:b/>
                <w:bCs/>
              </w:rPr>
              <w:t>BLIŽŇÁK</w:t>
            </w:r>
            <w:r w:rsidRPr="006B5086">
              <w:t xml:space="preserve">, </w:t>
            </w:r>
            <w:r w:rsidRPr="006B5086">
              <w:rPr>
                <w:b/>
                <w:bCs/>
              </w:rPr>
              <w:t>Michal</w:t>
            </w:r>
            <w:r w:rsidRPr="006B5086">
              <w:t>(80</w:t>
            </w:r>
            <w:r>
              <w:t>%</w:t>
            </w:r>
            <w:r w:rsidRPr="006B5086">
              <w:t xml:space="preserve">); </w:t>
            </w:r>
            <w:r w:rsidRPr="006B5086">
              <w:rPr>
                <w:bCs/>
              </w:rPr>
              <w:t>DULÍK</w:t>
            </w:r>
            <w:r w:rsidRPr="006B5086">
              <w:t xml:space="preserve">, </w:t>
            </w:r>
            <w:r w:rsidRPr="006B5086">
              <w:rPr>
                <w:bCs/>
              </w:rPr>
              <w:t>Tomáš</w:t>
            </w:r>
            <w:r w:rsidRPr="006B5086">
              <w:rPr>
                <w:lang w:val="en-US"/>
              </w:rPr>
              <w:t>;</w:t>
            </w:r>
            <w:r w:rsidRPr="006B5086">
              <w:t xml:space="preserve"> </w:t>
            </w:r>
            <w:r w:rsidRPr="006B5086">
              <w:rPr>
                <w:bCs/>
              </w:rPr>
              <w:t>JAŠEK</w:t>
            </w:r>
            <w:r w:rsidRPr="006B5086">
              <w:t xml:space="preserve">, </w:t>
            </w:r>
            <w:r w:rsidRPr="006B5086">
              <w:rPr>
                <w:bCs/>
              </w:rPr>
              <w:t>Roman</w:t>
            </w:r>
            <w:r w:rsidRPr="006B5086">
              <w:t xml:space="preserve">. Production-Ready Source Code Round-Trip Engineering. </w:t>
            </w:r>
            <w:r w:rsidRPr="006B5086">
              <w:rPr>
                <w:i/>
                <w:iCs/>
              </w:rPr>
              <w:t>International Journal of Computers</w:t>
            </w:r>
            <w:r w:rsidRPr="006B5086">
              <w:t xml:space="preserve">, 2012, roč. 6, č. 3, s. 158-169. ISSN 1998-4308. </w:t>
            </w:r>
          </w:p>
          <w:p w14:paraId="07698ABE" w14:textId="77777777" w:rsidR="00B64E36" w:rsidRDefault="00B64E36" w:rsidP="007755BB">
            <w:r w:rsidRPr="006B5086">
              <w:rPr>
                <w:bCs/>
              </w:rPr>
              <w:t>JANKŮ</w:t>
            </w:r>
            <w:r w:rsidRPr="006B5086">
              <w:t xml:space="preserve">, </w:t>
            </w:r>
            <w:r w:rsidRPr="006B5086">
              <w:rPr>
                <w:bCs/>
              </w:rPr>
              <w:t>Peter</w:t>
            </w:r>
            <w:r w:rsidRPr="006B5086">
              <w:t>;</w:t>
            </w:r>
            <w:r>
              <w:t xml:space="preserve"> </w:t>
            </w:r>
            <w:r w:rsidRPr="006B5086">
              <w:rPr>
                <w:b/>
                <w:bCs/>
              </w:rPr>
              <w:t>BLIŽŇÁK</w:t>
            </w:r>
            <w:r>
              <w:t xml:space="preserve">, </w:t>
            </w:r>
            <w:r>
              <w:rPr>
                <w:b/>
                <w:bCs/>
              </w:rPr>
              <w:t>Michal</w:t>
            </w:r>
            <w:r>
              <w:t xml:space="preserve">(50%). Easy Database Management in C Applications by Using DatabaseExplorer Tool. </w:t>
            </w:r>
            <w:r>
              <w:rPr>
                <w:i/>
                <w:iCs/>
              </w:rPr>
              <w:t>International Journal of Computers</w:t>
            </w:r>
            <w:r>
              <w:t>, 2012, roč. 6, č. 1, s. 54-62. ISSN 1998-4308.</w:t>
            </w:r>
          </w:p>
          <w:p w14:paraId="76FC5850" w14:textId="77777777" w:rsidR="00B64E36" w:rsidRDefault="00B64E36" w:rsidP="007755BB">
            <w:r w:rsidRPr="006B5086">
              <w:rPr>
                <w:b/>
                <w:bCs/>
              </w:rPr>
              <w:t>BLIŽŇÁK</w:t>
            </w:r>
            <w:r w:rsidRPr="006B5086">
              <w:t xml:space="preserve">, </w:t>
            </w:r>
            <w:r w:rsidRPr="006B5086">
              <w:rPr>
                <w:b/>
                <w:bCs/>
              </w:rPr>
              <w:t>Michal</w:t>
            </w:r>
            <w:r w:rsidRPr="006B5086">
              <w:t>(80</w:t>
            </w:r>
            <w:r>
              <w:t>%</w:t>
            </w:r>
            <w:r w:rsidRPr="006B5086">
              <w:t xml:space="preserve">); </w:t>
            </w:r>
            <w:r w:rsidRPr="006B5086">
              <w:rPr>
                <w:bCs/>
              </w:rPr>
              <w:t>DULÍK</w:t>
            </w:r>
            <w:r w:rsidRPr="006B5086">
              <w:t xml:space="preserve">, </w:t>
            </w:r>
            <w:r w:rsidRPr="006B5086">
              <w:rPr>
                <w:bCs/>
              </w:rPr>
              <w:t>Tomáš</w:t>
            </w:r>
            <w:r>
              <w:t xml:space="preserve">; </w:t>
            </w:r>
            <w:r w:rsidRPr="006B5086">
              <w:rPr>
                <w:bCs/>
              </w:rPr>
              <w:t>JUŘENA</w:t>
            </w:r>
            <w:r w:rsidRPr="006B5086">
              <w:t xml:space="preserve">, </w:t>
            </w:r>
            <w:r w:rsidRPr="006B5086">
              <w:rPr>
                <w:bCs/>
              </w:rPr>
              <w:t>Tomáš</w:t>
            </w:r>
            <w:r w:rsidRPr="006B5086">
              <w:t>.</w:t>
            </w:r>
            <w:r>
              <w:t xml:space="preserve"> Efficient and safe FLASH-based persistent data storage for embedded systems. In </w:t>
            </w:r>
            <w:r>
              <w:rPr>
                <w:i/>
                <w:iCs/>
              </w:rPr>
              <w:t>Recent Advances in Systems</w:t>
            </w:r>
            <w:r>
              <w:t>. New Jersey, Piscataway : IEEE, 2015, s. 226-229. ISSN 1790-5117. ISBN 978-1-61804-321-4.</w:t>
            </w:r>
          </w:p>
          <w:p w14:paraId="49D4E53B" w14:textId="77777777" w:rsidR="00B64E36" w:rsidRDefault="00B64E36" w:rsidP="007755BB">
            <w:r w:rsidRPr="006B5086">
              <w:rPr>
                <w:b/>
                <w:bCs/>
              </w:rPr>
              <w:t>BLIŽŇÁK</w:t>
            </w:r>
            <w:r w:rsidRPr="006B5086">
              <w:t xml:space="preserve">, </w:t>
            </w:r>
            <w:r w:rsidRPr="006B5086">
              <w:rPr>
                <w:b/>
                <w:bCs/>
              </w:rPr>
              <w:t>Michal</w:t>
            </w:r>
            <w:r w:rsidRPr="006B5086">
              <w:t>(80</w:t>
            </w:r>
            <w:r>
              <w:t>%</w:t>
            </w:r>
            <w:r w:rsidRPr="006B5086">
              <w:t xml:space="preserve">); </w:t>
            </w:r>
            <w:r w:rsidRPr="006B5086">
              <w:rPr>
                <w:bCs/>
              </w:rPr>
              <w:t>DULÍK</w:t>
            </w:r>
            <w:r w:rsidRPr="006B5086">
              <w:t xml:space="preserve">, </w:t>
            </w:r>
            <w:r w:rsidRPr="006B5086">
              <w:rPr>
                <w:bCs/>
              </w:rPr>
              <w:t>Tomáš</w:t>
            </w:r>
            <w:r w:rsidRPr="006B5086">
              <w:rPr>
                <w:lang w:val="en-US"/>
              </w:rPr>
              <w:t>;</w:t>
            </w:r>
            <w:r w:rsidRPr="006B5086">
              <w:t xml:space="preserve"> </w:t>
            </w:r>
            <w:r w:rsidRPr="006B5086">
              <w:rPr>
                <w:bCs/>
              </w:rPr>
              <w:t>JAŠEK</w:t>
            </w:r>
            <w:r w:rsidRPr="006B5086">
              <w:t xml:space="preserve">, </w:t>
            </w:r>
            <w:r w:rsidRPr="006B5086">
              <w:rPr>
                <w:bCs/>
              </w:rPr>
              <w:t>Roman</w:t>
            </w:r>
            <w:r>
              <w:t xml:space="preserve">. Support for reports and forms printing in wxWidgets GUI toolkit. In </w:t>
            </w:r>
            <w:r>
              <w:rPr>
                <w:i/>
                <w:iCs/>
              </w:rPr>
              <w:t>Recent Advances in Computer Science</w:t>
            </w:r>
            <w:r>
              <w:t>. Rhodes : WSEAS Press (GR), Proceedings of the 19th International Conference on Computers (part of CSCC'15), Zakynthos, Greece, July 16-20, 2015, s. 170-176. ISSN 1790-5109. ISBN 978-1-61804-320-7.</w:t>
            </w:r>
          </w:p>
          <w:p w14:paraId="076ADF21" w14:textId="77777777" w:rsidR="00B64E36" w:rsidRDefault="00B64E36" w:rsidP="007755BB">
            <w:pPr>
              <w:jc w:val="both"/>
            </w:pPr>
            <w:r>
              <w:rPr>
                <w:b/>
                <w:bCs/>
              </w:rPr>
              <w:t>BLIŽŇÁK</w:t>
            </w:r>
            <w:r>
              <w:t>, Michal(80%); Dulík, Tomáš; Jašek, Roman. Performance Analysis of Built-in Parallel Reduction’s Implementation in OpenMP C/C Language Extension. In Advances in Intelligent Systems and Computing. 285. Heidelberg : Springer-Verlag Berlin, 2014, s. 607-617. ISSN 2194-5357. ISBN 978-3-319-06739-1.</w:t>
            </w:r>
          </w:p>
          <w:p w14:paraId="29FEAE89" w14:textId="77777777" w:rsidR="00B64E36" w:rsidRDefault="00B64E36" w:rsidP="007755BB">
            <w:pPr>
              <w:jc w:val="both"/>
            </w:pPr>
            <w:r>
              <w:t>Edison Technical Expert Level 1, Schneider Electric, 2017 (prestižní ocenění spojené s vedoucí a edukační činností ve společnosti Schneider Electric).</w:t>
            </w:r>
          </w:p>
          <w:p w14:paraId="2A7A846E" w14:textId="77777777" w:rsidR="00B64E36" w:rsidRDefault="00B64E36" w:rsidP="007755BB">
            <w:pPr>
              <w:jc w:val="both"/>
            </w:pPr>
          </w:p>
        </w:tc>
      </w:tr>
      <w:tr w:rsidR="00B64E36" w14:paraId="6A47DDBD" w14:textId="77777777" w:rsidTr="007755BB">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14FDDE5A" w14:textId="77777777" w:rsidR="00B64E36" w:rsidRPr="00B64E36" w:rsidRDefault="00B64E36" w:rsidP="007755BB">
            <w:pPr>
              <w:rPr>
                <w:b/>
              </w:rPr>
            </w:pPr>
            <w:r w:rsidRPr="00B64E36">
              <w:rPr>
                <w:b/>
              </w:rPr>
              <w:t>Působení v zahraničí</w:t>
            </w:r>
          </w:p>
        </w:tc>
      </w:tr>
      <w:tr w:rsidR="00B64E36" w14:paraId="651AD4F6" w14:textId="77777777" w:rsidTr="007755BB">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62127A98" w14:textId="77777777" w:rsidR="00B64E36" w:rsidRDefault="00B64E36" w:rsidP="007755BB">
            <w:r>
              <w:t>Pracovní stáže:</w:t>
            </w:r>
          </w:p>
          <w:p w14:paraId="79F5F860" w14:textId="77777777" w:rsidR="00B64E36" w:rsidRDefault="00B64E36" w:rsidP="007755BB">
            <w:r>
              <w:t xml:space="preserve">    • Schneider Electric, Coppenhagen, Ballerup, Denmark, 2016, 6 týdnů</w:t>
            </w:r>
          </w:p>
          <w:p w14:paraId="6C466EF0" w14:textId="77777777" w:rsidR="00B64E36" w:rsidRDefault="00B64E36" w:rsidP="007755BB">
            <w:r>
              <w:t xml:space="preserve">    • Schneider Electric, Montreal, Canada, 2016, 2017, 2018, 4 týdny</w:t>
            </w:r>
          </w:p>
        </w:tc>
      </w:tr>
      <w:tr w:rsidR="00B64E36" w14:paraId="4FFECE9A" w14:textId="77777777" w:rsidTr="007755BB">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5168D13C" w14:textId="77777777" w:rsidR="00B64E36" w:rsidRDefault="00B64E36" w:rsidP="007755BB">
            <w:pPr>
              <w:jc w:val="both"/>
              <w:rPr>
                <w:b/>
              </w:rPr>
            </w:pPr>
            <w:r>
              <w:rPr>
                <w:b/>
              </w:rPr>
              <w:t xml:space="preserve">Podpis </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14:paraId="3D2FCBE8" w14:textId="77777777" w:rsidR="00B64E36" w:rsidRDefault="00B64E36" w:rsidP="007755BB">
            <w:pPr>
              <w:jc w:val="both"/>
            </w:pPr>
          </w:p>
        </w:tc>
        <w:tc>
          <w:tcPr>
            <w:tcW w:w="7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6DAE4657" w14:textId="77777777" w:rsidR="00B64E36" w:rsidRDefault="00B64E36" w:rsidP="007755BB">
            <w:pPr>
              <w:jc w:val="both"/>
            </w:pPr>
            <w:r>
              <w:rPr>
                <w:b/>
              </w:rPr>
              <w:t>datum</w:t>
            </w:r>
          </w:p>
        </w:tc>
        <w:tc>
          <w:tcPr>
            <w:tcW w:w="2017" w:type="dxa"/>
            <w:gridSpan w:val="3"/>
            <w:tcBorders>
              <w:top w:val="single" w:sz="4" w:space="0" w:color="000000"/>
              <w:left w:val="single" w:sz="4" w:space="0" w:color="000000"/>
              <w:bottom w:val="single" w:sz="4" w:space="0" w:color="000000"/>
              <w:right w:val="single" w:sz="4" w:space="0" w:color="000000"/>
            </w:tcBorders>
            <w:shd w:val="clear" w:color="auto" w:fill="auto"/>
          </w:tcPr>
          <w:p w14:paraId="51CD673F" w14:textId="68224113" w:rsidR="00B64E36" w:rsidRDefault="002606DB" w:rsidP="007755BB">
            <w:pPr>
              <w:jc w:val="both"/>
            </w:pPr>
            <w:ins w:id="1923" w:author="Zuzka" w:date="2018-11-16T11:01:00Z">
              <w:r>
                <w:t>16</w:t>
              </w:r>
            </w:ins>
            <w:del w:id="1924" w:author="Zuzka" w:date="2018-11-16T11:01:00Z">
              <w:r w:rsidR="00B64E36" w:rsidDel="002606DB">
                <w:delText>28</w:delText>
              </w:r>
            </w:del>
            <w:r w:rsidR="00B64E36">
              <w:t xml:space="preserve">. </w:t>
            </w:r>
            <w:ins w:id="1925" w:author="Zuzka" w:date="2018-11-16T11:01:00Z">
              <w:r>
                <w:t>11</w:t>
              </w:r>
            </w:ins>
            <w:del w:id="1926" w:author="Zuzka" w:date="2018-11-16T11:01:00Z">
              <w:r w:rsidR="00B64E36" w:rsidDel="002606DB">
                <w:delText>8</w:delText>
              </w:r>
            </w:del>
            <w:r w:rsidR="00B64E36">
              <w:t>. 2018</w:t>
            </w:r>
          </w:p>
        </w:tc>
      </w:tr>
    </w:tbl>
    <w:p w14:paraId="7D48C74D" w14:textId="77777777" w:rsidR="007755BB" w:rsidRDefault="007755BB" w:rsidP="002F2E5C">
      <w:pPr>
        <w:sectPr w:rsidR="007755BB" w:rsidSect="007755BB">
          <w:footerReference w:type="even" r:id="rId17"/>
          <w:footerReference w:type="default" r:id="rId18"/>
          <w:pgSz w:w="11906" w:h="16838"/>
          <w:pgMar w:top="720" w:right="720" w:bottom="720" w:left="720" w:header="708" w:footer="708" w:gutter="0"/>
          <w:cols w:space="708"/>
          <w:titlePg/>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561FAD" w:rsidRPr="00A825BF" w14:paraId="2B661BA1" w14:textId="77777777" w:rsidTr="008314F8">
        <w:tc>
          <w:tcPr>
            <w:tcW w:w="9900" w:type="dxa"/>
            <w:gridSpan w:val="4"/>
            <w:tcBorders>
              <w:bottom w:val="double" w:sz="4" w:space="0" w:color="auto"/>
            </w:tcBorders>
            <w:shd w:val="clear" w:color="auto" w:fill="BDD6EE"/>
          </w:tcPr>
          <w:p w14:paraId="6C12E19C" w14:textId="7474E8B0" w:rsidR="00561FAD" w:rsidRPr="00A825BF" w:rsidRDefault="00561FAD" w:rsidP="00EC3DF8">
            <w:pPr>
              <w:tabs>
                <w:tab w:val="right" w:pos="9603"/>
              </w:tabs>
              <w:jc w:val="both"/>
              <w:rPr>
                <w:b/>
                <w:sz w:val="28"/>
              </w:rPr>
            </w:pPr>
            <w:bookmarkStart w:id="1927" w:name="CII"/>
            <w:r w:rsidRPr="00A825BF">
              <w:rPr>
                <w:b/>
                <w:sz w:val="28"/>
              </w:rPr>
              <w:t>C-II – Související tvůrčí, resp. vědecká a umělecká činnost</w:t>
            </w:r>
            <w:bookmarkEnd w:id="1927"/>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561FAD" w:rsidRPr="00A825BF" w14:paraId="0AF2D8E7" w14:textId="77777777" w:rsidTr="008314F8">
        <w:trPr>
          <w:trHeight w:val="318"/>
        </w:trPr>
        <w:tc>
          <w:tcPr>
            <w:tcW w:w="9900" w:type="dxa"/>
            <w:gridSpan w:val="4"/>
            <w:shd w:val="clear" w:color="auto" w:fill="F7CAAC"/>
          </w:tcPr>
          <w:p w14:paraId="073EB001" w14:textId="77777777" w:rsidR="00561FAD" w:rsidRPr="00A825BF" w:rsidRDefault="00561FAD" w:rsidP="008314F8">
            <w:pPr>
              <w:rPr>
                <w:b/>
              </w:rPr>
            </w:pPr>
            <w:r w:rsidRPr="00A825BF">
              <w:rPr>
                <w:b/>
              </w:rPr>
              <w:t xml:space="preserve">Přehled řešených grantů a projektů u akademicky zaměřeného bakalářského studijního programu a u magisterského a doktorského studijního programu  </w:t>
            </w:r>
          </w:p>
        </w:tc>
      </w:tr>
      <w:tr w:rsidR="00561FAD" w:rsidRPr="00A825BF" w14:paraId="55854D49" w14:textId="77777777" w:rsidTr="008314F8">
        <w:trPr>
          <w:cantSplit/>
        </w:trPr>
        <w:tc>
          <w:tcPr>
            <w:tcW w:w="2233" w:type="dxa"/>
            <w:shd w:val="clear" w:color="auto" w:fill="F7CAAC"/>
          </w:tcPr>
          <w:p w14:paraId="2177D4C9" w14:textId="77777777" w:rsidR="00561FAD" w:rsidRPr="00A825BF" w:rsidRDefault="00561FAD" w:rsidP="008314F8">
            <w:pPr>
              <w:jc w:val="both"/>
              <w:rPr>
                <w:b/>
              </w:rPr>
            </w:pPr>
            <w:r w:rsidRPr="00A825BF">
              <w:rPr>
                <w:b/>
              </w:rPr>
              <w:t>Řešitel/spoluřešitel</w:t>
            </w:r>
          </w:p>
        </w:tc>
        <w:tc>
          <w:tcPr>
            <w:tcW w:w="5105" w:type="dxa"/>
            <w:shd w:val="clear" w:color="auto" w:fill="F7CAAC"/>
          </w:tcPr>
          <w:p w14:paraId="0D2AE5B6" w14:textId="77777777" w:rsidR="00561FAD" w:rsidRPr="00A825BF" w:rsidRDefault="00561FAD" w:rsidP="008314F8">
            <w:pPr>
              <w:jc w:val="both"/>
              <w:rPr>
                <w:b/>
              </w:rPr>
            </w:pPr>
            <w:r w:rsidRPr="00A825BF">
              <w:rPr>
                <w:b/>
              </w:rPr>
              <w:t>Názvy grantů a projektů získaných pro vědeckou, výzkumnou, uměleckou a další tvůrčí činnost v příslušné oblasti vzdělávání</w:t>
            </w:r>
          </w:p>
        </w:tc>
        <w:tc>
          <w:tcPr>
            <w:tcW w:w="1179" w:type="dxa"/>
            <w:shd w:val="clear" w:color="auto" w:fill="F7CAAC"/>
          </w:tcPr>
          <w:p w14:paraId="41BB1D8E" w14:textId="77777777" w:rsidR="00561FAD" w:rsidRPr="00A825BF" w:rsidRDefault="00561FAD" w:rsidP="008314F8">
            <w:pPr>
              <w:jc w:val="center"/>
              <w:rPr>
                <w:b/>
                <w:sz w:val="24"/>
              </w:rPr>
            </w:pPr>
            <w:r w:rsidRPr="00A825BF">
              <w:rPr>
                <w:b/>
              </w:rPr>
              <w:t>Zdroj</w:t>
            </w:r>
          </w:p>
        </w:tc>
        <w:tc>
          <w:tcPr>
            <w:tcW w:w="1383" w:type="dxa"/>
            <w:shd w:val="clear" w:color="auto" w:fill="F7CAAC"/>
          </w:tcPr>
          <w:p w14:paraId="4269B165" w14:textId="77777777" w:rsidR="00561FAD" w:rsidRPr="00A825BF" w:rsidRDefault="00561FAD" w:rsidP="008314F8">
            <w:pPr>
              <w:jc w:val="center"/>
              <w:rPr>
                <w:b/>
                <w:sz w:val="24"/>
              </w:rPr>
            </w:pPr>
            <w:r w:rsidRPr="00A825BF">
              <w:rPr>
                <w:b/>
              </w:rPr>
              <w:t>Období</w:t>
            </w:r>
          </w:p>
          <w:p w14:paraId="6BC73D3D" w14:textId="77777777" w:rsidR="00561FAD" w:rsidRPr="00A825BF" w:rsidRDefault="00561FAD" w:rsidP="008314F8">
            <w:pPr>
              <w:jc w:val="center"/>
              <w:rPr>
                <w:b/>
                <w:sz w:val="24"/>
              </w:rPr>
            </w:pPr>
          </w:p>
        </w:tc>
      </w:tr>
      <w:tr w:rsidR="00561FAD" w:rsidRPr="00A825BF" w:rsidDel="00514D4D" w14:paraId="6BD33956" w14:textId="49046761" w:rsidTr="008314F8">
        <w:trPr>
          <w:del w:id="1928" w:author="Zuzka" w:date="2018-11-15T00:26:00Z"/>
        </w:trPr>
        <w:tc>
          <w:tcPr>
            <w:tcW w:w="2233" w:type="dxa"/>
          </w:tcPr>
          <w:p w14:paraId="75F2DABC" w14:textId="7EA60024" w:rsidR="00561FAD" w:rsidRPr="00A825BF" w:rsidDel="00514D4D" w:rsidRDefault="00561FAD" w:rsidP="008314F8">
            <w:pPr>
              <w:jc w:val="both"/>
              <w:rPr>
                <w:del w:id="1929" w:author="Zuzka" w:date="2018-11-15T00:26:00Z"/>
                <w:sz w:val="24"/>
              </w:rPr>
            </w:pPr>
            <w:del w:id="1930" w:author="Zuzka" w:date="2018-11-15T00:26:00Z">
              <w:r w:rsidRPr="00A825BF" w:rsidDel="00514D4D">
                <w:delText>doc. Mgr. Milan Adámek, Ph.D.</w:delText>
              </w:r>
            </w:del>
          </w:p>
        </w:tc>
        <w:tc>
          <w:tcPr>
            <w:tcW w:w="5105" w:type="dxa"/>
          </w:tcPr>
          <w:p w14:paraId="00BE49C0" w14:textId="2C08B6A9" w:rsidR="00561FAD" w:rsidRPr="00A825BF" w:rsidDel="00514D4D" w:rsidRDefault="00561FAD" w:rsidP="008314F8">
            <w:pPr>
              <w:rPr>
                <w:del w:id="1931" w:author="Zuzka" w:date="2018-11-15T00:26:00Z"/>
              </w:rPr>
            </w:pPr>
            <w:del w:id="1932" w:author="Zuzka" w:date="2018-11-15T00:26:00Z">
              <w:r w:rsidRPr="00A825BF" w:rsidDel="00514D4D">
                <w:delText xml:space="preserve">Modulární systém ENTER </w:delText>
              </w:r>
            </w:del>
          </w:p>
          <w:p w14:paraId="1F1FEA26" w14:textId="6C13C2C5" w:rsidR="00561FAD" w:rsidRPr="00A825BF" w:rsidDel="00514D4D" w:rsidRDefault="00561FAD" w:rsidP="008314F8">
            <w:pPr>
              <w:jc w:val="both"/>
              <w:rPr>
                <w:del w:id="1933" w:author="Zuzka" w:date="2018-11-15T00:26:00Z"/>
                <w:lang w:val="en-GB"/>
              </w:rPr>
            </w:pPr>
            <w:del w:id="1934" w:author="Zuzka" w:date="2018-11-15T00:26:00Z">
              <w:r w:rsidRPr="00A825BF" w:rsidDel="00514D4D">
                <w:delText>(reg. č. CZ.01.1.02/0.0/0.0/15_019/0004581)</w:delText>
              </w:r>
            </w:del>
          </w:p>
        </w:tc>
        <w:tc>
          <w:tcPr>
            <w:tcW w:w="1179" w:type="dxa"/>
          </w:tcPr>
          <w:p w14:paraId="26666B68" w14:textId="784063EF" w:rsidR="00561FAD" w:rsidRPr="00A825BF" w:rsidDel="00514D4D" w:rsidRDefault="00561FAD" w:rsidP="008314F8">
            <w:pPr>
              <w:jc w:val="center"/>
              <w:rPr>
                <w:del w:id="1935" w:author="Zuzka" w:date="2018-11-15T00:26:00Z"/>
              </w:rPr>
            </w:pPr>
            <w:del w:id="1936" w:author="Zuzka" w:date="2018-11-15T00:26:00Z">
              <w:r w:rsidRPr="00A825BF" w:rsidDel="00514D4D">
                <w:delText>C</w:delText>
              </w:r>
            </w:del>
          </w:p>
          <w:p w14:paraId="42332B38" w14:textId="0BB6A365" w:rsidR="00561FAD" w:rsidRPr="00A825BF" w:rsidDel="00514D4D" w:rsidRDefault="00561FAD" w:rsidP="008314F8">
            <w:pPr>
              <w:jc w:val="center"/>
              <w:rPr>
                <w:del w:id="1937" w:author="Zuzka" w:date="2018-11-15T00:26:00Z"/>
                <w:sz w:val="24"/>
              </w:rPr>
            </w:pPr>
            <w:del w:id="1938" w:author="Zuzka" w:date="2018-11-15T00:26:00Z">
              <w:r w:rsidRPr="00A825BF" w:rsidDel="00514D4D">
                <w:delText>Ministerstvoprůmyslu a obchodu</w:delText>
              </w:r>
            </w:del>
          </w:p>
        </w:tc>
        <w:tc>
          <w:tcPr>
            <w:tcW w:w="1383" w:type="dxa"/>
          </w:tcPr>
          <w:p w14:paraId="400DC88A" w14:textId="3B01A42F" w:rsidR="00561FAD" w:rsidRPr="00A825BF" w:rsidDel="00514D4D" w:rsidRDefault="00561FAD" w:rsidP="008314F8">
            <w:pPr>
              <w:jc w:val="center"/>
              <w:rPr>
                <w:del w:id="1939" w:author="Zuzka" w:date="2018-11-15T00:26:00Z"/>
                <w:color w:val="0000FF"/>
                <w:sz w:val="24"/>
              </w:rPr>
            </w:pPr>
            <w:del w:id="1940" w:author="Zuzka" w:date="2018-11-15T00:26:00Z">
              <w:r w:rsidRPr="00A825BF" w:rsidDel="00514D4D">
                <w:delText>2017 - 2019</w:delText>
              </w:r>
            </w:del>
          </w:p>
        </w:tc>
      </w:tr>
      <w:tr w:rsidR="00561FAD" w:rsidRPr="00A825BF" w:rsidDel="00514D4D" w14:paraId="2A9EA634" w14:textId="1E655FE9" w:rsidTr="008314F8">
        <w:trPr>
          <w:del w:id="1941" w:author="Zuzka" w:date="2018-11-15T00:26:00Z"/>
        </w:trPr>
        <w:tc>
          <w:tcPr>
            <w:tcW w:w="2233" w:type="dxa"/>
          </w:tcPr>
          <w:p w14:paraId="214B84F7" w14:textId="73D5742F" w:rsidR="00561FAD" w:rsidRPr="00A825BF" w:rsidDel="00514D4D" w:rsidRDefault="00561FAD" w:rsidP="008314F8">
            <w:pPr>
              <w:jc w:val="both"/>
              <w:rPr>
                <w:del w:id="1942" w:author="Zuzka" w:date="2018-11-15T00:26:00Z"/>
              </w:rPr>
            </w:pPr>
            <w:del w:id="1943" w:author="Zuzka" w:date="2018-11-15T00:26:00Z">
              <w:r w:rsidRPr="00A825BF" w:rsidDel="00514D4D">
                <w:delText>doc. Mgr. Milan Adámek, Ph.D.</w:delText>
              </w:r>
            </w:del>
          </w:p>
        </w:tc>
        <w:tc>
          <w:tcPr>
            <w:tcW w:w="5105" w:type="dxa"/>
          </w:tcPr>
          <w:p w14:paraId="6938C0C9" w14:textId="7CDC4F8A" w:rsidR="00561FAD" w:rsidRPr="00A825BF" w:rsidDel="00514D4D" w:rsidRDefault="00561FAD" w:rsidP="008314F8">
            <w:pPr>
              <w:jc w:val="both"/>
              <w:rPr>
                <w:del w:id="1944" w:author="Zuzka" w:date="2018-11-15T00:26:00Z"/>
              </w:rPr>
            </w:pPr>
            <w:del w:id="1945" w:author="Zuzka" w:date="2018-11-15T00:26:00Z">
              <w:r w:rsidRPr="00A825BF" w:rsidDel="00514D4D">
                <w:delText>Platforma INFOS</w:delText>
              </w:r>
            </w:del>
          </w:p>
          <w:p w14:paraId="4148BCAE" w14:textId="14A826E3" w:rsidR="00561FAD" w:rsidRPr="00A825BF" w:rsidDel="00514D4D" w:rsidRDefault="00561FAD" w:rsidP="008314F8">
            <w:pPr>
              <w:jc w:val="both"/>
              <w:rPr>
                <w:del w:id="1946" w:author="Zuzka" w:date="2018-11-15T00:26:00Z"/>
              </w:rPr>
            </w:pPr>
            <w:del w:id="1947" w:author="Zuzka" w:date="2018-11-15T00:26:00Z">
              <w:r w:rsidRPr="00A825BF" w:rsidDel="00514D4D">
                <w:delText>(reg. č. CZ.01.1.02/0.0/0.0/15_019/0004580)</w:delText>
              </w:r>
            </w:del>
          </w:p>
        </w:tc>
        <w:tc>
          <w:tcPr>
            <w:tcW w:w="1179" w:type="dxa"/>
          </w:tcPr>
          <w:p w14:paraId="1E7B3B00" w14:textId="241EB56B" w:rsidR="00561FAD" w:rsidRPr="00A825BF" w:rsidDel="00514D4D" w:rsidRDefault="00561FAD" w:rsidP="008314F8">
            <w:pPr>
              <w:jc w:val="center"/>
              <w:rPr>
                <w:del w:id="1948" w:author="Zuzka" w:date="2018-11-15T00:26:00Z"/>
              </w:rPr>
            </w:pPr>
            <w:del w:id="1949" w:author="Zuzka" w:date="2018-11-15T00:26:00Z">
              <w:r w:rsidRPr="00A825BF" w:rsidDel="00514D4D">
                <w:delText>C</w:delText>
              </w:r>
            </w:del>
          </w:p>
          <w:p w14:paraId="78933607" w14:textId="4DAAD46C" w:rsidR="00561FAD" w:rsidRPr="00A825BF" w:rsidDel="00514D4D" w:rsidRDefault="00561FAD" w:rsidP="008314F8">
            <w:pPr>
              <w:jc w:val="center"/>
              <w:rPr>
                <w:del w:id="1950" w:author="Zuzka" w:date="2018-11-15T00:26:00Z"/>
                <w:sz w:val="24"/>
              </w:rPr>
            </w:pPr>
            <w:del w:id="1951" w:author="Zuzka" w:date="2018-11-15T00:26:00Z">
              <w:r w:rsidRPr="00A825BF" w:rsidDel="00514D4D">
                <w:delText>Ministerstvoprůmyslu a obchodu</w:delText>
              </w:r>
            </w:del>
          </w:p>
        </w:tc>
        <w:tc>
          <w:tcPr>
            <w:tcW w:w="1383" w:type="dxa"/>
          </w:tcPr>
          <w:p w14:paraId="428CB23D" w14:textId="0B037327" w:rsidR="00561FAD" w:rsidRPr="00A825BF" w:rsidDel="00514D4D" w:rsidRDefault="00561FAD" w:rsidP="008314F8">
            <w:pPr>
              <w:jc w:val="center"/>
              <w:rPr>
                <w:del w:id="1952" w:author="Zuzka" w:date="2018-11-15T00:26:00Z"/>
                <w:sz w:val="24"/>
              </w:rPr>
            </w:pPr>
            <w:del w:id="1953" w:author="Zuzka" w:date="2018-11-15T00:26:00Z">
              <w:r w:rsidRPr="00A825BF" w:rsidDel="00514D4D">
                <w:delText>2017 - 2019</w:delText>
              </w:r>
            </w:del>
          </w:p>
        </w:tc>
      </w:tr>
      <w:tr w:rsidR="00561FAD" w:rsidRPr="00A825BF" w14:paraId="7BDF6C89" w14:textId="77777777" w:rsidTr="008314F8">
        <w:tc>
          <w:tcPr>
            <w:tcW w:w="2233" w:type="dxa"/>
          </w:tcPr>
          <w:p w14:paraId="235ADCC7" w14:textId="77777777" w:rsidR="00561FAD" w:rsidRPr="00A825BF" w:rsidRDefault="00561FAD" w:rsidP="008314F8">
            <w:pPr>
              <w:jc w:val="both"/>
            </w:pPr>
            <w:r w:rsidRPr="00A825BF">
              <w:t>prof. Ing. Vladimír Vašek, CSc.</w:t>
            </w:r>
            <w:r w:rsidRPr="00A825BF">
              <w:rPr>
                <w:sz w:val="24"/>
              </w:rPr>
              <w:t xml:space="preserve"> </w:t>
            </w:r>
          </w:p>
        </w:tc>
        <w:tc>
          <w:tcPr>
            <w:tcW w:w="5105" w:type="dxa"/>
          </w:tcPr>
          <w:p w14:paraId="6FD4877F" w14:textId="74D51067" w:rsidR="00561FAD" w:rsidRPr="00A825BF" w:rsidRDefault="00561FAD" w:rsidP="008314F8">
            <w:r w:rsidRPr="00A825BF">
              <w:t>Podpora udržitelnosti a rozvoje Centra bezpečnostních, informačních a pokročilých technologií (reg. č. VG20112014067)</w:t>
            </w:r>
          </w:p>
        </w:tc>
        <w:tc>
          <w:tcPr>
            <w:tcW w:w="1179" w:type="dxa"/>
          </w:tcPr>
          <w:p w14:paraId="475EFEBC" w14:textId="77777777" w:rsidR="00561FAD" w:rsidRPr="00A825BF" w:rsidRDefault="00561FAD" w:rsidP="008314F8">
            <w:pPr>
              <w:jc w:val="center"/>
            </w:pPr>
            <w:r w:rsidRPr="00A825BF">
              <w:t>C</w:t>
            </w:r>
          </w:p>
          <w:p w14:paraId="225F45D8" w14:textId="77777777" w:rsidR="00561FAD" w:rsidRPr="00A825BF" w:rsidRDefault="00561FAD" w:rsidP="008314F8">
            <w:pPr>
              <w:jc w:val="center"/>
            </w:pPr>
            <w:r w:rsidRPr="00A825BF">
              <w:t>MŠMT</w:t>
            </w:r>
          </w:p>
        </w:tc>
        <w:tc>
          <w:tcPr>
            <w:tcW w:w="1383" w:type="dxa"/>
          </w:tcPr>
          <w:p w14:paraId="3C073740" w14:textId="77777777" w:rsidR="00561FAD" w:rsidRPr="00A825BF" w:rsidRDefault="00561FAD" w:rsidP="008314F8">
            <w:pPr>
              <w:jc w:val="center"/>
            </w:pPr>
            <w:r w:rsidRPr="00A825BF">
              <w:t>2015 - 2019</w:t>
            </w:r>
          </w:p>
        </w:tc>
      </w:tr>
      <w:tr w:rsidR="00514D4D" w:rsidRPr="00A825BF" w14:paraId="372F7364" w14:textId="77777777" w:rsidTr="008314F8">
        <w:trPr>
          <w:ins w:id="1954" w:author="Zuzka" w:date="2018-11-15T00:27:00Z"/>
        </w:trPr>
        <w:tc>
          <w:tcPr>
            <w:tcW w:w="2233" w:type="dxa"/>
          </w:tcPr>
          <w:p w14:paraId="4C3BDEC8" w14:textId="42D2F4ED" w:rsidR="00514D4D" w:rsidRPr="00A825BF" w:rsidRDefault="00514D4D" w:rsidP="008314F8">
            <w:pPr>
              <w:jc w:val="both"/>
              <w:rPr>
                <w:ins w:id="1955" w:author="Zuzka" w:date="2018-11-15T00:27:00Z"/>
              </w:rPr>
            </w:pPr>
            <w:ins w:id="1956" w:author="Zuzka" w:date="2018-11-15T00:28:00Z">
              <w:r w:rsidRPr="00A825BF">
                <w:t>prof. Ing. Vladimír Vašek, CSc.</w:t>
              </w:r>
            </w:ins>
          </w:p>
        </w:tc>
        <w:tc>
          <w:tcPr>
            <w:tcW w:w="5105" w:type="dxa"/>
          </w:tcPr>
          <w:p w14:paraId="2FDE8649" w14:textId="52898F23" w:rsidR="00514D4D" w:rsidRPr="006A15A0" w:rsidRDefault="00514D4D" w:rsidP="008314F8">
            <w:pPr>
              <w:rPr>
                <w:ins w:id="1957" w:author="Zuzka" w:date="2018-11-15T00:27:00Z"/>
                <w:lang w:val="en-GB"/>
              </w:rPr>
            </w:pPr>
            <w:ins w:id="1958" w:author="Zuzka" w:date="2018-11-15T00:28:00Z">
              <w:r w:rsidRPr="00514D4D">
                <w:rPr>
                  <w:lang w:val="en-GB"/>
                </w:rPr>
                <w:t>Modernizace výukové infrastruktury Fakulty aplikované informatiky (MoVI-FAI)</w:t>
              </w:r>
            </w:ins>
            <w:ins w:id="1959" w:author="Zuzka" w:date="2018-11-15T00:29:00Z">
              <w:r>
                <w:rPr>
                  <w:lang w:val="en-GB"/>
                </w:rPr>
                <w:t xml:space="preserve"> – (reg. č. </w:t>
              </w:r>
              <w:r w:rsidRPr="00514D4D">
                <w:rPr>
                  <w:lang w:val="en-GB"/>
                </w:rPr>
                <w:t>CZ.02.2.67/0.0/0.0/16_016/0002325</w:t>
              </w:r>
              <w:r>
                <w:rPr>
                  <w:lang w:val="en-GB"/>
                </w:rPr>
                <w:t>)</w:t>
              </w:r>
            </w:ins>
          </w:p>
        </w:tc>
        <w:tc>
          <w:tcPr>
            <w:tcW w:w="1179" w:type="dxa"/>
          </w:tcPr>
          <w:p w14:paraId="6376EFD7" w14:textId="6352BF5B" w:rsidR="00514D4D" w:rsidRPr="00A825BF" w:rsidRDefault="00514D4D" w:rsidP="00514D4D">
            <w:pPr>
              <w:jc w:val="center"/>
              <w:rPr>
                <w:ins w:id="1960" w:author="Zuzka" w:date="2018-11-15T00:28:00Z"/>
              </w:rPr>
            </w:pPr>
            <w:ins w:id="1961" w:author="Zuzka" w:date="2018-11-15T00:28:00Z">
              <w:r>
                <w:t>OP VVV</w:t>
              </w:r>
            </w:ins>
          </w:p>
          <w:p w14:paraId="06D25A04" w14:textId="64DBFC78" w:rsidR="00514D4D" w:rsidRPr="00A825BF" w:rsidRDefault="00514D4D" w:rsidP="008314F8">
            <w:pPr>
              <w:jc w:val="center"/>
              <w:rPr>
                <w:ins w:id="1962" w:author="Zuzka" w:date="2018-11-15T00:27:00Z"/>
              </w:rPr>
            </w:pPr>
            <w:ins w:id="1963" w:author="Zuzka" w:date="2018-11-15T00:28:00Z">
              <w:r w:rsidRPr="00A825BF">
                <w:t>MŠMT</w:t>
              </w:r>
            </w:ins>
          </w:p>
        </w:tc>
        <w:tc>
          <w:tcPr>
            <w:tcW w:w="1383" w:type="dxa"/>
          </w:tcPr>
          <w:p w14:paraId="4ED40778" w14:textId="1087BC99" w:rsidR="00514D4D" w:rsidRPr="00A825BF" w:rsidRDefault="00514D4D" w:rsidP="008314F8">
            <w:pPr>
              <w:jc w:val="center"/>
              <w:rPr>
                <w:ins w:id="1964" w:author="Zuzka" w:date="2018-11-15T00:27:00Z"/>
              </w:rPr>
            </w:pPr>
            <w:ins w:id="1965" w:author="Zuzka" w:date="2018-11-15T00:28:00Z">
              <w:r>
                <w:t>2017</w:t>
              </w:r>
              <w:r w:rsidRPr="00A825BF">
                <w:t xml:space="preserve"> - 20</w:t>
              </w:r>
              <w:r>
                <w:t>20</w:t>
              </w:r>
            </w:ins>
          </w:p>
        </w:tc>
      </w:tr>
      <w:tr w:rsidR="003C6C26" w:rsidRPr="00A825BF" w14:paraId="4AF10B6C" w14:textId="77777777" w:rsidTr="008314F8">
        <w:trPr>
          <w:ins w:id="1966" w:author="Jiří Vojtěšek" w:date="2018-11-22T19:46:00Z"/>
        </w:trPr>
        <w:tc>
          <w:tcPr>
            <w:tcW w:w="2233" w:type="dxa"/>
          </w:tcPr>
          <w:p w14:paraId="52A4E161" w14:textId="0153D473" w:rsidR="003C6C26" w:rsidRPr="00A825BF" w:rsidRDefault="003C6C26" w:rsidP="008314F8">
            <w:pPr>
              <w:jc w:val="both"/>
              <w:rPr>
                <w:ins w:id="1967" w:author="Jiří Vojtěšek" w:date="2018-11-22T19:46:00Z"/>
              </w:rPr>
            </w:pPr>
            <w:ins w:id="1968" w:author="Jiří Vojtěšek" w:date="2018-11-22T19:47:00Z">
              <w:r w:rsidRPr="003C6C26">
                <w:t>Přehled dalších současných projektů pracoviště</w:t>
              </w:r>
            </w:ins>
          </w:p>
        </w:tc>
        <w:tc>
          <w:tcPr>
            <w:tcW w:w="5105" w:type="dxa"/>
          </w:tcPr>
          <w:p w14:paraId="1A672BB2" w14:textId="51D95DEA" w:rsidR="003C6C26" w:rsidRPr="00514D4D" w:rsidRDefault="003C6C26">
            <w:pPr>
              <w:jc w:val="center"/>
              <w:rPr>
                <w:ins w:id="1969" w:author="Jiří Vojtěšek" w:date="2018-11-22T19:46:00Z"/>
                <w:lang w:val="en-GB"/>
              </w:rPr>
              <w:pPrChange w:id="1970" w:author="Jiří Vojtěšek" w:date="2018-11-22T19:47:00Z">
                <w:pPr/>
              </w:pPrChange>
            </w:pPr>
            <w:ins w:id="1971" w:author="Jiří Vojtěšek" w:date="2018-11-22T19:47:00Z">
              <w:r w:rsidRPr="003C6C26">
                <w:rPr>
                  <w:lang w:val="en-GB"/>
                </w:rPr>
                <w:t>https://fai.utb.cz/veda-a-vyzkum/vedecko-vyzkumna-cinnost/projekty/</w:t>
              </w:r>
            </w:ins>
          </w:p>
        </w:tc>
        <w:tc>
          <w:tcPr>
            <w:tcW w:w="1179" w:type="dxa"/>
          </w:tcPr>
          <w:p w14:paraId="0303FCE5" w14:textId="77777777" w:rsidR="003C6C26" w:rsidRDefault="003C6C26" w:rsidP="00514D4D">
            <w:pPr>
              <w:jc w:val="center"/>
              <w:rPr>
                <w:ins w:id="1972" w:author="Jiří Vojtěšek" w:date="2018-11-22T19:46:00Z"/>
              </w:rPr>
            </w:pPr>
          </w:p>
        </w:tc>
        <w:tc>
          <w:tcPr>
            <w:tcW w:w="1383" w:type="dxa"/>
          </w:tcPr>
          <w:p w14:paraId="4B099DA1" w14:textId="77777777" w:rsidR="003C6C26" w:rsidRDefault="003C6C26" w:rsidP="008314F8">
            <w:pPr>
              <w:jc w:val="center"/>
              <w:rPr>
                <w:ins w:id="1973" w:author="Jiří Vojtěšek" w:date="2018-11-22T19:46:00Z"/>
              </w:rPr>
            </w:pPr>
          </w:p>
        </w:tc>
      </w:tr>
      <w:tr w:rsidR="00514D4D" w:rsidRPr="00A825BF" w:rsidDel="00514D4D" w14:paraId="47ED89AD" w14:textId="20027991" w:rsidTr="008314F8">
        <w:trPr>
          <w:del w:id="1974" w:author="Zuzka" w:date="2018-11-15T00:26:00Z"/>
        </w:trPr>
        <w:tc>
          <w:tcPr>
            <w:tcW w:w="2233" w:type="dxa"/>
          </w:tcPr>
          <w:p w14:paraId="4553BF40" w14:textId="718812E9" w:rsidR="00514D4D" w:rsidRPr="00A825BF" w:rsidDel="00514D4D" w:rsidRDefault="00514D4D" w:rsidP="008314F8">
            <w:pPr>
              <w:jc w:val="both"/>
              <w:rPr>
                <w:del w:id="1975" w:author="Zuzka" w:date="2018-11-15T00:26:00Z"/>
              </w:rPr>
            </w:pPr>
            <w:del w:id="1976" w:author="Zuzka" w:date="2018-11-15T00:26:00Z">
              <w:r w:rsidRPr="00A825BF" w:rsidDel="00514D4D">
                <w:delText>Ing. Tomáš Dulík, Ph.D.</w:delText>
              </w:r>
            </w:del>
          </w:p>
        </w:tc>
        <w:tc>
          <w:tcPr>
            <w:tcW w:w="5105" w:type="dxa"/>
          </w:tcPr>
          <w:p w14:paraId="38DCE147" w14:textId="20407145" w:rsidR="00514D4D" w:rsidRPr="00A825BF" w:rsidDel="00514D4D" w:rsidRDefault="00514D4D" w:rsidP="008314F8">
            <w:pPr>
              <w:jc w:val="both"/>
              <w:rPr>
                <w:del w:id="1977" w:author="Zuzka" w:date="2018-11-15T00:26:00Z"/>
                <w:lang w:val="en-GB"/>
              </w:rPr>
            </w:pPr>
            <w:del w:id="1978" w:author="Zuzka" w:date="2018-11-15T00:26:00Z">
              <w:r w:rsidRPr="00A825BF" w:rsidDel="00514D4D">
                <w:rPr>
                  <w:lang w:val="en-GB"/>
                </w:rPr>
                <w:delText xml:space="preserve">Transfer znalostí pro aplikace optických metod měření do firmy Dudr Tools </w:delText>
              </w:r>
            </w:del>
          </w:p>
          <w:p w14:paraId="0CBB3145" w14:textId="15830455" w:rsidR="00514D4D" w:rsidRPr="00A825BF" w:rsidDel="00514D4D" w:rsidRDefault="00514D4D" w:rsidP="008314F8">
            <w:pPr>
              <w:jc w:val="both"/>
              <w:rPr>
                <w:del w:id="1979" w:author="Zuzka" w:date="2018-11-15T00:26:00Z"/>
                <w:lang w:val="en-GB"/>
              </w:rPr>
            </w:pPr>
            <w:del w:id="1980" w:author="Zuzka" w:date="2018-11-15T00:26:00Z">
              <w:r w:rsidRPr="00A825BF" w:rsidDel="00514D4D">
                <w:rPr>
                  <w:lang w:val="en-GB"/>
                </w:rPr>
                <w:delText xml:space="preserve">(reg. č. </w:delText>
              </w:r>
              <w:r w:rsidRPr="00A825BF" w:rsidDel="00514D4D">
                <w:rPr>
                  <w:lang w:val="en-GB"/>
                </w:rPr>
                <w:tab/>
                <w:delText>CZ.01.1.02/0.0/0.0/15_013/0004918)</w:delText>
              </w:r>
            </w:del>
          </w:p>
          <w:p w14:paraId="045DDAB1" w14:textId="5E49E5A0" w:rsidR="00514D4D" w:rsidRPr="00A825BF" w:rsidDel="00514D4D" w:rsidRDefault="00514D4D" w:rsidP="008314F8">
            <w:pPr>
              <w:jc w:val="both"/>
              <w:rPr>
                <w:del w:id="1981" w:author="Zuzka" w:date="2018-11-15T00:26:00Z"/>
              </w:rPr>
            </w:pPr>
          </w:p>
        </w:tc>
        <w:tc>
          <w:tcPr>
            <w:tcW w:w="1179" w:type="dxa"/>
          </w:tcPr>
          <w:p w14:paraId="1F9B7BBD" w14:textId="65020F76" w:rsidR="00514D4D" w:rsidRPr="00A825BF" w:rsidDel="00514D4D" w:rsidRDefault="00514D4D" w:rsidP="008314F8">
            <w:pPr>
              <w:jc w:val="center"/>
              <w:rPr>
                <w:del w:id="1982" w:author="Zuzka" w:date="2018-11-15T00:26:00Z"/>
              </w:rPr>
            </w:pPr>
            <w:del w:id="1983" w:author="Zuzka" w:date="2018-11-15T00:26:00Z">
              <w:r w:rsidRPr="00A825BF" w:rsidDel="00514D4D">
                <w:delText>C</w:delText>
              </w:r>
            </w:del>
          </w:p>
          <w:p w14:paraId="2AE6C76C" w14:textId="0716A744" w:rsidR="00514D4D" w:rsidRPr="00A825BF" w:rsidDel="00514D4D" w:rsidRDefault="00514D4D" w:rsidP="008314F8">
            <w:pPr>
              <w:jc w:val="center"/>
              <w:rPr>
                <w:del w:id="1984" w:author="Zuzka" w:date="2018-11-15T00:26:00Z"/>
              </w:rPr>
            </w:pPr>
            <w:del w:id="1985" w:author="Zuzka" w:date="2018-11-15T00:26:00Z">
              <w:r w:rsidRPr="00A825BF" w:rsidDel="00514D4D">
                <w:delText>Ministerstvoprůmyslu a obchodu</w:delText>
              </w:r>
            </w:del>
          </w:p>
        </w:tc>
        <w:tc>
          <w:tcPr>
            <w:tcW w:w="1383" w:type="dxa"/>
          </w:tcPr>
          <w:p w14:paraId="727D31D4" w14:textId="3E3C07C2" w:rsidR="00514D4D" w:rsidRPr="00A825BF" w:rsidDel="00514D4D" w:rsidRDefault="00514D4D" w:rsidP="008314F8">
            <w:pPr>
              <w:jc w:val="center"/>
              <w:rPr>
                <w:del w:id="1986" w:author="Zuzka" w:date="2018-11-15T00:26:00Z"/>
              </w:rPr>
            </w:pPr>
            <w:del w:id="1987" w:author="Zuzka" w:date="2018-11-15T00:26:00Z">
              <w:r w:rsidRPr="00A825BF" w:rsidDel="00514D4D">
                <w:delText>2016 - 2018</w:delText>
              </w:r>
            </w:del>
          </w:p>
        </w:tc>
      </w:tr>
      <w:tr w:rsidR="00514D4D" w:rsidRPr="00A825BF" w:rsidDel="00514D4D" w14:paraId="0F3306B4" w14:textId="275CA364" w:rsidTr="008314F8">
        <w:trPr>
          <w:del w:id="1988" w:author="Zuzka" w:date="2018-11-15T00:26:00Z"/>
        </w:trPr>
        <w:tc>
          <w:tcPr>
            <w:tcW w:w="2233" w:type="dxa"/>
          </w:tcPr>
          <w:p w14:paraId="7EC78ED5" w14:textId="508A7131" w:rsidR="00514D4D" w:rsidRPr="00A825BF" w:rsidDel="00514D4D" w:rsidRDefault="00514D4D" w:rsidP="008314F8">
            <w:pPr>
              <w:jc w:val="both"/>
              <w:rPr>
                <w:del w:id="1989" w:author="Zuzka" w:date="2018-11-15T00:26:00Z"/>
              </w:rPr>
            </w:pPr>
            <w:del w:id="1990" w:author="Zuzka" w:date="2018-11-15T00:26:00Z">
              <w:r w:rsidRPr="00A825BF" w:rsidDel="00514D4D">
                <w:delText>Ing. Tomáš Dulík, Ph.D.</w:delText>
              </w:r>
            </w:del>
          </w:p>
        </w:tc>
        <w:tc>
          <w:tcPr>
            <w:tcW w:w="5105" w:type="dxa"/>
          </w:tcPr>
          <w:p w14:paraId="48BF6B2D" w14:textId="31D28BE6" w:rsidR="00514D4D" w:rsidRPr="00A825BF" w:rsidDel="00514D4D" w:rsidRDefault="00514D4D" w:rsidP="008314F8">
            <w:pPr>
              <w:jc w:val="both"/>
              <w:rPr>
                <w:del w:id="1991" w:author="Zuzka" w:date="2018-11-15T00:26:00Z"/>
              </w:rPr>
            </w:pPr>
            <w:del w:id="1992" w:author="Zuzka" w:date="2018-11-15T00:26:00Z">
              <w:r w:rsidRPr="00A825BF" w:rsidDel="00514D4D">
                <w:delText>Transfer znalostí pro výrobu elektronických systémů</w:delText>
              </w:r>
            </w:del>
          </w:p>
          <w:p w14:paraId="727F8977" w14:textId="2A4C39D2" w:rsidR="00514D4D" w:rsidRPr="00A825BF" w:rsidDel="00514D4D" w:rsidRDefault="00514D4D" w:rsidP="008314F8">
            <w:pPr>
              <w:jc w:val="both"/>
              <w:rPr>
                <w:del w:id="1993" w:author="Zuzka" w:date="2018-11-15T00:26:00Z"/>
              </w:rPr>
            </w:pPr>
            <w:del w:id="1994" w:author="Zuzka" w:date="2018-11-15T00:26:00Z">
              <w:r w:rsidRPr="00A825BF" w:rsidDel="00514D4D">
                <w:delText>(reg. č. CZ.01.1.02/0.0/0.0/15_013/0004986)</w:delText>
              </w:r>
            </w:del>
          </w:p>
        </w:tc>
        <w:tc>
          <w:tcPr>
            <w:tcW w:w="1179" w:type="dxa"/>
          </w:tcPr>
          <w:p w14:paraId="21C99E8E" w14:textId="0E6E0F62" w:rsidR="00514D4D" w:rsidRPr="00A825BF" w:rsidDel="00514D4D" w:rsidRDefault="00514D4D" w:rsidP="008314F8">
            <w:pPr>
              <w:jc w:val="center"/>
              <w:rPr>
                <w:del w:id="1995" w:author="Zuzka" w:date="2018-11-15T00:26:00Z"/>
              </w:rPr>
            </w:pPr>
            <w:del w:id="1996" w:author="Zuzka" w:date="2018-11-15T00:26:00Z">
              <w:r w:rsidRPr="00A825BF" w:rsidDel="00514D4D">
                <w:delText>C</w:delText>
              </w:r>
            </w:del>
          </w:p>
          <w:p w14:paraId="4ED47F08" w14:textId="4C25E3F2" w:rsidR="00514D4D" w:rsidRPr="00A825BF" w:rsidDel="00514D4D" w:rsidRDefault="00514D4D" w:rsidP="008314F8">
            <w:pPr>
              <w:jc w:val="center"/>
              <w:rPr>
                <w:del w:id="1997" w:author="Zuzka" w:date="2018-11-15T00:26:00Z"/>
                <w:sz w:val="24"/>
              </w:rPr>
            </w:pPr>
            <w:del w:id="1998" w:author="Zuzka" w:date="2018-11-15T00:26:00Z">
              <w:r w:rsidRPr="00A825BF" w:rsidDel="00514D4D">
                <w:delText>Ministerstvoprůmyslu a obchodu</w:delText>
              </w:r>
            </w:del>
          </w:p>
        </w:tc>
        <w:tc>
          <w:tcPr>
            <w:tcW w:w="1383" w:type="dxa"/>
          </w:tcPr>
          <w:p w14:paraId="491A40C1" w14:textId="64D3AB39" w:rsidR="00514D4D" w:rsidRPr="00A825BF" w:rsidDel="00514D4D" w:rsidRDefault="00514D4D" w:rsidP="008314F8">
            <w:pPr>
              <w:jc w:val="center"/>
              <w:rPr>
                <w:del w:id="1999" w:author="Zuzka" w:date="2018-11-15T00:26:00Z"/>
                <w:sz w:val="24"/>
              </w:rPr>
            </w:pPr>
            <w:del w:id="2000" w:author="Zuzka" w:date="2018-11-15T00:26:00Z">
              <w:r w:rsidRPr="00A825BF" w:rsidDel="00514D4D">
                <w:delText>2016 - 2018</w:delText>
              </w:r>
            </w:del>
          </w:p>
        </w:tc>
      </w:tr>
      <w:tr w:rsidR="00514D4D" w:rsidRPr="00A825BF" w:rsidDel="00514D4D" w14:paraId="4974A1D2" w14:textId="2E3ED787" w:rsidTr="008314F8">
        <w:trPr>
          <w:del w:id="2001" w:author="Zuzka" w:date="2018-11-15T00:26:00Z"/>
        </w:trPr>
        <w:tc>
          <w:tcPr>
            <w:tcW w:w="2233" w:type="dxa"/>
          </w:tcPr>
          <w:p w14:paraId="3394F205" w14:textId="7EEFFD53" w:rsidR="00514D4D" w:rsidRPr="00A825BF" w:rsidDel="00514D4D" w:rsidRDefault="00514D4D" w:rsidP="008314F8">
            <w:pPr>
              <w:jc w:val="both"/>
              <w:rPr>
                <w:del w:id="2002" w:author="Zuzka" w:date="2018-11-15T00:26:00Z"/>
                <w:sz w:val="24"/>
              </w:rPr>
            </w:pPr>
            <w:del w:id="2003" w:author="Zuzka" w:date="2018-11-15T00:26:00Z">
              <w:r w:rsidRPr="00A825BF" w:rsidDel="00514D4D">
                <w:delText>Ing. Tomáš Dulík, Ph.D.</w:delText>
              </w:r>
            </w:del>
          </w:p>
        </w:tc>
        <w:tc>
          <w:tcPr>
            <w:tcW w:w="5105" w:type="dxa"/>
          </w:tcPr>
          <w:p w14:paraId="7415805B" w14:textId="544E93E4" w:rsidR="00514D4D" w:rsidRPr="00A825BF" w:rsidDel="00514D4D" w:rsidRDefault="00514D4D" w:rsidP="008314F8">
            <w:pPr>
              <w:jc w:val="both"/>
              <w:rPr>
                <w:del w:id="2004" w:author="Zuzka" w:date="2018-11-15T00:26:00Z"/>
              </w:rPr>
            </w:pPr>
            <w:del w:id="2005" w:author="Zuzka" w:date="2018-11-15T00:26:00Z">
              <w:r w:rsidRPr="00A825BF" w:rsidDel="00514D4D">
                <w:delText>Transfer znalostí vývoje mobilních aplikací</w:delText>
              </w:r>
            </w:del>
          </w:p>
          <w:p w14:paraId="77EA1B64" w14:textId="5A330C73" w:rsidR="00514D4D" w:rsidRPr="00A825BF" w:rsidDel="00514D4D" w:rsidRDefault="00514D4D" w:rsidP="008314F8">
            <w:pPr>
              <w:jc w:val="both"/>
              <w:rPr>
                <w:del w:id="2006" w:author="Zuzka" w:date="2018-11-15T00:26:00Z"/>
                <w:sz w:val="24"/>
              </w:rPr>
            </w:pPr>
            <w:del w:id="2007" w:author="Zuzka" w:date="2018-11-15T00:26:00Z">
              <w:r w:rsidRPr="00A825BF" w:rsidDel="00514D4D">
                <w:delText>(reg. č. CZ.01.1.02/0.0/0.0/15_013/0005019)</w:delText>
              </w:r>
            </w:del>
          </w:p>
        </w:tc>
        <w:tc>
          <w:tcPr>
            <w:tcW w:w="1179" w:type="dxa"/>
          </w:tcPr>
          <w:p w14:paraId="6B29C0BD" w14:textId="66BDF6EA" w:rsidR="00514D4D" w:rsidRPr="00A825BF" w:rsidDel="00514D4D" w:rsidRDefault="00514D4D" w:rsidP="008314F8">
            <w:pPr>
              <w:jc w:val="center"/>
              <w:rPr>
                <w:del w:id="2008" w:author="Zuzka" w:date="2018-11-15T00:26:00Z"/>
              </w:rPr>
            </w:pPr>
            <w:del w:id="2009" w:author="Zuzka" w:date="2018-11-15T00:26:00Z">
              <w:r w:rsidRPr="00A825BF" w:rsidDel="00514D4D">
                <w:delText>C</w:delText>
              </w:r>
            </w:del>
          </w:p>
          <w:p w14:paraId="3BD404C7" w14:textId="10E986E6" w:rsidR="00514D4D" w:rsidRPr="00A825BF" w:rsidDel="00514D4D" w:rsidRDefault="00514D4D" w:rsidP="008314F8">
            <w:pPr>
              <w:jc w:val="center"/>
              <w:rPr>
                <w:del w:id="2010" w:author="Zuzka" w:date="2018-11-15T00:26:00Z"/>
                <w:sz w:val="24"/>
              </w:rPr>
            </w:pPr>
            <w:del w:id="2011" w:author="Zuzka" w:date="2018-11-15T00:26:00Z">
              <w:r w:rsidRPr="00A825BF" w:rsidDel="00514D4D">
                <w:delText>Ministerstvoprůmyslu a obchodu</w:delText>
              </w:r>
            </w:del>
          </w:p>
        </w:tc>
        <w:tc>
          <w:tcPr>
            <w:tcW w:w="1383" w:type="dxa"/>
          </w:tcPr>
          <w:p w14:paraId="4FC81258" w14:textId="23AFE708" w:rsidR="00514D4D" w:rsidRPr="00A825BF" w:rsidDel="00514D4D" w:rsidRDefault="00514D4D" w:rsidP="008314F8">
            <w:pPr>
              <w:jc w:val="center"/>
              <w:rPr>
                <w:del w:id="2012" w:author="Zuzka" w:date="2018-11-15T00:26:00Z"/>
                <w:sz w:val="24"/>
              </w:rPr>
            </w:pPr>
            <w:del w:id="2013" w:author="Zuzka" w:date="2018-11-15T00:26:00Z">
              <w:r w:rsidRPr="00A825BF" w:rsidDel="00514D4D">
                <w:delText>2016 - 2018</w:delText>
              </w:r>
            </w:del>
          </w:p>
        </w:tc>
      </w:tr>
      <w:tr w:rsidR="00514D4D" w:rsidRPr="00A825BF" w:rsidDel="00514D4D" w14:paraId="405CCF36" w14:textId="72C7C4E0" w:rsidTr="008314F8">
        <w:trPr>
          <w:del w:id="2014" w:author="Zuzka" w:date="2018-11-15T00:26:00Z"/>
        </w:trPr>
        <w:tc>
          <w:tcPr>
            <w:tcW w:w="2233" w:type="dxa"/>
          </w:tcPr>
          <w:p w14:paraId="1A70C5B1" w14:textId="0B339325" w:rsidR="00514D4D" w:rsidRPr="00A825BF" w:rsidDel="00514D4D" w:rsidRDefault="00514D4D" w:rsidP="008314F8">
            <w:pPr>
              <w:jc w:val="both"/>
              <w:rPr>
                <w:del w:id="2015" w:author="Zuzka" w:date="2018-11-15T00:26:00Z"/>
                <w:sz w:val="24"/>
              </w:rPr>
            </w:pPr>
            <w:del w:id="2016" w:author="Zuzka" w:date="2018-11-15T00:26:00Z">
              <w:r w:rsidRPr="00A825BF" w:rsidDel="00514D4D">
                <w:delText>Ing. Tomáš Dulík, Ph.D.</w:delText>
              </w:r>
            </w:del>
          </w:p>
        </w:tc>
        <w:tc>
          <w:tcPr>
            <w:tcW w:w="5105" w:type="dxa"/>
          </w:tcPr>
          <w:p w14:paraId="735CC6F4" w14:textId="32AAF2CD" w:rsidR="00514D4D" w:rsidRPr="00A825BF" w:rsidDel="00514D4D" w:rsidRDefault="00514D4D" w:rsidP="008314F8">
            <w:pPr>
              <w:jc w:val="both"/>
              <w:rPr>
                <w:del w:id="2017" w:author="Zuzka" w:date="2018-11-15T00:26:00Z"/>
              </w:rPr>
            </w:pPr>
            <w:del w:id="2018" w:author="Zuzka" w:date="2018-11-15T00:26:00Z">
              <w:r w:rsidRPr="00A825BF" w:rsidDel="00514D4D">
                <w:delText xml:space="preserve">Výdejní stojany E-Line </w:delText>
              </w:r>
            </w:del>
          </w:p>
          <w:p w14:paraId="49496C8F" w14:textId="7C529C8B" w:rsidR="00514D4D" w:rsidRPr="00A825BF" w:rsidDel="00514D4D" w:rsidRDefault="00514D4D" w:rsidP="008314F8">
            <w:pPr>
              <w:jc w:val="both"/>
              <w:rPr>
                <w:del w:id="2019" w:author="Zuzka" w:date="2018-11-15T00:26:00Z"/>
                <w:sz w:val="24"/>
              </w:rPr>
            </w:pPr>
            <w:del w:id="2020" w:author="Zuzka" w:date="2018-11-15T00:26:00Z">
              <w:r w:rsidRPr="00A825BF" w:rsidDel="00514D4D">
                <w:delText>(reg. č. CZ.01.1.02/0.0/0.0/15_019/0004635)</w:delText>
              </w:r>
            </w:del>
          </w:p>
        </w:tc>
        <w:tc>
          <w:tcPr>
            <w:tcW w:w="1179" w:type="dxa"/>
          </w:tcPr>
          <w:p w14:paraId="20D695C6" w14:textId="7706C665" w:rsidR="00514D4D" w:rsidRPr="00A825BF" w:rsidDel="00514D4D" w:rsidRDefault="00514D4D" w:rsidP="008314F8">
            <w:pPr>
              <w:jc w:val="center"/>
              <w:rPr>
                <w:del w:id="2021" w:author="Zuzka" w:date="2018-11-15T00:26:00Z"/>
              </w:rPr>
            </w:pPr>
            <w:del w:id="2022" w:author="Zuzka" w:date="2018-11-15T00:26:00Z">
              <w:r w:rsidRPr="00A825BF" w:rsidDel="00514D4D">
                <w:delText>C</w:delText>
              </w:r>
            </w:del>
          </w:p>
          <w:p w14:paraId="633C8F04" w14:textId="50858C6B" w:rsidR="00514D4D" w:rsidRPr="00A825BF" w:rsidDel="00514D4D" w:rsidRDefault="00514D4D" w:rsidP="008314F8">
            <w:pPr>
              <w:jc w:val="center"/>
              <w:rPr>
                <w:del w:id="2023" w:author="Zuzka" w:date="2018-11-15T00:26:00Z"/>
                <w:sz w:val="24"/>
              </w:rPr>
            </w:pPr>
            <w:del w:id="2024" w:author="Zuzka" w:date="2018-11-15T00:26:00Z">
              <w:r w:rsidRPr="00A825BF" w:rsidDel="00514D4D">
                <w:delText>Ministerstvoprůmyslu a obchodu</w:delText>
              </w:r>
            </w:del>
          </w:p>
        </w:tc>
        <w:tc>
          <w:tcPr>
            <w:tcW w:w="1383" w:type="dxa"/>
          </w:tcPr>
          <w:p w14:paraId="25476E3D" w14:textId="02AE4633" w:rsidR="00514D4D" w:rsidRPr="00A825BF" w:rsidDel="00514D4D" w:rsidRDefault="00514D4D" w:rsidP="008314F8">
            <w:pPr>
              <w:jc w:val="center"/>
              <w:rPr>
                <w:del w:id="2025" w:author="Zuzka" w:date="2018-11-15T00:26:00Z"/>
                <w:sz w:val="24"/>
              </w:rPr>
            </w:pPr>
            <w:del w:id="2026" w:author="Zuzka" w:date="2018-11-15T00:26:00Z">
              <w:r w:rsidRPr="00A825BF" w:rsidDel="00514D4D">
                <w:delText>2016 - 2018</w:delText>
              </w:r>
            </w:del>
          </w:p>
        </w:tc>
      </w:tr>
      <w:tr w:rsidR="00514D4D" w:rsidRPr="00A825BF" w:rsidDel="00514D4D" w14:paraId="59CB8829" w14:textId="0BC53938" w:rsidTr="008314F8">
        <w:trPr>
          <w:del w:id="2027" w:author="Zuzka" w:date="2018-11-15T00:26:00Z"/>
        </w:trPr>
        <w:tc>
          <w:tcPr>
            <w:tcW w:w="2233" w:type="dxa"/>
          </w:tcPr>
          <w:p w14:paraId="4386152C" w14:textId="3B7CA34D" w:rsidR="00514D4D" w:rsidRPr="00A825BF" w:rsidDel="00514D4D" w:rsidRDefault="00514D4D" w:rsidP="008314F8">
            <w:pPr>
              <w:jc w:val="both"/>
              <w:rPr>
                <w:del w:id="2028" w:author="Zuzka" w:date="2018-11-15T00:26:00Z"/>
              </w:rPr>
            </w:pPr>
            <w:del w:id="2029" w:author="Zuzka" w:date="2018-11-15T00:26:00Z">
              <w:r w:rsidRPr="00A825BF" w:rsidDel="00514D4D">
                <w:delText>Ing. Tomáš Dulík, Ph.D.</w:delText>
              </w:r>
            </w:del>
          </w:p>
        </w:tc>
        <w:tc>
          <w:tcPr>
            <w:tcW w:w="5105" w:type="dxa"/>
          </w:tcPr>
          <w:p w14:paraId="09E70890" w14:textId="69BE9A48" w:rsidR="00514D4D" w:rsidRPr="00A825BF" w:rsidDel="00514D4D" w:rsidRDefault="00514D4D" w:rsidP="008314F8">
            <w:pPr>
              <w:jc w:val="both"/>
              <w:rPr>
                <w:del w:id="2030" w:author="Zuzka" w:date="2018-11-15T00:26:00Z"/>
              </w:rPr>
            </w:pPr>
            <w:del w:id="2031" w:author="Zuzka" w:date="2018-11-15T00:26:00Z">
              <w:r w:rsidRPr="00A825BF" w:rsidDel="00514D4D">
                <w:delText xml:space="preserve">Expertní systém pro podniky se zakázkovou výrobou s podporou Industry 4.0 </w:delText>
              </w:r>
            </w:del>
          </w:p>
          <w:p w14:paraId="7F402C0A" w14:textId="0745AC4B" w:rsidR="00514D4D" w:rsidRPr="00A825BF" w:rsidDel="00514D4D" w:rsidRDefault="00514D4D" w:rsidP="008314F8">
            <w:pPr>
              <w:jc w:val="both"/>
              <w:rPr>
                <w:del w:id="2032" w:author="Zuzka" w:date="2018-11-15T00:26:00Z"/>
              </w:rPr>
            </w:pPr>
            <w:del w:id="2033" w:author="Zuzka" w:date="2018-11-15T00:26:00Z">
              <w:r w:rsidRPr="00A825BF" w:rsidDel="00514D4D">
                <w:delText>(reg. č. CZ.01.1.02/0.0/0.0/17_107/0012477)</w:delText>
              </w:r>
            </w:del>
          </w:p>
        </w:tc>
        <w:tc>
          <w:tcPr>
            <w:tcW w:w="1179" w:type="dxa"/>
          </w:tcPr>
          <w:p w14:paraId="5BE67085" w14:textId="7805BF94" w:rsidR="00514D4D" w:rsidRPr="00A825BF" w:rsidDel="00514D4D" w:rsidRDefault="00514D4D" w:rsidP="008314F8">
            <w:pPr>
              <w:jc w:val="center"/>
              <w:rPr>
                <w:del w:id="2034" w:author="Zuzka" w:date="2018-11-15T00:26:00Z"/>
              </w:rPr>
            </w:pPr>
            <w:del w:id="2035" w:author="Zuzka" w:date="2018-11-15T00:26:00Z">
              <w:r w:rsidRPr="00A825BF" w:rsidDel="00514D4D">
                <w:delText>C</w:delText>
              </w:r>
            </w:del>
          </w:p>
          <w:p w14:paraId="327785F2" w14:textId="28560CA3" w:rsidR="00514D4D" w:rsidRPr="00A825BF" w:rsidDel="00514D4D" w:rsidRDefault="00514D4D" w:rsidP="008314F8">
            <w:pPr>
              <w:jc w:val="center"/>
              <w:rPr>
                <w:del w:id="2036" w:author="Zuzka" w:date="2018-11-15T00:26:00Z"/>
              </w:rPr>
            </w:pPr>
            <w:del w:id="2037" w:author="Zuzka" w:date="2018-11-15T00:26:00Z">
              <w:r w:rsidRPr="00A825BF" w:rsidDel="00514D4D">
                <w:delText>Ministerstvoprůmyslu a obchodu</w:delText>
              </w:r>
            </w:del>
          </w:p>
        </w:tc>
        <w:tc>
          <w:tcPr>
            <w:tcW w:w="1383" w:type="dxa"/>
          </w:tcPr>
          <w:p w14:paraId="2E5A5069" w14:textId="23DA60ED" w:rsidR="00514D4D" w:rsidRPr="00A825BF" w:rsidDel="00514D4D" w:rsidRDefault="00514D4D" w:rsidP="008314F8">
            <w:pPr>
              <w:jc w:val="center"/>
              <w:rPr>
                <w:del w:id="2038" w:author="Zuzka" w:date="2018-11-15T00:26:00Z"/>
              </w:rPr>
            </w:pPr>
            <w:del w:id="2039" w:author="Zuzka" w:date="2018-11-15T00:26:00Z">
              <w:r w:rsidRPr="00A825BF" w:rsidDel="00514D4D">
                <w:delText>2018 - 2020</w:delText>
              </w:r>
            </w:del>
          </w:p>
        </w:tc>
      </w:tr>
      <w:tr w:rsidR="00514D4D" w:rsidRPr="00A825BF" w:rsidDel="00514D4D" w14:paraId="7C908B7B" w14:textId="0DD72B21" w:rsidTr="008314F8">
        <w:trPr>
          <w:del w:id="2040" w:author="Zuzka" w:date="2018-11-15T00:26:00Z"/>
        </w:trPr>
        <w:tc>
          <w:tcPr>
            <w:tcW w:w="2233" w:type="dxa"/>
          </w:tcPr>
          <w:p w14:paraId="703379B0" w14:textId="75284F32" w:rsidR="00514D4D" w:rsidRPr="00A825BF" w:rsidDel="00514D4D" w:rsidRDefault="00514D4D" w:rsidP="008314F8">
            <w:pPr>
              <w:jc w:val="both"/>
              <w:rPr>
                <w:del w:id="2041" w:author="Zuzka" w:date="2018-11-15T00:26:00Z"/>
              </w:rPr>
            </w:pPr>
            <w:del w:id="2042" w:author="Zuzka" w:date="2018-11-15T00:26:00Z">
              <w:r w:rsidRPr="00A825BF" w:rsidDel="00514D4D">
                <w:delText>doc. Ing. Roman Šenkeřík, Ph.D.</w:delText>
              </w:r>
            </w:del>
          </w:p>
        </w:tc>
        <w:tc>
          <w:tcPr>
            <w:tcW w:w="5105" w:type="dxa"/>
          </w:tcPr>
          <w:p w14:paraId="01D04B41" w14:textId="2CB26F77" w:rsidR="00514D4D" w:rsidRPr="00A825BF" w:rsidDel="00514D4D" w:rsidRDefault="00514D4D" w:rsidP="008314F8">
            <w:pPr>
              <w:jc w:val="both"/>
              <w:rPr>
                <w:del w:id="2043" w:author="Zuzka" w:date="2018-11-15T00:26:00Z"/>
              </w:rPr>
            </w:pPr>
            <w:del w:id="2044" w:author="Zuzka" w:date="2018-11-15T00:26:00Z">
              <w:r w:rsidRPr="00A825BF" w:rsidDel="00514D4D">
                <w:delText>Nekonvenční řízení komplexních systémů</w:delText>
              </w:r>
            </w:del>
          </w:p>
          <w:p w14:paraId="2EE3A8E6" w14:textId="264434D8" w:rsidR="00514D4D" w:rsidRPr="00A825BF" w:rsidDel="00514D4D" w:rsidRDefault="00514D4D" w:rsidP="008314F8">
            <w:pPr>
              <w:jc w:val="both"/>
              <w:rPr>
                <w:del w:id="2045" w:author="Zuzka" w:date="2018-11-15T00:26:00Z"/>
              </w:rPr>
            </w:pPr>
            <w:del w:id="2046" w:author="Zuzka" w:date="2018-11-15T00:26:00Z">
              <w:r w:rsidRPr="00A825BF" w:rsidDel="00514D4D">
                <w:delText>(reg. č. GA15-06700S)</w:delText>
              </w:r>
            </w:del>
          </w:p>
        </w:tc>
        <w:tc>
          <w:tcPr>
            <w:tcW w:w="1179" w:type="dxa"/>
          </w:tcPr>
          <w:p w14:paraId="6ED34071" w14:textId="618D8277" w:rsidR="00514D4D" w:rsidRPr="00A825BF" w:rsidDel="00514D4D" w:rsidRDefault="00514D4D" w:rsidP="008314F8">
            <w:pPr>
              <w:jc w:val="center"/>
              <w:rPr>
                <w:del w:id="2047" w:author="Zuzka" w:date="2018-11-15T00:26:00Z"/>
              </w:rPr>
            </w:pPr>
            <w:del w:id="2048" w:author="Zuzka" w:date="2018-11-15T00:26:00Z">
              <w:r w:rsidRPr="00A825BF" w:rsidDel="00514D4D">
                <w:delText>B</w:delText>
              </w:r>
            </w:del>
          </w:p>
          <w:p w14:paraId="395C2B6F" w14:textId="16465B0B" w:rsidR="00514D4D" w:rsidRPr="00A825BF" w:rsidDel="00514D4D" w:rsidRDefault="00514D4D" w:rsidP="008314F8">
            <w:pPr>
              <w:jc w:val="center"/>
              <w:rPr>
                <w:del w:id="2049" w:author="Zuzka" w:date="2018-11-15T00:26:00Z"/>
              </w:rPr>
            </w:pPr>
            <w:del w:id="2050" w:author="Zuzka" w:date="2018-11-15T00:26:00Z">
              <w:r w:rsidRPr="00A825BF" w:rsidDel="00514D4D">
                <w:delText>GAČR</w:delText>
              </w:r>
            </w:del>
          </w:p>
        </w:tc>
        <w:tc>
          <w:tcPr>
            <w:tcW w:w="1383" w:type="dxa"/>
          </w:tcPr>
          <w:p w14:paraId="1FFB08E2" w14:textId="67A3B156" w:rsidR="00514D4D" w:rsidRPr="00A825BF" w:rsidDel="00514D4D" w:rsidRDefault="00514D4D" w:rsidP="008314F8">
            <w:pPr>
              <w:jc w:val="center"/>
              <w:rPr>
                <w:del w:id="2051" w:author="Zuzka" w:date="2018-11-15T00:26:00Z"/>
              </w:rPr>
            </w:pPr>
            <w:del w:id="2052" w:author="Zuzka" w:date="2018-11-15T00:26:00Z">
              <w:r w:rsidRPr="00A825BF" w:rsidDel="00514D4D">
                <w:delText>2015-2017</w:delText>
              </w:r>
            </w:del>
          </w:p>
        </w:tc>
      </w:tr>
      <w:tr w:rsidR="00514D4D" w:rsidRPr="00A825BF" w:rsidDel="00514D4D" w14:paraId="419B6422" w14:textId="380FDAA1" w:rsidTr="008314F8">
        <w:trPr>
          <w:del w:id="2053" w:author="Zuzka" w:date="2018-11-15T00:26:00Z"/>
        </w:trPr>
        <w:tc>
          <w:tcPr>
            <w:tcW w:w="2233" w:type="dxa"/>
          </w:tcPr>
          <w:p w14:paraId="5043F587" w14:textId="5C146225" w:rsidR="00514D4D" w:rsidRPr="00A825BF" w:rsidDel="00514D4D" w:rsidRDefault="00514D4D" w:rsidP="008314F8">
            <w:pPr>
              <w:jc w:val="both"/>
              <w:rPr>
                <w:del w:id="2054" w:author="Zuzka" w:date="2018-11-15T00:26:00Z"/>
              </w:rPr>
            </w:pPr>
            <w:del w:id="2055" w:author="Zuzka" w:date="2018-11-15T00:26:00Z">
              <w:r w:rsidRPr="00A825BF" w:rsidDel="00514D4D">
                <w:delText>Ing. Radek Vala, Ph.D.</w:delText>
              </w:r>
            </w:del>
          </w:p>
        </w:tc>
        <w:tc>
          <w:tcPr>
            <w:tcW w:w="5105" w:type="dxa"/>
          </w:tcPr>
          <w:p w14:paraId="5A2F2205" w14:textId="0046F831" w:rsidR="00514D4D" w:rsidRPr="00A825BF" w:rsidDel="00514D4D" w:rsidRDefault="00514D4D" w:rsidP="008314F8">
            <w:pPr>
              <w:jc w:val="both"/>
              <w:rPr>
                <w:del w:id="2056" w:author="Zuzka" w:date="2018-11-15T00:26:00Z"/>
              </w:rPr>
            </w:pPr>
            <w:del w:id="2057" w:author="Zuzka" w:date="2018-11-15T00:26:00Z">
              <w:r w:rsidRPr="00A825BF" w:rsidDel="00514D4D">
                <w:delText>Monitoring výrobního zařízení ve společnosti WIsta s.r.o.</w:delText>
              </w:r>
            </w:del>
          </w:p>
          <w:p w14:paraId="5D38FBD2" w14:textId="0E315F39" w:rsidR="00514D4D" w:rsidRPr="00A825BF" w:rsidDel="00514D4D" w:rsidRDefault="00514D4D" w:rsidP="008314F8">
            <w:pPr>
              <w:jc w:val="both"/>
              <w:rPr>
                <w:del w:id="2058" w:author="Zuzka" w:date="2018-11-15T00:26:00Z"/>
              </w:rPr>
            </w:pPr>
            <w:del w:id="2059" w:author="Zuzka" w:date="2018-11-15T00:26:00Z">
              <w:r w:rsidRPr="00A825BF" w:rsidDel="00514D4D">
                <w:delText>(reg. č. RP19/2017AK)</w:delText>
              </w:r>
            </w:del>
          </w:p>
        </w:tc>
        <w:tc>
          <w:tcPr>
            <w:tcW w:w="1179" w:type="dxa"/>
          </w:tcPr>
          <w:p w14:paraId="6E21979B" w14:textId="118CDDC2" w:rsidR="00514D4D" w:rsidRPr="00A825BF" w:rsidDel="00514D4D" w:rsidRDefault="00514D4D" w:rsidP="008314F8">
            <w:pPr>
              <w:jc w:val="center"/>
              <w:rPr>
                <w:del w:id="2060" w:author="Zuzka" w:date="2018-11-15T00:26:00Z"/>
              </w:rPr>
            </w:pPr>
            <w:del w:id="2061" w:author="Zuzka" w:date="2018-11-15T00:26:00Z">
              <w:r w:rsidRPr="00A825BF" w:rsidDel="00514D4D">
                <w:delText>inovační voucher</w:delText>
              </w:r>
            </w:del>
          </w:p>
        </w:tc>
        <w:tc>
          <w:tcPr>
            <w:tcW w:w="1383" w:type="dxa"/>
          </w:tcPr>
          <w:p w14:paraId="19C1F9DD" w14:textId="5833033B" w:rsidR="00514D4D" w:rsidRPr="00A825BF" w:rsidDel="00514D4D" w:rsidRDefault="00514D4D" w:rsidP="008314F8">
            <w:pPr>
              <w:jc w:val="center"/>
              <w:rPr>
                <w:del w:id="2062" w:author="Zuzka" w:date="2018-11-15T00:26:00Z"/>
              </w:rPr>
            </w:pPr>
            <w:del w:id="2063" w:author="Zuzka" w:date="2018-11-15T00:26:00Z">
              <w:r w:rsidRPr="00A825BF" w:rsidDel="00514D4D">
                <w:delText>2017</w:delText>
              </w:r>
            </w:del>
          </w:p>
        </w:tc>
      </w:tr>
      <w:tr w:rsidR="00514D4D" w:rsidRPr="00A825BF" w:rsidDel="00514D4D" w14:paraId="1D329B61" w14:textId="3044A178" w:rsidTr="008314F8">
        <w:trPr>
          <w:del w:id="2064" w:author="Zuzka" w:date="2018-11-15T00:26:00Z"/>
        </w:trPr>
        <w:tc>
          <w:tcPr>
            <w:tcW w:w="2233" w:type="dxa"/>
          </w:tcPr>
          <w:p w14:paraId="015D45D2" w14:textId="54B1D10C" w:rsidR="00514D4D" w:rsidRPr="00A825BF" w:rsidDel="00514D4D" w:rsidRDefault="00514D4D" w:rsidP="008314F8">
            <w:pPr>
              <w:jc w:val="both"/>
              <w:rPr>
                <w:del w:id="2065" w:author="Zuzka" w:date="2018-11-15T00:26:00Z"/>
              </w:rPr>
            </w:pPr>
            <w:del w:id="2066" w:author="Zuzka" w:date="2018-11-15T00:26:00Z">
              <w:r w:rsidRPr="00A825BF" w:rsidDel="00514D4D">
                <w:delText>doc. Ing. Zuzana Komínková Oplatková, Ph.D.</w:delText>
              </w:r>
            </w:del>
          </w:p>
          <w:p w14:paraId="724C381E" w14:textId="44AD96A5" w:rsidR="00514D4D" w:rsidRPr="00A825BF" w:rsidDel="00514D4D" w:rsidRDefault="00514D4D" w:rsidP="008314F8">
            <w:pPr>
              <w:jc w:val="both"/>
              <w:rPr>
                <w:del w:id="2067" w:author="Zuzka" w:date="2018-11-15T00:26:00Z"/>
              </w:rPr>
            </w:pPr>
          </w:p>
        </w:tc>
        <w:tc>
          <w:tcPr>
            <w:tcW w:w="5105" w:type="dxa"/>
          </w:tcPr>
          <w:p w14:paraId="7111C4E4" w14:textId="17505CED" w:rsidR="00514D4D" w:rsidRPr="00A825BF" w:rsidDel="00514D4D" w:rsidRDefault="00514D4D" w:rsidP="008314F8">
            <w:pPr>
              <w:jc w:val="both"/>
              <w:rPr>
                <w:del w:id="2068" w:author="Zuzka" w:date="2018-11-15T00:26:00Z"/>
              </w:rPr>
            </w:pPr>
            <w:del w:id="2069" w:author="Zuzka" w:date="2018-11-15T00:26:00Z">
              <w:r w:rsidRPr="00A825BF" w:rsidDel="00514D4D">
                <w:delText>High-performance computing v syntéze klasifikátorů pomocí evolučních výpočetních technik a jejich interdisciplinárních aplikací: in COST Action IC1406 High-Performance Modelling and Simulation for Big Data Applications (cHiPSet)</w:delText>
              </w:r>
            </w:del>
          </w:p>
        </w:tc>
        <w:tc>
          <w:tcPr>
            <w:tcW w:w="1179" w:type="dxa"/>
          </w:tcPr>
          <w:p w14:paraId="51BB5D15" w14:textId="6C30B4EA" w:rsidR="00514D4D" w:rsidRPr="00A825BF" w:rsidDel="00514D4D" w:rsidRDefault="00514D4D" w:rsidP="008314F8">
            <w:pPr>
              <w:jc w:val="center"/>
              <w:rPr>
                <w:del w:id="2070" w:author="Zuzka" w:date="2018-11-15T00:26:00Z"/>
              </w:rPr>
            </w:pPr>
            <w:del w:id="2071" w:author="Zuzka" w:date="2018-11-15T00:26:00Z">
              <w:r w:rsidRPr="00A825BF" w:rsidDel="00514D4D">
                <w:delText>C</w:delText>
              </w:r>
            </w:del>
          </w:p>
          <w:p w14:paraId="1BEECB05" w14:textId="4DEB1BAA" w:rsidR="00514D4D" w:rsidRPr="00A825BF" w:rsidDel="00514D4D" w:rsidRDefault="00514D4D" w:rsidP="008314F8">
            <w:pPr>
              <w:jc w:val="center"/>
              <w:rPr>
                <w:del w:id="2072" w:author="Zuzka" w:date="2018-11-15T00:26:00Z"/>
              </w:rPr>
            </w:pPr>
            <w:del w:id="2073" w:author="Zuzka" w:date="2018-11-15T00:26:00Z">
              <w:r w:rsidRPr="00A825BF" w:rsidDel="00514D4D">
                <w:delText>MŠMT</w:delText>
              </w:r>
            </w:del>
          </w:p>
        </w:tc>
        <w:tc>
          <w:tcPr>
            <w:tcW w:w="1383" w:type="dxa"/>
          </w:tcPr>
          <w:p w14:paraId="32EF30DF" w14:textId="10D75781" w:rsidR="00514D4D" w:rsidRPr="00A825BF" w:rsidDel="00514D4D" w:rsidRDefault="00514D4D" w:rsidP="008314F8">
            <w:pPr>
              <w:jc w:val="center"/>
              <w:rPr>
                <w:del w:id="2074" w:author="Zuzka" w:date="2018-11-15T00:26:00Z"/>
              </w:rPr>
            </w:pPr>
            <w:del w:id="2075" w:author="Zuzka" w:date="2018-11-15T00:26:00Z">
              <w:r w:rsidRPr="00A825BF" w:rsidDel="00514D4D">
                <w:delText>2017-2019</w:delText>
              </w:r>
            </w:del>
          </w:p>
        </w:tc>
      </w:tr>
      <w:tr w:rsidR="00514D4D" w:rsidRPr="00A825BF" w:rsidDel="00514D4D" w14:paraId="6E6D7CE3" w14:textId="722B42FE" w:rsidTr="008314F8">
        <w:trPr>
          <w:del w:id="2076" w:author="Zuzka" w:date="2018-11-15T00:26:00Z"/>
        </w:trPr>
        <w:tc>
          <w:tcPr>
            <w:tcW w:w="2233" w:type="dxa"/>
          </w:tcPr>
          <w:p w14:paraId="397F8CD7" w14:textId="3458AFEB" w:rsidR="00514D4D" w:rsidRPr="00A825BF" w:rsidDel="00514D4D" w:rsidRDefault="00514D4D" w:rsidP="008314F8">
            <w:pPr>
              <w:jc w:val="both"/>
              <w:rPr>
                <w:del w:id="2077" w:author="Zuzka" w:date="2018-11-15T00:26:00Z"/>
              </w:rPr>
            </w:pPr>
            <w:del w:id="2078" w:author="Zuzka" w:date="2018-11-15T00:26:00Z">
              <w:r w:rsidRPr="00A825BF" w:rsidDel="00514D4D">
                <w:delText>doc. Ing. Roman Šenkeřík, Ph.D.</w:delText>
              </w:r>
            </w:del>
          </w:p>
        </w:tc>
        <w:tc>
          <w:tcPr>
            <w:tcW w:w="5105" w:type="dxa"/>
          </w:tcPr>
          <w:p w14:paraId="6D4ADB36" w14:textId="3EC0A180" w:rsidR="00514D4D" w:rsidRPr="00A825BF" w:rsidDel="00514D4D" w:rsidRDefault="00514D4D" w:rsidP="008314F8">
            <w:pPr>
              <w:jc w:val="both"/>
              <w:rPr>
                <w:del w:id="2079" w:author="Zuzka" w:date="2018-11-15T00:26:00Z"/>
              </w:rPr>
            </w:pPr>
            <w:del w:id="2080" w:author="Zuzka" w:date="2018-11-15T00:26:00Z">
              <w:r w:rsidRPr="00A825BF" w:rsidDel="00514D4D">
                <w:delText>High-performance computing v metaheuristických algoritmech: in COST action cHiPSet (IC1406)</w:delText>
              </w:r>
            </w:del>
          </w:p>
        </w:tc>
        <w:tc>
          <w:tcPr>
            <w:tcW w:w="1179" w:type="dxa"/>
          </w:tcPr>
          <w:p w14:paraId="6BC88EEA" w14:textId="5269E7E1" w:rsidR="00514D4D" w:rsidRPr="00A825BF" w:rsidDel="00514D4D" w:rsidRDefault="00514D4D" w:rsidP="008314F8">
            <w:pPr>
              <w:jc w:val="center"/>
              <w:rPr>
                <w:del w:id="2081" w:author="Zuzka" w:date="2018-11-15T00:26:00Z"/>
              </w:rPr>
            </w:pPr>
            <w:del w:id="2082" w:author="Zuzka" w:date="2018-11-15T00:26:00Z">
              <w:r w:rsidRPr="00A825BF" w:rsidDel="00514D4D">
                <w:delText>C</w:delText>
              </w:r>
            </w:del>
          </w:p>
          <w:p w14:paraId="081FA138" w14:textId="24337532" w:rsidR="00514D4D" w:rsidRPr="00A825BF" w:rsidDel="00514D4D" w:rsidRDefault="00514D4D" w:rsidP="008314F8">
            <w:pPr>
              <w:jc w:val="center"/>
              <w:rPr>
                <w:del w:id="2083" w:author="Zuzka" w:date="2018-11-15T00:26:00Z"/>
              </w:rPr>
            </w:pPr>
            <w:del w:id="2084" w:author="Zuzka" w:date="2018-11-15T00:26:00Z">
              <w:r w:rsidRPr="00A825BF" w:rsidDel="00514D4D">
                <w:delText>MŠMT</w:delText>
              </w:r>
            </w:del>
          </w:p>
        </w:tc>
        <w:tc>
          <w:tcPr>
            <w:tcW w:w="1383" w:type="dxa"/>
          </w:tcPr>
          <w:p w14:paraId="40789EB6" w14:textId="287A2D5E" w:rsidR="00514D4D" w:rsidRPr="00A825BF" w:rsidDel="00514D4D" w:rsidRDefault="00514D4D" w:rsidP="008314F8">
            <w:pPr>
              <w:jc w:val="center"/>
              <w:rPr>
                <w:del w:id="2085" w:author="Zuzka" w:date="2018-11-15T00:26:00Z"/>
              </w:rPr>
            </w:pPr>
            <w:del w:id="2086" w:author="Zuzka" w:date="2018-11-15T00:26:00Z">
              <w:r w:rsidRPr="00A825BF" w:rsidDel="00514D4D">
                <w:delText>2017-2019</w:delText>
              </w:r>
            </w:del>
          </w:p>
        </w:tc>
      </w:tr>
      <w:tr w:rsidR="00514D4D" w:rsidRPr="00A825BF" w:rsidDel="00514D4D" w14:paraId="247B4E45" w14:textId="48E88842" w:rsidTr="008314F8">
        <w:trPr>
          <w:del w:id="2087" w:author="Zuzka" w:date="2018-11-15T00:26:00Z"/>
        </w:trPr>
        <w:tc>
          <w:tcPr>
            <w:tcW w:w="2233" w:type="dxa"/>
          </w:tcPr>
          <w:p w14:paraId="795D0952" w14:textId="5EBF0010" w:rsidR="00514D4D" w:rsidRPr="00A825BF" w:rsidDel="00514D4D" w:rsidRDefault="00514D4D" w:rsidP="008314F8">
            <w:pPr>
              <w:jc w:val="both"/>
              <w:rPr>
                <w:del w:id="2088" w:author="Zuzka" w:date="2018-11-15T00:26:00Z"/>
              </w:rPr>
            </w:pPr>
            <w:del w:id="2089" w:author="Zuzka" w:date="2018-11-15T00:26:00Z">
              <w:r w:rsidRPr="00A825BF" w:rsidDel="00514D4D">
                <w:delText>doc. Ing. Roman Šenkeřík, Ph.D.</w:delText>
              </w:r>
            </w:del>
          </w:p>
        </w:tc>
        <w:tc>
          <w:tcPr>
            <w:tcW w:w="5105" w:type="dxa"/>
          </w:tcPr>
          <w:p w14:paraId="013B8E8C" w14:textId="1A59D755" w:rsidR="00514D4D" w:rsidRPr="00A825BF" w:rsidDel="00514D4D" w:rsidRDefault="00514D4D" w:rsidP="008314F8">
            <w:pPr>
              <w:jc w:val="both"/>
              <w:rPr>
                <w:del w:id="2090" w:author="Zuzka" w:date="2018-11-15T00:26:00Z"/>
              </w:rPr>
            </w:pPr>
            <w:del w:id="2091" w:author="Zuzka" w:date="2018-11-15T00:26:00Z">
              <w:r w:rsidRPr="00A825BF" w:rsidDel="00514D4D">
                <w:delText>Moderní přístupy v metaheuristických algoritmech: in COST Action Improving Applicability of Nature-Inspired Optimisation by Joining Theory and Practice (ImAppNIO)</w:delText>
              </w:r>
            </w:del>
          </w:p>
        </w:tc>
        <w:tc>
          <w:tcPr>
            <w:tcW w:w="1179" w:type="dxa"/>
          </w:tcPr>
          <w:p w14:paraId="64D838CB" w14:textId="2B05A826" w:rsidR="00514D4D" w:rsidRPr="00A825BF" w:rsidDel="00514D4D" w:rsidRDefault="00514D4D" w:rsidP="008314F8">
            <w:pPr>
              <w:jc w:val="center"/>
              <w:rPr>
                <w:del w:id="2092" w:author="Zuzka" w:date="2018-11-15T00:26:00Z"/>
              </w:rPr>
            </w:pPr>
            <w:del w:id="2093" w:author="Zuzka" w:date="2018-11-15T00:26:00Z">
              <w:r w:rsidRPr="00A825BF" w:rsidDel="00514D4D">
                <w:delText>C</w:delText>
              </w:r>
            </w:del>
          </w:p>
          <w:p w14:paraId="5607BCD5" w14:textId="7CC3A0B5" w:rsidR="00514D4D" w:rsidRPr="00A825BF" w:rsidDel="00514D4D" w:rsidRDefault="00514D4D" w:rsidP="008314F8">
            <w:pPr>
              <w:jc w:val="center"/>
              <w:rPr>
                <w:del w:id="2094" w:author="Zuzka" w:date="2018-11-15T00:26:00Z"/>
                <w:sz w:val="24"/>
              </w:rPr>
            </w:pPr>
            <w:del w:id="2095" w:author="Zuzka" w:date="2018-11-15T00:26:00Z">
              <w:r w:rsidRPr="00A825BF" w:rsidDel="00514D4D">
                <w:delText>MŠMT</w:delText>
              </w:r>
            </w:del>
          </w:p>
        </w:tc>
        <w:tc>
          <w:tcPr>
            <w:tcW w:w="1383" w:type="dxa"/>
          </w:tcPr>
          <w:p w14:paraId="01E40AB4" w14:textId="2E59DFB9" w:rsidR="00514D4D" w:rsidRPr="00A825BF" w:rsidDel="00514D4D" w:rsidRDefault="00514D4D" w:rsidP="008314F8">
            <w:pPr>
              <w:jc w:val="center"/>
              <w:rPr>
                <w:del w:id="2096" w:author="Zuzka" w:date="2018-11-15T00:26:00Z"/>
                <w:sz w:val="24"/>
              </w:rPr>
            </w:pPr>
            <w:del w:id="2097" w:author="Zuzka" w:date="2018-11-15T00:26:00Z">
              <w:r w:rsidRPr="00A825BF" w:rsidDel="00514D4D">
                <w:delText>2017-2019</w:delText>
              </w:r>
            </w:del>
          </w:p>
        </w:tc>
      </w:tr>
      <w:tr w:rsidR="00514D4D" w:rsidRPr="00A825BF" w14:paraId="3F4E270E" w14:textId="77777777" w:rsidTr="008314F8">
        <w:trPr>
          <w:trHeight w:val="318"/>
        </w:trPr>
        <w:tc>
          <w:tcPr>
            <w:tcW w:w="9900" w:type="dxa"/>
            <w:gridSpan w:val="4"/>
            <w:shd w:val="clear" w:color="auto" w:fill="F7CAAC"/>
          </w:tcPr>
          <w:p w14:paraId="29766D5C" w14:textId="77777777" w:rsidR="00514D4D" w:rsidRPr="00A825BF" w:rsidRDefault="00514D4D" w:rsidP="008314F8">
            <w:pPr>
              <w:rPr>
                <w:b/>
              </w:rPr>
            </w:pPr>
            <w:r w:rsidRPr="00A825BF">
              <w:rPr>
                <w:b/>
              </w:rPr>
              <w:t>Přehled řešených projektů a dalších aktivit v rámci spolupráce s praxí u profesně zaměřeného bakalářského a magisterského studijního programu</w:t>
            </w:r>
          </w:p>
        </w:tc>
      </w:tr>
      <w:tr w:rsidR="00514D4D" w:rsidRPr="00A825BF" w14:paraId="678460F8" w14:textId="77777777" w:rsidTr="008314F8">
        <w:trPr>
          <w:cantSplit/>
          <w:trHeight w:val="283"/>
        </w:trPr>
        <w:tc>
          <w:tcPr>
            <w:tcW w:w="2233" w:type="dxa"/>
            <w:shd w:val="clear" w:color="auto" w:fill="F7CAAC"/>
          </w:tcPr>
          <w:p w14:paraId="343D2C9D" w14:textId="77777777" w:rsidR="00514D4D" w:rsidRPr="00A825BF" w:rsidRDefault="00514D4D" w:rsidP="008314F8">
            <w:pPr>
              <w:jc w:val="both"/>
              <w:rPr>
                <w:b/>
              </w:rPr>
            </w:pPr>
            <w:r w:rsidRPr="00A825BF">
              <w:rPr>
                <w:b/>
              </w:rPr>
              <w:t>Pracoviště praxe</w:t>
            </w:r>
          </w:p>
        </w:tc>
        <w:tc>
          <w:tcPr>
            <w:tcW w:w="5105" w:type="dxa"/>
            <w:shd w:val="clear" w:color="auto" w:fill="F7CAAC"/>
          </w:tcPr>
          <w:p w14:paraId="29E5456C" w14:textId="77777777" w:rsidR="00514D4D" w:rsidRPr="00A825BF" w:rsidRDefault="00514D4D" w:rsidP="008314F8">
            <w:pPr>
              <w:jc w:val="both"/>
              <w:rPr>
                <w:b/>
              </w:rPr>
            </w:pPr>
            <w:r w:rsidRPr="00A825BF">
              <w:rPr>
                <w:b/>
              </w:rPr>
              <w:t xml:space="preserve">Název či popis projektu uskutečňovaného ve spolupráci s praxí </w:t>
            </w:r>
          </w:p>
        </w:tc>
        <w:tc>
          <w:tcPr>
            <w:tcW w:w="2562" w:type="dxa"/>
            <w:gridSpan w:val="2"/>
            <w:shd w:val="clear" w:color="auto" w:fill="F7CAAC"/>
          </w:tcPr>
          <w:p w14:paraId="5BA51786" w14:textId="77777777" w:rsidR="00514D4D" w:rsidRPr="00A825BF" w:rsidRDefault="00514D4D" w:rsidP="008314F8">
            <w:pPr>
              <w:jc w:val="center"/>
              <w:rPr>
                <w:b/>
                <w:sz w:val="24"/>
              </w:rPr>
            </w:pPr>
            <w:r w:rsidRPr="00A825BF">
              <w:rPr>
                <w:b/>
              </w:rPr>
              <w:t>Období</w:t>
            </w:r>
          </w:p>
        </w:tc>
      </w:tr>
      <w:tr w:rsidR="00514D4D" w:rsidRPr="00A825BF" w14:paraId="62B029C6" w14:textId="77777777" w:rsidTr="008314F8">
        <w:tc>
          <w:tcPr>
            <w:tcW w:w="2233" w:type="dxa"/>
          </w:tcPr>
          <w:p w14:paraId="5C88FC82" w14:textId="77777777" w:rsidR="00514D4D" w:rsidRPr="00A825BF" w:rsidRDefault="00514D4D" w:rsidP="008314F8">
            <w:pPr>
              <w:jc w:val="both"/>
              <w:rPr>
                <w:sz w:val="24"/>
              </w:rPr>
            </w:pPr>
          </w:p>
        </w:tc>
        <w:tc>
          <w:tcPr>
            <w:tcW w:w="5105" w:type="dxa"/>
          </w:tcPr>
          <w:p w14:paraId="0E4BEF15" w14:textId="77777777" w:rsidR="00514D4D" w:rsidRPr="00A825BF" w:rsidRDefault="00514D4D" w:rsidP="008314F8">
            <w:pPr>
              <w:jc w:val="center"/>
              <w:rPr>
                <w:sz w:val="24"/>
              </w:rPr>
            </w:pPr>
          </w:p>
        </w:tc>
        <w:tc>
          <w:tcPr>
            <w:tcW w:w="2562" w:type="dxa"/>
            <w:gridSpan w:val="2"/>
          </w:tcPr>
          <w:p w14:paraId="121FA2AB" w14:textId="77777777" w:rsidR="00514D4D" w:rsidRPr="00A825BF" w:rsidRDefault="00514D4D" w:rsidP="008314F8">
            <w:pPr>
              <w:jc w:val="center"/>
              <w:rPr>
                <w:sz w:val="24"/>
              </w:rPr>
            </w:pPr>
          </w:p>
        </w:tc>
      </w:tr>
      <w:tr w:rsidR="00514D4D" w:rsidRPr="00A825BF" w14:paraId="1A172FDE" w14:textId="77777777" w:rsidTr="008314F8">
        <w:tc>
          <w:tcPr>
            <w:tcW w:w="2233" w:type="dxa"/>
          </w:tcPr>
          <w:p w14:paraId="1B3F7EDA" w14:textId="77777777" w:rsidR="00514D4D" w:rsidRPr="00A825BF" w:rsidRDefault="00514D4D" w:rsidP="008314F8">
            <w:pPr>
              <w:jc w:val="both"/>
              <w:rPr>
                <w:sz w:val="24"/>
              </w:rPr>
            </w:pPr>
          </w:p>
        </w:tc>
        <w:tc>
          <w:tcPr>
            <w:tcW w:w="5105" w:type="dxa"/>
          </w:tcPr>
          <w:p w14:paraId="6DF23694" w14:textId="77777777" w:rsidR="00514D4D" w:rsidRPr="00A825BF" w:rsidRDefault="00514D4D" w:rsidP="008314F8">
            <w:pPr>
              <w:jc w:val="center"/>
              <w:rPr>
                <w:sz w:val="24"/>
              </w:rPr>
            </w:pPr>
          </w:p>
        </w:tc>
        <w:tc>
          <w:tcPr>
            <w:tcW w:w="2562" w:type="dxa"/>
            <w:gridSpan w:val="2"/>
          </w:tcPr>
          <w:p w14:paraId="0024AD40" w14:textId="77777777" w:rsidR="00514D4D" w:rsidRPr="00A825BF" w:rsidRDefault="00514D4D" w:rsidP="008314F8">
            <w:pPr>
              <w:jc w:val="center"/>
              <w:rPr>
                <w:sz w:val="24"/>
              </w:rPr>
            </w:pPr>
          </w:p>
        </w:tc>
      </w:tr>
      <w:tr w:rsidR="00514D4D" w:rsidRPr="00A825BF" w14:paraId="4BDE69E1" w14:textId="77777777" w:rsidTr="008314F8">
        <w:tc>
          <w:tcPr>
            <w:tcW w:w="2233" w:type="dxa"/>
          </w:tcPr>
          <w:p w14:paraId="0694134C" w14:textId="77777777" w:rsidR="00514D4D" w:rsidRPr="00A825BF" w:rsidRDefault="00514D4D" w:rsidP="008314F8">
            <w:pPr>
              <w:jc w:val="both"/>
              <w:rPr>
                <w:sz w:val="24"/>
              </w:rPr>
            </w:pPr>
          </w:p>
        </w:tc>
        <w:tc>
          <w:tcPr>
            <w:tcW w:w="5105" w:type="dxa"/>
          </w:tcPr>
          <w:p w14:paraId="79B4FC91" w14:textId="77777777" w:rsidR="00514D4D" w:rsidRPr="00A825BF" w:rsidRDefault="00514D4D" w:rsidP="008314F8">
            <w:pPr>
              <w:jc w:val="center"/>
              <w:rPr>
                <w:sz w:val="24"/>
              </w:rPr>
            </w:pPr>
          </w:p>
        </w:tc>
        <w:tc>
          <w:tcPr>
            <w:tcW w:w="2562" w:type="dxa"/>
            <w:gridSpan w:val="2"/>
          </w:tcPr>
          <w:p w14:paraId="2F4A2E49" w14:textId="77777777" w:rsidR="00514D4D" w:rsidRPr="00A825BF" w:rsidRDefault="00514D4D" w:rsidP="008314F8">
            <w:pPr>
              <w:jc w:val="center"/>
              <w:rPr>
                <w:sz w:val="24"/>
              </w:rPr>
            </w:pPr>
          </w:p>
        </w:tc>
      </w:tr>
      <w:tr w:rsidR="00514D4D" w:rsidRPr="00A825BF" w14:paraId="2BA3BB1D" w14:textId="77777777" w:rsidTr="008314F8">
        <w:tc>
          <w:tcPr>
            <w:tcW w:w="2233" w:type="dxa"/>
          </w:tcPr>
          <w:p w14:paraId="2E90C1E5" w14:textId="77777777" w:rsidR="00514D4D" w:rsidRPr="00A825BF" w:rsidRDefault="00514D4D" w:rsidP="008314F8">
            <w:pPr>
              <w:jc w:val="both"/>
              <w:rPr>
                <w:sz w:val="24"/>
              </w:rPr>
            </w:pPr>
          </w:p>
        </w:tc>
        <w:tc>
          <w:tcPr>
            <w:tcW w:w="5105" w:type="dxa"/>
          </w:tcPr>
          <w:p w14:paraId="026B29EA" w14:textId="77777777" w:rsidR="00514D4D" w:rsidRPr="00A825BF" w:rsidRDefault="00514D4D" w:rsidP="008314F8">
            <w:pPr>
              <w:jc w:val="center"/>
              <w:rPr>
                <w:sz w:val="24"/>
              </w:rPr>
            </w:pPr>
          </w:p>
        </w:tc>
        <w:tc>
          <w:tcPr>
            <w:tcW w:w="2562" w:type="dxa"/>
            <w:gridSpan w:val="2"/>
          </w:tcPr>
          <w:p w14:paraId="6433A091" w14:textId="77777777" w:rsidR="00514D4D" w:rsidRPr="00A825BF" w:rsidRDefault="00514D4D" w:rsidP="008314F8">
            <w:pPr>
              <w:jc w:val="center"/>
              <w:rPr>
                <w:sz w:val="24"/>
              </w:rPr>
            </w:pPr>
          </w:p>
        </w:tc>
      </w:tr>
      <w:tr w:rsidR="00514D4D" w:rsidRPr="00A825BF" w14:paraId="0CEA0130" w14:textId="77777777" w:rsidTr="008314F8">
        <w:tc>
          <w:tcPr>
            <w:tcW w:w="2233" w:type="dxa"/>
          </w:tcPr>
          <w:p w14:paraId="434E093F" w14:textId="77777777" w:rsidR="00514D4D" w:rsidRPr="00A825BF" w:rsidRDefault="00514D4D" w:rsidP="008314F8">
            <w:pPr>
              <w:jc w:val="both"/>
              <w:rPr>
                <w:sz w:val="24"/>
              </w:rPr>
            </w:pPr>
          </w:p>
        </w:tc>
        <w:tc>
          <w:tcPr>
            <w:tcW w:w="5105" w:type="dxa"/>
          </w:tcPr>
          <w:p w14:paraId="23C59B31" w14:textId="77777777" w:rsidR="00514D4D" w:rsidRPr="00A825BF" w:rsidRDefault="00514D4D" w:rsidP="008314F8">
            <w:pPr>
              <w:jc w:val="center"/>
              <w:rPr>
                <w:sz w:val="24"/>
              </w:rPr>
            </w:pPr>
          </w:p>
        </w:tc>
        <w:tc>
          <w:tcPr>
            <w:tcW w:w="2562" w:type="dxa"/>
            <w:gridSpan w:val="2"/>
          </w:tcPr>
          <w:p w14:paraId="6EDF7074" w14:textId="77777777" w:rsidR="00514D4D" w:rsidRPr="00A825BF" w:rsidRDefault="00514D4D" w:rsidP="008314F8">
            <w:pPr>
              <w:jc w:val="center"/>
              <w:rPr>
                <w:sz w:val="24"/>
              </w:rPr>
            </w:pPr>
          </w:p>
        </w:tc>
      </w:tr>
      <w:tr w:rsidR="00514D4D" w:rsidRPr="00A825BF" w14:paraId="2886A973" w14:textId="77777777" w:rsidTr="008314F8">
        <w:tc>
          <w:tcPr>
            <w:tcW w:w="2233" w:type="dxa"/>
          </w:tcPr>
          <w:p w14:paraId="083C4969" w14:textId="77777777" w:rsidR="00514D4D" w:rsidRPr="00A825BF" w:rsidRDefault="00514D4D" w:rsidP="008314F8">
            <w:pPr>
              <w:jc w:val="both"/>
              <w:rPr>
                <w:sz w:val="24"/>
              </w:rPr>
            </w:pPr>
          </w:p>
        </w:tc>
        <w:tc>
          <w:tcPr>
            <w:tcW w:w="5105" w:type="dxa"/>
          </w:tcPr>
          <w:p w14:paraId="0BD8F2C0" w14:textId="77777777" w:rsidR="00514D4D" w:rsidRPr="00A825BF" w:rsidRDefault="00514D4D" w:rsidP="008314F8">
            <w:pPr>
              <w:jc w:val="center"/>
              <w:rPr>
                <w:sz w:val="24"/>
              </w:rPr>
            </w:pPr>
          </w:p>
        </w:tc>
        <w:tc>
          <w:tcPr>
            <w:tcW w:w="2562" w:type="dxa"/>
            <w:gridSpan w:val="2"/>
          </w:tcPr>
          <w:p w14:paraId="1CE56CAB" w14:textId="77777777" w:rsidR="00514D4D" w:rsidRPr="00A825BF" w:rsidRDefault="00514D4D" w:rsidP="008314F8">
            <w:pPr>
              <w:jc w:val="center"/>
              <w:rPr>
                <w:sz w:val="24"/>
              </w:rPr>
            </w:pPr>
          </w:p>
        </w:tc>
      </w:tr>
      <w:tr w:rsidR="00514D4D" w:rsidRPr="00A825BF" w14:paraId="3C8AF548" w14:textId="77777777" w:rsidTr="008314F8">
        <w:tc>
          <w:tcPr>
            <w:tcW w:w="9900" w:type="dxa"/>
            <w:gridSpan w:val="4"/>
            <w:shd w:val="clear" w:color="auto" w:fill="F7CAAC"/>
          </w:tcPr>
          <w:p w14:paraId="511F65A3" w14:textId="77777777" w:rsidR="00514D4D" w:rsidRPr="00A825BF" w:rsidRDefault="00514D4D" w:rsidP="008314F8">
            <w:pPr>
              <w:rPr>
                <w:sz w:val="24"/>
              </w:rPr>
            </w:pPr>
            <w:r w:rsidRPr="00A825BF">
              <w:rPr>
                <w:b/>
              </w:rPr>
              <w:t>Odborné aktivity vztahující se k tvůrčí, resp. vědecké a umělecké činnosti vysoké školy, která souvisí se studijním programem</w:t>
            </w:r>
          </w:p>
        </w:tc>
      </w:tr>
      <w:tr w:rsidR="00514D4D" w:rsidRPr="00A825BF" w14:paraId="5B175379" w14:textId="77777777" w:rsidTr="008314F8">
        <w:trPr>
          <w:trHeight w:val="2422"/>
        </w:trPr>
        <w:tc>
          <w:tcPr>
            <w:tcW w:w="9900" w:type="dxa"/>
            <w:gridSpan w:val="4"/>
            <w:shd w:val="clear" w:color="auto" w:fill="FFFFFF"/>
          </w:tcPr>
          <w:p w14:paraId="39F0A78B" w14:textId="77777777" w:rsidR="00514D4D" w:rsidRPr="00A825BF" w:rsidRDefault="00514D4D" w:rsidP="008314F8">
            <w:pPr>
              <w:jc w:val="both"/>
            </w:pPr>
            <w:r w:rsidRPr="00A825BF">
              <w:t xml:space="preserve">Orientace tvůrčí činnosti akademických pracovníků Fakulty aplikované informatiky je plně v souladu s oblastmi vzdělávání, v rámci nichž bude studijní program uskutečňován. Zapojení jednotlivých pracovníků do publikační činnosti je zřejmé z formuláře C-I – </w:t>
            </w:r>
            <w:r w:rsidRPr="00A825BF">
              <w:rPr>
                <w:i/>
              </w:rPr>
              <w:t>Personální zabezpečení</w:t>
            </w:r>
            <w:r w:rsidRPr="00A825BF">
              <w:t>.  V databázi WOS je v době přípravy akreditační žádosti indexováno celkem 613 publikačních výstupů, které jsou svým odborným zaměřením v souladu s oblastmi vzdělávání daného studijního programu.</w:t>
            </w:r>
          </w:p>
          <w:p w14:paraId="605857E9" w14:textId="26C9B2F4" w:rsidR="00514D4D" w:rsidRPr="00A825BF" w:rsidRDefault="00514D4D" w:rsidP="008314F8">
            <w:pPr>
              <w:jc w:val="both"/>
            </w:pPr>
            <w:r w:rsidRPr="00A825BF">
              <w:t xml:space="preserve">Plně v souladu s oblastmi vzdělávání, v rámci nichž bude studijní program uskutečňován, je i grantová a projektová činnost akademických pracovníků zajišťující studijní program. Na fakultě byla v uplynulých pěti letech řešena řada resortních grantů a projektů, které svým zaměřením úzce souvisí s oblastmi vzdělávání daného studijního programu.  Formuláč C-2 - </w:t>
            </w:r>
            <w:r w:rsidRPr="00A825BF">
              <w:rPr>
                <w:i/>
              </w:rPr>
              <w:t>Související tvůrčí, resp. vědecká a umělecká činnost</w:t>
            </w:r>
            <w:r w:rsidRPr="00A825BF">
              <w:t xml:space="preserve"> uvádí seznam projektů, které byly řešeny za poslední tři roky a úzce souvisí se studijním programem.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w:t>
            </w:r>
            <w:r>
              <w:t xml:space="preserve">při </w:t>
            </w:r>
            <w:r w:rsidRPr="00A825BF">
              <w:t>přípravě projektových žádostí v rámci operačního programu Věda, výzkum a vzdělávání. Aktuálně pracovníci FAI řeší 4 projekty OP VVV, z nichž jeden je určen pro rozvoj výukového prostředí (MoVI – FAI) a druhý je zaměřen na tvorbu a inovaci studijních programů. Vedle těchto velkých projektů se pracovníci fakulty aktivně zapojují do řešení inovačních voucherů a drobných projektů aplikovaného a smluvního výzkumu.</w:t>
            </w:r>
          </w:p>
          <w:p w14:paraId="38316C5F" w14:textId="77777777" w:rsidR="00514D4D" w:rsidRPr="00A825BF" w:rsidRDefault="00514D4D" w:rsidP="008314F8">
            <w:pPr>
              <w:jc w:val="both"/>
            </w:pPr>
          </w:p>
        </w:tc>
      </w:tr>
      <w:tr w:rsidR="00514D4D" w:rsidRPr="00A825BF" w14:paraId="3C36DBE6" w14:textId="77777777" w:rsidTr="008314F8">
        <w:trPr>
          <w:trHeight w:val="306"/>
        </w:trPr>
        <w:tc>
          <w:tcPr>
            <w:tcW w:w="9900" w:type="dxa"/>
            <w:gridSpan w:val="4"/>
            <w:shd w:val="clear" w:color="auto" w:fill="F7CAAC"/>
            <w:vAlign w:val="center"/>
          </w:tcPr>
          <w:p w14:paraId="28EA366E" w14:textId="77777777" w:rsidR="00514D4D" w:rsidRPr="00A825BF" w:rsidRDefault="00514D4D" w:rsidP="008314F8">
            <w:pPr>
              <w:jc w:val="both"/>
              <w:rPr>
                <w:b/>
              </w:rPr>
            </w:pPr>
            <w:r w:rsidRPr="00A825BF">
              <w:rPr>
                <w:b/>
              </w:rPr>
              <w:t>Informace o spolupráci s praxí vztahující se ke studijnímu programu</w:t>
            </w:r>
          </w:p>
        </w:tc>
      </w:tr>
      <w:tr w:rsidR="00514D4D" w:rsidRPr="00A825BF" w14:paraId="3AFC755A" w14:textId="77777777" w:rsidTr="008314F8">
        <w:trPr>
          <w:trHeight w:val="1700"/>
        </w:trPr>
        <w:tc>
          <w:tcPr>
            <w:tcW w:w="9900" w:type="dxa"/>
            <w:gridSpan w:val="4"/>
            <w:shd w:val="clear" w:color="auto" w:fill="FFFFFF"/>
          </w:tcPr>
          <w:p w14:paraId="1F9EDA67" w14:textId="428A8F1E" w:rsidR="00514D4D" w:rsidRPr="00A825BF" w:rsidRDefault="00514D4D" w:rsidP="008314F8">
            <w:pPr>
              <w:jc w:val="both"/>
            </w:pPr>
            <w:r w:rsidRPr="00A825BF">
              <w:t>Spolupráce s průmyslovou praxí je na Fakultě aplikované informatiky Univerzity Tomáše Bati ve Zlíně systematicky dlouhodobě rozvíjena. Je orientována do všech odborných oblastí vzdělávání, v rámci nichž bude studijní program uskutečňován. Fakulta aplikované informatiky má ustavenou tzv. Průmyslovou radu, která má více než 30 externích členů. Radu tvoří zástupci firem z oblasti informačních technologií</w:t>
            </w:r>
            <w:r>
              <w:t>,</w:t>
            </w:r>
            <w:r w:rsidRPr="00A825BF">
              <w:t xml:space="preserve"> bezpečnostního průmyslu, automatizace, strojírenství atd. Tato rada zasedá zpravidla jednou ročně. Na zasedáních Průmyslové Rady FAI jsou projednávány aktuální možnosti spolupráce firem s akademickým prostředím, Rada se vyjadřuje k aktualizaci studijních plánů jednotlivých studijních programů s ohledem na potřeby trhu.</w:t>
            </w:r>
          </w:p>
          <w:p w14:paraId="2C2D5EB6" w14:textId="77777777" w:rsidR="00514D4D" w:rsidRPr="00A825BF" w:rsidRDefault="00514D4D" w:rsidP="008314F8">
            <w:pPr>
              <w:jc w:val="both"/>
            </w:pPr>
            <w:r w:rsidRPr="00A825BF">
              <w:t>Spolupráce s praxí je v průběhu studia realizována prostřednictvím odborných exkurzí studentů ve firmách a institucích, které se zabývají softwarovým řešením různorodých projektů.  Akademičtí pracovníci, kteří zajišťují výuku u bakalářského studijního programu, se podílí na řešení projektů a grantů, které často řeší ve spolupráci s firmami a institucemi. V posledních letech, zejména díky vzniku Regionálního výzkumného centra Cebia – Tech, dochází k nárůstu objemu smluvního výzkumu, který je poptáván zejména regionálními firmami. Některá méně náročná zadání, která vznikají ze strany firem, jsou řešena v rámci závěrečných kvalifikačních prací studentů.</w:t>
            </w:r>
          </w:p>
          <w:p w14:paraId="639735EB" w14:textId="77777777" w:rsidR="00514D4D" w:rsidRPr="00A825BF" w:rsidRDefault="00514D4D" w:rsidP="008314F8">
            <w:pPr>
              <w:jc w:val="both"/>
            </w:pPr>
            <w:r w:rsidRPr="00A825BF">
              <w:t>Širokou spolupráci Fakulty aplikované informatiky s průmyslovou a odbornou praxí umožňuje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komunikačních a bezpečnostních technologiích. Cílem parku je mimo jiné rozvoj spolupráce univerzity s regionálními firmami na bázi smluvního a kolaborativního výzkumu s přímou účastí akademických pracovníků a studentů Fakulty aplikované informatiky.</w:t>
            </w:r>
          </w:p>
        </w:tc>
      </w:tr>
    </w:tbl>
    <w:p w14:paraId="022ED6A4" w14:textId="77777777" w:rsidR="00561FAD" w:rsidRPr="00A825BF" w:rsidDel="009848CF" w:rsidRDefault="00561FAD" w:rsidP="00561FAD">
      <w:pPr>
        <w:rPr>
          <w:del w:id="2098" w:author="Zuzka" w:date="2018-11-16T11:01:00Z"/>
        </w:rPr>
      </w:pPr>
    </w:p>
    <w:p w14:paraId="59ECF5FE" w14:textId="77777777" w:rsidR="00561FAD" w:rsidRPr="00A825BF" w:rsidRDefault="00561FAD" w:rsidP="00561FAD">
      <w:pPr>
        <w:spacing w:after="160" w:line="259" w:lineRule="auto"/>
      </w:pPr>
      <w:del w:id="2099" w:author="Zuzka" w:date="2018-11-16T11:01:00Z">
        <w:r w:rsidRPr="00A825BF" w:rsidDel="009848CF">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61FAD" w:rsidRPr="00A825BF" w14:paraId="63D1CDD8" w14:textId="77777777" w:rsidTr="008314F8">
        <w:tc>
          <w:tcPr>
            <w:tcW w:w="9859" w:type="dxa"/>
            <w:tcBorders>
              <w:bottom w:val="double" w:sz="4" w:space="0" w:color="auto"/>
            </w:tcBorders>
            <w:shd w:val="clear" w:color="auto" w:fill="BDD6EE"/>
          </w:tcPr>
          <w:p w14:paraId="72A5F5C0" w14:textId="1C9CF46F" w:rsidR="00561FAD" w:rsidRPr="00A825BF" w:rsidRDefault="00561FAD" w:rsidP="00EC3DF8">
            <w:pPr>
              <w:tabs>
                <w:tab w:val="right" w:pos="9480"/>
              </w:tabs>
              <w:jc w:val="both"/>
              <w:rPr>
                <w:b/>
                <w:sz w:val="28"/>
              </w:rPr>
            </w:pPr>
            <w:bookmarkStart w:id="2100" w:name="CIII"/>
            <w:r w:rsidRPr="00A825BF">
              <w:rPr>
                <w:b/>
                <w:sz w:val="28"/>
              </w:rPr>
              <w:t>C-III – Informační zabezpečení studijního programu</w:t>
            </w:r>
            <w:bookmarkEnd w:id="2100"/>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561FAD" w:rsidRPr="00A825BF" w14:paraId="6AC8D443" w14:textId="77777777" w:rsidTr="008314F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02D2C47E" w14:textId="77777777" w:rsidR="00561FAD" w:rsidRPr="00A825BF" w:rsidRDefault="00561FAD" w:rsidP="008314F8">
            <w:r w:rsidRPr="00A825BF">
              <w:rPr>
                <w:b/>
              </w:rPr>
              <w:t xml:space="preserve">Název a stručný popis studijního informačního systému </w:t>
            </w:r>
          </w:p>
        </w:tc>
      </w:tr>
      <w:tr w:rsidR="00561FAD" w:rsidRPr="00A825BF" w14:paraId="1157AFF5" w14:textId="77777777" w:rsidTr="008314F8">
        <w:trPr>
          <w:trHeight w:val="2268"/>
        </w:trPr>
        <w:tc>
          <w:tcPr>
            <w:tcW w:w="9859" w:type="dxa"/>
            <w:tcBorders>
              <w:top w:val="single" w:sz="2" w:space="0" w:color="auto"/>
              <w:left w:val="single" w:sz="2" w:space="0" w:color="auto"/>
              <w:bottom w:val="single" w:sz="2" w:space="0" w:color="auto"/>
              <w:right w:val="single" w:sz="2" w:space="0" w:color="auto"/>
            </w:tcBorders>
          </w:tcPr>
          <w:p w14:paraId="5A89AEED" w14:textId="402834B8" w:rsidR="005775F6" w:rsidRDefault="00561FAD" w:rsidP="00E16B84">
            <w:pPr>
              <w:pStyle w:val="Default"/>
              <w:jc w:val="both"/>
            </w:pPr>
            <w:r w:rsidRPr="00A825BF">
              <w:rPr>
                <w:sz w:val="20"/>
                <w:szCs w:val="20"/>
              </w:rPr>
              <w:t xml:space="preserve">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Proti nativnímu klientovi má méně funkcí a je určen k provádění rutinních úkonů – prohlížení rozvrhů, vypisování termínů, zadávání známek atp. Po přihlášení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Nativní klient IS/STAG využívá technologii Oracle Forms. </w:t>
            </w:r>
          </w:p>
          <w:p w14:paraId="233DB50E" w14:textId="77777777" w:rsidR="00561FAD" w:rsidRPr="00A825BF" w:rsidRDefault="00561FAD" w:rsidP="00E16B84">
            <w:pPr>
              <w:pStyle w:val="Default"/>
              <w:jc w:val="both"/>
            </w:pPr>
          </w:p>
        </w:tc>
      </w:tr>
      <w:tr w:rsidR="00561FAD" w:rsidRPr="00A825BF" w14:paraId="3DC5DEC0" w14:textId="77777777" w:rsidTr="008314F8">
        <w:trPr>
          <w:trHeight w:val="283"/>
        </w:trPr>
        <w:tc>
          <w:tcPr>
            <w:tcW w:w="9859" w:type="dxa"/>
            <w:shd w:val="clear" w:color="auto" w:fill="F7CAAC"/>
            <w:vAlign w:val="center"/>
          </w:tcPr>
          <w:p w14:paraId="6C06039F" w14:textId="77777777" w:rsidR="00561FAD" w:rsidRPr="00A825BF" w:rsidRDefault="00561FAD" w:rsidP="008314F8">
            <w:pPr>
              <w:rPr>
                <w:b/>
              </w:rPr>
            </w:pPr>
            <w:r w:rsidRPr="00A825BF">
              <w:rPr>
                <w:b/>
              </w:rPr>
              <w:t>Přístup ke studijní literatuře</w:t>
            </w:r>
          </w:p>
        </w:tc>
      </w:tr>
      <w:tr w:rsidR="00561FAD" w:rsidRPr="00A825BF" w14:paraId="4E99B986" w14:textId="77777777" w:rsidTr="008314F8">
        <w:trPr>
          <w:trHeight w:val="2268"/>
        </w:trPr>
        <w:tc>
          <w:tcPr>
            <w:tcW w:w="9859" w:type="dxa"/>
          </w:tcPr>
          <w:p w14:paraId="6AFF4C7B" w14:textId="7B6A2EE6" w:rsidR="00561FAD" w:rsidRDefault="00561FAD" w:rsidP="008314F8">
            <w:pPr>
              <w:pStyle w:val="Default"/>
              <w:jc w:val="both"/>
              <w:rPr>
                <w:sz w:val="20"/>
                <w:szCs w:val="20"/>
              </w:rPr>
            </w:pPr>
            <w:r w:rsidRPr="00A825BF">
              <w:rPr>
                <w:sz w:val="20"/>
                <w:szCs w:val="20"/>
              </w:rP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w:t>
            </w:r>
            <w:hyperlink r:id="rId19" w:history="1">
              <w:r w:rsidR="005775F6" w:rsidRPr="00247ABC">
                <w:rPr>
                  <w:rStyle w:val="Hypertextovodkaz"/>
                  <w:sz w:val="20"/>
                  <w:szCs w:val="20"/>
                </w:rPr>
                <w:t>http://publikace.k.utb.cz</w:t>
              </w:r>
            </w:hyperlink>
            <w:r w:rsidRPr="00A825BF">
              <w:rPr>
                <w:sz w:val="20"/>
                <w:szCs w:val="20"/>
              </w:rPr>
              <w:t xml:space="preserve">. </w:t>
            </w:r>
          </w:p>
          <w:p w14:paraId="4854522F" w14:textId="77777777" w:rsidR="005775F6" w:rsidRPr="00A825BF" w:rsidRDefault="005775F6" w:rsidP="008314F8">
            <w:pPr>
              <w:pStyle w:val="Default"/>
              <w:jc w:val="both"/>
              <w:rPr>
                <w:sz w:val="20"/>
                <w:szCs w:val="20"/>
              </w:rPr>
            </w:pPr>
          </w:p>
          <w:p w14:paraId="5F25F7A1" w14:textId="77777777" w:rsidR="00561FAD" w:rsidRPr="00A825BF" w:rsidRDefault="00561FAD" w:rsidP="008314F8">
            <w:pPr>
              <w:rPr>
                <w:b/>
              </w:rPr>
            </w:pPr>
          </w:p>
        </w:tc>
      </w:tr>
      <w:tr w:rsidR="00561FAD" w:rsidRPr="00A825BF" w14:paraId="147619B5" w14:textId="77777777" w:rsidTr="008314F8">
        <w:trPr>
          <w:trHeight w:val="283"/>
        </w:trPr>
        <w:tc>
          <w:tcPr>
            <w:tcW w:w="9859" w:type="dxa"/>
            <w:shd w:val="clear" w:color="auto" w:fill="F7CAAC"/>
            <w:vAlign w:val="center"/>
          </w:tcPr>
          <w:p w14:paraId="7A6F21F1" w14:textId="77777777" w:rsidR="00561FAD" w:rsidRPr="00A825BF" w:rsidRDefault="00561FAD" w:rsidP="008314F8">
            <w:r w:rsidRPr="00A825BF">
              <w:rPr>
                <w:b/>
              </w:rPr>
              <w:t>Přehled zpřístupněných databází</w:t>
            </w:r>
          </w:p>
        </w:tc>
      </w:tr>
      <w:tr w:rsidR="00561FAD" w:rsidRPr="00A825BF" w14:paraId="3E74FF67" w14:textId="77777777" w:rsidTr="008314F8">
        <w:trPr>
          <w:trHeight w:val="2268"/>
        </w:trPr>
        <w:tc>
          <w:tcPr>
            <w:tcW w:w="9859" w:type="dxa"/>
          </w:tcPr>
          <w:p w14:paraId="11C4F1AC" w14:textId="77777777" w:rsidR="00561FAD" w:rsidRPr="00A825BF" w:rsidRDefault="00561FAD" w:rsidP="008314F8">
            <w:pPr>
              <w:pStyle w:val="Default"/>
              <w:jc w:val="both"/>
              <w:rPr>
                <w:sz w:val="20"/>
                <w:szCs w:val="20"/>
              </w:rPr>
            </w:pPr>
            <w:r w:rsidRPr="00A825BF">
              <w:rPr>
                <w:sz w:val="20"/>
                <w:szCs w:val="20"/>
              </w:rPr>
              <w: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4B7820CF" w14:textId="77777777" w:rsidR="00561FAD" w:rsidRPr="00A825BF" w:rsidRDefault="00561FAD" w:rsidP="008314F8">
            <w:pPr>
              <w:pStyle w:val="Default"/>
              <w:jc w:val="both"/>
              <w:rPr>
                <w:sz w:val="20"/>
                <w:szCs w:val="20"/>
              </w:rPr>
            </w:pPr>
            <w:r w:rsidRPr="00A825BF">
              <w:rPr>
                <w:sz w:val="20"/>
                <w:szCs w:val="20"/>
              </w:rPr>
              <w:t xml:space="preserve">Konkrétní dostupné databáze: </w:t>
            </w:r>
          </w:p>
          <w:p w14:paraId="5A8F906C" w14:textId="77777777" w:rsidR="00561FAD" w:rsidRPr="00A825BF" w:rsidRDefault="00561FAD" w:rsidP="006328B7">
            <w:pPr>
              <w:pStyle w:val="Default"/>
              <w:numPr>
                <w:ilvl w:val="0"/>
                <w:numId w:val="53"/>
              </w:numPr>
              <w:jc w:val="both"/>
              <w:rPr>
                <w:sz w:val="20"/>
                <w:szCs w:val="20"/>
              </w:rPr>
            </w:pPr>
            <w:r w:rsidRPr="00A825BF">
              <w:rPr>
                <w:sz w:val="20"/>
                <w:szCs w:val="20"/>
              </w:rPr>
              <w:t xml:space="preserve">Citační databáze Web of Science a Scopus; </w:t>
            </w:r>
          </w:p>
          <w:p w14:paraId="50A4564D" w14:textId="77777777" w:rsidR="00561FAD" w:rsidRPr="00A825BF" w:rsidRDefault="00561FAD" w:rsidP="006328B7">
            <w:pPr>
              <w:pStyle w:val="Default"/>
              <w:numPr>
                <w:ilvl w:val="0"/>
                <w:numId w:val="53"/>
              </w:numPr>
              <w:jc w:val="both"/>
              <w:rPr>
                <w:sz w:val="20"/>
                <w:szCs w:val="20"/>
              </w:rPr>
            </w:pPr>
            <w:r w:rsidRPr="00A825BF">
              <w:rPr>
                <w:sz w:val="20"/>
                <w:szCs w:val="20"/>
              </w:rPr>
              <w:t xml:space="preserve">Multioborové kolekce elektronických časopisů Elsevier ScienceDirect, Wiley Online Library, SpringerLink a další; </w:t>
            </w:r>
          </w:p>
          <w:p w14:paraId="4B8FA45C" w14:textId="77777777" w:rsidR="00561FAD" w:rsidRPr="00A825BF" w:rsidRDefault="00561FAD" w:rsidP="006328B7">
            <w:pPr>
              <w:pStyle w:val="Default"/>
              <w:numPr>
                <w:ilvl w:val="0"/>
                <w:numId w:val="53"/>
              </w:numPr>
              <w:jc w:val="both"/>
              <w:rPr>
                <w:sz w:val="20"/>
                <w:szCs w:val="20"/>
              </w:rPr>
            </w:pPr>
            <w:r w:rsidRPr="00A825BF">
              <w:rPr>
                <w:sz w:val="20"/>
                <w:szCs w:val="20"/>
              </w:rPr>
              <w:t xml:space="preserve">Multioborové plnotextové databáze Ebsco a ProQuest; </w:t>
            </w:r>
          </w:p>
          <w:p w14:paraId="31C1CB9E" w14:textId="51F5C534" w:rsidR="005775F6" w:rsidRDefault="00561FAD" w:rsidP="008314F8">
            <w:pPr>
              <w:pStyle w:val="Default"/>
              <w:jc w:val="both"/>
            </w:pPr>
            <w:r w:rsidRPr="00A825BF">
              <w:rPr>
                <w:sz w:val="20"/>
                <w:szCs w:val="20"/>
              </w:rPr>
              <w:t xml:space="preserve">Seznam všech databází je dostupný na: </w:t>
            </w:r>
            <w:hyperlink r:id="rId20" w:history="1">
              <w:r w:rsidRPr="00A825BF">
                <w:rPr>
                  <w:rStyle w:val="Hypertextovodkaz"/>
                  <w:sz w:val="20"/>
                  <w:szCs w:val="20"/>
                </w:rPr>
                <w:t>http://portal.k.utb.cz/databases/alphabetical/</w:t>
              </w:r>
            </w:hyperlink>
            <w:r w:rsidRPr="00A825BF">
              <w:rPr>
                <w:sz w:val="20"/>
                <w:szCs w:val="20"/>
              </w:rPr>
              <w:t xml:space="preserve">. </w:t>
            </w:r>
          </w:p>
          <w:p w14:paraId="307BBD1B" w14:textId="77777777" w:rsidR="005775F6" w:rsidRDefault="005775F6" w:rsidP="008314F8">
            <w:pPr>
              <w:pStyle w:val="Default"/>
              <w:jc w:val="both"/>
            </w:pPr>
          </w:p>
          <w:p w14:paraId="17F1FCDF" w14:textId="77777777" w:rsidR="005775F6" w:rsidRDefault="005775F6" w:rsidP="008314F8">
            <w:pPr>
              <w:pStyle w:val="Default"/>
              <w:jc w:val="both"/>
            </w:pPr>
          </w:p>
          <w:p w14:paraId="4D028983" w14:textId="77777777" w:rsidR="005775F6" w:rsidRDefault="005775F6" w:rsidP="008314F8">
            <w:pPr>
              <w:pStyle w:val="Default"/>
              <w:jc w:val="both"/>
            </w:pPr>
          </w:p>
          <w:p w14:paraId="75623DE1" w14:textId="77777777" w:rsidR="005775F6" w:rsidRDefault="005775F6" w:rsidP="008314F8">
            <w:pPr>
              <w:pStyle w:val="Default"/>
              <w:jc w:val="both"/>
            </w:pPr>
          </w:p>
          <w:p w14:paraId="1D120171" w14:textId="77777777" w:rsidR="005775F6" w:rsidRDefault="005775F6" w:rsidP="008314F8">
            <w:pPr>
              <w:pStyle w:val="Default"/>
              <w:jc w:val="both"/>
            </w:pPr>
          </w:p>
          <w:p w14:paraId="04AAE796" w14:textId="77777777" w:rsidR="005775F6" w:rsidRPr="00A825BF" w:rsidRDefault="005775F6" w:rsidP="008314F8">
            <w:pPr>
              <w:pStyle w:val="Default"/>
              <w:jc w:val="both"/>
              <w:rPr>
                <w:sz w:val="20"/>
                <w:szCs w:val="20"/>
              </w:rPr>
            </w:pPr>
          </w:p>
          <w:p w14:paraId="0FBC9ADB" w14:textId="77777777" w:rsidR="00561FAD" w:rsidRDefault="00561FAD" w:rsidP="008314F8">
            <w:pPr>
              <w:pStyle w:val="Default"/>
              <w:jc w:val="both"/>
            </w:pPr>
          </w:p>
          <w:p w14:paraId="518D8D5D" w14:textId="77777777" w:rsidR="00561FAD" w:rsidRPr="00A825BF" w:rsidRDefault="00561FAD" w:rsidP="008314F8">
            <w:pPr>
              <w:pStyle w:val="Default"/>
              <w:jc w:val="both"/>
            </w:pPr>
          </w:p>
        </w:tc>
      </w:tr>
      <w:tr w:rsidR="00561FAD" w:rsidRPr="00A825BF" w14:paraId="522FF333" w14:textId="77777777" w:rsidTr="008314F8">
        <w:trPr>
          <w:trHeight w:val="284"/>
        </w:trPr>
        <w:tc>
          <w:tcPr>
            <w:tcW w:w="9859" w:type="dxa"/>
            <w:shd w:val="clear" w:color="auto" w:fill="F7CAAC"/>
            <w:vAlign w:val="center"/>
          </w:tcPr>
          <w:p w14:paraId="2976EB5C" w14:textId="77777777" w:rsidR="00561FAD" w:rsidRPr="00A825BF" w:rsidRDefault="00561FAD" w:rsidP="008314F8">
            <w:pPr>
              <w:rPr>
                <w:b/>
              </w:rPr>
            </w:pPr>
            <w:r w:rsidRPr="00A825BF">
              <w:rPr>
                <w:b/>
              </w:rPr>
              <w:t>Název a stručný popis používaného antiplagiátorského systému</w:t>
            </w:r>
          </w:p>
        </w:tc>
      </w:tr>
      <w:tr w:rsidR="00561FAD" w:rsidRPr="00A825BF" w14:paraId="5D2FA627" w14:textId="77777777" w:rsidTr="008314F8">
        <w:trPr>
          <w:trHeight w:val="2268"/>
        </w:trPr>
        <w:tc>
          <w:tcPr>
            <w:tcW w:w="9859" w:type="dxa"/>
            <w:shd w:val="clear" w:color="auto" w:fill="FFFFFF"/>
          </w:tcPr>
          <w:p w14:paraId="1491D002" w14:textId="77777777" w:rsidR="00561FAD" w:rsidRPr="00A825BF" w:rsidRDefault="00561FAD" w:rsidP="008314F8">
            <w:pPr>
              <w:pStyle w:val="Default"/>
              <w:jc w:val="both"/>
              <w:rPr>
                <w:sz w:val="20"/>
                <w:szCs w:val="20"/>
              </w:rPr>
            </w:pPr>
            <w:r w:rsidRPr="00A825BF">
              <w:rPr>
                <w:sz w:val="20"/>
                <w:szCs w:val="20"/>
              </w:rPr>
              <w:t xml:space="preserve">V rámci předcházení a zamezování plagiátorství UTB ve Zlíně efektivně využívá po několik let antiplagiátorský systém </w:t>
            </w:r>
            <w:r w:rsidRPr="00A825BF">
              <w:rPr>
                <w:i/>
                <w:iCs/>
                <w:sz w:val="20"/>
                <w:szCs w:val="20"/>
              </w:rPr>
              <w:t xml:space="preserve">Theses.cz </w:t>
            </w:r>
            <w:r w:rsidRPr="00A825BF">
              <w:rPr>
                <w:sz w:val="20"/>
                <w:szCs w:val="20"/>
              </w:rPr>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t>
            </w:r>
          </w:p>
          <w:p w14:paraId="38E5A675" w14:textId="77777777" w:rsidR="00561FAD" w:rsidRPr="00A825BF" w:rsidRDefault="00561FAD" w:rsidP="008314F8"/>
        </w:tc>
      </w:tr>
    </w:tbl>
    <w:p w14:paraId="0806033C" w14:textId="77777777" w:rsidR="00561FAD" w:rsidRPr="00A825BF" w:rsidRDefault="00561FAD" w:rsidP="00561FAD"/>
    <w:p w14:paraId="69B6B8D6" w14:textId="77777777" w:rsidR="00561FAD" w:rsidRPr="00A825BF" w:rsidRDefault="00561FAD" w:rsidP="00561FAD">
      <w:pPr>
        <w:spacing w:after="160" w:line="259" w:lineRule="auto"/>
      </w:pPr>
      <w:r w:rsidRPr="00A825BF">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561FAD" w:rsidRPr="00A825BF" w14:paraId="55C4445B" w14:textId="77777777" w:rsidTr="008314F8">
        <w:tc>
          <w:tcPr>
            <w:tcW w:w="9389" w:type="dxa"/>
            <w:gridSpan w:val="8"/>
            <w:tcBorders>
              <w:bottom w:val="double" w:sz="4" w:space="0" w:color="auto"/>
            </w:tcBorders>
            <w:shd w:val="clear" w:color="auto" w:fill="BDD6EE"/>
          </w:tcPr>
          <w:p w14:paraId="21DDD1BF" w14:textId="3DD24D95" w:rsidR="00561FAD" w:rsidRPr="00A825BF" w:rsidRDefault="00561FAD" w:rsidP="00EC3DF8">
            <w:pPr>
              <w:tabs>
                <w:tab w:val="right" w:pos="8976"/>
              </w:tabs>
              <w:jc w:val="both"/>
              <w:rPr>
                <w:b/>
                <w:sz w:val="28"/>
              </w:rPr>
            </w:pPr>
            <w:bookmarkStart w:id="2101" w:name="CIV"/>
            <w:r w:rsidRPr="00A825BF">
              <w:rPr>
                <w:b/>
                <w:sz w:val="28"/>
              </w:rPr>
              <w:t xml:space="preserve">C-IV – </w:t>
            </w:r>
            <w:r w:rsidRPr="00A825BF">
              <w:rPr>
                <w:b/>
                <w:sz w:val="26"/>
                <w:szCs w:val="26"/>
              </w:rPr>
              <w:t>Materiální zabezpečení studijního programu</w:t>
            </w:r>
            <w:bookmarkEnd w:id="2101"/>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561FAD" w:rsidRPr="00A825BF" w14:paraId="228EDE19" w14:textId="77777777" w:rsidTr="008314F8">
        <w:tc>
          <w:tcPr>
            <w:tcW w:w="3167" w:type="dxa"/>
            <w:tcBorders>
              <w:top w:val="single" w:sz="2" w:space="0" w:color="auto"/>
              <w:left w:val="single" w:sz="2" w:space="0" w:color="auto"/>
              <w:bottom w:val="single" w:sz="2" w:space="0" w:color="auto"/>
              <w:right w:val="single" w:sz="2" w:space="0" w:color="auto"/>
            </w:tcBorders>
            <w:shd w:val="clear" w:color="auto" w:fill="F7CAAC"/>
          </w:tcPr>
          <w:p w14:paraId="657F4B32" w14:textId="77777777" w:rsidR="00561FAD" w:rsidRPr="00A825BF" w:rsidRDefault="00561FAD" w:rsidP="008314F8">
            <w:pPr>
              <w:jc w:val="both"/>
              <w:rPr>
                <w:b/>
              </w:rPr>
            </w:pPr>
            <w:r w:rsidRPr="00A825BF">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F74ABD5" w14:textId="77777777" w:rsidR="00561FAD" w:rsidRPr="00A825BF" w:rsidRDefault="00561FAD" w:rsidP="008314F8">
            <w:r w:rsidRPr="00A825BF">
              <w:t>Univerzita Tomáše Bati ve Zlíně</w:t>
            </w:r>
          </w:p>
          <w:p w14:paraId="19F0EF16" w14:textId="77777777" w:rsidR="00561FAD" w:rsidRPr="00A825BF" w:rsidRDefault="00561FAD" w:rsidP="008314F8">
            <w:r w:rsidRPr="00A825BF">
              <w:t>Fakulta aplikované informatiky</w:t>
            </w:r>
          </w:p>
          <w:p w14:paraId="4B10D743" w14:textId="77777777" w:rsidR="00561FAD" w:rsidRPr="00A825BF" w:rsidRDefault="00561FAD" w:rsidP="008314F8">
            <w:r w:rsidRPr="00A825BF">
              <w:t>Nad Stráněmi 4511</w:t>
            </w:r>
          </w:p>
          <w:p w14:paraId="601F0EFD" w14:textId="77777777" w:rsidR="00561FAD" w:rsidRPr="00A825BF" w:rsidRDefault="00561FAD" w:rsidP="008314F8">
            <w:r w:rsidRPr="00A825BF">
              <w:t>760 05 Zlín</w:t>
            </w:r>
          </w:p>
        </w:tc>
      </w:tr>
      <w:tr w:rsidR="00561FAD" w:rsidRPr="00A825BF" w14:paraId="20F44249" w14:textId="77777777" w:rsidTr="008314F8">
        <w:tc>
          <w:tcPr>
            <w:tcW w:w="9389" w:type="dxa"/>
            <w:gridSpan w:val="8"/>
            <w:shd w:val="clear" w:color="auto" w:fill="F7CAAC"/>
          </w:tcPr>
          <w:p w14:paraId="5DEB24EB" w14:textId="77777777" w:rsidR="00561FAD" w:rsidRPr="00A825BF" w:rsidRDefault="00561FAD" w:rsidP="008314F8">
            <w:pPr>
              <w:jc w:val="both"/>
              <w:rPr>
                <w:b/>
              </w:rPr>
            </w:pPr>
            <w:r w:rsidRPr="00A825BF">
              <w:rPr>
                <w:b/>
              </w:rPr>
              <w:t>Kapacita výukových místností pro teoretickou výuku</w:t>
            </w:r>
          </w:p>
        </w:tc>
      </w:tr>
      <w:tr w:rsidR="00561FAD" w:rsidRPr="00A825BF" w14:paraId="6B2FB453" w14:textId="77777777" w:rsidTr="008314F8">
        <w:trPr>
          <w:trHeight w:val="2268"/>
        </w:trPr>
        <w:tc>
          <w:tcPr>
            <w:tcW w:w="9389" w:type="dxa"/>
            <w:gridSpan w:val="8"/>
          </w:tcPr>
          <w:p w14:paraId="559FA81C" w14:textId="77777777" w:rsidR="00561FAD" w:rsidRPr="00A825BF" w:rsidRDefault="00561FAD" w:rsidP="000C59BA">
            <w:pPr>
              <w:pStyle w:val="Default"/>
              <w:jc w:val="both"/>
              <w:rPr>
                <w:sz w:val="20"/>
                <w:szCs w:val="20"/>
              </w:rPr>
            </w:pPr>
            <w:r w:rsidRPr="00A825BF">
              <w:rPr>
                <w:sz w:val="20"/>
                <w:szCs w:val="20"/>
              </w:rPr>
              <w: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 a tabulemi. Největší posluchárna umístěna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t>
            </w:r>
          </w:p>
          <w:p w14:paraId="69011FD9" w14:textId="77777777" w:rsidR="00561FAD" w:rsidRPr="00A825BF" w:rsidRDefault="00561FAD" w:rsidP="008314F8"/>
        </w:tc>
      </w:tr>
      <w:tr w:rsidR="00561FAD" w:rsidRPr="00A825BF" w14:paraId="10DA5526" w14:textId="77777777" w:rsidTr="008314F8">
        <w:trPr>
          <w:trHeight w:val="202"/>
        </w:trPr>
        <w:tc>
          <w:tcPr>
            <w:tcW w:w="3368" w:type="dxa"/>
            <w:gridSpan w:val="3"/>
            <w:shd w:val="clear" w:color="auto" w:fill="F7CAAC"/>
          </w:tcPr>
          <w:p w14:paraId="2025D4F5" w14:textId="77777777" w:rsidR="00561FAD" w:rsidRPr="00A825BF" w:rsidRDefault="00561FAD" w:rsidP="008314F8">
            <w:pPr>
              <w:rPr>
                <w:b/>
              </w:rPr>
            </w:pPr>
            <w:r w:rsidRPr="00A825BF">
              <w:rPr>
                <w:b/>
              </w:rPr>
              <w:t>Z toho kapacita v prostorách v nájmu</w:t>
            </w:r>
          </w:p>
        </w:tc>
        <w:tc>
          <w:tcPr>
            <w:tcW w:w="1274" w:type="dxa"/>
          </w:tcPr>
          <w:p w14:paraId="666777C5" w14:textId="77777777" w:rsidR="00561FAD" w:rsidRPr="00A825BF" w:rsidRDefault="00561FAD" w:rsidP="008314F8"/>
        </w:tc>
        <w:tc>
          <w:tcPr>
            <w:tcW w:w="2321" w:type="dxa"/>
            <w:gridSpan w:val="2"/>
            <w:shd w:val="clear" w:color="auto" w:fill="F7CAAC"/>
          </w:tcPr>
          <w:p w14:paraId="2A6AA652" w14:textId="77777777" w:rsidR="00561FAD" w:rsidRPr="00A825BF" w:rsidRDefault="00561FAD" w:rsidP="008314F8">
            <w:pPr>
              <w:rPr>
                <w:b/>
                <w:shd w:val="clear" w:color="auto" w:fill="F7CAAC"/>
              </w:rPr>
            </w:pPr>
            <w:r w:rsidRPr="00A825BF">
              <w:rPr>
                <w:b/>
                <w:shd w:val="clear" w:color="auto" w:fill="F7CAAC"/>
              </w:rPr>
              <w:t>Doba platnosti nájmu</w:t>
            </w:r>
          </w:p>
        </w:tc>
        <w:tc>
          <w:tcPr>
            <w:tcW w:w="2426" w:type="dxa"/>
            <w:gridSpan w:val="2"/>
          </w:tcPr>
          <w:p w14:paraId="587B64E4" w14:textId="77777777" w:rsidR="00561FAD" w:rsidRPr="00A825BF" w:rsidRDefault="00561FAD" w:rsidP="008314F8"/>
        </w:tc>
      </w:tr>
      <w:tr w:rsidR="00561FAD" w:rsidRPr="00A825BF" w14:paraId="0461F947" w14:textId="77777777" w:rsidTr="008314F8">
        <w:trPr>
          <w:trHeight w:val="139"/>
        </w:trPr>
        <w:tc>
          <w:tcPr>
            <w:tcW w:w="9389" w:type="dxa"/>
            <w:gridSpan w:val="8"/>
            <w:shd w:val="clear" w:color="auto" w:fill="F7CAAC"/>
          </w:tcPr>
          <w:p w14:paraId="23014FE0" w14:textId="77777777" w:rsidR="00561FAD" w:rsidRPr="00A825BF" w:rsidRDefault="00561FAD" w:rsidP="008314F8">
            <w:r w:rsidRPr="00A825BF">
              <w:rPr>
                <w:b/>
              </w:rPr>
              <w:t>Kapacita a popis odborné učebny</w:t>
            </w:r>
          </w:p>
        </w:tc>
      </w:tr>
      <w:tr w:rsidR="00561FAD" w:rsidRPr="00A825BF" w14:paraId="779BF4F5" w14:textId="77777777" w:rsidTr="008314F8">
        <w:trPr>
          <w:trHeight w:val="1757"/>
        </w:trPr>
        <w:tc>
          <w:tcPr>
            <w:tcW w:w="9389" w:type="dxa"/>
            <w:gridSpan w:val="8"/>
          </w:tcPr>
          <w:p w14:paraId="3DA4D569" w14:textId="77777777" w:rsidR="00561FAD" w:rsidRPr="00A825BF" w:rsidRDefault="00561FAD" w:rsidP="008314F8">
            <w:r w:rsidRPr="00A825BF">
              <w:rPr>
                <w:b/>
              </w:rPr>
              <w:t>Laboratoř počítačových sítí</w:t>
            </w:r>
            <w:r w:rsidRPr="00A825BF">
              <w:t xml:space="preserve"> – celková kapacita 24 míst, odpovídající výukové laboratorní vybavení pro výuku předmětu Počítačové sítě a pro absolvování CISCO Network Academy</w:t>
            </w:r>
          </w:p>
        </w:tc>
      </w:tr>
      <w:tr w:rsidR="00561FAD" w:rsidRPr="00A825BF" w14:paraId="5DF1ADC5" w14:textId="77777777" w:rsidTr="008314F8">
        <w:trPr>
          <w:trHeight w:val="166"/>
        </w:trPr>
        <w:tc>
          <w:tcPr>
            <w:tcW w:w="3368" w:type="dxa"/>
            <w:gridSpan w:val="3"/>
            <w:shd w:val="clear" w:color="auto" w:fill="F7CAAC"/>
          </w:tcPr>
          <w:p w14:paraId="351156B6" w14:textId="77777777" w:rsidR="00561FAD" w:rsidRPr="00A825BF" w:rsidRDefault="00561FAD" w:rsidP="008314F8">
            <w:r w:rsidRPr="00A825BF">
              <w:rPr>
                <w:b/>
              </w:rPr>
              <w:t>Z toho kapacita v prostorách v nájmu</w:t>
            </w:r>
          </w:p>
        </w:tc>
        <w:tc>
          <w:tcPr>
            <w:tcW w:w="1274" w:type="dxa"/>
          </w:tcPr>
          <w:p w14:paraId="753859C2" w14:textId="77777777" w:rsidR="00561FAD" w:rsidRPr="00A825BF" w:rsidRDefault="00561FAD" w:rsidP="008314F8"/>
        </w:tc>
        <w:tc>
          <w:tcPr>
            <w:tcW w:w="2321" w:type="dxa"/>
            <w:gridSpan w:val="2"/>
            <w:shd w:val="clear" w:color="auto" w:fill="F7CAAC"/>
          </w:tcPr>
          <w:p w14:paraId="0DD858EC" w14:textId="77777777" w:rsidR="00561FAD" w:rsidRPr="00A825BF" w:rsidRDefault="00561FAD" w:rsidP="008314F8">
            <w:r w:rsidRPr="00A825BF">
              <w:rPr>
                <w:b/>
                <w:shd w:val="clear" w:color="auto" w:fill="F7CAAC"/>
              </w:rPr>
              <w:t>Doba platnosti nájmu</w:t>
            </w:r>
          </w:p>
        </w:tc>
        <w:tc>
          <w:tcPr>
            <w:tcW w:w="2426" w:type="dxa"/>
            <w:gridSpan w:val="2"/>
          </w:tcPr>
          <w:p w14:paraId="3FD80983" w14:textId="77777777" w:rsidR="00561FAD" w:rsidRPr="00A825BF" w:rsidRDefault="00561FAD" w:rsidP="008314F8"/>
        </w:tc>
      </w:tr>
      <w:tr w:rsidR="00561FAD" w:rsidRPr="00A825BF" w14:paraId="094ADA78" w14:textId="77777777" w:rsidTr="008314F8">
        <w:trPr>
          <w:trHeight w:val="135"/>
        </w:trPr>
        <w:tc>
          <w:tcPr>
            <w:tcW w:w="9389" w:type="dxa"/>
            <w:gridSpan w:val="8"/>
            <w:shd w:val="clear" w:color="auto" w:fill="F7CAAC"/>
          </w:tcPr>
          <w:p w14:paraId="1BA44DD6" w14:textId="77777777" w:rsidR="00561FAD" w:rsidRPr="00A825BF" w:rsidRDefault="00561FAD" w:rsidP="008314F8">
            <w:r w:rsidRPr="00A825BF">
              <w:rPr>
                <w:b/>
              </w:rPr>
              <w:t>Kapacita a popis odborné učebny</w:t>
            </w:r>
          </w:p>
        </w:tc>
      </w:tr>
      <w:tr w:rsidR="00561FAD" w:rsidRPr="00A825BF" w14:paraId="2EBF4C88" w14:textId="77777777" w:rsidTr="008314F8">
        <w:trPr>
          <w:trHeight w:val="1693"/>
        </w:trPr>
        <w:tc>
          <w:tcPr>
            <w:tcW w:w="9389" w:type="dxa"/>
            <w:gridSpan w:val="8"/>
          </w:tcPr>
          <w:p w14:paraId="17ABEB43" w14:textId="77777777" w:rsidR="00561FAD" w:rsidRPr="00A825BF" w:rsidRDefault="00561FAD" w:rsidP="008314F8">
            <w:r w:rsidRPr="00A825BF">
              <w:rPr>
                <w:b/>
              </w:rPr>
              <w:t>Laboratoř elektrotechniky a elektroniky</w:t>
            </w:r>
            <w:r w:rsidRPr="00A825BF">
              <w:t xml:space="preserve"> – celková kapacita 24 míst, odpovídající výukové laboratorní vybavení pro výuku předmětů Elektrické obvody a Analogová a číslicová technika</w:t>
            </w:r>
          </w:p>
          <w:p w14:paraId="396D2FA0" w14:textId="77777777" w:rsidR="00561FAD" w:rsidRPr="00A825BF" w:rsidRDefault="00561FAD" w:rsidP="008314F8"/>
          <w:p w14:paraId="2CC8CF23" w14:textId="77777777" w:rsidR="00561FAD" w:rsidRPr="00A825BF" w:rsidRDefault="00561FAD" w:rsidP="008314F8">
            <w:pPr>
              <w:rPr>
                <w:b/>
              </w:rPr>
            </w:pPr>
          </w:p>
        </w:tc>
      </w:tr>
      <w:tr w:rsidR="00561FAD" w:rsidRPr="00A825BF" w14:paraId="12338009" w14:textId="77777777" w:rsidTr="008314F8">
        <w:trPr>
          <w:trHeight w:val="135"/>
        </w:trPr>
        <w:tc>
          <w:tcPr>
            <w:tcW w:w="3294" w:type="dxa"/>
            <w:gridSpan w:val="2"/>
            <w:shd w:val="clear" w:color="auto" w:fill="F7CAAC"/>
          </w:tcPr>
          <w:p w14:paraId="7BE7B693" w14:textId="77777777" w:rsidR="00561FAD" w:rsidRPr="00A825BF" w:rsidRDefault="00561FAD" w:rsidP="008314F8">
            <w:pPr>
              <w:rPr>
                <w:b/>
              </w:rPr>
            </w:pPr>
            <w:r w:rsidRPr="00A825BF">
              <w:rPr>
                <w:b/>
              </w:rPr>
              <w:t>Z toho kapacita v prostorách v nájmu</w:t>
            </w:r>
          </w:p>
        </w:tc>
        <w:tc>
          <w:tcPr>
            <w:tcW w:w="1400" w:type="dxa"/>
            <w:gridSpan w:val="3"/>
          </w:tcPr>
          <w:p w14:paraId="035415F3" w14:textId="77777777" w:rsidR="00561FAD" w:rsidRPr="00A825BF" w:rsidRDefault="00561FAD" w:rsidP="008314F8">
            <w:pPr>
              <w:rPr>
                <w:b/>
              </w:rPr>
            </w:pPr>
          </w:p>
        </w:tc>
        <w:tc>
          <w:tcPr>
            <w:tcW w:w="2347" w:type="dxa"/>
            <w:gridSpan w:val="2"/>
            <w:shd w:val="clear" w:color="auto" w:fill="F7CAAC"/>
          </w:tcPr>
          <w:p w14:paraId="4BDAB829" w14:textId="77777777" w:rsidR="00561FAD" w:rsidRPr="00A825BF" w:rsidRDefault="00561FAD" w:rsidP="008314F8">
            <w:pPr>
              <w:rPr>
                <w:b/>
              </w:rPr>
            </w:pPr>
            <w:r w:rsidRPr="00A825BF">
              <w:rPr>
                <w:b/>
                <w:shd w:val="clear" w:color="auto" w:fill="F7CAAC"/>
              </w:rPr>
              <w:t>Doba platnosti nájmu</w:t>
            </w:r>
          </w:p>
        </w:tc>
        <w:tc>
          <w:tcPr>
            <w:tcW w:w="2348" w:type="dxa"/>
          </w:tcPr>
          <w:p w14:paraId="20D7CF2C" w14:textId="77777777" w:rsidR="00561FAD" w:rsidRPr="00A825BF" w:rsidRDefault="00561FAD" w:rsidP="008314F8">
            <w:pPr>
              <w:rPr>
                <w:b/>
              </w:rPr>
            </w:pPr>
          </w:p>
        </w:tc>
      </w:tr>
      <w:tr w:rsidR="00561FAD" w:rsidRPr="00A825BF" w14:paraId="5870A53A" w14:textId="77777777" w:rsidTr="008314F8">
        <w:trPr>
          <w:trHeight w:val="135"/>
        </w:trPr>
        <w:tc>
          <w:tcPr>
            <w:tcW w:w="9389" w:type="dxa"/>
            <w:gridSpan w:val="8"/>
            <w:shd w:val="clear" w:color="auto" w:fill="F7CAAC"/>
          </w:tcPr>
          <w:p w14:paraId="5CC3A3D2" w14:textId="77777777" w:rsidR="00561FAD" w:rsidRPr="00A825BF" w:rsidRDefault="00561FAD" w:rsidP="008314F8">
            <w:pPr>
              <w:rPr>
                <w:b/>
              </w:rPr>
            </w:pPr>
            <w:r w:rsidRPr="00A825BF">
              <w:rPr>
                <w:b/>
              </w:rPr>
              <w:t>Kapacita a popis odborné učebny</w:t>
            </w:r>
          </w:p>
        </w:tc>
      </w:tr>
      <w:tr w:rsidR="00561FAD" w:rsidRPr="00A825BF" w14:paraId="5931B1C8" w14:textId="77777777" w:rsidTr="008314F8">
        <w:trPr>
          <w:trHeight w:val="1225"/>
        </w:trPr>
        <w:tc>
          <w:tcPr>
            <w:tcW w:w="9389" w:type="dxa"/>
            <w:gridSpan w:val="8"/>
            <w:shd w:val="clear" w:color="auto" w:fill="auto"/>
          </w:tcPr>
          <w:p w14:paraId="747F7829" w14:textId="77777777" w:rsidR="00561FAD" w:rsidRPr="00A825BF" w:rsidRDefault="00561FAD" w:rsidP="008314F8">
            <w:pPr>
              <w:rPr>
                <w:b/>
              </w:rPr>
            </w:pPr>
            <w:r w:rsidRPr="00A825BF">
              <w:rPr>
                <w:b/>
              </w:rPr>
              <w:t>Laboratoř počítačového hardwaru</w:t>
            </w:r>
            <w:r w:rsidRPr="00A825BF">
              <w:t xml:space="preserve"> – celková kapacita 12 míst, odpovídající výukové laboratorní vybavení pro výuku předmětu Architektura počítačů.</w:t>
            </w:r>
          </w:p>
        </w:tc>
      </w:tr>
      <w:tr w:rsidR="00561FAD" w:rsidRPr="00A825BF" w14:paraId="22F2EA47" w14:textId="77777777" w:rsidTr="008314F8">
        <w:trPr>
          <w:trHeight w:val="135"/>
        </w:trPr>
        <w:tc>
          <w:tcPr>
            <w:tcW w:w="3294" w:type="dxa"/>
            <w:gridSpan w:val="2"/>
            <w:shd w:val="clear" w:color="auto" w:fill="F7CAAC"/>
          </w:tcPr>
          <w:p w14:paraId="627E2D48" w14:textId="77777777" w:rsidR="00561FAD" w:rsidRPr="00A825BF" w:rsidRDefault="00561FAD" w:rsidP="008314F8">
            <w:pPr>
              <w:rPr>
                <w:b/>
              </w:rPr>
            </w:pPr>
            <w:r w:rsidRPr="00A825BF">
              <w:rPr>
                <w:b/>
              </w:rPr>
              <w:t>Z toho kapacita v prostorách v nájmu</w:t>
            </w:r>
          </w:p>
        </w:tc>
        <w:tc>
          <w:tcPr>
            <w:tcW w:w="1400" w:type="dxa"/>
            <w:gridSpan w:val="3"/>
          </w:tcPr>
          <w:p w14:paraId="1D9C0504" w14:textId="77777777" w:rsidR="00561FAD" w:rsidRPr="00A825BF" w:rsidRDefault="00561FAD" w:rsidP="008314F8">
            <w:pPr>
              <w:rPr>
                <w:b/>
              </w:rPr>
            </w:pPr>
          </w:p>
        </w:tc>
        <w:tc>
          <w:tcPr>
            <w:tcW w:w="2347" w:type="dxa"/>
            <w:gridSpan w:val="2"/>
            <w:shd w:val="clear" w:color="auto" w:fill="F7CAAC"/>
          </w:tcPr>
          <w:p w14:paraId="05792679" w14:textId="77777777" w:rsidR="00561FAD" w:rsidRPr="00A825BF" w:rsidRDefault="00561FAD" w:rsidP="008314F8">
            <w:pPr>
              <w:rPr>
                <w:b/>
                <w:shd w:val="clear" w:color="auto" w:fill="F7CAAC"/>
              </w:rPr>
            </w:pPr>
            <w:r w:rsidRPr="00A825BF">
              <w:rPr>
                <w:b/>
                <w:shd w:val="clear" w:color="auto" w:fill="F7CAAC"/>
              </w:rPr>
              <w:t>Doba platnosti nájmu</w:t>
            </w:r>
          </w:p>
        </w:tc>
        <w:tc>
          <w:tcPr>
            <w:tcW w:w="2348" w:type="dxa"/>
          </w:tcPr>
          <w:p w14:paraId="13C5B665" w14:textId="77777777" w:rsidR="00561FAD" w:rsidRPr="00A825BF" w:rsidRDefault="00561FAD" w:rsidP="008314F8">
            <w:pPr>
              <w:rPr>
                <w:b/>
              </w:rPr>
            </w:pPr>
          </w:p>
        </w:tc>
      </w:tr>
      <w:tr w:rsidR="00561FAD" w:rsidRPr="00A825BF" w14:paraId="4BA06811" w14:textId="77777777" w:rsidTr="008314F8">
        <w:trPr>
          <w:trHeight w:val="135"/>
        </w:trPr>
        <w:tc>
          <w:tcPr>
            <w:tcW w:w="9389" w:type="dxa"/>
            <w:gridSpan w:val="8"/>
            <w:shd w:val="clear" w:color="auto" w:fill="F7CAAC"/>
          </w:tcPr>
          <w:p w14:paraId="5C12785D" w14:textId="77777777" w:rsidR="00561FAD" w:rsidRPr="00A825BF" w:rsidRDefault="00561FAD" w:rsidP="008314F8">
            <w:pPr>
              <w:rPr>
                <w:b/>
              </w:rPr>
            </w:pPr>
            <w:r w:rsidRPr="00A825BF">
              <w:rPr>
                <w:b/>
              </w:rPr>
              <w:t>Kapacita a popis odborné učebny</w:t>
            </w:r>
          </w:p>
        </w:tc>
      </w:tr>
      <w:tr w:rsidR="00561FAD" w:rsidRPr="00A825BF" w14:paraId="20DBE619" w14:textId="77777777" w:rsidTr="008314F8">
        <w:trPr>
          <w:trHeight w:val="1225"/>
        </w:trPr>
        <w:tc>
          <w:tcPr>
            <w:tcW w:w="9389" w:type="dxa"/>
            <w:gridSpan w:val="8"/>
            <w:shd w:val="clear" w:color="auto" w:fill="auto"/>
          </w:tcPr>
          <w:p w14:paraId="63C53DAC" w14:textId="77777777" w:rsidR="00561FAD" w:rsidRPr="00A825BF" w:rsidRDefault="00561FAD" w:rsidP="008314F8">
            <w:pPr>
              <w:rPr>
                <w:b/>
              </w:rPr>
            </w:pPr>
            <w:r w:rsidRPr="00A825BF">
              <w:rPr>
                <w:b/>
              </w:rPr>
              <w:t xml:space="preserve">Laboratoř embedded systémů </w:t>
            </w:r>
            <w:r w:rsidRPr="00A825BF">
              <w:t>– celková kapacita 12 míst, odpovídající výukové laboratorní vybavení pro výuku předmětu Embedded systémy s mikropočítači</w:t>
            </w:r>
            <w:r w:rsidRPr="00A825BF">
              <w:rPr>
                <w:b/>
              </w:rPr>
              <w:t>.</w:t>
            </w:r>
          </w:p>
        </w:tc>
      </w:tr>
      <w:tr w:rsidR="00561FAD" w:rsidRPr="00A825BF" w14:paraId="337CA6FE" w14:textId="77777777" w:rsidTr="008314F8">
        <w:trPr>
          <w:trHeight w:val="135"/>
        </w:trPr>
        <w:tc>
          <w:tcPr>
            <w:tcW w:w="3294" w:type="dxa"/>
            <w:gridSpan w:val="2"/>
            <w:shd w:val="clear" w:color="auto" w:fill="F7CAAC"/>
          </w:tcPr>
          <w:p w14:paraId="2F17152A" w14:textId="77777777" w:rsidR="00561FAD" w:rsidRPr="00A825BF" w:rsidRDefault="00561FAD" w:rsidP="008314F8">
            <w:pPr>
              <w:rPr>
                <w:b/>
              </w:rPr>
            </w:pPr>
            <w:r w:rsidRPr="00A825BF">
              <w:rPr>
                <w:b/>
              </w:rPr>
              <w:t>Z toho kapacita v prostorách v nájmu</w:t>
            </w:r>
          </w:p>
        </w:tc>
        <w:tc>
          <w:tcPr>
            <w:tcW w:w="1400" w:type="dxa"/>
            <w:gridSpan w:val="3"/>
          </w:tcPr>
          <w:p w14:paraId="2393BC0F" w14:textId="77777777" w:rsidR="00561FAD" w:rsidRPr="00A825BF" w:rsidRDefault="00561FAD" w:rsidP="008314F8">
            <w:pPr>
              <w:rPr>
                <w:b/>
              </w:rPr>
            </w:pPr>
          </w:p>
        </w:tc>
        <w:tc>
          <w:tcPr>
            <w:tcW w:w="2347" w:type="dxa"/>
            <w:gridSpan w:val="2"/>
            <w:shd w:val="clear" w:color="auto" w:fill="F7CAAC"/>
          </w:tcPr>
          <w:p w14:paraId="75A25015" w14:textId="77777777" w:rsidR="00561FAD" w:rsidRPr="00A825BF" w:rsidRDefault="00561FAD" w:rsidP="008314F8">
            <w:pPr>
              <w:rPr>
                <w:b/>
                <w:shd w:val="clear" w:color="auto" w:fill="F7CAAC"/>
              </w:rPr>
            </w:pPr>
            <w:r w:rsidRPr="00A825BF">
              <w:rPr>
                <w:b/>
                <w:shd w:val="clear" w:color="auto" w:fill="F7CAAC"/>
              </w:rPr>
              <w:t>Doba platnosti nájmu</w:t>
            </w:r>
          </w:p>
        </w:tc>
        <w:tc>
          <w:tcPr>
            <w:tcW w:w="2348" w:type="dxa"/>
          </w:tcPr>
          <w:p w14:paraId="6EE71E27" w14:textId="77777777" w:rsidR="00561FAD" w:rsidRPr="00A825BF" w:rsidRDefault="00561FAD" w:rsidP="008314F8">
            <w:pPr>
              <w:rPr>
                <w:b/>
              </w:rPr>
            </w:pPr>
          </w:p>
        </w:tc>
      </w:tr>
      <w:tr w:rsidR="00561FAD" w:rsidRPr="00A825BF" w14:paraId="5964FA72" w14:textId="77777777" w:rsidTr="008314F8">
        <w:trPr>
          <w:trHeight w:val="135"/>
        </w:trPr>
        <w:tc>
          <w:tcPr>
            <w:tcW w:w="9389" w:type="dxa"/>
            <w:gridSpan w:val="8"/>
            <w:shd w:val="clear" w:color="auto" w:fill="F7CAAC"/>
          </w:tcPr>
          <w:p w14:paraId="501F3C9C" w14:textId="77777777" w:rsidR="00561FAD" w:rsidRPr="00A825BF" w:rsidRDefault="00561FAD" w:rsidP="008314F8">
            <w:pPr>
              <w:rPr>
                <w:b/>
              </w:rPr>
            </w:pPr>
            <w:r w:rsidRPr="00A825BF">
              <w:rPr>
                <w:b/>
              </w:rPr>
              <w:t>Kapacita a popis odborné učebny</w:t>
            </w:r>
          </w:p>
        </w:tc>
      </w:tr>
      <w:tr w:rsidR="00561FAD" w:rsidRPr="00A825BF" w14:paraId="2C69C856" w14:textId="77777777" w:rsidTr="008314F8">
        <w:trPr>
          <w:trHeight w:val="1225"/>
        </w:trPr>
        <w:tc>
          <w:tcPr>
            <w:tcW w:w="9389" w:type="dxa"/>
            <w:gridSpan w:val="8"/>
            <w:shd w:val="clear" w:color="auto" w:fill="auto"/>
          </w:tcPr>
          <w:p w14:paraId="11E8D616" w14:textId="77777777" w:rsidR="00561FAD" w:rsidRPr="00A825BF" w:rsidRDefault="00561FAD" w:rsidP="008314F8">
            <w:pPr>
              <w:rPr>
                <w:b/>
              </w:rPr>
            </w:pPr>
            <w:r w:rsidRPr="00A825BF">
              <w:rPr>
                <w:b/>
              </w:rPr>
              <w:t xml:space="preserve">PC učebny </w:t>
            </w:r>
            <w:r w:rsidRPr="00A825BF">
              <w:t>– s kapacitou 12 / 24 míst a</w:t>
            </w:r>
            <w:r w:rsidRPr="00A825BF">
              <w:rPr>
                <w:b/>
              </w:rPr>
              <w:t> </w:t>
            </w:r>
            <w:r w:rsidRPr="00A825BF">
              <w:t>odpovídajícím softwarovým vybavením pro výuku odborných předmětů</w:t>
            </w:r>
            <w:r w:rsidRPr="00A825BF">
              <w:rPr>
                <w:b/>
              </w:rPr>
              <w:t xml:space="preserve">: </w:t>
            </w:r>
            <w:r w:rsidRPr="00A825BF">
              <w:t>Programování a algoritmizace</w:t>
            </w:r>
            <w:r w:rsidRPr="00A825BF">
              <w:rPr>
                <w:b/>
              </w:rPr>
              <w:t xml:space="preserve">, </w:t>
            </w:r>
            <w:r w:rsidRPr="00A825BF">
              <w:t>Analýza a modelování softwarových systémů</w:t>
            </w:r>
            <w:r w:rsidRPr="00A825BF">
              <w:rPr>
                <w:b/>
              </w:rPr>
              <w:t xml:space="preserve">, </w:t>
            </w:r>
            <w:r w:rsidRPr="00A825BF">
              <w:t>Databázové systémy</w:t>
            </w:r>
            <w:r w:rsidRPr="00A825BF">
              <w:rPr>
                <w:b/>
              </w:rPr>
              <w:t xml:space="preserve">, </w:t>
            </w:r>
            <w:r w:rsidRPr="00A825BF">
              <w:t>Nástroje pro vývoj softwarových projektů</w:t>
            </w:r>
            <w:r w:rsidRPr="00A825BF">
              <w:rPr>
                <w:b/>
              </w:rPr>
              <w:t xml:space="preserve">, </w:t>
            </w:r>
            <w:r w:rsidRPr="00A825BF">
              <w:t>Objektové programování a návrhové vzory</w:t>
            </w:r>
            <w:r w:rsidRPr="00A825BF">
              <w:rPr>
                <w:b/>
              </w:rPr>
              <w:t xml:space="preserve">, </w:t>
            </w:r>
            <w:r w:rsidRPr="00A825BF">
              <w:t>Aplikační frameworky</w:t>
            </w:r>
            <w:r w:rsidRPr="00A825BF">
              <w:rPr>
                <w:b/>
              </w:rPr>
              <w:t xml:space="preserve">, </w:t>
            </w:r>
            <w:r w:rsidRPr="00A825BF">
              <w:t>Algoritmy a datové struktury</w:t>
            </w:r>
            <w:r w:rsidRPr="00A825BF">
              <w:rPr>
                <w:b/>
              </w:rPr>
              <w:t xml:space="preserve">, </w:t>
            </w:r>
            <w:r w:rsidRPr="00A825BF">
              <w:t>Testování software</w:t>
            </w:r>
            <w:r w:rsidRPr="00A825BF">
              <w:rPr>
                <w:b/>
              </w:rPr>
              <w:t xml:space="preserve">, </w:t>
            </w:r>
            <w:r w:rsidRPr="00A825BF">
              <w:t>Programování v jazyku C++, Vývoj síťových aplikací</w:t>
            </w:r>
            <w:r w:rsidRPr="00A825BF">
              <w:rPr>
                <w:b/>
              </w:rPr>
              <w:t xml:space="preserve">, </w:t>
            </w:r>
            <w:r w:rsidRPr="00A825BF">
              <w:t>Praktikum programování.</w:t>
            </w:r>
          </w:p>
        </w:tc>
      </w:tr>
      <w:tr w:rsidR="00561FAD" w:rsidRPr="00A825BF" w14:paraId="40701642" w14:textId="77777777" w:rsidTr="008314F8">
        <w:trPr>
          <w:trHeight w:val="135"/>
        </w:trPr>
        <w:tc>
          <w:tcPr>
            <w:tcW w:w="3294" w:type="dxa"/>
            <w:gridSpan w:val="2"/>
            <w:shd w:val="clear" w:color="auto" w:fill="F7CAAC"/>
          </w:tcPr>
          <w:p w14:paraId="71374383" w14:textId="77777777" w:rsidR="00561FAD" w:rsidRPr="00A825BF" w:rsidRDefault="00561FAD" w:rsidP="008314F8">
            <w:pPr>
              <w:rPr>
                <w:b/>
              </w:rPr>
            </w:pPr>
            <w:r w:rsidRPr="00A825BF">
              <w:rPr>
                <w:b/>
              </w:rPr>
              <w:t>Z toho kapacita v prostorách v nájmu</w:t>
            </w:r>
          </w:p>
        </w:tc>
        <w:tc>
          <w:tcPr>
            <w:tcW w:w="1400" w:type="dxa"/>
            <w:gridSpan w:val="3"/>
          </w:tcPr>
          <w:p w14:paraId="7025E23C" w14:textId="77777777" w:rsidR="00561FAD" w:rsidRPr="00A825BF" w:rsidRDefault="00561FAD" w:rsidP="008314F8">
            <w:pPr>
              <w:rPr>
                <w:b/>
              </w:rPr>
            </w:pPr>
          </w:p>
        </w:tc>
        <w:tc>
          <w:tcPr>
            <w:tcW w:w="2347" w:type="dxa"/>
            <w:gridSpan w:val="2"/>
            <w:shd w:val="clear" w:color="auto" w:fill="F7CAAC"/>
          </w:tcPr>
          <w:p w14:paraId="78651C7E" w14:textId="77777777" w:rsidR="00561FAD" w:rsidRPr="00A825BF" w:rsidRDefault="00561FAD" w:rsidP="008314F8">
            <w:pPr>
              <w:rPr>
                <w:b/>
                <w:shd w:val="clear" w:color="auto" w:fill="F7CAAC"/>
              </w:rPr>
            </w:pPr>
            <w:r w:rsidRPr="00A825BF">
              <w:rPr>
                <w:b/>
                <w:shd w:val="clear" w:color="auto" w:fill="F7CAAC"/>
              </w:rPr>
              <w:t>Doba platnosti nájmu</w:t>
            </w:r>
          </w:p>
        </w:tc>
        <w:tc>
          <w:tcPr>
            <w:tcW w:w="2348" w:type="dxa"/>
          </w:tcPr>
          <w:p w14:paraId="5A0301FC" w14:textId="77777777" w:rsidR="00561FAD" w:rsidRPr="00A825BF" w:rsidRDefault="00561FAD" w:rsidP="008314F8">
            <w:pPr>
              <w:rPr>
                <w:b/>
              </w:rPr>
            </w:pPr>
          </w:p>
        </w:tc>
      </w:tr>
      <w:tr w:rsidR="00561FAD" w:rsidRPr="00A825BF" w14:paraId="16CA1AEF" w14:textId="77777777" w:rsidTr="008314F8">
        <w:trPr>
          <w:trHeight w:val="135"/>
        </w:trPr>
        <w:tc>
          <w:tcPr>
            <w:tcW w:w="9389" w:type="dxa"/>
            <w:gridSpan w:val="8"/>
            <w:shd w:val="clear" w:color="auto" w:fill="F7CAAC"/>
          </w:tcPr>
          <w:p w14:paraId="2712C988" w14:textId="77777777" w:rsidR="00561FAD" w:rsidRPr="00A825BF" w:rsidRDefault="00561FAD" w:rsidP="008314F8">
            <w:pPr>
              <w:rPr>
                <w:b/>
              </w:rPr>
            </w:pPr>
            <w:r w:rsidRPr="00A825BF">
              <w:rPr>
                <w:b/>
              </w:rPr>
              <w:t>Kapacita a popis odborné učebny</w:t>
            </w:r>
          </w:p>
        </w:tc>
      </w:tr>
      <w:tr w:rsidR="00561FAD" w:rsidRPr="00A825BF" w14:paraId="311683CA" w14:textId="77777777" w:rsidTr="008314F8">
        <w:trPr>
          <w:trHeight w:val="1225"/>
        </w:trPr>
        <w:tc>
          <w:tcPr>
            <w:tcW w:w="9389" w:type="dxa"/>
            <w:gridSpan w:val="8"/>
            <w:shd w:val="clear" w:color="auto" w:fill="auto"/>
          </w:tcPr>
          <w:p w14:paraId="627802F6" w14:textId="77777777" w:rsidR="00561FAD" w:rsidRPr="00A825BF" w:rsidRDefault="00561FAD" w:rsidP="008314F8">
            <w:pPr>
              <w:rPr>
                <w:b/>
              </w:rPr>
            </w:pPr>
            <w:r w:rsidRPr="00A825BF">
              <w:rPr>
                <w:b/>
              </w:rPr>
              <w:t xml:space="preserve">PC učebna </w:t>
            </w:r>
            <w:r w:rsidRPr="00A825BF">
              <w:t>– s kapacitou 12 míst a</w:t>
            </w:r>
            <w:r w:rsidRPr="00A825BF">
              <w:rPr>
                <w:b/>
              </w:rPr>
              <w:t> </w:t>
            </w:r>
            <w:r w:rsidRPr="00A825BF">
              <w:t>odpovídajícím softwarovým</w:t>
            </w:r>
            <w:r w:rsidRPr="00A825BF">
              <w:rPr>
                <w:b/>
              </w:rPr>
              <w:t xml:space="preserve"> </w:t>
            </w:r>
            <w:r w:rsidRPr="00A825BF">
              <w:t>a</w:t>
            </w:r>
            <w:r w:rsidRPr="00A825BF">
              <w:rPr>
                <w:b/>
              </w:rPr>
              <w:t xml:space="preserve"> </w:t>
            </w:r>
            <w:r w:rsidRPr="00A825BF">
              <w:t>výukovým laboratorním vybavením pro výuku odborných předmětů</w:t>
            </w:r>
            <w:r w:rsidRPr="00A825BF">
              <w:rPr>
                <w:b/>
              </w:rPr>
              <w:t xml:space="preserve">: </w:t>
            </w:r>
            <w:r w:rsidRPr="00A825BF">
              <w:t>Moderní počítačová grafika.</w:t>
            </w:r>
          </w:p>
        </w:tc>
      </w:tr>
      <w:tr w:rsidR="00561FAD" w:rsidRPr="00A825BF" w14:paraId="545C7FDE" w14:textId="77777777" w:rsidTr="008314F8">
        <w:trPr>
          <w:trHeight w:val="135"/>
        </w:trPr>
        <w:tc>
          <w:tcPr>
            <w:tcW w:w="3294" w:type="dxa"/>
            <w:gridSpan w:val="2"/>
            <w:shd w:val="clear" w:color="auto" w:fill="F7CAAC"/>
          </w:tcPr>
          <w:p w14:paraId="47CAAFDA" w14:textId="77777777" w:rsidR="00561FAD" w:rsidRPr="00A825BF" w:rsidRDefault="00561FAD" w:rsidP="008314F8">
            <w:pPr>
              <w:rPr>
                <w:b/>
              </w:rPr>
            </w:pPr>
            <w:r w:rsidRPr="00A825BF">
              <w:rPr>
                <w:b/>
              </w:rPr>
              <w:t>Z toho kapacita v prostorách v nájmu</w:t>
            </w:r>
          </w:p>
        </w:tc>
        <w:tc>
          <w:tcPr>
            <w:tcW w:w="1400" w:type="dxa"/>
            <w:gridSpan w:val="3"/>
          </w:tcPr>
          <w:p w14:paraId="45C9255F" w14:textId="77777777" w:rsidR="00561FAD" w:rsidRPr="00A825BF" w:rsidRDefault="00561FAD" w:rsidP="008314F8">
            <w:pPr>
              <w:rPr>
                <w:b/>
              </w:rPr>
            </w:pPr>
          </w:p>
        </w:tc>
        <w:tc>
          <w:tcPr>
            <w:tcW w:w="2347" w:type="dxa"/>
            <w:gridSpan w:val="2"/>
            <w:shd w:val="clear" w:color="auto" w:fill="F7CAAC"/>
          </w:tcPr>
          <w:p w14:paraId="50AB8BEC" w14:textId="77777777" w:rsidR="00561FAD" w:rsidRPr="00A825BF" w:rsidRDefault="00561FAD" w:rsidP="008314F8">
            <w:pPr>
              <w:rPr>
                <w:b/>
                <w:shd w:val="clear" w:color="auto" w:fill="F7CAAC"/>
              </w:rPr>
            </w:pPr>
            <w:r w:rsidRPr="00A825BF">
              <w:rPr>
                <w:b/>
                <w:shd w:val="clear" w:color="auto" w:fill="F7CAAC"/>
              </w:rPr>
              <w:t>Doba platnosti nájmu</w:t>
            </w:r>
          </w:p>
        </w:tc>
        <w:tc>
          <w:tcPr>
            <w:tcW w:w="2348" w:type="dxa"/>
          </w:tcPr>
          <w:p w14:paraId="6023B17A" w14:textId="77777777" w:rsidR="00561FAD" w:rsidRPr="00A825BF" w:rsidRDefault="00561FAD" w:rsidP="008314F8">
            <w:pPr>
              <w:rPr>
                <w:b/>
              </w:rPr>
            </w:pPr>
          </w:p>
        </w:tc>
      </w:tr>
      <w:tr w:rsidR="00561FAD" w:rsidRPr="00A825BF" w14:paraId="1C6656B0" w14:textId="77777777" w:rsidTr="008314F8">
        <w:trPr>
          <w:trHeight w:val="135"/>
        </w:trPr>
        <w:tc>
          <w:tcPr>
            <w:tcW w:w="9389" w:type="dxa"/>
            <w:gridSpan w:val="8"/>
            <w:shd w:val="clear" w:color="auto" w:fill="F7CAAC"/>
          </w:tcPr>
          <w:p w14:paraId="7BA24CB9" w14:textId="77777777" w:rsidR="00561FAD" w:rsidRPr="00A825BF" w:rsidRDefault="00561FAD" w:rsidP="008314F8">
            <w:pPr>
              <w:rPr>
                <w:b/>
              </w:rPr>
            </w:pPr>
            <w:r w:rsidRPr="00A825BF">
              <w:rPr>
                <w:b/>
              </w:rPr>
              <w:t>Kapacita a popis odborné učebny</w:t>
            </w:r>
          </w:p>
        </w:tc>
      </w:tr>
      <w:tr w:rsidR="00561FAD" w:rsidRPr="00A825BF" w14:paraId="48402975" w14:textId="77777777" w:rsidTr="008314F8">
        <w:trPr>
          <w:trHeight w:val="1225"/>
        </w:trPr>
        <w:tc>
          <w:tcPr>
            <w:tcW w:w="9389" w:type="dxa"/>
            <w:gridSpan w:val="8"/>
            <w:shd w:val="clear" w:color="auto" w:fill="auto"/>
          </w:tcPr>
          <w:p w14:paraId="1D184C9F" w14:textId="77777777" w:rsidR="00561FAD" w:rsidRPr="00A825BF" w:rsidRDefault="00561FAD" w:rsidP="008314F8">
            <w:pPr>
              <w:rPr>
                <w:b/>
              </w:rPr>
            </w:pPr>
            <w:r w:rsidRPr="00A825BF">
              <w:rPr>
                <w:b/>
              </w:rPr>
              <w:t xml:space="preserve">PC učebny </w:t>
            </w:r>
            <w:r w:rsidRPr="00A825BF">
              <w:t>– s kapacitou 12 / 24 míst a</w:t>
            </w:r>
            <w:r w:rsidRPr="00A825BF">
              <w:rPr>
                <w:b/>
              </w:rPr>
              <w:t> </w:t>
            </w:r>
            <w:r w:rsidRPr="00A825BF">
              <w:t>odpovídajícím softwarovým</w:t>
            </w:r>
            <w:r w:rsidRPr="00A825BF">
              <w:rPr>
                <w:b/>
              </w:rPr>
              <w:t xml:space="preserve"> </w:t>
            </w:r>
            <w:r w:rsidRPr="00A825BF">
              <w:t>vybavením pro výuku odborných předmětů</w:t>
            </w:r>
            <w:r w:rsidRPr="00A825BF">
              <w:rPr>
                <w:b/>
              </w:rPr>
              <w:t xml:space="preserve">: </w:t>
            </w:r>
            <w:r w:rsidRPr="00A825BF">
              <w:t>Softwarová podpora inženýrských výpočtů</w:t>
            </w:r>
            <w:r w:rsidRPr="00A825BF">
              <w:rPr>
                <w:b/>
              </w:rPr>
              <w:t xml:space="preserve">, </w:t>
            </w:r>
            <w:r w:rsidRPr="00A825BF">
              <w:t>Teorie přenosu informace</w:t>
            </w:r>
            <w:r w:rsidRPr="00A825BF">
              <w:rPr>
                <w:b/>
              </w:rPr>
              <w:t xml:space="preserve">, </w:t>
            </w:r>
            <w:r w:rsidRPr="00A825BF">
              <w:t>Teoretická informatika</w:t>
            </w:r>
            <w:r w:rsidRPr="00A825BF">
              <w:rPr>
                <w:b/>
              </w:rPr>
              <w:t xml:space="preserve">, </w:t>
            </w:r>
            <w:r w:rsidRPr="00A825BF">
              <w:t>Kryptologie</w:t>
            </w:r>
            <w:r w:rsidRPr="00A825BF">
              <w:rPr>
                <w:b/>
              </w:rPr>
              <w:t>,</w:t>
            </w:r>
            <w:r w:rsidRPr="00A825BF">
              <w:t xml:space="preserve"> Umělá a výpočetní inteligence</w:t>
            </w:r>
            <w:r w:rsidRPr="00A825BF">
              <w:rPr>
                <w:b/>
              </w:rPr>
              <w:t>.</w:t>
            </w:r>
          </w:p>
        </w:tc>
      </w:tr>
      <w:tr w:rsidR="00561FAD" w:rsidRPr="00A825BF" w14:paraId="443B11B6" w14:textId="77777777" w:rsidTr="008314F8">
        <w:trPr>
          <w:trHeight w:val="135"/>
        </w:trPr>
        <w:tc>
          <w:tcPr>
            <w:tcW w:w="3294" w:type="dxa"/>
            <w:gridSpan w:val="2"/>
            <w:shd w:val="clear" w:color="auto" w:fill="F7CAAC"/>
          </w:tcPr>
          <w:p w14:paraId="60834219" w14:textId="77777777" w:rsidR="00561FAD" w:rsidRPr="00A825BF" w:rsidRDefault="00561FAD" w:rsidP="008314F8">
            <w:pPr>
              <w:rPr>
                <w:b/>
              </w:rPr>
            </w:pPr>
            <w:r w:rsidRPr="00A825BF">
              <w:rPr>
                <w:b/>
              </w:rPr>
              <w:t>Z toho kapacita v prostorách v nájmu</w:t>
            </w:r>
          </w:p>
        </w:tc>
        <w:tc>
          <w:tcPr>
            <w:tcW w:w="1400" w:type="dxa"/>
            <w:gridSpan w:val="3"/>
          </w:tcPr>
          <w:p w14:paraId="268B95B2" w14:textId="77777777" w:rsidR="00561FAD" w:rsidRPr="00A825BF" w:rsidRDefault="00561FAD" w:rsidP="008314F8">
            <w:pPr>
              <w:rPr>
                <w:b/>
              </w:rPr>
            </w:pPr>
          </w:p>
        </w:tc>
        <w:tc>
          <w:tcPr>
            <w:tcW w:w="2347" w:type="dxa"/>
            <w:gridSpan w:val="2"/>
            <w:shd w:val="clear" w:color="auto" w:fill="F7CAAC"/>
          </w:tcPr>
          <w:p w14:paraId="53FA949F" w14:textId="77777777" w:rsidR="00561FAD" w:rsidRPr="00A825BF" w:rsidRDefault="00561FAD" w:rsidP="008314F8">
            <w:pPr>
              <w:rPr>
                <w:b/>
                <w:shd w:val="clear" w:color="auto" w:fill="F7CAAC"/>
              </w:rPr>
            </w:pPr>
            <w:r w:rsidRPr="00A825BF">
              <w:rPr>
                <w:b/>
                <w:shd w:val="clear" w:color="auto" w:fill="F7CAAC"/>
              </w:rPr>
              <w:t>Doba platnosti nájmu</w:t>
            </w:r>
          </w:p>
        </w:tc>
        <w:tc>
          <w:tcPr>
            <w:tcW w:w="2348" w:type="dxa"/>
          </w:tcPr>
          <w:p w14:paraId="4F247220" w14:textId="77777777" w:rsidR="00561FAD" w:rsidRPr="00A825BF" w:rsidRDefault="00561FAD" w:rsidP="008314F8">
            <w:pPr>
              <w:rPr>
                <w:b/>
              </w:rPr>
            </w:pPr>
          </w:p>
        </w:tc>
      </w:tr>
      <w:tr w:rsidR="00561FAD" w:rsidRPr="00A825BF" w14:paraId="4BA7F507" w14:textId="77777777" w:rsidTr="008314F8">
        <w:trPr>
          <w:trHeight w:val="135"/>
        </w:trPr>
        <w:tc>
          <w:tcPr>
            <w:tcW w:w="9389" w:type="dxa"/>
            <w:gridSpan w:val="8"/>
            <w:shd w:val="clear" w:color="auto" w:fill="F7CAAC"/>
          </w:tcPr>
          <w:p w14:paraId="29235606" w14:textId="77777777" w:rsidR="00561FAD" w:rsidRPr="00A825BF" w:rsidRDefault="00561FAD" w:rsidP="008314F8">
            <w:pPr>
              <w:rPr>
                <w:b/>
              </w:rPr>
            </w:pPr>
            <w:r w:rsidRPr="00A825BF">
              <w:rPr>
                <w:b/>
              </w:rPr>
              <w:t>Kapacita a popis odborné učebny</w:t>
            </w:r>
          </w:p>
        </w:tc>
      </w:tr>
      <w:tr w:rsidR="00561FAD" w:rsidRPr="00A825BF" w14:paraId="30FE0CEC" w14:textId="77777777" w:rsidTr="008314F8">
        <w:trPr>
          <w:trHeight w:val="1225"/>
        </w:trPr>
        <w:tc>
          <w:tcPr>
            <w:tcW w:w="9389" w:type="dxa"/>
            <w:gridSpan w:val="8"/>
            <w:shd w:val="clear" w:color="auto" w:fill="auto"/>
          </w:tcPr>
          <w:p w14:paraId="056FE703" w14:textId="77777777" w:rsidR="00561FAD" w:rsidRPr="00A825BF" w:rsidRDefault="00561FAD" w:rsidP="008314F8">
            <w:pPr>
              <w:rPr>
                <w:b/>
              </w:rPr>
            </w:pPr>
            <w:r w:rsidRPr="00A825BF">
              <w:rPr>
                <w:b/>
              </w:rPr>
              <w:t xml:space="preserve">PC učebny </w:t>
            </w:r>
            <w:r w:rsidRPr="00A825BF">
              <w:t>– s kapacitou 12 / 24 míst a</w:t>
            </w:r>
            <w:r w:rsidRPr="00A825BF">
              <w:rPr>
                <w:b/>
              </w:rPr>
              <w:t> </w:t>
            </w:r>
            <w:r w:rsidRPr="00A825BF">
              <w:t>odpovídajícím softwarovým</w:t>
            </w:r>
            <w:r w:rsidRPr="00A825BF">
              <w:rPr>
                <w:b/>
              </w:rPr>
              <w:t xml:space="preserve"> </w:t>
            </w:r>
            <w:r w:rsidRPr="00A825BF">
              <w:t>vybavením pro výuku odborných předmětů: Technologie www</w:t>
            </w:r>
            <w:r w:rsidRPr="00A825BF">
              <w:rPr>
                <w:b/>
              </w:rPr>
              <w:t xml:space="preserve">, </w:t>
            </w:r>
            <w:r w:rsidRPr="00A825BF">
              <w:t>Pokročilé webové technologie</w:t>
            </w:r>
            <w:r w:rsidRPr="00A825BF">
              <w:rPr>
                <w:b/>
              </w:rPr>
              <w:t>.</w:t>
            </w:r>
          </w:p>
        </w:tc>
      </w:tr>
      <w:tr w:rsidR="00561FAD" w:rsidRPr="00A825BF" w14:paraId="0642800C" w14:textId="77777777" w:rsidTr="008314F8">
        <w:trPr>
          <w:trHeight w:val="135"/>
        </w:trPr>
        <w:tc>
          <w:tcPr>
            <w:tcW w:w="3294" w:type="dxa"/>
            <w:gridSpan w:val="2"/>
            <w:shd w:val="clear" w:color="auto" w:fill="F7CAAC"/>
          </w:tcPr>
          <w:p w14:paraId="1D42815E" w14:textId="77777777" w:rsidR="00561FAD" w:rsidRPr="00A825BF" w:rsidRDefault="00561FAD" w:rsidP="008314F8">
            <w:pPr>
              <w:rPr>
                <w:b/>
              </w:rPr>
            </w:pPr>
            <w:r w:rsidRPr="00A825BF">
              <w:rPr>
                <w:b/>
              </w:rPr>
              <w:t>Z toho kapacita v prostorách v nájmu</w:t>
            </w:r>
          </w:p>
        </w:tc>
        <w:tc>
          <w:tcPr>
            <w:tcW w:w="1400" w:type="dxa"/>
            <w:gridSpan w:val="3"/>
          </w:tcPr>
          <w:p w14:paraId="1B69BF81" w14:textId="77777777" w:rsidR="00561FAD" w:rsidRPr="00A825BF" w:rsidRDefault="00561FAD" w:rsidP="008314F8">
            <w:pPr>
              <w:rPr>
                <w:b/>
              </w:rPr>
            </w:pPr>
          </w:p>
        </w:tc>
        <w:tc>
          <w:tcPr>
            <w:tcW w:w="2347" w:type="dxa"/>
            <w:gridSpan w:val="2"/>
            <w:shd w:val="clear" w:color="auto" w:fill="F7CAAC"/>
          </w:tcPr>
          <w:p w14:paraId="42E46EDC" w14:textId="77777777" w:rsidR="00561FAD" w:rsidRPr="00A825BF" w:rsidRDefault="00561FAD" w:rsidP="008314F8">
            <w:pPr>
              <w:rPr>
                <w:b/>
                <w:shd w:val="clear" w:color="auto" w:fill="F7CAAC"/>
              </w:rPr>
            </w:pPr>
            <w:r w:rsidRPr="00A825BF">
              <w:rPr>
                <w:b/>
                <w:shd w:val="clear" w:color="auto" w:fill="F7CAAC"/>
              </w:rPr>
              <w:t>Doba platnosti nájmu</w:t>
            </w:r>
          </w:p>
        </w:tc>
        <w:tc>
          <w:tcPr>
            <w:tcW w:w="2348" w:type="dxa"/>
          </w:tcPr>
          <w:p w14:paraId="507DD433" w14:textId="77777777" w:rsidR="00561FAD" w:rsidRPr="00A825BF" w:rsidRDefault="00561FAD" w:rsidP="008314F8">
            <w:pPr>
              <w:rPr>
                <w:b/>
              </w:rPr>
            </w:pPr>
          </w:p>
        </w:tc>
      </w:tr>
      <w:tr w:rsidR="00561FAD" w:rsidRPr="00A825BF" w14:paraId="19E77C12" w14:textId="77777777" w:rsidTr="008314F8">
        <w:trPr>
          <w:trHeight w:val="135"/>
        </w:trPr>
        <w:tc>
          <w:tcPr>
            <w:tcW w:w="9389" w:type="dxa"/>
            <w:gridSpan w:val="8"/>
            <w:shd w:val="clear" w:color="auto" w:fill="F7CAAC"/>
          </w:tcPr>
          <w:p w14:paraId="403705D4" w14:textId="77777777" w:rsidR="00561FAD" w:rsidRPr="00A825BF" w:rsidRDefault="00561FAD" w:rsidP="008314F8">
            <w:pPr>
              <w:rPr>
                <w:b/>
              </w:rPr>
            </w:pPr>
            <w:r w:rsidRPr="00A825BF">
              <w:rPr>
                <w:b/>
              </w:rPr>
              <w:t>Kapacita a popis odborné učebny</w:t>
            </w:r>
          </w:p>
        </w:tc>
      </w:tr>
      <w:tr w:rsidR="00561FAD" w:rsidRPr="00A825BF" w14:paraId="7C5A7AFF" w14:textId="77777777" w:rsidTr="008314F8">
        <w:trPr>
          <w:trHeight w:val="1225"/>
        </w:trPr>
        <w:tc>
          <w:tcPr>
            <w:tcW w:w="9389" w:type="dxa"/>
            <w:gridSpan w:val="8"/>
            <w:shd w:val="clear" w:color="auto" w:fill="auto"/>
          </w:tcPr>
          <w:p w14:paraId="608F8126" w14:textId="77777777" w:rsidR="00561FAD" w:rsidRPr="00A825BF" w:rsidRDefault="00561FAD" w:rsidP="008314F8">
            <w:pPr>
              <w:rPr>
                <w:b/>
              </w:rPr>
            </w:pPr>
            <w:r w:rsidRPr="00A825BF">
              <w:rPr>
                <w:b/>
              </w:rPr>
              <w:t xml:space="preserve">PC učebny </w:t>
            </w:r>
            <w:r w:rsidRPr="00A825BF">
              <w:t>– s kapacitou 12 míst a</w:t>
            </w:r>
            <w:r w:rsidRPr="00A825BF">
              <w:rPr>
                <w:b/>
              </w:rPr>
              <w:t> </w:t>
            </w:r>
            <w:r w:rsidRPr="00A825BF">
              <w:t>odpovídajícím softwarovým</w:t>
            </w:r>
            <w:r w:rsidRPr="00A825BF">
              <w:rPr>
                <w:b/>
              </w:rPr>
              <w:t xml:space="preserve"> </w:t>
            </w:r>
            <w:r w:rsidRPr="00A825BF">
              <w:t>a</w:t>
            </w:r>
            <w:r w:rsidRPr="00A825BF">
              <w:rPr>
                <w:b/>
              </w:rPr>
              <w:t xml:space="preserve"> </w:t>
            </w:r>
            <w:r w:rsidRPr="00A825BF">
              <w:t>výukovým laboratorním vybavením pro výuku odborných předmětů: Programování mobilních aplikací</w:t>
            </w:r>
            <w:r w:rsidRPr="00A825BF">
              <w:rPr>
                <w:b/>
              </w:rPr>
              <w:t>.</w:t>
            </w:r>
          </w:p>
        </w:tc>
      </w:tr>
      <w:tr w:rsidR="00561FAD" w:rsidRPr="00A825BF" w14:paraId="34385A0A" w14:textId="77777777" w:rsidTr="008314F8">
        <w:trPr>
          <w:trHeight w:val="135"/>
        </w:trPr>
        <w:tc>
          <w:tcPr>
            <w:tcW w:w="3294" w:type="dxa"/>
            <w:gridSpan w:val="2"/>
            <w:shd w:val="clear" w:color="auto" w:fill="F7CAAC"/>
          </w:tcPr>
          <w:p w14:paraId="362D93EE" w14:textId="77777777" w:rsidR="00561FAD" w:rsidRPr="00A825BF" w:rsidRDefault="00561FAD" w:rsidP="008314F8">
            <w:pPr>
              <w:rPr>
                <w:b/>
              </w:rPr>
            </w:pPr>
            <w:r w:rsidRPr="00A825BF">
              <w:rPr>
                <w:b/>
              </w:rPr>
              <w:t>Z toho kapacita v prostorách v nájmu</w:t>
            </w:r>
          </w:p>
        </w:tc>
        <w:tc>
          <w:tcPr>
            <w:tcW w:w="1400" w:type="dxa"/>
            <w:gridSpan w:val="3"/>
          </w:tcPr>
          <w:p w14:paraId="0D90DEB7" w14:textId="77777777" w:rsidR="00561FAD" w:rsidRPr="00A825BF" w:rsidRDefault="00561FAD" w:rsidP="008314F8">
            <w:pPr>
              <w:rPr>
                <w:b/>
              </w:rPr>
            </w:pPr>
          </w:p>
        </w:tc>
        <w:tc>
          <w:tcPr>
            <w:tcW w:w="2347" w:type="dxa"/>
            <w:gridSpan w:val="2"/>
            <w:shd w:val="clear" w:color="auto" w:fill="F7CAAC"/>
          </w:tcPr>
          <w:p w14:paraId="09BCD060" w14:textId="77777777" w:rsidR="00561FAD" w:rsidRPr="00A825BF" w:rsidRDefault="00561FAD" w:rsidP="008314F8">
            <w:pPr>
              <w:rPr>
                <w:b/>
                <w:shd w:val="clear" w:color="auto" w:fill="F7CAAC"/>
              </w:rPr>
            </w:pPr>
            <w:r w:rsidRPr="00A825BF">
              <w:rPr>
                <w:b/>
                <w:shd w:val="clear" w:color="auto" w:fill="F7CAAC"/>
              </w:rPr>
              <w:t>Doba platnosti nájmu</w:t>
            </w:r>
          </w:p>
        </w:tc>
        <w:tc>
          <w:tcPr>
            <w:tcW w:w="2348" w:type="dxa"/>
          </w:tcPr>
          <w:p w14:paraId="2B92A7B3" w14:textId="77777777" w:rsidR="00561FAD" w:rsidRPr="00A825BF" w:rsidRDefault="00561FAD" w:rsidP="008314F8">
            <w:pPr>
              <w:rPr>
                <w:b/>
              </w:rPr>
            </w:pPr>
          </w:p>
        </w:tc>
      </w:tr>
      <w:tr w:rsidR="00561FAD" w:rsidRPr="00A825BF" w14:paraId="518C6F02" w14:textId="77777777" w:rsidTr="008314F8">
        <w:trPr>
          <w:trHeight w:val="135"/>
        </w:trPr>
        <w:tc>
          <w:tcPr>
            <w:tcW w:w="9389" w:type="dxa"/>
            <w:gridSpan w:val="8"/>
            <w:shd w:val="clear" w:color="auto" w:fill="F7CAAC"/>
          </w:tcPr>
          <w:p w14:paraId="70E30D91" w14:textId="77777777" w:rsidR="00561FAD" w:rsidRPr="00A825BF" w:rsidRDefault="00561FAD" w:rsidP="008314F8">
            <w:pPr>
              <w:rPr>
                <w:b/>
              </w:rPr>
            </w:pPr>
            <w:r w:rsidRPr="00A825BF">
              <w:rPr>
                <w:b/>
              </w:rPr>
              <w:t>Kapacita a popis odborné učebny</w:t>
            </w:r>
          </w:p>
        </w:tc>
      </w:tr>
      <w:tr w:rsidR="00561FAD" w:rsidRPr="00A825BF" w14:paraId="68AC8261" w14:textId="77777777" w:rsidTr="008314F8">
        <w:trPr>
          <w:trHeight w:val="135"/>
        </w:trPr>
        <w:tc>
          <w:tcPr>
            <w:tcW w:w="9389" w:type="dxa"/>
            <w:gridSpan w:val="8"/>
            <w:shd w:val="clear" w:color="auto" w:fill="F7CAAC"/>
          </w:tcPr>
          <w:p w14:paraId="138B78F8" w14:textId="77777777" w:rsidR="00561FAD" w:rsidRPr="00A825BF" w:rsidRDefault="00561FAD" w:rsidP="008314F8">
            <w:pPr>
              <w:rPr>
                <w:b/>
              </w:rPr>
            </w:pPr>
            <w:r w:rsidRPr="00A825BF">
              <w:rPr>
                <w:b/>
              </w:rPr>
              <w:t xml:space="preserve">Vyjádření orgánu </w:t>
            </w:r>
            <w:r w:rsidRPr="00A825BF">
              <w:rPr>
                <w:b/>
                <w:shd w:val="clear" w:color="auto" w:fill="F7CAAC"/>
              </w:rPr>
              <w:t>hygienické služby ze dne</w:t>
            </w:r>
          </w:p>
        </w:tc>
      </w:tr>
      <w:tr w:rsidR="00561FAD" w:rsidRPr="00A825BF" w14:paraId="130061D0" w14:textId="77777777" w:rsidTr="008314F8">
        <w:trPr>
          <w:trHeight w:val="680"/>
        </w:trPr>
        <w:tc>
          <w:tcPr>
            <w:tcW w:w="9389" w:type="dxa"/>
            <w:gridSpan w:val="8"/>
          </w:tcPr>
          <w:p w14:paraId="3D12BD99" w14:textId="77777777" w:rsidR="00561FAD" w:rsidRPr="00A825BF" w:rsidRDefault="00561FAD" w:rsidP="008314F8"/>
        </w:tc>
      </w:tr>
      <w:tr w:rsidR="00561FAD" w:rsidRPr="00A825BF" w14:paraId="111DE4FF" w14:textId="77777777" w:rsidTr="008314F8">
        <w:trPr>
          <w:trHeight w:val="205"/>
        </w:trPr>
        <w:tc>
          <w:tcPr>
            <w:tcW w:w="9389" w:type="dxa"/>
            <w:gridSpan w:val="8"/>
            <w:shd w:val="clear" w:color="auto" w:fill="F7CAAC"/>
          </w:tcPr>
          <w:p w14:paraId="10B52A21" w14:textId="77777777" w:rsidR="00561FAD" w:rsidRPr="00A825BF" w:rsidRDefault="00561FAD" w:rsidP="008314F8">
            <w:pPr>
              <w:rPr>
                <w:b/>
              </w:rPr>
            </w:pPr>
            <w:r w:rsidRPr="00A825BF">
              <w:rPr>
                <w:b/>
              </w:rPr>
              <w:t>Opatření a podmínky k zajištění rovného přístupu</w:t>
            </w:r>
          </w:p>
        </w:tc>
      </w:tr>
      <w:tr w:rsidR="00561FAD" w:rsidRPr="00A825BF" w14:paraId="27E77DEB" w14:textId="77777777" w:rsidTr="008314F8">
        <w:trPr>
          <w:trHeight w:val="2411"/>
        </w:trPr>
        <w:tc>
          <w:tcPr>
            <w:tcW w:w="9389" w:type="dxa"/>
            <w:gridSpan w:val="8"/>
          </w:tcPr>
          <w:p w14:paraId="42E6B62C" w14:textId="2AF60B39" w:rsidR="00561FAD" w:rsidRPr="00A825BF" w:rsidRDefault="00561FAD" w:rsidP="000C59BA">
            <w:pPr>
              <w:pStyle w:val="Default"/>
              <w:jc w:val="both"/>
            </w:pPr>
            <w:r w:rsidRPr="00A825BF">
              <w:rPr>
                <w:sz w:val="20"/>
                <w:szCs w:val="20"/>
              </w:rPr>
              <w:t>Na Fakultě aplikované informatiky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Fakulty aplikované informatiky je moderně vybaven</w:t>
            </w:r>
            <w:r w:rsidR="002F713E">
              <w:rPr>
                <w:sz w:val="20"/>
                <w:szCs w:val="20"/>
              </w:rPr>
              <w:t>ý</w:t>
            </w:r>
            <w:r w:rsidRPr="00A825BF">
              <w:rPr>
                <w:sz w:val="20"/>
                <w:szCs w:val="20"/>
              </w:rPr>
              <w:t xml:space="preserve"> a je zajištěn bezbariérový přístup pro handicapované studenty a zaměstnance. V budovách FAI jsou umístěny klidové zóny pro studenty, kde mohou studenti trávit čas mezi výukou</w:t>
            </w:r>
            <w:r w:rsidR="002F713E">
              <w:rPr>
                <w:sz w:val="20"/>
                <w:szCs w:val="20"/>
              </w:rPr>
              <w:t>.</w:t>
            </w:r>
            <w:r w:rsidRPr="00A825BF">
              <w:rPr>
                <w:sz w:val="20"/>
                <w:szCs w:val="20"/>
              </w:rPr>
              <w:t xml:space="preserve"> </w:t>
            </w:r>
            <w:r w:rsidR="002F713E">
              <w:rPr>
                <w:sz w:val="20"/>
                <w:szCs w:val="20"/>
              </w:rPr>
              <w:t>J</w:t>
            </w:r>
            <w:r w:rsidRPr="00A825BF">
              <w:rPr>
                <w:sz w:val="20"/>
                <w:szCs w:val="20"/>
              </w:rPr>
              <w:t xml:space="preserve">sou k dispozici PC včetně tiskáren pro tisk dokumentů. </w:t>
            </w:r>
          </w:p>
        </w:tc>
      </w:tr>
    </w:tbl>
    <w:p w14:paraId="76D6623B" w14:textId="77777777" w:rsidR="00561FAD" w:rsidRPr="00A825BF" w:rsidRDefault="00561FAD" w:rsidP="00561FAD"/>
    <w:p w14:paraId="198364AD" w14:textId="77777777" w:rsidR="00561FAD" w:rsidRPr="00A825BF" w:rsidRDefault="00561FAD" w:rsidP="00561FAD">
      <w:pPr>
        <w:spacing w:after="160" w:line="259" w:lineRule="auto"/>
      </w:pPr>
      <w:r w:rsidRPr="00A825BF">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561FAD" w:rsidRPr="00A825BF" w14:paraId="5AFB4D82" w14:textId="77777777" w:rsidTr="008314F8">
        <w:tc>
          <w:tcPr>
            <w:tcW w:w="9778" w:type="dxa"/>
            <w:gridSpan w:val="2"/>
            <w:tcBorders>
              <w:bottom w:val="double" w:sz="4" w:space="0" w:color="auto"/>
            </w:tcBorders>
            <w:shd w:val="clear" w:color="auto" w:fill="BDD6EE"/>
          </w:tcPr>
          <w:p w14:paraId="60BA0269" w14:textId="011CBDC5" w:rsidR="00561FAD" w:rsidRPr="00A825BF" w:rsidRDefault="00561FAD" w:rsidP="00EC3DF8">
            <w:pPr>
              <w:tabs>
                <w:tab w:val="right" w:pos="9360"/>
              </w:tabs>
              <w:jc w:val="both"/>
              <w:rPr>
                <w:b/>
                <w:sz w:val="28"/>
              </w:rPr>
            </w:pPr>
            <w:bookmarkStart w:id="2102" w:name="CV"/>
            <w:r w:rsidRPr="00A825BF">
              <w:rPr>
                <w:b/>
                <w:sz w:val="28"/>
              </w:rPr>
              <w:t>C-V – Finanční zabezpečení studijního programu</w:t>
            </w:r>
            <w:bookmarkEnd w:id="2102"/>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561FAD" w:rsidRPr="00A825BF" w14:paraId="437054D5" w14:textId="77777777" w:rsidTr="008314F8">
        <w:tc>
          <w:tcPr>
            <w:tcW w:w="4219" w:type="dxa"/>
            <w:tcBorders>
              <w:top w:val="single" w:sz="12" w:space="0" w:color="auto"/>
            </w:tcBorders>
            <w:shd w:val="clear" w:color="auto" w:fill="F7CAAC"/>
          </w:tcPr>
          <w:p w14:paraId="75D96C7C" w14:textId="77777777" w:rsidR="00561FAD" w:rsidRPr="00A825BF" w:rsidRDefault="00561FAD" w:rsidP="008314F8">
            <w:pPr>
              <w:jc w:val="both"/>
              <w:rPr>
                <w:b/>
              </w:rPr>
            </w:pPr>
            <w:r w:rsidRPr="00A825BF">
              <w:rPr>
                <w:b/>
              </w:rPr>
              <w:t>Vzdělávací činnost vysoké školy financovaná ze státního rozpočtu</w:t>
            </w:r>
          </w:p>
        </w:tc>
        <w:tc>
          <w:tcPr>
            <w:tcW w:w="5559" w:type="dxa"/>
            <w:tcBorders>
              <w:top w:val="single" w:sz="12" w:space="0" w:color="auto"/>
            </w:tcBorders>
            <w:shd w:val="clear" w:color="auto" w:fill="FFFFFF"/>
          </w:tcPr>
          <w:p w14:paraId="3123BF58" w14:textId="77777777" w:rsidR="00561FAD" w:rsidRPr="00A825BF" w:rsidRDefault="00561FAD" w:rsidP="008314F8">
            <w:pPr>
              <w:jc w:val="both"/>
              <w:rPr>
                <w:bCs/>
              </w:rPr>
            </w:pPr>
            <w:r w:rsidRPr="00A825BF">
              <w:rPr>
                <w:bCs/>
              </w:rPr>
              <w:t xml:space="preserve">ano </w:t>
            </w:r>
          </w:p>
        </w:tc>
      </w:tr>
      <w:tr w:rsidR="00561FAD" w:rsidRPr="00A825BF" w14:paraId="2ADB7164" w14:textId="77777777" w:rsidTr="008314F8">
        <w:tc>
          <w:tcPr>
            <w:tcW w:w="9778" w:type="dxa"/>
            <w:gridSpan w:val="2"/>
            <w:shd w:val="clear" w:color="auto" w:fill="F7CAAC"/>
          </w:tcPr>
          <w:p w14:paraId="47733C41" w14:textId="77777777" w:rsidR="00561FAD" w:rsidRPr="00A825BF" w:rsidRDefault="00561FAD" w:rsidP="008314F8">
            <w:pPr>
              <w:jc w:val="both"/>
              <w:rPr>
                <w:b/>
              </w:rPr>
            </w:pPr>
            <w:r w:rsidRPr="00A825BF">
              <w:rPr>
                <w:b/>
              </w:rPr>
              <w:t>Zhodnocení předpokládaných nákladů a zdrojů na uskutečňování studijního programu</w:t>
            </w:r>
          </w:p>
        </w:tc>
      </w:tr>
      <w:tr w:rsidR="00561FAD" w:rsidRPr="00A825BF" w14:paraId="0B37369E" w14:textId="77777777" w:rsidTr="008314F8">
        <w:trPr>
          <w:trHeight w:val="5398"/>
        </w:trPr>
        <w:tc>
          <w:tcPr>
            <w:tcW w:w="9778" w:type="dxa"/>
            <w:gridSpan w:val="2"/>
          </w:tcPr>
          <w:p w14:paraId="3F99D2C2" w14:textId="77777777" w:rsidR="00561FAD" w:rsidRPr="00A825BF" w:rsidRDefault="00561FAD" w:rsidP="008314F8">
            <w:pPr>
              <w:jc w:val="both"/>
            </w:pPr>
          </w:p>
        </w:tc>
      </w:tr>
    </w:tbl>
    <w:p w14:paraId="60371294" w14:textId="77777777" w:rsidR="00561FAD" w:rsidRPr="00A825BF" w:rsidRDefault="00561FAD" w:rsidP="00561FAD"/>
    <w:p w14:paraId="3BD0A709" w14:textId="77777777" w:rsidR="00561FAD" w:rsidRPr="00A825BF" w:rsidRDefault="00561FAD" w:rsidP="00561FAD"/>
    <w:p w14:paraId="4EA4D3FE" w14:textId="0C641D15" w:rsidR="00454546" w:rsidRDefault="00454546">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454546" w14:paraId="5062A849" w14:textId="77777777" w:rsidTr="008314F8">
        <w:tc>
          <w:tcPr>
            <w:tcW w:w="9285" w:type="dxa"/>
            <w:tcBorders>
              <w:bottom w:val="double" w:sz="4" w:space="0" w:color="auto"/>
            </w:tcBorders>
            <w:shd w:val="clear" w:color="auto" w:fill="BDD6EE"/>
          </w:tcPr>
          <w:p w14:paraId="00D6ED85" w14:textId="766DA248" w:rsidR="00454546" w:rsidRDefault="00454546" w:rsidP="00EC3DF8">
            <w:pPr>
              <w:tabs>
                <w:tab w:val="right" w:pos="8892"/>
              </w:tabs>
              <w:jc w:val="both"/>
              <w:rPr>
                <w:b/>
                <w:sz w:val="28"/>
              </w:rPr>
            </w:pPr>
            <w:bookmarkStart w:id="2103" w:name="DI"/>
            <w:r>
              <w:rPr>
                <w:b/>
                <w:sz w:val="28"/>
              </w:rPr>
              <w:t xml:space="preserve">D-I – </w:t>
            </w:r>
            <w:r>
              <w:rPr>
                <w:b/>
                <w:sz w:val="26"/>
                <w:szCs w:val="26"/>
              </w:rPr>
              <w:t>Záměr rozvoje a další údaje ke studijnímu programu</w:t>
            </w:r>
            <w:bookmarkEnd w:id="2103"/>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454546" w14:paraId="45C5F5BB" w14:textId="77777777" w:rsidTr="008314F8">
        <w:trPr>
          <w:trHeight w:val="185"/>
        </w:trPr>
        <w:tc>
          <w:tcPr>
            <w:tcW w:w="9285" w:type="dxa"/>
            <w:shd w:val="clear" w:color="auto" w:fill="F7CAAC"/>
          </w:tcPr>
          <w:p w14:paraId="73DECF5C" w14:textId="77777777" w:rsidR="00454546" w:rsidRDefault="00454546" w:rsidP="008314F8">
            <w:pPr>
              <w:rPr>
                <w:b/>
              </w:rPr>
            </w:pPr>
            <w:r>
              <w:rPr>
                <w:b/>
              </w:rPr>
              <w:t>Záměr rozvoje studijního programu a jeho odůvodnění</w:t>
            </w:r>
          </w:p>
        </w:tc>
      </w:tr>
      <w:tr w:rsidR="00454546" w14:paraId="1D95E1C3" w14:textId="77777777" w:rsidTr="008314F8">
        <w:trPr>
          <w:trHeight w:val="2835"/>
        </w:trPr>
        <w:tc>
          <w:tcPr>
            <w:tcW w:w="9285" w:type="dxa"/>
            <w:shd w:val="clear" w:color="auto" w:fill="FFFFFF"/>
          </w:tcPr>
          <w:p w14:paraId="5670E3C5" w14:textId="31BCC9AF" w:rsidR="00454546" w:rsidRDefault="00454546" w:rsidP="008314F8">
            <w:pPr>
              <w:pStyle w:val="Default"/>
              <w:jc w:val="both"/>
              <w:rPr>
                <w:sz w:val="20"/>
                <w:szCs w:val="20"/>
              </w:rPr>
            </w:pPr>
            <w:r>
              <w:rPr>
                <w:sz w:val="20"/>
                <w:szCs w:val="20"/>
              </w:rPr>
              <w:t xml:space="preserve">Bakalářský studijní program </w:t>
            </w:r>
            <w:r w:rsidRPr="00E16B84">
              <w:rPr>
                <w:i/>
                <w:sz w:val="20"/>
                <w:szCs w:val="20"/>
              </w:rPr>
              <w:t>Softwarové inženýrství</w:t>
            </w:r>
            <w:r>
              <w:rPr>
                <w:sz w:val="20"/>
                <w:szCs w:val="20"/>
              </w:rPr>
              <w:t xml:space="preserve"> byl poprvé akreditován v roce 2015, první studenti byli přijímáni do tohoto studijního programu v akademickém roce 201</w:t>
            </w:r>
            <w:r w:rsidR="005A3B79">
              <w:rPr>
                <w:sz w:val="20"/>
                <w:szCs w:val="20"/>
              </w:rPr>
              <w:t>6</w:t>
            </w:r>
            <w:r>
              <w:rPr>
                <w:sz w:val="20"/>
                <w:szCs w:val="20"/>
              </w:rPr>
              <w:t>/201</w:t>
            </w:r>
            <w:r w:rsidR="005A3B79">
              <w:rPr>
                <w:sz w:val="20"/>
                <w:szCs w:val="20"/>
              </w:rPr>
              <w:t>7</w:t>
            </w:r>
            <w:r>
              <w:rPr>
                <w:sz w:val="20"/>
                <w:szCs w:val="20"/>
              </w:rPr>
              <w:t xml:space="preserve">. Přestože ještě tento akreditovaný program nemá své první absolventy, vznikla potřeba reagovat na poptávku po kombinované formě studia a možnosti studovat tento mladý a dynamicky se rozvíjející obor v anglickém jazyce. </w:t>
            </w:r>
          </w:p>
          <w:p w14:paraId="43DED86E" w14:textId="77777777" w:rsidR="00454546" w:rsidRDefault="00454546" w:rsidP="008314F8">
            <w:pPr>
              <w:pStyle w:val="Default"/>
              <w:jc w:val="both"/>
              <w:rPr>
                <w:sz w:val="20"/>
                <w:szCs w:val="20"/>
              </w:rPr>
            </w:pPr>
            <w:r>
              <w:rPr>
                <w:sz w:val="20"/>
                <w:szCs w:val="20"/>
              </w:rPr>
              <w:t>V předkládané nové verzi studijního programu byla provedena výraznější úprava a vhodnější uspořádání předmětové skladby, aby lépe reagovala na požadavky na trhu práce a poskytovala dobré základy, na kterých se staví v odborných předmětech navazujícího magisterského studia.</w:t>
            </w:r>
          </w:p>
          <w:p w14:paraId="5721C1F6" w14:textId="77777777" w:rsidR="00454546" w:rsidRDefault="00454546" w:rsidP="008314F8">
            <w:pPr>
              <w:pStyle w:val="Default"/>
              <w:jc w:val="both"/>
              <w:rPr>
                <w:sz w:val="20"/>
                <w:szCs w:val="20"/>
              </w:rPr>
            </w:pPr>
            <w:r>
              <w:rPr>
                <w:sz w:val="20"/>
                <w:szCs w:val="20"/>
              </w:rPr>
              <w:t>SP vhodně doplňuje skladbu studijních programů Fakulty aplikované informatiky a zároveň plně reaguje na současné a budoucí požadavky aplikační sféry v oblastech softwarového inženýrství, informatiky a strojového učení.</w:t>
            </w:r>
          </w:p>
          <w:p w14:paraId="451AD794" w14:textId="77777777" w:rsidR="00454546" w:rsidRDefault="00454546" w:rsidP="008314F8">
            <w:pPr>
              <w:pStyle w:val="Default"/>
              <w:jc w:val="both"/>
              <w:rPr>
                <w:sz w:val="20"/>
                <w:szCs w:val="20"/>
              </w:rPr>
            </w:pPr>
            <w:r>
              <w:rPr>
                <w:sz w:val="20"/>
                <w:szCs w:val="20"/>
              </w:rPr>
              <w:t xml:space="preserve">Fakulta aplikované informatiky investičně průběžně zabezpečuje a zkvalitňuje infrastrukturní zázemí spojené se vzděláváním v daném SP. Zařízení a přístrojové vybavení jsou využívána pro propojení výuky, zpracování závěrečných prací a jejich další tvůrčí činnosti související se získáním odborných znalostí a také k jejich propojení s vývojovou a VaV činností. </w:t>
            </w:r>
          </w:p>
          <w:p w14:paraId="31CD211B" w14:textId="77777777" w:rsidR="00454546" w:rsidRDefault="00454546" w:rsidP="008314F8">
            <w:pPr>
              <w:pStyle w:val="Default"/>
              <w:jc w:val="both"/>
              <w:rPr>
                <w:sz w:val="20"/>
                <w:szCs w:val="20"/>
              </w:rPr>
            </w:pPr>
            <w:r>
              <w:rPr>
                <w:sz w:val="20"/>
                <w:szCs w:val="20"/>
              </w:rPr>
              <w:t xml:space="preserve">Personální rozvoj fakulty pro zabezpečení všech činností, souvisejících s realizací výuky v novém i dalších SP fakulty probíhá kontinuálně jak z hlediska fluktuace pracovníků, tak i nástupu nových akademických pracovníků anebo jejich odchodů. </w:t>
            </w:r>
          </w:p>
          <w:p w14:paraId="257BE892" w14:textId="77777777" w:rsidR="00454546" w:rsidRDefault="00454546" w:rsidP="008314F8">
            <w:pPr>
              <w:jc w:val="both"/>
            </w:pPr>
            <w:r>
              <w:t xml:space="preserve">Fakulta aplikované informatiky bude dále rozvíjet propojení mezi vzdělávacími a tvůrčími činnostmi a praxí prostřednictvím projektů zaměřených na vývoj a VaV. </w:t>
            </w:r>
          </w:p>
        </w:tc>
      </w:tr>
      <w:tr w:rsidR="00454546" w14:paraId="760918DC" w14:textId="77777777" w:rsidTr="008314F8">
        <w:trPr>
          <w:trHeight w:val="188"/>
        </w:trPr>
        <w:tc>
          <w:tcPr>
            <w:tcW w:w="9285" w:type="dxa"/>
            <w:shd w:val="clear" w:color="auto" w:fill="F7CAAC"/>
          </w:tcPr>
          <w:p w14:paraId="1A02BC93" w14:textId="77777777" w:rsidR="00454546" w:rsidRDefault="00454546" w:rsidP="008314F8">
            <w:pPr>
              <w:rPr>
                <w:b/>
              </w:rPr>
            </w:pPr>
            <w:r>
              <w:rPr>
                <w:b/>
              </w:rPr>
              <w:t xml:space="preserve">Počet přijímaných uchazečů ke studiu </w:t>
            </w:r>
            <w:r w:rsidRPr="00622F16">
              <w:rPr>
                <w:b/>
              </w:rPr>
              <w:t>ve studijním programu</w:t>
            </w:r>
          </w:p>
        </w:tc>
      </w:tr>
      <w:tr w:rsidR="00454546" w14:paraId="15E15672" w14:textId="77777777" w:rsidTr="008314F8">
        <w:trPr>
          <w:trHeight w:val="2835"/>
        </w:trPr>
        <w:tc>
          <w:tcPr>
            <w:tcW w:w="9285" w:type="dxa"/>
            <w:shd w:val="clear" w:color="auto" w:fill="FFFFFF"/>
          </w:tcPr>
          <w:p w14:paraId="19CDAA8B" w14:textId="4B2C9D7C" w:rsidR="00DD4A0B" w:rsidRDefault="00DD4A0B" w:rsidP="00DD4A0B">
            <w:pPr>
              <w:jc w:val="both"/>
            </w:pPr>
            <w:r>
              <w:t xml:space="preserve">V době přípravy akreditační žádosti studijní obor </w:t>
            </w:r>
            <w:r w:rsidRPr="00E16B84">
              <w:rPr>
                <w:i/>
              </w:rPr>
              <w:t>Softwarové inženýrství</w:t>
            </w:r>
            <w:r>
              <w:t xml:space="preserve"> studovalo cca 150 studentů v prezenční formě studia. Studijní obor je na FAI realizován zatím krátce, a to od ak. roku 2016/17. Přesto se zájem o studium tohoto oboru zvyšuje. </w:t>
            </w:r>
          </w:p>
          <w:p w14:paraId="52C26067" w14:textId="3E31E9A1" w:rsidR="00E51394" w:rsidRDefault="00E51394" w:rsidP="00DD4A0B">
            <w:pPr>
              <w:jc w:val="both"/>
            </w:pPr>
            <w:r>
              <w:t xml:space="preserve">Počty přijatých a zapsaných studentů, včetně poměru mezi přijatými a zapsanými studenty za 2 roky realizace studijního oboru </w:t>
            </w:r>
            <w:r w:rsidRPr="00E16B84">
              <w:rPr>
                <w:i/>
              </w:rPr>
              <w:t>Softwarové inženýrství</w:t>
            </w:r>
            <w:r>
              <w:t xml:space="preserve"> uvádí následující tabulka. </w:t>
            </w:r>
          </w:p>
          <w:p w14:paraId="767C3109" w14:textId="77777777" w:rsidR="00454546" w:rsidRDefault="00454546" w:rsidP="008314F8"/>
          <w:tbl>
            <w:tblPr>
              <w:tblStyle w:val="Mkatabulky"/>
              <w:tblW w:w="0" w:type="auto"/>
              <w:jc w:val="center"/>
              <w:tblLayout w:type="fixed"/>
              <w:tblLook w:val="04A0" w:firstRow="1" w:lastRow="0" w:firstColumn="1" w:lastColumn="0" w:noHBand="0" w:noVBand="1"/>
            </w:tblPr>
            <w:tblGrid>
              <w:gridCol w:w="1525"/>
              <w:gridCol w:w="1559"/>
              <w:gridCol w:w="1717"/>
              <w:gridCol w:w="2126"/>
            </w:tblGrid>
            <w:tr w:rsidR="00E51394" w14:paraId="15BB0C69" w14:textId="77777777" w:rsidTr="008314F8">
              <w:trPr>
                <w:jc w:val="center"/>
              </w:trPr>
              <w:tc>
                <w:tcPr>
                  <w:tcW w:w="1525" w:type="dxa"/>
                </w:tcPr>
                <w:p w14:paraId="66FE2D3B" w14:textId="77777777" w:rsidR="00E51394" w:rsidRPr="00246E59" w:rsidRDefault="00E51394" w:rsidP="00E51394">
                  <w:pPr>
                    <w:jc w:val="center"/>
                    <w:rPr>
                      <w:b/>
                    </w:rPr>
                  </w:pPr>
                  <w:r w:rsidRPr="00246E59">
                    <w:rPr>
                      <w:b/>
                    </w:rPr>
                    <w:t>Rok</w:t>
                  </w:r>
                </w:p>
              </w:tc>
              <w:tc>
                <w:tcPr>
                  <w:tcW w:w="1559" w:type="dxa"/>
                </w:tcPr>
                <w:p w14:paraId="401A20FA" w14:textId="77777777" w:rsidR="00E51394" w:rsidRPr="00246E59" w:rsidRDefault="00E51394" w:rsidP="00E51394">
                  <w:pPr>
                    <w:jc w:val="center"/>
                    <w:rPr>
                      <w:b/>
                    </w:rPr>
                  </w:pPr>
                  <w:r w:rsidRPr="00246E59">
                    <w:rPr>
                      <w:b/>
                    </w:rPr>
                    <w:t>Počet přijatých studentů</w:t>
                  </w:r>
                </w:p>
              </w:tc>
              <w:tc>
                <w:tcPr>
                  <w:tcW w:w="1717" w:type="dxa"/>
                </w:tcPr>
                <w:p w14:paraId="456FE9EA" w14:textId="77777777" w:rsidR="00E51394" w:rsidRPr="00246E59" w:rsidRDefault="00E51394" w:rsidP="00E51394">
                  <w:pPr>
                    <w:jc w:val="center"/>
                    <w:rPr>
                      <w:b/>
                    </w:rPr>
                  </w:pPr>
                  <w:r w:rsidRPr="00246E59">
                    <w:rPr>
                      <w:b/>
                    </w:rPr>
                    <w:t>Počet zapsaných studentů</w:t>
                  </w:r>
                </w:p>
              </w:tc>
              <w:tc>
                <w:tcPr>
                  <w:tcW w:w="2126" w:type="dxa"/>
                </w:tcPr>
                <w:p w14:paraId="716DA0B4" w14:textId="77777777" w:rsidR="00E51394" w:rsidRPr="00246E59" w:rsidRDefault="00E51394" w:rsidP="00E51394">
                  <w:pPr>
                    <w:jc w:val="center"/>
                    <w:rPr>
                      <w:b/>
                    </w:rPr>
                  </w:pPr>
                  <w:r w:rsidRPr="00246E59">
                    <w:rPr>
                      <w:b/>
                    </w:rPr>
                    <w:t>Poměr mezi přijatými a zapsanými studenty</w:t>
                  </w:r>
                </w:p>
              </w:tc>
            </w:tr>
            <w:tr w:rsidR="00E51394" w14:paraId="20011E90" w14:textId="77777777" w:rsidTr="008314F8">
              <w:trPr>
                <w:jc w:val="center"/>
              </w:trPr>
              <w:tc>
                <w:tcPr>
                  <w:tcW w:w="1525" w:type="dxa"/>
                </w:tcPr>
                <w:p w14:paraId="43D7C4BA" w14:textId="77777777" w:rsidR="00E51394" w:rsidRDefault="00E51394" w:rsidP="00E51394">
                  <w:pPr>
                    <w:jc w:val="center"/>
                  </w:pPr>
                  <w:r>
                    <w:t>2016/17</w:t>
                  </w:r>
                </w:p>
              </w:tc>
              <w:tc>
                <w:tcPr>
                  <w:tcW w:w="1559" w:type="dxa"/>
                  <w:vAlign w:val="bottom"/>
                </w:tcPr>
                <w:p w14:paraId="47A2F055" w14:textId="77777777" w:rsidR="00E51394" w:rsidRPr="006F4706" w:rsidRDefault="00E51394" w:rsidP="00E51394">
                  <w:pPr>
                    <w:jc w:val="center"/>
                    <w:rPr>
                      <w:color w:val="FF0000"/>
                    </w:rPr>
                  </w:pPr>
                  <w:r>
                    <w:rPr>
                      <w:rFonts w:cs="Calibri"/>
                      <w:color w:val="000000"/>
                    </w:rPr>
                    <w:t>50</w:t>
                  </w:r>
                </w:p>
              </w:tc>
              <w:tc>
                <w:tcPr>
                  <w:tcW w:w="1717" w:type="dxa"/>
                  <w:vAlign w:val="bottom"/>
                </w:tcPr>
                <w:p w14:paraId="50EAC1C6" w14:textId="77777777" w:rsidR="00E51394" w:rsidRPr="006F4706" w:rsidRDefault="00E51394" w:rsidP="00E51394">
                  <w:pPr>
                    <w:jc w:val="center"/>
                    <w:rPr>
                      <w:color w:val="FF0000"/>
                    </w:rPr>
                  </w:pPr>
                  <w:r>
                    <w:rPr>
                      <w:rFonts w:cs="Calibri"/>
                      <w:color w:val="000000"/>
                    </w:rPr>
                    <w:t>43</w:t>
                  </w:r>
                </w:p>
              </w:tc>
              <w:tc>
                <w:tcPr>
                  <w:tcW w:w="2126" w:type="dxa"/>
                  <w:vAlign w:val="bottom"/>
                </w:tcPr>
                <w:p w14:paraId="59189B0D" w14:textId="06C16175" w:rsidR="00E51394" w:rsidRPr="006F4706" w:rsidRDefault="00E51394" w:rsidP="00DD4A0B">
                  <w:pPr>
                    <w:jc w:val="center"/>
                    <w:rPr>
                      <w:color w:val="FF0000"/>
                    </w:rPr>
                  </w:pPr>
                  <w:r>
                    <w:rPr>
                      <w:rFonts w:cs="Calibri"/>
                      <w:color w:val="000000"/>
                    </w:rPr>
                    <w:t>0</w:t>
                  </w:r>
                  <w:r w:rsidR="00DD4A0B">
                    <w:rPr>
                      <w:rFonts w:cs="Calibri"/>
                      <w:color w:val="000000"/>
                    </w:rPr>
                    <w:t>,</w:t>
                  </w:r>
                  <w:r>
                    <w:rPr>
                      <w:rFonts w:cs="Calibri"/>
                      <w:color w:val="000000"/>
                    </w:rPr>
                    <w:t>86</w:t>
                  </w:r>
                </w:p>
              </w:tc>
            </w:tr>
            <w:tr w:rsidR="00E51394" w14:paraId="6A7AAD93" w14:textId="77777777" w:rsidTr="008314F8">
              <w:trPr>
                <w:jc w:val="center"/>
              </w:trPr>
              <w:tc>
                <w:tcPr>
                  <w:tcW w:w="1525" w:type="dxa"/>
                </w:tcPr>
                <w:p w14:paraId="65FE2FCF" w14:textId="77777777" w:rsidR="00E51394" w:rsidRDefault="00E51394" w:rsidP="00E51394">
                  <w:pPr>
                    <w:jc w:val="center"/>
                  </w:pPr>
                  <w:r>
                    <w:t>2017/18</w:t>
                  </w:r>
                </w:p>
              </w:tc>
              <w:tc>
                <w:tcPr>
                  <w:tcW w:w="1559" w:type="dxa"/>
                  <w:vAlign w:val="bottom"/>
                </w:tcPr>
                <w:p w14:paraId="637D0C90" w14:textId="77777777" w:rsidR="00E51394" w:rsidRPr="006F4706" w:rsidRDefault="00E51394" w:rsidP="00E51394">
                  <w:pPr>
                    <w:jc w:val="center"/>
                    <w:rPr>
                      <w:color w:val="FF0000"/>
                    </w:rPr>
                  </w:pPr>
                  <w:r>
                    <w:rPr>
                      <w:rFonts w:cs="Calibri"/>
                      <w:color w:val="000000"/>
                    </w:rPr>
                    <w:t>97</w:t>
                  </w:r>
                </w:p>
              </w:tc>
              <w:tc>
                <w:tcPr>
                  <w:tcW w:w="1717" w:type="dxa"/>
                  <w:vAlign w:val="bottom"/>
                </w:tcPr>
                <w:p w14:paraId="4F57CD86" w14:textId="77777777" w:rsidR="00E51394" w:rsidRPr="006F4706" w:rsidRDefault="00E51394" w:rsidP="00E51394">
                  <w:pPr>
                    <w:jc w:val="center"/>
                    <w:rPr>
                      <w:color w:val="FF0000"/>
                    </w:rPr>
                  </w:pPr>
                  <w:r>
                    <w:rPr>
                      <w:rFonts w:cs="Calibri"/>
                      <w:color w:val="000000"/>
                    </w:rPr>
                    <w:t>80</w:t>
                  </w:r>
                </w:p>
              </w:tc>
              <w:tc>
                <w:tcPr>
                  <w:tcW w:w="2126" w:type="dxa"/>
                  <w:vAlign w:val="bottom"/>
                </w:tcPr>
                <w:p w14:paraId="76746604" w14:textId="65050D20" w:rsidR="00E51394" w:rsidRPr="006F4706" w:rsidRDefault="00E51394" w:rsidP="00DD4A0B">
                  <w:pPr>
                    <w:jc w:val="center"/>
                    <w:rPr>
                      <w:color w:val="FF0000"/>
                    </w:rPr>
                  </w:pPr>
                  <w:r>
                    <w:rPr>
                      <w:rFonts w:cs="Calibri"/>
                      <w:color w:val="000000"/>
                    </w:rPr>
                    <w:t>0</w:t>
                  </w:r>
                  <w:r w:rsidR="00DD4A0B">
                    <w:rPr>
                      <w:rFonts w:cs="Calibri"/>
                      <w:color w:val="000000"/>
                    </w:rPr>
                    <w:t>,</w:t>
                  </w:r>
                  <w:r>
                    <w:rPr>
                      <w:rFonts w:cs="Calibri"/>
                      <w:color w:val="000000"/>
                    </w:rPr>
                    <w:t>82</w:t>
                  </w:r>
                </w:p>
              </w:tc>
            </w:tr>
          </w:tbl>
          <w:p w14:paraId="2683F8FB" w14:textId="40A092CB" w:rsidR="00DD4A0B" w:rsidRDefault="00DD4A0B" w:rsidP="00DD4A0B">
            <w:pPr>
              <w:jc w:val="both"/>
            </w:pPr>
            <w:r>
              <w:t xml:space="preserve">Materiálně-technické vybavení pracovišť FAI umožňuje realizovat výuku předkládaného studijního programu </w:t>
            </w:r>
            <w:r w:rsidRPr="00E16B84">
              <w:rPr>
                <w:i/>
              </w:rPr>
              <w:t>Softwarové inženýrství</w:t>
            </w:r>
            <w:r>
              <w:t xml:space="preserve"> v rozsahu maximálně 8 studijních skupin prezenční i kombinované formy studia. U nově akreditovaného studijního programu se předpokládá pro jeden akademický rok přijmout celkem 130 studentů, a to 100 studentů do prezenční formy studia a 30 studentů v kombinované formě studia.</w:t>
            </w:r>
          </w:p>
          <w:p w14:paraId="560B985F" w14:textId="1CD6C625" w:rsidR="00E51394" w:rsidRDefault="00E51394" w:rsidP="008314F8"/>
        </w:tc>
      </w:tr>
      <w:tr w:rsidR="00454546" w14:paraId="176E2FBB" w14:textId="77777777" w:rsidTr="008314F8">
        <w:trPr>
          <w:trHeight w:val="200"/>
        </w:trPr>
        <w:tc>
          <w:tcPr>
            <w:tcW w:w="9285" w:type="dxa"/>
            <w:shd w:val="clear" w:color="auto" w:fill="F7CAAC"/>
          </w:tcPr>
          <w:p w14:paraId="00BE1667" w14:textId="77777777" w:rsidR="00454546" w:rsidRDefault="00454546" w:rsidP="008314F8">
            <w:pPr>
              <w:rPr>
                <w:b/>
              </w:rPr>
            </w:pPr>
            <w:r>
              <w:rPr>
                <w:b/>
              </w:rPr>
              <w:t>Předpokládaná uplatnitelnost absolventů na trhu práce</w:t>
            </w:r>
          </w:p>
        </w:tc>
      </w:tr>
      <w:tr w:rsidR="00454546" w14:paraId="3C850C7B" w14:textId="77777777" w:rsidTr="008314F8">
        <w:trPr>
          <w:trHeight w:val="2835"/>
        </w:trPr>
        <w:tc>
          <w:tcPr>
            <w:tcW w:w="9285" w:type="dxa"/>
            <w:shd w:val="clear" w:color="auto" w:fill="FFFFFF"/>
          </w:tcPr>
          <w:p w14:paraId="7929E941" w14:textId="77777777" w:rsidR="00454546" w:rsidRPr="00BC09C7" w:rsidRDefault="00454546" w:rsidP="008314F8">
            <w:pPr>
              <w:pStyle w:val="Default"/>
              <w:jc w:val="both"/>
              <w:rPr>
                <w:sz w:val="20"/>
                <w:szCs w:val="20"/>
              </w:rPr>
            </w:pPr>
            <w:r w:rsidRPr="00043AB0">
              <w:rPr>
                <w:sz w:val="20"/>
                <w:szCs w:val="20"/>
              </w:rPr>
              <w:t>V rámci tohoto studijního programu jsou vychováváni odborníci pro analýzu, návrh a vývoj, testování, nasazení a údržbu nejen čistě softwarových systémů, ale i systémů kombinujících návrh a vývoj softwaru a hardwaru. Student bude seznámen s tvorbou informačních systémů a jejich zabezpečením. V praxi se může absolvent uplatnit jako člen vývojových a testovacích týmů v softwarových firmách, nejen pro vývoj zakázkového softwaru, ale také původních inovativních produktů, které zahrnují např. i prvky umělé inteligence a strojového učení. Může pracovat v průmyslových a obchodních podnicích, ve státní správě jako analytik, vývojář nebo správce podpůrných softwarových produktů, či vytvářet úpravy a doplňky pro existující systémy</w:t>
            </w:r>
            <w:r>
              <w:rPr>
                <w:sz w:val="20"/>
                <w:szCs w:val="20"/>
              </w:rPr>
              <w:t xml:space="preserve"> včetně prvků strojového učení a umělé inteligence</w:t>
            </w:r>
            <w:r w:rsidRPr="00BC09C7">
              <w:rPr>
                <w:sz w:val="20"/>
                <w:szCs w:val="20"/>
              </w:rPr>
              <w:t xml:space="preserve">. </w:t>
            </w:r>
          </w:p>
          <w:p w14:paraId="57E66387" w14:textId="77777777" w:rsidR="00454546" w:rsidRDefault="00454546" w:rsidP="008314F8"/>
        </w:tc>
      </w:tr>
    </w:tbl>
    <w:p w14:paraId="77BC74AF" w14:textId="77777777" w:rsidR="002F2E5C" w:rsidRDefault="002F2E5C" w:rsidP="002F2E5C"/>
    <w:sectPr w:rsidR="002F2E5C" w:rsidSect="00561FAD">
      <w:footerReference w:type="even" r:id="rId21"/>
      <w:footerReference w:type="default" r:id="rId22"/>
      <w:footerReference w:type="first" r:id="rId23"/>
      <w:pgSz w:w="11906" w:h="16838"/>
      <w:pgMar w:top="737" w:right="1418" w:bottom="73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50828" w14:textId="77777777" w:rsidR="00B9711A" w:rsidRDefault="00B9711A">
      <w:r>
        <w:separator/>
      </w:r>
    </w:p>
  </w:endnote>
  <w:endnote w:type="continuationSeparator" w:id="0">
    <w:p w14:paraId="5C19445A" w14:textId="77777777" w:rsidR="00B9711A" w:rsidRDefault="00B97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Courier">
    <w:panose1 w:val="02070309020205020404"/>
    <w:charset w:val="00"/>
    <w:family w:val="auto"/>
    <w:pitch w:val="variable"/>
    <w:sig w:usb0="00000003" w:usb1="00000000" w:usb2="00000000" w:usb3="00000000" w:csb0="00000001" w:csb1="00000000"/>
  </w:font>
  <w:font w:name="Roboto">
    <w:altName w:val="Times New Roman"/>
    <w:panose1 w:val="00000000000000000000"/>
    <w:charset w:val="00"/>
    <w:family w:val="roman"/>
    <w:notTrueType/>
    <w:pitch w:val="default"/>
  </w:font>
  <w:font w:name="Open Sans">
    <w:altName w:val="Arial"/>
    <w:panose1 w:val="020B0606030504020204"/>
    <w:charset w:val="00"/>
    <w:family w:val="roman"/>
    <w:notTrueType/>
    <w:pitch w:val="default"/>
  </w:font>
  <w:font w:name="&amp;quot">
    <w:altName w:val="Times New Roman"/>
    <w:panose1 w:val="00000000000000000000"/>
    <w:charset w:val="00"/>
    <w:family w:val="roman"/>
    <w:notTrueType/>
    <w:pitch w:val="default"/>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8CAEE" w14:textId="15871B75" w:rsidR="00395E6E" w:rsidRDefault="00395E6E" w:rsidP="00934D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80C2A">
      <w:rPr>
        <w:rStyle w:val="slostrnky"/>
        <w:noProof/>
      </w:rPr>
      <w:t>3</w:t>
    </w:r>
    <w:r>
      <w:rPr>
        <w:rStyle w:val="slostrnky"/>
      </w:rPr>
      <w:fldChar w:fldCharType="end"/>
    </w:r>
  </w:p>
  <w:p w14:paraId="3F1CD1BD" w14:textId="2EDD40A1" w:rsidR="00395E6E" w:rsidRDefault="00395E6E" w:rsidP="00934D16">
    <w:pPr>
      <w:pStyle w:val="Zpat"/>
      <w:tabs>
        <w:tab w:val="clear" w:pos="4536"/>
        <w:tab w:val="clear" w:pos="9072"/>
        <w:tab w:val="left" w:pos="1660"/>
      </w:tabs>
    </w:pPr>
    <w:r>
      <w:tab/>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311BC" w14:textId="77777777" w:rsidR="00395E6E" w:rsidRPr="00F356C7" w:rsidRDefault="00395E6E" w:rsidP="008314F8">
    <w:pPr>
      <w:pStyle w:val="Zpat"/>
      <w:rPr>
        <w:sz w:val="16"/>
        <w:szCs w:val="16"/>
      </w:rPr>
    </w:pPr>
  </w:p>
  <w:p w14:paraId="098C2A00" w14:textId="3C07A1DE" w:rsidR="00395E6E" w:rsidRDefault="00395E6E" w:rsidP="00561F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0349">
      <w:rPr>
        <w:rStyle w:val="slostrnky"/>
        <w:noProof/>
      </w:rPr>
      <w:t>121</w:t>
    </w:r>
    <w:r>
      <w:rPr>
        <w:rStyle w:val="slostrnky"/>
      </w:rPr>
      <w:fldChar w:fldCharType="end"/>
    </w:r>
  </w:p>
  <w:p w14:paraId="6133E72A" w14:textId="77777777" w:rsidR="00395E6E" w:rsidRDefault="00395E6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CB767" w14:textId="77777777" w:rsidR="00395E6E" w:rsidRDefault="00395E6E"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A74DD6F" w14:textId="77777777" w:rsidR="00395E6E" w:rsidRDefault="00395E6E">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339D3" w14:textId="69F6F646" w:rsidR="00395E6E" w:rsidRDefault="00395E6E"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80C2A">
      <w:rPr>
        <w:rStyle w:val="slostrnky"/>
        <w:noProof/>
      </w:rPr>
      <w:t>7</w:t>
    </w:r>
    <w:r>
      <w:rPr>
        <w:rStyle w:val="slostrnky"/>
      </w:rPr>
      <w:fldChar w:fldCharType="end"/>
    </w:r>
  </w:p>
  <w:p w14:paraId="509E4EE9" w14:textId="77777777" w:rsidR="00395E6E" w:rsidRDefault="00395E6E">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AC609" w14:textId="77777777" w:rsidR="00395E6E" w:rsidRDefault="00395E6E"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29C497F" w14:textId="77777777" w:rsidR="00395E6E" w:rsidRDefault="00395E6E">
    <w:pPr>
      <w:pStyle w:val="Zp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6EAAB" w14:textId="0029DC42" w:rsidR="00395E6E" w:rsidRDefault="00395E6E"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80C2A">
      <w:rPr>
        <w:rStyle w:val="slostrnky"/>
        <w:noProof/>
      </w:rPr>
      <w:t>13</w:t>
    </w:r>
    <w:r>
      <w:rPr>
        <w:rStyle w:val="slostrnky"/>
      </w:rPr>
      <w:fldChar w:fldCharType="end"/>
    </w:r>
  </w:p>
  <w:p w14:paraId="65657238" w14:textId="77777777" w:rsidR="00395E6E" w:rsidRDefault="00395E6E">
    <w:pPr>
      <w:pStyle w:val="Zpa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FB93D" w14:textId="77777777" w:rsidR="00395E6E" w:rsidRDefault="00395E6E"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1021D1F" w14:textId="77777777" w:rsidR="00395E6E" w:rsidRDefault="00395E6E">
    <w:pPr>
      <w:pStyle w:val="Zpat"/>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4CFCD" w14:textId="62F12135" w:rsidR="00395E6E" w:rsidRDefault="00395E6E"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0349">
      <w:rPr>
        <w:rStyle w:val="slostrnky"/>
        <w:noProof/>
      </w:rPr>
      <w:t>120</w:t>
    </w:r>
    <w:r>
      <w:rPr>
        <w:rStyle w:val="slostrnky"/>
      </w:rPr>
      <w:fldChar w:fldCharType="end"/>
    </w:r>
  </w:p>
  <w:p w14:paraId="7904BF64" w14:textId="77777777" w:rsidR="00395E6E" w:rsidRDefault="00395E6E">
    <w:pPr>
      <w:pStyle w:val="Zpa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DB67" w14:textId="77777777" w:rsidR="00395E6E" w:rsidRDefault="00395E6E" w:rsidP="008314F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9D1B604" w14:textId="77777777" w:rsidR="00395E6E" w:rsidRDefault="00395E6E">
    <w:pPr>
      <w:pStyle w:val="Zpat"/>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B0AA8" w14:textId="149BC820" w:rsidR="00395E6E" w:rsidRDefault="00395E6E" w:rsidP="008314F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0349">
      <w:rPr>
        <w:rStyle w:val="slostrnky"/>
        <w:noProof/>
      </w:rPr>
      <w:t>128</w:t>
    </w:r>
    <w:r>
      <w:rPr>
        <w:rStyle w:val="slostrnky"/>
      </w:rPr>
      <w:fldChar w:fldCharType="end"/>
    </w:r>
  </w:p>
  <w:p w14:paraId="2B64D83A" w14:textId="77777777" w:rsidR="00395E6E" w:rsidRDefault="00395E6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3B1F7" w14:textId="77777777" w:rsidR="00B9711A" w:rsidRDefault="00B9711A">
      <w:r>
        <w:separator/>
      </w:r>
    </w:p>
  </w:footnote>
  <w:footnote w:type="continuationSeparator" w:id="0">
    <w:p w14:paraId="5E4E2FCC" w14:textId="77777777" w:rsidR="00B9711A" w:rsidRDefault="00B9711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 w15:restartNumberingAfterBreak="0">
    <w:nsid w:val="05E70C9C"/>
    <w:multiLevelType w:val="hybridMultilevel"/>
    <w:tmpl w:val="F4702B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78820C7"/>
    <w:multiLevelType w:val="hybridMultilevel"/>
    <w:tmpl w:val="BD96A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D1FD2"/>
    <w:multiLevelType w:val="hybridMultilevel"/>
    <w:tmpl w:val="CE88EED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7DE7651"/>
    <w:multiLevelType w:val="hybridMultilevel"/>
    <w:tmpl w:val="CC16033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95F390B"/>
    <w:multiLevelType w:val="hybridMultilevel"/>
    <w:tmpl w:val="5A90D45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A9054E3"/>
    <w:multiLevelType w:val="hybridMultilevel"/>
    <w:tmpl w:val="88A0D4C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C670919"/>
    <w:multiLevelType w:val="hybridMultilevel"/>
    <w:tmpl w:val="BFF47D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510DF9"/>
    <w:multiLevelType w:val="hybridMultilevel"/>
    <w:tmpl w:val="992A53F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F9E4EFE"/>
    <w:multiLevelType w:val="hybridMultilevel"/>
    <w:tmpl w:val="5AAC166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4552B8B"/>
    <w:multiLevelType w:val="hybridMultilevel"/>
    <w:tmpl w:val="3D4019BC"/>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5D52E30"/>
    <w:multiLevelType w:val="hybridMultilevel"/>
    <w:tmpl w:val="5F6E639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6376209"/>
    <w:multiLevelType w:val="hybridMultilevel"/>
    <w:tmpl w:val="68922DD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16E61F37"/>
    <w:multiLevelType w:val="hybridMultilevel"/>
    <w:tmpl w:val="63A29D02"/>
    <w:lvl w:ilvl="0" w:tplc="0809000F">
      <w:start w:val="1"/>
      <w:numFmt w:val="decimal"/>
      <w:lvlText w:val="%1."/>
      <w:lvlJc w:val="left"/>
      <w:pPr>
        <w:ind w:left="1072" w:hanging="360"/>
      </w:pPr>
    </w:lvl>
    <w:lvl w:ilvl="1" w:tplc="08090019" w:tentative="1">
      <w:start w:val="1"/>
      <w:numFmt w:val="lowerLetter"/>
      <w:lvlText w:val="%2."/>
      <w:lvlJc w:val="left"/>
      <w:pPr>
        <w:ind w:left="1792" w:hanging="360"/>
      </w:pPr>
    </w:lvl>
    <w:lvl w:ilvl="2" w:tplc="0809001B" w:tentative="1">
      <w:start w:val="1"/>
      <w:numFmt w:val="lowerRoman"/>
      <w:lvlText w:val="%3."/>
      <w:lvlJc w:val="right"/>
      <w:pPr>
        <w:ind w:left="2512" w:hanging="180"/>
      </w:pPr>
    </w:lvl>
    <w:lvl w:ilvl="3" w:tplc="0809000F" w:tentative="1">
      <w:start w:val="1"/>
      <w:numFmt w:val="decimal"/>
      <w:lvlText w:val="%4."/>
      <w:lvlJc w:val="left"/>
      <w:pPr>
        <w:ind w:left="3232" w:hanging="360"/>
      </w:pPr>
    </w:lvl>
    <w:lvl w:ilvl="4" w:tplc="08090019" w:tentative="1">
      <w:start w:val="1"/>
      <w:numFmt w:val="lowerLetter"/>
      <w:lvlText w:val="%5."/>
      <w:lvlJc w:val="left"/>
      <w:pPr>
        <w:ind w:left="3952" w:hanging="360"/>
      </w:pPr>
    </w:lvl>
    <w:lvl w:ilvl="5" w:tplc="0809001B" w:tentative="1">
      <w:start w:val="1"/>
      <w:numFmt w:val="lowerRoman"/>
      <w:lvlText w:val="%6."/>
      <w:lvlJc w:val="right"/>
      <w:pPr>
        <w:ind w:left="4672" w:hanging="180"/>
      </w:pPr>
    </w:lvl>
    <w:lvl w:ilvl="6" w:tplc="0809000F" w:tentative="1">
      <w:start w:val="1"/>
      <w:numFmt w:val="decimal"/>
      <w:lvlText w:val="%7."/>
      <w:lvlJc w:val="left"/>
      <w:pPr>
        <w:ind w:left="5392" w:hanging="360"/>
      </w:pPr>
    </w:lvl>
    <w:lvl w:ilvl="7" w:tplc="08090019" w:tentative="1">
      <w:start w:val="1"/>
      <w:numFmt w:val="lowerLetter"/>
      <w:lvlText w:val="%8."/>
      <w:lvlJc w:val="left"/>
      <w:pPr>
        <w:ind w:left="6112" w:hanging="360"/>
      </w:pPr>
    </w:lvl>
    <w:lvl w:ilvl="8" w:tplc="0809001B" w:tentative="1">
      <w:start w:val="1"/>
      <w:numFmt w:val="lowerRoman"/>
      <w:lvlText w:val="%9."/>
      <w:lvlJc w:val="right"/>
      <w:pPr>
        <w:ind w:left="6832" w:hanging="180"/>
      </w:pPr>
    </w:lvl>
  </w:abstractNum>
  <w:abstractNum w:abstractNumId="15" w15:restartNumberingAfterBreak="0">
    <w:nsid w:val="183F5C69"/>
    <w:multiLevelType w:val="hybridMultilevel"/>
    <w:tmpl w:val="C088C64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99774A6"/>
    <w:multiLevelType w:val="hybridMultilevel"/>
    <w:tmpl w:val="B602DD3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B682D6C"/>
    <w:multiLevelType w:val="hybridMultilevel"/>
    <w:tmpl w:val="A00EB2F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1CAD4BAD"/>
    <w:multiLevelType w:val="hybridMultilevel"/>
    <w:tmpl w:val="FB3E39C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1E391A58"/>
    <w:multiLevelType w:val="hybridMultilevel"/>
    <w:tmpl w:val="65865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31D3C98"/>
    <w:multiLevelType w:val="hybridMultilevel"/>
    <w:tmpl w:val="B4D002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5A6E60"/>
    <w:multiLevelType w:val="hybridMultilevel"/>
    <w:tmpl w:val="44587260"/>
    <w:lvl w:ilvl="0" w:tplc="041B000F">
      <w:start w:val="1"/>
      <w:numFmt w:val="decimal"/>
      <w:lvlText w:val="%1."/>
      <w:lvlJc w:val="left"/>
      <w:pPr>
        <w:ind w:left="1080" w:hanging="360"/>
      </w:pPr>
    </w:lvl>
    <w:lvl w:ilvl="1" w:tplc="041B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4E42ED"/>
    <w:multiLevelType w:val="hybridMultilevel"/>
    <w:tmpl w:val="963C08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6A743D"/>
    <w:multiLevelType w:val="hybridMultilevel"/>
    <w:tmpl w:val="3B6E6B2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2B60492C"/>
    <w:multiLevelType w:val="hybridMultilevel"/>
    <w:tmpl w:val="A0B23FC2"/>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5" w15:restartNumberingAfterBreak="0">
    <w:nsid w:val="2CB560D7"/>
    <w:multiLevelType w:val="hybridMultilevel"/>
    <w:tmpl w:val="BA0E27A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02E164C"/>
    <w:multiLevelType w:val="hybridMultilevel"/>
    <w:tmpl w:val="188AAC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507F05"/>
    <w:multiLevelType w:val="hybridMultilevel"/>
    <w:tmpl w:val="65865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F44442D"/>
    <w:multiLevelType w:val="hybridMultilevel"/>
    <w:tmpl w:val="446AF5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F4467D6"/>
    <w:multiLevelType w:val="hybridMultilevel"/>
    <w:tmpl w:val="66A8A0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941DFF"/>
    <w:multiLevelType w:val="hybridMultilevel"/>
    <w:tmpl w:val="FAECC17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44B33FA1"/>
    <w:multiLevelType w:val="hybridMultilevel"/>
    <w:tmpl w:val="637A9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3C2293"/>
    <w:multiLevelType w:val="hybridMultilevel"/>
    <w:tmpl w:val="3E34D80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4CA8001C"/>
    <w:multiLevelType w:val="hybridMultilevel"/>
    <w:tmpl w:val="BD96A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762435"/>
    <w:multiLevelType w:val="hybridMultilevel"/>
    <w:tmpl w:val="792E55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1433C88"/>
    <w:multiLevelType w:val="hybridMultilevel"/>
    <w:tmpl w:val="D32031C0"/>
    <w:lvl w:ilvl="0" w:tplc="FFFABE0E">
      <w:start w:val="1"/>
      <w:numFmt w:val="decimal"/>
      <w:lvlText w:val="%1."/>
      <w:lvlJc w:val="left"/>
      <w:pPr>
        <w:ind w:left="1135" w:hanging="360"/>
      </w:pPr>
      <w:rPr>
        <w:sz w:val="20"/>
      </w:rPr>
    </w:lvl>
    <w:lvl w:ilvl="1" w:tplc="08090019" w:tentative="1">
      <w:start w:val="1"/>
      <w:numFmt w:val="lowerLetter"/>
      <w:lvlText w:val="%2."/>
      <w:lvlJc w:val="left"/>
      <w:pPr>
        <w:ind w:left="1855" w:hanging="360"/>
      </w:pPr>
    </w:lvl>
    <w:lvl w:ilvl="2" w:tplc="0809001B" w:tentative="1">
      <w:start w:val="1"/>
      <w:numFmt w:val="lowerRoman"/>
      <w:lvlText w:val="%3."/>
      <w:lvlJc w:val="right"/>
      <w:pPr>
        <w:ind w:left="2575" w:hanging="180"/>
      </w:pPr>
    </w:lvl>
    <w:lvl w:ilvl="3" w:tplc="0809000F" w:tentative="1">
      <w:start w:val="1"/>
      <w:numFmt w:val="decimal"/>
      <w:lvlText w:val="%4."/>
      <w:lvlJc w:val="left"/>
      <w:pPr>
        <w:ind w:left="3295" w:hanging="360"/>
      </w:pPr>
    </w:lvl>
    <w:lvl w:ilvl="4" w:tplc="08090019" w:tentative="1">
      <w:start w:val="1"/>
      <w:numFmt w:val="lowerLetter"/>
      <w:lvlText w:val="%5."/>
      <w:lvlJc w:val="left"/>
      <w:pPr>
        <w:ind w:left="4015" w:hanging="360"/>
      </w:pPr>
    </w:lvl>
    <w:lvl w:ilvl="5" w:tplc="0809001B" w:tentative="1">
      <w:start w:val="1"/>
      <w:numFmt w:val="lowerRoman"/>
      <w:lvlText w:val="%6."/>
      <w:lvlJc w:val="right"/>
      <w:pPr>
        <w:ind w:left="4735" w:hanging="180"/>
      </w:pPr>
    </w:lvl>
    <w:lvl w:ilvl="6" w:tplc="0809000F" w:tentative="1">
      <w:start w:val="1"/>
      <w:numFmt w:val="decimal"/>
      <w:lvlText w:val="%7."/>
      <w:lvlJc w:val="left"/>
      <w:pPr>
        <w:ind w:left="5455" w:hanging="360"/>
      </w:pPr>
    </w:lvl>
    <w:lvl w:ilvl="7" w:tplc="08090019" w:tentative="1">
      <w:start w:val="1"/>
      <w:numFmt w:val="lowerLetter"/>
      <w:lvlText w:val="%8."/>
      <w:lvlJc w:val="left"/>
      <w:pPr>
        <w:ind w:left="6175" w:hanging="360"/>
      </w:pPr>
    </w:lvl>
    <w:lvl w:ilvl="8" w:tplc="0809001B" w:tentative="1">
      <w:start w:val="1"/>
      <w:numFmt w:val="lowerRoman"/>
      <w:lvlText w:val="%9."/>
      <w:lvlJc w:val="right"/>
      <w:pPr>
        <w:ind w:left="6895" w:hanging="180"/>
      </w:pPr>
    </w:lvl>
  </w:abstractNum>
  <w:abstractNum w:abstractNumId="36" w15:restartNumberingAfterBreak="0">
    <w:nsid w:val="58503F75"/>
    <w:multiLevelType w:val="hybridMultilevel"/>
    <w:tmpl w:val="7B5AA89C"/>
    <w:lvl w:ilvl="0" w:tplc="0405000F">
      <w:start w:val="1"/>
      <w:numFmt w:val="decimal"/>
      <w:lvlText w:val="%1."/>
      <w:lvlJc w:val="left"/>
      <w:pPr>
        <w:tabs>
          <w:tab w:val="num" w:pos="1080"/>
        </w:tabs>
        <w:ind w:left="1080" w:hanging="360"/>
      </w:pPr>
      <w:rPr>
        <w:rFonts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0560505"/>
    <w:multiLevelType w:val="hybridMultilevel"/>
    <w:tmpl w:val="7B945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1E72E16"/>
    <w:multiLevelType w:val="hybridMultilevel"/>
    <w:tmpl w:val="5E764FB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62040AE1"/>
    <w:multiLevelType w:val="hybridMultilevel"/>
    <w:tmpl w:val="FE942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3870E89"/>
    <w:multiLevelType w:val="hybridMultilevel"/>
    <w:tmpl w:val="5AAC166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15:restartNumberingAfterBreak="0">
    <w:nsid w:val="65A10DB4"/>
    <w:multiLevelType w:val="hybridMultilevel"/>
    <w:tmpl w:val="B81C7A3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66B9028E"/>
    <w:multiLevelType w:val="hybridMultilevel"/>
    <w:tmpl w:val="6E9A83D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670200BA"/>
    <w:multiLevelType w:val="hybridMultilevel"/>
    <w:tmpl w:val="27CE76F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4" w15:restartNumberingAfterBreak="0">
    <w:nsid w:val="67C11671"/>
    <w:multiLevelType w:val="hybridMultilevel"/>
    <w:tmpl w:val="3E5A72C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6C647B67"/>
    <w:multiLevelType w:val="hybridMultilevel"/>
    <w:tmpl w:val="E11CA89C"/>
    <w:lvl w:ilvl="0" w:tplc="0809000F">
      <w:start w:val="1"/>
      <w:numFmt w:val="decimal"/>
      <w:lvlText w:val="%1."/>
      <w:lvlJc w:val="left"/>
      <w:pPr>
        <w:ind w:left="1130" w:hanging="360"/>
      </w:pPr>
    </w:lvl>
    <w:lvl w:ilvl="1" w:tplc="08090019" w:tentative="1">
      <w:start w:val="1"/>
      <w:numFmt w:val="lowerLetter"/>
      <w:lvlText w:val="%2."/>
      <w:lvlJc w:val="left"/>
      <w:pPr>
        <w:ind w:left="1850" w:hanging="360"/>
      </w:pPr>
    </w:lvl>
    <w:lvl w:ilvl="2" w:tplc="0809001B" w:tentative="1">
      <w:start w:val="1"/>
      <w:numFmt w:val="lowerRoman"/>
      <w:lvlText w:val="%3."/>
      <w:lvlJc w:val="right"/>
      <w:pPr>
        <w:ind w:left="2570" w:hanging="180"/>
      </w:pPr>
    </w:lvl>
    <w:lvl w:ilvl="3" w:tplc="0809000F" w:tentative="1">
      <w:start w:val="1"/>
      <w:numFmt w:val="decimal"/>
      <w:lvlText w:val="%4."/>
      <w:lvlJc w:val="left"/>
      <w:pPr>
        <w:ind w:left="3290" w:hanging="360"/>
      </w:pPr>
    </w:lvl>
    <w:lvl w:ilvl="4" w:tplc="08090019" w:tentative="1">
      <w:start w:val="1"/>
      <w:numFmt w:val="lowerLetter"/>
      <w:lvlText w:val="%5."/>
      <w:lvlJc w:val="left"/>
      <w:pPr>
        <w:ind w:left="4010" w:hanging="360"/>
      </w:pPr>
    </w:lvl>
    <w:lvl w:ilvl="5" w:tplc="0809001B" w:tentative="1">
      <w:start w:val="1"/>
      <w:numFmt w:val="lowerRoman"/>
      <w:lvlText w:val="%6."/>
      <w:lvlJc w:val="right"/>
      <w:pPr>
        <w:ind w:left="4730" w:hanging="180"/>
      </w:pPr>
    </w:lvl>
    <w:lvl w:ilvl="6" w:tplc="0809000F" w:tentative="1">
      <w:start w:val="1"/>
      <w:numFmt w:val="decimal"/>
      <w:lvlText w:val="%7."/>
      <w:lvlJc w:val="left"/>
      <w:pPr>
        <w:ind w:left="5450" w:hanging="360"/>
      </w:pPr>
    </w:lvl>
    <w:lvl w:ilvl="7" w:tplc="08090019" w:tentative="1">
      <w:start w:val="1"/>
      <w:numFmt w:val="lowerLetter"/>
      <w:lvlText w:val="%8."/>
      <w:lvlJc w:val="left"/>
      <w:pPr>
        <w:ind w:left="6170" w:hanging="360"/>
      </w:pPr>
    </w:lvl>
    <w:lvl w:ilvl="8" w:tplc="0809001B" w:tentative="1">
      <w:start w:val="1"/>
      <w:numFmt w:val="lowerRoman"/>
      <w:lvlText w:val="%9."/>
      <w:lvlJc w:val="right"/>
      <w:pPr>
        <w:ind w:left="6890" w:hanging="180"/>
      </w:pPr>
    </w:lvl>
  </w:abstractNum>
  <w:abstractNum w:abstractNumId="46" w15:restartNumberingAfterBreak="0">
    <w:nsid w:val="6CC3337E"/>
    <w:multiLevelType w:val="hybridMultilevel"/>
    <w:tmpl w:val="6CEC2EE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6D622444"/>
    <w:multiLevelType w:val="multilevel"/>
    <w:tmpl w:val="185A8B7A"/>
    <w:styleLink w:val="List0"/>
    <w:lvl w:ilvl="0">
      <w:start w:val="1"/>
      <w:numFmt w:val="decimal"/>
      <w:lvlText w:val="%1."/>
      <w:lvlJc w:val="left"/>
      <w:pPr>
        <w:tabs>
          <w:tab w:val="num" w:pos="720"/>
        </w:tabs>
        <w:ind w:left="720" w:hanging="36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abstractNum>
  <w:abstractNum w:abstractNumId="48" w15:restartNumberingAfterBreak="0">
    <w:nsid w:val="6F3C1EFA"/>
    <w:multiLevelType w:val="hybridMultilevel"/>
    <w:tmpl w:val="0630C9C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73486EFD"/>
    <w:multiLevelType w:val="hybridMultilevel"/>
    <w:tmpl w:val="7FDA2C2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73891180"/>
    <w:multiLevelType w:val="hybridMultilevel"/>
    <w:tmpl w:val="87401918"/>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4C874B6"/>
    <w:multiLevelType w:val="hybridMultilevel"/>
    <w:tmpl w:val="AECEA1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79031AA"/>
    <w:multiLevelType w:val="hybridMultilevel"/>
    <w:tmpl w:val="EA660936"/>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4" w15:restartNumberingAfterBreak="0">
    <w:nsid w:val="789C5584"/>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55" w15:restartNumberingAfterBreak="0">
    <w:nsid w:val="7EDC1AF1"/>
    <w:multiLevelType w:val="hybridMultilevel"/>
    <w:tmpl w:val="4F7E0B02"/>
    <w:lvl w:ilvl="0" w:tplc="8EA61FC6">
      <w:start w:val="1"/>
      <w:numFmt w:val="decimal"/>
      <w:lvlText w:val="%1."/>
      <w:lvlJc w:val="left"/>
      <w:pPr>
        <w:ind w:left="720" w:hanging="360"/>
      </w:pPr>
      <w:rPr>
        <w:sz w:val="20"/>
        <w:szCs w:val="2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38"/>
  </w:num>
  <w:num w:numId="3">
    <w:abstractNumId w:val="23"/>
  </w:num>
  <w:num w:numId="4">
    <w:abstractNumId w:val="55"/>
    <w:lvlOverride w:ilvl="0">
      <w:startOverride w:val="1"/>
    </w:lvlOverride>
    <w:lvlOverride w:ilvl="1"/>
    <w:lvlOverride w:ilvl="2"/>
    <w:lvlOverride w:ilvl="3"/>
    <w:lvlOverride w:ilvl="4"/>
    <w:lvlOverride w:ilvl="5"/>
    <w:lvlOverride w:ilvl="6"/>
    <w:lvlOverride w:ilvl="7"/>
    <w:lvlOverride w:ilvl="8"/>
  </w:num>
  <w:num w:numId="5">
    <w:abstractNumId w:val="0"/>
  </w:num>
  <w:num w:numId="6">
    <w:abstractNumId w:val="54"/>
  </w:num>
  <w:num w:numId="7">
    <w:abstractNumId w:val="39"/>
  </w:num>
  <w:num w:numId="8">
    <w:abstractNumId w:val="47"/>
  </w:num>
  <w:num w:numId="9">
    <w:abstractNumId w:val="8"/>
  </w:num>
  <w:num w:numId="10">
    <w:abstractNumId w:val="52"/>
  </w:num>
  <w:num w:numId="11">
    <w:abstractNumId w:val="12"/>
  </w:num>
  <w:num w:numId="12">
    <w:abstractNumId w:val="36"/>
  </w:num>
  <w:num w:numId="13">
    <w:abstractNumId w:val="6"/>
  </w:num>
  <w:num w:numId="14">
    <w:abstractNumId w:val="13"/>
  </w:num>
  <w:num w:numId="15">
    <w:abstractNumId w:val="28"/>
  </w:num>
  <w:num w:numId="16">
    <w:abstractNumId w:val="46"/>
  </w:num>
  <w:num w:numId="17">
    <w:abstractNumId w:val="1"/>
  </w:num>
  <w:num w:numId="18">
    <w:abstractNumId w:val="53"/>
  </w:num>
  <w:num w:numId="19">
    <w:abstractNumId w:val="15"/>
  </w:num>
  <w:num w:numId="20">
    <w:abstractNumId w:val="44"/>
  </w:num>
  <w:num w:numId="21">
    <w:abstractNumId w:val="49"/>
  </w:num>
  <w:num w:numId="22">
    <w:abstractNumId w:val="17"/>
  </w:num>
  <w:num w:numId="23">
    <w:abstractNumId w:val="45"/>
  </w:num>
  <w:num w:numId="24">
    <w:abstractNumId w:val="20"/>
  </w:num>
  <w:num w:numId="25">
    <w:abstractNumId w:val="37"/>
  </w:num>
  <w:num w:numId="26">
    <w:abstractNumId w:val="41"/>
  </w:num>
  <w:num w:numId="27">
    <w:abstractNumId w:val="32"/>
  </w:num>
  <w:num w:numId="28">
    <w:abstractNumId w:val="51"/>
  </w:num>
  <w:num w:numId="29">
    <w:abstractNumId w:val="5"/>
  </w:num>
  <w:num w:numId="30">
    <w:abstractNumId w:val="35"/>
  </w:num>
  <w:num w:numId="31">
    <w:abstractNumId w:val="34"/>
  </w:num>
  <w:num w:numId="32">
    <w:abstractNumId w:val="3"/>
  </w:num>
  <w:num w:numId="33">
    <w:abstractNumId w:val="30"/>
  </w:num>
  <w:num w:numId="34">
    <w:abstractNumId w:val="48"/>
  </w:num>
  <w:num w:numId="35">
    <w:abstractNumId w:val="9"/>
  </w:num>
  <w:num w:numId="36">
    <w:abstractNumId w:val="24"/>
  </w:num>
  <w:num w:numId="37">
    <w:abstractNumId w:val="25"/>
  </w:num>
  <w:num w:numId="38">
    <w:abstractNumId w:val="14"/>
  </w:num>
  <w:num w:numId="39">
    <w:abstractNumId w:val="42"/>
  </w:num>
  <w:num w:numId="40">
    <w:abstractNumId w:val="16"/>
  </w:num>
  <w:num w:numId="41">
    <w:abstractNumId w:val="7"/>
  </w:num>
  <w:num w:numId="42">
    <w:abstractNumId w:val="50"/>
  </w:num>
  <w:num w:numId="43">
    <w:abstractNumId w:val="10"/>
  </w:num>
  <w:num w:numId="44">
    <w:abstractNumId w:val="27"/>
  </w:num>
  <w:num w:numId="45">
    <w:abstractNumId w:val="33"/>
  </w:num>
  <w:num w:numId="46">
    <w:abstractNumId w:val="26"/>
  </w:num>
  <w:num w:numId="47">
    <w:abstractNumId w:val="18"/>
  </w:num>
  <w:num w:numId="48">
    <w:abstractNumId w:val="19"/>
  </w:num>
  <w:num w:numId="49">
    <w:abstractNumId w:val="4"/>
  </w:num>
  <w:num w:numId="50">
    <w:abstractNumId w:val="40"/>
  </w:num>
  <w:num w:numId="51">
    <w:abstractNumId w:val="2"/>
  </w:num>
  <w:num w:numId="52">
    <w:abstractNumId w:val="21"/>
  </w:num>
  <w:num w:numId="53">
    <w:abstractNumId w:val="31"/>
  </w:num>
  <w:num w:numId="54">
    <w:abstractNumId w:val="43"/>
  </w:num>
  <w:num w:numId="55">
    <w:abstractNumId w:val="22"/>
  </w:num>
  <w:num w:numId="56">
    <w:abstractNumId w:val="29"/>
  </w:num>
  <w:numIdMacAtCleanup w:val="5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rson w15:author="Zuzka">
    <w15:presenceInfo w15:providerId="None" w15:userId="Zuz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mwqAUA1fYIMywAAAA="/>
  </w:docVars>
  <w:rsids>
    <w:rsidRoot w:val="00984A1D"/>
    <w:rsid w:val="00001E3D"/>
    <w:rsid w:val="00006C7A"/>
    <w:rsid w:val="0002028A"/>
    <w:rsid w:val="00032EE1"/>
    <w:rsid w:val="00045958"/>
    <w:rsid w:val="00052E2A"/>
    <w:rsid w:val="00067995"/>
    <w:rsid w:val="00086A4B"/>
    <w:rsid w:val="00087912"/>
    <w:rsid w:val="00096C76"/>
    <w:rsid w:val="00097831"/>
    <w:rsid w:val="000A0D80"/>
    <w:rsid w:val="000A3397"/>
    <w:rsid w:val="000C4962"/>
    <w:rsid w:val="000C59BA"/>
    <w:rsid w:val="000D0DC9"/>
    <w:rsid w:val="000D4B5E"/>
    <w:rsid w:val="000D637F"/>
    <w:rsid w:val="000E3835"/>
    <w:rsid w:val="00103E2C"/>
    <w:rsid w:val="001059B1"/>
    <w:rsid w:val="00107A35"/>
    <w:rsid w:val="001135DB"/>
    <w:rsid w:val="001239CE"/>
    <w:rsid w:val="001255F6"/>
    <w:rsid w:val="001367BC"/>
    <w:rsid w:val="001368EA"/>
    <w:rsid w:val="001461FA"/>
    <w:rsid w:val="00151A88"/>
    <w:rsid w:val="0015216B"/>
    <w:rsid w:val="001541EE"/>
    <w:rsid w:val="001638BA"/>
    <w:rsid w:val="00164E4D"/>
    <w:rsid w:val="00174564"/>
    <w:rsid w:val="00176775"/>
    <w:rsid w:val="00193C9B"/>
    <w:rsid w:val="001968A7"/>
    <w:rsid w:val="0019690F"/>
    <w:rsid w:val="001A4DE4"/>
    <w:rsid w:val="001B1464"/>
    <w:rsid w:val="001B180F"/>
    <w:rsid w:val="001B3847"/>
    <w:rsid w:val="001E0FC8"/>
    <w:rsid w:val="001E7901"/>
    <w:rsid w:val="00203738"/>
    <w:rsid w:val="00211C16"/>
    <w:rsid w:val="002154CC"/>
    <w:rsid w:val="00230F56"/>
    <w:rsid w:val="00241FB0"/>
    <w:rsid w:val="002606DB"/>
    <w:rsid w:val="002644CD"/>
    <w:rsid w:val="002855B2"/>
    <w:rsid w:val="00286AA9"/>
    <w:rsid w:val="00292F50"/>
    <w:rsid w:val="002B0942"/>
    <w:rsid w:val="002B0D80"/>
    <w:rsid w:val="002B3312"/>
    <w:rsid w:val="002D1D25"/>
    <w:rsid w:val="002D3614"/>
    <w:rsid w:val="002E77D1"/>
    <w:rsid w:val="002F27D2"/>
    <w:rsid w:val="002F2E5C"/>
    <w:rsid w:val="002F4E85"/>
    <w:rsid w:val="002F713E"/>
    <w:rsid w:val="002F7A36"/>
    <w:rsid w:val="003001A0"/>
    <w:rsid w:val="00302E19"/>
    <w:rsid w:val="00317350"/>
    <w:rsid w:val="0033511F"/>
    <w:rsid w:val="00354BCA"/>
    <w:rsid w:val="00373239"/>
    <w:rsid w:val="003741DF"/>
    <w:rsid w:val="00377BD6"/>
    <w:rsid w:val="00384F4C"/>
    <w:rsid w:val="00387D99"/>
    <w:rsid w:val="00391ED5"/>
    <w:rsid w:val="00395E6E"/>
    <w:rsid w:val="003A1111"/>
    <w:rsid w:val="003A4A63"/>
    <w:rsid w:val="003A5D58"/>
    <w:rsid w:val="003A6219"/>
    <w:rsid w:val="003B6381"/>
    <w:rsid w:val="003C0A82"/>
    <w:rsid w:val="003C38C5"/>
    <w:rsid w:val="003C6C26"/>
    <w:rsid w:val="003D2644"/>
    <w:rsid w:val="003D417F"/>
    <w:rsid w:val="003F0349"/>
    <w:rsid w:val="00407BCA"/>
    <w:rsid w:val="0041124B"/>
    <w:rsid w:val="004121BD"/>
    <w:rsid w:val="00423A2D"/>
    <w:rsid w:val="00454546"/>
    <w:rsid w:val="00466E40"/>
    <w:rsid w:val="004C17B1"/>
    <w:rsid w:val="004D1BA5"/>
    <w:rsid w:val="004D233D"/>
    <w:rsid w:val="004D30F1"/>
    <w:rsid w:val="004E1FAF"/>
    <w:rsid w:val="004E208B"/>
    <w:rsid w:val="005010E1"/>
    <w:rsid w:val="005126C9"/>
    <w:rsid w:val="00514D4D"/>
    <w:rsid w:val="005153E5"/>
    <w:rsid w:val="00517232"/>
    <w:rsid w:val="00521832"/>
    <w:rsid w:val="00525A9D"/>
    <w:rsid w:val="005341E4"/>
    <w:rsid w:val="00535E78"/>
    <w:rsid w:val="005418C3"/>
    <w:rsid w:val="00544E17"/>
    <w:rsid w:val="00561FAD"/>
    <w:rsid w:val="0056281E"/>
    <w:rsid w:val="0056468E"/>
    <w:rsid w:val="005775F6"/>
    <w:rsid w:val="005A3B79"/>
    <w:rsid w:val="005B203C"/>
    <w:rsid w:val="005D7ADC"/>
    <w:rsid w:val="005E2DA8"/>
    <w:rsid w:val="005F13CC"/>
    <w:rsid w:val="006105E6"/>
    <w:rsid w:val="006132B0"/>
    <w:rsid w:val="006226A9"/>
    <w:rsid w:val="0063259C"/>
    <w:rsid w:val="006328B7"/>
    <w:rsid w:val="00636D82"/>
    <w:rsid w:val="00653CF2"/>
    <w:rsid w:val="00681DB7"/>
    <w:rsid w:val="006A15A0"/>
    <w:rsid w:val="006A1934"/>
    <w:rsid w:val="006B599F"/>
    <w:rsid w:val="006C4A6C"/>
    <w:rsid w:val="006E25F2"/>
    <w:rsid w:val="006E3746"/>
    <w:rsid w:val="006E49CD"/>
    <w:rsid w:val="00717448"/>
    <w:rsid w:val="0072093D"/>
    <w:rsid w:val="00720F04"/>
    <w:rsid w:val="007224ED"/>
    <w:rsid w:val="00722A60"/>
    <w:rsid w:val="007335FF"/>
    <w:rsid w:val="00736989"/>
    <w:rsid w:val="007370D7"/>
    <w:rsid w:val="00740A00"/>
    <w:rsid w:val="00740A8B"/>
    <w:rsid w:val="007423E3"/>
    <w:rsid w:val="0075211B"/>
    <w:rsid w:val="007755BB"/>
    <w:rsid w:val="0079788A"/>
    <w:rsid w:val="007A65BA"/>
    <w:rsid w:val="007B4A49"/>
    <w:rsid w:val="007B77E0"/>
    <w:rsid w:val="007C0D33"/>
    <w:rsid w:val="007D30EA"/>
    <w:rsid w:val="007D496B"/>
    <w:rsid w:val="007D5D66"/>
    <w:rsid w:val="007F7802"/>
    <w:rsid w:val="008011C4"/>
    <w:rsid w:val="0081403A"/>
    <w:rsid w:val="00815693"/>
    <w:rsid w:val="00821359"/>
    <w:rsid w:val="008314F8"/>
    <w:rsid w:val="008541B8"/>
    <w:rsid w:val="00855932"/>
    <w:rsid w:val="0086036B"/>
    <w:rsid w:val="008624BD"/>
    <w:rsid w:val="00870740"/>
    <w:rsid w:val="008730F5"/>
    <w:rsid w:val="00875C09"/>
    <w:rsid w:val="00880C2A"/>
    <w:rsid w:val="00882752"/>
    <w:rsid w:val="008B043D"/>
    <w:rsid w:val="008E3757"/>
    <w:rsid w:val="008E6BF6"/>
    <w:rsid w:val="008E7940"/>
    <w:rsid w:val="008F099C"/>
    <w:rsid w:val="00901961"/>
    <w:rsid w:val="00901E07"/>
    <w:rsid w:val="00901E60"/>
    <w:rsid w:val="0090297E"/>
    <w:rsid w:val="00903089"/>
    <w:rsid w:val="00906587"/>
    <w:rsid w:val="00921890"/>
    <w:rsid w:val="009230DB"/>
    <w:rsid w:val="00926548"/>
    <w:rsid w:val="00934D16"/>
    <w:rsid w:val="00954BD8"/>
    <w:rsid w:val="00955477"/>
    <w:rsid w:val="00981292"/>
    <w:rsid w:val="00981364"/>
    <w:rsid w:val="00982017"/>
    <w:rsid w:val="009848CF"/>
    <w:rsid w:val="00984A1D"/>
    <w:rsid w:val="00992F58"/>
    <w:rsid w:val="00993616"/>
    <w:rsid w:val="009A3090"/>
    <w:rsid w:val="009B52FE"/>
    <w:rsid w:val="009E2118"/>
    <w:rsid w:val="009E7458"/>
    <w:rsid w:val="00A0012D"/>
    <w:rsid w:val="00A36A1B"/>
    <w:rsid w:val="00A438BE"/>
    <w:rsid w:val="00A44821"/>
    <w:rsid w:val="00A53217"/>
    <w:rsid w:val="00A550CB"/>
    <w:rsid w:val="00A6582A"/>
    <w:rsid w:val="00A9100E"/>
    <w:rsid w:val="00A93952"/>
    <w:rsid w:val="00AA2D74"/>
    <w:rsid w:val="00AA366B"/>
    <w:rsid w:val="00AA4B6E"/>
    <w:rsid w:val="00AC4579"/>
    <w:rsid w:val="00AD7611"/>
    <w:rsid w:val="00AE3FFE"/>
    <w:rsid w:val="00AE4F06"/>
    <w:rsid w:val="00B04ED7"/>
    <w:rsid w:val="00B11436"/>
    <w:rsid w:val="00B131D6"/>
    <w:rsid w:val="00B25CBB"/>
    <w:rsid w:val="00B2629F"/>
    <w:rsid w:val="00B37C79"/>
    <w:rsid w:val="00B4114C"/>
    <w:rsid w:val="00B41E67"/>
    <w:rsid w:val="00B44F7A"/>
    <w:rsid w:val="00B557D6"/>
    <w:rsid w:val="00B64E36"/>
    <w:rsid w:val="00B96F5A"/>
    <w:rsid w:val="00B9711A"/>
    <w:rsid w:val="00BB4F1D"/>
    <w:rsid w:val="00BC67D8"/>
    <w:rsid w:val="00BD6835"/>
    <w:rsid w:val="00BF58E0"/>
    <w:rsid w:val="00C0004B"/>
    <w:rsid w:val="00C11847"/>
    <w:rsid w:val="00C133BD"/>
    <w:rsid w:val="00C162FE"/>
    <w:rsid w:val="00C347FE"/>
    <w:rsid w:val="00C43F79"/>
    <w:rsid w:val="00C50458"/>
    <w:rsid w:val="00C518EA"/>
    <w:rsid w:val="00C565AC"/>
    <w:rsid w:val="00C60414"/>
    <w:rsid w:val="00C74FA3"/>
    <w:rsid w:val="00C920E0"/>
    <w:rsid w:val="00C959E0"/>
    <w:rsid w:val="00C961E8"/>
    <w:rsid w:val="00CA0FE8"/>
    <w:rsid w:val="00CB41FC"/>
    <w:rsid w:val="00CB5FAC"/>
    <w:rsid w:val="00CE0C08"/>
    <w:rsid w:val="00CE54A9"/>
    <w:rsid w:val="00CE71B6"/>
    <w:rsid w:val="00CF656A"/>
    <w:rsid w:val="00D045FB"/>
    <w:rsid w:val="00D055BB"/>
    <w:rsid w:val="00D1186D"/>
    <w:rsid w:val="00D11890"/>
    <w:rsid w:val="00D20577"/>
    <w:rsid w:val="00D21E0B"/>
    <w:rsid w:val="00D33ED3"/>
    <w:rsid w:val="00D54BD3"/>
    <w:rsid w:val="00D62C20"/>
    <w:rsid w:val="00D630CC"/>
    <w:rsid w:val="00D66E60"/>
    <w:rsid w:val="00D67992"/>
    <w:rsid w:val="00D80A67"/>
    <w:rsid w:val="00D94B10"/>
    <w:rsid w:val="00DA3F44"/>
    <w:rsid w:val="00DD1D04"/>
    <w:rsid w:val="00DD4A0B"/>
    <w:rsid w:val="00DD5A0E"/>
    <w:rsid w:val="00DD7F3B"/>
    <w:rsid w:val="00DE76AF"/>
    <w:rsid w:val="00E00A99"/>
    <w:rsid w:val="00E053DB"/>
    <w:rsid w:val="00E10DB1"/>
    <w:rsid w:val="00E16B84"/>
    <w:rsid w:val="00E21A36"/>
    <w:rsid w:val="00E27E6C"/>
    <w:rsid w:val="00E32C8D"/>
    <w:rsid w:val="00E36BA6"/>
    <w:rsid w:val="00E4598F"/>
    <w:rsid w:val="00E47BE6"/>
    <w:rsid w:val="00E51394"/>
    <w:rsid w:val="00E520C4"/>
    <w:rsid w:val="00E52130"/>
    <w:rsid w:val="00E83776"/>
    <w:rsid w:val="00E84112"/>
    <w:rsid w:val="00E90051"/>
    <w:rsid w:val="00EA17D6"/>
    <w:rsid w:val="00EA2A96"/>
    <w:rsid w:val="00EC1351"/>
    <w:rsid w:val="00EC3DF8"/>
    <w:rsid w:val="00EC5CA6"/>
    <w:rsid w:val="00EC76CD"/>
    <w:rsid w:val="00ED42D2"/>
    <w:rsid w:val="00ED6AEC"/>
    <w:rsid w:val="00EE2DF9"/>
    <w:rsid w:val="00EE3044"/>
    <w:rsid w:val="00F1142C"/>
    <w:rsid w:val="00F24E6D"/>
    <w:rsid w:val="00F277BC"/>
    <w:rsid w:val="00F27930"/>
    <w:rsid w:val="00F356C7"/>
    <w:rsid w:val="00F430D4"/>
    <w:rsid w:val="00F56DFA"/>
    <w:rsid w:val="00F66AF5"/>
    <w:rsid w:val="00F6795C"/>
    <w:rsid w:val="00F86595"/>
    <w:rsid w:val="00FB4A2B"/>
    <w:rsid w:val="00FE6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4C952B"/>
  <w15:docId w15:val="{04FF0C31-168B-42A2-8115-D0BDD04C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2">
    <w:name w:val="heading 2"/>
    <w:basedOn w:val="Normln"/>
    <w:next w:val="Normln"/>
    <w:link w:val="Nadpis2Char"/>
    <w:semiHidden/>
    <w:unhideWhenUsed/>
    <w:qFormat/>
    <w:locked/>
    <w:rsid w:val="002B331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unhideWhenUsed/>
    <w:qFormat/>
    <w:locked/>
    <w:rsid w:val="00B64E3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nhideWhenUsed/>
    <w:rsid w:val="00A0012D"/>
    <w:rPr>
      <w:color w:val="0000FF" w:themeColor="hyperlink"/>
      <w:u w:val="single"/>
    </w:rPr>
  </w:style>
  <w:style w:type="character" w:styleId="slostrnky">
    <w:name w:val="page number"/>
    <w:uiPriority w:val="99"/>
    <w:rsid w:val="002F2E5C"/>
    <w:rPr>
      <w:rFonts w:cs="Times New Roman"/>
    </w:rPr>
  </w:style>
  <w:style w:type="character" w:styleId="Odkaznakoment">
    <w:name w:val="annotation reference"/>
    <w:basedOn w:val="Standardnpsmoodstavce"/>
    <w:uiPriority w:val="99"/>
    <w:semiHidden/>
    <w:unhideWhenUsed/>
    <w:rsid w:val="002F2E5C"/>
    <w:rPr>
      <w:sz w:val="16"/>
      <w:szCs w:val="16"/>
    </w:rPr>
  </w:style>
  <w:style w:type="paragraph" w:styleId="Textkomente">
    <w:name w:val="annotation text"/>
    <w:basedOn w:val="Normln"/>
    <w:link w:val="TextkomenteChar"/>
    <w:uiPriority w:val="99"/>
    <w:semiHidden/>
    <w:unhideWhenUsed/>
    <w:rsid w:val="002F2E5C"/>
  </w:style>
  <w:style w:type="character" w:customStyle="1" w:styleId="TextkomenteChar">
    <w:name w:val="Text komentáře Char"/>
    <w:basedOn w:val="Standardnpsmoodstavce"/>
    <w:link w:val="Textkomente"/>
    <w:uiPriority w:val="99"/>
    <w:semiHidden/>
    <w:rsid w:val="002F2E5C"/>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F2E5C"/>
    <w:rPr>
      <w:b/>
      <w:bCs/>
    </w:rPr>
  </w:style>
  <w:style w:type="character" w:customStyle="1" w:styleId="PedmtkomenteChar">
    <w:name w:val="Předmět komentáře Char"/>
    <w:basedOn w:val="TextkomenteChar"/>
    <w:link w:val="Pedmtkomente"/>
    <w:uiPriority w:val="99"/>
    <w:semiHidden/>
    <w:rsid w:val="002F2E5C"/>
    <w:rPr>
      <w:rFonts w:ascii="Times New Roman" w:eastAsia="Times New Roman" w:hAnsi="Times New Roman" w:cs="Times New Roman"/>
      <w:b/>
      <w:bCs/>
      <w:sz w:val="20"/>
      <w:szCs w:val="20"/>
    </w:rPr>
  </w:style>
  <w:style w:type="character" w:customStyle="1" w:styleId="a-size-base">
    <w:name w:val="a-size-base"/>
    <w:basedOn w:val="Standardnpsmoodstavce"/>
    <w:rsid w:val="002F2E5C"/>
  </w:style>
  <w:style w:type="paragraph" w:styleId="Odstavecseseznamem">
    <w:name w:val="List Paragraph"/>
    <w:aliases w:val="nad 1,Název grafu"/>
    <w:basedOn w:val="Normln"/>
    <w:link w:val="OdstavecseseznamemChar"/>
    <w:uiPriority w:val="34"/>
    <w:qFormat/>
    <w:rsid w:val="002F2E5C"/>
    <w:pPr>
      <w:ind w:left="720"/>
      <w:contextualSpacing/>
    </w:pPr>
  </w:style>
  <w:style w:type="character" w:customStyle="1" w:styleId="apple-converted-space">
    <w:name w:val="apple-converted-space"/>
    <w:rsid w:val="002F2E5C"/>
  </w:style>
  <w:style w:type="numbering" w:customStyle="1" w:styleId="List0">
    <w:name w:val="List 0"/>
    <w:basedOn w:val="Bezseznamu"/>
    <w:rsid w:val="002F2E5C"/>
    <w:pPr>
      <w:numPr>
        <w:numId w:val="8"/>
      </w:numPr>
    </w:pPr>
  </w:style>
  <w:style w:type="character" w:customStyle="1" w:styleId="OdstavecseseznamemChar">
    <w:name w:val="Odstavec se seznamem Char"/>
    <w:aliases w:val="nad 1 Char,Název grafu Char"/>
    <w:basedOn w:val="Standardnpsmoodstavce"/>
    <w:link w:val="Odstavecseseznamem"/>
    <w:uiPriority w:val="34"/>
    <w:locked/>
    <w:rsid w:val="002F2E5C"/>
    <w:rPr>
      <w:rFonts w:ascii="Times New Roman" w:eastAsia="Times New Roman" w:hAnsi="Times New Roman" w:cs="Times New Roman"/>
      <w:sz w:val="20"/>
      <w:szCs w:val="20"/>
    </w:rPr>
  </w:style>
  <w:style w:type="character" w:styleId="CittHTML">
    <w:name w:val="HTML Cite"/>
    <w:basedOn w:val="Standardnpsmoodstavce"/>
    <w:uiPriority w:val="99"/>
    <w:semiHidden/>
    <w:unhideWhenUsed/>
    <w:rsid w:val="002F2E5C"/>
    <w:rPr>
      <w:i/>
      <w:iCs/>
    </w:rPr>
  </w:style>
  <w:style w:type="table" w:styleId="Mkatabulky">
    <w:name w:val="Table Grid"/>
    <w:basedOn w:val="Normlntabulka"/>
    <w:locked/>
    <w:rsid w:val="002F2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99"/>
    <w:qFormat/>
    <w:rsid w:val="002F2E5C"/>
    <w:rPr>
      <w:rFonts w:cs="Calibri"/>
      <w:lang w:eastAsia="en-US"/>
    </w:rPr>
  </w:style>
  <w:style w:type="character" w:styleId="Odkazintenzivn">
    <w:name w:val="Intense Reference"/>
    <w:basedOn w:val="Standardnpsmoodstavce"/>
    <w:uiPriority w:val="32"/>
    <w:qFormat/>
    <w:rsid w:val="002F2E5C"/>
    <w:rPr>
      <w:rFonts w:ascii="Times New Roman" w:hAnsi="Times New Roman"/>
      <w:b w:val="0"/>
      <w:bCs/>
      <w:caps w:val="0"/>
      <w:smallCaps w:val="0"/>
      <w:color w:val="FF0000"/>
      <w:spacing w:val="5"/>
      <w:sz w:val="20"/>
      <w:u w:val="single"/>
    </w:rPr>
  </w:style>
  <w:style w:type="character" w:customStyle="1" w:styleId="Nadpis5Char">
    <w:name w:val="Nadpis 5 Char"/>
    <w:basedOn w:val="Standardnpsmoodstavce"/>
    <w:link w:val="Nadpis5"/>
    <w:uiPriority w:val="9"/>
    <w:rsid w:val="00B64E36"/>
    <w:rPr>
      <w:rFonts w:asciiTheme="majorHAnsi" w:eastAsiaTheme="majorEastAsia" w:hAnsiTheme="majorHAnsi" w:cstheme="majorBidi"/>
      <w:color w:val="365F91" w:themeColor="accent1" w:themeShade="BF"/>
      <w:sz w:val="20"/>
      <w:szCs w:val="20"/>
    </w:rPr>
  </w:style>
  <w:style w:type="paragraph" w:styleId="Zkladntext">
    <w:name w:val="Body Text"/>
    <w:basedOn w:val="Normln"/>
    <w:link w:val="ZkladntextChar"/>
    <w:uiPriority w:val="99"/>
    <w:rsid w:val="00B64E36"/>
    <w:pPr>
      <w:jc w:val="both"/>
    </w:pPr>
    <w:rPr>
      <w:sz w:val="24"/>
      <w:lang w:val="x-none" w:eastAsia="x-none"/>
    </w:rPr>
  </w:style>
  <w:style w:type="character" w:customStyle="1" w:styleId="ZkladntextChar">
    <w:name w:val="Základní text Char"/>
    <w:basedOn w:val="Standardnpsmoodstavce"/>
    <w:link w:val="Zkladntext"/>
    <w:uiPriority w:val="99"/>
    <w:rsid w:val="00B64E36"/>
    <w:rPr>
      <w:rFonts w:ascii="Times New Roman" w:eastAsia="Times New Roman" w:hAnsi="Times New Roman" w:cs="Times New Roman"/>
      <w:sz w:val="24"/>
      <w:szCs w:val="20"/>
      <w:lang w:val="x-none" w:eastAsia="x-none"/>
    </w:rPr>
  </w:style>
  <w:style w:type="character" w:customStyle="1" w:styleId="list-group-item">
    <w:name w:val="list-group-item"/>
    <w:basedOn w:val="Standardnpsmoodstavce"/>
    <w:rsid w:val="00B64E36"/>
  </w:style>
  <w:style w:type="paragraph" w:styleId="Revize">
    <w:name w:val="Revision"/>
    <w:hidden/>
    <w:uiPriority w:val="99"/>
    <w:semiHidden/>
    <w:rsid w:val="005775F6"/>
    <w:rPr>
      <w:rFonts w:ascii="Times New Roman" w:eastAsia="Times New Roman" w:hAnsi="Times New Roman" w:cs="Times New Roman"/>
      <w:sz w:val="20"/>
      <w:szCs w:val="20"/>
    </w:rPr>
  </w:style>
  <w:style w:type="character" w:customStyle="1" w:styleId="Nadpis2Char">
    <w:name w:val="Nadpis 2 Char"/>
    <w:basedOn w:val="Standardnpsmoodstavce"/>
    <w:link w:val="Nadpis2"/>
    <w:semiHidden/>
    <w:rsid w:val="002B3312"/>
    <w:rPr>
      <w:rFonts w:asciiTheme="majorHAnsi" w:eastAsiaTheme="majorEastAsia" w:hAnsiTheme="majorHAnsi" w:cstheme="majorBidi"/>
      <w:color w:val="365F91" w:themeColor="accent1" w:themeShade="BF"/>
      <w:sz w:val="26"/>
      <w:szCs w:val="26"/>
    </w:rPr>
  </w:style>
  <w:style w:type="character" w:styleId="Sledovanodkaz">
    <w:name w:val="FollowedHyperlink"/>
    <w:basedOn w:val="Standardnpsmoodstavce"/>
    <w:uiPriority w:val="99"/>
    <w:semiHidden/>
    <w:unhideWhenUsed/>
    <w:rsid w:val="00373239"/>
    <w:rPr>
      <w:color w:val="800080" w:themeColor="followedHyperlink"/>
      <w:u w:val="single"/>
    </w:rPr>
  </w:style>
  <w:style w:type="paragraph" w:styleId="FormtovanvHTML">
    <w:name w:val="HTML Preformatted"/>
    <w:basedOn w:val="Normln"/>
    <w:link w:val="FormtovanvHTMLChar"/>
    <w:uiPriority w:val="99"/>
    <w:semiHidden/>
    <w:unhideWhenUsed/>
    <w:rsid w:val="00373239"/>
    <w:rPr>
      <w:rFonts w:ascii="Courier" w:hAnsi="Courier"/>
    </w:rPr>
  </w:style>
  <w:style w:type="character" w:customStyle="1" w:styleId="FormtovanvHTMLChar">
    <w:name w:val="Formátovaný v HTML Char"/>
    <w:basedOn w:val="Standardnpsmoodstavce"/>
    <w:link w:val="FormtovanvHTML"/>
    <w:uiPriority w:val="99"/>
    <w:semiHidden/>
    <w:rsid w:val="00373239"/>
    <w:rPr>
      <w:rFonts w:ascii="Courier" w:eastAsia="Times New Roman" w:hAnsi="Courier"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8951">
      <w:bodyDiv w:val="1"/>
      <w:marLeft w:val="0"/>
      <w:marRight w:val="0"/>
      <w:marTop w:val="0"/>
      <w:marBottom w:val="0"/>
      <w:divBdr>
        <w:top w:val="none" w:sz="0" w:space="0" w:color="auto"/>
        <w:left w:val="none" w:sz="0" w:space="0" w:color="auto"/>
        <w:bottom w:val="none" w:sz="0" w:space="0" w:color="auto"/>
        <w:right w:val="none" w:sz="0" w:space="0" w:color="auto"/>
      </w:divBdr>
    </w:div>
    <w:div w:id="12465505">
      <w:bodyDiv w:val="1"/>
      <w:marLeft w:val="0"/>
      <w:marRight w:val="0"/>
      <w:marTop w:val="0"/>
      <w:marBottom w:val="0"/>
      <w:divBdr>
        <w:top w:val="none" w:sz="0" w:space="0" w:color="auto"/>
        <w:left w:val="none" w:sz="0" w:space="0" w:color="auto"/>
        <w:bottom w:val="none" w:sz="0" w:space="0" w:color="auto"/>
        <w:right w:val="none" w:sz="0" w:space="0" w:color="auto"/>
      </w:divBdr>
    </w:div>
    <w:div w:id="21173426">
      <w:bodyDiv w:val="1"/>
      <w:marLeft w:val="0"/>
      <w:marRight w:val="0"/>
      <w:marTop w:val="0"/>
      <w:marBottom w:val="0"/>
      <w:divBdr>
        <w:top w:val="none" w:sz="0" w:space="0" w:color="auto"/>
        <w:left w:val="none" w:sz="0" w:space="0" w:color="auto"/>
        <w:bottom w:val="none" w:sz="0" w:space="0" w:color="auto"/>
        <w:right w:val="none" w:sz="0" w:space="0" w:color="auto"/>
      </w:divBdr>
    </w:div>
    <w:div w:id="25179735">
      <w:bodyDiv w:val="1"/>
      <w:marLeft w:val="0"/>
      <w:marRight w:val="0"/>
      <w:marTop w:val="0"/>
      <w:marBottom w:val="0"/>
      <w:divBdr>
        <w:top w:val="none" w:sz="0" w:space="0" w:color="auto"/>
        <w:left w:val="none" w:sz="0" w:space="0" w:color="auto"/>
        <w:bottom w:val="none" w:sz="0" w:space="0" w:color="auto"/>
        <w:right w:val="none" w:sz="0" w:space="0" w:color="auto"/>
      </w:divBdr>
    </w:div>
    <w:div w:id="38015135">
      <w:bodyDiv w:val="1"/>
      <w:marLeft w:val="0"/>
      <w:marRight w:val="0"/>
      <w:marTop w:val="0"/>
      <w:marBottom w:val="0"/>
      <w:divBdr>
        <w:top w:val="none" w:sz="0" w:space="0" w:color="auto"/>
        <w:left w:val="none" w:sz="0" w:space="0" w:color="auto"/>
        <w:bottom w:val="none" w:sz="0" w:space="0" w:color="auto"/>
        <w:right w:val="none" w:sz="0" w:space="0" w:color="auto"/>
      </w:divBdr>
    </w:div>
    <w:div w:id="38632608">
      <w:bodyDiv w:val="1"/>
      <w:marLeft w:val="0"/>
      <w:marRight w:val="0"/>
      <w:marTop w:val="0"/>
      <w:marBottom w:val="0"/>
      <w:divBdr>
        <w:top w:val="none" w:sz="0" w:space="0" w:color="auto"/>
        <w:left w:val="none" w:sz="0" w:space="0" w:color="auto"/>
        <w:bottom w:val="none" w:sz="0" w:space="0" w:color="auto"/>
        <w:right w:val="none" w:sz="0" w:space="0" w:color="auto"/>
      </w:divBdr>
    </w:div>
    <w:div w:id="42213107">
      <w:bodyDiv w:val="1"/>
      <w:marLeft w:val="0"/>
      <w:marRight w:val="0"/>
      <w:marTop w:val="0"/>
      <w:marBottom w:val="0"/>
      <w:divBdr>
        <w:top w:val="none" w:sz="0" w:space="0" w:color="auto"/>
        <w:left w:val="none" w:sz="0" w:space="0" w:color="auto"/>
        <w:bottom w:val="none" w:sz="0" w:space="0" w:color="auto"/>
        <w:right w:val="none" w:sz="0" w:space="0" w:color="auto"/>
      </w:divBdr>
    </w:div>
    <w:div w:id="50080124">
      <w:bodyDiv w:val="1"/>
      <w:marLeft w:val="0"/>
      <w:marRight w:val="0"/>
      <w:marTop w:val="0"/>
      <w:marBottom w:val="0"/>
      <w:divBdr>
        <w:top w:val="none" w:sz="0" w:space="0" w:color="auto"/>
        <w:left w:val="none" w:sz="0" w:space="0" w:color="auto"/>
        <w:bottom w:val="none" w:sz="0" w:space="0" w:color="auto"/>
        <w:right w:val="none" w:sz="0" w:space="0" w:color="auto"/>
      </w:divBdr>
    </w:div>
    <w:div w:id="54160106">
      <w:bodyDiv w:val="1"/>
      <w:marLeft w:val="0"/>
      <w:marRight w:val="0"/>
      <w:marTop w:val="0"/>
      <w:marBottom w:val="0"/>
      <w:divBdr>
        <w:top w:val="none" w:sz="0" w:space="0" w:color="auto"/>
        <w:left w:val="none" w:sz="0" w:space="0" w:color="auto"/>
        <w:bottom w:val="none" w:sz="0" w:space="0" w:color="auto"/>
        <w:right w:val="none" w:sz="0" w:space="0" w:color="auto"/>
      </w:divBdr>
    </w:div>
    <w:div w:id="56826430">
      <w:bodyDiv w:val="1"/>
      <w:marLeft w:val="0"/>
      <w:marRight w:val="0"/>
      <w:marTop w:val="0"/>
      <w:marBottom w:val="0"/>
      <w:divBdr>
        <w:top w:val="none" w:sz="0" w:space="0" w:color="auto"/>
        <w:left w:val="none" w:sz="0" w:space="0" w:color="auto"/>
        <w:bottom w:val="none" w:sz="0" w:space="0" w:color="auto"/>
        <w:right w:val="none" w:sz="0" w:space="0" w:color="auto"/>
      </w:divBdr>
    </w:div>
    <w:div w:id="59444787">
      <w:bodyDiv w:val="1"/>
      <w:marLeft w:val="0"/>
      <w:marRight w:val="0"/>
      <w:marTop w:val="0"/>
      <w:marBottom w:val="0"/>
      <w:divBdr>
        <w:top w:val="none" w:sz="0" w:space="0" w:color="auto"/>
        <w:left w:val="none" w:sz="0" w:space="0" w:color="auto"/>
        <w:bottom w:val="none" w:sz="0" w:space="0" w:color="auto"/>
        <w:right w:val="none" w:sz="0" w:space="0" w:color="auto"/>
      </w:divBdr>
    </w:div>
    <w:div w:id="67774828">
      <w:bodyDiv w:val="1"/>
      <w:marLeft w:val="0"/>
      <w:marRight w:val="0"/>
      <w:marTop w:val="0"/>
      <w:marBottom w:val="0"/>
      <w:divBdr>
        <w:top w:val="none" w:sz="0" w:space="0" w:color="auto"/>
        <w:left w:val="none" w:sz="0" w:space="0" w:color="auto"/>
        <w:bottom w:val="none" w:sz="0" w:space="0" w:color="auto"/>
        <w:right w:val="none" w:sz="0" w:space="0" w:color="auto"/>
      </w:divBdr>
    </w:div>
    <w:div w:id="81882561">
      <w:bodyDiv w:val="1"/>
      <w:marLeft w:val="0"/>
      <w:marRight w:val="0"/>
      <w:marTop w:val="0"/>
      <w:marBottom w:val="0"/>
      <w:divBdr>
        <w:top w:val="none" w:sz="0" w:space="0" w:color="auto"/>
        <w:left w:val="none" w:sz="0" w:space="0" w:color="auto"/>
        <w:bottom w:val="none" w:sz="0" w:space="0" w:color="auto"/>
        <w:right w:val="none" w:sz="0" w:space="0" w:color="auto"/>
      </w:divBdr>
    </w:div>
    <w:div w:id="87044724">
      <w:bodyDiv w:val="1"/>
      <w:marLeft w:val="0"/>
      <w:marRight w:val="0"/>
      <w:marTop w:val="0"/>
      <w:marBottom w:val="0"/>
      <w:divBdr>
        <w:top w:val="none" w:sz="0" w:space="0" w:color="auto"/>
        <w:left w:val="none" w:sz="0" w:space="0" w:color="auto"/>
        <w:bottom w:val="none" w:sz="0" w:space="0" w:color="auto"/>
        <w:right w:val="none" w:sz="0" w:space="0" w:color="auto"/>
      </w:divBdr>
    </w:div>
    <w:div w:id="89397062">
      <w:bodyDiv w:val="1"/>
      <w:marLeft w:val="0"/>
      <w:marRight w:val="0"/>
      <w:marTop w:val="0"/>
      <w:marBottom w:val="0"/>
      <w:divBdr>
        <w:top w:val="none" w:sz="0" w:space="0" w:color="auto"/>
        <w:left w:val="none" w:sz="0" w:space="0" w:color="auto"/>
        <w:bottom w:val="none" w:sz="0" w:space="0" w:color="auto"/>
        <w:right w:val="none" w:sz="0" w:space="0" w:color="auto"/>
      </w:divBdr>
    </w:div>
    <w:div w:id="113793505">
      <w:bodyDiv w:val="1"/>
      <w:marLeft w:val="0"/>
      <w:marRight w:val="0"/>
      <w:marTop w:val="0"/>
      <w:marBottom w:val="0"/>
      <w:divBdr>
        <w:top w:val="none" w:sz="0" w:space="0" w:color="auto"/>
        <w:left w:val="none" w:sz="0" w:space="0" w:color="auto"/>
        <w:bottom w:val="none" w:sz="0" w:space="0" w:color="auto"/>
        <w:right w:val="none" w:sz="0" w:space="0" w:color="auto"/>
      </w:divBdr>
    </w:div>
    <w:div w:id="119761890">
      <w:bodyDiv w:val="1"/>
      <w:marLeft w:val="0"/>
      <w:marRight w:val="0"/>
      <w:marTop w:val="0"/>
      <w:marBottom w:val="0"/>
      <w:divBdr>
        <w:top w:val="none" w:sz="0" w:space="0" w:color="auto"/>
        <w:left w:val="none" w:sz="0" w:space="0" w:color="auto"/>
        <w:bottom w:val="none" w:sz="0" w:space="0" w:color="auto"/>
        <w:right w:val="none" w:sz="0" w:space="0" w:color="auto"/>
      </w:divBdr>
    </w:div>
    <w:div w:id="121506820">
      <w:bodyDiv w:val="1"/>
      <w:marLeft w:val="0"/>
      <w:marRight w:val="0"/>
      <w:marTop w:val="0"/>
      <w:marBottom w:val="0"/>
      <w:divBdr>
        <w:top w:val="none" w:sz="0" w:space="0" w:color="auto"/>
        <w:left w:val="none" w:sz="0" w:space="0" w:color="auto"/>
        <w:bottom w:val="none" w:sz="0" w:space="0" w:color="auto"/>
        <w:right w:val="none" w:sz="0" w:space="0" w:color="auto"/>
      </w:divBdr>
    </w:div>
    <w:div w:id="140656319">
      <w:bodyDiv w:val="1"/>
      <w:marLeft w:val="0"/>
      <w:marRight w:val="0"/>
      <w:marTop w:val="0"/>
      <w:marBottom w:val="0"/>
      <w:divBdr>
        <w:top w:val="none" w:sz="0" w:space="0" w:color="auto"/>
        <w:left w:val="none" w:sz="0" w:space="0" w:color="auto"/>
        <w:bottom w:val="none" w:sz="0" w:space="0" w:color="auto"/>
        <w:right w:val="none" w:sz="0" w:space="0" w:color="auto"/>
      </w:divBdr>
    </w:div>
    <w:div w:id="144592834">
      <w:bodyDiv w:val="1"/>
      <w:marLeft w:val="0"/>
      <w:marRight w:val="0"/>
      <w:marTop w:val="0"/>
      <w:marBottom w:val="0"/>
      <w:divBdr>
        <w:top w:val="none" w:sz="0" w:space="0" w:color="auto"/>
        <w:left w:val="none" w:sz="0" w:space="0" w:color="auto"/>
        <w:bottom w:val="none" w:sz="0" w:space="0" w:color="auto"/>
        <w:right w:val="none" w:sz="0" w:space="0" w:color="auto"/>
      </w:divBdr>
    </w:div>
    <w:div w:id="147787430">
      <w:bodyDiv w:val="1"/>
      <w:marLeft w:val="0"/>
      <w:marRight w:val="0"/>
      <w:marTop w:val="0"/>
      <w:marBottom w:val="0"/>
      <w:divBdr>
        <w:top w:val="none" w:sz="0" w:space="0" w:color="auto"/>
        <w:left w:val="none" w:sz="0" w:space="0" w:color="auto"/>
        <w:bottom w:val="none" w:sz="0" w:space="0" w:color="auto"/>
        <w:right w:val="none" w:sz="0" w:space="0" w:color="auto"/>
      </w:divBdr>
    </w:div>
    <w:div w:id="149447355">
      <w:bodyDiv w:val="1"/>
      <w:marLeft w:val="0"/>
      <w:marRight w:val="0"/>
      <w:marTop w:val="0"/>
      <w:marBottom w:val="0"/>
      <w:divBdr>
        <w:top w:val="none" w:sz="0" w:space="0" w:color="auto"/>
        <w:left w:val="none" w:sz="0" w:space="0" w:color="auto"/>
        <w:bottom w:val="none" w:sz="0" w:space="0" w:color="auto"/>
        <w:right w:val="none" w:sz="0" w:space="0" w:color="auto"/>
      </w:divBdr>
    </w:div>
    <w:div w:id="157576236">
      <w:bodyDiv w:val="1"/>
      <w:marLeft w:val="0"/>
      <w:marRight w:val="0"/>
      <w:marTop w:val="0"/>
      <w:marBottom w:val="0"/>
      <w:divBdr>
        <w:top w:val="none" w:sz="0" w:space="0" w:color="auto"/>
        <w:left w:val="none" w:sz="0" w:space="0" w:color="auto"/>
        <w:bottom w:val="none" w:sz="0" w:space="0" w:color="auto"/>
        <w:right w:val="none" w:sz="0" w:space="0" w:color="auto"/>
      </w:divBdr>
    </w:div>
    <w:div w:id="203445678">
      <w:bodyDiv w:val="1"/>
      <w:marLeft w:val="0"/>
      <w:marRight w:val="0"/>
      <w:marTop w:val="0"/>
      <w:marBottom w:val="0"/>
      <w:divBdr>
        <w:top w:val="none" w:sz="0" w:space="0" w:color="auto"/>
        <w:left w:val="none" w:sz="0" w:space="0" w:color="auto"/>
        <w:bottom w:val="none" w:sz="0" w:space="0" w:color="auto"/>
        <w:right w:val="none" w:sz="0" w:space="0" w:color="auto"/>
      </w:divBdr>
    </w:div>
    <w:div w:id="209803167">
      <w:bodyDiv w:val="1"/>
      <w:marLeft w:val="0"/>
      <w:marRight w:val="0"/>
      <w:marTop w:val="0"/>
      <w:marBottom w:val="0"/>
      <w:divBdr>
        <w:top w:val="none" w:sz="0" w:space="0" w:color="auto"/>
        <w:left w:val="none" w:sz="0" w:space="0" w:color="auto"/>
        <w:bottom w:val="none" w:sz="0" w:space="0" w:color="auto"/>
        <w:right w:val="none" w:sz="0" w:space="0" w:color="auto"/>
      </w:divBdr>
    </w:div>
    <w:div w:id="210851712">
      <w:bodyDiv w:val="1"/>
      <w:marLeft w:val="0"/>
      <w:marRight w:val="0"/>
      <w:marTop w:val="0"/>
      <w:marBottom w:val="0"/>
      <w:divBdr>
        <w:top w:val="none" w:sz="0" w:space="0" w:color="auto"/>
        <w:left w:val="none" w:sz="0" w:space="0" w:color="auto"/>
        <w:bottom w:val="none" w:sz="0" w:space="0" w:color="auto"/>
        <w:right w:val="none" w:sz="0" w:space="0" w:color="auto"/>
      </w:divBdr>
    </w:div>
    <w:div w:id="227809704">
      <w:bodyDiv w:val="1"/>
      <w:marLeft w:val="0"/>
      <w:marRight w:val="0"/>
      <w:marTop w:val="0"/>
      <w:marBottom w:val="0"/>
      <w:divBdr>
        <w:top w:val="none" w:sz="0" w:space="0" w:color="auto"/>
        <w:left w:val="none" w:sz="0" w:space="0" w:color="auto"/>
        <w:bottom w:val="none" w:sz="0" w:space="0" w:color="auto"/>
        <w:right w:val="none" w:sz="0" w:space="0" w:color="auto"/>
      </w:divBdr>
    </w:div>
    <w:div w:id="229928764">
      <w:bodyDiv w:val="1"/>
      <w:marLeft w:val="0"/>
      <w:marRight w:val="0"/>
      <w:marTop w:val="0"/>
      <w:marBottom w:val="0"/>
      <w:divBdr>
        <w:top w:val="none" w:sz="0" w:space="0" w:color="auto"/>
        <w:left w:val="none" w:sz="0" w:space="0" w:color="auto"/>
        <w:bottom w:val="none" w:sz="0" w:space="0" w:color="auto"/>
        <w:right w:val="none" w:sz="0" w:space="0" w:color="auto"/>
      </w:divBdr>
    </w:div>
    <w:div w:id="231351200">
      <w:bodyDiv w:val="1"/>
      <w:marLeft w:val="0"/>
      <w:marRight w:val="0"/>
      <w:marTop w:val="0"/>
      <w:marBottom w:val="0"/>
      <w:divBdr>
        <w:top w:val="none" w:sz="0" w:space="0" w:color="auto"/>
        <w:left w:val="none" w:sz="0" w:space="0" w:color="auto"/>
        <w:bottom w:val="none" w:sz="0" w:space="0" w:color="auto"/>
        <w:right w:val="none" w:sz="0" w:space="0" w:color="auto"/>
      </w:divBdr>
    </w:div>
    <w:div w:id="242883492">
      <w:bodyDiv w:val="1"/>
      <w:marLeft w:val="0"/>
      <w:marRight w:val="0"/>
      <w:marTop w:val="0"/>
      <w:marBottom w:val="0"/>
      <w:divBdr>
        <w:top w:val="none" w:sz="0" w:space="0" w:color="auto"/>
        <w:left w:val="none" w:sz="0" w:space="0" w:color="auto"/>
        <w:bottom w:val="none" w:sz="0" w:space="0" w:color="auto"/>
        <w:right w:val="none" w:sz="0" w:space="0" w:color="auto"/>
      </w:divBdr>
    </w:div>
    <w:div w:id="247422996">
      <w:bodyDiv w:val="1"/>
      <w:marLeft w:val="0"/>
      <w:marRight w:val="0"/>
      <w:marTop w:val="0"/>
      <w:marBottom w:val="0"/>
      <w:divBdr>
        <w:top w:val="none" w:sz="0" w:space="0" w:color="auto"/>
        <w:left w:val="none" w:sz="0" w:space="0" w:color="auto"/>
        <w:bottom w:val="none" w:sz="0" w:space="0" w:color="auto"/>
        <w:right w:val="none" w:sz="0" w:space="0" w:color="auto"/>
      </w:divBdr>
    </w:div>
    <w:div w:id="254749568">
      <w:bodyDiv w:val="1"/>
      <w:marLeft w:val="0"/>
      <w:marRight w:val="0"/>
      <w:marTop w:val="0"/>
      <w:marBottom w:val="0"/>
      <w:divBdr>
        <w:top w:val="none" w:sz="0" w:space="0" w:color="auto"/>
        <w:left w:val="none" w:sz="0" w:space="0" w:color="auto"/>
        <w:bottom w:val="none" w:sz="0" w:space="0" w:color="auto"/>
        <w:right w:val="none" w:sz="0" w:space="0" w:color="auto"/>
      </w:divBdr>
    </w:div>
    <w:div w:id="265356419">
      <w:bodyDiv w:val="1"/>
      <w:marLeft w:val="0"/>
      <w:marRight w:val="0"/>
      <w:marTop w:val="0"/>
      <w:marBottom w:val="0"/>
      <w:divBdr>
        <w:top w:val="none" w:sz="0" w:space="0" w:color="auto"/>
        <w:left w:val="none" w:sz="0" w:space="0" w:color="auto"/>
        <w:bottom w:val="none" w:sz="0" w:space="0" w:color="auto"/>
        <w:right w:val="none" w:sz="0" w:space="0" w:color="auto"/>
      </w:divBdr>
    </w:div>
    <w:div w:id="270404240">
      <w:bodyDiv w:val="1"/>
      <w:marLeft w:val="0"/>
      <w:marRight w:val="0"/>
      <w:marTop w:val="0"/>
      <w:marBottom w:val="0"/>
      <w:divBdr>
        <w:top w:val="none" w:sz="0" w:space="0" w:color="auto"/>
        <w:left w:val="none" w:sz="0" w:space="0" w:color="auto"/>
        <w:bottom w:val="none" w:sz="0" w:space="0" w:color="auto"/>
        <w:right w:val="none" w:sz="0" w:space="0" w:color="auto"/>
      </w:divBdr>
    </w:div>
    <w:div w:id="281959968">
      <w:bodyDiv w:val="1"/>
      <w:marLeft w:val="0"/>
      <w:marRight w:val="0"/>
      <w:marTop w:val="0"/>
      <w:marBottom w:val="0"/>
      <w:divBdr>
        <w:top w:val="none" w:sz="0" w:space="0" w:color="auto"/>
        <w:left w:val="none" w:sz="0" w:space="0" w:color="auto"/>
        <w:bottom w:val="none" w:sz="0" w:space="0" w:color="auto"/>
        <w:right w:val="none" w:sz="0" w:space="0" w:color="auto"/>
      </w:divBdr>
    </w:div>
    <w:div w:id="290936880">
      <w:bodyDiv w:val="1"/>
      <w:marLeft w:val="0"/>
      <w:marRight w:val="0"/>
      <w:marTop w:val="0"/>
      <w:marBottom w:val="0"/>
      <w:divBdr>
        <w:top w:val="none" w:sz="0" w:space="0" w:color="auto"/>
        <w:left w:val="none" w:sz="0" w:space="0" w:color="auto"/>
        <w:bottom w:val="none" w:sz="0" w:space="0" w:color="auto"/>
        <w:right w:val="none" w:sz="0" w:space="0" w:color="auto"/>
      </w:divBdr>
    </w:div>
    <w:div w:id="297689774">
      <w:bodyDiv w:val="1"/>
      <w:marLeft w:val="0"/>
      <w:marRight w:val="0"/>
      <w:marTop w:val="0"/>
      <w:marBottom w:val="0"/>
      <w:divBdr>
        <w:top w:val="none" w:sz="0" w:space="0" w:color="auto"/>
        <w:left w:val="none" w:sz="0" w:space="0" w:color="auto"/>
        <w:bottom w:val="none" w:sz="0" w:space="0" w:color="auto"/>
        <w:right w:val="none" w:sz="0" w:space="0" w:color="auto"/>
      </w:divBdr>
    </w:div>
    <w:div w:id="301427820">
      <w:bodyDiv w:val="1"/>
      <w:marLeft w:val="0"/>
      <w:marRight w:val="0"/>
      <w:marTop w:val="0"/>
      <w:marBottom w:val="0"/>
      <w:divBdr>
        <w:top w:val="none" w:sz="0" w:space="0" w:color="auto"/>
        <w:left w:val="none" w:sz="0" w:space="0" w:color="auto"/>
        <w:bottom w:val="none" w:sz="0" w:space="0" w:color="auto"/>
        <w:right w:val="none" w:sz="0" w:space="0" w:color="auto"/>
      </w:divBdr>
    </w:div>
    <w:div w:id="305361501">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6493668">
      <w:bodyDiv w:val="1"/>
      <w:marLeft w:val="0"/>
      <w:marRight w:val="0"/>
      <w:marTop w:val="0"/>
      <w:marBottom w:val="0"/>
      <w:divBdr>
        <w:top w:val="none" w:sz="0" w:space="0" w:color="auto"/>
        <w:left w:val="none" w:sz="0" w:space="0" w:color="auto"/>
        <w:bottom w:val="none" w:sz="0" w:space="0" w:color="auto"/>
        <w:right w:val="none" w:sz="0" w:space="0" w:color="auto"/>
      </w:divBdr>
    </w:div>
    <w:div w:id="321397197">
      <w:bodyDiv w:val="1"/>
      <w:marLeft w:val="0"/>
      <w:marRight w:val="0"/>
      <w:marTop w:val="0"/>
      <w:marBottom w:val="0"/>
      <w:divBdr>
        <w:top w:val="none" w:sz="0" w:space="0" w:color="auto"/>
        <w:left w:val="none" w:sz="0" w:space="0" w:color="auto"/>
        <w:bottom w:val="none" w:sz="0" w:space="0" w:color="auto"/>
        <w:right w:val="none" w:sz="0" w:space="0" w:color="auto"/>
      </w:divBdr>
    </w:div>
    <w:div w:id="334503503">
      <w:bodyDiv w:val="1"/>
      <w:marLeft w:val="0"/>
      <w:marRight w:val="0"/>
      <w:marTop w:val="0"/>
      <w:marBottom w:val="0"/>
      <w:divBdr>
        <w:top w:val="none" w:sz="0" w:space="0" w:color="auto"/>
        <w:left w:val="none" w:sz="0" w:space="0" w:color="auto"/>
        <w:bottom w:val="none" w:sz="0" w:space="0" w:color="auto"/>
        <w:right w:val="none" w:sz="0" w:space="0" w:color="auto"/>
      </w:divBdr>
    </w:div>
    <w:div w:id="342707370">
      <w:bodyDiv w:val="1"/>
      <w:marLeft w:val="0"/>
      <w:marRight w:val="0"/>
      <w:marTop w:val="0"/>
      <w:marBottom w:val="0"/>
      <w:divBdr>
        <w:top w:val="none" w:sz="0" w:space="0" w:color="auto"/>
        <w:left w:val="none" w:sz="0" w:space="0" w:color="auto"/>
        <w:bottom w:val="none" w:sz="0" w:space="0" w:color="auto"/>
        <w:right w:val="none" w:sz="0" w:space="0" w:color="auto"/>
      </w:divBdr>
    </w:div>
    <w:div w:id="343092133">
      <w:bodyDiv w:val="1"/>
      <w:marLeft w:val="0"/>
      <w:marRight w:val="0"/>
      <w:marTop w:val="0"/>
      <w:marBottom w:val="0"/>
      <w:divBdr>
        <w:top w:val="none" w:sz="0" w:space="0" w:color="auto"/>
        <w:left w:val="none" w:sz="0" w:space="0" w:color="auto"/>
        <w:bottom w:val="none" w:sz="0" w:space="0" w:color="auto"/>
        <w:right w:val="none" w:sz="0" w:space="0" w:color="auto"/>
      </w:divBdr>
    </w:div>
    <w:div w:id="349794706">
      <w:bodyDiv w:val="1"/>
      <w:marLeft w:val="0"/>
      <w:marRight w:val="0"/>
      <w:marTop w:val="0"/>
      <w:marBottom w:val="0"/>
      <w:divBdr>
        <w:top w:val="none" w:sz="0" w:space="0" w:color="auto"/>
        <w:left w:val="none" w:sz="0" w:space="0" w:color="auto"/>
        <w:bottom w:val="none" w:sz="0" w:space="0" w:color="auto"/>
        <w:right w:val="none" w:sz="0" w:space="0" w:color="auto"/>
      </w:divBdr>
    </w:div>
    <w:div w:id="355011242">
      <w:bodyDiv w:val="1"/>
      <w:marLeft w:val="0"/>
      <w:marRight w:val="0"/>
      <w:marTop w:val="0"/>
      <w:marBottom w:val="0"/>
      <w:divBdr>
        <w:top w:val="none" w:sz="0" w:space="0" w:color="auto"/>
        <w:left w:val="none" w:sz="0" w:space="0" w:color="auto"/>
        <w:bottom w:val="none" w:sz="0" w:space="0" w:color="auto"/>
        <w:right w:val="none" w:sz="0" w:space="0" w:color="auto"/>
      </w:divBdr>
    </w:div>
    <w:div w:id="361639548">
      <w:bodyDiv w:val="1"/>
      <w:marLeft w:val="0"/>
      <w:marRight w:val="0"/>
      <w:marTop w:val="0"/>
      <w:marBottom w:val="0"/>
      <w:divBdr>
        <w:top w:val="none" w:sz="0" w:space="0" w:color="auto"/>
        <w:left w:val="none" w:sz="0" w:space="0" w:color="auto"/>
        <w:bottom w:val="none" w:sz="0" w:space="0" w:color="auto"/>
        <w:right w:val="none" w:sz="0" w:space="0" w:color="auto"/>
      </w:divBdr>
    </w:div>
    <w:div w:id="368722309">
      <w:bodyDiv w:val="1"/>
      <w:marLeft w:val="0"/>
      <w:marRight w:val="0"/>
      <w:marTop w:val="0"/>
      <w:marBottom w:val="0"/>
      <w:divBdr>
        <w:top w:val="none" w:sz="0" w:space="0" w:color="auto"/>
        <w:left w:val="none" w:sz="0" w:space="0" w:color="auto"/>
        <w:bottom w:val="none" w:sz="0" w:space="0" w:color="auto"/>
        <w:right w:val="none" w:sz="0" w:space="0" w:color="auto"/>
      </w:divBdr>
    </w:div>
    <w:div w:id="372191334">
      <w:bodyDiv w:val="1"/>
      <w:marLeft w:val="0"/>
      <w:marRight w:val="0"/>
      <w:marTop w:val="0"/>
      <w:marBottom w:val="0"/>
      <w:divBdr>
        <w:top w:val="none" w:sz="0" w:space="0" w:color="auto"/>
        <w:left w:val="none" w:sz="0" w:space="0" w:color="auto"/>
        <w:bottom w:val="none" w:sz="0" w:space="0" w:color="auto"/>
        <w:right w:val="none" w:sz="0" w:space="0" w:color="auto"/>
      </w:divBdr>
    </w:div>
    <w:div w:id="381753817">
      <w:bodyDiv w:val="1"/>
      <w:marLeft w:val="0"/>
      <w:marRight w:val="0"/>
      <w:marTop w:val="0"/>
      <w:marBottom w:val="0"/>
      <w:divBdr>
        <w:top w:val="none" w:sz="0" w:space="0" w:color="auto"/>
        <w:left w:val="none" w:sz="0" w:space="0" w:color="auto"/>
        <w:bottom w:val="none" w:sz="0" w:space="0" w:color="auto"/>
        <w:right w:val="none" w:sz="0" w:space="0" w:color="auto"/>
      </w:divBdr>
    </w:div>
    <w:div w:id="382994502">
      <w:bodyDiv w:val="1"/>
      <w:marLeft w:val="0"/>
      <w:marRight w:val="0"/>
      <w:marTop w:val="0"/>
      <w:marBottom w:val="0"/>
      <w:divBdr>
        <w:top w:val="none" w:sz="0" w:space="0" w:color="auto"/>
        <w:left w:val="none" w:sz="0" w:space="0" w:color="auto"/>
        <w:bottom w:val="none" w:sz="0" w:space="0" w:color="auto"/>
        <w:right w:val="none" w:sz="0" w:space="0" w:color="auto"/>
      </w:divBdr>
    </w:div>
    <w:div w:id="383675620">
      <w:bodyDiv w:val="1"/>
      <w:marLeft w:val="0"/>
      <w:marRight w:val="0"/>
      <w:marTop w:val="0"/>
      <w:marBottom w:val="0"/>
      <w:divBdr>
        <w:top w:val="none" w:sz="0" w:space="0" w:color="auto"/>
        <w:left w:val="none" w:sz="0" w:space="0" w:color="auto"/>
        <w:bottom w:val="none" w:sz="0" w:space="0" w:color="auto"/>
        <w:right w:val="none" w:sz="0" w:space="0" w:color="auto"/>
      </w:divBdr>
    </w:div>
    <w:div w:id="400761595">
      <w:bodyDiv w:val="1"/>
      <w:marLeft w:val="0"/>
      <w:marRight w:val="0"/>
      <w:marTop w:val="0"/>
      <w:marBottom w:val="0"/>
      <w:divBdr>
        <w:top w:val="none" w:sz="0" w:space="0" w:color="auto"/>
        <w:left w:val="none" w:sz="0" w:space="0" w:color="auto"/>
        <w:bottom w:val="none" w:sz="0" w:space="0" w:color="auto"/>
        <w:right w:val="none" w:sz="0" w:space="0" w:color="auto"/>
      </w:divBdr>
    </w:div>
    <w:div w:id="422335208">
      <w:bodyDiv w:val="1"/>
      <w:marLeft w:val="0"/>
      <w:marRight w:val="0"/>
      <w:marTop w:val="0"/>
      <w:marBottom w:val="0"/>
      <w:divBdr>
        <w:top w:val="none" w:sz="0" w:space="0" w:color="auto"/>
        <w:left w:val="none" w:sz="0" w:space="0" w:color="auto"/>
        <w:bottom w:val="none" w:sz="0" w:space="0" w:color="auto"/>
        <w:right w:val="none" w:sz="0" w:space="0" w:color="auto"/>
      </w:divBdr>
    </w:div>
    <w:div w:id="425032122">
      <w:bodyDiv w:val="1"/>
      <w:marLeft w:val="0"/>
      <w:marRight w:val="0"/>
      <w:marTop w:val="0"/>
      <w:marBottom w:val="0"/>
      <w:divBdr>
        <w:top w:val="none" w:sz="0" w:space="0" w:color="auto"/>
        <w:left w:val="none" w:sz="0" w:space="0" w:color="auto"/>
        <w:bottom w:val="none" w:sz="0" w:space="0" w:color="auto"/>
        <w:right w:val="none" w:sz="0" w:space="0" w:color="auto"/>
      </w:divBdr>
    </w:div>
    <w:div w:id="433063616">
      <w:bodyDiv w:val="1"/>
      <w:marLeft w:val="0"/>
      <w:marRight w:val="0"/>
      <w:marTop w:val="0"/>
      <w:marBottom w:val="0"/>
      <w:divBdr>
        <w:top w:val="none" w:sz="0" w:space="0" w:color="auto"/>
        <w:left w:val="none" w:sz="0" w:space="0" w:color="auto"/>
        <w:bottom w:val="none" w:sz="0" w:space="0" w:color="auto"/>
        <w:right w:val="none" w:sz="0" w:space="0" w:color="auto"/>
      </w:divBdr>
    </w:div>
    <w:div w:id="445930723">
      <w:bodyDiv w:val="1"/>
      <w:marLeft w:val="0"/>
      <w:marRight w:val="0"/>
      <w:marTop w:val="0"/>
      <w:marBottom w:val="0"/>
      <w:divBdr>
        <w:top w:val="none" w:sz="0" w:space="0" w:color="auto"/>
        <w:left w:val="none" w:sz="0" w:space="0" w:color="auto"/>
        <w:bottom w:val="none" w:sz="0" w:space="0" w:color="auto"/>
        <w:right w:val="none" w:sz="0" w:space="0" w:color="auto"/>
      </w:divBdr>
    </w:div>
    <w:div w:id="447118287">
      <w:bodyDiv w:val="1"/>
      <w:marLeft w:val="0"/>
      <w:marRight w:val="0"/>
      <w:marTop w:val="0"/>
      <w:marBottom w:val="0"/>
      <w:divBdr>
        <w:top w:val="none" w:sz="0" w:space="0" w:color="auto"/>
        <w:left w:val="none" w:sz="0" w:space="0" w:color="auto"/>
        <w:bottom w:val="none" w:sz="0" w:space="0" w:color="auto"/>
        <w:right w:val="none" w:sz="0" w:space="0" w:color="auto"/>
      </w:divBdr>
    </w:div>
    <w:div w:id="471678470">
      <w:bodyDiv w:val="1"/>
      <w:marLeft w:val="0"/>
      <w:marRight w:val="0"/>
      <w:marTop w:val="0"/>
      <w:marBottom w:val="0"/>
      <w:divBdr>
        <w:top w:val="none" w:sz="0" w:space="0" w:color="auto"/>
        <w:left w:val="none" w:sz="0" w:space="0" w:color="auto"/>
        <w:bottom w:val="none" w:sz="0" w:space="0" w:color="auto"/>
        <w:right w:val="none" w:sz="0" w:space="0" w:color="auto"/>
      </w:divBdr>
    </w:div>
    <w:div w:id="473832861">
      <w:bodyDiv w:val="1"/>
      <w:marLeft w:val="0"/>
      <w:marRight w:val="0"/>
      <w:marTop w:val="0"/>
      <w:marBottom w:val="0"/>
      <w:divBdr>
        <w:top w:val="none" w:sz="0" w:space="0" w:color="auto"/>
        <w:left w:val="none" w:sz="0" w:space="0" w:color="auto"/>
        <w:bottom w:val="none" w:sz="0" w:space="0" w:color="auto"/>
        <w:right w:val="none" w:sz="0" w:space="0" w:color="auto"/>
      </w:divBdr>
    </w:div>
    <w:div w:id="476730987">
      <w:bodyDiv w:val="1"/>
      <w:marLeft w:val="0"/>
      <w:marRight w:val="0"/>
      <w:marTop w:val="0"/>
      <w:marBottom w:val="0"/>
      <w:divBdr>
        <w:top w:val="none" w:sz="0" w:space="0" w:color="auto"/>
        <w:left w:val="none" w:sz="0" w:space="0" w:color="auto"/>
        <w:bottom w:val="none" w:sz="0" w:space="0" w:color="auto"/>
        <w:right w:val="none" w:sz="0" w:space="0" w:color="auto"/>
      </w:divBdr>
    </w:div>
    <w:div w:id="477455111">
      <w:bodyDiv w:val="1"/>
      <w:marLeft w:val="0"/>
      <w:marRight w:val="0"/>
      <w:marTop w:val="0"/>
      <w:marBottom w:val="0"/>
      <w:divBdr>
        <w:top w:val="none" w:sz="0" w:space="0" w:color="auto"/>
        <w:left w:val="none" w:sz="0" w:space="0" w:color="auto"/>
        <w:bottom w:val="none" w:sz="0" w:space="0" w:color="auto"/>
        <w:right w:val="none" w:sz="0" w:space="0" w:color="auto"/>
      </w:divBdr>
    </w:div>
    <w:div w:id="484127248">
      <w:bodyDiv w:val="1"/>
      <w:marLeft w:val="0"/>
      <w:marRight w:val="0"/>
      <w:marTop w:val="0"/>
      <w:marBottom w:val="0"/>
      <w:divBdr>
        <w:top w:val="none" w:sz="0" w:space="0" w:color="auto"/>
        <w:left w:val="none" w:sz="0" w:space="0" w:color="auto"/>
        <w:bottom w:val="none" w:sz="0" w:space="0" w:color="auto"/>
        <w:right w:val="none" w:sz="0" w:space="0" w:color="auto"/>
      </w:divBdr>
    </w:div>
    <w:div w:id="484392834">
      <w:bodyDiv w:val="1"/>
      <w:marLeft w:val="0"/>
      <w:marRight w:val="0"/>
      <w:marTop w:val="0"/>
      <w:marBottom w:val="0"/>
      <w:divBdr>
        <w:top w:val="none" w:sz="0" w:space="0" w:color="auto"/>
        <w:left w:val="none" w:sz="0" w:space="0" w:color="auto"/>
        <w:bottom w:val="none" w:sz="0" w:space="0" w:color="auto"/>
        <w:right w:val="none" w:sz="0" w:space="0" w:color="auto"/>
      </w:divBdr>
    </w:div>
    <w:div w:id="495070326">
      <w:bodyDiv w:val="1"/>
      <w:marLeft w:val="0"/>
      <w:marRight w:val="0"/>
      <w:marTop w:val="0"/>
      <w:marBottom w:val="0"/>
      <w:divBdr>
        <w:top w:val="none" w:sz="0" w:space="0" w:color="auto"/>
        <w:left w:val="none" w:sz="0" w:space="0" w:color="auto"/>
        <w:bottom w:val="none" w:sz="0" w:space="0" w:color="auto"/>
        <w:right w:val="none" w:sz="0" w:space="0" w:color="auto"/>
      </w:divBdr>
      <w:divsChild>
        <w:div w:id="733042171">
          <w:marLeft w:val="0"/>
          <w:marRight w:val="0"/>
          <w:marTop w:val="0"/>
          <w:marBottom w:val="0"/>
          <w:divBdr>
            <w:top w:val="none" w:sz="0" w:space="0" w:color="auto"/>
            <w:left w:val="none" w:sz="0" w:space="0" w:color="auto"/>
            <w:bottom w:val="none" w:sz="0" w:space="0" w:color="auto"/>
            <w:right w:val="none" w:sz="0" w:space="0" w:color="auto"/>
          </w:divBdr>
        </w:div>
        <w:div w:id="229774760">
          <w:marLeft w:val="0"/>
          <w:marRight w:val="0"/>
          <w:marTop w:val="0"/>
          <w:marBottom w:val="0"/>
          <w:divBdr>
            <w:top w:val="none" w:sz="0" w:space="0" w:color="auto"/>
            <w:left w:val="none" w:sz="0" w:space="0" w:color="auto"/>
            <w:bottom w:val="none" w:sz="0" w:space="0" w:color="auto"/>
            <w:right w:val="none" w:sz="0" w:space="0" w:color="auto"/>
          </w:divBdr>
        </w:div>
        <w:div w:id="1850366586">
          <w:marLeft w:val="0"/>
          <w:marRight w:val="0"/>
          <w:marTop w:val="0"/>
          <w:marBottom w:val="0"/>
          <w:divBdr>
            <w:top w:val="none" w:sz="0" w:space="0" w:color="auto"/>
            <w:left w:val="none" w:sz="0" w:space="0" w:color="auto"/>
            <w:bottom w:val="none" w:sz="0" w:space="0" w:color="auto"/>
            <w:right w:val="none" w:sz="0" w:space="0" w:color="auto"/>
          </w:divBdr>
        </w:div>
      </w:divsChild>
    </w:div>
    <w:div w:id="500775443">
      <w:bodyDiv w:val="1"/>
      <w:marLeft w:val="0"/>
      <w:marRight w:val="0"/>
      <w:marTop w:val="0"/>
      <w:marBottom w:val="0"/>
      <w:divBdr>
        <w:top w:val="none" w:sz="0" w:space="0" w:color="auto"/>
        <w:left w:val="none" w:sz="0" w:space="0" w:color="auto"/>
        <w:bottom w:val="none" w:sz="0" w:space="0" w:color="auto"/>
        <w:right w:val="none" w:sz="0" w:space="0" w:color="auto"/>
      </w:divBdr>
    </w:div>
    <w:div w:id="509178229">
      <w:bodyDiv w:val="1"/>
      <w:marLeft w:val="0"/>
      <w:marRight w:val="0"/>
      <w:marTop w:val="0"/>
      <w:marBottom w:val="0"/>
      <w:divBdr>
        <w:top w:val="none" w:sz="0" w:space="0" w:color="auto"/>
        <w:left w:val="none" w:sz="0" w:space="0" w:color="auto"/>
        <w:bottom w:val="none" w:sz="0" w:space="0" w:color="auto"/>
        <w:right w:val="none" w:sz="0" w:space="0" w:color="auto"/>
      </w:divBdr>
    </w:div>
    <w:div w:id="521556360">
      <w:bodyDiv w:val="1"/>
      <w:marLeft w:val="0"/>
      <w:marRight w:val="0"/>
      <w:marTop w:val="0"/>
      <w:marBottom w:val="0"/>
      <w:divBdr>
        <w:top w:val="none" w:sz="0" w:space="0" w:color="auto"/>
        <w:left w:val="none" w:sz="0" w:space="0" w:color="auto"/>
        <w:bottom w:val="none" w:sz="0" w:space="0" w:color="auto"/>
        <w:right w:val="none" w:sz="0" w:space="0" w:color="auto"/>
      </w:divBdr>
    </w:div>
    <w:div w:id="522592252">
      <w:bodyDiv w:val="1"/>
      <w:marLeft w:val="0"/>
      <w:marRight w:val="0"/>
      <w:marTop w:val="0"/>
      <w:marBottom w:val="0"/>
      <w:divBdr>
        <w:top w:val="none" w:sz="0" w:space="0" w:color="auto"/>
        <w:left w:val="none" w:sz="0" w:space="0" w:color="auto"/>
        <w:bottom w:val="none" w:sz="0" w:space="0" w:color="auto"/>
        <w:right w:val="none" w:sz="0" w:space="0" w:color="auto"/>
      </w:divBdr>
    </w:div>
    <w:div w:id="524683454">
      <w:bodyDiv w:val="1"/>
      <w:marLeft w:val="0"/>
      <w:marRight w:val="0"/>
      <w:marTop w:val="0"/>
      <w:marBottom w:val="0"/>
      <w:divBdr>
        <w:top w:val="none" w:sz="0" w:space="0" w:color="auto"/>
        <w:left w:val="none" w:sz="0" w:space="0" w:color="auto"/>
        <w:bottom w:val="none" w:sz="0" w:space="0" w:color="auto"/>
        <w:right w:val="none" w:sz="0" w:space="0" w:color="auto"/>
      </w:divBdr>
    </w:div>
    <w:div w:id="529805985">
      <w:bodyDiv w:val="1"/>
      <w:marLeft w:val="0"/>
      <w:marRight w:val="0"/>
      <w:marTop w:val="0"/>
      <w:marBottom w:val="0"/>
      <w:divBdr>
        <w:top w:val="none" w:sz="0" w:space="0" w:color="auto"/>
        <w:left w:val="none" w:sz="0" w:space="0" w:color="auto"/>
        <w:bottom w:val="none" w:sz="0" w:space="0" w:color="auto"/>
        <w:right w:val="none" w:sz="0" w:space="0" w:color="auto"/>
      </w:divBdr>
    </w:div>
    <w:div w:id="537745726">
      <w:bodyDiv w:val="1"/>
      <w:marLeft w:val="0"/>
      <w:marRight w:val="0"/>
      <w:marTop w:val="0"/>
      <w:marBottom w:val="0"/>
      <w:divBdr>
        <w:top w:val="none" w:sz="0" w:space="0" w:color="auto"/>
        <w:left w:val="none" w:sz="0" w:space="0" w:color="auto"/>
        <w:bottom w:val="none" w:sz="0" w:space="0" w:color="auto"/>
        <w:right w:val="none" w:sz="0" w:space="0" w:color="auto"/>
      </w:divBdr>
    </w:div>
    <w:div w:id="553542872">
      <w:bodyDiv w:val="1"/>
      <w:marLeft w:val="0"/>
      <w:marRight w:val="0"/>
      <w:marTop w:val="0"/>
      <w:marBottom w:val="0"/>
      <w:divBdr>
        <w:top w:val="none" w:sz="0" w:space="0" w:color="auto"/>
        <w:left w:val="none" w:sz="0" w:space="0" w:color="auto"/>
        <w:bottom w:val="none" w:sz="0" w:space="0" w:color="auto"/>
        <w:right w:val="none" w:sz="0" w:space="0" w:color="auto"/>
      </w:divBdr>
    </w:div>
    <w:div w:id="594678658">
      <w:bodyDiv w:val="1"/>
      <w:marLeft w:val="0"/>
      <w:marRight w:val="0"/>
      <w:marTop w:val="0"/>
      <w:marBottom w:val="0"/>
      <w:divBdr>
        <w:top w:val="none" w:sz="0" w:space="0" w:color="auto"/>
        <w:left w:val="none" w:sz="0" w:space="0" w:color="auto"/>
        <w:bottom w:val="none" w:sz="0" w:space="0" w:color="auto"/>
        <w:right w:val="none" w:sz="0" w:space="0" w:color="auto"/>
      </w:divBdr>
    </w:div>
    <w:div w:id="600652163">
      <w:bodyDiv w:val="1"/>
      <w:marLeft w:val="0"/>
      <w:marRight w:val="0"/>
      <w:marTop w:val="0"/>
      <w:marBottom w:val="0"/>
      <w:divBdr>
        <w:top w:val="none" w:sz="0" w:space="0" w:color="auto"/>
        <w:left w:val="none" w:sz="0" w:space="0" w:color="auto"/>
        <w:bottom w:val="none" w:sz="0" w:space="0" w:color="auto"/>
        <w:right w:val="none" w:sz="0" w:space="0" w:color="auto"/>
      </w:divBdr>
    </w:div>
    <w:div w:id="613564584">
      <w:bodyDiv w:val="1"/>
      <w:marLeft w:val="0"/>
      <w:marRight w:val="0"/>
      <w:marTop w:val="0"/>
      <w:marBottom w:val="0"/>
      <w:divBdr>
        <w:top w:val="none" w:sz="0" w:space="0" w:color="auto"/>
        <w:left w:val="none" w:sz="0" w:space="0" w:color="auto"/>
        <w:bottom w:val="none" w:sz="0" w:space="0" w:color="auto"/>
        <w:right w:val="none" w:sz="0" w:space="0" w:color="auto"/>
      </w:divBdr>
    </w:div>
    <w:div w:id="632370165">
      <w:bodyDiv w:val="1"/>
      <w:marLeft w:val="0"/>
      <w:marRight w:val="0"/>
      <w:marTop w:val="0"/>
      <w:marBottom w:val="0"/>
      <w:divBdr>
        <w:top w:val="none" w:sz="0" w:space="0" w:color="auto"/>
        <w:left w:val="none" w:sz="0" w:space="0" w:color="auto"/>
        <w:bottom w:val="none" w:sz="0" w:space="0" w:color="auto"/>
        <w:right w:val="none" w:sz="0" w:space="0" w:color="auto"/>
      </w:divBdr>
    </w:div>
    <w:div w:id="644701562">
      <w:bodyDiv w:val="1"/>
      <w:marLeft w:val="0"/>
      <w:marRight w:val="0"/>
      <w:marTop w:val="0"/>
      <w:marBottom w:val="0"/>
      <w:divBdr>
        <w:top w:val="none" w:sz="0" w:space="0" w:color="auto"/>
        <w:left w:val="none" w:sz="0" w:space="0" w:color="auto"/>
        <w:bottom w:val="none" w:sz="0" w:space="0" w:color="auto"/>
        <w:right w:val="none" w:sz="0" w:space="0" w:color="auto"/>
      </w:divBdr>
    </w:div>
    <w:div w:id="657733647">
      <w:bodyDiv w:val="1"/>
      <w:marLeft w:val="0"/>
      <w:marRight w:val="0"/>
      <w:marTop w:val="0"/>
      <w:marBottom w:val="0"/>
      <w:divBdr>
        <w:top w:val="none" w:sz="0" w:space="0" w:color="auto"/>
        <w:left w:val="none" w:sz="0" w:space="0" w:color="auto"/>
        <w:bottom w:val="none" w:sz="0" w:space="0" w:color="auto"/>
        <w:right w:val="none" w:sz="0" w:space="0" w:color="auto"/>
      </w:divBdr>
    </w:div>
    <w:div w:id="673071371">
      <w:bodyDiv w:val="1"/>
      <w:marLeft w:val="0"/>
      <w:marRight w:val="0"/>
      <w:marTop w:val="0"/>
      <w:marBottom w:val="0"/>
      <w:divBdr>
        <w:top w:val="none" w:sz="0" w:space="0" w:color="auto"/>
        <w:left w:val="none" w:sz="0" w:space="0" w:color="auto"/>
        <w:bottom w:val="none" w:sz="0" w:space="0" w:color="auto"/>
        <w:right w:val="none" w:sz="0" w:space="0" w:color="auto"/>
      </w:divBdr>
    </w:div>
    <w:div w:id="673654099">
      <w:bodyDiv w:val="1"/>
      <w:marLeft w:val="0"/>
      <w:marRight w:val="0"/>
      <w:marTop w:val="0"/>
      <w:marBottom w:val="0"/>
      <w:divBdr>
        <w:top w:val="none" w:sz="0" w:space="0" w:color="auto"/>
        <w:left w:val="none" w:sz="0" w:space="0" w:color="auto"/>
        <w:bottom w:val="none" w:sz="0" w:space="0" w:color="auto"/>
        <w:right w:val="none" w:sz="0" w:space="0" w:color="auto"/>
      </w:divBdr>
    </w:div>
    <w:div w:id="679236970">
      <w:bodyDiv w:val="1"/>
      <w:marLeft w:val="0"/>
      <w:marRight w:val="0"/>
      <w:marTop w:val="0"/>
      <w:marBottom w:val="0"/>
      <w:divBdr>
        <w:top w:val="none" w:sz="0" w:space="0" w:color="auto"/>
        <w:left w:val="none" w:sz="0" w:space="0" w:color="auto"/>
        <w:bottom w:val="none" w:sz="0" w:space="0" w:color="auto"/>
        <w:right w:val="none" w:sz="0" w:space="0" w:color="auto"/>
      </w:divBdr>
    </w:div>
    <w:div w:id="682055813">
      <w:bodyDiv w:val="1"/>
      <w:marLeft w:val="0"/>
      <w:marRight w:val="0"/>
      <w:marTop w:val="0"/>
      <w:marBottom w:val="0"/>
      <w:divBdr>
        <w:top w:val="none" w:sz="0" w:space="0" w:color="auto"/>
        <w:left w:val="none" w:sz="0" w:space="0" w:color="auto"/>
        <w:bottom w:val="none" w:sz="0" w:space="0" w:color="auto"/>
        <w:right w:val="none" w:sz="0" w:space="0" w:color="auto"/>
      </w:divBdr>
    </w:div>
    <w:div w:id="689835665">
      <w:bodyDiv w:val="1"/>
      <w:marLeft w:val="0"/>
      <w:marRight w:val="0"/>
      <w:marTop w:val="0"/>
      <w:marBottom w:val="0"/>
      <w:divBdr>
        <w:top w:val="none" w:sz="0" w:space="0" w:color="auto"/>
        <w:left w:val="none" w:sz="0" w:space="0" w:color="auto"/>
        <w:bottom w:val="none" w:sz="0" w:space="0" w:color="auto"/>
        <w:right w:val="none" w:sz="0" w:space="0" w:color="auto"/>
      </w:divBdr>
    </w:div>
    <w:div w:id="696202426">
      <w:bodyDiv w:val="1"/>
      <w:marLeft w:val="0"/>
      <w:marRight w:val="0"/>
      <w:marTop w:val="0"/>
      <w:marBottom w:val="0"/>
      <w:divBdr>
        <w:top w:val="none" w:sz="0" w:space="0" w:color="auto"/>
        <w:left w:val="none" w:sz="0" w:space="0" w:color="auto"/>
        <w:bottom w:val="none" w:sz="0" w:space="0" w:color="auto"/>
        <w:right w:val="none" w:sz="0" w:space="0" w:color="auto"/>
      </w:divBdr>
    </w:div>
    <w:div w:id="713580701">
      <w:bodyDiv w:val="1"/>
      <w:marLeft w:val="0"/>
      <w:marRight w:val="0"/>
      <w:marTop w:val="0"/>
      <w:marBottom w:val="0"/>
      <w:divBdr>
        <w:top w:val="none" w:sz="0" w:space="0" w:color="auto"/>
        <w:left w:val="none" w:sz="0" w:space="0" w:color="auto"/>
        <w:bottom w:val="none" w:sz="0" w:space="0" w:color="auto"/>
        <w:right w:val="none" w:sz="0" w:space="0" w:color="auto"/>
      </w:divBdr>
    </w:div>
    <w:div w:id="717509841">
      <w:bodyDiv w:val="1"/>
      <w:marLeft w:val="0"/>
      <w:marRight w:val="0"/>
      <w:marTop w:val="0"/>
      <w:marBottom w:val="0"/>
      <w:divBdr>
        <w:top w:val="none" w:sz="0" w:space="0" w:color="auto"/>
        <w:left w:val="none" w:sz="0" w:space="0" w:color="auto"/>
        <w:bottom w:val="none" w:sz="0" w:space="0" w:color="auto"/>
        <w:right w:val="none" w:sz="0" w:space="0" w:color="auto"/>
      </w:divBdr>
    </w:div>
    <w:div w:id="718359473">
      <w:bodyDiv w:val="1"/>
      <w:marLeft w:val="0"/>
      <w:marRight w:val="0"/>
      <w:marTop w:val="0"/>
      <w:marBottom w:val="0"/>
      <w:divBdr>
        <w:top w:val="none" w:sz="0" w:space="0" w:color="auto"/>
        <w:left w:val="none" w:sz="0" w:space="0" w:color="auto"/>
        <w:bottom w:val="none" w:sz="0" w:space="0" w:color="auto"/>
        <w:right w:val="none" w:sz="0" w:space="0" w:color="auto"/>
      </w:divBdr>
    </w:div>
    <w:div w:id="720325906">
      <w:bodyDiv w:val="1"/>
      <w:marLeft w:val="0"/>
      <w:marRight w:val="0"/>
      <w:marTop w:val="0"/>
      <w:marBottom w:val="0"/>
      <w:divBdr>
        <w:top w:val="none" w:sz="0" w:space="0" w:color="auto"/>
        <w:left w:val="none" w:sz="0" w:space="0" w:color="auto"/>
        <w:bottom w:val="none" w:sz="0" w:space="0" w:color="auto"/>
        <w:right w:val="none" w:sz="0" w:space="0" w:color="auto"/>
      </w:divBdr>
    </w:div>
    <w:div w:id="720638004">
      <w:bodyDiv w:val="1"/>
      <w:marLeft w:val="0"/>
      <w:marRight w:val="0"/>
      <w:marTop w:val="0"/>
      <w:marBottom w:val="0"/>
      <w:divBdr>
        <w:top w:val="none" w:sz="0" w:space="0" w:color="auto"/>
        <w:left w:val="none" w:sz="0" w:space="0" w:color="auto"/>
        <w:bottom w:val="none" w:sz="0" w:space="0" w:color="auto"/>
        <w:right w:val="none" w:sz="0" w:space="0" w:color="auto"/>
      </w:divBdr>
    </w:div>
    <w:div w:id="738482203">
      <w:bodyDiv w:val="1"/>
      <w:marLeft w:val="0"/>
      <w:marRight w:val="0"/>
      <w:marTop w:val="0"/>
      <w:marBottom w:val="0"/>
      <w:divBdr>
        <w:top w:val="none" w:sz="0" w:space="0" w:color="auto"/>
        <w:left w:val="none" w:sz="0" w:space="0" w:color="auto"/>
        <w:bottom w:val="none" w:sz="0" w:space="0" w:color="auto"/>
        <w:right w:val="none" w:sz="0" w:space="0" w:color="auto"/>
      </w:divBdr>
    </w:div>
    <w:div w:id="739256977">
      <w:bodyDiv w:val="1"/>
      <w:marLeft w:val="0"/>
      <w:marRight w:val="0"/>
      <w:marTop w:val="0"/>
      <w:marBottom w:val="0"/>
      <w:divBdr>
        <w:top w:val="none" w:sz="0" w:space="0" w:color="auto"/>
        <w:left w:val="none" w:sz="0" w:space="0" w:color="auto"/>
        <w:bottom w:val="none" w:sz="0" w:space="0" w:color="auto"/>
        <w:right w:val="none" w:sz="0" w:space="0" w:color="auto"/>
      </w:divBdr>
    </w:div>
    <w:div w:id="748772647">
      <w:bodyDiv w:val="1"/>
      <w:marLeft w:val="0"/>
      <w:marRight w:val="0"/>
      <w:marTop w:val="0"/>
      <w:marBottom w:val="0"/>
      <w:divBdr>
        <w:top w:val="none" w:sz="0" w:space="0" w:color="auto"/>
        <w:left w:val="none" w:sz="0" w:space="0" w:color="auto"/>
        <w:bottom w:val="none" w:sz="0" w:space="0" w:color="auto"/>
        <w:right w:val="none" w:sz="0" w:space="0" w:color="auto"/>
      </w:divBdr>
    </w:div>
    <w:div w:id="749162106">
      <w:bodyDiv w:val="1"/>
      <w:marLeft w:val="0"/>
      <w:marRight w:val="0"/>
      <w:marTop w:val="0"/>
      <w:marBottom w:val="0"/>
      <w:divBdr>
        <w:top w:val="none" w:sz="0" w:space="0" w:color="auto"/>
        <w:left w:val="none" w:sz="0" w:space="0" w:color="auto"/>
        <w:bottom w:val="none" w:sz="0" w:space="0" w:color="auto"/>
        <w:right w:val="none" w:sz="0" w:space="0" w:color="auto"/>
      </w:divBdr>
    </w:div>
    <w:div w:id="758214632">
      <w:bodyDiv w:val="1"/>
      <w:marLeft w:val="0"/>
      <w:marRight w:val="0"/>
      <w:marTop w:val="0"/>
      <w:marBottom w:val="0"/>
      <w:divBdr>
        <w:top w:val="none" w:sz="0" w:space="0" w:color="auto"/>
        <w:left w:val="none" w:sz="0" w:space="0" w:color="auto"/>
        <w:bottom w:val="none" w:sz="0" w:space="0" w:color="auto"/>
        <w:right w:val="none" w:sz="0" w:space="0" w:color="auto"/>
      </w:divBdr>
    </w:div>
    <w:div w:id="761610981">
      <w:bodyDiv w:val="1"/>
      <w:marLeft w:val="0"/>
      <w:marRight w:val="0"/>
      <w:marTop w:val="0"/>
      <w:marBottom w:val="0"/>
      <w:divBdr>
        <w:top w:val="none" w:sz="0" w:space="0" w:color="auto"/>
        <w:left w:val="none" w:sz="0" w:space="0" w:color="auto"/>
        <w:bottom w:val="none" w:sz="0" w:space="0" w:color="auto"/>
        <w:right w:val="none" w:sz="0" w:space="0" w:color="auto"/>
      </w:divBdr>
    </w:div>
    <w:div w:id="763038887">
      <w:bodyDiv w:val="1"/>
      <w:marLeft w:val="0"/>
      <w:marRight w:val="0"/>
      <w:marTop w:val="0"/>
      <w:marBottom w:val="0"/>
      <w:divBdr>
        <w:top w:val="none" w:sz="0" w:space="0" w:color="auto"/>
        <w:left w:val="none" w:sz="0" w:space="0" w:color="auto"/>
        <w:bottom w:val="none" w:sz="0" w:space="0" w:color="auto"/>
        <w:right w:val="none" w:sz="0" w:space="0" w:color="auto"/>
      </w:divBdr>
    </w:div>
    <w:div w:id="772169984">
      <w:bodyDiv w:val="1"/>
      <w:marLeft w:val="0"/>
      <w:marRight w:val="0"/>
      <w:marTop w:val="0"/>
      <w:marBottom w:val="0"/>
      <w:divBdr>
        <w:top w:val="none" w:sz="0" w:space="0" w:color="auto"/>
        <w:left w:val="none" w:sz="0" w:space="0" w:color="auto"/>
        <w:bottom w:val="none" w:sz="0" w:space="0" w:color="auto"/>
        <w:right w:val="none" w:sz="0" w:space="0" w:color="auto"/>
      </w:divBdr>
    </w:div>
    <w:div w:id="776411322">
      <w:bodyDiv w:val="1"/>
      <w:marLeft w:val="0"/>
      <w:marRight w:val="0"/>
      <w:marTop w:val="0"/>
      <w:marBottom w:val="0"/>
      <w:divBdr>
        <w:top w:val="none" w:sz="0" w:space="0" w:color="auto"/>
        <w:left w:val="none" w:sz="0" w:space="0" w:color="auto"/>
        <w:bottom w:val="none" w:sz="0" w:space="0" w:color="auto"/>
        <w:right w:val="none" w:sz="0" w:space="0" w:color="auto"/>
      </w:divBdr>
    </w:div>
    <w:div w:id="777717727">
      <w:bodyDiv w:val="1"/>
      <w:marLeft w:val="0"/>
      <w:marRight w:val="0"/>
      <w:marTop w:val="0"/>
      <w:marBottom w:val="0"/>
      <w:divBdr>
        <w:top w:val="none" w:sz="0" w:space="0" w:color="auto"/>
        <w:left w:val="none" w:sz="0" w:space="0" w:color="auto"/>
        <w:bottom w:val="none" w:sz="0" w:space="0" w:color="auto"/>
        <w:right w:val="none" w:sz="0" w:space="0" w:color="auto"/>
      </w:divBdr>
    </w:div>
    <w:div w:id="786005899">
      <w:bodyDiv w:val="1"/>
      <w:marLeft w:val="0"/>
      <w:marRight w:val="0"/>
      <w:marTop w:val="0"/>
      <w:marBottom w:val="0"/>
      <w:divBdr>
        <w:top w:val="none" w:sz="0" w:space="0" w:color="auto"/>
        <w:left w:val="none" w:sz="0" w:space="0" w:color="auto"/>
        <w:bottom w:val="none" w:sz="0" w:space="0" w:color="auto"/>
        <w:right w:val="none" w:sz="0" w:space="0" w:color="auto"/>
      </w:divBdr>
    </w:div>
    <w:div w:id="808088515">
      <w:bodyDiv w:val="1"/>
      <w:marLeft w:val="0"/>
      <w:marRight w:val="0"/>
      <w:marTop w:val="0"/>
      <w:marBottom w:val="0"/>
      <w:divBdr>
        <w:top w:val="none" w:sz="0" w:space="0" w:color="auto"/>
        <w:left w:val="none" w:sz="0" w:space="0" w:color="auto"/>
        <w:bottom w:val="none" w:sz="0" w:space="0" w:color="auto"/>
        <w:right w:val="none" w:sz="0" w:space="0" w:color="auto"/>
      </w:divBdr>
    </w:div>
    <w:div w:id="822429390">
      <w:bodyDiv w:val="1"/>
      <w:marLeft w:val="0"/>
      <w:marRight w:val="0"/>
      <w:marTop w:val="0"/>
      <w:marBottom w:val="0"/>
      <w:divBdr>
        <w:top w:val="none" w:sz="0" w:space="0" w:color="auto"/>
        <w:left w:val="none" w:sz="0" w:space="0" w:color="auto"/>
        <w:bottom w:val="none" w:sz="0" w:space="0" w:color="auto"/>
        <w:right w:val="none" w:sz="0" w:space="0" w:color="auto"/>
      </w:divBdr>
    </w:div>
    <w:div w:id="834347258">
      <w:bodyDiv w:val="1"/>
      <w:marLeft w:val="0"/>
      <w:marRight w:val="0"/>
      <w:marTop w:val="0"/>
      <w:marBottom w:val="0"/>
      <w:divBdr>
        <w:top w:val="none" w:sz="0" w:space="0" w:color="auto"/>
        <w:left w:val="none" w:sz="0" w:space="0" w:color="auto"/>
        <w:bottom w:val="none" w:sz="0" w:space="0" w:color="auto"/>
        <w:right w:val="none" w:sz="0" w:space="0" w:color="auto"/>
      </w:divBdr>
    </w:div>
    <w:div w:id="840894326">
      <w:bodyDiv w:val="1"/>
      <w:marLeft w:val="0"/>
      <w:marRight w:val="0"/>
      <w:marTop w:val="0"/>
      <w:marBottom w:val="0"/>
      <w:divBdr>
        <w:top w:val="none" w:sz="0" w:space="0" w:color="auto"/>
        <w:left w:val="none" w:sz="0" w:space="0" w:color="auto"/>
        <w:bottom w:val="none" w:sz="0" w:space="0" w:color="auto"/>
        <w:right w:val="none" w:sz="0" w:space="0" w:color="auto"/>
      </w:divBdr>
    </w:div>
    <w:div w:id="841161391">
      <w:bodyDiv w:val="1"/>
      <w:marLeft w:val="0"/>
      <w:marRight w:val="0"/>
      <w:marTop w:val="0"/>
      <w:marBottom w:val="0"/>
      <w:divBdr>
        <w:top w:val="none" w:sz="0" w:space="0" w:color="auto"/>
        <w:left w:val="none" w:sz="0" w:space="0" w:color="auto"/>
        <w:bottom w:val="none" w:sz="0" w:space="0" w:color="auto"/>
        <w:right w:val="none" w:sz="0" w:space="0" w:color="auto"/>
      </w:divBdr>
    </w:div>
    <w:div w:id="845633736">
      <w:bodyDiv w:val="1"/>
      <w:marLeft w:val="0"/>
      <w:marRight w:val="0"/>
      <w:marTop w:val="0"/>
      <w:marBottom w:val="0"/>
      <w:divBdr>
        <w:top w:val="none" w:sz="0" w:space="0" w:color="auto"/>
        <w:left w:val="none" w:sz="0" w:space="0" w:color="auto"/>
        <w:bottom w:val="none" w:sz="0" w:space="0" w:color="auto"/>
        <w:right w:val="none" w:sz="0" w:space="0" w:color="auto"/>
      </w:divBdr>
    </w:div>
    <w:div w:id="853613747">
      <w:bodyDiv w:val="1"/>
      <w:marLeft w:val="0"/>
      <w:marRight w:val="0"/>
      <w:marTop w:val="0"/>
      <w:marBottom w:val="0"/>
      <w:divBdr>
        <w:top w:val="none" w:sz="0" w:space="0" w:color="auto"/>
        <w:left w:val="none" w:sz="0" w:space="0" w:color="auto"/>
        <w:bottom w:val="none" w:sz="0" w:space="0" w:color="auto"/>
        <w:right w:val="none" w:sz="0" w:space="0" w:color="auto"/>
      </w:divBdr>
    </w:div>
    <w:div w:id="854464832">
      <w:bodyDiv w:val="1"/>
      <w:marLeft w:val="0"/>
      <w:marRight w:val="0"/>
      <w:marTop w:val="0"/>
      <w:marBottom w:val="0"/>
      <w:divBdr>
        <w:top w:val="none" w:sz="0" w:space="0" w:color="auto"/>
        <w:left w:val="none" w:sz="0" w:space="0" w:color="auto"/>
        <w:bottom w:val="none" w:sz="0" w:space="0" w:color="auto"/>
        <w:right w:val="none" w:sz="0" w:space="0" w:color="auto"/>
      </w:divBdr>
    </w:div>
    <w:div w:id="865172070">
      <w:bodyDiv w:val="1"/>
      <w:marLeft w:val="0"/>
      <w:marRight w:val="0"/>
      <w:marTop w:val="0"/>
      <w:marBottom w:val="0"/>
      <w:divBdr>
        <w:top w:val="none" w:sz="0" w:space="0" w:color="auto"/>
        <w:left w:val="none" w:sz="0" w:space="0" w:color="auto"/>
        <w:bottom w:val="none" w:sz="0" w:space="0" w:color="auto"/>
        <w:right w:val="none" w:sz="0" w:space="0" w:color="auto"/>
      </w:divBdr>
    </w:div>
    <w:div w:id="881091242">
      <w:bodyDiv w:val="1"/>
      <w:marLeft w:val="0"/>
      <w:marRight w:val="0"/>
      <w:marTop w:val="0"/>
      <w:marBottom w:val="0"/>
      <w:divBdr>
        <w:top w:val="none" w:sz="0" w:space="0" w:color="auto"/>
        <w:left w:val="none" w:sz="0" w:space="0" w:color="auto"/>
        <w:bottom w:val="none" w:sz="0" w:space="0" w:color="auto"/>
        <w:right w:val="none" w:sz="0" w:space="0" w:color="auto"/>
      </w:divBdr>
    </w:div>
    <w:div w:id="883447779">
      <w:bodyDiv w:val="1"/>
      <w:marLeft w:val="0"/>
      <w:marRight w:val="0"/>
      <w:marTop w:val="0"/>
      <w:marBottom w:val="0"/>
      <w:divBdr>
        <w:top w:val="none" w:sz="0" w:space="0" w:color="auto"/>
        <w:left w:val="none" w:sz="0" w:space="0" w:color="auto"/>
        <w:bottom w:val="none" w:sz="0" w:space="0" w:color="auto"/>
        <w:right w:val="none" w:sz="0" w:space="0" w:color="auto"/>
      </w:divBdr>
    </w:div>
    <w:div w:id="886835571">
      <w:bodyDiv w:val="1"/>
      <w:marLeft w:val="0"/>
      <w:marRight w:val="0"/>
      <w:marTop w:val="0"/>
      <w:marBottom w:val="0"/>
      <w:divBdr>
        <w:top w:val="none" w:sz="0" w:space="0" w:color="auto"/>
        <w:left w:val="none" w:sz="0" w:space="0" w:color="auto"/>
        <w:bottom w:val="none" w:sz="0" w:space="0" w:color="auto"/>
        <w:right w:val="none" w:sz="0" w:space="0" w:color="auto"/>
      </w:divBdr>
    </w:div>
    <w:div w:id="897783697">
      <w:bodyDiv w:val="1"/>
      <w:marLeft w:val="0"/>
      <w:marRight w:val="0"/>
      <w:marTop w:val="0"/>
      <w:marBottom w:val="0"/>
      <w:divBdr>
        <w:top w:val="none" w:sz="0" w:space="0" w:color="auto"/>
        <w:left w:val="none" w:sz="0" w:space="0" w:color="auto"/>
        <w:bottom w:val="none" w:sz="0" w:space="0" w:color="auto"/>
        <w:right w:val="none" w:sz="0" w:space="0" w:color="auto"/>
      </w:divBdr>
    </w:div>
    <w:div w:id="912811899">
      <w:bodyDiv w:val="1"/>
      <w:marLeft w:val="0"/>
      <w:marRight w:val="0"/>
      <w:marTop w:val="0"/>
      <w:marBottom w:val="0"/>
      <w:divBdr>
        <w:top w:val="none" w:sz="0" w:space="0" w:color="auto"/>
        <w:left w:val="none" w:sz="0" w:space="0" w:color="auto"/>
        <w:bottom w:val="none" w:sz="0" w:space="0" w:color="auto"/>
        <w:right w:val="none" w:sz="0" w:space="0" w:color="auto"/>
      </w:divBdr>
    </w:div>
    <w:div w:id="932199831">
      <w:bodyDiv w:val="1"/>
      <w:marLeft w:val="0"/>
      <w:marRight w:val="0"/>
      <w:marTop w:val="0"/>
      <w:marBottom w:val="0"/>
      <w:divBdr>
        <w:top w:val="none" w:sz="0" w:space="0" w:color="auto"/>
        <w:left w:val="none" w:sz="0" w:space="0" w:color="auto"/>
        <w:bottom w:val="none" w:sz="0" w:space="0" w:color="auto"/>
        <w:right w:val="none" w:sz="0" w:space="0" w:color="auto"/>
      </w:divBdr>
    </w:div>
    <w:div w:id="954941569">
      <w:bodyDiv w:val="1"/>
      <w:marLeft w:val="0"/>
      <w:marRight w:val="0"/>
      <w:marTop w:val="0"/>
      <w:marBottom w:val="0"/>
      <w:divBdr>
        <w:top w:val="none" w:sz="0" w:space="0" w:color="auto"/>
        <w:left w:val="none" w:sz="0" w:space="0" w:color="auto"/>
        <w:bottom w:val="none" w:sz="0" w:space="0" w:color="auto"/>
        <w:right w:val="none" w:sz="0" w:space="0" w:color="auto"/>
      </w:divBdr>
    </w:div>
    <w:div w:id="962809634">
      <w:bodyDiv w:val="1"/>
      <w:marLeft w:val="0"/>
      <w:marRight w:val="0"/>
      <w:marTop w:val="0"/>
      <w:marBottom w:val="0"/>
      <w:divBdr>
        <w:top w:val="none" w:sz="0" w:space="0" w:color="auto"/>
        <w:left w:val="none" w:sz="0" w:space="0" w:color="auto"/>
        <w:bottom w:val="none" w:sz="0" w:space="0" w:color="auto"/>
        <w:right w:val="none" w:sz="0" w:space="0" w:color="auto"/>
      </w:divBdr>
    </w:div>
    <w:div w:id="967051181">
      <w:bodyDiv w:val="1"/>
      <w:marLeft w:val="0"/>
      <w:marRight w:val="0"/>
      <w:marTop w:val="0"/>
      <w:marBottom w:val="0"/>
      <w:divBdr>
        <w:top w:val="none" w:sz="0" w:space="0" w:color="auto"/>
        <w:left w:val="none" w:sz="0" w:space="0" w:color="auto"/>
        <w:bottom w:val="none" w:sz="0" w:space="0" w:color="auto"/>
        <w:right w:val="none" w:sz="0" w:space="0" w:color="auto"/>
      </w:divBdr>
    </w:div>
    <w:div w:id="968556913">
      <w:bodyDiv w:val="1"/>
      <w:marLeft w:val="0"/>
      <w:marRight w:val="0"/>
      <w:marTop w:val="0"/>
      <w:marBottom w:val="0"/>
      <w:divBdr>
        <w:top w:val="none" w:sz="0" w:space="0" w:color="auto"/>
        <w:left w:val="none" w:sz="0" w:space="0" w:color="auto"/>
        <w:bottom w:val="none" w:sz="0" w:space="0" w:color="auto"/>
        <w:right w:val="none" w:sz="0" w:space="0" w:color="auto"/>
      </w:divBdr>
    </w:div>
    <w:div w:id="974601195">
      <w:bodyDiv w:val="1"/>
      <w:marLeft w:val="0"/>
      <w:marRight w:val="0"/>
      <w:marTop w:val="0"/>
      <w:marBottom w:val="0"/>
      <w:divBdr>
        <w:top w:val="none" w:sz="0" w:space="0" w:color="auto"/>
        <w:left w:val="none" w:sz="0" w:space="0" w:color="auto"/>
        <w:bottom w:val="none" w:sz="0" w:space="0" w:color="auto"/>
        <w:right w:val="none" w:sz="0" w:space="0" w:color="auto"/>
      </w:divBdr>
    </w:div>
    <w:div w:id="977222797">
      <w:bodyDiv w:val="1"/>
      <w:marLeft w:val="0"/>
      <w:marRight w:val="0"/>
      <w:marTop w:val="0"/>
      <w:marBottom w:val="0"/>
      <w:divBdr>
        <w:top w:val="none" w:sz="0" w:space="0" w:color="auto"/>
        <w:left w:val="none" w:sz="0" w:space="0" w:color="auto"/>
        <w:bottom w:val="none" w:sz="0" w:space="0" w:color="auto"/>
        <w:right w:val="none" w:sz="0" w:space="0" w:color="auto"/>
      </w:divBdr>
    </w:div>
    <w:div w:id="986133443">
      <w:bodyDiv w:val="1"/>
      <w:marLeft w:val="0"/>
      <w:marRight w:val="0"/>
      <w:marTop w:val="0"/>
      <w:marBottom w:val="0"/>
      <w:divBdr>
        <w:top w:val="none" w:sz="0" w:space="0" w:color="auto"/>
        <w:left w:val="none" w:sz="0" w:space="0" w:color="auto"/>
        <w:bottom w:val="none" w:sz="0" w:space="0" w:color="auto"/>
        <w:right w:val="none" w:sz="0" w:space="0" w:color="auto"/>
      </w:divBdr>
    </w:div>
    <w:div w:id="1005085732">
      <w:bodyDiv w:val="1"/>
      <w:marLeft w:val="0"/>
      <w:marRight w:val="0"/>
      <w:marTop w:val="0"/>
      <w:marBottom w:val="0"/>
      <w:divBdr>
        <w:top w:val="none" w:sz="0" w:space="0" w:color="auto"/>
        <w:left w:val="none" w:sz="0" w:space="0" w:color="auto"/>
        <w:bottom w:val="none" w:sz="0" w:space="0" w:color="auto"/>
        <w:right w:val="none" w:sz="0" w:space="0" w:color="auto"/>
      </w:divBdr>
    </w:div>
    <w:div w:id="1015763955">
      <w:bodyDiv w:val="1"/>
      <w:marLeft w:val="0"/>
      <w:marRight w:val="0"/>
      <w:marTop w:val="0"/>
      <w:marBottom w:val="0"/>
      <w:divBdr>
        <w:top w:val="none" w:sz="0" w:space="0" w:color="auto"/>
        <w:left w:val="none" w:sz="0" w:space="0" w:color="auto"/>
        <w:bottom w:val="none" w:sz="0" w:space="0" w:color="auto"/>
        <w:right w:val="none" w:sz="0" w:space="0" w:color="auto"/>
      </w:divBdr>
    </w:div>
    <w:div w:id="1026058340">
      <w:bodyDiv w:val="1"/>
      <w:marLeft w:val="0"/>
      <w:marRight w:val="0"/>
      <w:marTop w:val="0"/>
      <w:marBottom w:val="0"/>
      <w:divBdr>
        <w:top w:val="none" w:sz="0" w:space="0" w:color="auto"/>
        <w:left w:val="none" w:sz="0" w:space="0" w:color="auto"/>
        <w:bottom w:val="none" w:sz="0" w:space="0" w:color="auto"/>
        <w:right w:val="none" w:sz="0" w:space="0" w:color="auto"/>
      </w:divBdr>
    </w:div>
    <w:div w:id="1028870400">
      <w:bodyDiv w:val="1"/>
      <w:marLeft w:val="0"/>
      <w:marRight w:val="0"/>
      <w:marTop w:val="0"/>
      <w:marBottom w:val="0"/>
      <w:divBdr>
        <w:top w:val="none" w:sz="0" w:space="0" w:color="auto"/>
        <w:left w:val="none" w:sz="0" w:space="0" w:color="auto"/>
        <w:bottom w:val="none" w:sz="0" w:space="0" w:color="auto"/>
        <w:right w:val="none" w:sz="0" w:space="0" w:color="auto"/>
      </w:divBdr>
    </w:div>
    <w:div w:id="1056927817">
      <w:bodyDiv w:val="1"/>
      <w:marLeft w:val="0"/>
      <w:marRight w:val="0"/>
      <w:marTop w:val="0"/>
      <w:marBottom w:val="0"/>
      <w:divBdr>
        <w:top w:val="none" w:sz="0" w:space="0" w:color="auto"/>
        <w:left w:val="none" w:sz="0" w:space="0" w:color="auto"/>
        <w:bottom w:val="none" w:sz="0" w:space="0" w:color="auto"/>
        <w:right w:val="none" w:sz="0" w:space="0" w:color="auto"/>
      </w:divBdr>
    </w:div>
    <w:div w:id="1061834139">
      <w:bodyDiv w:val="1"/>
      <w:marLeft w:val="0"/>
      <w:marRight w:val="0"/>
      <w:marTop w:val="0"/>
      <w:marBottom w:val="0"/>
      <w:divBdr>
        <w:top w:val="none" w:sz="0" w:space="0" w:color="auto"/>
        <w:left w:val="none" w:sz="0" w:space="0" w:color="auto"/>
        <w:bottom w:val="none" w:sz="0" w:space="0" w:color="auto"/>
        <w:right w:val="none" w:sz="0" w:space="0" w:color="auto"/>
      </w:divBdr>
    </w:div>
    <w:div w:id="1064185783">
      <w:bodyDiv w:val="1"/>
      <w:marLeft w:val="0"/>
      <w:marRight w:val="0"/>
      <w:marTop w:val="0"/>
      <w:marBottom w:val="0"/>
      <w:divBdr>
        <w:top w:val="none" w:sz="0" w:space="0" w:color="auto"/>
        <w:left w:val="none" w:sz="0" w:space="0" w:color="auto"/>
        <w:bottom w:val="none" w:sz="0" w:space="0" w:color="auto"/>
        <w:right w:val="none" w:sz="0" w:space="0" w:color="auto"/>
      </w:divBdr>
    </w:div>
    <w:div w:id="1069305399">
      <w:bodyDiv w:val="1"/>
      <w:marLeft w:val="0"/>
      <w:marRight w:val="0"/>
      <w:marTop w:val="0"/>
      <w:marBottom w:val="0"/>
      <w:divBdr>
        <w:top w:val="none" w:sz="0" w:space="0" w:color="auto"/>
        <w:left w:val="none" w:sz="0" w:space="0" w:color="auto"/>
        <w:bottom w:val="none" w:sz="0" w:space="0" w:color="auto"/>
        <w:right w:val="none" w:sz="0" w:space="0" w:color="auto"/>
      </w:divBdr>
    </w:div>
    <w:div w:id="1072969470">
      <w:bodyDiv w:val="1"/>
      <w:marLeft w:val="0"/>
      <w:marRight w:val="0"/>
      <w:marTop w:val="0"/>
      <w:marBottom w:val="0"/>
      <w:divBdr>
        <w:top w:val="none" w:sz="0" w:space="0" w:color="auto"/>
        <w:left w:val="none" w:sz="0" w:space="0" w:color="auto"/>
        <w:bottom w:val="none" w:sz="0" w:space="0" w:color="auto"/>
        <w:right w:val="none" w:sz="0" w:space="0" w:color="auto"/>
      </w:divBdr>
    </w:div>
    <w:div w:id="1081949945">
      <w:bodyDiv w:val="1"/>
      <w:marLeft w:val="0"/>
      <w:marRight w:val="0"/>
      <w:marTop w:val="0"/>
      <w:marBottom w:val="0"/>
      <w:divBdr>
        <w:top w:val="none" w:sz="0" w:space="0" w:color="auto"/>
        <w:left w:val="none" w:sz="0" w:space="0" w:color="auto"/>
        <w:bottom w:val="none" w:sz="0" w:space="0" w:color="auto"/>
        <w:right w:val="none" w:sz="0" w:space="0" w:color="auto"/>
      </w:divBdr>
    </w:div>
    <w:div w:id="1086197169">
      <w:bodyDiv w:val="1"/>
      <w:marLeft w:val="0"/>
      <w:marRight w:val="0"/>
      <w:marTop w:val="0"/>
      <w:marBottom w:val="0"/>
      <w:divBdr>
        <w:top w:val="none" w:sz="0" w:space="0" w:color="auto"/>
        <w:left w:val="none" w:sz="0" w:space="0" w:color="auto"/>
        <w:bottom w:val="none" w:sz="0" w:space="0" w:color="auto"/>
        <w:right w:val="none" w:sz="0" w:space="0" w:color="auto"/>
      </w:divBdr>
    </w:div>
    <w:div w:id="1088696637">
      <w:bodyDiv w:val="1"/>
      <w:marLeft w:val="0"/>
      <w:marRight w:val="0"/>
      <w:marTop w:val="0"/>
      <w:marBottom w:val="0"/>
      <w:divBdr>
        <w:top w:val="none" w:sz="0" w:space="0" w:color="auto"/>
        <w:left w:val="none" w:sz="0" w:space="0" w:color="auto"/>
        <w:bottom w:val="none" w:sz="0" w:space="0" w:color="auto"/>
        <w:right w:val="none" w:sz="0" w:space="0" w:color="auto"/>
      </w:divBdr>
    </w:div>
    <w:div w:id="1090008872">
      <w:bodyDiv w:val="1"/>
      <w:marLeft w:val="0"/>
      <w:marRight w:val="0"/>
      <w:marTop w:val="0"/>
      <w:marBottom w:val="0"/>
      <w:divBdr>
        <w:top w:val="none" w:sz="0" w:space="0" w:color="auto"/>
        <w:left w:val="none" w:sz="0" w:space="0" w:color="auto"/>
        <w:bottom w:val="none" w:sz="0" w:space="0" w:color="auto"/>
        <w:right w:val="none" w:sz="0" w:space="0" w:color="auto"/>
      </w:divBdr>
    </w:div>
    <w:div w:id="1095706733">
      <w:bodyDiv w:val="1"/>
      <w:marLeft w:val="0"/>
      <w:marRight w:val="0"/>
      <w:marTop w:val="0"/>
      <w:marBottom w:val="0"/>
      <w:divBdr>
        <w:top w:val="none" w:sz="0" w:space="0" w:color="auto"/>
        <w:left w:val="none" w:sz="0" w:space="0" w:color="auto"/>
        <w:bottom w:val="none" w:sz="0" w:space="0" w:color="auto"/>
        <w:right w:val="none" w:sz="0" w:space="0" w:color="auto"/>
      </w:divBdr>
    </w:div>
    <w:div w:id="1098409214">
      <w:bodyDiv w:val="1"/>
      <w:marLeft w:val="0"/>
      <w:marRight w:val="0"/>
      <w:marTop w:val="0"/>
      <w:marBottom w:val="0"/>
      <w:divBdr>
        <w:top w:val="none" w:sz="0" w:space="0" w:color="auto"/>
        <w:left w:val="none" w:sz="0" w:space="0" w:color="auto"/>
        <w:bottom w:val="none" w:sz="0" w:space="0" w:color="auto"/>
        <w:right w:val="none" w:sz="0" w:space="0" w:color="auto"/>
      </w:divBdr>
    </w:div>
    <w:div w:id="1116409764">
      <w:bodyDiv w:val="1"/>
      <w:marLeft w:val="0"/>
      <w:marRight w:val="0"/>
      <w:marTop w:val="0"/>
      <w:marBottom w:val="0"/>
      <w:divBdr>
        <w:top w:val="none" w:sz="0" w:space="0" w:color="auto"/>
        <w:left w:val="none" w:sz="0" w:space="0" w:color="auto"/>
        <w:bottom w:val="none" w:sz="0" w:space="0" w:color="auto"/>
        <w:right w:val="none" w:sz="0" w:space="0" w:color="auto"/>
      </w:divBdr>
    </w:div>
    <w:div w:id="1120416656">
      <w:bodyDiv w:val="1"/>
      <w:marLeft w:val="0"/>
      <w:marRight w:val="0"/>
      <w:marTop w:val="0"/>
      <w:marBottom w:val="0"/>
      <w:divBdr>
        <w:top w:val="none" w:sz="0" w:space="0" w:color="auto"/>
        <w:left w:val="none" w:sz="0" w:space="0" w:color="auto"/>
        <w:bottom w:val="none" w:sz="0" w:space="0" w:color="auto"/>
        <w:right w:val="none" w:sz="0" w:space="0" w:color="auto"/>
      </w:divBdr>
    </w:div>
    <w:div w:id="1137524911">
      <w:bodyDiv w:val="1"/>
      <w:marLeft w:val="0"/>
      <w:marRight w:val="0"/>
      <w:marTop w:val="0"/>
      <w:marBottom w:val="0"/>
      <w:divBdr>
        <w:top w:val="none" w:sz="0" w:space="0" w:color="auto"/>
        <w:left w:val="none" w:sz="0" w:space="0" w:color="auto"/>
        <w:bottom w:val="none" w:sz="0" w:space="0" w:color="auto"/>
        <w:right w:val="none" w:sz="0" w:space="0" w:color="auto"/>
      </w:divBdr>
    </w:div>
    <w:div w:id="1146897906">
      <w:bodyDiv w:val="1"/>
      <w:marLeft w:val="0"/>
      <w:marRight w:val="0"/>
      <w:marTop w:val="0"/>
      <w:marBottom w:val="0"/>
      <w:divBdr>
        <w:top w:val="none" w:sz="0" w:space="0" w:color="auto"/>
        <w:left w:val="none" w:sz="0" w:space="0" w:color="auto"/>
        <w:bottom w:val="none" w:sz="0" w:space="0" w:color="auto"/>
        <w:right w:val="none" w:sz="0" w:space="0" w:color="auto"/>
      </w:divBdr>
    </w:div>
    <w:div w:id="1148208231">
      <w:bodyDiv w:val="1"/>
      <w:marLeft w:val="0"/>
      <w:marRight w:val="0"/>
      <w:marTop w:val="0"/>
      <w:marBottom w:val="0"/>
      <w:divBdr>
        <w:top w:val="none" w:sz="0" w:space="0" w:color="auto"/>
        <w:left w:val="none" w:sz="0" w:space="0" w:color="auto"/>
        <w:bottom w:val="none" w:sz="0" w:space="0" w:color="auto"/>
        <w:right w:val="none" w:sz="0" w:space="0" w:color="auto"/>
      </w:divBdr>
    </w:div>
    <w:div w:id="1155688322">
      <w:bodyDiv w:val="1"/>
      <w:marLeft w:val="0"/>
      <w:marRight w:val="0"/>
      <w:marTop w:val="0"/>
      <w:marBottom w:val="0"/>
      <w:divBdr>
        <w:top w:val="none" w:sz="0" w:space="0" w:color="auto"/>
        <w:left w:val="none" w:sz="0" w:space="0" w:color="auto"/>
        <w:bottom w:val="none" w:sz="0" w:space="0" w:color="auto"/>
        <w:right w:val="none" w:sz="0" w:space="0" w:color="auto"/>
      </w:divBdr>
    </w:div>
    <w:div w:id="1167328203">
      <w:bodyDiv w:val="1"/>
      <w:marLeft w:val="0"/>
      <w:marRight w:val="0"/>
      <w:marTop w:val="0"/>
      <w:marBottom w:val="0"/>
      <w:divBdr>
        <w:top w:val="none" w:sz="0" w:space="0" w:color="auto"/>
        <w:left w:val="none" w:sz="0" w:space="0" w:color="auto"/>
        <w:bottom w:val="none" w:sz="0" w:space="0" w:color="auto"/>
        <w:right w:val="none" w:sz="0" w:space="0" w:color="auto"/>
      </w:divBdr>
    </w:div>
    <w:div w:id="1171407728">
      <w:bodyDiv w:val="1"/>
      <w:marLeft w:val="0"/>
      <w:marRight w:val="0"/>
      <w:marTop w:val="0"/>
      <w:marBottom w:val="0"/>
      <w:divBdr>
        <w:top w:val="none" w:sz="0" w:space="0" w:color="auto"/>
        <w:left w:val="none" w:sz="0" w:space="0" w:color="auto"/>
        <w:bottom w:val="none" w:sz="0" w:space="0" w:color="auto"/>
        <w:right w:val="none" w:sz="0" w:space="0" w:color="auto"/>
      </w:divBdr>
    </w:div>
    <w:div w:id="1184393283">
      <w:bodyDiv w:val="1"/>
      <w:marLeft w:val="0"/>
      <w:marRight w:val="0"/>
      <w:marTop w:val="0"/>
      <w:marBottom w:val="0"/>
      <w:divBdr>
        <w:top w:val="none" w:sz="0" w:space="0" w:color="auto"/>
        <w:left w:val="none" w:sz="0" w:space="0" w:color="auto"/>
        <w:bottom w:val="none" w:sz="0" w:space="0" w:color="auto"/>
        <w:right w:val="none" w:sz="0" w:space="0" w:color="auto"/>
      </w:divBdr>
    </w:div>
    <w:div w:id="1196772707">
      <w:bodyDiv w:val="1"/>
      <w:marLeft w:val="0"/>
      <w:marRight w:val="0"/>
      <w:marTop w:val="0"/>
      <w:marBottom w:val="0"/>
      <w:divBdr>
        <w:top w:val="none" w:sz="0" w:space="0" w:color="auto"/>
        <w:left w:val="none" w:sz="0" w:space="0" w:color="auto"/>
        <w:bottom w:val="none" w:sz="0" w:space="0" w:color="auto"/>
        <w:right w:val="none" w:sz="0" w:space="0" w:color="auto"/>
      </w:divBdr>
    </w:div>
    <w:div w:id="1208689056">
      <w:bodyDiv w:val="1"/>
      <w:marLeft w:val="0"/>
      <w:marRight w:val="0"/>
      <w:marTop w:val="0"/>
      <w:marBottom w:val="0"/>
      <w:divBdr>
        <w:top w:val="none" w:sz="0" w:space="0" w:color="auto"/>
        <w:left w:val="none" w:sz="0" w:space="0" w:color="auto"/>
        <w:bottom w:val="none" w:sz="0" w:space="0" w:color="auto"/>
        <w:right w:val="none" w:sz="0" w:space="0" w:color="auto"/>
      </w:divBdr>
    </w:div>
    <w:div w:id="1208831765">
      <w:bodyDiv w:val="1"/>
      <w:marLeft w:val="0"/>
      <w:marRight w:val="0"/>
      <w:marTop w:val="0"/>
      <w:marBottom w:val="0"/>
      <w:divBdr>
        <w:top w:val="none" w:sz="0" w:space="0" w:color="auto"/>
        <w:left w:val="none" w:sz="0" w:space="0" w:color="auto"/>
        <w:bottom w:val="none" w:sz="0" w:space="0" w:color="auto"/>
        <w:right w:val="none" w:sz="0" w:space="0" w:color="auto"/>
      </w:divBdr>
    </w:div>
    <w:div w:id="1213351210">
      <w:bodyDiv w:val="1"/>
      <w:marLeft w:val="0"/>
      <w:marRight w:val="0"/>
      <w:marTop w:val="0"/>
      <w:marBottom w:val="0"/>
      <w:divBdr>
        <w:top w:val="none" w:sz="0" w:space="0" w:color="auto"/>
        <w:left w:val="none" w:sz="0" w:space="0" w:color="auto"/>
        <w:bottom w:val="none" w:sz="0" w:space="0" w:color="auto"/>
        <w:right w:val="none" w:sz="0" w:space="0" w:color="auto"/>
      </w:divBdr>
    </w:div>
    <w:div w:id="1225723956">
      <w:bodyDiv w:val="1"/>
      <w:marLeft w:val="0"/>
      <w:marRight w:val="0"/>
      <w:marTop w:val="0"/>
      <w:marBottom w:val="0"/>
      <w:divBdr>
        <w:top w:val="none" w:sz="0" w:space="0" w:color="auto"/>
        <w:left w:val="none" w:sz="0" w:space="0" w:color="auto"/>
        <w:bottom w:val="none" w:sz="0" w:space="0" w:color="auto"/>
        <w:right w:val="none" w:sz="0" w:space="0" w:color="auto"/>
      </w:divBdr>
    </w:div>
    <w:div w:id="1229220645">
      <w:bodyDiv w:val="1"/>
      <w:marLeft w:val="0"/>
      <w:marRight w:val="0"/>
      <w:marTop w:val="0"/>
      <w:marBottom w:val="0"/>
      <w:divBdr>
        <w:top w:val="none" w:sz="0" w:space="0" w:color="auto"/>
        <w:left w:val="none" w:sz="0" w:space="0" w:color="auto"/>
        <w:bottom w:val="none" w:sz="0" w:space="0" w:color="auto"/>
        <w:right w:val="none" w:sz="0" w:space="0" w:color="auto"/>
      </w:divBdr>
    </w:div>
    <w:div w:id="1230311084">
      <w:bodyDiv w:val="1"/>
      <w:marLeft w:val="0"/>
      <w:marRight w:val="0"/>
      <w:marTop w:val="0"/>
      <w:marBottom w:val="0"/>
      <w:divBdr>
        <w:top w:val="none" w:sz="0" w:space="0" w:color="auto"/>
        <w:left w:val="none" w:sz="0" w:space="0" w:color="auto"/>
        <w:bottom w:val="none" w:sz="0" w:space="0" w:color="auto"/>
        <w:right w:val="none" w:sz="0" w:space="0" w:color="auto"/>
      </w:divBdr>
    </w:div>
    <w:div w:id="1234662206">
      <w:bodyDiv w:val="1"/>
      <w:marLeft w:val="0"/>
      <w:marRight w:val="0"/>
      <w:marTop w:val="0"/>
      <w:marBottom w:val="0"/>
      <w:divBdr>
        <w:top w:val="none" w:sz="0" w:space="0" w:color="auto"/>
        <w:left w:val="none" w:sz="0" w:space="0" w:color="auto"/>
        <w:bottom w:val="none" w:sz="0" w:space="0" w:color="auto"/>
        <w:right w:val="none" w:sz="0" w:space="0" w:color="auto"/>
      </w:divBdr>
    </w:div>
    <w:div w:id="1260677410">
      <w:bodyDiv w:val="1"/>
      <w:marLeft w:val="0"/>
      <w:marRight w:val="0"/>
      <w:marTop w:val="0"/>
      <w:marBottom w:val="0"/>
      <w:divBdr>
        <w:top w:val="none" w:sz="0" w:space="0" w:color="auto"/>
        <w:left w:val="none" w:sz="0" w:space="0" w:color="auto"/>
        <w:bottom w:val="none" w:sz="0" w:space="0" w:color="auto"/>
        <w:right w:val="none" w:sz="0" w:space="0" w:color="auto"/>
      </w:divBdr>
    </w:div>
    <w:div w:id="1260791940">
      <w:bodyDiv w:val="1"/>
      <w:marLeft w:val="0"/>
      <w:marRight w:val="0"/>
      <w:marTop w:val="0"/>
      <w:marBottom w:val="0"/>
      <w:divBdr>
        <w:top w:val="none" w:sz="0" w:space="0" w:color="auto"/>
        <w:left w:val="none" w:sz="0" w:space="0" w:color="auto"/>
        <w:bottom w:val="none" w:sz="0" w:space="0" w:color="auto"/>
        <w:right w:val="none" w:sz="0" w:space="0" w:color="auto"/>
      </w:divBdr>
    </w:div>
    <w:div w:id="1270119430">
      <w:bodyDiv w:val="1"/>
      <w:marLeft w:val="0"/>
      <w:marRight w:val="0"/>
      <w:marTop w:val="0"/>
      <w:marBottom w:val="0"/>
      <w:divBdr>
        <w:top w:val="none" w:sz="0" w:space="0" w:color="auto"/>
        <w:left w:val="none" w:sz="0" w:space="0" w:color="auto"/>
        <w:bottom w:val="none" w:sz="0" w:space="0" w:color="auto"/>
        <w:right w:val="none" w:sz="0" w:space="0" w:color="auto"/>
      </w:divBdr>
    </w:div>
    <w:div w:id="1287663563">
      <w:bodyDiv w:val="1"/>
      <w:marLeft w:val="0"/>
      <w:marRight w:val="0"/>
      <w:marTop w:val="0"/>
      <w:marBottom w:val="0"/>
      <w:divBdr>
        <w:top w:val="none" w:sz="0" w:space="0" w:color="auto"/>
        <w:left w:val="none" w:sz="0" w:space="0" w:color="auto"/>
        <w:bottom w:val="none" w:sz="0" w:space="0" w:color="auto"/>
        <w:right w:val="none" w:sz="0" w:space="0" w:color="auto"/>
      </w:divBdr>
    </w:div>
    <w:div w:id="1296106578">
      <w:bodyDiv w:val="1"/>
      <w:marLeft w:val="0"/>
      <w:marRight w:val="0"/>
      <w:marTop w:val="0"/>
      <w:marBottom w:val="0"/>
      <w:divBdr>
        <w:top w:val="none" w:sz="0" w:space="0" w:color="auto"/>
        <w:left w:val="none" w:sz="0" w:space="0" w:color="auto"/>
        <w:bottom w:val="none" w:sz="0" w:space="0" w:color="auto"/>
        <w:right w:val="none" w:sz="0" w:space="0" w:color="auto"/>
      </w:divBdr>
    </w:div>
    <w:div w:id="1308365762">
      <w:bodyDiv w:val="1"/>
      <w:marLeft w:val="0"/>
      <w:marRight w:val="0"/>
      <w:marTop w:val="0"/>
      <w:marBottom w:val="0"/>
      <w:divBdr>
        <w:top w:val="none" w:sz="0" w:space="0" w:color="auto"/>
        <w:left w:val="none" w:sz="0" w:space="0" w:color="auto"/>
        <w:bottom w:val="none" w:sz="0" w:space="0" w:color="auto"/>
        <w:right w:val="none" w:sz="0" w:space="0" w:color="auto"/>
      </w:divBdr>
    </w:div>
    <w:div w:id="1322661595">
      <w:bodyDiv w:val="1"/>
      <w:marLeft w:val="0"/>
      <w:marRight w:val="0"/>
      <w:marTop w:val="0"/>
      <w:marBottom w:val="0"/>
      <w:divBdr>
        <w:top w:val="none" w:sz="0" w:space="0" w:color="auto"/>
        <w:left w:val="none" w:sz="0" w:space="0" w:color="auto"/>
        <w:bottom w:val="none" w:sz="0" w:space="0" w:color="auto"/>
        <w:right w:val="none" w:sz="0" w:space="0" w:color="auto"/>
      </w:divBdr>
    </w:div>
    <w:div w:id="1324965206">
      <w:bodyDiv w:val="1"/>
      <w:marLeft w:val="0"/>
      <w:marRight w:val="0"/>
      <w:marTop w:val="0"/>
      <w:marBottom w:val="0"/>
      <w:divBdr>
        <w:top w:val="none" w:sz="0" w:space="0" w:color="auto"/>
        <w:left w:val="none" w:sz="0" w:space="0" w:color="auto"/>
        <w:bottom w:val="none" w:sz="0" w:space="0" w:color="auto"/>
        <w:right w:val="none" w:sz="0" w:space="0" w:color="auto"/>
      </w:divBdr>
    </w:div>
    <w:div w:id="1325548157">
      <w:bodyDiv w:val="1"/>
      <w:marLeft w:val="0"/>
      <w:marRight w:val="0"/>
      <w:marTop w:val="0"/>
      <w:marBottom w:val="0"/>
      <w:divBdr>
        <w:top w:val="none" w:sz="0" w:space="0" w:color="auto"/>
        <w:left w:val="none" w:sz="0" w:space="0" w:color="auto"/>
        <w:bottom w:val="none" w:sz="0" w:space="0" w:color="auto"/>
        <w:right w:val="none" w:sz="0" w:space="0" w:color="auto"/>
      </w:divBdr>
    </w:div>
    <w:div w:id="1328559945">
      <w:bodyDiv w:val="1"/>
      <w:marLeft w:val="0"/>
      <w:marRight w:val="0"/>
      <w:marTop w:val="0"/>
      <w:marBottom w:val="0"/>
      <w:divBdr>
        <w:top w:val="none" w:sz="0" w:space="0" w:color="auto"/>
        <w:left w:val="none" w:sz="0" w:space="0" w:color="auto"/>
        <w:bottom w:val="none" w:sz="0" w:space="0" w:color="auto"/>
        <w:right w:val="none" w:sz="0" w:space="0" w:color="auto"/>
      </w:divBdr>
    </w:div>
    <w:div w:id="1340497586">
      <w:bodyDiv w:val="1"/>
      <w:marLeft w:val="0"/>
      <w:marRight w:val="0"/>
      <w:marTop w:val="0"/>
      <w:marBottom w:val="0"/>
      <w:divBdr>
        <w:top w:val="none" w:sz="0" w:space="0" w:color="auto"/>
        <w:left w:val="none" w:sz="0" w:space="0" w:color="auto"/>
        <w:bottom w:val="none" w:sz="0" w:space="0" w:color="auto"/>
        <w:right w:val="none" w:sz="0" w:space="0" w:color="auto"/>
      </w:divBdr>
    </w:div>
    <w:div w:id="1341857430">
      <w:bodyDiv w:val="1"/>
      <w:marLeft w:val="0"/>
      <w:marRight w:val="0"/>
      <w:marTop w:val="0"/>
      <w:marBottom w:val="0"/>
      <w:divBdr>
        <w:top w:val="none" w:sz="0" w:space="0" w:color="auto"/>
        <w:left w:val="none" w:sz="0" w:space="0" w:color="auto"/>
        <w:bottom w:val="none" w:sz="0" w:space="0" w:color="auto"/>
        <w:right w:val="none" w:sz="0" w:space="0" w:color="auto"/>
      </w:divBdr>
    </w:div>
    <w:div w:id="1360358040">
      <w:bodyDiv w:val="1"/>
      <w:marLeft w:val="0"/>
      <w:marRight w:val="0"/>
      <w:marTop w:val="0"/>
      <w:marBottom w:val="0"/>
      <w:divBdr>
        <w:top w:val="none" w:sz="0" w:space="0" w:color="auto"/>
        <w:left w:val="none" w:sz="0" w:space="0" w:color="auto"/>
        <w:bottom w:val="none" w:sz="0" w:space="0" w:color="auto"/>
        <w:right w:val="none" w:sz="0" w:space="0" w:color="auto"/>
      </w:divBdr>
    </w:div>
    <w:div w:id="1364943380">
      <w:bodyDiv w:val="1"/>
      <w:marLeft w:val="0"/>
      <w:marRight w:val="0"/>
      <w:marTop w:val="0"/>
      <w:marBottom w:val="0"/>
      <w:divBdr>
        <w:top w:val="none" w:sz="0" w:space="0" w:color="auto"/>
        <w:left w:val="none" w:sz="0" w:space="0" w:color="auto"/>
        <w:bottom w:val="none" w:sz="0" w:space="0" w:color="auto"/>
        <w:right w:val="none" w:sz="0" w:space="0" w:color="auto"/>
      </w:divBdr>
    </w:div>
    <w:div w:id="1369648262">
      <w:bodyDiv w:val="1"/>
      <w:marLeft w:val="0"/>
      <w:marRight w:val="0"/>
      <w:marTop w:val="0"/>
      <w:marBottom w:val="0"/>
      <w:divBdr>
        <w:top w:val="none" w:sz="0" w:space="0" w:color="auto"/>
        <w:left w:val="none" w:sz="0" w:space="0" w:color="auto"/>
        <w:bottom w:val="none" w:sz="0" w:space="0" w:color="auto"/>
        <w:right w:val="none" w:sz="0" w:space="0" w:color="auto"/>
      </w:divBdr>
    </w:div>
    <w:div w:id="1369798204">
      <w:bodyDiv w:val="1"/>
      <w:marLeft w:val="0"/>
      <w:marRight w:val="0"/>
      <w:marTop w:val="0"/>
      <w:marBottom w:val="0"/>
      <w:divBdr>
        <w:top w:val="none" w:sz="0" w:space="0" w:color="auto"/>
        <w:left w:val="none" w:sz="0" w:space="0" w:color="auto"/>
        <w:bottom w:val="none" w:sz="0" w:space="0" w:color="auto"/>
        <w:right w:val="none" w:sz="0" w:space="0" w:color="auto"/>
      </w:divBdr>
    </w:div>
    <w:div w:id="1372418273">
      <w:bodyDiv w:val="1"/>
      <w:marLeft w:val="0"/>
      <w:marRight w:val="0"/>
      <w:marTop w:val="0"/>
      <w:marBottom w:val="0"/>
      <w:divBdr>
        <w:top w:val="none" w:sz="0" w:space="0" w:color="auto"/>
        <w:left w:val="none" w:sz="0" w:space="0" w:color="auto"/>
        <w:bottom w:val="none" w:sz="0" w:space="0" w:color="auto"/>
        <w:right w:val="none" w:sz="0" w:space="0" w:color="auto"/>
      </w:divBdr>
    </w:div>
    <w:div w:id="1400905751">
      <w:bodyDiv w:val="1"/>
      <w:marLeft w:val="0"/>
      <w:marRight w:val="0"/>
      <w:marTop w:val="0"/>
      <w:marBottom w:val="0"/>
      <w:divBdr>
        <w:top w:val="none" w:sz="0" w:space="0" w:color="auto"/>
        <w:left w:val="none" w:sz="0" w:space="0" w:color="auto"/>
        <w:bottom w:val="none" w:sz="0" w:space="0" w:color="auto"/>
        <w:right w:val="none" w:sz="0" w:space="0" w:color="auto"/>
      </w:divBdr>
    </w:div>
    <w:div w:id="1402096417">
      <w:bodyDiv w:val="1"/>
      <w:marLeft w:val="0"/>
      <w:marRight w:val="0"/>
      <w:marTop w:val="0"/>
      <w:marBottom w:val="0"/>
      <w:divBdr>
        <w:top w:val="none" w:sz="0" w:space="0" w:color="auto"/>
        <w:left w:val="none" w:sz="0" w:space="0" w:color="auto"/>
        <w:bottom w:val="none" w:sz="0" w:space="0" w:color="auto"/>
        <w:right w:val="none" w:sz="0" w:space="0" w:color="auto"/>
      </w:divBdr>
    </w:div>
    <w:div w:id="1402483782">
      <w:bodyDiv w:val="1"/>
      <w:marLeft w:val="0"/>
      <w:marRight w:val="0"/>
      <w:marTop w:val="0"/>
      <w:marBottom w:val="0"/>
      <w:divBdr>
        <w:top w:val="none" w:sz="0" w:space="0" w:color="auto"/>
        <w:left w:val="none" w:sz="0" w:space="0" w:color="auto"/>
        <w:bottom w:val="none" w:sz="0" w:space="0" w:color="auto"/>
        <w:right w:val="none" w:sz="0" w:space="0" w:color="auto"/>
      </w:divBdr>
    </w:div>
    <w:div w:id="1405643268">
      <w:bodyDiv w:val="1"/>
      <w:marLeft w:val="0"/>
      <w:marRight w:val="0"/>
      <w:marTop w:val="0"/>
      <w:marBottom w:val="0"/>
      <w:divBdr>
        <w:top w:val="none" w:sz="0" w:space="0" w:color="auto"/>
        <w:left w:val="none" w:sz="0" w:space="0" w:color="auto"/>
        <w:bottom w:val="none" w:sz="0" w:space="0" w:color="auto"/>
        <w:right w:val="none" w:sz="0" w:space="0" w:color="auto"/>
      </w:divBdr>
    </w:div>
    <w:div w:id="1408916652">
      <w:bodyDiv w:val="1"/>
      <w:marLeft w:val="0"/>
      <w:marRight w:val="0"/>
      <w:marTop w:val="0"/>
      <w:marBottom w:val="0"/>
      <w:divBdr>
        <w:top w:val="none" w:sz="0" w:space="0" w:color="auto"/>
        <w:left w:val="none" w:sz="0" w:space="0" w:color="auto"/>
        <w:bottom w:val="none" w:sz="0" w:space="0" w:color="auto"/>
        <w:right w:val="none" w:sz="0" w:space="0" w:color="auto"/>
      </w:divBdr>
    </w:div>
    <w:div w:id="1415132281">
      <w:bodyDiv w:val="1"/>
      <w:marLeft w:val="0"/>
      <w:marRight w:val="0"/>
      <w:marTop w:val="0"/>
      <w:marBottom w:val="0"/>
      <w:divBdr>
        <w:top w:val="none" w:sz="0" w:space="0" w:color="auto"/>
        <w:left w:val="none" w:sz="0" w:space="0" w:color="auto"/>
        <w:bottom w:val="none" w:sz="0" w:space="0" w:color="auto"/>
        <w:right w:val="none" w:sz="0" w:space="0" w:color="auto"/>
      </w:divBdr>
    </w:div>
    <w:div w:id="1441411239">
      <w:bodyDiv w:val="1"/>
      <w:marLeft w:val="0"/>
      <w:marRight w:val="0"/>
      <w:marTop w:val="0"/>
      <w:marBottom w:val="0"/>
      <w:divBdr>
        <w:top w:val="none" w:sz="0" w:space="0" w:color="auto"/>
        <w:left w:val="none" w:sz="0" w:space="0" w:color="auto"/>
        <w:bottom w:val="none" w:sz="0" w:space="0" w:color="auto"/>
        <w:right w:val="none" w:sz="0" w:space="0" w:color="auto"/>
      </w:divBdr>
    </w:div>
    <w:div w:id="1442800557">
      <w:bodyDiv w:val="1"/>
      <w:marLeft w:val="0"/>
      <w:marRight w:val="0"/>
      <w:marTop w:val="0"/>
      <w:marBottom w:val="0"/>
      <w:divBdr>
        <w:top w:val="none" w:sz="0" w:space="0" w:color="auto"/>
        <w:left w:val="none" w:sz="0" w:space="0" w:color="auto"/>
        <w:bottom w:val="none" w:sz="0" w:space="0" w:color="auto"/>
        <w:right w:val="none" w:sz="0" w:space="0" w:color="auto"/>
      </w:divBdr>
    </w:div>
    <w:div w:id="1456215985">
      <w:bodyDiv w:val="1"/>
      <w:marLeft w:val="0"/>
      <w:marRight w:val="0"/>
      <w:marTop w:val="0"/>
      <w:marBottom w:val="0"/>
      <w:divBdr>
        <w:top w:val="none" w:sz="0" w:space="0" w:color="auto"/>
        <w:left w:val="none" w:sz="0" w:space="0" w:color="auto"/>
        <w:bottom w:val="none" w:sz="0" w:space="0" w:color="auto"/>
        <w:right w:val="none" w:sz="0" w:space="0" w:color="auto"/>
      </w:divBdr>
    </w:div>
    <w:div w:id="1456632319">
      <w:bodyDiv w:val="1"/>
      <w:marLeft w:val="0"/>
      <w:marRight w:val="0"/>
      <w:marTop w:val="0"/>
      <w:marBottom w:val="0"/>
      <w:divBdr>
        <w:top w:val="none" w:sz="0" w:space="0" w:color="auto"/>
        <w:left w:val="none" w:sz="0" w:space="0" w:color="auto"/>
        <w:bottom w:val="none" w:sz="0" w:space="0" w:color="auto"/>
        <w:right w:val="none" w:sz="0" w:space="0" w:color="auto"/>
      </w:divBdr>
    </w:div>
    <w:div w:id="1471512543">
      <w:bodyDiv w:val="1"/>
      <w:marLeft w:val="0"/>
      <w:marRight w:val="0"/>
      <w:marTop w:val="0"/>
      <w:marBottom w:val="0"/>
      <w:divBdr>
        <w:top w:val="none" w:sz="0" w:space="0" w:color="auto"/>
        <w:left w:val="none" w:sz="0" w:space="0" w:color="auto"/>
        <w:bottom w:val="none" w:sz="0" w:space="0" w:color="auto"/>
        <w:right w:val="none" w:sz="0" w:space="0" w:color="auto"/>
      </w:divBdr>
    </w:div>
    <w:div w:id="1473015334">
      <w:bodyDiv w:val="1"/>
      <w:marLeft w:val="0"/>
      <w:marRight w:val="0"/>
      <w:marTop w:val="0"/>
      <w:marBottom w:val="0"/>
      <w:divBdr>
        <w:top w:val="none" w:sz="0" w:space="0" w:color="auto"/>
        <w:left w:val="none" w:sz="0" w:space="0" w:color="auto"/>
        <w:bottom w:val="none" w:sz="0" w:space="0" w:color="auto"/>
        <w:right w:val="none" w:sz="0" w:space="0" w:color="auto"/>
      </w:divBdr>
    </w:div>
    <w:div w:id="1474906646">
      <w:bodyDiv w:val="1"/>
      <w:marLeft w:val="0"/>
      <w:marRight w:val="0"/>
      <w:marTop w:val="0"/>
      <w:marBottom w:val="0"/>
      <w:divBdr>
        <w:top w:val="none" w:sz="0" w:space="0" w:color="auto"/>
        <w:left w:val="none" w:sz="0" w:space="0" w:color="auto"/>
        <w:bottom w:val="none" w:sz="0" w:space="0" w:color="auto"/>
        <w:right w:val="none" w:sz="0" w:space="0" w:color="auto"/>
      </w:divBdr>
    </w:div>
    <w:div w:id="1478492428">
      <w:bodyDiv w:val="1"/>
      <w:marLeft w:val="0"/>
      <w:marRight w:val="0"/>
      <w:marTop w:val="0"/>
      <w:marBottom w:val="0"/>
      <w:divBdr>
        <w:top w:val="none" w:sz="0" w:space="0" w:color="auto"/>
        <w:left w:val="none" w:sz="0" w:space="0" w:color="auto"/>
        <w:bottom w:val="none" w:sz="0" w:space="0" w:color="auto"/>
        <w:right w:val="none" w:sz="0" w:space="0" w:color="auto"/>
      </w:divBdr>
    </w:div>
    <w:div w:id="1483035098">
      <w:bodyDiv w:val="1"/>
      <w:marLeft w:val="0"/>
      <w:marRight w:val="0"/>
      <w:marTop w:val="0"/>
      <w:marBottom w:val="0"/>
      <w:divBdr>
        <w:top w:val="none" w:sz="0" w:space="0" w:color="auto"/>
        <w:left w:val="none" w:sz="0" w:space="0" w:color="auto"/>
        <w:bottom w:val="none" w:sz="0" w:space="0" w:color="auto"/>
        <w:right w:val="none" w:sz="0" w:space="0" w:color="auto"/>
      </w:divBdr>
    </w:div>
    <w:div w:id="1486315556">
      <w:bodyDiv w:val="1"/>
      <w:marLeft w:val="0"/>
      <w:marRight w:val="0"/>
      <w:marTop w:val="0"/>
      <w:marBottom w:val="0"/>
      <w:divBdr>
        <w:top w:val="none" w:sz="0" w:space="0" w:color="auto"/>
        <w:left w:val="none" w:sz="0" w:space="0" w:color="auto"/>
        <w:bottom w:val="none" w:sz="0" w:space="0" w:color="auto"/>
        <w:right w:val="none" w:sz="0" w:space="0" w:color="auto"/>
      </w:divBdr>
    </w:div>
    <w:div w:id="1486972692">
      <w:bodyDiv w:val="1"/>
      <w:marLeft w:val="0"/>
      <w:marRight w:val="0"/>
      <w:marTop w:val="0"/>
      <w:marBottom w:val="0"/>
      <w:divBdr>
        <w:top w:val="none" w:sz="0" w:space="0" w:color="auto"/>
        <w:left w:val="none" w:sz="0" w:space="0" w:color="auto"/>
        <w:bottom w:val="none" w:sz="0" w:space="0" w:color="auto"/>
        <w:right w:val="none" w:sz="0" w:space="0" w:color="auto"/>
      </w:divBdr>
    </w:div>
    <w:div w:id="1491600294">
      <w:bodyDiv w:val="1"/>
      <w:marLeft w:val="0"/>
      <w:marRight w:val="0"/>
      <w:marTop w:val="0"/>
      <w:marBottom w:val="0"/>
      <w:divBdr>
        <w:top w:val="none" w:sz="0" w:space="0" w:color="auto"/>
        <w:left w:val="none" w:sz="0" w:space="0" w:color="auto"/>
        <w:bottom w:val="none" w:sz="0" w:space="0" w:color="auto"/>
        <w:right w:val="none" w:sz="0" w:space="0" w:color="auto"/>
      </w:divBdr>
    </w:div>
    <w:div w:id="1494029878">
      <w:bodyDiv w:val="1"/>
      <w:marLeft w:val="0"/>
      <w:marRight w:val="0"/>
      <w:marTop w:val="0"/>
      <w:marBottom w:val="0"/>
      <w:divBdr>
        <w:top w:val="none" w:sz="0" w:space="0" w:color="auto"/>
        <w:left w:val="none" w:sz="0" w:space="0" w:color="auto"/>
        <w:bottom w:val="none" w:sz="0" w:space="0" w:color="auto"/>
        <w:right w:val="none" w:sz="0" w:space="0" w:color="auto"/>
      </w:divBdr>
    </w:div>
    <w:div w:id="1505389655">
      <w:bodyDiv w:val="1"/>
      <w:marLeft w:val="0"/>
      <w:marRight w:val="0"/>
      <w:marTop w:val="0"/>
      <w:marBottom w:val="0"/>
      <w:divBdr>
        <w:top w:val="none" w:sz="0" w:space="0" w:color="auto"/>
        <w:left w:val="none" w:sz="0" w:space="0" w:color="auto"/>
        <w:bottom w:val="none" w:sz="0" w:space="0" w:color="auto"/>
        <w:right w:val="none" w:sz="0" w:space="0" w:color="auto"/>
      </w:divBdr>
    </w:div>
    <w:div w:id="1514420909">
      <w:bodyDiv w:val="1"/>
      <w:marLeft w:val="0"/>
      <w:marRight w:val="0"/>
      <w:marTop w:val="0"/>
      <w:marBottom w:val="0"/>
      <w:divBdr>
        <w:top w:val="none" w:sz="0" w:space="0" w:color="auto"/>
        <w:left w:val="none" w:sz="0" w:space="0" w:color="auto"/>
        <w:bottom w:val="none" w:sz="0" w:space="0" w:color="auto"/>
        <w:right w:val="none" w:sz="0" w:space="0" w:color="auto"/>
      </w:divBdr>
    </w:div>
    <w:div w:id="1520779643">
      <w:bodyDiv w:val="1"/>
      <w:marLeft w:val="0"/>
      <w:marRight w:val="0"/>
      <w:marTop w:val="0"/>
      <w:marBottom w:val="0"/>
      <w:divBdr>
        <w:top w:val="none" w:sz="0" w:space="0" w:color="auto"/>
        <w:left w:val="none" w:sz="0" w:space="0" w:color="auto"/>
        <w:bottom w:val="none" w:sz="0" w:space="0" w:color="auto"/>
        <w:right w:val="none" w:sz="0" w:space="0" w:color="auto"/>
      </w:divBdr>
    </w:div>
    <w:div w:id="1527209690">
      <w:bodyDiv w:val="1"/>
      <w:marLeft w:val="0"/>
      <w:marRight w:val="0"/>
      <w:marTop w:val="0"/>
      <w:marBottom w:val="0"/>
      <w:divBdr>
        <w:top w:val="none" w:sz="0" w:space="0" w:color="auto"/>
        <w:left w:val="none" w:sz="0" w:space="0" w:color="auto"/>
        <w:bottom w:val="none" w:sz="0" w:space="0" w:color="auto"/>
        <w:right w:val="none" w:sz="0" w:space="0" w:color="auto"/>
      </w:divBdr>
    </w:div>
    <w:div w:id="1541701319">
      <w:bodyDiv w:val="1"/>
      <w:marLeft w:val="0"/>
      <w:marRight w:val="0"/>
      <w:marTop w:val="0"/>
      <w:marBottom w:val="0"/>
      <w:divBdr>
        <w:top w:val="none" w:sz="0" w:space="0" w:color="auto"/>
        <w:left w:val="none" w:sz="0" w:space="0" w:color="auto"/>
        <w:bottom w:val="none" w:sz="0" w:space="0" w:color="auto"/>
        <w:right w:val="none" w:sz="0" w:space="0" w:color="auto"/>
      </w:divBdr>
    </w:div>
    <w:div w:id="1553350230">
      <w:bodyDiv w:val="1"/>
      <w:marLeft w:val="0"/>
      <w:marRight w:val="0"/>
      <w:marTop w:val="0"/>
      <w:marBottom w:val="0"/>
      <w:divBdr>
        <w:top w:val="none" w:sz="0" w:space="0" w:color="auto"/>
        <w:left w:val="none" w:sz="0" w:space="0" w:color="auto"/>
        <w:bottom w:val="none" w:sz="0" w:space="0" w:color="auto"/>
        <w:right w:val="none" w:sz="0" w:space="0" w:color="auto"/>
      </w:divBdr>
    </w:div>
    <w:div w:id="1561285355">
      <w:bodyDiv w:val="1"/>
      <w:marLeft w:val="0"/>
      <w:marRight w:val="0"/>
      <w:marTop w:val="0"/>
      <w:marBottom w:val="0"/>
      <w:divBdr>
        <w:top w:val="none" w:sz="0" w:space="0" w:color="auto"/>
        <w:left w:val="none" w:sz="0" w:space="0" w:color="auto"/>
        <w:bottom w:val="none" w:sz="0" w:space="0" w:color="auto"/>
        <w:right w:val="none" w:sz="0" w:space="0" w:color="auto"/>
      </w:divBdr>
    </w:div>
    <w:div w:id="1592929008">
      <w:bodyDiv w:val="1"/>
      <w:marLeft w:val="0"/>
      <w:marRight w:val="0"/>
      <w:marTop w:val="0"/>
      <w:marBottom w:val="0"/>
      <w:divBdr>
        <w:top w:val="none" w:sz="0" w:space="0" w:color="auto"/>
        <w:left w:val="none" w:sz="0" w:space="0" w:color="auto"/>
        <w:bottom w:val="none" w:sz="0" w:space="0" w:color="auto"/>
        <w:right w:val="none" w:sz="0" w:space="0" w:color="auto"/>
      </w:divBdr>
    </w:div>
    <w:div w:id="1628856243">
      <w:bodyDiv w:val="1"/>
      <w:marLeft w:val="0"/>
      <w:marRight w:val="0"/>
      <w:marTop w:val="0"/>
      <w:marBottom w:val="0"/>
      <w:divBdr>
        <w:top w:val="none" w:sz="0" w:space="0" w:color="auto"/>
        <w:left w:val="none" w:sz="0" w:space="0" w:color="auto"/>
        <w:bottom w:val="none" w:sz="0" w:space="0" w:color="auto"/>
        <w:right w:val="none" w:sz="0" w:space="0" w:color="auto"/>
      </w:divBdr>
    </w:div>
    <w:div w:id="1630236444">
      <w:bodyDiv w:val="1"/>
      <w:marLeft w:val="0"/>
      <w:marRight w:val="0"/>
      <w:marTop w:val="0"/>
      <w:marBottom w:val="0"/>
      <w:divBdr>
        <w:top w:val="none" w:sz="0" w:space="0" w:color="auto"/>
        <w:left w:val="none" w:sz="0" w:space="0" w:color="auto"/>
        <w:bottom w:val="none" w:sz="0" w:space="0" w:color="auto"/>
        <w:right w:val="none" w:sz="0" w:space="0" w:color="auto"/>
      </w:divBdr>
    </w:div>
    <w:div w:id="1634170175">
      <w:bodyDiv w:val="1"/>
      <w:marLeft w:val="0"/>
      <w:marRight w:val="0"/>
      <w:marTop w:val="0"/>
      <w:marBottom w:val="0"/>
      <w:divBdr>
        <w:top w:val="none" w:sz="0" w:space="0" w:color="auto"/>
        <w:left w:val="none" w:sz="0" w:space="0" w:color="auto"/>
        <w:bottom w:val="none" w:sz="0" w:space="0" w:color="auto"/>
        <w:right w:val="none" w:sz="0" w:space="0" w:color="auto"/>
      </w:divBdr>
    </w:div>
    <w:div w:id="1639065478">
      <w:bodyDiv w:val="1"/>
      <w:marLeft w:val="0"/>
      <w:marRight w:val="0"/>
      <w:marTop w:val="0"/>
      <w:marBottom w:val="0"/>
      <w:divBdr>
        <w:top w:val="none" w:sz="0" w:space="0" w:color="auto"/>
        <w:left w:val="none" w:sz="0" w:space="0" w:color="auto"/>
        <w:bottom w:val="none" w:sz="0" w:space="0" w:color="auto"/>
        <w:right w:val="none" w:sz="0" w:space="0" w:color="auto"/>
      </w:divBdr>
    </w:div>
    <w:div w:id="1645045513">
      <w:bodyDiv w:val="1"/>
      <w:marLeft w:val="0"/>
      <w:marRight w:val="0"/>
      <w:marTop w:val="0"/>
      <w:marBottom w:val="0"/>
      <w:divBdr>
        <w:top w:val="none" w:sz="0" w:space="0" w:color="auto"/>
        <w:left w:val="none" w:sz="0" w:space="0" w:color="auto"/>
        <w:bottom w:val="none" w:sz="0" w:space="0" w:color="auto"/>
        <w:right w:val="none" w:sz="0" w:space="0" w:color="auto"/>
      </w:divBdr>
    </w:div>
    <w:div w:id="1645810773">
      <w:bodyDiv w:val="1"/>
      <w:marLeft w:val="0"/>
      <w:marRight w:val="0"/>
      <w:marTop w:val="0"/>
      <w:marBottom w:val="0"/>
      <w:divBdr>
        <w:top w:val="none" w:sz="0" w:space="0" w:color="auto"/>
        <w:left w:val="none" w:sz="0" w:space="0" w:color="auto"/>
        <w:bottom w:val="none" w:sz="0" w:space="0" w:color="auto"/>
        <w:right w:val="none" w:sz="0" w:space="0" w:color="auto"/>
      </w:divBdr>
    </w:div>
    <w:div w:id="1650743969">
      <w:bodyDiv w:val="1"/>
      <w:marLeft w:val="0"/>
      <w:marRight w:val="0"/>
      <w:marTop w:val="0"/>
      <w:marBottom w:val="0"/>
      <w:divBdr>
        <w:top w:val="none" w:sz="0" w:space="0" w:color="auto"/>
        <w:left w:val="none" w:sz="0" w:space="0" w:color="auto"/>
        <w:bottom w:val="none" w:sz="0" w:space="0" w:color="auto"/>
        <w:right w:val="none" w:sz="0" w:space="0" w:color="auto"/>
      </w:divBdr>
    </w:div>
    <w:div w:id="1656716342">
      <w:bodyDiv w:val="1"/>
      <w:marLeft w:val="0"/>
      <w:marRight w:val="0"/>
      <w:marTop w:val="0"/>
      <w:marBottom w:val="0"/>
      <w:divBdr>
        <w:top w:val="none" w:sz="0" w:space="0" w:color="auto"/>
        <w:left w:val="none" w:sz="0" w:space="0" w:color="auto"/>
        <w:bottom w:val="none" w:sz="0" w:space="0" w:color="auto"/>
        <w:right w:val="none" w:sz="0" w:space="0" w:color="auto"/>
      </w:divBdr>
    </w:div>
    <w:div w:id="1657227797">
      <w:bodyDiv w:val="1"/>
      <w:marLeft w:val="0"/>
      <w:marRight w:val="0"/>
      <w:marTop w:val="0"/>
      <w:marBottom w:val="0"/>
      <w:divBdr>
        <w:top w:val="none" w:sz="0" w:space="0" w:color="auto"/>
        <w:left w:val="none" w:sz="0" w:space="0" w:color="auto"/>
        <w:bottom w:val="none" w:sz="0" w:space="0" w:color="auto"/>
        <w:right w:val="none" w:sz="0" w:space="0" w:color="auto"/>
      </w:divBdr>
    </w:div>
    <w:div w:id="1668359047">
      <w:bodyDiv w:val="1"/>
      <w:marLeft w:val="0"/>
      <w:marRight w:val="0"/>
      <w:marTop w:val="0"/>
      <w:marBottom w:val="0"/>
      <w:divBdr>
        <w:top w:val="none" w:sz="0" w:space="0" w:color="auto"/>
        <w:left w:val="none" w:sz="0" w:space="0" w:color="auto"/>
        <w:bottom w:val="none" w:sz="0" w:space="0" w:color="auto"/>
        <w:right w:val="none" w:sz="0" w:space="0" w:color="auto"/>
      </w:divBdr>
    </w:div>
    <w:div w:id="1673338326">
      <w:bodyDiv w:val="1"/>
      <w:marLeft w:val="0"/>
      <w:marRight w:val="0"/>
      <w:marTop w:val="0"/>
      <w:marBottom w:val="0"/>
      <w:divBdr>
        <w:top w:val="none" w:sz="0" w:space="0" w:color="auto"/>
        <w:left w:val="none" w:sz="0" w:space="0" w:color="auto"/>
        <w:bottom w:val="none" w:sz="0" w:space="0" w:color="auto"/>
        <w:right w:val="none" w:sz="0" w:space="0" w:color="auto"/>
      </w:divBdr>
    </w:div>
    <w:div w:id="1679572918">
      <w:bodyDiv w:val="1"/>
      <w:marLeft w:val="0"/>
      <w:marRight w:val="0"/>
      <w:marTop w:val="0"/>
      <w:marBottom w:val="0"/>
      <w:divBdr>
        <w:top w:val="none" w:sz="0" w:space="0" w:color="auto"/>
        <w:left w:val="none" w:sz="0" w:space="0" w:color="auto"/>
        <w:bottom w:val="none" w:sz="0" w:space="0" w:color="auto"/>
        <w:right w:val="none" w:sz="0" w:space="0" w:color="auto"/>
      </w:divBdr>
    </w:div>
    <w:div w:id="1686980210">
      <w:bodyDiv w:val="1"/>
      <w:marLeft w:val="0"/>
      <w:marRight w:val="0"/>
      <w:marTop w:val="0"/>
      <w:marBottom w:val="0"/>
      <w:divBdr>
        <w:top w:val="none" w:sz="0" w:space="0" w:color="auto"/>
        <w:left w:val="none" w:sz="0" w:space="0" w:color="auto"/>
        <w:bottom w:val="none" w:sz="0" w:space="0" w:color="auto"/>
        <w:right w:val="none" w:sz="0" w:space="0" w:color="auto"/>
      </w:divBdr>
    </w:div>
    <w:div w:id="1698237140">
      <w:bodyDiv w:val="1"/>
      <w:marLeft w:val="0"/>
      <w:marRight w:val="0"/>
      <w:marTop w:val="0"/>
      <w:marBottom w:val="0"/>
      <w:divBdr>
        <w:top w:val="none" w:sz="0" w:space="0" w:color="auto"/>
        <w:left w:val="none" w:sz="0" w:space="0" w:color="auto"/>
        <w:bottom w:val="none" w:sz="0" w:space="0" w:color="auto"/>
        <w:right w:val="none" w:sz="0" w:space="0" w:color="auto"/>
      </w:divBdr>
    </w:div>
    <w:div w:id="1701083199">
      <w:bodyDiv w:val="1"/>
      <w:marLeft w:val="0"/>
      <w:marRight w:val="0"/>
      <w:marTop w:val="0"/>
      <w:marBottom w:val="0"/>
      <w:divBdr>
        <w:top w:val="none" w:sz="0" w:space="0" w:color="auto"/>
        <w:left w:val="none" w:sz="0" w:space="0" w:color="auto"/>
        <w:bottom w:val="none" w:sz="0" w:space="0" w:color="auto"/>
        <w:right w:val="none" w:sz="0" w:space="0" w:color="auto"/>
      </w:divBdr>
    </w:div>
    <w:div w:id="1706370961">
      <w:bodyDiv w:val="1"/>
      <w:marLeft w:val="0"/>
      <w:marRight w:val="0"/>
      <w:marTop w:val="0"/>
      <w:marBottom w:val="0"/>
      <w:divBdr>
        <w:top w:val="none" w:sz="0" w:space="0" w:color="auto"/>
        <w:left w:val="none" w:sz="0" w:space="0" w:color="auto"/>
        <w:bottom w:val="none" w:sz="0" w:space="0" w:color="auto"/>
        <w:right w:val="none" w:sz="0" w:space="0" w:color="auto"/>
      </w:divBdr>
    </w:div>
    <w:div w:id="1719351205">
      <w:bodyDiv w:val="1"/>
      <w:marLeft w:val="0"/>
      <w:marRight w:val="0"/>
      <w:marTop w:val="0"/>
      <w:marBottom w:val="0"/>
      <w:divBdr>
        <w:top w:val="none" w:sz="0" w:space="0" w:color="auto"/>
        <w:left w:val="none" w:sz="0" w:space="0" w:color="auto"/>
        <w:bottom w:val="none" w:sz="0" w:space="0" w:color="auto"/>
        <w:right w:val="none" w:sz="0" w:space="0" w:color="auto"/>
      </w:divBdr>
    </w:div>
    <w:div w:id="1725257580">
      <w:bodyDiv w:val="1"/>
      <w:marLeft w:val="0"/>
      <w:marRight w:val="0"/>
      <w:marTop w:val="0"/>
      <w:marBottom w:val="0"/>
      <w:divBdr>
        <w:top w:val="none" w:sz="0" w:space="0" w:color="auto"/>
        <w:left w:val="none" w:sz="0" w:space="0" w:color="auto"/>
        <w:bottom w:val="none" w:sz="0" w:space="0" w:color="auto"/>
        <w:right w:val="none" w:sz="0" w:space="0" w:color="auto"/>
      </w:divBdr>
    </w:div>
    <w:div w:id="1729569120">
      <w:bodyDiv w:val="1"/>
      <w:marLeft w:val="0"/>
      <w:marRight w:val="0"/>
      <w:marTop w:val="0"/>
      <w:marBottom w:val="0"/>
      <w:divBdr>
        <w:top w:val="none" w:sz="0" w:space="0" w:color="auto"/>
        <w:left w:val="none" w:sz="0" w:space="0" w:color="auto"/>
        <w:bottom w:val="none" w:sz="0" w:space="0" w:color="auto"/>
        <w:right w:val="none" w:sz="0" w:space="0" w:color="auto"/>
      </w:divBdr>
    </w:div>
    <w:div w:id="1736901907">
      <w:bodyDiv w:val="1"/>
      <w:marLeft w:val="0"/>
      <w:marRight w:val="0"/>
      <w:marTop w:val="0"/>
      <w:marBottom w:val="0"/>
      <w:divBdr>
        <w:top w:val="none" w:sz="0" w:space="0" w:color="auto"/>
        <w:left w:val="none" w:sz="0" w:space="0" w:color="auto"/>
        <w:bottom w:val="none" w:sz="0" w:space="0" w:color="auto"/>
        <w:right w:val="none" w:sz="0" w:space="0" w:color="auto"/>
      </w:divBdr>
    </w:div>
    <w:div w:id="1737048181">
      <w:bodyDiv w:val="1"/>
      <w:marLeft w:val="0"/>
      <w:marRight w:val="0"/>
      <w:marTop w:val="0"/>
      <w:marBottom w:val="0"/>
      <w:divBdr>
        <w:top w:val="none" w:sz="0" w:space="0" w:color="auto"/>
        <w:left w:val="none" w:sz="0" w:space="0" w:color="auto"/>
        <w:bottom w:val="none" w:sz="0" w:space="0" w:color="auto"/>
        <w:right w:val="none" w:sz="0" w:space="0" w:color="auto"/>
      </w:divBdr>
    </w:div>
    <w:div w:id="1741170935">
      <w:bodyDiv w:val="1"/>
      <w:marLeft w:val="0"/>
      <w:marRight w:val="0"/>
      <w:marTop w:val="0"/>
      <w:marBottom w:val="0"/>
      <w:divBdr>
        <w:top w:val="none" w:sz="0" w:space="0" w:color="auto"/>
        <w:left w:val="none" w:sz="0" w:space="0" w:color="auto"/>
        <w:bottom w:val="none" w:sz="0" w:space="0" w:color="auto"/>
        <w:right w:val="none" w:sz="0" w:space="0" w:color="auto"/>
      </w:divBdr>
    </w:div>
    <w:div w:id="1763525639">
      <w:bodyDiv w:val="1"/>
      <w:marLeft w:val="0"/>
      <w:marRight w:val="0"/>
      <w:marTop w:val="0"/>
      <w:marBottom w:val="0"/>
      <w:divBdr>
        <w:top w:val="none" w:sz="0" w:space="0" w:color="auto"/>
        <w:left w:val="none" w:sz="0" w:space="0" w:color="auto"/>
        <w:bottom w:val="none" w:sz="0" w:space="0" w:color="auto"/>
        <w:right w:val="none" w:sz="0" w:space="0" w:color="auto"/>
      </w:divBdr>
    </w:div>
    <w:div w:id="1774865111">
      <w:bodyDiv w:val="1"/>
      <w:marLeft w:val="0"/>
      <w:marRight w:val="0"/>
      <w:marTop w:val="0"/>
      <w:marBottom w:val="0"/>
      <w:divBdr>
        <w:top w:val="none" w:sz="0" w:space="0" w:color="auto"/>
        <w:left w:val="none" w:sz="0" w:space="0" w:color="auto"/>
        <w:bottom w:val="none" w:sz="0" w:space="0" w:color="auto"/>
        <w:right w:val="none" w:sz="0" w:space="0" w:color="auto"/>
      </w:divBdr>
    </w:div>
    <w:div w:id="1781801494">
      <w:bodyDiv w:val="1"/>
      <w:marLeft w:val="0"/>
      <w:marRight w:val="0"/>
      <w:marTop w:val="0"/>
      <w:marBottom w:val="0"/>
      <w:divBdr>
        <w:top w:val="none" w:sz="0" w:space="0" w:color="auto"/>
        <w:left w:val="none" w:sz="0" w:space="0" w:color="auto"/>
        <w:bottom w:val="none" w:sz="0" w:space="0" w:color="auto"/>
        <w:right w:val="none" w:sz="0" w:space="0" w:color="auto"/>
      </w:divBdr>
    </w:div>
    <w:div w:id="1786653560">
      <w:bodyDiv w:val="1"/>
      <w:marLeft w:val="0"/>
      <w:marRight w:val="0"/>
      <w:marTop w:val="0"/>
      <w:marBottom w:val="0"/>
      <w:divBdr>
        <w:top w:val="none" w:sz="0" w:space="0" w:color="auto"/>
        <w:left w:val="none" w:sz="0" w:space="0" w:color="auto"/>
        <w:bottom w:val="none" w:sz="0" w:space="0" w:color="auto"/>
        <w:right w:val="none" w:sz="0" w:space="0" w:color="auto"/>
      </w:divBdr>
    </w:div>
    <w:div w:id="1786777128">
      <w:bodyDiv w:val="1"/>
      <w:marLeft w:val="0"/>
      <w:marRight w:val="0"/>
      <w:marTop w:val="0"/>
      <w:marBottom w:val="0"/>
      <w:divBdr>
        <w:top w:val="none" w:sz="0" w:space="0" w:color="auto"/>
        <w:left w:val="none" w:sz="0" w:space="0" w:color="auto"/>
        <w:bottom w:val="none" w:sz="0" w:space="0" w:color="auto"/>
        <w:right w:val="none" w:sz="0" w:space="0" w:color="auto"/>
      </w:divBdr>
    </w:div>
    <w:div w:id="1795713777">
      <w:bodyDiv w:val="1"/>
      <w:marLeft w:val="0"/>
      <w:marRight w:val="0"/>
      <w:marTop w:val="0"/>
      <w:marBottom w:val="0"/>
      <w:divBdr>
        <w:top w:val="none" w:sz="0" w:space="0" w:color="auto"/>
        <w:left w:val="none" w:sz="0" w:space="0" w:color="auto"/>
        <w:bottom w:val="none" w:sz="0" w:space="0" w:color="auto"/>
        <w:right w:val="none" w:sz="0" w:space="0" w:color="auto"/>
      </w:divBdr>
    </w:div>
    <w:div w:id="1804031384">
      <w:bodyDiv w:val="1"/>
      <w:marLeft w:val="0"/>
      <w:marRight w:val="0"/>
      <w:marTop w:val="0"/>
      <w:marBottom w:val="0"/>
      <w:divBdr>
        <w:top w:val="none" w:sz="0" w:space="0" w:color="auto"/>
        <w:left w:val="none" w:sz="0" w:space="0" w:color="auto"/>
        <w:bottom w:val="none" w:sz="0" w:space="0" w:color="auto"/>
        <w:right w:val="none" w:sz="0" w:space="0" w:color="auto"/>
      </w:divBdr>
    </w:div>
    <w:div w:id="1828982315">
      <w:bodyDiv w:val="1"/>
      <w:marLeft w:val="0"/>
      <w:marRight w:val="0"/>
      <w:marTop w:val="0"/>
      <w:marBottom w:val="0"/>
      <w:divBdr>
        <w:top w:val="none" w:sz="0" w:space="0" w:color="auto"/>
        <w:left w:val="none" w:sz="0" w:space="0" w:color="auto"/>
        <w:bottom w:val="none" w:sz="0" w:space="0" w:color="auto"/>
        <w:right w:val="none" w:sz="0" w:space="0" w:color="auto"/>
      </w:divBdr>
    </w:div>
    <w:div w:id="1830293310">
      <w:bodyDiv w:val="1"/>
      <w:marLeft w:val="0"/>
      <w:marRight w:val="0"/>
      <w:marTop w:val="0"/>
      <w:marBottom w:val="0"/>
      <w:divBdr>
        <w:top w:val="none" w:sz="0" w:space="0" w:color="auto"/>
        <w:left w:val="none" w:sz="0" w:space="0" w:color="auto"/>
        <w:bottom w:val="none" w:sz="0" w:space="0" w:color="auto"/>
        <w:right w:val="none" w:sz="0" w:space="0" w:color="auto"/>
      </w:divBdr>
    </w:div>
    <w:div w:id="1836918032">
      <w:bodyDiv w:val="1"/>
      <w:marLeft w:val="0"/>
      <w:marRight w:val="0"/>
      <w:marTop w:val="0"/>
      <w:marBottom w:val="0"/>
      <w:divBdr>
        <w:top w:val="none" w:sz="0" w:space="0" w:color="auto"/>
        <w:left w:val="none" w:sz="0" w:space="0" w:color="auto"/>
        <w:bottom w:val="none" w:sz="0" w:space="0" w:color="auto"/>
        <w:right w:val="none" w:sz="0" w:space="0" w:color="auto"/>
      </w:divBdr>
    </w:div>
    <w:div w:id="1845197878">
      <w:bodyDiv w:val="1"/>
      <w:marLeft w:val="0"/>
      <w:marRight w:val="0"/>
      <w:marTop w:val="0"/>
      <w:marBottom w:val="0"/>
      <w:divBdr>
        <w:top w:val="none" w:sz="0" w:space="0" w:color="auto"/>
        <w:left w:val="none" w:sz="0" w:space="0" w:color="auto"/>
        <w:bottom w:val="none" w:sz="0" w:space="0" w:color="auto"/>
        <w:right w:val="none" w:sz="0" w:space="0" w:color="auto"/>
      </w:divBdr>
    </w:div>
    <w:div w:id="1854219826">
      <w:bodyDiv w:val="1"/>
      <w:marLeft w:val="0"/>
      <w:marRight w:val="0"/>
      <w:marTop w:val="0"/>
      <w:marBottom w:val="0"/>
      <w:divBdr>
        <w:top w:val="none" w:sz="0" w:space="0" w:color="auto"/>
        <w:left w:val="none" w:sz="0" w:space="0" w:color="auto"/>
        <w:bottom w:val="none" w:sz="0" w:space="0" w:color="auto"/>
        <w:right w:val="none" w:sz="0" w:space="0" w:color="auto"/>
      </w:divBdr>
    </w:div>
    <w:div w:id="1876387379">
      <w:bodyDiv w:val="1"/>
      <w:marLeft w:val="0"/>
      <w:marRight w:val="0"/>
      <w:marTop w:val="0"/>
      <w:marBottom w:val="0"/>
      <w:divBdr>
        <w:top w:val="none" w:sz="0" w:space="0" w:color="auto"/>
        <w:left w:val="none" w:sz="0" w:space="0" w:color="auto"/>
        <w:bottom w:val="none" w:sz="0" w:space="0" w:color="auto"/>
        <w:right w:val="none" w:sz="0" w:space="0" w:color="auto"/>
      </w:divBdr>
    </w:div>
    <w:div w:id="1891379937">
      <w:bodyDiv w:val="1"/>
      <w:marLeft w:val="0"/>
      <w:marRight w:val="0"/>
      <w:marTop w:val="0"/>
      <w:marBottom w:val="0"/>
      <w:divBdr>
        <w:top w:val="none" w:sz="0" w:space="0" w:color="auto"/>
        <w:left w:val="none" w:sz="0" w:space="0" w:color="auto"/>
        <w:bottom w:val="none" w:sz="0" w:space="0" w:color="auto"/>
        <w:right w:val="none" w:sz="0" w:space="0" w:color="auto"/>
      </w:divBdr>
    </w:div>
    <w:div w:id="1901859771">
      <w:bodyDiv w:val="1"/>
      <w:marLeft w:val="0"/>
      <w:marRight w:val="0"/>
      <w:marTop w:val="0"/>
      <w:marBottom w:val="0"/>
      <w:divBdr>
        <w:top w:val="none" w:sz="0" w:space="0" w:color="auto"/>
        <w:left w:val="none" w:sz="0" w:space="0" w:color="auto"/>
        <w:bottom w:val="none" w:sz="0" w:space="0" w:color="auto"/>
        <w:right w:val="none" w:sz="0" w:space="0" w:color="auto"/>
      </w:divBdr>
    </w:div>
    <w:div w:id="1926571350">
      <w:bodyDiv w:val="1"/>
      <w:marLeft w:val="0"/>
      <w:marRight w:val="0"/>
      <w:marTop w:val="0"/>
      <w:marBottom w:val="0"/>
      <w:divBdr>
        <w:top w:val="none" w:sz="0" w:space="0" w:color="auto"/>
        <w:left w:val="none" w:sz="0" w:space="0" w:color="auto"/>
        <w:bottom w:val="none" w:sz="0" w:space="0" w:color="auto"/>
        <w:right w:val="none" w:sz="0" w:space="0" w:color="auto"/>
      </w:divBdr>
    </w:div>
    <w:div w:id="1931964005">
      <w:bodyDiv w:val="1"/>
      <w:marLeft w:val="0"/>
      <w:marRight w:val="0"/>
      <w:marTop w:val="0"/>
      <w:marBottom w:val="0"/>
      <w:divBdr>
        <w:top w:val="none" w:sz="0" w:space="0" w:color="auto"/>
        <w:left w:val="none" w:sz="0" w:space="0" w:color="auto"/>
        <w:bottom w:val="none" w:sz="0" w:space="0" w:color="auto"/>
        <w:right w:val="none" w:sz="0" w:space="0" w:color="auto"/>
      </w:divBdr>
    </w:div>
    <w:div w:id="1936589017">
      <w:bodyDiv w:val="1"/>
      <w:marLeft w:val="0"/>
      <w:marRight w:val="0"/>
      <w:marTop w:val="0"/>
      <w:marBottom w:val="0"/>
      <w:divBdr>
        <w:top w:val="none" w:sz="0" w:space="0" w:color="auto"/>
        <w:left w:val="none" w:sz="0" w:space="0" w:color="auto"/>
        <w:bottom w:val="none" w:sz="0" w:space="0" w:color="auto"/>
        <w:right w:val="none" w:sz="0" w:space="0" w:color="auto"/>
      </w:divBdr>
    </w:div>
    <w:div w:id="1963489629">
      <w:bodyDiv w:val="1"/>
      <w:marLeft w:val="0"/>
      <w:marRight w:val="0"/>
      <w:marTop w:val="0"/>
      <w:marBottom w:val="0"/>
      <w:divBdr>
        <w:top w:val="none" w:sz="0" w:space="0" w:color="auto"/>
        <w:left w:val="none" w:sz="0" w:space="0" w:color="auto"/>
        <w:bottom w:val="none" w:sz="0" w:space="0" w:color="auto"/>
        <w:right w:val="none" w:sz="0" w:space="0" w:color="auto"/>
      </w:divBdr>
    </w:div>
    <w:div w:id="1963733025">
      <w:bodyDiv w:val="1"/>
      <w:marLeft w:val="0"/>
      <w:marRight w:val="0"/>
      <w:marTop w:val="0"/>
      <w:marBottom w:val="0"/>
      <w:divBdr>
        <w:top w:val="none" w:sz="0" w:space="0" w:color="auto"/>
        <w:left w:val="none" w:sz="0" w:space="0" w:color="auto"/>
        <w:bottom w:val="none" w:sz="0" w:space="0" w:color="auto"/>
        <w:right w:val="none" w:sz="0" w:space="0" w:color="auto"/>
      </w:divBdr>
    </w:div>
    <w:div w:id="1969779627">
      <w:bodyDiv w:val="1"/>
      <w:marLeft w:val="0"/>
      <w:marRight w:val="0"/>
      <w:marTop w:val="0"/>
      <w:marBottom w:val="0"/>
      <w:divBdr>
        <w:top w:val="none" w:sz="0" w:space="0" w:color="auto"/>
        <w:left w:val="none" w:sz="0" w:space="0" w:color="auto"/>
        <w:bottom w:val="none" w:sz="0" w:space="0" w:color="auto"/>
        <w:right w:val="none" w:sz="0" w:space="0" w:color="auto"/>
      </w:divBdr>
    </w:div>
    <w:div w:id="1974020344">
      <w:bodyDiv w:val="1"/>
      <w:marLeft w:val="0"/>
      <w:marRight w:val="0"/>
      <w:marTop w:val="0"/>
      <w:marBottom w:val="0"/>
      <w:divBdr>
        <w:top w:val="none" w:sz="0" w:space="0" w:color="auto"/>
        <w:left w:val="none" w:sz="0" w:space="0" w:color="auto"/>
        <w:bottom w:val="none" w:sz="0" w:space="0" w:color="auto"/>
        <w:right w:val="none" w:sz="0" w:space="0" w:color="auto"/>
      </w:divBdr>
    </w:div>
    <w:div w:id="1997101348">
      <w:bodyDiv w:val="1"/>
      <w:marLeft w:val="0"/>
      <w:marRight w:val="0"/>
      <w:marTop w:val="0"/>
      <w:marBottom w:val="0"/>
      <w:divBdr>
        <w:top w:val="none" w:sz="0" w:space="0" w:color="auto"/>
        <w:left w:val="none" w:sz="0" w:space="0" w:color="auto"/>
        <w:bottom w:val="none" w:sz="0" w:space="0" w:color="auto"/>
        <w:right w:val="none" w:sz="0" w:space="0" w:color="auto"/>
      </w:divBdr>
    </w:div>
    <w:div w:id="2004576918">
      <w:bodyDiv w:val="1"/>
      <w:marLeft w:val="0"/>
      <w:marRight w:val="0"/>
      <w:marTop w:val="0"/>
      <w:marBottom w:val="0"/>
      <w:divBdr>
        <w:top w:val="none" w:sz="0" w:space="0" w:color="auto"/>
        <w:left w:val="none" w:sz="0" w:space="0" w:color="auto"/>
        <w:bottom w:val="none" w:sz="0" w:space="0" w:color="auto"/>
        <w:right w:val="none" w:sz="0" w:space="0" w:color="auto"/>
      </w:divBdr>
    </w:div>
    <w:div w:id="2006784083">
      <w:bodyDiv w:val="1"/>
      <w:marLeft w:val="0"/>
      <w:marRight w:val="0"/>
      <w:marTop w:val="0"/>
      <w:marBottom w:val="0"/>
      <w:divBdr>
        <w:top w:val="none" w:sz="0" w:space="0" w:color="auto"/>
        <w:left w:val="none" w:sz="0" w:space="0" w:color="auto"/>
        <w:bottom w:val="none" w:sz="0" w:space="0" w:color="auto"/>
        <w:right w:val="none" w:sz="0" w:space="0" w:color="auto"/>
      </w:divBdr>
    </w:div>
    <w:div w:id="2007322548">
      <w:bodyDiv w:val="1"/>
      <w:marLeft w:val="0"/>
      <w:marRight w:val="0"/>
      <w:marTop w:val="0"/>
      <w:marBottom w:val="0"/>
      <w:divBdr>
        <w:top w:val="none" w:sz="0" w:space="0" w:color="auto"/>
        <w:left w:val="none" w:sz="0" w:space="0" w:color="auto"/>
        <w:bottom w:val="none" w:sz="0" w:space="0" w:color="auto"/>
        <w:right w:val="none" w:sz="0" w:space="0" w:color="auto"/>
      </w:divBdr>
    </w:div>
    <w:div w:id="2008971614">
      <w:bodyDiv w:val="1"/>
      <w:marLeft w:val="0"/>
      <w:marRight w:val="0"/>
      <w:marTop w:val="0"/>
      <w:marBottom w:val="0"/>
      <w:divBdr>
        <w:top w:val="none" w:sz="0" w:space="0" w:color="auto"/>
        <w:left w:val="none" w:sz="0" w:space="0" w:color="auto"/>
        <w:bottom w:val="none" w:sz="0" w:space="0" w:color="auto"/>
        <w:right w:val="none" w:sz="0" w:space="0" w:color="auto"/>
      </w:divBdr>
    </w:div>
    <w:div w:id="2024236010">
      <w:bodyDiv w:val="1"/>
      <w:marLeft w:val="0"/>
      <w:marRight w:val="0"/>
      <w:marTop w:val="0"/>
      <w:marBottom w:val="0"/>
      <w:divBdr>
        <w:top w:val="none" w:sz="0" w:space="0" w:color="auto"/>
        <w:left w:val="none" w:sz="0" w:space="0" w:color="auto"/>
        <w:bottom w:val="none" w:sz="0" w:space="0" w:color="auto"/>
        <w:right w:val="none" w:sz="0" w:space="0" w:color="auto"/>
      </w:divBdr>
    </w:div>
    <w:div w:id="2029599646">
      <w:bodyDiv w:val="1"/>
      <w:marLeft w:val="0"/>
      <w:marRight w:val="0"/>
      <w:marTop w:val="0"/>
      <w:marBottom w:val="0"/>
      <w:divBdr>
        <w:top w:val="none" w:sz="0" w:space="0" w:color="auto"/>
        <w:left w:val="none" w:sz="0" w:space="0" w:color="auto"/>
        <w:bottom w:val="none" w:sz="0" w:space="0" w:color="auto"/>
        <w:right w:val="none" w:sz="0" w:space="0" w:color="auto"/>
      </w:divBdr>
    </w:div>
    <w:div w:id="2031635745">
      <w:bodyDiv w:val="1"/>
      <w:marLeft w:val="0"/>
      <w:marRight w:val="0"/>
      <w:marTop w:val="0"/>
      <w:marBottom w:val="0"/>
      <w:divBdr>
        <w:top w:val="none" w:sz="0" w:space="0" w:color="auto"/>
        <w:left w:val="none" w:sz="0" w:space="0" w:color="auto"/>
        <w:bottom w:val="none" w:sz="0" w:space="0" w:color="auto"/>
        <w:right w:val="none" w:sz="0" w:space="0" w:color="auto"/>
      </w:divBdr>
    </w:div>
    <w:div w:id="2035420988">
      <w:bodyDiv w:val="1"/>
      <w:marLeft w:val="0"/>
      <w:marRight w:val="0"/>
      <w:marTop w:val="0"/>
      <w:marBottom w:val="0"/>
      <w:divBdr>
        <w:top w:val="none" w:sz="0" w:space="0" w:color="auto"/>
        <w:left w:val="none" w:sz="0" w:space="0" w:color="auto"/>
        <w:bottom w:val="none" w:sz="0" w:space="0" w:color="auto"/>
        <w:right w:val="none" w:sz="0" w:space="0" w:color="auto"/>
      </w:divBdr>
    </w:div>
    <w:div w:id="2035768331">
      <w:bodyDiv w:val="1"/>
      <w:marLeft w:val="0"/>
      <w:marRight w:val="0"/>
      <w:marTop w:val="0"/>
      <w:marBottom w:val="0"/>
      <w:divBdr>
        <w:top w:val="none" w:sz="0" w:space="0" w:color="auto"/>
        <w:left w:val="none" w:sz="0" w:space="0" w:color="auto"/>
        <w:bottom w:val="none" w:sz="0" w:space="0" w:color="auto"/>
        <w:right w:val="none" w:sz="0" w:space="0" w:color="auto"/>
      </w:divBdr>
    </w:div>
    <w:div w:id="2041666689">
      <w:bodyDiv w:val="1"/>
      <w:marLeft w:val="0"/>
      <w:marRight w:val="0"/>
      <w:marTop w:val="0"/>
      <w:marBottom w:val="0"/>
      <w:divBdr>
        <w:top w:val="none" w:sz="0" w:space="0" w:color="auto"/>
        <w:left w:val="none" w:sz="0" w:space="0" w:color="auto"/>
        <w:bottom w:val="none" w:sz="0" w:space="0" w:color="auto"/>
        <w:right w:val="none" w:sz="0" w:space="0" w:color="auto"/>
      </w:divBdr>
    </w:div>
    <w:div w:id="2044285238">
      <w:bodyDiv w:val="1"/>
      <w:marLeft w:val="0"/>
      <w:marRight w:val="0"/>
      <w:marTop w:val="0"/>
      <w:marBottom w:val="0"/>
      <w:divBdr>
        <w:top w:val="none" w:sz="0" w:space="0" w:color="auto"/>
        <w:left w:val="none" w:sz="0" w:space="0" w:color="auto"/>
        <w:bottom w:val="none" w:sz="0" w:space="0" w:color="auto"/>
        <w:right w:val="none" w:sz="0" w:space="0" w:color="auto"/>
      </w:divBdr>
    </w:div>
    <w:div w:id="2048141270">
      <w:bodyDiv w:val="1"/>
      <w:marLeft w:val="0"/>
      <w:marRight w:val="0"/>
      <w:marTop w:val="0"/>
      <w:marBottom w:val="0"/>
      <w:divBdr>
        <w:top w:val="none" w:sz="0" w:space="0" w:color="auto"/>
        <w:left w:val="none" w:sz="0" w:space="0" w:color="auto"/>
        <w:bottom w:val="none" w:sz="0" w:space="0" w:color="auto"/>
        <w:right w:val="none" w:sz="0" w:space="0" w:color="auto"/>
      </w:divBdr>
    </w:div>
    <w:div w:id="2079356475">
      <w:bodyDiv w:val="1"/>
      <w:marLeft w:val="0"/>
      <w:marRight w:val="0"/>
      <w:marTop w:val="0"/>
      <w:marBottom w:val="0"/>
      <w:divBdr>
        <w:top w:val="none" w:sz="0" w:space="0" w:color="auto"/>
        <w:left w:val="none" w:sz="0" w:space="0" w:color="auto"/>
        <w:bottom w:val="none" w:sz="0" w:space="0" w:color="auto"/>
        <w:right w:val="none" w:sz="0" w:space="0" w:color="auto"/>
      </w:divBdr>
    </w:div>
    <w:div w:id="2082559942">
      <w:bodyDiv w:val="1"/>
      <w:marLeft w:val="0"/>
      <w:marRight w:val="0"/>
      <w:marTop w:val="0"/>
      <w:marBottom w:val="0"/>
      <w:divBdr>
        <w:top w:val="none" w:sz="0" w:space="0" w:color="auto"/>
        <w:left w:val="none" w:sz="0" w:space="0" w:color="auto"/>
        <w:bottom w:val="none" w:sz="0" w:space="0" w:color="auto"/>
        <w:right w:val="none" w:sz="0" w:space="0" w:color="auto"/>
      </w:divBdr>
    </w:div>
    <w:div w:id="2087334877">
      <w:bodyDiv w:val="1"/>
      <w:marLeft w:val="0"/>
      <w:marRight w:val="0"/>
      <w:marTop w:val="0"/>
      <w:marBottom w:val="0"/>
      <w:divBdr>
        <w:top w:val="none" w:sz="0" w:space="0" w:color="auto"/>
        <w:left w:val="none" w:sz="0" w:space="0" w:color="auto"/>
        <w:bottom w:val="none" w:sz="0" w:space="0" w:color="auto"/>
        <w:right w:val="none" w:sz="0" w:space="0" w:color="auto"/>
      </w:divBdr>
    </w:div>
    <w:div w:id="2090615422">
      <w:bodyDiv w:val="1"/>
      <w:marLeft w:val="0"/>
      <w:marRight w:val="0"/>
      <w:marTop w:val="0"/>
      <w:marBottom w:val="0"/>
      <w:divBdr>
        <w:top w:val="none" w:sz="0" w:space="0" w:color="auto"/>
        <w:left w:val="none" w:sz="0" w:space="0" w:color="auto"/>
        <w:bottom w:val="none" w:sz="0" w:space="0" w:color="auto"/>
        <w:right w:val="none" w:sz="0" w:space="0" w:color="auto"/>
      </w:divBdr>
    </w:div>
    <w:div w:id="2098211304">
      <w:bodyDiv w:val="1"/>
      <w:marLeft w:val="0"/>
      <w:marRight w:val="0"/>
      <w:marTop w:val="0"/>
      <w:marBottom w:val="0"/>
      <w:divBdr>
        <w:top w:val="none" w:sz="0" w:space="0" w:color="auto"/>
        <w:left w:val="none" w:sz="0" w:space="0" w:color="auto"/>
        <w:bottom w:val="none" w:sz="0" w:space="0" w:color="auto"/>
        <w:right w:val="none" w:sz="0" w:space="0" w:color="auto"/>
      </w:divBdr>
    </w:div>
    <w:div w:id="2102219255">
      <w:bodyDiv w:val="1"/>
      <w:marLeft w:val="0"/>
      <w:marRight w:val="0"/>
      <w:marTop w:val="0"/>
      <w:marBottom w:val="0"/>
      <w:divBdr>
        <w:top w:val="none" w:sz="0" w:space="0" w:color="auto"/>
        <w:left w:val="none" w:sz="0" w:space="0" w:color="auto"/>
        <w:bottom w:val="none" w:sz="0" w:space="0" w:color="auto"/>
        <w:right w:val="none" w:sz="0" w:space="0" w:color="auto"/>
      </w:divBdr>
    </w:div>
    <w:div w:id="2102287285">
      <w:bodyDiv w:val="1"/>
      <w:marLeft w:val="0"/>
      <w:marRight w:val="0"/>
      <w:marTop w:val="0"/>
      <w:marBottom w:val="0"/>
      <w:divBdr>
        <w:top w:val="none" w:sz="0" w:space="0" w:color="auto"/>
        <w:left w:val="none" w:sz="0" w:space="0" w:color="auto"/>
        <w:bottom w:val="none" w:sz="0" w:space="0" w:color="auto"/>
        <w:right w:val="none" w:sz="0" w:space="0" w:color="auto"/>
      </w:divBdr>
    </w:div>
    <w:div w:id="21283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apps.webofknowledge.com/full_record.do?product=UA&amp;search_mode=GeneralSearch&amp;qid=2&amp;SID=P2PROd9woeZDWJ8XuUc&amp;page=1&amp;doc=1" TargetMode="External"/><Relationship Id="rId20"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igilib.k.utb.cz/handle/10563/41629" TargetMode="External"/><Relationship Id="rId23"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yperlink" Target="http://publikace.k.utb.cz"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 TargetMode="Externa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01078-A18E-4187-81BE-294B34EFC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46307</Words>
  <Characters>273214</Characters>
  <Application>Microsoft Office Word</Application>
  <DocSecurity>0</DocSecurity>
  <Lines>2276</Lines>
  <Paragraphs>637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4</cp:revision>
  <cp:lastPrinted>2018-09-11T18:53:00Z</cp:lastPrinted>
  <dcterms:created xsi:type="dcterms:W3CDTF">2018-11-25T21:06:00Z</dcterms:created>
  <dcterms:modified xsi:type="dcterms:W3CDTF">2018-11-25T21:15:00Z</dcterms:modified>
</cp:coreProperties>
</file>