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A1D32" w14:textId="77777777" w:rsidR="006A0E3C" w:rsidRPr="006A0E3C" w:rsidRDefault="006A0E3C" w:rsidP="006A0E3C">
      <w:pPr>
        <w:pStyle w:val="Nadpis11"/>
        <w:keepNext/>
        <w:keepLines/>
        <w:shd w:val="clear" w:color="auto" w:fill="auto"/>
        <w:spacing w:after="125" w:line="300" w:lineRule="exact"/>
        <w:ind w:right="120"/>
        <w:rPr>
          <w:rFonts w:asciiTheme="minorHAnsi" w:hAnsiTheme="minorHAnsi"/>
        </w:rPr>
      </w:pPr>
      <w:bookmarkStart w:id="0" w:name="bookmark0"/>
    </w:p>
    <w:p w14:paraId="22EEC090" w14:textId="77777777" w:rsidR="006A0E3C" w:rsidRPr="006A0E3C" w:rsidRDefault="006A0E3C" w:rsidP="006A0E3C">
      <w:pPr>
        <w:jc w:val="center"/>
        <w:rPr>
          <w:rFonts w:asciiTheme="minorHAnsi" w:hAnsiTheme="minorHAnsi"/>
          <w:sz w:val="28"/>
          <w:szCs w:val="28"/>
        </w:rPr>
      </w:pPr>
      <w:proofErr w:type="spellStart"/>
      <w:r w:rsidRPr="006A0E3C">
        <w:rPr>
          <w:rFonts w:asciiTheme="minorHAnsi" w:hAnsiTheme="minorHAnsi"/>
          <w:sz w:val="28"/>
          <w:szCs w:val="28"/>
        </w:rPr>
        <w:t>Sebehodnotící</w:t>
      </w:r>
      <w:proofErr w:type="spellEnd"/>
      <w:r w:rsidRPr="006A0E3C">
        <w:rPr>
          <w:rFonts w:asciiTheme="minorHAnsi" w:hAnsiTheme="minorHAnsi"/>
          <w:sz w:val="28"/>
          <w:szCs w:val="28"/>
        </w:rPr>
        <w:t xml:space="preserve"> </w:t>
      </w:r>
      <w:proofErr w:type="spellStart"/>
      <w:r w:rsidRPr="006A0E3C">
        <w:rPr>
          <w:rFonts w:asciiTheme="minorHAnsi" w:hAnsiTheme="minorHAnsi"/>
          <w:sz w:val="28"/>
          <w:szCs w:val="28"/>
        </w:rPr>
        <w:t>zpráva</w:t>
      </w:r>
      <w:proofErr w:type="spellEnd"/>
      <w:r w:rsidRPr="006A0E3C">
        <w:rPr>
          <w:rFonts w:asciiTheme="minorHAnsi" w:hAnsiTheme="minorHAnsi"/>
          <w:sz w:val="28"/>
          <w:szCs w:val="28"/>
        </w:rPr>
        <w:t xml:space="preserve"> pro </w:t>
      </w:r>
      <w:proofErr w:type="spellStart"/>
      <w:r w:rsidRPr="006A0E3C">
        <w:rPr>
          <w:rFonts w:asciiTheme="minorHAnsi" w:hAnsiTheme="minorHAnsi"/>
          <w:sz w:val="28"/>
          <w:szCs w:val="28"/>
        </w:rPr>
        <w:t>akreditaci</w:t>
      </w:r>
      <w:proofErr w:type="spellEnd"/>
      <w:r w:rsidRPr="006A0E3C">
        <w:rPr>
          <w:rFonts w:asciiTheme="minorHAnsi" w:hAnsiTheme="minorHAnsi"/>
          <w:sz w:val="28"/>
          <w:szCs w:val="28"/>
        </w:rPr>
        <w:t xml:space="preserve"> </w:t>
      </w:r>
      <w:proofErr w:type="spellStart"/>
      <w:r w:rsidRPr="006A0E3C">
        <w:rPr>
          <w:rFonts w:asciiTheme="minorHAnsi" w:hAnsiTheme="minorHAnsi"/>
          <w:sz w:val="28"/>
          <w:szCs w:val="28"/>
        </w:rPr>
        <w:t>studijních</w:t>
      </w:r>
      <w:proofErr w:type="spellEnd"/>
      <w:r w:rsidRPr="006A0E3C">
        <w:rPr>
          <w:rFonts w:asciiTheme="minorHAnsi" w:hAnsiTheme="minorHAnsi"/>
          <w:sz w:val="28"/>
          <w:szCs w:val="28"/>
        </w:rPr>
        <w:t xml:space="preserve"> </w:t>
      </w:r>
      <w:proofErr w:type="spellStart"/>
      <w:r w:rsidRPr="006A0E3C">
        <w:rPr>
          <w:rFonts w:asciiTheme="minorHAnsi" w:hAnsiTheme="minorHAnsi"/>
          <w:sz w:val="28"/>
          <w:szCs w:val="28"/>
        </w:rPr>
        <w:t>programů</w:t>
      </w:r>
      <w:bookmarkEnd w:id="0"/>
      <w:proofErr w:type="spellEnd"/>
    </w:p>
    <w:p w14:paraId="3C5E0D09" w14:textId="77777777" w:rsidR="006A0E3C" w:rsidRPr="006A0E3C" w:rsidRDefault="006A0E3C" w:rsidP="006A0E3C">
      <w:pPr>
        <w:pStyle w:val="Zkladntext71"/>
        <w:shd w:val="clear" w:color="auto" w:fill="auto"/>
        <w:spacing w:before="200" w:after="1114" w:line="240" w:lineRule="exact"/>
        <w:ind w:right="120" w:firstLine="0"/>
        <w:rPr>
          <w:rFonts w:asciiTheme="minorHAnsi" w:hAnsiTheme="minorHAnsi"/>
        </w:rPr>
      </w:pPr>
      <w:r w:rsidRPr="006A0E3C">
        <w:rPr>
          <w:rFonts w:asciiTheme="minorHAnsi" w:hAnsiTheme="minorHAnsi"/>
        </w:rPr>
        <w:t>Příloha E</w:t>
      </w:r>
    </w:p>
    <w:sdt>
      <w:sdtPr>
        <w:rPr>
          <w:rFonts w:asciiTheme="minorHAnsi" w:eastAsia="Calibri" w:hAnsiTheme="minorHAnsi" w:cs="Arial"/>
          <w:color w:val="auto"/>
          <w:sz w:val="22"/>
          <w:szCs w:val="22"/>
          <w:lang w:val="en-GB" w:eastAsia="en-US"/>
        </w:rPr>
        <w:id w:val="1886993967"/>
        <w:docPartObj>
          <w:docPartGallery w:val="Table of Contents"/>
          <w:docPartUnique/>
        </w:docPartObj>
      </w:sdtPr>
      <w:sdtEndPr>
        <w:rPr>
          <w:rFonts w:cs="Times New Roman"/>
          <w:b/>
          <w:bCs/>
          <w:sz w:val="24"/>
          <w:szCs w:val="24"/>
          <w:lang w:eastAsia="en-GB"/>
        </w:rPr>
      </w:sdtEndPr>
      <w:sdtContent>
        <w:p w14:paraId="2D22928C" w14:textId="77777777" w:rsidR="00862EFB" w:rsidRPr="006A0E3C" w:rsidRDefault="00862EFB" w:rsidP="00862EFB">
          <w:pPr>
            <w:pStyle w:val="Nadpisobsahu"/>
            <w:rPr>
              <w:rFonts w:asciiTheme="minorHAnsi" w:hAnsiTheme="minorHAnsi"/>
            </w:rPr>
          </w:pPr>
          <w:r w:rsidRPr="006A0E3C">
            <w:rPr>
              <w:rFonts w:asciiTheme="minorHAnsi" w:hAnsiTheme="minorHAnsi"/>
            </w:rPr>
            <w:t>Obsah</w:t>
          </w:r>
        </w:p>
        <w:p w14:paraId="5AF17FF8" w14:textId="25C52E3F" w:rsidR="0021222D" w:rsidRPr="009F0E49" w:rsidRDefault="00862EFB" w:rsidP="009F0E49">
          <w:pPr>
            <w:pStyle w:val="Obsah2"/>
            <w:rPr>
              <w:rFonts w:asciiTheme="minorHAnsi" w:eastAsiaTheme="minorEastAsia" w:hAnsiTheme="minorHAnsi" w:cstheme="minorBidi"/>
              <w:lang w:eastAsia="cs-CZ"/>
            </w:rPr>
          </w:pPr>
          <w:r w:rsidRPr="006A0E3C">
            <w:rPr>
              <w:rFonts w:asciiTheme="minorHAnsi" w:hAnsiTheme="minorHAnsi"/>
            </w:rPr>
            <w:fldChar w:fldCharType="begin"/>
          </w:r>
          <w:r w:rsidRPr="006A0E3C">
            <w:rPr>
              <w:rFonts w:asciiTheme="minorHAnsi" w:hAnsiTheme="minorHAnsi"/>
            </w:rPr>
            <w:instrText xml:space="preserve"> TOC \o "1-3" \h \z \u </w:instrText>
          </w:r>
          <w:r w:rsidRPr="006A0E3C">
            <w:rPr>
              <w:rFonts w:asciiTheme="minorHAnsi" w:hAnsiTheme="minorHAnsi"/>
            </w:rPr>
            <w:fldChar w:fldCharType="separate"/>
          </w:r>
          <w:hyperlink w:anchor="_Toc523751481" w:history="1">
            <w:r w:rsidR="0021222D" w:rsidRPr="009F0E49">
              <w:rPr>
                <w:rStyle w:val="Hypertextovodkaz"/>
                <w:b w:val="0"/>
              </w:rPr>
              <w:t xml:space="preserve">I. </w:t>
            </w:r>
            <w:r w:rsidR="0021222D" w:rsidRPr="009F0E49">
              <w:rPr>
                <w:rStyle w:val="Hypertextovodkaz"/>
              </w:rPr>
              <w:t>Instituce</w:t>
            </w:r>
            <w:r w:rsidR="0021222D" w:rsidRPr="009F0E49">
              <w:rPr>
                <w:webHidden/>
              </w:rPr>
              <w:tab/>
            </w:r>
            <w:r w:rsidR="0021222D" w:rsidRPr="009F0E49">
              <w:rPr>
                <w:webHidden/>
              </w:rPr>
              <w:fldChar w:fldCharType="begin"/>
            </w:r>
            <w:r w:rsidR="0021222D" w:rsidRPr="009F0E49">
              <w:rPr>
                <w:webHidden/>
              </w:rPr>
              <w:instrText xml:space="preserve"> PAGEREF _Toc523751481 \h </w:instrText>
            </w:r>
            <w:r w:rsidR="0021222D" w:rsidRPr="009F0E49">
              <w:rPr>
                <w:webHidden/>
              </w:rPr>
            </w:r>
            <w:r w:rsidR="0021222D" w:rsidRPr="009F0E49">
              <w:rPr>
                <w:webHidden/>
              </w:rPr>
              <w:fldChar w:fldCharType="separate"/>
            </w:r>
            <w:r w:rsidR="00BE09D2">
              <w:rPr>
                <w:webHidden/>
              </w:rPr>
              <w:t>106</w:t>
            </w:r>
            <w:r w:rsidR="0021222D" w:rsidRPr="009F0E49">
              <w:rPr>
                <w:webHidden/>
              </w:rPr>
              <w:fldChar w:fldCharType="end"/>
            </w:r>
          </w:hyperlink>
        </w:p>
        <w:p w14:paraId="7DC733F8" w14:textId="4DD6B350" w:rsidR="0021222D" w:rsidRDefault="00BF29A5" w:rsidP="009F0E49">
          <w:pPr>
            <w:pStyle w:val="Obsah2"/>
            <w:rPr>
              <w:rFonts w:asciiTheme="minorHAnsi" w:eastAsiaTheme="minorEastAsia" w:hAnsiTheme="minorHAnsi" w:cstheme="minorBidi"/>
              <w:lang w:eastAsia="cs-CZ"/>
            </w:rPr>
          </w:pPr>
          <w:hyperlink w:anchor="_Toc523751482" w:history="1">
            <w:r w:rsidR="0021222D" w:rsidRPr="00EA58F1">
              <w:rPr>
                <w:rStyle w:val="Hypertextovodkaz"/>
              </w:rPr>
              <w:t>Působnost orgánů vysoké školy</w:t>
            </w:r>
            <w:r w:rsidR="0021222D">
              <w:rPr>
                <w:webHidden/>
              </w:rPr>
              <w:tab/>
            </w:r>
            <w:r w:rsidR="0021222D">
              <w:rPr>
                <w:webHidden/>
              </w:rPr>
              <w:fldChar w:fldCharType="begin"/>
            </w:r>
            <w:r w:rsidR="0021222D">
              <w:rPr>
                <w:webHidden/>
              </w:rPr>
              <w:instrText xml:space="preserve"> PAGEREF _Toc523751482 \h </w:instrText>
            </w:r>
            <w:r w:rsidR="0021222D">
              <w:rPr>
                <w:webHidden/>
              </w:rPr>
            </w:r>
            <w:r w:rsidR="0021222D">
              <w:rPr>
                <w:webHidden/>
              </w:rPr>
              <w:fldChar w:fldCharType="separate"/>
            </w:r>
            <w:r w:rsidR="00BE09D2">
              <w:rPr>
                <w:webHidden/>
              </w:rPr>
              <w:t>106</w:t>
            </w:r>
            <w:r w:rsidR="0021222D">
              <w:rPr>
                <w:webHidden/>
              </w:rPr>
              <w:fldChar w:fldCharType="end"/>
            </w:r>
          </w:hyperlink>
        </w:p>
        <w:p w14:paraId="5E2199FE" w14:textId="4E038BFD" w:rsidR="0021222D" w:rsidRDefault="00BF29A5">
          <w:pPr>
            <w:pStyle w:val="Obsah3"/>
            <w:tabs>
              <w:tab w:val="right" w:leader="dot" w:pos="9062"/>
            </w:tabs>
            <w:rPr>
              <w:rFonts w:asciiTheme="minorHAnsi" w:eastAsiaTheme="minorEastAsia" w:hAnsiTheme="minorHAnsi" w:cstheme="minorBidi"/>
              <w:noProof/>
              <w:lang w:eastAsia="cs-CZ"/>
            </w:rPr>
          </w:pPr>
          <w:hyperlink w:anchor="_Toc523751483" w:history="1">
            <w:r w:rsidR="0021222D" w:rsidRPr="00EA58F1">
              <w:rPr>
                <w:rStyle w:val="Hypertextovodkaz"/>
                <w:noProof/>
              </w:rPr>
              <w:t>Standardy 1.1-1.2</w:t>
            </w:r>
            <w:r w:rsidR="0021222D">
              <w:rPr>
                <w:noProof/>
                <w:webHidden/>
              </w:rPr>
              <w:tab/>
            </w:r>
            <w:r w:rsidR="0021222D">
              <w:rPr>
                <w:noProof/>
                <w:webHidden/>
              </w:rPr>
              <w:fldChar w:fldCharType="begin"/>
            </w:r>
            <w:r w:rsidR="0021222D">
              <w:rPr>
                <w:noProof/>
                <w:webHidden/>
              </w:rPr>
              <w:instrText xml:space="preserve"> PAGEREF _Toc523751483 \h </w:instrText>
            </w:r>
            <w:r w:rsidR="0021222D">
              <w:rPr>
                <w:noProof/>
                <w:webHidden/>
              </w:rPr>
            </w:r>
            <w:r w:rsidR="0021222D">
              <w:rPr>
                <w:noProof/>
                <w:webHidden/>
              </w:rPr>
              <w:fldChar w:fldCharType="separate"/>
            </w:r>
            <w:r w:rsidR="00BE09D2">
              <w:rPr>
                <w:noProof/>
                <w:webHidden/>
              </w:rPr>
              <w:t>106</w:t>
            </w:r>
            <w:r w:rsidR="0021222D">
              <w:rPr>
                <w:noProof/>
                <w:webHidden/>
              </w:rPr>
              <w:fldChar w:fldCharType="end"/>
            </w:r>
          </w:hyperlink>
        </w:p>
        <w:p w14:paraId="4A1D8A80" w14:textId="19890AB3" w:rsidR="0021222D" w:rsidRDefault="00BF29A5" w:rsidP="009F0E49">
          <w:pPr>
            <w:pStyle w:val="Obsah2"/>
            <w:rPr>
              <w:rFonts w:asciiTheme="minorHAnsi" w:eastAsiaTheme="minorEastAsia" w:hAnsiTheme="minorHAnsi" w:cstheme="minorBidi"/>
              <w:lang w:eastAsia="cs-CZ"/>
            </w:rPr>
          </w:pPr>
          <w:hyperlink w:anchor="_Toc523751484" w:history="1">
            <w:r w:rsidR="0021222D" w:rsidRPr="00EA58F1">
              <w:rPr>
                <w:rStyle w:val="Hypertextovodkaz"/>
              </w:rPr>
              <w:t>Vnitřní systém zajišťování kvality</w:t>
            </w:r>
            <w:r w:rsidR="0021222D">
              <w:rPr>
                <w:webHidden/>
              </w:rPr>
              <w:tab/>
            </w:r>
            <w:r w:rsidR="0021222D">
              <w:rPr>
                <w:webHidden/>
              </w:rPr>
              <w:fldChar w:fldCharType="begin"/>
            </w:r>
            <w:r w:rsidR="0021222D">
              <w:rPr>
                <w:webHidden/>
              </w:rPr>
              <w:instrText xml:space="preserve"> PAGEREF _Toc523751484 \h </w:instrText>
            </w:r>
            <w:r w:rsidR="0021222D">
              <w:rPr>
                <w:webHidden/>
              </w:rPr>
            </w:r>
            <w:r w:rsidR="0021222D">
              <w:rPr>
                <w:webHidden/>
              </w:rPr>
              <w:fldChar w:fldCharType="separate"/>
            </w:r>
            <w:r w:rsidR="00BE09D2">
              <w:rPr>
                <w:webHidden/>
              </w:rPr>
              <w:t>106</w:t>
            </w:r>
            <w:r w:rsidR="0021222D">
              <w:rPr>
                <w:webHidden/>
              </w:rPr>
              <w:fldChar w:fldCharType="end"/>
            </w:r>
          </w:hyperlink>
        </w:p>
        <w:p w14:paraId="6A57398C" w14:textId="07B093A4" w:rsidR="0021222D" w:rsidRDefault="00BF29A5">
          <w:pPr>
            <w:pStyle w:val="Obsah3"/>
            <w:tabs>
              <w:tab w:val="right" w:leader="dot" w:pos="9062"/>
            </w:tabs>
            <w:rPr>
              <w:rFonts w:asciiTheme="minorHAnsi" w:eastAsiaTheme="minorEastAsia" w:hAnsiTheme="minorHAnsi" w:cstheme="minorBidi"/>
              <w:noProof/>
              <w:lang w:eastAsia="cs-CZ"/>
            </w:rPr>
          </w:pPr>
          <w:hyperlink w:anchor="_Toc523751485" w:history="1">
            <w:r w:rsidR="0021222D" w:rsidRPr="00EA58F1">
              <w:rPr>
                <w:rStyle w:val="Hypertextovodkaz"/>
                <w:noProof/>
              </w:rPr>
              <w:t>Standard 1.3: Vymezení pravomoci a odpovědnost za kvalitu</w:t>
            </w:r>
            <w:r w:rsidR="0021222D">
              <w:rPr>
                <w:noProof/>
                <w:webHidden/>
              </w:rPr>
              <w:tab/>
            </w:r>
            <w:r w:rsidR="0021222D">
              <w:rPr>
                <w:noProof/>
                <w:webHidden/>
              </w:rPr>
              <w:fldChar w:fldCharType="begin"/>
            </w:r>
            <w:r w:rsidR="0021222D">
              <w:rPr>
                <w:noProof/>
                <w:webHidden/>
              </w:rPr>
              <w:instrText xml:space="preserve"> PAGEREF _Toc523751485 \h </w:instrText>
            </w:r>
            <w:r w:rsidR="0021222D">
              <w:rPr>
                <w:noProof/>
                <w:webHidden/>
              </w:rPr>
            </w:r>
            <w:r w:rsidR="0021222D">
              <w:rPr>
                <w:noProof/>
                <w:webHidden/>
              </w:rPr>
              <w:fldChar w:fldCharType="separate"/>
            </w:r>
            <w:r w:rsidR="00BE09D2">
              <w:rPr>
                <w:noProof/>
                <w:webHidden/>
              </w:rPr>
              <w:t>106</w:t>
            </w:r>
            <w:r w:rsidR="0021222D">
              <w:rPr>
                <w:noProof/>
                <w:webHidden/>
              </w:rPr>
              <w:fldChar w:fldCharType="end"/>
            </w:r>
          </w:hyperlink>
        </w:p>
        <w:p w14:paraId="2F47A307" w14:textId="1142F84C" w:rsidR="0021222D" w:rsidRDefault="00BF29A5">
          <w:pPr>
            <w:pStyle w:val="Obsah3"/>
            <w:tabs>
              <w:tab w:val="right" w:leader="dot" w:pos="9062"/>
            </w:tabs>
            <w:rPr>
              <w:rFonts w:asciiTheme="minorHAnsi" w:eastAsiaTheme="minorEastAsia" w:hAnsiTheme="minorHAnsi" w:cstheme="minorBidi"/>
              <w:noProof/>
              <w:lang w:eastAsia="cs-CZ"/>
            </w:rPr>
          </w:pPr>
          <w:hyperlink w:anchor="_Toc523751486" w:history="1">
            <w:r w:rsidR="0021222D" w:rsidRPr="00EA58F1">
              <w:rPr>
                <w:rStyle w:val="Hypertextovodkaz"/>
                <w:noProof/>
              </w:rPr>
              <w:t>Standard 1.4: Procesy vzniku a úprav studijních programů</w:t>
            </w:r>
            <w:r w:rsidR="0021222D">
              <w:rPr>
                <w:noProof/>
                <w:webHidden/>
              </w:rPr>
              <w:tab/>
            </w:r>
            <w:r w:rsidR="0021222D">
              <w:rPr>
                <w:noProof/>
                <w:webHidden/>
              </w:rPr>
              <w:fldChar w:fldCharType="begin"/>
            </w:r>
            <w:r w:rsidR="0021222D">
              <w:rPr>
                <w:noProof/>
                <w:webHidden/>
              </w:rPr>
              <w:instrText xml:space="preserve"> PAGEREF _Toc523751486 \h </w:instrText>
            </w:r>
            <w:r w:rsidR="0021222D">
              <w:rPr>
                <w:noProof/>
                <w:webHidden/>
              </w:rPr>
            </w:r>
            <w:r w:rsidR="0021222D">
              <w:rPr>
                <w:noProof/>
                <w:webHidden/>
              </w:rPr>
              <w:fldChar w:fldCharType="separate"/>
            </w:r>
            <w:r w:rsidR="00BE09D2">
              <w:rPr>
                <w:noProof/>
                <w:webHidden/>
              </w:rPr>
              <w:t>106</w:t>
            </w:r>
            <w:r w:rsidR="0021222D">
              <w:rPr>
                <w:noProof/>
                <w:webHidden/>
              </w:rPr>
              <w:fldChar w:fldCharType="end"/>
            </w:r>
          </w:hyperlink>
        </w:p>
        <w:p w14:paraId="6A45FDFC" w14:textId="10008CF9" w:rsidR="0021222D" w:rsidRDefault="00BF29A5">
          <w:pPr>
            <w:pStyle w:val="Obsah3"/>
            <w:tabs>
              <w:tab w:val="right" w:leader="dot" w:pos="9062"/>
            </w:tabs>
            <w:rPr>
              <w:rFonts w:asciiTheme="minorHAnsi" w:eastAsiaTheme="minorEastAsia" w:hAnsiTheme="minorHAnsi" w:cstheme="minorBidi"/>
              <w:noProof/>
              <w:lang w:eastAsia="cs-CZ"/>
            </w:rPr>
          </w:pPr>
          <w:hyperlink w:anchor="_Toc523751487" w:history="1">
            <w:r w:rsidR="0021222D" w:rsidRPr="00EA58F1">
              <w:rPr>
                <w:rStyle w:val="Hypertextovodkaz"/>
                <w:noProof/>
              </w:rPr>
              <w:t>Standard 1.5: Principy a systém uznávání zahraničního vzdělávání pro přijetí ke studiu</w:t>
            </w:r>
            <w:r w:rsidR="0021222D">
              <w:rPr>
                <w:noProof/>
                <w:webHidden/>
              </w:rPr>
              <w:tab/>
            </w:r>
            <w:r w:rsidR="0021222D">
              <w:rPr>
                <w:noProof/>
                <w:webHidden/>
              </w:rPr>
              <w:fldChar w:fldCharType="begin"/>
            </w:r>
            <w:r w:rsidR="0021222D">
              <w:rPr>
                <w:noProof/>
                <w:webHidden/>
              </w:rPr>
              <w:instrText xml:space="preserve"> PAGEREF _Toc523751487 \h </w:instrText>
            </w:r>
            <w:r w:rsidR="0021222D">
              <w:rPr>
                <w:noProof/>
                <w:webHidden/>
              </w:rPr>
            </w:r>
            <w:r w:rsidR="0021222D">
              <w:rPr>
                <w:noProof/>
                <w:webHidden/>
              </w:rPr>
              <w:fldChar w:fldCharType="separate"/>
            </w:r>
            <w:r w:rsidR="00BE09D2">
              <w:rPr>
                <w:noProof/>
                <w:webHidden/>
              </w:rPr>
              <w:t>106</w:t>
            </w:r>
            <w:r w:rsidR="0021222D">
              <w:rPr>
                <w:noProof/>
                <w:webHidden/>
              </w:rPr>
              <w:fldChar w:fldCharType="end"/>
            </w:r>
          </w:hyperlink>
        </w:p>
        <w:p w14:paraId="1A2DA077" w14:textId="568BCEFE" w:rsidR="0021222D" w:rsidRDefault="00BF29A5">
          <w:pPr>
            <w:pStyle w:val="Obsah3"/>
            <w:tabs>
              <w:tab w:val="right" w:leader="dot" w:pos="9062"/>
            </w:tabs>
            <w:rPr>
              <w:rFonts w:asciiTheme="minorHAnsi" w:eastAsiaTheme="minorEastAsia" w:hAnsiTheme="minorHAnsi" w:cstheme="minorBidi"/>
              <w:noProof/>
              <w:lang w:eastAsia="cs-CZ"/>
            </w:rPr>
          </w:pPr>
          <w:hyperlink w:anchor="_Toc523751488" w:history="1">
            <w:r w:rsidR="0021222D" w:rsidRPr="00EA58F1">
              <w:rPr>
                <w:rStyle w:val="Hypertextovodkaz"/>
                <w:noProof/>
              </w:rPr>
              <w:t>Standard 1.6: Vedení kvalifikačních a rigorózních prací</w:t>
            </w:r>
            <w:r w:rsidR="0021222D">
              <w:rPr>
                <w:noProof/>
                <w:webHidden/>
              </w:rPr>
              <w:tab/>
            </w:r>
            <w:r w:rsidR="0021222D">
              <w:rPr>
                <w:noProof/>
                <w:webHidden/>
              </w:rPr>
              <w:fldChar w:fldCharType="begin"/>
            </w:r>
            <w:r w:rsidR="0021222D">
              <w:rPr>
                <w:noProof/>
                <w:webHidden/>
              </w:rPr>
              <w:instrText xml:space="preserve"> PAGEREF _Toc523751488 \h </w:instrText>
            </w:r>
            <w:r w:rsidR="0021222D">
              <w:rPr>
                <w:noProof/>
                <w:webHidden/>
              </w:rPr>
            </w:r>
            <w:r w:rsidR="0021222D">
              <w:rPr>
                <w:noProof/>
                <w:webHidden/>
              </w:rPr>
              <w:fldChar w:fldCharType="separate"/>
            </w:r>
            <w:r w:rsidR="00BE09D2">
              <w:rPr>
                <w:noProof/>
                <w:webHidden/>
              </w:rPr>
              <w:t>107</w:t>
            </w:r>
            <w:r w:rsidR="0021222D">
              <w:rPr>
                <w:noProof/>
                <w:webHidden/>
              </w:rPr>
              <w:fldChar w:fldCharType="end"/>
            </w:r>
          </w:hyperlink>
        </w:p>
        <w:p w14:paraId="6371A8A1" w14:textId="69DBE4EF" w:rsidR="0021222D" w:rsidRDefault="00BF29A5">
          <w:pPr>
            <w:pStyle w:val="Obsah3"/>
            <w:tabs>
              <w:tab w:val="right" w:leader="dot" w:pos="9062"/>
            </w:tabs>
            <w:rPr>
              <w:rFonts w:asciiTheme="minorHAnsi" w:eastAsiaTheme="minorEastAsia" w:hAnsiTheme="minorHAnsi" w:cstheme="minorBidi"/>
              <w:noProof/>
              <w:lang w:eastAsia="cs-CZ"/>
            </w:rPr>
          </w:pPr>
          <w:hyperlink w:anchor="_Toc523751489" w:history="1">
            <w:r w:rsidR="0021222D" w:rsidRPr="00EA58F1">
              <w:rPr>
                <w:rStyle w:val="Hypertextovodkaz"/>
                <w:noProof/>
              </w:rPr>
              <w:t>Standard 1.7: Procesy zpětné vazby při hodnocení kvality</w:t>
            </w:r>
            <w:r w:rsidR="0021222D">
              <w:rPr>
                <w:noProof/>
                <w:webHidden/>
              </w:rPr>
              <w:tab/>
            </w:r>
            <w:r w:rsidR="0021222D">
              <w:rPr>
                <w:noProof/>
                <w:webHidden/>
              </w:rPr>
              <w:fldChar w:fldCharType="begin"/>
            </w:r>
            <w:r w:rsidR="0021222D">
              <w:rPr>
                <w:noProof/>
                <w:webHidden/>
              </w:rPr>
              <w:instrText xml:space="preserve"> PAGEREF _Toc523751489 \h </w:instrText>
            </w:r>
            <w:r w:rsidR="0021222D">
              <w:rPr>
                <w:noProof/>
                <w:webHidden/>
              </w:rPr>
            </w:r>
            <w:r w:rsidR="0021222D">
              <w:rPr>
                <w:noProof/>
                <w:webHidden/>
              </w:rPr>
              <w:fldChar w:fldCharType="separate"/>
            </w:r>
            <w:r w:rsidR="00BE09D2">
              <w:rPr>
                <w:noProof/>
                <w:webHidden/>
              </w:rPr>
              <w:t>107</w:t>
            </w:r>
            <w:r w:rsidR="0021222D">
              <w:rPr>
                <w:noProof/>
                <w:webHidden/>
              </w:rPr>
              <w:fldChar w:fldCharType="end"/>
            </w:r>
          </w:hyperlink>
        </w:p>
        <w:p w14:paraId="1A5F198F" w14:textId="491DADFE" w:rsidR="0021222D" w:rsidRDefault="00BF29A5">
          <w:pPr>
            <w:pStyle w:val="Obsah3"/>
            <w:tabs>
              <w:tab w:val="right" w:leader="dot" w:pos="9062"/>
            </w:tabs>
            <w:rPr>
              <w:rFonts w:asciiTheme="minorHAnsi" w:eastAsiaTheme="minorEastAsia" w:hAnsiTheme="minorHAnsi" w:cstheme="minorBidi"/>
              <w:noProof/>
              <w:lang w:eastAsia="cs-CZ"/>
            </w:rPr>
          </w:pPr>
          <w:hyperlink w:anchor="_Toc523751490" w:history="1">
            <w:r w:rsidR="0021222D" w:rsidRPr="00EA58F1">
              <w:rPr>
                <w:rStyle w:val="Hypertextovodkaz"/>
                <w:noProof/>
              </w:rPr>
              <w:t>Standard 1.8: Sledování úspěšnosti uchazečů o studium, studentů a uplatnitelnosti absolventů</w:t>
            </w:r>
            <w:r w:rsidR="0021222D">
              <w:rPr>
                <w:noProof/>
                <w:webHidden/>
              </w:rPr>
              <w:tab/>
            </w:r>
            <w:r w:rsidR="0021222D">
              <w:rPr>
                <w:noProof/>
                <w:webHidden/>
              </w:rPr>
              <w:fldChar w:fldCharType="begin"/>
            </w:r>
            <w:r w:rsidR="0021222D">
              <w:rPr>
                <w:noProof/>
                <w:webHidden/>
              </w:rPr>
              <w:instrText xml:space="preserve"> PAGEREF _Toc523751490 \h </w:instrText>
            </w:r>
            <w:r w:rsidR="0021222D">
              <w:rPr>
                <w:noProof/>
                <w:webHidden/>
              </w:rPr>
            </w:r>
            <w:r w:rsidR="0021222D">
              <w:rPr>
                <w:noProof/>
                <w:webHidden/>
              </w:rPr>
              <w:fldChar w:fldCharType="separate"/>
            </w:r>
            <w:r w:rsidR="00BE09D2">
              <w:rPr>
                <w:noProof/>
                <w:webHidden/>
              </w:rPr>
              <w:t>107</w:t>
            </w:r>
            <w:r w:rsidR="0021222D">
              <w:rPr>
                <w:noProof/>
                <w:webHidden/>
              </w:rPr>
              <w:fldChar w:fldCharType="end"/>
            </w:r>
          </w:hyperlink>
        </w:p>
        <w:p w14:paraId="4D643A19" w14:textId="72825C7A" w:rsidR="0021222D" w:rsidRDefault="00BF29A5" w:rsidP="009F0E49">
          <w:pPr>
            <w:pStyle w:val="Obsah2"/>
            <w:rPr>
              <w:rFonts w:asciiTheme="minorHAnsi" w:eastAsiaTheme="minorEastAsia" w:hAnsiTheme="minorHAnsi" w:cstheme="minorBidi"/>
              <w:lang w:eastAsia="cs-CZ"/>
            </w:rPr>
          </w:pPr>
          <w:hyperlink w:anchor="_Toc523751491" w:history="1">
            <w:r w:rsidR="0021222D" w:rsidRPr="00EA58F1">
              <w:rPr>
                <w:rStyle w:val="Hypertextovodkaz"/>
              </w:rPr>
              <w:t>Vzdělávací a tvůrčí činnost</w:t>
            </w:r>
            <w:r w:rsidR="0021222D">
              <w:rPr>
                <w:webHidden/>
              </w:rPr>
              <w:tab/>
            </w:r>
            <w:r w:rsidR="0021222D">
              <w:rPr>
                <w:webHidden/>
              </w:rPr>
              <w:fldChar w:fldCharType="begin"/>
            </w:r>
            <w:r w:rsidR="0021222D">
              <w:rPr>
                <w:webHidden/>
              </w:rPr>
              <w:instrText xml:space="preserve"> PAGEREF _Toc523751491 \h </w:instrText>
            </w:r>
            <w:r w:rsidR="0021222D">
              <w:rPr>
                <w:webHidden/>
              </w:rPr>
            </w:r>
            <w:r w:rsidR="0021222D">
              <w:rPr>
                <w:webHidden/>
              </w:rPr>
              <w:fldChar w:fldCharType="separate"/>
            </w:r>
            <w:r w:rsidR="00BE09D2">
              <w:rPr>
                <w:webHidden/>
              </w:rPr>
              <w:t>108</w:t>
            </w:r>
            <w:r w:rsidR="0021222D">
              <w:rPr>
                <w:webHidden/>
              </w:rPr>
              <w:fldChar w:fldCharType="end"/>
            </w:r>
          </w:hyperlink>
        </w:p>
        <w:p w14:paraId="19159EEF" w14:textId="6177ACD3" w:rsidR="0021222D" w:rsidRDefault="00BF29A5">
          <w:pPr>
            <w:pStyle w:val="Obsah3"/>
            <w:tabs>
              <w:tab w:val="right" w:leader="dot" w:pos="9062"/>
            </w:tabs>
            <w:rPr>
              <w:rFonts w:asciiTheme="minorHAnsi" w:eastAsiaTheme="minorEastAsia" w:hAnsiTheme="minorHAnsi" w:cstheme="minorBidi"/>
              <w:noProof/>
              <w:lang w:eastAsia="cs-CZ"/>
            </w:rPr>
          </w:pPr>
          <w:hyperlink w:anchor="_Toc523751492" w:history="1">
            <w:r w:rsidR="0021222D" w:rsidRPr="00EA58F1">
              <w:rPr>
                <w:rStyle w:val="Hypertextovodkaz"/>
                <w:noProof/>
              </w:rPr>
              <w:t>Standard 1.9: Mezinárodní rozměr a aplikace soudobého stavu poznání</w:t>
            </w:r>
            <w:r w:rsidR="0021222D">
              <w:rPr>
                <w:noProof/>
                <w:webHidden/>
              </w:rPr>
              <w:tab/>
            </w:r>
            <w:r w:rsidR="0021222D">
              <w:rPr>
                <w:noProof/>
                <w:webHidden/>
              </w:rPr>
              <w:fldChar w:fldCharType="begin"/>
            </w:r>
            <w:r w:rsidR="0021222D">
              <w:rPr>
                <w:noProof/>
                <w:webHidden/>
              </w:rPr>
              <w:instrText xml:space="preserve"> PAGEREF _Toc523751492 \h </w:instrText>
            </w:r>
            <w:r w:rsidR="0021222D">
              <w:rPr>
                <w:noProof/>
                <w:webHidden/>
              </w:rPr>
            </w:r>
            <w:r w:rsidR="0021222D">
              <w:rPr>
                <w:noProof/>
                <w:webHidden/>
              </w:rPr>
              <w:fldChar w:fldCharType="separate"/>
            </w:r>
            <w:r w:rsidR="00BE09D2">
              <w:rPr>
                <w:noProof/>
                <w:webHidden/>
              </w:rPr>
              <w:t>108</w:t>
            </w:r>
            <w:r w:rsidR="0021222D">
              <w:rPr>
                <w:noProof/>
                <w:webHidden/>
              </w:rPr>
              <w:fldChar w:fldCharType="end"/>
            </w:r>
          </w:hyperlink>
        </w:p>
        <w:p w14:paraId="6D7F0619" w14:textId="4D50862C" w:rsidR="0021222D" w:rsidRDefault="00BF29A5">
          <w:pPr>
            <w:pStyle w:val="Obsah3"/>
            <w:tabs>
              <w:tab w:val="right" w:leader="dot" w:pos="9062"/>
            </w:tabs>
            <w:rPr>
              <w:rFonts w:asciiTheme="minorHAnsi" w:eastAsiaTheme="minorEastAsia" w:hAnsiTheme="minorHAnsi" w:cstheme="minorBidi"/>
              <w:noProof/>
              <w:lang w:eastAsia="cs-CZ"/>
            </w:rPr>
          </w:pPr>
          <w:hyperlink w:anchor="_Toc523751493" w:history="1">
            <w:r w:rsidR="0021222D" w:rsidRPr="00EA58F1">
              <w:rPr>
                <w:rStyle w:val="Hypertextovodkaz"/>
                <w:noProof/>
              </w:rPr>
              <w:t>Standard 1.10: Spolupráce s praxí při uskutečňování studijních programů</w:t>
            </w:r>
            <w:r w:rsidR="0021222D">
              <w:rPr>
                <w:noProof/>
                <w:webHidden/>
              </w:rPr>
              <w:tab/>
            </w:r>
            <w:r w:rsidR="0021222D">
              <w:rPr>
                <w:noProof/>
                <w:webHidden/>
              </w:rPr>
              <w:fldChar w:fldCharType="begin"/>
            </w:r>
            <w:r w:rsidR="0021222D">
              <w:rPr>
                <w:noProof/>
                <w:webHidden/>
              </w:rPr>
              <w:instrText xml:space="preserve"> PAGEREF _Toc523751493 \h </w:instrText>
            </w:r>
            <w:r w:rsidR="0021222D">
              <w:rPr>
                <w:noProof/>
                <w:webHidden/>
              </w:rPr>
            </w:r>
            <w:r w:rsidR="0021222D">
              <w:rPr>
                <w:noProof/>
                <w:webHidden/>
              </w:rPr>
              <w:fldChar w:fldCharType="separate"/>
            </w:r>
            <w:r w:rsidR="00BE09D2">
              <w:rPr>
                <w:noProof/>
                <w:webHidden/>
              </w:rPr>
              <w:t>108</w:t>
            </w:r>
            <w:r w:rsidR="0021222D">
              <w:rPr>
                <w:noProof/>
                <w:webHidden/>
              </w:rPr>
              <w:fldChar w:fldCharType="end"/>
            </w:r>
          </w:hyperlink>
        </w:p>
        <w:p w14:paraId="3D19CDAA" w14:textId="7582CF50" w:rsidR="0021222D" w:rsidRDefault="00BF29A5">
          <w:pPr>
            <w:pStyle w:val="Obsah3"/>
            <w:tabs>
              <w:tab w:val="right" w:leader="dot" w:pos="9062"/>
            </w:tabs>
            <w:rPr>
              <w:rFonts w:asciiTheme="minorHAnsi" w:eastAsiaTheme="minorEastAsia" w:hAnsiTheme="minorHAnsi" w:cstheme="minorBidi"/>
              <w:noProof/>
              <w:lang w:eastAsia="cs-CZ"/>
            </w:rPr>
          </w:pPr>
          <w:hyperlink w:anchor="_Toc523751494" w:history="1">
            <w:r w:rsidR="0021222D" w:rsidRPr="00EA58F1">
              <w:rPr>
                <w:rStyle w:val="Hypertextovodkaz"/>
                <w:rFonts w:cstheme="minorHAnsi"/>
                <w:noProof/>
              </w:rPr>
              <w:t>Standard 1.11: Spolupráce s praxí při tvorbě studijních programů</w:t>
            </w:r>
            <w:r w:rsidR="0021222D">
              <w:rPr>
                <w:noProof/>
                <w:webHidden/>
              </w:rPr>
              <w:tab/>
            </w:r>
            <w:r w:rsidR="0021222D">
              <w:rPr>
                <w:noProof/>
                <w:webHidden/>
              </w:rPr>
              <w:fldChar w:fldCharType="begin"/>
            </w:r>
            <w:r w:rsidR="0021222D">
              <w:rPr>
                <w:noProof/>
                <w:webHidden/>
              </w:rPr>
              <w:instrText xml:space="preserve"> PAGEREF _Toc523751494 \h </w:instrText>
            </w:r>
            <w:r w:rsidR="0021222D">
              <w:rPr>
                <w:noProof/>
                <w:webHidden/>
              </w:rPr>
            </w:r>
            <w:r w:rsidR="0021222D">
              <w:rPr>
                <w:noProof/>
                <w:webHidden/>
              </w:rPr>
              <w:fldChar w:fldCharType="separate"/>
            </w:r>
            <w:r w:rsidR="00BE09D2">
              <w:rPr>
                <w:noProof/>
                <w:webHidden/>
              </w:rPr>
              <w:t>108</w:t>
            </w:r>
            <w:r w:rsidR="0021222D">
              <w:rPr>
                <w:noProof/>
                <w:webHidden/>
              </w:rPr>
              <w:fldChar w:fldCharType="end"/>
            </w:r>
          </w:hyperlink>
        </w:p>
        <w:p w14:paraId="21F3D1D8" w14:textId="6E496901" w:rsidR="0021222D" w:rsidRDefault="00BF29A5" w:rsidP="009F0E49">
          <w:pPr>
            <w:pStyle w:val="Obsah2"/>
            <w:rPr>
              <w:rFonts w:asciiTheme="minorHAnsi" w:eastAsiaTheme="minorEastAsia" w:hAnsiTheme="minorHAnsi" w:cstheme="minorBidi"/>
              <w:lang w:eastAsia="cs-CZ"/>
            </w:rPr>
          </w:pPr>
          <w:hyperlink w:anchor="_Toc523751495" w:history="1">
            <w:r w:rsidR="0021222D" w:rsidRPr="00EA58F1">
              <w:rPr>
                <w:rStyle w:val="Hypertextovodkaz"/>
              </w:rPr>
              <w:t>Podpůrné zdroje a administrativa</w:t>
            </w:r>
            <w:r w:rsidR="0021222D">
              <w:rPr>
                <w:webHidden/>
              </w:rPr>
              <w:tab/>
            </w:r>
            <w:r w:rsidR="0021222D">
              <w:rPr>
                <w:webHidden/>
              </w:rPr>
              <w:fldChar w:fldCharType="begin"/>
            </w:r>
            <w:r w:rsidR="0021222D">
              <w:rPr>
                <w:webHidden/>
              </w:rPr>
              <w:instrText xml:space="preserve"> PAGEREF _Toc523751495 \h </w:instrText>
            </w:r>
            <w:r w:rsidR="0021222D">
              <w:rPr>
                <w:webHidden/>
              </w:rPr>
            </w:r>
            <w:r w:rsidR="0021222D">
              <w:rPr>
                <w:webHidden/>
              </w:rPr>
              <w:fldChar w:fldCharType="separate"/>
            </w:r>
            <w:r w:rsidR="00BE09D2">
              <w:rPr>
                <w:webHidden/>
              </w:rPr>
              <w:t>109</w:t>
            </w:r>
            <w:r w:rsidR="0021222D">
              <w:rPr>
                <w:webHidden/>
              </w:rPr>
              <w:fldChar w:fldCharType="end"/>
            </w:r>
          </w:hyperlink>
        </w:p>
        <w:p w14:paraId="21C61234" w14:textId="027C7999" w:rsidR="0021222D" w:rsidRDefault="00BF29A5">
          <w:pPr>
            <w:pStyle w:val="Obsah3"/>
            <w:tabs>
              <w:tab w:val="right" w:leader="dot" w:pos="9062"/>
            </w:tabs>
            <w:rPr>
              <w:rFonts w:asciiTheme="minorHAnsi" w:eastAsiaTheme="minorEastAsia" w:hAnsiTheme="minorHAnsi" w:cstheme="minorBidi"/>
              <w:noProof/>
              <w:lang w:eastAsia="cs-CZ"/>
            </w:rPr>
          </w:pPr>
          <w:hyperlink w:anchor="_Toc523751496" w:history="1">
            <w:r w:rsidR="0021222D" w:rsidRPr="00EA58F1">
              <w:rPr>
                <w:rStyle w:val="Hypertextovodkaz"/>
                <w:noProof/>
              </w:rPr>
              <w:t>Standard 1.12: Informační systém</w:t>
            </w:r>
            <w:r w:rsidR="0021222D">
              <w:rPr>
                <w:noProof/>
                <w:webHidden/>
              </w:rPr>
              <w:tab/>
            </w:r>
            <w:r w:rsidR="0021222D">
              <w:rPr>
                <w:noProof/>
                <w:webHidden/>
              </w:rPr>
              <w:fldChar w:fldCharType="begin"/>
            </w:r>
            <w:r w:rsidR="0021222D">
              <w:rPr>
                <w:noProof/>
                <w:webHidden/>
              </w:rPr>
              <w:instrText xml:space="preserve"> PAGEREF _Toc523751496 \h </w:instrText>
            </w:r>
            <w:r w:rsidR="0021222D">
              <w:rPr>
                <w:noProof/>
                <w:webHidden/>
              </w:rPr>
            </w:r>
            <w:r w:rsidR="0021222D">
              <w:rPr>
                <w:noProof/>
                <w:webHidden/>
              </w:rPr>
              <w:fldChar w:fldCharType="separate"/>
            </w:r>
            <w:r w:rsidR="00BE09D2">
              <w:rPr>
                <w:noProof/>
                <w:webHidden/>
              </w:rPr>
              <w:t>109</w:t>
            </w:r>
            <w:r w:rsidR="0021222D">
              <w:rPr>
                <w:noProof/>
                <w:webHidden/>
              </w:rPr>
              <w:fldChar w:fldCharType="end"/>
            </w:r>
          </w:hyperlink>
        </w:p>
        <w:p w14:paraId="46B51A59" w14:textId="614FAB1D" w:rsidR="0021222D" w:rsidRDefault="00BF29A5">
          <w:pPr>
            <w:pStyle w:val="Obsah3"/>
            <w:tabs>
              <w:tab w:val="right" w:leader="dot" w:pos="9062"/>
            </w:tabs>
            <w:rPr>
              <w:rFonts w:asciiTheme="minorHAnsi" w:eastAsiaTheme="minorEastAsia" w:hAnsiTheme="minorHAnsi" w:cstheme="minorBidi"/>
              <w:noProof/>
              <w:lang w:eastAsia="cs-CZ"/>
            </w:rPr>
          </w:pPr>
          <w:hyperlink w:anchor="_Toc523751497" w:history="1">
            <w:r w:rsidR="0021222D" w:rsidRPr="00EA58F1">
              <w:rPr>
                <w:rStyle w:val="Hypertextovodkaz"/>
                <w:noProof/>
              </w:rPr>
              <w:t>Standard 1.13: Knihovny a elektronické zdroje</w:t>
            </w:r>
            <w:r w:rsidR="0021222D">
              <w:rPr>
                <w:noProof/>
                <w:webHidden/>
              </w:rPr>
              <w:tab/>
            </w:r>
            <w:r w:rsidR="0021222D">
              <w:rPr>
                <w:noProof/>
                <w:webHidden/>
              </w:rPr>
              <w:fldChar w:fldCharType="begin"/>
            </w:r>
            <w:r w:rsidR="0021222D">
              <w:rPr>
                <w:noProof/>
                <w:webHidden/>
              </w:rPr>
              <w:instrText xml:space="preserve"> PAGEREF _Toc523751497 \h </w:instrText>
            </w:r>
            <w:r w:rsidR="0021222D">
              <w:rPr>
                <w:noProof/>
                <w:webHidden/>
              </w:rPr>
            </w:r>
            <w:r w:rsidR="0021222D">
              <w:rPr>
                <w:noProof/>
                <w:webHidden/>
              </w:rPr>
              <w:fldChar w:fldCharType="separate"/>
            </w:r>
            <w:r w:rsidR="00BE09D2">
              <w:rPr>
                <w:noProof/>
                <w:webHidden/>
              </w:rPr>
              <w:t>110</w:t>
            </w:r>
            <w:r w:rsidR="0021222D">
              <w:rPr>
                <w:noProof/>
                <w:webHidden/>
              </w:rPr>
              <w:fldChar w:fldCharType="end"/>
            </w:r>
          </w:hyperlink>
        </w:p>
        <w:p w14:paraId="2CC0B0C9" w14:textId="4D0E107A" w:rsidR="0021222D" w:rsidRDefault="00BF29A5">
          <w:pPr>
            <w:pStyle w:val="Obsah3"/>
            <w:tabs>
              <w:tab w:val="right" w:leader="dot" w:pos="9062"/>
            </w:tabs>
            <w:rPr>
              <w:rFonts w:asciiTheme="minorHAnsi" w:eastAsiaTheme="minorEastAsia" w:hAnsiTheme="minorHAnsi" w:cstheme="minorBidi"/>
              <w:noProof/>
              <w:lang w:eastAsia="cs-CZ"/>
            </w:rPr>
          </w:pPr>
          <w:hyperlink w:anchor="_Toc523751498" w:history="1">
            <w:r w:rsidR="0021222D" w:rsidRPr="00EA58F1">
              <w:rPr>
                <w:rStyle w:val="Hypertextovodkaz"/>
                <w:noProof/>
              </w:rPr>
              <w:t>Standard 1.14: Studium studentů se specifickými potřebami</w:t>
            </w:r>
            <w:r w:rsidR="0021222D">
              <w:rPr>
                <w:noProof/>
                <w:webHidden/>
              </w:rPr>
              <w:tab/>
            </w:r>
            <w:r w:rsidR="0021222D">
              <w:rPr>
                <w:noProof/>
                <w:webHidden/>
              </w:rPr>
              <w:fldChar w:fldCharType="begin"/>
            </w:r>
            <w:r w:rsidR="0021222D">
              <w:rPr>
                <w:noProof/>
                <w:webHidden/>
              </w:rPr>
              <w:instrText xml:space="preserve"> PAGEREF _Toc523751498 \h </w:instrText>
            </w:r>
            <w:r w:rsidR="0021222D">
              <w:rPr>
                <w:noProof/>
                <w:webHidden/>
              </w:rPr>
            </w:r>
            <w:r w:rsidR="0021222D">
              <w:rPr>
                <w:noProof/>
                <w:webHidden/>
              </w:rPr>
              <w:fldChar w:fldCharType="separate"/>
            </w:r>
            <w:r w:rsidR="00BE09D2">
              <w:rPr>
                <w:noProof/>
                <w:webHidden/>
              </w:rPr>
              <w:t>111</w:t>
            </w:r>
            <w:r w:rsidR="0021222D">
              <w:rPr>
                <w:noProof/>
                <w:webHidden/>
              </w:rPr>
              <w:fldChar w:fldCharType="end"/>
            </w:r>
          </w:hyperlink>
        </w:p>
        <w:p w14:paraId="774ACA6F" w14:textId="652F2D3D" w:rsidR="0021222D" w:rsidRDefault="00BF29A5">
          <w:pPr>
            <w:pStyle w:val="Obsah3"/>
            <w:tabs>
              <w:tab w:val="right" w:leader="dot" w:pos="9062"/>
            </w:tabs>
            <w:rPr>
              <w:rFonts w:asciiTheme="minorHAnsi" w:eastAsiaTheme="minorEastAsia" w:hAnsiTheme="minorHAnsi" w:cstheme="minorBidi"/>
              <w:noProof/>
              <w:lang w:eastAsia="cs-CZ"/>
            </w:rPr>
          </w:pPr>
          <w:hyperlink w:anchor="_Toc523751499" w:history="1">
            <w:r w:rsidR="0021222D" w:rsidRPr="00EA58F1">
              <w:rPr>
                <w:rStyle w:val="Hypertextovodkaz"/>
                <w:noProof/>
              </w:rPr>
              <w:t>Standard 1.15: Opatření proti neetickému jednání a k ochraně duševního vlastnictví</w:t>
            </w:r>
            <w:r w:rsidR="0021222D">
              <w:rPr>
                <w:noProof/>
                <w:webHidden/>
              </w:rPr>
              <w:tab/>
            </w:r>
            <w:r w:rsidR="0021222D">
              <w:rPr>
                <w:noProof/>
                <w:webHidden/>
              </w:rPr>
              <w:fldChar w:fldCharType="begin"/>
            </w:r>
            <w:r w:rsidR="0021222D">
              <w:rPr>
                <w:noProof/>
                <w:webHidden/>
              </w:rPr>
              <w:instrText xml:space="preserve"> PAGEREF _Toc523751499 \h </w:instrText>
            </w:r>
            <w:r w:rsidR="0021222D">
              <w:rPr>
                <w:noProof/>
                <w:webHidden/>
              </w:rPr>
            </w:r>
            <w:r w:rsidR="0021222D">
              <w:rPr>
                <w:noProof/>
                <w:webHidden/>
              </w:rPr>
              <w:fldChar w:fldCharType="separate"/>
            </w:r>
            <w:r w:rsidR="00BE09D2">
              <w:rPr>
                <w:noProof/>
                <w:webHidden/>
              </w:rPr>
              <w:t>112</w:t>
            </w:r>
            <w:r w:rsidR="0021222D">
              <w:rPr>
                <w:noProof/>
                <w:webHidden/>
              </w:rPr>
              <w:fldChar w:fldCharType="end"/>
            </w:r>
          </w:hyperlink>
        </w:p>
        <w:p w14:paraId="0B45061B" w14:textId="11F84A88" w:rsidR="0021222D" w:rsidRDefault="00BF29A5" w:rsidP="009F0E49">
          <w:pPr>
            <w:pStyle w:val="Obsah2"/>
            <w:rPr>
              <w:rFonts w:asciiTheme="minorHAnsi" w:eastAsiaTheme="minorEastAsia" w:hAnsiTheme="minorHAnsi" w:cstheme="minorBidi"/>
              <w:lang w:eastAsia="cs-CZ"/>
            </w:rPr>
          </w:pPr>
          <w:hyperlink w:anchor="_Toc523751500" w:history="1">
            <w:r w:rsidR="0021222D" w:rsidRPr="00EA58F1">
              <w:rPr>
                <w:rStyle w:val="Hypertextovodkaz"/>
              </w:rPr>
              <w:t>II Studijní program</w:t>
            </w:r>
            <w:r w:rsidR="0021222D">
              <w:rPr>
                <w:webHidden/>
              </w:rPr>
              <w:tab/>
            </w:r>
            <w:r w:rsidR="0021222D">
              <w:rPr>
                <w:webHidden/>
              </w:rPr>
              <w:fldChar w:fldCharType="begin"/>
            </w:r>
            <w:r w:rsidR="0021222D">
              <w:rPr>
                <w:webHidden/>
              </w:rPr>
              <w:instrText xml:space="preserve"> PAGEREF _Toc523751500 \h </w:instrText>
            </w:r>
            <w:r w:rsidR="0021222D">
              <w:rPr>
                <w:webHidden/>
              </w:rPr>
            </w:r>
            <w:r w:rsidR="0021222D">
              <w:rPr>
                <w:webHidden/>
              </w:rPr>
              <w:fldChar w:fldCharType="separate"/>
            </w:r>
            <w:r w:rsidR="00BE09D2">
              <w:rPr>
                <w:webHidden/>
              </w:rPr>
              <w:t>112</w:t>
            </w:r>
            <w:r w:rsidR="0021222D">
              <w:rPr>
                <w:webHidden/>
              </w:rPr>
              <w:fldChar w:fldCharType="end"/>
            </w:r>
          </w:hyperlink>
        </w:p>
        <w:p w14:paraId="7207DDFF" w14:textId="035CA422" w:rsidR="0021222D" w:rsidRDefault="00BF29A5" w:rsidP="009F0E49">
          <w:pPr>
            <w:pStyle w:val="Obsah2"/>
            <w:rPr>
              <w:rFonts w:asciiTheme="minorHAnsi" w:eastAsiaTheme="minorEastAsia" w:hAnsiTheme="minorHAnsi" w:cstheme="minorBidi"/>
              <w:lang w:eastAsia="cs-CZ"/>
            </w:rPr>
          </w:pPr>
          <w:hyperlink w:anchor="_Toc523751501" w:history="1">
            <w:r w:rsidR="0021222D" w:rsidRPr="00EA58F1">
              <w:rPr>
                <w:rStyle w:val="Hypertextovodkaz"/>
              </w:rPr>
              <w:t>Soulad studijního programu s posláním vysoké školy a mezinárodní rozměr studijního programu</w:t>
            </w:r>
            <w:r w:rsidR="0021222D">
              <w:rPr>
                <w:webHidden/>
              </w:rPr>
              <w:tab/>
            </w:r>
            <w:r w:rsidR="0021222D">
              <w:rPr>
                <w:webHidden/>
              </w:rPr>
              <w:fldChar w:fldCharType="begin"/>
            </w:r>
            <w:r w:rsidR="0021222D">
              <w:rPr>
                <w:webHidden/>
              </w:rPr>
              <w:instrText xml:space="preserve"> PAGEREF _Toc523751501 \h </w:instrText>
            </w:r>
            <w:r w:rsidR="0021222D">
              <w:rPr>
                <w:webHidden/>
              </w:rPr>
            </w:r>
            <w:r w:rsidR="0021222D">
              <w:rPr>
                <w:webHidden/>
              </w:rPr>
              <w:fldChar w:fldCharType="separate"/>
            </w:r>
            <w:r w:rsidR="00BE09D2">
              <w:rPr>
                <w:webHidden/>
              </w:rPr>
              <w:t>112</w:t>
            </w:r>
            <w:r w:rsidR="0021222D">
              <w:rPr>
                <w:webHidden/>
              </w:rPr>
              <w:fldChar w:fldCharType="end"/>
            </w:r>
          </w:hyperlink>
        </w:p>
        <w:p w14:paraId="32DC7593" w14:textId="7BE07F4D"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02" w:history="1">
            <w:r w:rsidR="0021222D" w:rsidRPr="00EA58F1">
              <w:rPr>
                <w:rStyle w:val="Hypertextovodkaz"/>
                <w:noProof/>
              </w:rPr>
              <w:t>Standard 2.1: Soulad studijního programu s posláním a strategickými dokumenty vysoké školy</w:t>
            </w:r>
            <w:r w:rsidR="0021222D">
              <w:rPr>
                <w:noProof/>
                <w:webHidden/>
              </w:rPr>
              <w:tab/>
            </w:r>
            <w:r w:rsidR="0021222D">
              <w:rPr>
                <w:noProof/>
                <w:webHidden/>
              </w:rPr>
              <w:fldChar w:fldCharType="begin"/>
            </w:r>
            <w:r w:rsidR="0021222D">
              <w:rPr>
                <w:noProof/>
                <w:webHidden/>
              </w:rPr>
              <w:instrText xml:space="preserve"> PAGEREF _Toc523751502 \h </w:instrText>
            </w:r>
            <w:r w:rsidR="0021222D">
              <w:rPr>
                <w:noProof/>
                <w:webHidden/>
              </w:rPr>
            </w:r>
            <w:r w:rsidR="0021222D">
              <w:rPr>
                <w:noProof/>
                <w:webHidden/>
              </w:rPr>
              <w:fldChar w:fldCharType="separate"/>
            </w:r>
            <w:r w:rsidR="00BE09D2">
              <w:rPr>
                <w:noProof/>
                <w:webHidden/>
              </w:rPr>
              <w:t>112</w:t>
            </w:r>
            <w:r w:rsidR="0021222D">
              <w:rPr>
                <w:noProof/>
                <w:webHidden/>
              </w:rPr>
              <w:fldChar w:fldCharType="end"/>
            </w:r>
          </w:hyperlink>
        </w:p>
        <w:p w14:paraId="4E975EA5" w14:textId="59EDA42E"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03" w:history="1">
            <w:r w:rsidR="0021222D" w:rsidRPr="00EA58F1">
              <w:rPr>
                <w:rStyle w:val="Hypertextovodkaz"/>
                <w:noProof/>
              </w:rPr>
              <w:t>Standard 2.2a: Souvislost s tvůrčí činností vysoké školy</w:t>
            </w:r>
            <w:r w:rsidR="0021222D">
              <w:rPr>
                <w:noProof/>
                <w:webHidden/>
              </w:rPr>
              <w:tab/>
            </w:r>
            <w:r w:rsidR="0021222D">
              <w:rPr>
                <w:noProof/>
                <w:webHidden/>
              </w:rPr>
              <w:fldChar w:fldCharType="begin"/>
            </w:r>
            <w:r w:rsidR="0021222D">
              <w:rPr>
                <w:noProof/>
                <w:webHidden/>
              </w:rPr>
              <w:instrText xml:space="preserve"> PAGEREF _Toc523751503 \h </w:instrText>
            </w:r>
            <w:r w:rsidR="0021222D">
              <w:rPr>
                <w:noProof/>
                <w:webHidden/>
              </w:rPr>
            </w:r>
            <w:r w:rsidR="0021222D">
              <w:rPr>
                <w:noProof/>
                <w:webHidden/>
              </w:rPr>
              <w:fldChar w:fldCharType="separate"/>
            </w:r>
            <w:r w:rsidR="00BE09D2">
              <w:rPr>
                <w:noProof/>
                <w:webHidden/>
              </w:rPr>
              <w:t>113</w:t>
            </w:r>
            <w:r w:rsidR="0021222D">
              <w:rPr>
                <w:noProof/>
                <w:webHidden/>
              </w:rPr>
              <w:fldChar w:fldCharType="end"/>
            </w:r>
          </w:hyperlink>
        </w:p>
        <w:p w14:paraId="2016BC68" w14:textId="49AFF6F2"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04" w:history="1">
            <w:r w:rsidR="0021222D" w:rsidRPr="00EA58F1">
              <w:rPr>
                <w:rStyle w:val="Hypertextovodkaz"/>
                <w:noProof/>
              </w:rPr>
              <w:t>Standard 2.3: Mezinárodní rozměr studijního programu</w:t>
            </w:r>
            <w:r w:rsidR="0021222D">
              <w:rPr>
                <w:noProof/>
                <w:webHidden/>
              </w:rPr>
              <w:tab/>
            </w:r>
            <w:r w:rsidR="0021222D">
              <w:rPr>
                <w:noProof/>
                <w:webHidden/>
              </w:rPr>
              <w:fldChar w:fldCharType="begin"/>
            </w:r>
            <w:r w:rsidR="0021222D">
              <w:rPr>
                <w:noProof/>
                <w:webHidden/>
              </w:rPr>
              <w:instrText xml:space="preserve"> PAGEREF _Toc523751504 \h </w:instrText>
            </w:r>
            <w:r w:rsidR="0021222D">
              <w:rPr>
                <w:noProof/>
                <w:webHidden/>
              </w:rPr>
            </w:r>
            <w:r w:rsidR="0021222D">
              <w:rPr>
                <w:noProof/>
                <w:webHidden/>
              </w:rPr>
              <w:fldChar w:fldCharType="separate"/>
            </w:r>
            <w:r w:rsidR="00BE09D2">
              <w:rPr>
                <w:noProof/>
                <w:webHidden/>
              </w:rPr>
              <w:t>116</w:t>
            </w:r>
            <w:r w:rsidR="0021222D">
              <w:rPr>
                <w:noProof/>
                <w:webHidden/>
              </w:rPr>
              <w:fldChar w:fldCharType="end"/>
            </w:r>
          </w:hyperlink>
        </w:p>
        <w:p w14:paraId="23469ACE" w14:textId="145A69AF" w:rsidR="0021222D" w:rsidRDefault="00BF29A5" w:rsidP="009F0E49">
          <w:pPr>
            <w:pStyle w:val="Obsah2"/>
            <w:rPr>
              <w:rFonts w:asciiTheme="minorHAnsi" w:eastAsiaTheme="minorEastAsia" w:hAnsiTheme="minorHAnsi" w:cstheme="minorBidi"/>
              <w:lang w:eastAsia="cs-CZ"/>
            </w:rPr>
          </w:pPr>
          <w:hyperlink w:anchor="_Toc523751505" w:history="1">
            <w:r w:rsidR="0021222D" w:rsidRPr="00EA58F1">
              <w:rPr>
                <w:rStyle w:val="Hypertextovodkaz"/>
              </w:rPr>
              <w:t>Profil absolventa a obsah studia</w:t>
            </w:r>
            <w:r w:rsidR="0021222D">
              <w:rPr>
                <w:webHidden/>
              </w:rPr>
              <w:tab/>
            </w:r>
            <w:r w:rsidR="0021222D">
              <w:rPr>
                <w:webHidden/>
              </w:rPr>
              <w:fldChar w:fldCharType="begin"/>
            </w:r>
            <w:r w:rsidR="0021222D">
              <w:rPr>
                <w:webHidden/>
              </w:rPr>
              <w:instrText xml:space="preserve"> PAGEREF _Toc523751505 \h </w:instrText>
            </w:r>
            <w:r w:rsidR="0021222D">
              <w:rPr>
                <w:webHidden/>
              </w:rPr>
            </w:r>
            <w:r w:rsidR="0021222D">
              <w:rPr>
                <w:webHidden/>
              </w:rPr>
              <w:fldChar w:fldCharType="separate"/>
            </w:r>
            <w:r w:rsidR="00BE09D2">
              <w:rPr>
                <w:webHidden/>
              </w:rPr>
              <w:t>117</w:t>
            </w:r>
            <w:r w:rsidR="0021222D">
              <w:rPr>
                <w:webHidden/>
              </w:rPr>
              <w:fldChar w:fldCharType="end"/>
            </w:r>
          </w:hyperlink>
        </w:p>
        <w:p w14:paraId="66AD8D14" w14:textId="5343B2FA"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06" w:history="1">
            <w:r w:rsidR="0021222D" w:rsidRPr="00EA58F1">
              <w:rPr>
                <w:rStyle w:val="Hypertextovodkaz"/>
                <w:noProof/>
              </w:rPr>
              <w:t>Standard 2.4: Soulad získaných odborných znalostí, dovedností a způsobilostí s typem a profilem studijního programu</w:t>
            </w:r>
            <w:r w:rsidR="0021222D">
              <w:rPr>
                <w:noProof/>
                <w:webHidden/>
              </w:rPr>
              <w:tab/>
            </w:r>
            <w:r w:rsidR="0021222D">
              <w:rPr>
                <w:noProof/>
                <w:webHidden/>
              </w:rPr>
              <w:fldChar w:fldCharType="begin"/>
            </w:r>
            <w:r w:rsidR="0021222D">
              <w:rPr>
                <w:noProof/>
                <w:webHidden/>
              </w:rPr>
              <w:instrText xml:space="preserve"> PAGEREF _Toc523751506 \h </w:instrText>
            </w:r>
            <w:r w:rsidR="0021222D">
              <w:rPr>
                <w:noProof/>
                <w:webHidden/>
              </w:rPr>
            </w:r>
            <w:r w:rsidR="0021222D">
              <w:rPr>
                <w:noProof/>
                <w:webHidden/>
              </w:rPr>
              <w:fldChar w:fldCharType="separate"/>
            </w:r>
            <w:r w:rsidR="00BE09D2">
              <w:rPr>
                <w:noProof/>
                <w:webHidden/>
              </w:rPr>
              <w:t>117</w:t>
            </w:r>
            <w:r w:rsidR="0021222D">
              <w:rPr>
                <w:noProof/>
                <w:webHidden/>
              </w:rPr>
              <w:fldChar w:fldCharType="end"/>
            </w:r>
          </w:hyperlink>
        </w:p>
        <w:p w14:paraId="2B0A139B" w14:textId="1E1FE896"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07" w:history="1">
            <w:r w:rsidR="0021222D" w:rsidRPr="00EA58F1">
              <w:rPr>
                <w:rStyle w:val="Hypertextovodkaz"/>
                <w:noProof/>
              </w:rPr>
              <w:t>Standard 2.5 Jazykové kompetence</w:t>
            </w:r>
            <w:r w:rsidR="0021222D">
              <w:rPr>
                <w:noProof/>
                <w:webHidden/>
              </w:rPr>
              <w:tab/>
            </w:r>
            <w:r w:rsidR="0021222D">
              <w:rPr>
                <w:noProof/>
                <w:webHidden/>
              </w:rPr>
              <w:fldChar w:fldCharType="begin"/>
            </w:r>
            <w:r w:rsidR="0021222D">
              <w:rPr>
                <w:noProof/>
                <w:webHidden/>
              </w:rPr>
              <w:instrText xml:space="preserve"> PAGEREF _Toc523751507 \h </w:instrText>
            </w:r>
            <w:r w:rsidR="0021222D">
              <w:rPr>
                <w:noProof/>
                <w:webHidden/>
              </w:rPr>
            </w:r>
            <w:r w:rsidR="0021222D">
              <w:rPr>
                <w:noProof/>
                <w:webHidden/>
              </w:rPr>
              <w:fldChar w:fldCharType="separate"/>
            </w:r>
            <w:r w:rsidR="00BE09D2">
              <w:rPr>
                <w:noProof/>
                <w:webHidden/>
              </w:rPr>
              <w:t>118</w:t>
            </w:r>
            <w:r w:rsidR="0021222D">
              <w:rPr>
                <w:noProof/>
                <w:webHidden/>
              </w:rPr>
              <w:fldChar w:fldCharType="end"/>
            </w:r>
          </w:hyperlink>
        </w:p>
        <w:p w14:paraId="3C9EE4E5" w14:textId="7CBD3F9B"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08" w:history="1">
            <w:r w:rsidR="0021222D" w:rsidRPr="00EA58F1">
              <w:rPr>
                <w:rStyle w:val="Hypertextovodkaz"/>
                <w:noProof/>
              </w:rPr>
              <w:t>Standard 2.6 Pravidla a podmínky utváření studijních plánů</w:t>
            </w:r>
            <w:r w:rsidR="0021222D">
              <w:rPr>
                <w:noProof/>
                <w:webHidden/>
              </w:rPr>
              <w:tab/>
            </w:r>
            <w:r w:rsidR="0021222D">
              <w:rPr>
                <w:noProof/>
                <w:webHidden/>
              </w:rPr>
              <w:fldChar w:fldCharType="begin"/>
            </w:r>
            <w:r w:rsidR="0021222D">
              <w:rPr>
                <w:noProof/>
                <w:webHidden/>
              </w:rPr>
              <w:instrText xml:space="preserve"> PAGEREF _Toc523751508 \h </w:instrText>
            </w:r>
            <w:r w:rsidR="0021222D">
              <w:rPr>
                <w:noProof/>
                <w:webHidden/>
              </w:rPr>
            </w:r>
            <w:r w:rsidR="0021222D">
              <w:rPr>
                <w:noProof/>
                <w:webHidden/>
              </w:rPr>
              <w:fldChar w:fldCharType="separate"/>
            </w:r>
            <w:r w:rsidR="00BE09D2">
              <w:rPr>
                <w:noProof/>
                <w:webHidden/>
              </w:rPr>
              <w:t>119</w:t>
            </w:r>
            <w:r w:rsidR="0021222D">
              <w:rPr>
                <w:noProof/>
                <w:webHidden/>
              </w:rPr>
              <w:fldChar w:fldCharType="end"/>
            </w:r>
          </w:hyperlink>
        </w:p>
        <w:p w14:paraId="36BFF8E3" w14:textId="03046510"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09" w:history="1">
            <w:r w:rsidR="0021222D" w:rsidRPr="00EA58F1">
              <w:rPr>
                <w:rStyle w:val="Hypertextovodkaz"/>
                <w:noProof/>
              </w:rPr>
              <w:t>Standard 2.7 Vymezení uplatnění absolventů</w:t>
            </w:r>
            <w:r w:rsidR="0021222D">
              <w:rPr>
                <w:noProof/>
                <w:webHidden/>
              </w:rPr>
              <w:tab/>
            </w:r>
            <w:r w:rsidR="0021222D">
              <w:rPr>
                <w:noProof/>
                <w:webHidden/>
              </w:rPr>
              <w:fldChar w:fldCharType="begin"/>
            </w:r>
            <w:r w:rsidR="0021222D">
              <w:rPr>
                <w:noProof/>
                <w:webHidden/>
              </w:rPr>
              <w:instrText xml:space="preserve"> PAGEREF _Toc523751509 \h </w:instrText>
            </w:r>
            <w:r w:rsidR="0021222D">
              <w:rPr>
                <w:noProof/>
                <w:webHidden/>
              </w:rPr>
            </w:r>
            <w:r w:rsidR="0021222D">
              <w:rPr>
                <w:noProof/>
                <w:webHidden/>
              </w:rPr>
              <w:fldChar w:fldCharType="separate"/>
            </w:r>
            <w:r w:rsidR="00BE09D2">
              <w:rPr>
                <w:noProof/>
                <w:webHidden/>
              </w:rPr>
              <w:t>119</w:t>
            </w:r>
            <w:r w:rsidR="0021222D">
              <w:rPr>
                <w:noProof/>
                <w:webHidden/>
              </w:rPr>
              <w:fldChar w:fldCharType="end"/>
            </w:r>
          </w:hyperlink>
        </w:p>
        <w:p w14:paraId="7DBBF22E" w14:textId="245A0C8C"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10" w:history="1">
            <w:r w:rsidR="0021222D" w:rsidRPr="00EA58F1">
              <w:rPr>
                <w:rStyle w:val="Hypertextovodkaz"/>
                <w:noProof/>
              </w:rPr>
              <w:t>Standard 2.8 Standardní doba studia</w:t>
            </w:r>
            <w:r w:rsidR="0021222D">
              <w:rPr>
                <w:noProof/>
                <w:webHidden/>
              </w:rPr>
              <w:tab/>
            </w:r>
            <w:r w:rsidR="0021222D">
              <w:rPr>
                <w:noProof/>
                <w:webHidden/>
              </w:rPr>
              <w:fldChar w:fldCharType="begin"/>
            </w:r>
            <w:r w:rsidR="0021222D">
              <w:rPr>
                <w:noProof/>
                <w:webHidden/>
              </w:rPr>
              <w:instrText xml:space="preserve"> PAGEREF _Toc523751510 \h </w:instrText>
            </w:r>
            <w:r w:rsidR="0021222D">
              <w:rPr>
                <w:noProof/>
                <w:webHidden/>
              </w:rPr>
            </w:r>
            <w:r w:rsidR="0021222D">
              <w:rPr>
                <w:noProof/>
                <w:webHidden/>
              </w:rPr>
              <w:fldChar w:fldCharType="separate"/>
            </w:r>
            <w:r w:rsidR="00BE09D2">
              <w:rPr>
                <w:noProof/>
                <w:webHidden/>
              </w:rPr>
              <w:t>120</w:t>
            </w:r>
            <w:r w:rsidR="0021222D">
              <w:rPr>
                <w:noProof/>
                <w:webHidden/>
              </w:rPr>
              <w:fldChar w:fldCharType="end"/>
            </w:r>
          </w:hyperlink>
        </w:p>
        <w:p w14:paraId="2E46C71F" w14:textId="73A769A6"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11" w:history="1">
            <w:r w:rsidR="0021222D" w:rsidRPr="00EA58F1">
              <w:rPr>
                <w:rStyle w:val="Hypertextovodkaz"/>
                <w:noProof/>
              </w:rPr>
              <w:t>Standard 2.9 Soulad obsahu studia s cíli studia a profilem absolventa</w:t>
            </w:r>
            <w:r w:rsidR="0021222D">
              <w:rPr>
                <w:noProof/>
                <w:webHidden/>
              </w:rPr>
              <w:tab/>
            </w:r>
            <w:r w:rsidR="0021222D">
              <w:rPr>
                <w:noProof/>
                <w:webHidden/>
              </w:rPr>
              <w:fldChar w:fldCharType="begin"/>
            </w:r>
            <w:r w:rsidR="0021222D">
              <w:rPr>
                <w:noProof/>
                <w:webHidden/>
              </w:rPr>
              <w:instrText xml:space="preserve"> PAGEREF _Toc523751511 \h </w:instrText>
            </w:r>
            <w:r w:rsidR="0021222D">
              <w:rPr>
                <w:noProof/>
                <w:webHidden/>
              </w:rPr>
            </w:r>
            <w:r w:rsidR="0021222D">
              <w:rPr>
                <w:noProof/>
                <w:webHidden/>
              </w:rPr>
              <w:fldChar w:fldCharType="separate"/>
            </w:r>
            <w:r w:rsidR="00BE09D2">
              <w:rPr>
                <w:noProof/>
                <w:webHidden/>
              </w:rPr>
              <w:t>120</w:t>
            </w:r>
            <w:r w:rsidR="0021222D">
              <w:rPr>
                <w:noProof/>
                <w:webHidden/>
              </w:rPr>
              <w:fldChar w:fldCharType="end"/>
            </w:r>
          </w:hyperlink>
        </w:p>
        <w:p w14:paraId="6C51C634" w14:textId="51984652"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12" w:history="1">
            <w:r w:rsidR="0021222D" w:rsidRPr="00EA58F1">
              <w:rPr>
                <w:rStyle w:val="Hypertextovodkaz"/>
                <w:noProof/>
              </w:rPr>
              <w:t>Standard 2.12 Struktura a rozsah studijních předmětů</w:t>
            </w:r>
            <w:r w:rsidR="0021222D">
              <w:rPr>
                <w:noProof/>
                <w:webHidden/>
              </w:rPr>
              <w:tab/>
            </w:r>
            <w:r w:rsidR="0021222D">
              <w:rPr>
                <w:noProof/>
                <w:webHidden/>
              </w:rPr>
              <w:fldChar w:fldCharType="begin"/>
            </w:r>
            <w:r w:rsidR="0021222D">
              <w:rPr>
                <w:noProof/>
                <w:webHidden/>
              </w:rPr>
              <w:instrText xml:space="preserve"> PAGEREF _Toc523751512 \h </w:instrText>
            </w:r>
            <w:r w:rsidR="0021222D">
              <w:rPr>
                <w:noProof/>
                <w:webHidden/>
              </w:rPr>
            </w:r>
            <w:r w:rsidR="0021222D">
              <w:rPr>
                <w:noProof/>
                <w:webHidden/>
              </w:rPr>
              <w:fldChar w:fldCharType="separate"/>
            </w:r>
            <w:r w:rsidR="00BE09D2">
              <w:rPr>
                <w:noProof/>
                <w:webHidden/>
              </w:rPr>
              <w:t>121</w:t>
            </w:r>
            <w:r w:rsidR="0021222D">
              <w:rPr>
                <w:noProof/>
                <w:webHidden/>
              </w:rPr>
              <w:fldChar w:fldCharType="end"/>
            </w:r>
          </w:hyperlink>
        </w:p>
        <w:p w14:paraId="182D9FD8" w14:textId="68A971A3"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13" w:history="1">
            <w:r w:rsidR="0021222D" w:rsidRPr="00EA58F1">
              <w:rPr>
                <w:rStyle w:val="Hypertextovodkaz"/>
                <w:noProof/>
              </w:rPr>
              <w:t>Standard 2.14 Soulad obsahu studijních předmětů, státních zkoušek a kvalifikačních prací s výsledky učení a profilem absolventa</w:t>
            </w:r>
            <w:r w:rsidR="0021222D">
              <w:rPr>
                <w:noProof/>
                <w:webHidden/>
              </w:rPr>
              <w:tab/>
            </w:r>
            <w:r w:rsidR="0021222D">
              <w:rPr>
                <w:noProof/>
                <w:webHidden/>
              </w:rPr>
              <w:fldChar w:fldCharType="begin"/>
            </w:r>
            <w:r w:rsidR="0021222D">
              <w:rPr>
                <w:noProof/>
                <w:webHidden/>
              </w:rPr>
              <w:instrText xml:space="preserve"> PAGEREF _Toc523751513 \h </w:instrText>
            </w:r>
            <w:r w:rsidR="0021222D">
              <w:rPr>
                <w:noProof/>
                <w:webHidden/>
              </w:rPr>
            </w:r>
            <w:r w:rsidR="0021222D">
              <w:rPr>
                <w:noProof/>
                <w:webHidden/>
              </w:rPr>
              <w:fldChar w:fldCharType="separate"/>
            </w:r>
            <w:r w:rsidR="00BE09D2">
              <w:rPr>
                <w:noProof/>
                <w:webHidden/>
              </w:rPr>
              <w:t>121</w:t>
            </w:r>
            <w:r w:rsidR="0021222D">
              <w:rPr>
                <w:noProof/>
                <w:webHidden/>
              </w:rPr>
              <w:fldChar w:fldCharType="end"/>
            </w:r>
          </w:hyperlink>
        </w:p>
        <w:p w14:paraId="2959EB20" w14:textId="159D231F" w:rsidR="0021222D" w:rsidRDefault="00BF29A5" w:rsidP="009F0E49">
          <w:pPr>
            <w:pStyle w:val="Obsah2"/>
            <w:rPr>
              <w:rFonts w:asciiTheme="minorHAnsi" w:eastAsiaTheme="minorEastAsia" w:hAnsiTheme="minorHAnsi" w:cstheme="minorBidi"/>
              <w:lang w:eastAsia="cs-CZ"/>
            </w:rPr>
          </w:pPr>
          <w:hyperlink w:anchor="_Toc523751514" w:history="1">
            <w:r w:rsidR="0021222D" w:rsidRPr="00EA58F1">
              <w:rPr>
                <w:rStyle w:val="Hypertextovodkaz"/>
              </w:rPr>
              <w:t>Vzdělávací a tvůrčí činnost ve studijním programu</w:t>
            </w:r>
            <w:r w:rsidR="0021222D">
              <w:rPr>
                <w:webHidden/>
              </w:rPr>
              <w:tab/>
            </w:r>
            <w:r w:rsidR="0021222D">
              <w:rPr>
                <w:webHidden/>
              </w:rPr>
              <w:fldChar w:fldCharType="begin"/>
            </w:r>
            <w:r w:rsidR="0021222D">
              <w:rPr>
                <w:webHidden/>
              </w:rPr>
              <w:instrText xml:space="preserve"> PAGEREF _Toc523751514 \h </w:instrText>
            </w:r>
            <w:r w:rsidR="0021222D">
              <w:rPr>
                <w:webHidden/>
              </w:rPr>
            </w:r>
            <w:r w:rsidR="0021222D">
              <w:rPr>
                <w:webHidden/>
              </w:rPr>
              <w:fldChar w:fldCharType="separate"/>
            </w:r>
            <w:r w:rsidR="00BE09D2">
              <w:rPr>
                <w:webHidden/>
              </w:rPr>
              <w:t>123</w:t>
            </w:r>
            <w:r w:rsidR="0021222D">
              <w:rPr>
                <w:webHidden/>
              </w:rPr>
              <w:fldChar w:fldCharType="end"/>
            </w:r>
          </w:hyperlink>
        </w:p>
        <w:p w14:paraId="799DF34D" w14:textId="1D950220"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15" w:history="1">
            <w:r w:rsidR="0021222D" w:rsidRPr="00EA58F1">
              <w:rPr>
                <w:rStyle w:val="Hypertextovodkaz"/>
                <w:noProof/>
              </w:rPr>
              <w:t>Standard 3.1 Metody výuky</w:t>
            </w:r>
            <w:r w:rsidR="0021222D">
              <w:rPr>
                <w:noProof/>
                <w:webHidden/>
              </w:rPr>
              <w:tab/>
            </w:r>
            <w:r w:rsidR="0021222D">
              <w:rPr>
                <w:noProof/>
                <w:webHidden/>
              </w:rPr>
              <w:fldChar w:fldCharType="begin"/>
            </w:r>
            <w:r w:rsidR="0021222D">
              <w:rPr>
                <w:noProof/>
                <w:webHidden/>
              </w:rPr>
              <w:instrText xml:space="preserve"> PAGEREF _Toc523751515 \h </w:instrText>
            </w:r>
            <w:r w:rsidR="0021222D">
              <w:rPr>
                <w:noProof/>
                <w:webHidden/>
              </w:rPr>
            </w:r>
            <w:r w:rsidR="0021222D">
              <w:rPr>
                <w:noProof/>
                <w:webHidden/>
              </w:rPr>
              <w:fldChar w:fldCharType="separate"/>
            </w:r>
            <w:r w:rsidR="00BE09D2">
              <w:rPr>
                <w:noProof/>
                <w:webHidden/>
              </w:rPr>
              <w:t>123</w:t>
            </w:r>
            <w:r w:rsidR="0021222D">
              <w:rPr>
                <w:noProof/>
                <w:webHidden/>
              </w:rPr>
              <w:fldChar w:fldCharType="end"/>
            </w:r>
          </w:hyperlink>
        </w:p>
        <w:p w14:paraId="3B8BD885" w14:textId="45E0938C"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16" w:history="1">
            <w:r w:rsidR="0021222D" w:rsidRPr="00EA58F1">
              <w:rPr>
                <w:rStyle w:val="Hypertextovodkaz"/>
                <w:noProof/>
              </w:rPr>
              <w:t>Standard 3.2 Forma studia</w:t>
            </w:r>
            <w:r w:rsidR="0021222D">
              <w:rPr>
                <w:noProof/>
                <w:webHidden/>
              </w:rPr>
              <w:tab/>
            </w:r>
            <w:r w:rsidR="0021222D">
              <w:rPr>
                <w:noProof/>
                <w:webHidden/>
              </w:rPr>
              <w:fldChar w:fldCharType="begin"/>
            </w:r>
            <w:r w:rsidR="0021222D">
              <w:rPr>
                <w:noProof/>
                <w:webHidden/>
              </w:rPr>
              <w:instrText xml:space="preserve"> PAGEREF _Toc523751516 \h </w:instrText>
            </w:r>
            <w:r w:rsidR="0021222D">
              <w:rPr>
                <w:noProof/>
                <w:webHidden/>
              </w:rPr>
            </w:r>
            <w:r w:rsidR="0021222D">
              <w:rPr>
                <w:noProof/>
                <w:webHidden/>
              </w:rPr>
              <w:fldChar w:fldCharType="separate"/>
            </w:r>
            <w:r w:rsidR="00BE09D2">
              <w:rPr>
                <w:noProof/>
                <w:webHidden/>
              </w:rPr>
              <w:t>124</w:t>
            </w:r>
            <w:r w:rsidR="0021222D">
              <w:rPr>
                <w:noProof/>
                <w:webHidden/>
              </w:rPr>
              <w:fldChar w:fldCharType="end"/>
            </w:r>
          </w:hyperlink>
        </w:p>
        <w:p w14:paraId="7EFE306B" w14:textId="50572FA2"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17" w:history="1">
            <w:r w:rsidR="0021222D" w:rsidRPr="00EA58F1">
              <w:rPr>
                <w:rStyle w:val="Hypertextovodkaz"/>
                <w:noProof/>
              </w:rPr>
              <w:t>Standard 3.3 Studijní literatura, studijní opory</w:t>
            </w:r>
            <w:r w:rsidR="0021222D">
              <w:rPr>
                <w:noProof/>
                <w:webHidden/>
              </w:rPr>
              <w:tab/>
            </w:r>
            <w:r w:rsidR="0021222D">
              <w:rPr>
                <w:noProof/>
                <w:webHidden/>
              </w:rPr>
              <w:fldChar w:fldCharType="begin"/>
            </w:r>
            <w:r w:rsidR="0021222D">
              <w:rPr>
                <w:noProof/>
                <w:webHidden/>
              </w:rPr>
              <w:instrText xml:space="preserve"> PAGEREF _Toc523751517 \h </w:instrText>
            </w:r>
            <w:r w:rsidR="0021222D">
              <w:rPr>
                <w:noProof/>
                <w:webHidden/>
              </w:rPr>
            </w:r>
            <w:r w:rsidR="0021222D">
              <w:rPr>
                <w:noProof/>
                <w:webHidden/>
              </w:rPr>
              <w:fldChar w:fldCharType="separate"/>
            </w:r>
            <w:r w:rsidR="00BE09D2">
              <w:rPr>
                <w:noProof/>
                <w:webHidden/>
              </w:rPr>
              <w:t>124</w:t>
            </w:r>
            <w:r w:rsidR="0021222D">
              <w:rPr>
                <w:noProof/>
                <w:webHidden/>
              </w:rPr>
              <w:fldChar w:fldCharType="end"/>
            </w:r>
          </w:hyperlink>
        </w:p>
        <w:p w14:paraId="78946B5C" w14:textId="7EA4924C"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18" w:history="1">
            <w:r w:rsidR="0021222D" w:rsidRPr="00EA58F1">
              <w:rPr>
                <w:rStyle w:val="Hypertextovodkaz"/>
                <w:noProof/>
              </w:rPr>
              <w:t>Standard 3.4 Hodnocení výsledků studia</w:t>
            </w:r>
            <w:r w:rsidR="0021222D">
              <w:rPr>
                <w:noProof/>
                <w:webHidden/>
              </w:rPr>
              <w:tab/>
            </w:r>
            <w:r w:rsidR="0021222D">
              <w:rPr>
                <w:noProof/>
                <w:webHidden/>
              </w:rPr>
              <w:fldChar w:fldCharType="begin"/>
            </w:r>
            <w:r w:rsidR="0021222D">
              <w:rPr>
                <w:noProof/>
                <w:webHidden/>
              </w:rPr>
              <w:instrText xml:space="preserve"> PAGEREF _Toc523751518 \h </w:instrText>
            </w:r>
            <w:r w:rsidR="0021222D">
              <w:rPr>
                <w:noProof/>
                <w:webHidden/>
              </w:rPr>
            </w:r>
            <w:r w:rsidR="0021222D">
              <w:rPr>
                <w:noProof/>
                <w:webHidden/>
              </w:rPr>
              <w:fldChar w:fldCharType="separate"/>
            </w:r>
            <w:r w:rsidR="00BE09D2">
              <w:rPr>
                <w:noProof/>
                <w:webHidden/>
              </w:rPr>
              <w:t>125</w:t>
            </w:r>
            <w:r w:rsidR="0021222D">
              <w:rPr>
                <w:noProof/>
                <w:webHidden/>
              </w:rPr>
              <w:fldChar w:fldCharType="end"/>
            </w:r>
          </w:hyperlink>
        </w:p>
        <w:p w14:paraId="70E7973D" w14:textId="6BA13A00"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19" w:history="1">
            <w:r w:rsidR="0021222D" w:rsidRPr="00EA58F1">
              <w:rPr>
                <w:rStyle w:val="Hypertextovodkaz"/>
                <w:noProof/>
              </w:rPr>
              <w:t>Standardy 3.5-3.7: Tvůrčí činnost vztahující se ke studijnímu programu</w:t>
            </w:r>
            <w:r w:rsidR="0021222D">
              <w:rPr>
                <w:noProof/>
                <w:webHidden/>
              </w:rPr>
              <w:tab/>
            </w:r>
            <w:r w:rsidR="0021222D">
              <w:rPr>
                <w:noProof/>
                <w:webHidden/>
              </w:rPr>
              <w:fldChar w:fldCharType="begin"/>
            </w:r>
            <w:r w:rsidR="0021222D">
              <w:rPr>
                <w:noProof/>
                <w:webHidden/>
              </w:rPr>
              <w:instrText xml:space="preserve"> PAGEREF _Toc523751519 \h </w:instrText>
            </w:r>
            <w:r w:rsidR="0021222D">
              <w:rPr>
                <w:noProof/>
                <w:webHidden/>
              </w:rPr>
            </w:r>
            <w:r w:rsidR="0021222D">
              <w:rPr>
                <w:noProof/>
                <w:webHidden/>
              </w:rPr>
              <w:fldChar w:fldCharType="separate"/>
            </w:r>
            <w:r w:rsidR="00BE09D2">
              <w:rPr>
                <w:noProof/>
                <w:webHidden/>
              </w:rPr>
              <w:t>125</w:t>
            </w:r>
            <w:r w:rsidR="0021222D">
              <w:rPr>
                <w:noProof/>
                <w:webHidden/>
              </w:rPr>
              <w:fldChar w:fldCharType="end"/>
            </w:r>
          </w:hyperlink>
        </w:p>
        <w:p w14:paraId="7FA1F1DF" w14:textId="2B2AD2BE" w:rsidR="0021222D" w:rsidRDefault="00BF29A5" w:rsidP="009F0E49">
          <w:pPr>
            <w:pStyle w:val="Obsah2"/>
            <w:rPr>
              <w:rFonts w:asciiTheme="minorHAnsi" w:eastAsiaTheme="minorEastAsia" w:hAnsiTheme="minorHAnsi" w:cstheme="minorBidi"/>
              <w:lang w:eastAsia="cs-CZ"/>
            </w:rPr>
          </w:pPr>
          <w:hyperlink w:anchor="_Toc523751520" w:history="1">
            <w:r w:rsidR="0021222D" w:rsidRPr="00EA58F1">
              <w:rPr>
                <w:rStyle w:val="Hypertextovodkaz"/>
              </w:rPr>
              <w:t>Finanční, materiální a další zabezpečení studijního programu</w:t>
            </w:r>
            <w:r w:rsidR="0021222D">
              <w:rPr>
                <w:webHidden/>
              </w:rPr>
              <w:tab/>
            </w:r>
            <w:r w:rsidR="0021222D">
              <w:rPr>
                <w:webHidden/>
              </w:rPr>
              <w:fldChar w:fldCharType="begin"/>
            </w:r>
            <w:r w:rsidR="0021222D">
              <w:rPr>
                <w:webHidden/>
              </w:rPr>
              <w:instrText xml:space="preserve"> PAGEREF _Toc523751520 \h </w:instrText>
            </w:r>
            <w:r w:rsidR="0021222D">
              <w:rPr>
                <w:webHidden/>
              </w:rPr>
            </w:r>
            <w:r w:rsidR="0021222D">
              <w:rPr>
                <w:webHidden/>
              </w:rPr>
              <w:fldChar w:fldCharType="separate"/>
            </w:r>
            <w:r w:rsidR="00BE09D2">
              <w:rPr>
                <w:webHidden/>
              </w:rPr>
              <w:t>127</w:t>
            </w:r>
            <w:r w:rsidR="0021222D">
              <w:rPr>
                <w:webHidden/>
              </w:rPr>
              <w:fldChar w:fldCharType="end"/>
            </w:r>
          </w:hyperlink>
        </w:p>
        <w:p w14:paraId="02C8FBD1" w14:textId="473CE78A"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21" w:history="1">
            <w:r w:rsidR="0021222D" w:rsidRPr="00EA58F1">
              <w:rPr>
                <w:rStyle w:val="Hypertextovodkaz"/>
                <w:noProof/>
              </w:rPr>
              <w:t>Standard 4.1: Finanční zabezpečení studijního programu</w:t>
            </w:r>
            <w:r w:rsidR="0021222D">
              <w:rPr>
                <w:noProof/>
                <w:webHidden/>
              </w:rPr>
              <w:tab/>
            </w:r>
            <w:r w:rsidR="0021222D">
              <w:rPr>
                <w:noProof/>
                <w:webHidden/>
              </w:rPr>
              <w:fldChar w:fldCharType="begin"/>
            </w:r>
            <w:r w:rsidR="0021222D">
              <w:rPr>
                <w:noProof/>
                <w:webHidden/>
              </w:rPr>
              <w:instrText xml:space="preserve"> PAGEREF _Toc523751521 \h </w:instrText>
            </w:r>
            <w:r w:rsidR="0021222D">
              <w:rPr>
                <w:noProof/>
                <w:webHidden/>
              </w:rPr>
            </w:r>
            <w:r w:rsidR="0021222D">
              <w:rPr>
                <w:noProof/>
                <w:webHidden/>
              </w:rPr>
              <w:fldChar w:fldCharType="separate"/>
            </w:r>
            <w:r w:rsidR="00BE09D2">
              <w:rPr>
                <w:noProof/>
                <w:webHidden/>
              </w:rPr>
              <w:t>127</w:t>
            </w:r>
            <w:r w:rsidR="0021222D">
              <w:rPr>
                <w:noProof/>
                <w:webHidden/>
              </w:rPr>
              <w:fldChar w:fldCharType="end"/>
            </w:r>
          </w:hyperlink>
        </w:p>
        <w:p w14:paraId="73712184" w14:textId="2FDD5F96"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22" w:history="1">
            <w:r w:rsidR="0021222D" w:rsidRPr="00EA58F1">
              <w:rPr>
                <w:rStyle w:val="Hypertextovodkaz"/>
                <w:noProof/>
              </w:rPr>
              <w:t>Standard 4.2: Materiální a technické zabezpečení studijního programu</w:t>
            </w:r>
            <w:r w:rsidR="0021222D">
              <w:rPr>
                <w:noProof/>
                <w:webHidden/>
              </w:rPr>
              <w:tab/>
            </w:r>
            <w:r w:rsidR="0021222D">
              <w:rPr>
                <w:noProof/>
                <w:webHidden/>
              </w:rPr>
              <w:fldChar w:fldCharType="begin"/>
            </w:r>
            <w:r w:rsidR="0021222D">
              <w:rPr>
                <w:noProof/>
                <w:webHidden/>
              </w:rPr>
              <w:instrText xml:space="preserve"> PAGEREF _Toc523751522 \h </w:instrText>
            </w:r>
            <w:r w:rsidR="0021222D">
              <w:rPr>
                <w:noProof/>
                <w:webHidden/>
              </w:rPr>
            </w:r>
            <w:r w:rsidR="0021222D">
              <w:rPr>
                <w:noProof/>
                <w:webHidden/>
              </w:rPr>
              <w:fldChar w:fldCharType="separate"/>
            </w:r>
            <w:r w:rsidR="00BE09D2">
              <w:rPr>
                <w:noProof/>
                <w:webHidden/>
              </w:rPr>
              <w:t>127</w:t>
            </w:r>
            <w:r w:rsidR="0021222D">
              <w:rPr>
                <w:noProof/>
                <w:webHidden/>
              </w:rPr>
              <w:fldChar w:fldCharType="end"/>
            </w:r>
          </w:hyperlink>
        </w:p>
        <w:p w14:paraId="561FC5AE" w14:textId="17DE6622"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23" w:history="1">
            <w:r w:rsidR="0021222D" w:rsidRPr="00EA58F1">
              <w:rPr>
                <w:rStyle w:val="Hypertextovodkaz"/>
                <w:noProof/>
              </w:rPr>
              <w:t>Standard 4.3: Odborná literatura a elektronické databáze odpovídající studijnímu programu</w:t>
            </w:r>
            <w:r w:rsidR="0021222D">
              <w:rPr>
                <w:noProof/>
                <w:webHidden/>
              </w:rPr>
              <w:tab/>
            </w:r>
            <w:r w:rsidR="0021222D">
              <w:rPr>
                <w:noProof/>
                <w:webHidden/>
              </w:rPr>
              <w:fldChar w:fldCharType="begin"/>
            </w:r>
            <w:r w:rsidR="0021222D">
              <w:rPr>
                <w:noProof/>
                <w:webHidden/>
              </w:rPr>
              <w:instrText xml:space="preserve"> PAGEREF _Toc523751523 \h </w:instrText>
            </w:r>
            <w:r w:rsidR="0021222D">
              <w:rPr>
                <w:noProof/>
                <w:webHidden/>
              </w:rPr>
            </w:r>
            <w:r w:rsidR="0021222D">
              <w:rPr>
                <w:noProof/>
                <w:webHidden/>
              </w:rPr>
              <w:fldChar w:fldCharType="separate"/>
            </w:r>
            <w:r w:rsidR="00BE09D2">
              <w:rPr>
                <w:noProof/>
                <w:webHidden/>
              </w:rPr>
              <w:t>128</w:t>
            </w:r>
            <w:r w:rsidR="0021222D">
              <w:rPr>
                <w:noProof/>
                <w:webHidden/>
              </w:rPr>
              <w:fldChar w:fldCharType="end"/>
            </w:r>
          </w:hyperlink>
        </w:p>
        <w:p w14:paraId="1BEF9761" w14:textId="21E19B73" w:rsidR="0021222D" w:rsidRDefault="00BF29A5" w:rsidP="009F0E49">
          <w:pPr>
            <w:pStyle w:val="Obsah2"/>
            <w:rPr>
              <w:rFonts w:asciiTheme="minorHAnsi" w:eastAsiaTheme="minorEastAsia" w:hAnsiTheme="minorHAnsi" w:cstheme="minorBidi"/>
              <w:lang w:eastAsia="cs-CZ"/>
            </w:rPr>
          </w:pPr>
          <w:hyperlink w:anchor="_Toc523751524" w:history="1">
            <w:r w:rsidR="0021222D" w:rsidRPr="00EA58F1">
              <w:rPr>
                <w:rStyle w:val="Hypertextovodkaz"/>
              </w:rPr>
              <w:t>Garant studijního programu</w:t>
            </w:r>
            <w:r w:rsidR="0021222D">
              <w:rPr>
                <w:webHidden/>
              </w:rPr>
              <w:tab/>
            </w:r>
            <w:r w:rsidR="0021222D">
              <w:rPr>
                <w:webHidden/>
              </w:rPr>
              <w:fldChar w:fldCharType="begin"/>
            </w:r>
            <w:r w:rsidR="0021222D">
              <w:rPr>
                <w:webHidden/>
              </w:rPr>
              <w:instrText xml:space="preserve"> PAGEREF _Toc523751524 \h </w:instrText>
            </w:r>
            <w:r w:rsidR="0021222D">
              <w:rPr>
                <w:webHidden/>
              </w:rPr>
            </w:r>
            <w:r w:rsidR="0021222D">
              <w:rPr>
                <w:webHidden/>
              </w:rPr>
              <w:fldChar w:fldCharType="separate"/>
            </w:r>
            <w:r w:rsidR="00BE09D2">
              <w:rPr>
                <w:webHidden/>
              </w:rPr>
              <w:t>128</w:t>
            </w:r>
            <w:r w:rsidR="0021222D">
              <w:rPr>
                <w:webHidden/>
              </w:rPr>
              <w:fldChar w:fldCharType="end"/>
            </w:r>
          </w:hyperlink>
        </w:p>
        <w:p w14:paraId="518F1EAE" w14:textId="3A4BF860"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25" w:history="1">
            <w:r w:rsidR="0021222D" w:rsidRPr="00EA58F1">
              <w:rPr>
                <w:rStyle w:val="Hypertextovodkaz"/>
                <w:noProof/>
              </w:rPr>
              <w:t>Standard 5.1: Pravomoci a odpovědnost garanta</w:t>
            </w:r>
            <w:r w:rsidR="0021222D">
              <w:rPr>
                <w:noProof/>
                <w:webHidden/>
              </w:rPr>
              <w:tab/>
            </w:r>
            <w:r w:rsidR="0021222D">
              <w:rPr>
                <w:noProof/>
                <w:webHidden/>
              </w:rPr>
              <w:fldChar w:fldCharType="begin"/>
            </w:r>
            <w:r w:rsidR="0021222D">
              <w:rPr>
                <w:noProof/>
                <w:webHidden/>
              </w:rPr>
              <w:instrText xml:space="preserve"> PAGEREF _Toc523751525 \h </w:instrText>
            </w:r>
            <w:r w:rsidR="0021222D">
              <w:rPr>
                <w:noProof/>
                <w:webHidden/>
              </w:rPr>
            </w:r>
            <w:r w:rsidR="0021222D">
              <w:rPr>
                <w:noProof/>
                <w:webHidden/>
              </w:rPr>
              <w:fldChar w:fldCharType="separate"/>
            </w:r>
            <w:r w:rsidR="00BE09D2">
              <w:rPr>
                <w:noProof/>
                <w:webHidden/>
              </w:rPr>
              <w:t>128</w:t>
            </w:r>
            <w:r w:rsidR="0021222D">
              <w:rPr>
                <w:noProof/>
                <w:webHidden/>
              </w:rPr>
              <w:fldChar w:fldCharType="end"/>
            </w:r>
          </w:hyperlink>
        </w:p>
        <w:p w14:paraId="7A98ED1F" w14:textId="5F34CA5F"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26" w:history="1">
            <w:r w:rsidR="0021222D" w:rsidRPr="00EA58F1">
              <w:rPr>
                <w:rStyle w:val="Hypertextovodkaz"/>
                <w:noProof/>
              </w:rPr>
              <w:t>Standardy 5.2-5.4: Zhodnocení osoby garanta z hlediska naplnění standardů</w:t>
            </w:r>
            <w:r w:rsidR="0021222D">
              <w:rPr>
                <w:noProof/>
                <w:webHidden/>
              </w:rPr>
              <w:tab/>
            </w:r>
            <w:r w:rsidR="0021222D">
              <w:rPr>
                <w:noProof/>
                <w:webHidden/>
              </w:rPr>
              <w:fldChar w:fldCharType="begin"/>
            </w:r>
            <w:r w:rsidR="0021222D">
              <w:rPr>
                <w:noProof/>
                <w:webHidden/>
              </w:rPr>
              <w:instrText xml:space="preserve"> PAGEREF _Toc523751526 \h </w:instrText>
            </w:r>
            <w:r w:rsidR="0021222D">
              <w:rPr>
                <w:noProof/>
                <w:webHidden/>
              </w:rPr>
            </w:r>
            <w:r w:rsidR="0021222D">
              <w:rPr>
                <w:noProof/>
                <w:webHidden/>
              </w:rPr>
              <w:fldChar w:fldCharType="separate"/>
            </w:r>
            <w:r w:rsidR="00BE09D2">
              <w:rPr>
                <w:noProof/>
                <w:webHidden/>
              </w:rPr>
              <w:t>129</w:t>
            </w:r>
            <w:r w:rsidR="0021222D">
              <w:rPr>
                <w:noProof/>
                <w:webHidden/>
              </w:rPr>
              <w:fldChar w:fldCharType="end"/>
            </w:r>
          </w:hyperlink>
        </w:p>
        <w:p w14:paraId="57CDBE63" w14:textId="6B116C1D" w:rsidR="0021222D" w:rsidRDefault="00BF29A5" w:rsidP="009F0E49">
          <w:pPr>
            <w:pStyle w:val="Obsah2"/>
            <w:rPr>
              <w:rFonts w:asciiTheme="minorHAnsi" w:eastAsiaTheme="minorEastAsia" w:hAnsiTheme="minorHAnsi" w:cstheme="minorBidi"/>
              <w:lang w:eastAsia="cs-CZ"/>
            </w:rPr>
          </w:pPr>
          <w:hyperlink w:anchor="_Toc523751527" w:history="1">
            <w:r w:rsidR="0021222D" w:rsidRPr="00EA58F1">
              <w:rPr>
                <w:rStyle w:val="Hypertextovodkaz"/>
              </w:rPr>
              <w:t>Personální zabezpečení studijního programu</w:t>
            </w:r>
            <w:r w:rsidR="0021222D">
              <w:rPr>
                <w:webHidden/>
              </w:rPr>
              <w:tab/>
            </w:r>
            <w:r w:rsidR="0021222D">
              <w:rPr>
                <w:webHidden/>
              </w:rPr>
              <w:fldChar w:fldCharType="begin"/>
            </w:r>
            <w:r w:rsidR="0021222D">
              <w:rPr>
                <w:webHidden/>
              </w:rPr>
              <w:instrText xml:space="preserve"> PAGEREF _Toc523751527 \h </w:instrText>
            </w:r>
            <w:r w:rsidR="0021222D">
              <w:rPr>
                <w:webHidden/>
              </w:rPr>
            </w:r>
            <w:r w:rsidR="0021222D">
              <w:rPr>
                <w:webHidden/>
              </w:rPr>
              <w:fldChar w:fldCharType="separate"/>
            </w:r>
            <w:r w:rsidR="00BE09D2">
              <w:rPr>
                <w:webHidden/>
              </w:rPr>
              <w:t>132</w:t>
            </w:r>
            <w:r w:rsidR="0021222D">
              <w:rPr>
                <w:webHidden/>
              </w:rPr>
              <w:fldChar w:fldCharType="end"/>
            </w:r>
          </w:hyperlink>
        </w:p>
        <w:p w14:paraId="0B0DCD2F" w14:textId="003B7E86"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28" w:history="1">
            <w:r w:rsidR="0021222D" w:rsidRPr="00EA58F1">
              <w:rPr>
                <w:rStyle w:val="Hypertextovodkaz"/>
                <w:noProof/>
              </w:rPr>
              <w:t>Standardy 6.1-6.2, 6.7-6.8: Zhodnocení celkového personálního zabezpečení studijního programu z hlediska naplnění standardů</w:t>
            </w:r>
            <w:r w:rsidR="0021222D">
              <w:rPr>
                <w:noProof/>
                <w:webHidden/>
              </w:rPr>
              <w:tab/>
            </w:r>
            <w:r w:rsidR="0021222D">
              <w:rPr>
                <w:noProof/>
                <w:webHidden/>
              </w:rPr>
              <w:fldChar w:fldCharType="begin"/>
            </w:r>
            <w:r w:rsidR="0021222D">
              <w:rPr>
                <w:noProof/>
                <w:webHidden/>
              </w:rPr>
              <w:instrText xml:space="preserve"> PAGEREF _Toc523751528 \h </w:instrText>
            </w:r>
            <w:r w:rsidR="0021222D">
              <w:rPr>
                <w:noProof/>
                <w:webHidden/>
              </w:rPr>
            </w:r>
            <w:r w:rsidR="0021222D">
              <w:rPr>
                <w:noProof/>
                <w:webHidden/>
              </w:rPr>
              <w:fldChar w:fldCharType="separate"/>
            </w:r>
            <w:r w:rsidR="00BE09D2">
              <w:rPr>
                <w:noProof/>
                <w:webHidden/>
              </w:rPr>
              <w:t>132</w:t>
            </w:r>
            <w:r w:rsidR="0021222D">
              <w:rPr>
                <w:noProof/>
                <w:webHidden/>
              </w:rPr>
              <w:fldChar w:fldCharType="end"/>
            </w:r>
          </w:hyperlink>
        </w:p>
        <w:p w14:paraId="2B854929" w14:textId="70648655"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29" w:history="1">
            <w:r w:rsidR="0021222D" w:rsidRPr="00EA58F1">
              <w:rPr>
                <w:rStyle w:val="Hypertextovodkaz"/>
                <w:noProof/>
              </w:rPr>
              <w:t>Standardy 6.4, 6.9-6.10: Personální zabezpečení předmětů profilujícího základu</w:t>
            </w:r>
            <w:r w:rsidR="0021222D">
              <w:rPr>
                <w:noProof/>
                <w:webHidden/>
              </w:rPr>
              <w:tab/>
            </w:r>
            <w:r w:rsidR="0021222D">
              <w:rPr>
                <w:noProof/>
                <w:webHidden/>
              </w:rPr>
              <w:fldChar w:fldCharType="begin"/>
            </w:r>
            <w:r w:rsidR="0021222D">
              <w:rPr>
                <w:noProof/>
                <w:webHidden/>
              </w:rPr>
              <w:instrText xml:space="preserve"> PAGEREF _Toc523751529 \h </w:instrText>
            </w:r>
            <w:r w:rsidR="0021222D">
              <w:rPr>
                <w:noProof/>
                <w:webHidden/>
              </w:rPr>
            </w:r>
            <w:r w:rsidR="0021222D">
              <w:rPr>
                <w:noProof/>
                <w:webHidden/>
              </w:rPr>
              <w:fldChar w:fldCharType="separate"/>
            </w:r>
            <w:r w:rsidR="00BE09D2">
              <w:rPr>
                <w:noProof/>
                <w:webHidden/>
              </w:rPr>
              <w:t>132</w:t>
            </w:r>
            <w:r w:rsidR="0021222D">
              <w:rPr>
                <w:noProof/>
                <w:webHidden/>
              </w:rPr>
              <w:fldChar w:fldCharType="end"/>
            </w:r>
          </w:hyperlink>
        </w:p>
        <w:p w14:paraId="33546F81" w14:textId="32474F7B"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30" w:history="1">
            <w:r w:rsidR="0021222D" w:rsidRPr="00EA58F1">
              <w:rPr>
                <w:rStyle w:val="Hypertextovodkaz"/>
                <w:noProof/>
              </w:rPr>
              <w:t>Standardy 6.5-6.6: Kvalifikace odborníků z praxe zapojených do výuky ve studijním programu</w:t>
            </w:r>
            <w:r w:rsidR="0021222D">
              <w:rPr>
                <w:noProof/>
                <w:webHidden/>
              </w:rPr>
              <w:tab/>
            </w:r>
            <w:r w:rsidR="0021222D">
              <w:rPr>
                <w:noProof/>
                <w:webHidden/>
              </w:rPr>
              <w:fldChar w:fldCharType="begin"/>
            </w:r>
            <w:r w:rsidR="0021222D">
              <w:rPr>
                <w:noProof/>
                <w:webHidden/>
              </w:rPr>
              <w:instrText xml:space="preserve"> PAGEREF _Toc523751530 \h </w:instrText>
            </w:r>
            <w:r w:rsidR="0021222D">
              <w:rPr>
                <w:noProof/>
                <w:webHidden/>
              </w:rPr>
            </w:r>
            <w:r w:rsidR="0021222D">
              <w:rPr>
                <w:noProof/>
                <w:webHidden/>
              </w:rPr>
              <w:fldChar w:fldCharType="separate"/>
            </w:r>
            <w:r w:rsidR="00BE09D2">
              <w:rPr>
                <w:noProof/>
                <w:webHidden/>
              </w:rPr>
              <w:t>134</w:t>
            </w:r>
            <w:r w:rsidR="0021222D">
              <w:rPr>
                <w:noProof/>
                <w:webHidden/>
              </w:rPr>
              <w:fldChar w:fldCharType="end"/>
            </w:r>
          </w:hyperlink>
        </w:p>
        <w:p w14:paraId="494677E3" w14:textId="29CEBD3E" w:rsidR="0021222D" w:rsidRDefault="00BF29A5" w:rsidP="009F0E49">
          <w:pPr>
            <w:pStyle w:val="Obsah2"/>
            <w:rPr>
              <w:rFonts w:asciiTheme="minorHAnsi" w:eastAsiaTheme="minorEastAsia" w:hAnsiTheme="minorHAnsi" w:cstheme="minorBidi"/>
              <w:lang w:eastAsia="cs-CZ"/>
            </w:rPr>
          </w:pPr>
          <w:hyperlink w:anchor="_Toc523751531" w:history="1">
            <w:r w:rsidR="0021222D" w:rsidRPr="00EA58F1">
              <w:rPr>
                <w:rStyle w:val="Hypertextovodkaz"/>
              </w:rPr>
              <w:t>Specifické požadavky na zajištění studijního programu</w:t>
            </w:r>
            <w:r w:rsidR="0021222D">
              <w:rPr>
                <w:webHidden/>
              </w:rPr>
              <w:tab/>
            </w:r>
            <w:r w:rsidR="0021222D">
              <w:rPr>
                <w:webHidden/>
              </w:rPr>
              <w:fldChar w:fldCharType="begin"/>
            </w:r>
            <w:r w:rsidR="0021222D">
              <w:rPr>
                <w:webHidden/>
              </w:rPr>
              <w:instrText xml:space="preserve"> PAGEREF _Toc523751531 \h </w:instrText>
            </w:r>
            <w:r w:rsidR="0021222D">
              <w:rPr>
                <w:webHidden/>
              </w:rPr>
            </w:r>
            <w:r w:rsidR="0021222D">
              <w:rPr>
                <w:webHidden/>
              </w:rPr>
              <w:fldChar w:fldCharType="separate"/>
            </w:r>
            <w:r w:rsidR="00BE09D2">
              <w:rPr>
                <w:webHidden/>
              </w:rPr>
              <w:t>135</w:t>
            </w:r>
            <w:r w:rsidR="0021222D">
              <w:rPr>
                <w:webHidden/>
              </w:rPr>
              <w:fldChar w:fldCharType="end"/>
            </w:r>
          </w:hyperlink>
        </w:p>
        <w:p w14:paraId="2F721901" w14:textId="30B898B8"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32" w:history="1">
            <w:r w:rsidR="0021222D" w:rsidRPr="00EA58F1">
              <w:rPr>
                <w:rStyle w:val="Hypertextovodkaz"/>
                <w:noProof/>
              </w:rPr>
              <w:t>Standardy 7.1-7.3: Uskutečňování studijního programu v kombinované a distanční formě studia</w:t>
            </w:r>
            <w:r w:rsidR="0021222D">
              <w:rPr>
                <w:noProof/>
                <w:webHidden/>
              </w:rPr>
              <w:tab/>
            </w:r>
            <w:r w:rsidR="0021222D">
              <w:rPr>
                <w:noProof/>
                <w:webHidden/>
              </w:rPr>
              <w:fldChar w:fldCharType="begin"/>
            </w:r>
            <w:r w:rsidR="0021222D">
              <w:rPr>
                <w:noProof/>
                <w:webHidden/>
              </w:rPr>
              <w:instrText xml:space="preserve"> PAGEREF _Toc523751532 \h </w:instrText>
            </w:r>
            <w:r w:rsidR="0021222D">
              <w:rPr>
                <w:noProof/>
                <w:webHidden/>
              </w:rPr>
            </w:r>
            <w:r w:rsidR="0021222D">
              <w:rPr>
                <w:noProof/>
                <w:webHidden/>
              </w:rPr>
              <w:fldChar w:fldCharType="separate"/>
            </w:r>
            <w:r w:rsidR="00BE09D2">
              <w:rPr>
                <w:noProof/>
                <w:webHidden/>
              </w:rPr>
              <w:t>135</w:t>
            </w:r>
            <w:r w:rsidR="0021222D">
              <w:rPr>
                <w:noProof/>
                <w:webHidden/>
              </w:rPr>
              <w:fldChar w:fldCharType="end"/>
            </w:r>
          </w:hyperlink>
        </w:p>
        <w:p w14:paraId="47361786" w14:textId="6ABD96F8" w:rsidR="0021222D" w:rsidRDefault="00BF29A5">
          <w:pPr>
            <w:pStyle w:val="Obsah3"/>
            <w:tabs>
              <w:tab w:val="right" w:leader="dot" w:pos="9062"/>
            </w:tabs>
            <w:rPr>
              <w:rFonts w:asciiTheme="minorHAnsi" w:eastAsiaTheme="minorEastAsia" w:hAnsiTheme="minorHAnsi" w:cstheme="minorBidi"/>
              <w:noProof/>
              <w:lang w:eastAsia="cs-CZ"/>
            </w:rPr>
          </w:pPr>
          <w:hyperlink w:anchor="_Toc523751533" w:history="1">
            <w:r w:rsidR="0021222D" w:rsidRPr="00EA58F1">
              <w:rPr>
                <w:rStyle w:val="Hypertextovodkaz"/>
                <w:noProof/>
              </w:rPr>
              <w:t>Standardy 7.4-7.9: Uskutečňování studijního programu v cizím jazyce</w:t>
            </w:r>
            <w:r w:rsidR="0021222D">
              <w:rPr>
                <w:noProof/>
                <w:webHidden/>
              </w:rPr>
              <w:tab/>
            </w:r>
            <w:r w:rsidR="0021222D">
              <w:rPr>
                <w:noProof/>
                <w:webHidden/>
              </w:rPr>
              <w:fldChar w:fldCharType="begin"/>
            </w:r>
            <w:r w:rsidR="0021222D">
              <w:rPr>
                <w:noProof/>
                <w:webHidden/>
              </w:rPr>
              <w:instrText xml:space="preserve"> PAGEREF _Toc523751533 \h </w:instrText>
            </w:r>
            <w:r w:rsidR="0021222D">
              <w:rPr>
                <w:noProof/>
                <w:webHidden/>
              </w:rPr>
            </w:r>
            <w:r w:rsidR="0021222D">
              <w:rPr>
                <w:noProof/>
                <w:webHidden/>
              </w:rPr>
              <w:fldChar w:fldCharType="separate"/>
            </w:r>
            <w:r w:rsidR="00BE09D2">
              <w:rPr>
                <w:noProof/>
                <w:webHidden/>
              </w:rPr>
              <w:t>135</w:t>
            </w:r>
            <w:r w:rsidR="0021222D">
              <w:rPr>
                <w:noProof/>
                <w:webHidden/>
              </w:rPr>
              <w:fldChar w:fldCharType="end"/>
            </w:r>
          </w:hyperlink>
        </w:p>
        <w:p w14:paraId="09C76047" w14:textId="1E9BD2C5" w:rsidR="00862EFB" w:rsidRPr="006A0E3C" w:rsidRDefault="00862EFB" w:rsidP="00862EFB">
          <w:pPr>
            <w:rPr>
              <w:rFonts w:asciiTheme="minorHAnsi" w:hAnsiTheme="minorHAnsi"/>
            </w:rPr>
          </w:pPr>
          <w:r w:rsidRPr="006A0E3C">
            <w:rPr>
              <w:rFonts w:asciiTheme="minorHAnsi" w:hAnsiTheme="minorHAnsi"/>
              <w:b/>
              <w:bCs/>
            </w:rPr>
            <w:fldChar w:fldCharType="end"/>
          </w:r>
        </w:p>
      </w:sdtContent>
    </w:sdt>
    <w:p w14:paraId="40C545BB" w14:textId="77777777" w:rsidR="00862EFB" w:rsidRPr="006A0E3C" w:rsidRDefault="00862EFB" w:rsidP="00862EFB">
      <w:pPr>
        <w:rPr>
          <w:rFonts w:asciiTheme="minorHAnsi" w:hAnsiTheme="minorHAnsi"/>
        </w:rPr>
      </w:pPr>
    </w:p>
    <w:p w14:paraId="61FB366C" w14:textId="77777777" w:rsidR="006A0E3C" w:rsidRDefault="006A0E3C">
      <w:pPr>
        <w:rPr>
          <w:rStyle w:val="Nadpis22"/>
          <w:rFonts w:asciiTheme="minorHAnsi" w:hAnsiTheme="minorHAnsi"/>
          <w:color w:val="00B050"/>
        </w:rPr>
      </w:pPr>
      <w:bookmarkStart w:id="1" w:name="bookmark1"/>
      <w:r>
        <w:rPr>
          <w:rStyle w:val="Nadpis22"/>
          <w:rFonts w:asciiTheme="minorHAnsi" w:hAnsiTheme="minorHAnsi"/>
          <w:color w:val="00B050"/>
        </w:rPr>
        <w:br w:type="page"/>
      </w:r>
    </w:p>
    <w:p w14:paraId="6B10EAC7" w14:textId="6546A37F" w:rsidR="00862EFB" w:rsidRPr="006A0E3C" w:rsidRDefault="00862EFB" w:rsidP="00862EFB">
      <w:pPr>
        <w:pStyle w:val="Nadpis21"/>
        <w:keepNext/>
        <w:keepLines/>
        <w:shd w:val="clear" w:color="auto" w:fill="auto"/>
        <w:spacing w:before="0" w:after="406" w:line="300" w:lineRule="exact"/>
        <w:rPr>
          <w:rStyle w:val="Nadpis22"/>
          <w:rFonts w:asciiTheme="minorHAnsi" w:hAnsiTheme="minorHAnsi"/>
          <w:color w:val="00B050"/>
        </w:rPr>
      </w:pPr>
      <w:bookmarkStart w:id="2" w:name="_Toc523751481"/>
      <w:r w:rsidRPr="006A0E3C">
        <w:rPr>
          <w:rStyle w:val="Nadpis22"/>
          <w:rFonts w:asciiTheme="minorHAnsi" w:hAnsiTheme="minorHAnsi"/>
          <w:color w:val="00B050"/>
        </w:rPr>
        <w:lastRenderedPageBreak/>
        <w:t>I. Instituce</w:t>
      </w:r>
      <w:bookmarkEnd w:id="1"/>
      <w:bookmarkEnd w:id="2"/>
    </w:p>
    <w:p w14:paraId="030BB7F4" w14:textId="77777777" w:rsidR="00862EFB" w:rsidRPr="006A0E3C" w:rsidRDefault="00862EFB" w:rsidP="00862EFB">
      <w:pPr>
        <w:pStyle w:val="Nadpis2"/>
        <w:rPr>
          <w:rFonts w:asciiTheme="minorHAnsi" w:hAnsiTheme="minorHAnsi"/>
        </w:rPr>
      </w:pPr>
      <w:bookmarkStart w:id="3" w:name="bookmark2"/>
      <w:bookmarkStart w:id="4" w:name="_Toc523751482"/>
      <w:r w:rsidRPr="006A0E3C">
        <w:rPr>
          <w:rStyle w:val="Nadpis32"/>
          <w:rFonts w:asciiTheme="minorHAnsi" w:hAnsiTheme="minorHAnsi" w:cs="Times New Roman"/>
          <w:color w:val="4F81BD" w:themeColor="accent1"/>
          <w:sz w:val="28"/>
          <w:szCs w:val="26"/>
          <w:shd w:val="clear" w:color="auto" w:fill="auto"/>
          <w:lang w:eastAsia="en-US"/>
        </w:rPr>
        <w:t>Působnost orgánů vysoké školy</w:t>
      </w:r>
      <w:bookmarkEnd w:id="3"/>
      <w:bookmarkEnd w:id="4"/>
    </w:p>
    <w:p w14:paraId="739CAF3B" w14:textId="77777777" w:rsidR="00862EFB" w:rsidRPr="006A0E3C" w:rsidRDefault="00862EFB" w:rsidP="00862EFB">
      <w:pPr>
        <w:pStyle w:val="Nadpis3"/>
        <w:rPr>
          <w:rFonts w:asciiTheme="minorHAnsi" w:hAnsiTheme="minorHAnsi"/>
        </w:rPr>
      </w:pPr>
      <w:bookmarkStart w:id="5" w:name="_Toc523751483"/>
      <w:r w:rsidRPr="006A0E3C">
        <w:rPr>
          <w:rFonts w:asciiTheme="minorHAnsi" w:hAnsiTheme="minorHAnsi"/>
        </w:rPr>
        <w:t>Standardy 1.1-1.2</w:t>
      </w:r>
      <w:bookmarkEnd w:id="5"/>
    </w:p>
    <w:p w14:paraId="5CFB4EFD" w14:textId="77777777" w:rsidR="00862EFB" w:rsidRPr="006A0E3C" w:rsidRDefault="00862EFB" w:rsidP="002B3539">
      <w:pPr>
        <w:pStyle w:val="Zkladntext21"/>
        <w:shd w:val="clear" w:color="auto" w:fill="auto"/>
        <w:spacing w:before="0" w:after="60" w:line="288" w:lineRule="exact"/>
        <w:ind w:firstLine="0"/>
        <w:rPr>
          <w:rFonts w:asciiTheme="minorHAnsi" w:hAnsiTheme="minorHAnsi"/>
        </w:rPr>
      </w:pPr>
      <w:r w:rsidRPr="006A0E3C">
        <w:rPr>
          <w:rFonts w:asciiTheme="minorHAnsi" w:hAnsiTheme="minorHAnsi"/>
        </w:rPr>
        <w:t>Organizaci, vnitřní uspořádání a zásady řízení Univerzity Tomáše Bati ve Zlíně (dále jen UTB ve Zlíně) upravuje „Statut UTB ve Zlíně“ ze dne 28. března 2018</w:t>
      </w:r>
      <w:r w:rsidRPr="006A0E3C">
        <w:rPr>
          <w:rStyle w:val="Znakapoznpodarou"/>
          <w:rFonts w:asciiTheme="minorHAnsi" w:hAnsiTheme="minorHAnsi"/>
        </w:rPr>
        <w:footnoteReference w:id="1"/>
      </w:r>
      <w:r w:rsidRPr="006A0E3C">
        <w:rPr>
          <w:rFonts w:asciiTheme="minorHAnsi" w:hAnsiTheme="minorHAnsi"/>
        </w:rPr>
        <w:t xml:space="preserve">. V čele univerzity je rektor, který řídí činnost univerzity, jedná a rozhoduje ve věcech univerzity. Rektora jmenuje a odvolává na návrh Akademického senátu Univerzity Tomáše Bati ve Zlíně prezident republiky. </w:t>
      </w:r>
    </w:p>
    <w:p w14:paraId="301227B0" w14:textId="77777777" w:rsidR="00862EFB" w:rsidRPr="006A0E3C" w:rsidRDefault="00862EFB" w:rsidP="002B3539">
      <w:pPr>
        <w:pStyle w:val="Zkladntext21"/>
        <w:shd w:val="clear" w:color="auto" w:fill="auto"/>
        <w:spacing w:before="0" w:after="60" w:line="288" w:lineRule="exact"/>
        <w:ind w:firstLine="0"/>
        <w:rPr>
          <w:rFonts w:asciiTheme="minorHAnsi" w:hAnsiTheme="minorHAnsi"/>
        </w:rPr>
      </w:pPr>
      <w:r w:rsidRPr="006A0E3C">
        <w:rPr>
          <w:rFonts w:asciiTheme="minorHAnsi" w:hAnsiTheme="minorHAnsi"/>
        </w:rPr>
        <w:t xml:space="preserve">Samosprávnými orgány univerzity jsou Akademický senát UTB, rektor UTB, Vědecká rada UTB, Rada pro vnitřní hodnocení UTB a Disciplinární komise UTB. Dalšími orgány UTB jsou Správní rada UTB a kvestor UTB. </w:t>
      </w:r>
    </w:p>
    <w:p w14:paraId="00F9F7AB" w14:textId="77777777" w:rsidR="002B3539" w:rsidRDefault="002B3539" w:rsidP="00862EFB">
      <w:pPr>
        <w:pStyle w:val="Nadpis2"/>
        <w:rPr>
          <w:rFonts w:asciiTheme="minorHAnsi" w:hAnsiTheme="minorHAnsi"/>
        </w:rPr>
      </w:pPr>
    </w:p>
    <w:p w14:paraId="0676744A" w14:textId="60BE5619" w:rsidR="00862EFB" w:rsidRPr="006A0E3C" w:rsidRDefault="00862EFB" w:rsidP="00862EFB">
      <w:pPr>
        <w:pStyle w:val="Nadpis2"/>
        <w:rPr>
          <w:rFonts w:asciiTheme="minorHAnsi" w:hAnsiTheme="minorHAnsi"/>
        </w:rPr>
      </w:pPr>
      <w:bookmarkStart w:id="6" w:name="_Toc523751484"/>
      <w:r w:rsidRPr="006A0E3C">
        <w:rPr>
          <w:rFonts w:asciiTheme="minorHAnsi" w:hAnsiTheme="minorHAnsi"/>
        </w:rPr>
        <w:t>Vnitřní systém zajišťování kvality</w:t>
      </w:r>
      <w:bookmarkEnd w:id="6"/>
    </w:p>
    <w:p w14:paraId="09580211" w14:textId="77777777" w:rsidR="00862EFB" w:rsidRPr="006A0E3C" w:rsidRDefault="00862EFB" w:rsidP="00862EFB">
      <w:pPr>
        <w:pStyle w:val="Nadpis3"/>
        <w:rPr>
          <w:rFonts w:asciiTheme="minorHAnsi" w:hAnsiTheme="minorHAnsi"/>
        </w:rPr>
      </w:pPr>
      <w:bookmarkStart w:id="7" w:name="_Toc523751485"/>
      <w:r w:rsidRPr="006A0E3C">
        <w:rPr>
          <w:rFonts w:asciiTheme="minorHAnsi" w:hAnsiTheme="minorHAnsi"/>
        </w:rPr>
        <w:t>Standard 1.3: Vymezení pravomoci a odpovědnost za kvalitu</w:t>
      </w:r>
      <w:bookmarkEnd w:id="7"/>
    </w:p>
    <w:p w14:paraId="10540F16" w14:textId="77777777" w:rsidR="00862EFB" w:rsidRPr="006A0E3C" w:rsidRDefault="00862EFB" w:rsidP="002B3539">
      <w:pPr>
        <w:pStyle w:val="Zkladntext21"/>
        <w:shd w:val="clear" w:color="auto" w:fill="auto"/>
        <w:spacing w:before="0" w:after="60" w:line="288" w:lineRule="exact"/>
        <w:ind w:firstLine="0"/>
        <w:rPr>
          <w:rFonts w:asciiTheme="minorHAnsi" w:hAnsiTheme="minorHAnsi"/>
        </w:rPr>
      </w:pPr>
      <w:r w:rsidRPr="006A0E3C">
        <w:rPr>
          <w:rFonts w:asciiTheme="minorHAnsi" w:hAnsiTheme="minorHAnsi"/>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6A0E3C">
        <w:rPr>
          <w:rStyle w:val="Znakapoznpodarou"/>
          <w:rFonts w:asciiTheme="minorHAnsi" w:hAnsiTheme="minorHAnsi"/>
        </w:rPr>
        <w:footnoteReference w:id="2"/>
      </w:r>
      <w:r w:rsidRPr="006A0E3C">
        <w:rPr>
          <w:rFonts w:asciiTheme="minorHAnsi" w:hAnsiTheme="minorHAnsi"/>
        </w:rPr>
        <w:t>.</w:t>
      </w:r>
    </w:p>
    <w:p w14:paraId="03D3685B" w14:textId="77777777" w:rsidR="00862EFB" w:rsidRPr="006A0E3C" w:rsidRDefault="00862EFB" w:rsidP="002B3539">
      <w:pPr>
        <w:pStyle w:val="Zkladntext21"/>
        <w:shd w:val="clear" w:color="auto" w:fill="auto"/>
        <w:spacing w:before="0" w:after="518" w:line="288" w:lineRule="exact"/>
        <w:ind w:firstLine="0"/>
        <w:rPr>
          <w:rFonts w:asciiTheme="minorHAnsi" w:hAnsiTheme="minorHAnsi"/>
        </w:rPr>
      </w:pPr>
      <w:r w:rsidRPr="006A0E3C">
        <w:rPr>
          <w:rFonts w:asciiTheme="minorHAnsi" w:hAnsiTheme="minorHAnsi"/>
        </w:rPr>
        <w:t>Pro účely zajišťování kvality má pak jmenovánu čtrnáctičlennou Radu pro vnitřní hodnocení UTB ve Zlíně, která se řídí Jednacím řádem Rady pro vnitřní hodnocení UTB (Směrnice rektora č. 18/2017) ze dne 15. května 2017</w:t>
      </w:r>
      <w:r w:rsidRPr="006A0E3C">
        <w:rPr>
          <w:rStyle w:val="Znakapoznpodarou"/>
          <w:rFonts w:asciiTheme="minorHAnsi" w:hAnsiTheme="minorHAnsi"/>
        </w:rPr>
        <w:footnoteReference w:id="3"/>
      </w:r>
      <w:r w:rsidRPr="006A0E3C">
        <w:rPr>
          <w:rFonts w:asciiTheme="minorHAnsi" w:hAnsiTheme="minorHAnsi"/>
        </w:rPr>
        <w:t>.</w:t>
      </w:r>
    </w:p>
    <w:p w14:paraId="605728B9" w14:textId="77777777" w:rsidR="00862EFB" w:rsidRPr="006A0E3C" w:rsidRDefault="00862EFB" w:rsidP="00862EFB">
      <w:pPr>
        <w:pStyle w:val="Nadpis3"/>
        <w:rPr>
          <w:rFonts w:asciiTheme="minorHAnsi" w:hAnsiTheme="minorHAnsi"/>
        </w:rPr>
      </w:pPr>
      <w:bookmarkStart w:id="8" w:name="_Toc523751486"/>
      <w:r w:rsidRPr="006A0E3C">
        <w:rPr>
          <w:rFonts w:asciiTheme="minorHAnsi" w:hAnsiTheme="minorHAnsi"/>
        </w:rPr>
        <w:t>Standard 1.4: Procesy vzniku a úprav studijních programů</w:t>
      </w:r>
      <w:bookmarkEnd w:id="8"/>
    </w:p>
    <w:p w14:paraId="0AC22DDB" w14:textId="77777777" w:rsidR="00862EFB" w:rsidRPr="006A0E3C" w:rsidRDefault="00862EFB" w:rsidP="002B3539">
      <w:pPr>
        <w:pStyle w:val="Zkladntext21"/>
        <w:shd w:val="clear" w:color="auto" w:fill="auto"/>
        <w:spacing w:before="0" w:after="0" w:line="288" w:lineRule="exact"/>
        <w:ind w:firstLine="0"/>
        <w:rPr>
          <w:rFonts w:asciiTheme="minorHAnsi" w:hAnsiTheme="minorHAnsi"/>
        </w:rPr>
      </w:pPr>
      <w:r w:rsidRPr="006A0E3C">
        <w:rPr>
          <w:rFonts w:asciiTheme="minorHAnsi" w:hAnsiTheme="minorHAnsi"/>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března 2018</w:t>
      </w:r>
      <w:r w:rsidRPr="006A0E3C">
        <w:rPr>
          <w:rStyle w:val="Znakapoznpodarou"/>
          <w:rFonts w:asciiTheme="minorHAnsi" w:hAnsiTheme="minorHAnsi"/>
        </w:rPr>
        <w:footnoteReference w:id="4"/>
      </w:r>
      <w:r w:rsidRPr="006A0E3C">
        <w:rPr>
          <w:rFonts w:asciiTheme="minorHAnsi" w:hAnsiTheme="minorHAnsi"/>
        </w:rPr>
        <w:t>.</w:t>
      </w:r>
    </w:p>
    <w:p w14:paraId="5665EC92" w14:textId="77777777" w:rsidR="00862EFB" w:rsidRPr="006A0E3C" w:rsidRDefault="00862EFB" w:rsidP="00862EFB">
      <w:pPr>
        <w:pStyle w:val="Zkladntext21"/>
        <w:shd w:val="clear" w:color="auto" w:fill="auto"/>
        <w:spacing w:before="0" w:after="0" w:line="288" w:lineRule="exact"/>
        <w:ind w:left="180" w:firstLine="0"/>
        <w:rPr>
          <w:rFonts w:asciiTheme="minorHAnsi" w:hAnsiTheme="minorHAnsi"/>
        </w:rPr>
      </w:pPr>
    </w:p>
    <w:p w14:paraId="47CFC5BB" w14:textId="77777777" w:rsidR="00862EFB" w:rsidRPr="006A0E3C" w:rsidRDefault="00862EFB" w:rsidP="00862EFB">
      <w:pPr>
        <w:pStyle w:val="Nadpis3"/>
        <w:rPr>
          <w:rFonts w:asciiTheme="minorHAnsi" w:hAnsiTheme="minorHAnsi"/>
        </w:rPr>
      </w:pPr>
      <w:bookmarkStart w:id="9" w:name="_Toc523751487"/>
      <w:r w:rsidRPr="006A0E3C">
        <w:rPr>
          <w:rFonts w:asciiTheme="minorHAnsi" w:hAnsiTheme="minorHAnsi"/>
        </w:rPr>
        <w:t>Standard 1.5: Principy a systém uznávání zahraničního vzdělávání pro přijetí ke studiu</w:t>
      </w:r>
      <w:bookmarkEnd w:id="9"/>
    </w:p>
    <w:p w14:paraId="08E1611E" w14:textId="77777777" w:rsidR="00862EFB" w:rsidRPr="006A0E3C" w:rsidRDefault="00862EFB" w:rsidP="00862EFB">
      <w:pPr>
        <w:pStyle w:val="Zkladntext21"/>
        <w:shd w:val="clear" w:color="auto" w:fill="auto"/>
        <w:spacing w:before="0" w:after="578" w:line="288" w:lineRule="exact"/>
        <w:ind w:firstLine="0"/>
        <w:rPr>
          <w:rFonts w:asciiTheme="minorHAnsi" w:hAnsiTheme="minorHAnsi"/>
        </w:rPr>
      </w:pPr>
      <w:r w:rsidRPr="006A0E3C">
        <w:rPr>
          <w:rFonts w:asciiTheme="minorHAnsi" w:hAnsiTheme="minorHAnsi"/>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6A0E3C">
        <w:rPr>
          <w:rStyle w:val="Znakapoznpodarou"/>
          <w:rFonts w:asciiTheme="minorHAnsi" w:hAnsiTheme="minorHAnsi"/>
        </w:rPr>
        <w:footnoteReference w:id="5"/>
      </w:r>
      <w:r w:rsidRPr="006A0E3C">
        <w:rPr>
          <w:rFonts w:asciiTheme="minorHAnsi" w:hAnsiTheme="minorHAnsi"/>
        </w:rPr>
        <w:t>.</w:t>
      </w:r>
    </w:p>
    <w:p w14:paraId="495768A1" w14:textId="77777777" w:rsidR="00862EFB" w:rsidRPr="006A0E3C" w:rsidRDefault="00862EFB" w:rsidP="00862EFB">
      <w:pPr>
        <w:pStyle w:val="Nadpis3"/>
        <w:rPr>
          <w:rFonts w:asciiTheme="minorHAnsi" w:hAnsiTheme="minorHAnsi"/>
        </w:rPr>
      </w:pPr>
      <w:bookmarkStart w:id="10" w:name="_Toc523751488"/>
      <w:r w:rsidRPr="006A0E3C">
        <w:rPr>
          <w:rFonts w:asciiTheme="minorHAnsi" w:hAnsiTheme="minorHAnsi"/>
        </w:rPr>
        <w:lastRenderedPageBreak/>
        <w:t>Standard 1.6: Vedení kvalifikačních a rigorózních prací</w:t>
      </w:r>
      <w:bookmarkEnd w:id="10"/>
    </w:p>
    <w:p w14:paraId="3955D330" w14:textId="77777777" w:rsidR="00862EFB" w:rsidRPr="006A0E3C" w:rsidRDefault="00862EFB" w:rsidP="00862EFB">
      <w:pPr>
        <w:pStyle w:val="Zkladntext21"/>
        <w:shd w:val="clear" w:color="auto" w:fill="auto"/>
        <w:spacing w:before="0" w:after="60" w:line="288" w:lineRule="exact"/>
        <w:ind w:firstLine="0"/>
        <w:rPr>
          <w:rFonts w:asciiTheme="minorHAnsi" w:hAnsiTheme="minorHAnsi"/>
        </w:rPr>
      </w:pPr>
      <w:r w:rsidRPr="006A0E3C">
        <w:rPr>
          <w:rFonts w:asciiTheme="minorHAnsi" w:hAnsiTheme="minorHAnsi"/>
        </w:rP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14:paraId="2C93A517" w14:textId="77777777" w:rsidR="00862EFB" w:rsidRPr="006A0E3C" w:rsidRDefault="00862EFB" w:rsidP="00862EFB">
      <w:pPr>
        <w:pStyle w:val="Zkladntext21"/>
        <w:shd w:val="clear" w:color="auto" w:fill="auto"/>
        <w:spacing w:before="0" w:after="60" w:line="288" w:lineRule="exact"/>
        <w:ind w:firstLine="0"/>
        <w:rPr>
          <w:rFonts w:asciiTheme="minorHAnsi" w:hAnsiTheme="minorHAnsi"/>
        </w:rPr>
      </w:pPr>
      <w:r w:rsidRPr="006A0E3C">
        <w:rPr>
          <w:rFonts w:asciiTheme="minorHAnsi" w:hAnsiTheme="minorHAnsi"/>
        </w:rPr>
        <w:t>Danou problematiku upravuje čl. 16 a 17 „Řádu pro tvorbu, schvalování, uskutečňování a změny studijních programů Univerzity Tomáše Bati ve Zlíně" a čl. 28 „Studijního a zkušebního řádu Univerzity Tomáše Bati ve Zlíně"</w:t>
      </w:r>
      <w:r w:rsidRPr="006A0E3C">
        <w:rPr>
          <w:rStyle w:val="Znakapoznpodarou"/>
          <w:rFonts w:asciiTheme="minorHAnsi" w:hAnsiTheme="minorHAnsi"/>
        </w:rPr>
        <w:footnoteReference w:id="6"/>
      </w:r>
      <w:r w:rsidRPr="006A0E3C">
        <w:rPr>
          <w:rFonts w:asciiTheme="minorHAnsi" w:hAnsiTheme="minorHAnsi"/>
        </w:rPr>
        <w:t>.</w:t>
      </w:r>
    </w:p>
    <w:p w14:paraId="3731363A" w14:textId="77777777" w:rsidR="00862EFB" w:rsidRPr="006A0E3C" w:rsidRDefault="00862EFB" w:rsidP="00862EFB">
      <w:pPr>
        <w:pStyle w:val="Zkladntext21"/>
        <w:shd w:val="clear" w:color="auto" w:fill="auto"/>
        <w:spacing w:before="0" w:after="60" w:line="288" w:lineRule="exact"/>
        <w:ind w:firstLine="0"/>
        <w:rPr>
          <w:rFonts w:asciiTheme="minorHAnsi" w:hAnsiTheme="minorHAnsi"/>
        </w:rPr>
      </w:pPr>
      <w:r w:rsidRPr="006A0E3C">
        <w:rPr>
          <w:rFonts w:asciiTheme="minorHAnsi" w:hAnsiTheme="minorHAnsi"/>
        </w:rPr>
        <w:t xml:space="preserve">Organizací, průběhem a hodnocením státní závěrečné zkoušky  (dále jen „SZZ“) se na Fakultě aplikované informatiky zabývá </w:t>
      </w:r>
      <w:r w:rsidRPr="006A0E3C">
        <w:rPr>
          <w:rFonts w:asciiTheme="minorHAnsi" w:hAnsiTheme="minorHAnsi"/>
          <w:i/>
        </w:rPr>
        <w:t>Směrnice děkana SD/01/18 - Pokyny pro organizaci, průběh a hodnocení státních závěrečných zkoušek na Fakultě aplikované informatiky UTB ve Zlíně</w:t>
      </w:r>
      <w:r w:rsidRPr="006A0E3C">
        <w:rPr>
          <w:rStyle w:val="Znakapoznpodarou"/>
          <w:rFonts w:asciiTheme="minorHAnsi" w:hAnsiTheme="minorHAnsi"/>
          <w:i/>
        </w:rPr>
        <w:footnoteReference w:id="7"/>
      </w:r>
      <w:r w:rsidRPr="006A0E3C">
        <w:rPr>
          <w:rFonts w:asciiTheme="minorHAnsi" w:hAnsiTheme="minorHAnsi"/>
          <w:i/>
        </w:rPr>
        <w:t>.</w:t>
      </w:r>
      <w:r w:rsidRPr="006A0E3C">
        <w:rPr>
          <w:rStyle w:val="Znakapoznpodarou"/>
          <w:rFonts w:asciiTheme="minorHAnsi" w:hAnsiTheme="minorHAnsi"/>
          <w:i/>
        </w:rPr>
        <w:t>.</w:t>
      </w:r>
      <w:r w:rsidRPr="006A0E3C">
        <w:rPr>
          <w:rFonts w:asciiTheme="minorHAnsi" w:hAnsiTheme="minorHAnsi"/>
        </w:rPr>
        <w:t xml:space="preserve">  V této směrnici jsou uvedena pravidla pro sestavování komisí pro SZZ, průběh a hodnocení SZZ a hodnocení celého studia. </w:t>
      </w:r>
    </w:p>
    <w:p w14:paraId="75FA24DC" w14:textId="77777777" w:rsidR="00862EFB" w:rsidRPr="006A0E3C" w:rsidRDefault="00862EFB" w:rsidP="00862EFB">
      <w:pPr>
        <w:pStyle w:val="Zkladntext21"/>
        <w:shd w:val="clear" w:color="auto" w:fill="auto"/>
        <w:spacing w:before="0" w:after="60" w:line="288" w:lineRule="exact"/>
        <w:ind w:firstLine="0"/>
        <w:rPr>
          <w:rFonts w:asciiTheme="minorHAnsi" w:hAnsiTheme="minorHAnsi"/>
        </w:rPr>
      </w:pPr>
    </w:p>
    <w:p w14:paraId="18650B4D" w14:textId="77777777" w:rsidR="00862EFB" w:rsidRPr="006A0E3C" w:rsidRDefault="00862EFB" w:rsidP="00862EFB">
      <w:pPr>
        <w:pStyle w:val="Nadpis3"/>
        <w:rPr>
          <w:rFonts w:asciiTheme="minorHAnsi" w:hAnsiTheme="minorHAnsi"/>
        </w:rPr>
      </w:pPr>
      <w:bookmarkStart w:id="11" w:name="_Toc523751489"/>
      <w:r w:rsidRPr="006A0E3C">
        <w:rPr>
          <w:rFonts w:asciiTheme="minorHAnsi" w:hAnsiTheme="minorHAnsi"/>
        </w:rPr>
        <w:t>Standard 1.7: Procesy zpětné vazby při hodnocení kvality</w:t>
      </w:r>
      <w:bookmarkEnd w:id="11"/>
    </w:p>
    <w:p w14:paraId="776F5AB7" w14:textId="77777777" w:rsidR="00862EFB" w:rsidRPr="006A0E3C" w:rsidRDefault="00862EFB" w:rsidP="00862EFB">
      <w:pPr>
        <w:pStyle w:val="Zkladntext21"/>
        <w:shd w:val="clear" w:color="auto" w:fill="auto"/>
        <w:spacing w:before="0" w:after="122" w:line="288" w:lineRule="exact"/>
        <w:ind w:firstLine="0"/>
        <w:rPr>
          <w:rStyle w:val="Zkladntext20"/>
          <w:rFonts w:asciiTheme="minorHAnsi" w:hAnsiTheme="minorHAnsi"/>
          <w:vertAlign w:val="superscript"/>
        </w:rPr>
      </w:pPr>
      <w:r w:rsidRPr="006A0E3C">
        <w:rPr>
          <w:rFonts w:asciiTheme="minorHAnsi" w:hAnsiTheme="minorHAnsi"/>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sidRPr="006A0E3C">
        <w:rPr>
          <w:rStyle w:val="Zkladntext20"/>
          <w:rFonts w:asciiTheme="minorHAnsi" w:hAnsiTheme="minorHAnsi"/>
        </w:rPr>
        <w:t xml:space="preserve"> Viz. Zpráva o vnitřním hodnocení</w:t>
      </w:r>
      <w:r w:rsidRPr="006A0E3C">
        <w:rPr>
          <w:rStyle w:val="Znakapoznpodarou"/>
          <w:rFonts w:asciiTheme="minorHAnsi" w:hAnsiTheme="minorHAnsi"/>
          <w:color w:val="000000"/>
          <w:shd w:val="clear" w:color="auto" w:fill="FFFFFF"/>
        </w:rPr>
        <w:footnoteReference w:id="8"/>
      </w:r>
      <w:r w:rsidRPr="006A0E3C">
        <w:rPr>
          <w:rStyle w:val="Zkladntext20"/>
          <w:rFonts w:asciiTheme="minorHAnsi" w:hAnsiTheme="minorHAnsi"/>
        </w:rPr>
        <w:t xml:space="preserve">. </w:t>
      </w:r>
    </w:p>
    <w:p w14:paraId="05F82535" w14:textId="77777777" w:rsidR="00862EFB" w:rsidRPr="006A0E3C" w:rsidRDefault="00862EFB" w:rsidP="00862EFB">
      <w:pPr>
        <w:pStyle w:val="Zkladntext21"/>
        <w:shd w:val="clear" w:color="auto" w:fill="auto"/>
        <w:spacing w:before="0" w:after="122" w:line="288" w:lineRule="exact"/>
        <w:ind w:firstLine="0"/>
        <w:rPr>
          <w:rStyle w:val="Zkladntext20"/>
          <w:rFonts w:asciiTheme="minorHAnsi" w:hAnsiTheme="minorHAnsi"/>
        </w:rPr>
      </w:pPr>
      <w:r w:rsidRPr="006A0E3C">
        <w:rPr>
          <w:rStyle w:val="Zkladntext20"/>
          <w:rFonts w:asciiTheme="minorHAnsi" w:hAnsiTheme="minorHAnsi"/>
        </w:rPr>
        <w:t>Na Fakultě aplikované informatiky každoročně probíhá hodnocení pedagogické, vědecké a další činnosti všech akademických pracovníků. Ředitelé ústavů pravidelně v jednotlivých semestrech provádí kontrolu výuky, písemné záznamy o provedené kontrole jsou uloženy u proděkana pro bakalářské a magisterské studium. Hodnocení výuky studenty se provádí prostřednictvím informačního systému STAG. Připomínky a reakce studentů projednávají ředitelé ústavů s jednotlivými vyučujícími. Studentům je dána zpětná vazba prostřednictvím reakcí na jejich připomínky v IS STAG.</w:t>
      </w:r>
    </w:p>
    <w:p w14:paraId="1BB80626" w14:textId="77777777" w:rsidR="00862EFB" w:rsidRPr="006A0E3C" w:rsidRDefault="00862EFB" w:rsidP="00862EFB">
      <w:pPr>
        <w:pStyle w:val="Zkladntext21"/>
        <w:shd w:val="clear" w:color="auto" w:fill="auto"/>
        <w:spacing w:before="0" w:after="122" w:line="288" w:lineRule="exact"/>
        <w:ind w:firstLine="0"/>
        <w:rPr>
          <w:rFonts w:asciiTheme="minorHAnsi" w:hAnsiTheme="minorHAnsi"/>
        </w:rPr>
      </w:pPr>
    </w:p>
    <w:p w14:paraId="7DD09380" w14:textId="77777777" w:rsidR="00862EFB" w:rsidRPr="006A0E3C" w:rsidRDefault="00862EFB" w:rsidP="00862EFB">
      <w:pPr>
        <w:pStyle w:val="Nadpis3"/>
        <w:rPr>
          <w:rFonts w:asciiTheme="minorHAnsi" w:hAnsiTheme="minorHAnsi"/>
        </w:rPr>
      </w:pPr>
      <w:bookmarkStart w:id="12" w:name="_Toc523751490"/>
      <w:r w:rsidRPr="006A0E3C">
        <w:rPr>
          <w:rFonts w:asciiTheme="minorHAnsi" w:hAnsiTheme="minorHAnsi"/>
        </w:rPr>
        <w:t>Standard 1.8: Sledování úspěšnosti uchazečů o studium, studentů a uplatnitelnosti absolventů</w:t>
      </w:r>
      <w:bookmarkEnd w:id="12"/>
    </w:p>
    <w:p w14:paraId="45B7A271" w14:textId="77777777" w:rsidR="00862EFB" w:rsidRPr="006A0E3C" w:rsidRDefault="00862EFB" w:rsidP="00862EFB">
      <w:pPr>
        <w:pStyle w:val="Zkladntext21"/>
        <w:shd w:val="clear" w:color="auto" w:fill="auto"/>
        <w:spacing w:before="0" w:after="122" w:line="288" w:lineRule="exact"/>
        <w:ind w:firstLine="0"/>
        <w:rPr>
          <w:rStyle w:val="Zkladntext20"/>
          <w:rFonts w:asciiTheme="minorHAnsi" w:hAnsiTheme="minorHAnsi"/>
        </w:rPr>
      </w:pPr>
      <w:r w:rsidRPr="006A0E3C">
        <w:rPr>
          <w:rStyle w:val="Zkladntext20"/>
          <w:rFonts w:asciiTheme="minorHAnsi" w:hAnsiTheme="minorHAnsi"/>
        </w:rPr>
        <w:t>UTB ve Zlíně má stanoveny ukazatele, jejichž prostřednictvím sleduje míru úspěšnosti v přijímacím řízení, studijní neúspěšnost ve studijním programu, míru řádného ukončení studia studijního programu a uplatnitelnost absolventů.  Viz. Zpráva o vnitřním hodnocení</w:t>
      </w:r>
      <w:r w:rsidRPr="006A0E3C">
        <w:rPr>
          <w:rStyle w:val="Znakapoznpodarou"/>
          <w:rFonts w:asciiTheme="minorHAnsi" w:hAnsiTheme="minorHAnsi"/>
          <w:color w:val="000000"/>
          <w:shd w:val="clear" w:color="auto" w:fill="FFFFFF"/>
        </w:rPr>
        <w:footnoteReference w:id="9"/>
      </w:r>
      <w:r w:rsidRPr="006A0E3C">
        <w:rPr>
          <w:rStyle w:val="Zkladntext20"/>
          <w:rFonts w:asciiTheme="minorHAnsi" w:hAnsiTheme="minorHAnsi"/>
        </w:rPr>
        <w:t xml:space="preserve">. </w:t>
      </w:r>
    </w:p>
    <w:p w14:paraId="30DF9627" w14:textId="21AF26A5" w:rsidR="00862EFB" w:rsidRPr="006A0E3C" w:rsidRDefault="00862EFB" w:rsidP="00862EFB">
      <w:pPr>
        <w:pStyle w:val="Zkladntext21"/>
        <w:shd w:val="clear" w:color="auto" w:fill="auto"/>
        <w:spacing w:before="0" w:after="122" w:line="288" w:lineRule="exact"/>
        <w:ind w:firstLine="0"/>
        <w:rPr>
          <w:rStyle w:val="Zkladntext20"/>
          <w:rFonts w:asciiTheme="minorHAnsi" w:hAnsiTheme="minorHAnsi"/>
        </w:rPr>
      </w:pPr>
      <w:r w:rsidRPr="006A0E3C">
        <w:rPr>
          <w:rStyle w:val="Zkladntext20"/>
          <w:rFonts w:asciiTheme="minorHAnsi" w:hAnsiTheme="minorHAnsi"/>
        </w:rPr>
        <w:t xml:space="preserve">Vedení Fakulty aplikované informatiky sleduje a analyzuje úspěšnost uchazečů o studium, úspěšnost při studiu a zaměstnanost absolventů prostřednictvím IS STAG a na základě údajů z Úřadu práce. Pro studenty třetích a pátých ročníků prezenční formy studia pořádá </w:t>
      </w:r>
      <w:r w:rsidRPr="006A0E3C">
        <w:rPr>
          <w:rStyle w:val="Zkladntext20"/>
          <w:rFonts w:asciiTheme="minorHAnsi" w:hAnsiTheme="minorHAnsi"/>
          <w:i/>
        </w:rPr>
        <w:t>Workshop se zástupci firem</w:t>
      </w:r>
      <w:r w:rsidRPr="006A0E3C">
        <w:rPr>
          <w:rStyle w:val="Zkladntext20"/>
          <w:rFonts w:asciiTheme="minorHAnsi" w:hAnsiTheme="minorHAnsi"/>
        </w:rPr>
        <w:t xml:space="preserve">. Cílem pracovního setkání studentů a zástupců firem je představit studentům posledních ročníků bakalářského a magisterského stupně studia pracovní nabídky a možnosti spolupráce s firmami. V prostorách Fakulty aplikované informatiky je pravidelně na začátku letního semestru organizován ve spolupráci s IAESTE </w:t>
      </w:r>
      <w:r w:rsidRPr="006A0E3C">
        <w:rPr>
          <w:rStyle w:val="Zkladntext20"/>
          <w:rFonts w:asciiTheme="minorHAnsi" w:hAnsiTheme="minorHAnsi"/>
          <w:i/>
        </w:rPr>
        <w:t>Veletrh pracovních příležitostí</w:t>
      </w:r>
      <w:r w:rsidRPr="006A0E3C">
        <w:rPr>
          <w:rStyle w:val="Zkladntext20"/>
          <w:rFonts w:asciiTheme="minorHAnsi" w:hAnsiTheme="minorHAnsi"/>
        </w:rPr>
        <w:t xml:space="preserve">. V posledních letech se veletrhu účastní více jak 25 firem z celé České </w:t>
      </w:r>
      <w:r w:rsidRPr="006A0E3C">
        <w:rPr>
          <w:rStyle w:val="Zkladntext20"/>
          <w:rFonts w:asciiTheme="minorHAnsi" w:hAnsiTheme="minorHAnsi"/>
        </w:rPr>
        <w:lastRenderedPageBreak/>
        <w:t xml:space="preserve">republiky. Za účelem rozvoje spolupráce fakulty s absolventy vedení FAI pravidelně jednou za pět let pořádá </w:t>
      </w:r>
      <w:r w:rsidRPr="006A0E3C">
        <w:rPr>
          <w:rStyle w:val="Zkladntext20"/>
          <w:rFonts w:asciiTheme="minorHAnsi" w:hAnsiTheme="minorHAnsi"/>
          <w:i/>
        </w:rPr>
        <w:t>Setkání absolventů Fakulty aplikované informatiky</w:t>
      </w:r>
      <w:r w:rsidRPr="006A0E3C">
        <w:rPr>
          <w:rStyle w:val="Zkladntext20"/>
          <w:rFonts w:asciiTheme="minorHAnsi" w:hAnsiTheme="minorHAnsi"/>
        </w:rPr>
        <w:t>. Tato setkání j</w:t>
      </w:r>
      <w:r w:rsidR="006B7ADB">
        <w:rPr>
          <w:rStyle w:val="Zkladntext20"/>
          <w:rFonts w:asciiTheme="minorHAnsi" w:hAnsiTheme="minorHAnsi"/>
        </w:rPr>
        <w:t>sou</w:t>
      </w:r>
      <w:r w:rsidRPr="006A0E3C">
        <w:rPr>
          <w:rStyle w:val="Zkladntext20"/>
          <w:rFonts w:asciiTheme="minorHAnsi" w:hAnsiTheme="minorHAnsi"/>
        </w:rPr>
        <w:t xml:space="preserve"> velmi přínosná pro získání zpětné vazby a také pro posílení spolupráce s praxí.</w:t>
      </w:r>
    </w:p>
    <w:p w14:paraId="0C902C7D" w14:textId="77777777" w:rsidR="00862EFB" w:rsidRPr="006A0E3C" w:rsidRDefault="00862EFB" w:rsidP="00862EFB">
      <w:pPr>
        <w:pStyle w:val="Zkladntext21"/>
        <w:shd w:val="clear" w:color="auto" w:fill="auto"/>
        <w:spacing w:before="0" w:after="122" w:line="288" w:lineRule="exact"/>
        <w:ind w:firstLine="0"/>
        <w:rPr>
          <w:rStyle w:val="Zkladntext20"/>
          <w:rFonts w:asciiTheme="minorHAnsi" w:hAnsiTheme="minorHAnsi"/>
        </w:rPr>
      </w:pPr>
    </w:p>
    <w:p w14:paraId="1207747B" w14:textId="77777777" w:rsidR="00862EFB" w:rsidRPr="006A0E3C" w:rsidRDefault="00862EFB" w:rsidP="00862EFB">
      <w:pPr>
        <w:pStyle w:val="Nadpis2"/>
        <w:rPr>
          <w:rFonts w:asciiTheme="minorHAnsi" w:hAnsiTheme="minorHAnsi"/>
        </w:rPr>
      </w:pPr>
      <w:bookmarkStart w:id="13" w:name="_Toc523751491"/>
      <w:r w:rsidRPr="006A0E3C">
        <w:rPr>
          <w:rFonts w:asciiTheme="minorHAnsi" w:hAnsiTheme="minorHAnsi"/>
        </w:rPr>
        <w:t>Vzdělávací a tvůrčí činnost</w:t>
      </w:r>
      <w:bookmarkEnd w:id="13"/>
    </w:p>
    <w:p w14:paraId="430C4795" w14:textId="77777777" w:rsidR="00862EFB" w:rsidRPr="006A0E3C" w:rsidRDefault="00862EFB" w:rsidP="00862EFB">
      <w:pPr>
        <w:pStyle w:val="Nadpis3"/>
        <w:rPr>
          <w:rFonts w:asciiTheme="minorHAnsi" w:hAnsiTheme="minorHAnsi"/>
        </w:rPr>
      </w:pPr>
      <w:bookmarkStart w:id="14" w:name="_Toc523751492"/>
      <w:r w:rsidRPr="006A0E3C">
        <w:rPr>
          <w:rFonts w:asciiTheme="minorHAnsi" w:hAnsiTheme="minorHAnsi"/>
        </w:rPr>
        <w:t>Standard 1.9: Mezinárodní rozměr a aplikace soudobého stavu poznání</w:t>
      </w:r>
      <w:bookmarkEnd w:id="14"/>
    </w:p>
    <w:p w14:paraId="4923021C" w14:textId="77777777" w:rsidR="00862EFB" w:rsidRPr="006A0E3C" w:rsidRDefault="00862EFB" w:rsidP="00862EFB">
      <w:pPr>
        <w:pStyle w:val="Zkladntext21"/>
        <w:shd w:val="clear" w:color="auto" w:fill="auto"/>
        <w:spacing w:before="0" w:after="45" w:line="288" w:lineRule="exact"/>
        <w:ind w:firstLine="0"/>
        <w:rPr>
          <w:rFonts w:asciiTheme="minorHAnsi" w:hAnsiTheme="minorHAnsi"/>
        </w:rPr>
      </w:pPr>
      <w:r w:rsidRPr="006A0E3C">
        <w:rPr>
          <w:rFonts w:asciiTheme="minorHAnsi" w:hAnsiTheme="minorHAnsi"/>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5F14C3FC" w14:textId="77777777" w:rsidR="00862EFB" w:rsidRPr="006A0E3C" w:rsidRDefault="00862EFB" w:rsidP="00862EFB">
      <w:pPr>
        <w:pStyle w:val="Zkladntext21"/>
        <w:shd w:val="clear" w:color="auto" w:fill="auto"/>
        <w:spacing w:before="0" w:after="60" w:line="307" w:lineRule="exact"/>
        <w:ind w:firstLine="0"/>
        <w:rPr>
          <w:rFonts w:asciiTheme="minorHAnsi" w:hAnsiTheme="minorHAnsi"/>
        </w:rPr>
      </w:pPr>
      <w:r w:rsidRPr="006A0E3C">
        <w:rPr>
          <w:rFonts w:asciiTheme="minorHAnsi" w:hAnsiTheme="minorHAnsi"/>
        </w:rPr>
        <w:t xml:space="preserve">UTB ve Zlíně podporuje rozvoj </w:t>
      </w:r>
      <w:proofErr w:type="spellStart"/>
      <w:r w:rsidRPr="006A0E3C">
        <w:rPr>
          <w:rFonts w:asciiTheme="minorHAnsi" w:hAnsiTheme="minorHAnsi"/>
        </w:rPr>
        <w:t>mobilitních</w:t>
      </w:r>
      <w:proofErr w:type="spellEnd"/>
      <w:r w:rsidRPr="006A0E3C">
        <w:rPr>
          <w:rFonts w:asciiTheme="minorHAnsi" w:hAnsiTheme="minorHAnsi"/>
        </w:rPr>
        <w:t xml:space="preserve">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w:t>
      </w:r>
      <w:proofErr w:type="spellStart"/>
      <w:r w:rsidRPr="006A0E3C">
        <w:rPr>
          <w:rFonts w:asciiTheme="minorHAnsi" w:hAnsiTheme="minorHAnsi"/>
        </w:rPr>
        <w:t>mobilitních</w:t>
      </w:r>
      <w:proofErr w:type="spellEnd"/>
      <w:r w:rsidRPr="006A0E3C">
        <w:rPr>
          <w:rFonts w:asciiTheme="minorHAnsi" w:hAnsiTheme="minorHAnsi"/>
        </w:rPr>
        <w:t xml:space="preserve"> příležitostí. UTB ve Zlíně navíc podporuje mobility studentů i do mimo programových zemí Erasmus+ pomocí finančního zabezpečení ze zdrojů MŠMT. UTB ve Zlíně je pak zapojena i do dalších programů, včetně CEEPUS, AKTION či Norských fondů</w:t>
      </w:r>
      <w:r w:rsidRPr="006A0E3C">
        <w:rPr>
          <w:rStyle w:val="Znakapoznpodarou"/>
          <w:rFonts w:asciiTheme="minorHAnsi" w:hAnsiTheme="minorHAnsi"/>
        </w:rPr>
        <w:footnoteReference w:id="10"/>
      </w:r>
      <w:r w:rsidRPr="006A0E3C">
        <w:rPr>
          <w:rFonts w:asciiTheme="minorHAnsi" w:hAnsiTheme="minorHAnsi"/>
        </w:rPr>
        <w:t>.</w:t>
      </w:r>
    </w:p>
    <w:p w14:paraId="3AAF9641" w14:textId="77777777" w:rsidR="00862EFB" w:rsidRPr="006A0E3C" w:rsidRDefault="00862EFB" w:rsidP="00862EFB">
      <w:pPr>
        <w:pStyle w:val="Zkladntext21"/>
        <w:shd w:val="clear" w:color="auto" w:fill="auto"/>
        <w:spacing w:before="0" w:after="60" w:line="307" w:lineRule="exact"/>
        <w:ind w:firstLine="0"/>
        <w:rPr>
          <w:rFonts w:asciiTheme="minorHAnsi" w:hAnsiTheme="minorHAnsi"/>
        </w:rPr>
      </w:pPr>
      <w:r w:rsidRPr="006A0E3C">
        <w:rPr>
          <w:rFonts w:asciiTheme="minorHAnsi" w:hAnsiTheme="minorHAnsi"/>
        </w:rP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7D24112E" w14:textId="77777777" w:rsidR="00862EFB" w:rsidRPr="006A0E3C" w:rsidRDefault="00862EFB" w:rsidP="00862EFB">
      <w:pPr>
        <w:pStyle w:val="Zkladntext21"/>
        <w:shd w:val="clear" w:color="auto" w:fill="auto"/>
        <w:spacing w:before="0" w:after="534" w:line="307" w:lineRule="exact"/>
        <w:ind w:firstLine="0"/>
        <w:rPr>
          <w:rFonts w:asciiTheme="minorHAnsi" w:hAnsiTheme="minorHAnsi"/>
        </w:rPr>
      </w:pPr>
      <w:r w:rsidRPr="006A0E3C">
        <w:rPr>
          <w:rFonts w:asciiTheme="minorHAnsi" w:hAnsiTheme="minorHAnsi"/>
        </w:rP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Mobility studentů UTB do zahraničí a zahraničních studentů na UTB</w:t>
      </w:r>
      <w:r w:rsidRPr="006A0E3C">
        <w:rPr>
          <w:rStyle w:val="Znakapoznpodarou"/>
          <w:rFonts w:asciiTheme="minorHAnsi" w:hAnsiTheme="minorHAnsi"/>
        </w:rPr>
        <w:footnoteReference w:id="11"/>
      </w:r>
      <w:r w:rsidRPr="006A0E3C">
        <w:rPr>
          <w:rFonts w:asciiTheme="minorHAnsi" w:hAnsiTheme="minorHAnsi"/>
        </w:rPr>
        <w:t>.</w:t>
      </w:r>
    </w:p>
    <w:p w14:paraId="6BB3FC2F" w14:textId="77777777" w:rsidR="00862EFB" w:rsidRPr="006A0E3C" w:rsidRDefault="00862EFB" w:rsidP="00862EFB">
      <w:pPr>
        <w:pStyle w:val="Nadpis3"/>
        <w:rPr>
          <w:rFonts w:asciiTheme="minorHAnsi" w:hAnsiTheme="minorHAnsi"/>
        </w:rPr>
      </w:pPr>
      <w:bookmarkStart w:id="15" w:name="_Toc523751493"/>
      <w:r w:rsidRPr="006A0E3C">
        <w:rPr>
          <w:rFonts w:asciiTheme="minorHAnsi" w:hAnsiTheme="minorHAnsi"/>
        </w:rPr>
        <w:t>Standard 1.10: Spolupráce s praxí při uskutečňování studijních programů</w:t>
      </w:r>
      <w:bookmarkEnd w:id="15"/>
    </w:p>
    <w:p w14:paraId="72DE7542" w14:textId="77777777" w:rsidR="00862EFB" w:rsidRPr="006A0E3C" w:rsidRDefault="00862EFB" w:rsidP="00862EFB">
      <w:pPr>
        <w:pStyle w:val="Zkladntext21"/>
        <w:shd w:val="clear" w:color="auto" w:fill="auto"/>
        <w:spacing w:before="0" w:after="60" w:line="307" w:lineRule="exact"/>
        <w:ind w:firstLine="0"/>
        <w:rPr>
          <w:rFonts w:asciiTheme="minorHAnsi" w:hAnsiTheme="minorHAnsi"/>
        </w:rPr>
      </w:pPr>
      <w:r w:rsidRPr="006A0E3C">
        <w:rPr>
          <w:rFonts w:asciiTheme="minorHAnsi" w:hAnsiTheme="minorHAnsi"/>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13F69D60" w14:textId="01CBC3FA" w:rsidR="000940DD" w:rsidRDefault="00862EFB" w:rsidP="00862EFB">
      <w:pPr>
        <w:pStyle w:val="Zkladntext21"/>
        <w:shd w:val="clear" w:color="auto" w:fill="auto"/>
        <w:spacing w:before="0" w:after="60" w:line="307" w:lineRule="exact"/>
        <w:ind w:firstLine="0"/>
        <w:rPr>
          <w:rFonts w:asciiTheme="minorHAnsi" w:hAnsiTheme="minorHAnsi"/>
        </w:rPr>
      </w:pPr>
      <w:r w:rsidRPr="006A0E3C">
        <w:rPr>
          <w:rFonts w:asciiTheme="minorHAnsi" w:hAnsiTheme="minorHAnsi"/>
        </w:rPr>
        <w:t xml:space="preserve">Studenti Fakulty aplikované informatiky v průběhu studia absolvují odborné exkurze do průmyslového prostředí, </w:t>
      </w:r>
      <w:r w:rsidR="000940DD">
        <w:rPr>
          <w:rFonts w:asciiTheme="minorHAnsi" w:hAnsiTheme="minorHAnsi"/>
        </w:rPr>
        <w:t>soukromých firem a státních institucí</w:t>
      </w:r>
      <w:r w:rsidRPr="006A0E3C">
        <w:rPr>
          <w:rFonts w:asciiTheme="minorHAnsi" w:hAnsiTheme="minorHAnsi"/>
        </w:rPr>
        <w:t xml:space="preserve">. V rámci výuky probíhá několik odborných přednášek, které vedou odborníci </w:t>
      </w:r>
      <w:r w:rsidR="000940DD">
        <w:rPr>
          <w:rFonts w:asciiTheme="minorHAnsi" w:hAnsiTheme="minorHAnsi"/>
        </w:rPr>
        <w:t>z</w:t>
      </w:r>
      <w:r w:rsidRPr="006A0E3C">
        <w:rPr>
          <w:rFonts w:asciiTheme="minorHAnsi" w:hAnsiTheme="minorHAnsi"/>
        </w:rPr>
        <w:t xml:space="preserve"> praxe s cílem přiblížit probíranou problematiku praxi. V rámci vypracovávání kvalifikačních prací u některých prací působí odborníci z praxe v roli odborného konzultanta, vedoucí kvalifikační práce je vždy akademický pracovník Fakulty aplikované informatiky. </w:t>
      </w:r>
    </w:p>
    <w:p w14:paraId="1942D38A" w14:textId="77777777" w:rsidR="000940DD" w:rsidRDefault="000940DD" w:rsidP="00862EFB">
      <w:pPr>
        <w:pStyle w:val="Zkladntext21"/>
        <w:shd w:val="clear" w:color="auto" w:fill="auto"/>
        <w:spacing w:before="0" w:after="60" w:line="307" w:lineRule="exact"/>
        <w:ind w:firstLine="0"/>
        <w:rPr>
          <w:rFonts w:asciiTheme="minorHAnsi" w:hAnsiTheme="minorHAnsi"/>
        </w:rPr>
      </w:pPr>
    </w:p>
    <w:p w14:paraId="5B454B41" w14:textId="236FD2CC" w:rsidR="00862EFB" w:rsidRPr="000940DD" w:rsidRDefault="00862EFB" w:rsidP="000940DD">
      <w:pPr>
        <w:pStyle w:val="Nadpis3"/>
        <w:rPr>
          <w:rFonts w:asciiTheme="minorHAnsi" w:hAnsiTheme="minorHAnsi" w:cstheme="minorHAnsi"/>
        </w:rPr>
      </w:pPr>
      <w:bookmarkStart w:id="16" w:name="_Toc523751494"/>
      <w:r w:rsidRPr="000940DD">
        <w:rPr>
          <w:rFonts w:asciiTheme="minorHAnsi" w:hAnsiTheme="minorHAnsi" w:cstheme="minorHAnsi"/>
        </w:rPr>
        <w:t>Standard 1.11: Spolupráce s praxí při tvorbě studijních programů</w:t>
      </w:r>
      <w:bookmarkEnd w:id="16"/>
    </w:p>
    <w:p w14:paraId="0C64D435"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UTB ve Zlíně komunikuje s profesními komorami, oborovými sdruženími, organizacemi zaměstnavatelů nebo dalšími odborníky z praxe a zjišťuje jejich očekávání a požadavky na absolventy studijních programů. Členy vědeckých rad jednotlivých fakult univerzity jsou významní odborníci z praxe, kteří se účastní </w:t>
      </w:r>
      <w:r w:rsidRPr="006A0E3C">
        <w:rPr>
          <w:rFonts w:asciiTheme="minorHAnsi" w:hAnsiTheme="minorHAnsi"/>
        </w:rPr>
        <w:lastRenderedPageBreak/>
        <w:t xml:space="preserve">odborných diskuzí a vyjadřují se v rámci schvalovacího procesu ke struktuře studijních programů a profilu absolventa.  </w:t>
      </w:r>
    </w:p>
    <w:p w14:paraId="132DB5B2" w14:textId="576A53FE" w:rsidR="00862EFB" w:rsidRPr="006A0E3C" w:rsidRDefault="00862EFB" w:rsidP="00862EFB">
      <w:pPr>
        <w:pStyle w:val="Zkladntext21"/>
        <w:shd w:val="clear" w:color="auto" w:fill="auto"/>
        <w:spacing w:before="0" w:after="0" w:line="288" w:lineRule="exact"/>
        <w:ind w:firstLine="0"/>
        <w:rPr>
          <w:rFonts w:asciiTheme="minorHAnsi" w:hAnsiTheme="minorHAnsi"/>
        </w:rPr>
      </w:pPr>
      <w:r w:rsidRPr="006A0E3C">
        <w:rPr>
          <w:rFonts w:asciiTheme="minorHAnsi" w:hAnsiTheme="minorHAnsi"/>
        </w:rPr>
        <w:t xml:space="preserve">Fakulta aplikované informatiky za účelem užší spolupráce s praxí jmenovala Průmyslovou radu, která má funkci poradní. Členy Průmyslové rady Fakulty aplikované informatiky jsou zástupci firem, které se zabývají  informačními </w:t>
      </w:r>
      <w:r w:rsidR="006B7ADB" w:rsidRPr="006A0E3C">
        <w:rPr>
          <w:rFonts w:asciiTheme="minorHAnsi" w:hAnsiTheme="minorHAnsi"/>
        </w:rPr>
        <w:t xml:space="preserve">a bezpečnostními </w:t>
      </w:r>
      <w:r w:rsidRPr="006A0E3C">
        <w:rPr>
          <w:rFonts w:asciiTheme="minorHAnsi" w:hAnsiTheme="minorHAnsi"/>
        </w:rPr>
        <w:t xml:space="preserve">technologiemi, automatizací a robotizací průmyslové výroby. Prostřednictvím Průmyslové rady Fakulta aplikované informatiky analyzuje potřeby trhu. Navržené studijní plány, které byly v minulosti v rámci akreditačního procesu předkládány Akreditační komisi, dnes Národnímu akreditačnímu úřadu, předkládá Fakulta aplikované informatiky členům Průmyslové rady k připomínkování.  </w:t>
      </w:r>
    </w:p>
    <w:p w14:paraId="5BA0293B" w14:textId="77777777" w:rsidR="00862EFB" w:rsidRPr="006A0E3C" w:rsidRDefault="00862EFB" w:rsidP="00862EFB">
      <w:pPr>
        <w:pStyle w:val="Zkladntext21"/>
        <w:shd w:val="clear" w:color="auto" w:fill="auto"/>
        <w:spacing w:before="0" w:after="0" w:line="288" w:lineRule="exact"/>
        <w:ind w:firstLine="0"/>
        <w:rPr>
          <w:rFonts w:asciiTheme="minorHAnsi" w:hAnsiTheme="minorHAnsi"/>
        </w:rPr>
      </w:pPr>
    </w:p>
    <w:p w14:paraId="2A5AA5C9" w14:textId="77777777" w:rsidR="00862EFB" w:rsidRPr="006A0E3C" w:rsidRDefault="00862EFB" w:rsidP="00862EFB">
      <w:pPr>
        <w:pStyle w:val="Zkladntext21"/>
        <w:shd w:val="clear" w:color="auto" w:fill="auto"/>
        <w:spacing w:before="0" w:after="0" w:line="288" w:lineRule="exact"/>
        <w:ind w:firstLine="0"/>
        <w:rPr>
          <w:rFonts w:asciiTheme="minorHAnsi" w:hAnsiTheme="minorHAnsi"/>
        </w:rPr>
      </w:pPr>
    </w:p>
    <w:p w14:paraId="7296D254" w14:textId="77777777" w:rsidR="00862EFB" w:rsidRPr="006A0E3C" w:rsidRDefault="00862EFB" w:rsidP="00862EFB">
      <w:pPr>
        <w:pStyle w:val="Nadpis2"/>
        <w:rPr>
          <w:rFonts w:asciiTheme="minorHAnsi" w:hAnsiTheme="minorHAnsi"/>
        </w:rPr>
      </w:pPr>
      <w:bookmarkStart w:id="17" w:name="_Toc523751495"/>
      <w:r w:rsidRPr="006A0E3C">
        <w:rPr>
          <w:rFonts w:asciiTheme="minorHAnsi" w:hAnsiTheme="minorHAnsi"/>
        </w:rPr>
        <w:t>Podpůrné zdroje a administrativa</w:t>
      </w:r>
      <w:bookmarkEnd w:id="17"/>
      <w:r w:rsidRPr="006A0E3C">
        <w:rPr>
          <w:rFonts w:asciiTheme="minorHAnsi" w:hAnsiTheme="minorHAnsi"/>
        </w:rPr>
        <w:t xml:space="preserve"> </w:t>
      </w:r>
    </w:p>
    <w:p w14:paraId="1F0FD734" w14:textId="77777777" w:rsidR="00862EFB" w:rsidRPr="006A0E3C" w:rsidRDefault="00862EFB" w:rsidP="00862EFB">
      <w:pPr>
        <w:pStyle w:val="Nadpis3"/>
        <w:rPr>
          <w:rFonts w:asciiTheme="minorHAnsi" w:hAnsiTheme="minorHAnsi"/>
        </w:rPr>
      </w:pPr>
      <w:bookmarkStart w:id="18" w:name="_Toc523751496"/>
      <w:r w:rsidRPr="006A0E3C">
        <w:rPr>
          <w:rFonts w:asciiTheme="minorHAnsi" w:hAnsiTheme="minorHAnsi"/>
        </w:rPr>
        <w:t>Standard 1.12: Informační systém</w:t>
      </w:r>
      <w:bookmarkEnd w:id="18"/>
    </w:p>
    <w:p w14:paraId="3DBFB4F1"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UTB ve Zlíně má vybudován funkční informační systém a komunikační prostředky, které zajišťují přístup k přesným a srozumitelným informacím o studijních programech, pravidlech studia a požadavcích spojených se studiem.</w:t>
      </w:r>
    </w:p>
    <w:p w14:paraId="7E8D4D3A"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UTB ve Zlíně má s ohledem na to funkční informační systém studijní agendy IS/STAG, který používá od roku 2003. Tvůrcem IS/STAG je ZČU v Plzni a v současné době systém využívá 11 VVŠ v ČR.</w:t>
      </w:r>
    </w:p>
    <w:p w14:paraId="0DD89572"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Informační systém IS/STAG pokrývá funkce od přijímacího řízení až po vydání diplomů, eviduje studenty prezenční a kombinované formy studia, studenty celoživotního vzdělávání a účastníky U3V.</w:t>
      </w:r>
    </w:p>
    <w:p w14:paraId="48E9F521" w14:textId="25251F20"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w:t>
      </w:r>
      <w:proofErr w:type="spellStart"/>
      <w:r w:rsidRPr="006A0E3C">
        <w:rPr>
          <w:rFonts w:asciiTheme="minorHAnsi" w:hAnsiTheme="minorHAnsi"/>
        </w:rPr>
        <w:t>Proklikem</w:t>
      </w:r>
      <w:proofErr w:type="spellEnd"/>
      <w:r w:rsidRPr="006A0E3C">
        <w:rPr>
          <w:rFonts w:asciiTheme="minorHAnsi" w:hAnsiTheme="minorHAnsi"/>
        </w:rPr>
        <w:t xml:space="preserve"> na sylabus pak studenti získají detailní popisy jednotlivých předmětů včetně cílů (anotace), požadavků na studenta, obsahu předmětu, vyučovacích a hodnotících metod, získaných způsobilostí.</w:t>
      </w:r>
    </w:p>
    <w:p w14:paraId="526DCE1A"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Všichni studenti mají umožněn dálkový, časově neomezený přístup k informacím studijní agendy IS/STAG prostřednictvím portálového rozhraní.</w:t>
      </w:r>
      <w:r w:rsidRPr="006A0E3C">
        <w:rPr>
          <w:rFonts w:asciiTheme="minorHAnsi" w:hAnsiTheme="minorHAnsi"/>
          <w:vertAlign w:val="superscript"/>
        </w:rPr>
        <w:footnoteReference w:id="12"/>
      </w:r>
      <w:r w:rsidRPr="006A0E3C">
        <w:rPr>
          <w:rFonts w:asciiTheme="minorHAnsi" w:hAnsiTheme="minorHAnsi"/>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5988907D"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Prostřednictvím webových stránek UTB ve Zlíně mají studenti a uchazeči o studium přístup k informacím o pravidlech studia a požadavcích spojených se studiem, které jsou součástí norem UTB ve Zlíně</w:t>
      </w:r>
      <w:r w:rsidRPr="006A0E3C">
        <w:rPr>
          <w:rFonts w:asciiTheme="minorHAnsi" w:hAnsiTheme="minorHAnsi"/>
          <w:vertAlign w:val="superscript"/>
        </w:rPr>
        <w:footnoteReference w:id="13"/>
      </w:r>
      <w:r w:rsidRPr="006A0E3C">
        <w:rPr>
          <w:rFonts w:asciiTheme="minorHAnsi" w:hAnsiTheme="minorHAnsi"/>
        </w:rPr>
        <w:t>, případně které jsou součástí norem některé z fakult UTB ve Zlíně.</w:t>
      </w:r>
      <w:r w:rsidRPr="006A0E3C">
        <w:rPr>
          <w:rFonts w:asciiTheme="minorHAnsi" w:hAnsiTheme="minorHAnsi"/>
          <w:vertAlign w:val="superscript"/>
        </w:rPr>
        <w:footnoteReference w:id="14"/>
      </w:r>
    </w:p>
    <w:p w14:paraId="671BEB77" w14:textId="77777777" w:rsidR="00862EFB" w:rsidRPr="006A0E3C" w:rsidRDefault="00862EFB" w:rsidP="00862EFB">
      <w:pPr>
        <w:pStyle w:val="Zkladntext21"/>
        <w:shd w:val="clear" w:color="auto" w:fill="auto"/>
        <w:spacing w:before="0" w:after="578" w:line="288" w:lineRule="exact"/>
        <w:ind w:firstLine="0"/>
        <w:rPr>
          <w:rFonts w:asciiTheme="minorHAnsi" w:hAnsiTheme="minorHAnsi"/>
        </w:rPr>
      </w:pPr>
      <w:r w:rsidRPr="006A0E3C">
        <w:rPr>
          <w:rFonts w:asciiTheme="minorHAnsi" w:hAnsiTheme="minorHAnsi"/>
        </w:rP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6A0E3C">
        <w:rPr>
          <w:rFonts w:asciiTheme="minorHAnsi" w:hAnsiTheme="minorHAnsi"/>
          <w:vertAlign w:val="superscript"/>
        </w:rPr>
        <w:footnoteReference w:id="15"/>
      </w:r>
      <w:r w:rsidRPr="006A0E3C">
        <w:rPr>
          <w:rFonts w:asciiTheme="minorHAnsi" w:hAnsiTheme="minorHAnsi"/>
        </w:rPr>
        <w:t xml:space="preserve">, které bylo pro tuto činnost specializovaně zřízeno, tak jeho </w:t>
      </w:r>
      <w:r w:rsidRPr="006A0E3C">
        <w:rPr>
          <w:rFonts w:asciiTheme="minorHAnsi" w:hAnsiTheme="minorHAnsi"/>
        </w:rPr>
        <w:lastRenderedPageBreak/>
        <w:t>portálem s nabídkami pracovních příležitostí, stáží a brigád.</w:t>
      </w:r>
      <w:r w:rsidRPr="006A0E3C">
        <w:rPr>
          <w:rFonts w:asciiTheme="minorHAnsi" w:hAnsiTheme="minorHAnsi"/>
          <w:vertAlign w:val="superscript"/>
        </w:rPr>
        <w:footnoteReference w:id="16"/>
      </w:r>
      <w:r w:rsidRPr="006A0E3C">
        <w:rPr>
          <w:rFonts w:asciiTheme="minorHAnsi" w:hAnsiTheme="minorHAnsi"/>
        </w:rPr>
        <w:t xml:space="preserve"> V rámci Job centra UTB také působí Akademická poradna UTB, která má svůj vlastní informační modul.</w:t>
      </w:r>
      <w:r w:rsidRPr="006A0E3C">
        <w:rPr>
          <w:rFonts w:asciiTheme="minorHAnsi" w:hAnsiTheme="minorHAnsi"/>
          <w:vertAlign w:val="superscript"/>
        </w:rPr>
        <w:footnoteReference w:id="17"/>
      </w:r>
    </w:p>
    <w:p w14:paraId="35252F30" w14:textId="77777777" w:rsidR="00862EFB" w:rsidRPr="006A0E3C" w:rsidRDefault="00862EFB" w:rsidP="00862EFB">
      <w:pPr>
        <w:pStyle w:val="Nadpis3"/>
        <w:rPr>
          <w:rFonts w:asciiTheme="minorHAnsi" w:hAnsiTheme="minorHAnsi"/>
        </w:rPr>
      </w:pPr>
      <w:bookmarkStart w:id="19" w:name="_Toc523751497"/>
      <w:r w:rsidRPr="006A0E3C">
        <w:rPr>
          <w:rFonts w:asciiTheme="minorHAnsi" w:hAnsiTheme="minorHAnsi"/>
        </w:rPr>
        <w:t>Standard 1.13: Knihovny a elektronické zdroje</w:t>
      </w:r>
      <w:bookmarkEnd w:id="19"/>
    </w:p>
    <w:p w14:paraId="6E90210C" w14:textId="77777777" w:rsidR="00862EFB" w:rsidRPr="006A0E3C" w:rsidRDefault="00862EFB" w:rsidP="00862EFB">
      <w:pPr>
        <w:pStyle w:val="Zkladntext21"/>
        <w:shd w:val="clear" w:color="auto" w:fill="auto"/>
        <w:spacing w:before="0" w:after="186" w:line="293" w:lineRule="exact"/>
        <w:ind w:firstLine="0"/>
        <w:rPr>
          <w:rFonts w:asciiTheme="minorHAnsi" w:hAnsiTheme="minorHAnsi"/>
        </w:rPr>
      </w:pPr>
      <w:r w:rsidRPr="006A0E3C">
        <w:rPr>
          <w:rFonts w:asciiTheme="minorHAnsi" w:hAnsiTheme="minorHAnsi"/>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2A50B6AE" w14:textId="77777777" w:rsidR="00862EFB" w:rsidRPr="006A0E3C" w:rsidRDefault="00862EFB" w:rsidP="00862EFB">
      <w:pPr>
        <w:pStyle w:val="Zkladntext80"/>
        <w:shd w:val="clear" w:color="auto" w:fill="auto"/>
        <w:spacing w:before="0" w:after="122" w:line="210" w:lineRule="exact"/>
        <w:rPr>
          <w:rFonts w:asciiTheme="minorHAnsi" w:hAnsiTheme="minorHAnsi"/>
        </w:rPr>
      </w:pPr>
      <w:r w:rsidRPr="006A0E3C">
        <w:rPr>
          <w:rFonts w:asciiTheme="minorHAnsi" w:hAnsiTheme="minorHAnsi"/>
        </w:rPr>
        <w:t>Dostupnost knihovního fondu</w:t>
      </w:r>
    </w:p>
    <w:p w14:paraId="757D0BA5"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5934C25C"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K dispozici je více jak 500 studijních míst, 230 počítačů a dostatečné množství přípojných míst pro notebooky. Knihovna je vybavena virtuální technologií </w:t>
      </w:r>
      <w:proofErr w:type="spellStart"/>
      <w:r w:rsidRPr="006A0E3C">
        <w:rPr>
          <w:rFonts w:asciiTheme="minorHAnsi" w:hAnsiTheme="minorHAnsi"/>
        </w:rPr>
        <w:t>WMware</w:t>
      </w:r>
      <w:proofErr w:type="spellEnd"/>
      <w:r w:rsidRPr="006A0E3C">
        <w:rPr>
          <w:rFonts w:asciiTheme="minorHAnsi" w:hAnsiTheme="minorHAnsi"/>
        </w:rPr>
        <w:t xml:space="preserve"> s klientskými stanicemi </w:t>
      </w:r>
      <w:proofErr w:type="spellStart"/>
      <w:r w:rsidRPr="006A0E3C">
        <w:rPr>
          <w:rFonts w:asciiTheme="minorHAnsi" w:hAnsiTheme="minorHAnsi"/>
        </w:rPr>
        <w:t>Zero</w:t>
      </w:r>
      <w:proofErr w:type="spellEnd"/>
      <w:r w:rsidRPr="006A0E3C">
        <w:rPr>
          <w:rFonts w:asciiTheme="minorHAnsi" w:hAnsiTheme="minorHAnsi"/>
        </w:rPr>
        <w:t xml:space="preserve"> </w:t>
      </w:r>
      <w:proofErr w:type="spellStart"/>
      <w:r w:rsidRPr="006A0E3C">
        <w:rPr>
          <w:rFonts w:asciiTheme="minorHAnsi" w:hAnsiTheme="minorHAnsi"/>
        </w:rPr>
        <w:t>Client</w:t>
      </w:r>
      <w:proofErr w:type="spellEnd"/>
      <w:r w:rsidRPr="006A0E3C">
        <w:rPr>
          <w:rFonts w:asciiTheme="minorHAnsi" w:hAnsiTheme="minorHAnsi"/>
        </w:rP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5811225B"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245FDC38" w14:textId="77777777" w:rsidR="00862EFB" w:rsidRPr="006A0E3C" w:rsidRDefault="00862EFB" w:rsidP="00862EFB">
      <w:pPr>
        <w:pStyle w:val="Zkladntext21"/>
        <w:shd w:val="clear" w:color="auto" w:fill="auto"/>
        <w:spacing w:before="0" w:after="182" w:line="288" w:lineRule="exact"/>
        <w:ind w:firstLine="0"/>
        <w:rPr>
          <w:rFonts w:asciiTheme="minorHAnsi" w:hAnsiTheme="minorHAnsi"/>
        </w:rPr>
      </w:pPr>
      <w:r w:rsidRPr="006A0E3C">
        <w:rPr>
          <w:rFonts w:asciiTheme="minorHAnsi" w:hAnsiTheme="minorHAnsi"/>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6A0E3C">
        <w:rPr>
          <w:rStyle w:val="Zkladntext23"/>
          <w:rFonts w:asciiTheme="minorHAnsi" w:hAnsiTheme="minorHAnsi"/>
        </w:rPr>
        <w:t>n</w:t>
      </w:r>
      <w:r w:rsidRPr="006A0E3C">
        <w:rPr>
          <w:rFonts w:asciiTheme="minorHAnsi" w:hAnsiTheme="minorHAnsi"/>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6A0E3C">
        <w:rPr>
          <w:rFonts w:asciiTheme="minorHAnsi" w:hAnsiTheme="minorHAnsi"/>
          <w:vertAlign w:val="superscript"/>
        </w:rPr>
        <w:footnoteReference w:id="18"/>
      </w:r>
      <w:r w:rsidRPr="006A0E3C">
        <w:rPr>
          <w:rFonts w:asciiTheme="minorHAnsi" w:hAnsiTheme="minorHAnsi"/>
        </w:rPr>
        <w:t xml:space="preserve"> Práce jsou zde zpravidla dostupné volně v plném textu. Kromě toho provozuje knihovna také </w:t>
      </w:r>
      <w:proofErr w:type="spellStart"/>
      <w:r w:rsidRPr="006A0E3C">
        <w:rPr>
          <w:rFonts w:asciiTheme="minorHAnsi" w:hAnsiTheme="minorHAnsi"/>
        </w:rPr>
        <w:t>repozitář</w:t>
      </w:r>
      <w:proofErr w:type="spellEnd"/>
      <w:r w:rsidRPr="006A0E3C">
        <w:rPr>
          <w:rFonts w:asciiTheme="minorHAnsi" w:hAnsiTheme="minorHAnsi"/>
        </w:rPr>
        <w:t xml:space="preserve"> publikační činnosti akademických pracovníků univerzity.</w:t>
      </w:r>
      <w:r w:rsidRPr="006A0E3C">
        <w:rPr>
          <w:rFonts w:asciiTheme="minorHAnsi" w:hAnsiTheme="minorHAnsi"/>
          <w:vertAlign w:val="superscript"/>
        </w:rPr>
        <w:footnoteReference w:id="19"/>
      </w:r>
    </w:p>
    <w:p w14:paraId="24B1367F" w14:textId="77777777" w:rsidR="00DF0EAB" w:rsidRDefault="00DF0EAB">
      <w:pPr>
        <w:rPr>
          <w:rFonts w:asciiTheme="minorHAnsi" w:hAnsiTheme="minorHAnsi" w:cs="Calibri"/>
          <w:i/>
          <w:iCs/>
          <w:sz w:val="21"/>
          <w:szCs w:val="21"/>
          <w:lang w:val="cs-CZ" w:eastAsia="cs-CZ"/>
        </w:rPr>
      </w:pPr>
      <w:r>
        <w:rPr>
          <w:rFonts w:asciiTheme="minorHAnsi" w:hAnsiTheme="minorHAnsi"/>
        </w:rPr>
        <w:br w:type="page"/>
      </w:r>
    </w:p>
    <w:p w14:paraId="0C901E0C" w14:textId="2665A680" w:rsidR="00862EFB" w:rsidRPr="006A0E3C" w:rsidRDefault="00862EFB" w:rsidP="00862EFB">
      <w:pPr>
        <w:pStyle w:val="Zkladntext80"/>
        <w:shd w:val="clear" w:color="auto" w:fill="auto"/>
        <w:spacing w:before="0" w:after="126" w:line="210" w:lineRule="exact"/>
        <w:rPr>
          <w:rFonts w:asciiTheme="minorHAnsi" w:hAnsiTheme="minorHAnsi"/>
        </w:rPr>
      </w:pPr>
      <w:r w:rsidRPr="006A0E3C">
        <w:rPr>
          <w:rFonts w:asciiTheme="minorHAnsi" w:hAnsiTheme="minorHAnsi"/>
        </w:rPr>
        <w:lastRenderedPageBreak/>
        <w:t>Dostupnost elektronických zdrojů</w:t>
      </w:r>
    </w:p>
    <w:p w14:paraId="0FDD73B3" w14:textId="77777777" w:rsidR="00862EFB" w:rsidRPr="006A0E3C" w:rsidRDefault="00862EFB" w:rsidP="00862EFB">
      <w:pPr>
        <w:pStyle w:val="Zkladntext21"/>
        <w:shd w:val="clear" w:color="auto" w:fill="auto"/>
        <w:spacing w:before="0" w:after="0" w:line="288" w:lineRule="exact"/>
        <w:ind w:firstLine="0"/>
        <w:rPr>
          <w:rFonts w:asciiTheme="minorHAnsi" w:hAnsiTheme="minorHAnsi"/>
        </w:rPr>
      </w:pPr>
      <w:r w:rsidRPr="006A0E3C">
        <w:rPr>
          <w:rFonts w:asciiTheme="minorHAnsi" w:hAnsiTheme="minorHAnsi"/>
        </w:rP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8" w:history="1">
        <w:r w:rsidRPr="006A0E3C">
          <w:rPr>
            <w:rStyle w:val="Hypertextovodkaz"/>
            <w:rFonts w:asciiTheme="minorHAnsi" w:hAnsiTheme="minorHAnsi"/>
          </w:rPr>
          <w:t xml:space="preserve"> http://portaLk.utb.cz, </w:t>
        </w:r>
      </w:hyperlink>
      <w:r w:rsidRPr="006A0E3C">
        <w:rPr>
          <w:rFonts w:asciiTheme="minorHAnsi" w:hAnsiTheme="minorHAnsi"/>
        </w:rPr>
        <w:t xml:space="preserve">který je postaven na bázi známého </w:t>
      </w:r>
      <w:proofErr w:type="spellStart"/>
      <w:r w:rsidRPr="006A0E3C">
        <w:rPr>
          <w:rFonts w:asciiTheme="minorHAnsi" w:hAnsiTheme="minorHAnsi"/>
        </w:rPr>
        <w:t>discovery</w:t>
      </w:r>
      <w:proofErr w:type="spellEnd"/>
      <w:r w:rsidRPr="006A0E3C">
        <w:rPr>
          <w:rFonts w:asciiTheme="minorHAnsi" w:hAnsiTheme="minorHAnsi"/>
        </w:rPr>
        <w:t xml:space="preserve"> systému </w:t>
      </w:r>
      <w:proofErr w:type="spellStart"/>
      <w:r w:rsidRPr="006A0E3C">
        <w:rPr>
          <w:rFonts w:asciiTheme="minorHAnsi" w:hAnsiTheme="minorHAnsi"/>
        </w:rPr>
        <w:t>Summon</w:t>
      </w:r>
      <w:proofErr w:type="spellEnd"/>
      <w:r w:rsidRPr="006A0E3C">
        <w:rPr>
          <w:rFonts w:asciiTheme="minorHAnsi" w:hAnsiTheme="minorHAnsi"/>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A0E3C">
        <w:rPr>
          <w:rStyle w:val="Zkladntext23"/>
          <w:rFonts w:asciiTheme="minorHAnsi" w:hAnsiTheme="minorHAnsi"/>
        </w:rPr>
        <w:t>v</w:t>
      </w:r>
      <w:r w:rsidRPr="006A0E3C">
        <w:rPr>
          <w:rFonts w:asciiTheme="minorHAnsi" w:hAnsiTheme="minorHAnsi"/>
        </w:rPr>
        <w:t>zdáleného přístupu. Jedná se například o tyto konkrétní dostupné databáze</w:t>
      </w:r>
      <w:r w:rsidRPr="006A0E3C">
        <w:rPr>
          <w:rFonts w:asciiTheme="minorHAnsi" w:hAnsiTheme="minorHAnsi"/>
          <w:vertAlign w:val="superscript"/>
        </w:rPr>
        <w:footnoteReference w:id="20"/>
      </w:r>
      <w:r w:rsidRPr="006A0E3C">
        <w:rPr>
          <w:rFonts w:asciiTheme="minorHAnsi" w:hAnsiTheme="minorHAnsi"/>
        </w:rPr>
        <w:t>:</w:t>
      </w:r>
    </w:p>
    <w:p w14:paraId="3DAC5C7D" w14:textId="77777777" w:rsidR="00862EFB" w:rsidRPr="006A0E3C" w:rsidRDefault="00862EFB" w:rsidP="00862EFB">
      <w:pPr>
        <w:pStyle w:val="Zkladntext21"/>
        <w:numPr>
          <w:ilvl w:val="0"/>
          <w:numId w:val="2"/>
        </w:numPr>
        <w:shd w:val="clear" w:color="auto" w:fill="auto"/>
        <w:tabs>
          <w:tab w:val="left" w:pos="766"/>
        </w:tabs>
        <w:spacing w:before="0" w:after="0" w:line="283" w:lineRule="exact"/>
        <w:ind w:left="400" w:firstLine="0"/>
        <w:rPr>
          <w:rFonts w:asciiTheme="minorHAnsi" w:hAnsiTheme="minorHAnsi"/>
        </w:rPr>
      </w:pPr>
      <w:r w:rsidRPr="006A0E3C">
        <w:rPr>
          <w:rFonts w:asciiTheme="minorHAnsi" w:hAnsiTheme="minorHAnsi"/>
        </w:rPr>
        <w:t xml:space="preserve">citační databáze Web </w:t>
      </w:r>
      <w:r w:rsidRPr="006A0E3C">
        <w:rPr>
          <w:rFonts w:asciiTheme="minorHAnsi" w:hAnsiTheme="minorHAnsi"/>
          <w:lang w:val="en-US"/>
        </w:rPr>
        <w:t xml:space="preserve">of </w:t>
      </w:r>
      <w:r w:rsidRPr="006A0E3C">
        <w:rPr>
          <w:rFonts w:asciiTheme="minorHAnsi" w:hAnsiTheme="minorHAnsi"/>
        </w:rPr>
        <w:t xml:space="preserve">Science </w:t>
      </w:r>
      <w:r w:rsidRPr="006A0E3C">
        <w:rPr>
          <w:rFonts w:asciiTheme="minorHAnsi" w:hAnsiTheme="minorHAnsi"/>
          <w:lang w:val="en-US"/>
        </w:rPr>
        <w:t>a Scopus;</w:t>
      </w:r>
    </w:p>
    <w:p w14:paraId="186505AC" w14:textId="77777777" w:rsidR="00862EFB" w:rsidRPr="006A0E3C" w:rsidRDefault="00862EFB" w:rsidP="00862EFB">
      <w:pPr>
        <w:pStyle w:val="Zkladntext21"/>
        <w:numPr>
          <w:ilvl w:val="0"/>
          <w:numId w:val="2"/>
        </w:numPr>
        <w:shd w:val="clear" w:color="auto" w:fill="auto"/>
        <w:tabs>
          <w:tab w:val="left" w:pos="766"/>
        </w:tabs>
        <w:spacing w:before="0" w:after="0" w:line="283" w:lineRule="exact"/>
        <w:ind w:left="760"/>
        <w:rPr>
          <w:rFonts w:asciiTheme="minorHAnsi" w:hAnsiTheme="minorHAnsi"/>
        </w:rPr>
      </w:pPr>
      <w:r w:rsidRPr="006A0E3C">
        <w:rPr>
          <w:rFonts w:asciiTheme="minorHAnsi" w:hAnsiTheme="minorHAnsi"/>
        </w:rPr>
        <w:t xml:space="preserve">multioborové kolekce elektronických časopisů </w:t>
      </w:r>
      <w:r w:rsidRPr="006A0E3C">
        <w:rPr>
          <w:rFonts w:asciiTheme="minorHAnsi" w:hAnsiTheme="minorHAnsi"/>
          <w:lang w:val="en-US"/>
        </w:rPr>
        <w:t xml:space="preserve">Elsevier </w:t>
      </w:r>
      <w:proofErr w:type="spellStart"/>
      <w:r w:rsidRPr="006A0E3C">
        <w:rPr>
          <w:rFonts w:asciiTheme="minorHAnsi" w:hAnsiTheme="minorHAnsi"/>
        </w:rPr>
        <w:t>ScienceDirect</w:t>
      </w:r>
      <w:proofErr w:type="spellEnd"/>
      <w:r w:rsidRPr="006A0E3C">
        <w:rPr>
          <w:rFonts w:asciiTheme="minorHAnsi" w:hAnsiTheme="minorHAnsi"/>
        </w:rPr>
        <w:t xml:space="preserve">, </w:t>
      </w:r>
      <w:r w:rsidRPr="006A0E3C">
        <w:rPr>
          <w:rFonts w:asciiTheme="minorHAnsi" w:hAnsiTheme="minorHAnsi"/>
          <w:lang w:val="en-US"/>
        </w:rPr>
        <w:t xml:space="preserve">Wiley </w:t>
      </w:r>
      <w:r w:rsidRPr="006A0E3C">
        <w:rPr>
          <w:rFonts w:asciiTheme="minorHAnsi" w:hAnsiTheme="minorHAnsi"/>
        </w:rPr>
        <w:t xml:space="preserve">Online </w:t>
      </w:r>
      <w:r w:rsidRPr="006A0E3C">
        <w:rPr>
          <w:rFonts w:asciiTheme="minorHAnsi" w:hAnsiTheme="minorHAnsi"/>
          <w:lang w:val="en-US"/>
        </w:rPr>
        <w:t xml:space="preserve">Library, </w:t>
      </w:r>
      <w:proofErr w:type="spellStart"/>
      <w:r w:rsidRPr="006A0E3C">
        <w:rPr>
          <w:rFonts w:asciiTheme="minorHAnsi" w:hAnsiTheme="minorHAnsi"/>
        </w:rPr>
        <w:t>SpringerLink</w:t>
      </w:r>
      <w:proofErr w:type="spellEnd"/>
      <w:r w:rsidRPr="006A0E3C">
        <w:rPr>
          <w:rFonts w:asciiTheme="minorHAnsi" w:hAnsiTheme="minorHAnsi"/>
        </w:rPr>
        <w:t>;</w:t>
      </w:r>
    </w:p>
    <w:p w14:paraId="76975E4A" w14:textId="71A870FB" w:rsidR="00862EFB" w:rsidRPr="006A0E3C" w:rsidRDefault="00862EFB" w:rsidP="00862EFB">
      <w:pPr>
        <w:pStyle w:val="Zkladntext21"/>
        <w:numPr>
          <w:ilvl w:val="0"/>
          <w:numId w:val="2"/>
        </w:numPr>
        <w:shd w:val="clear" w:color="auto" w:fill="auto"/>
        <w:tabs>
          <w:tab w:val="left" w:pos="766"/>
        </w:tabs>
        <w:spacing w:before="0" w:after="575" w:line="283" w:lineRule="exact"/>
        <w:ind w:left="400" w:firstLine="0"/>
        <w:rPr>
          <w:rFonts w:asciiTheme="minorHAnsi" w:hAnsiTheme="minorHAnsi"/>
        </w:rPr>
      </w:pPr>
      <w:r w:rsidRPr="006A0E3C">
        <w:rPr>
          <w:rFonts w:asciiTheme="minorHAnsi" w:hAnsiTheme="minorHAnsi"/>
        </w:rPr>
        <w:t xml:space="preserve">multioborové plnotextové databáze </w:t>
      </w:r>
      <w:proofErr w:type="spellStart"/>
      <w:r w:rsidRPr="006A0E3C">
        <w:rPr>
          <w:rFonts w:asciiTheme="minorHAnsi" w:hAnsiTheme="minorHAnsi"/>
        </w:rPr>
        <w:t>Ebsco</w:t>
      </w:r>
      <w:proofErr w:type="spellEnd"/>
      <w:r w:rsidRPr="006A0E3C">
        <w:rPr>
          <w:rFonts w:asciiTheme="minorHAnsi" w:hAnsiTheme="minorHAnsi"/>
        </w:rPr>
        <w:t xml:space="preserve"> a </w:t>
      </w:r>
      <w:proofErr w:type="spellStart"/>
      <w:r w:rsidRPr="006A0E3C">
        <w:rPr>
          <w:rFonts w:asciiTheme="minorHAnsi" w:hAnsiTheme="minorHAnsi"/>
        </w:rPr>
        <w:t>ProQuest</w:t>
      </w:r>
      <w:proofErr w:type="spellEnd"/>
      <w:r w:rsidRPr="006A0E3C">
        <w:rPr>
          <w:rFonts w:asciiTheme="minorHAnsi" w:hAnsiTheme="minorHAnsi"/>
        </w:rPr>
        <w:t>.</w:t>
      </w:r>
    </w:p>
    <w:p w14:paraId="28092FAD" w14:textId="247B3B9D" w:rsidR="00862EFB" w:rsidRPr="006A0E3C" w:rsidRDefault="00862EFB" w:rsidP="00862EFB">
      <w:pPr>
        <w:pStyle w:val="Nadpis3"/>
        <w:rPr>
          <w:rFonts w:asciiTheme="minorHAnsi" w:hAnsiTheme="minorHAnsi"/>
        </w:rPr>
      </w:pPr>
      <w:bookmarkStart w:id="20" w:name="_Toc523751498"/>
      <w:r w:rsidRPr="006A0E3C">
        <w:rPr>
          <w:rFonts w:asciiTheme="minorHAnsi" w:hAnsiTheme="minorHAnsi"/>
        </w:rPr>
        <w:t>Standard 1.14: Studium studentů se specifickými potřebami</w:t>
      </w:r>
      <w:bookmarkEnd w:id="20"/>
    </w:p>
    <w:p w14:paraId="0376BDD1" w14:textId="4E9C54C1"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UTB ve Zlíně zajišťuje dostupné služby, stipendia a další podpůrná opatření pro vyrovnání příležitostí studovat na vysoké škole pro studenty se specifickými potřebami. Danou problematiku upravuje směrnice rektora </w:t>
      </w:r>
      <w:r w:rsidRPr="006A0E3C">
        <w:rPr>
          <w:rStyle w:val="Zkladntext2Kurzva"/>
          <w:rFonts w:asciiTheme="minorHAnsi" w:hAnsiTheme="minorHAnsi"/>
        </w:rPr>
        <w:t>Podpora uchazečů a studentů se specifickými potřebami na Univerzitě Tomáše Bati ve Zlíně</w:t>
      </w:r>
      <w:r w:rsidRPr="006A0E3C">
        <w:rPr>
          <w:rFonts w:asciiTheme="minorHAnsi" w:hAnsiTheme="minorHAnsi"/>
        </w:rPr>
        <w:t xml:space="preserve"> č. 1</w:t>
      </w:r>
      <w:ins w:id="21" w:author="Jiří Vojtěšek" w:date="2018-11-22T17:42:00Z">
        <w:r w:rsidR="00DD6906">
          <w:rPr>
            <w:rFonts w:asciiTheme="minorHAnsi" w:hAnsiTheme="minorHAnsi"/>
          </w:rPr>
          <w:t>8</w:t>
        </w:r>
      </w:ins>
      <w:del w:id="22" w:author="Jiří Vojtěšek" w:date="2018-11-22T17:42:00Z">
        <w:r w:rsidRPr="006A0E3C" w:rsidDel="00DD6906">
          <w:rPr>
            <w:rFonts w:asciiTheme="minorHAnsi" w:hAnsiTheme="minorHAnsi"/>
          </w:rPr>
          <w:delText>2</w:delText>
        </w:r>
      </w:del>
      <w:r w:rsidRPr="006A0E3C">
        <w:rPr>
          <w:rFonts w:asciiTheme="minorHAnsi" w:hAnsiTheme="minorHAnsi"/>
        </w:rPr>
        <w:t>/</w:t>
      </w:r>
      <w:del w:id="23" w:author="Jiří Vojtěšek" w:date="2018-11-22T17:42:00Z">
        <w:r w:rsidRPr="006A0E3C" w:rsidDel="00DD6906">
          <w:rPr>
            <w:rFonts w:asciiTheme="minorHAnsi" w:hAnsiTheme="minorHAnsi"/>
          </w:rPr>
          <w:delText>2015</w:delText>
        </w:r>
      </w:del>
      <w:ins w:id="24" w:author="Jiří Vojtěšek" w:date="2018-11-22T17:42:00Z">
        <w:r w:rsidR="00DD6906" w:rsidRPr="006A0E3C">
          <w:rPr>
            <w:rFonts w:asciiTheme="minorHAnsi" w:hAnsiTheme="minorHAnsi"/>
          </w:rPr>
          <w:t>201</w:t>
        </w:r>
        <w:r w:rsidR="00DD6906">
          <w:rPr>
            <w:rFonts w:asciiTheme="minorHAnsi" w:hAnsiTheme="minorHAnsi"/>
          </w:rPr>
          <w:t>8</w:t>
        </w:r>
      </w:ins>
      <w:r w:rsidRPr="006A0E3C">
        <w:rPr>
          <w:rFonts w:asciiTheme="minorHAnsi" w:hAnsiTheme="minorHAnsi"/>
        </w:rPr>
        <w:t>.</w:t>
      </w:r>
      <w:r w:rsidRPr="006A0E3C">
        <w:rPr>
          <w:rFonts w:asciiTheme="minorHAnsi" w:hAnsiTheme="minorHAnsi"/>
          <w:vertAlign w:val="superscript"/>
        </w:rPr>
        <w:footnoteReference w:id="21"/>
      </w:r>
      <w:r w:rsidRPr="006A0E3C">
        <w:rPr>
          <w:rFonts w:asciiTheme="minorHAnsi" w:hAnsiTheme="minorHAnsi"/>
        </w:rP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7D5CB6B7" w14:textId="758831C0" w:rsidR="00862EFB" w:rsidRPr="006A0E3C" w:rsidRDefault="006B7ADB" w:rsidP="009F0E49">
      <w:pPr>
        <w:pStyle w:val="Zkladntext21"/>
        <w:shd w:val="clear" w:color="auto" w:fill="auto"/>
        <w:tabs>
          <w:tab w:val="left" w:pos="250"/>
        </w:tabs>
        <w:spacing w:before="0" w:after="120" w:line="288" w:lineRule="exact"/>
        <w:ind w:firstLine="0"/>
        <w:rPr>
          <w:rFonts w:asciiTheme="minorHAnsi" w:hAnsiTheme="minorHAnsi"/>
        </w:rPr>
      </w:pPr>
      <w:r>
        <w:rPr>
          <w:rFonts w:asciiTheme="minorHAnsi" w:hAnsiTheme="minorHAnsi"/>
        </w:rPr>
        <w:t xml:space="preserve">V </w:t>
      </w:r>
      <w:r w:rsidR="00862EFB" w:rsidRPr="006A0E3C">
        <w:rPr>
          <w:rFonts w:asciiTheme="minorHAnsi" w:hAnsiTheme="minorHAnsi"/>
        </w:rPr>
        <w:t xml:space="preserve">prvé řadě se jedná o </w:t>
      </w:r>
      <w:r w:rsidR="00862EFB" w:rsidRPr="006A0E3C">
        <w:rPr>
          <w:rStyle w:val="Zkladntext2Kurzva"/>
          <w:rFonts w:asciiTheme="minorHAnsi" w:hAnsiTheme="minorHAnsi"/>
        </w:rPr>
        <w:t>Akademickou poradna UTB ve Zlíně</w:t>
      </w:r>
      <w:r w:rsidR="00862EFB" w:rsidRPr="006A0E3C">
        <w:rPr>
          <w:rFonts w:asciiTheme="minorHAnsi" w:hAnsiTheme="minorHAnsi"/>
        </w:rPr>
        <w:t xml:space="preserve"> (dále jen APO), která představuje celouniverzitní pracoviště pro pomoc studentům UTB ve Zlíně, studenty se specifickými potřebami (dále jen </w:t>
      </w:r>
      <w:proofErr w:type="spellStart"/>
      <w:r w:rsidR="00862EFB" w:rsidRPr="006A0E3C">
        <w:rPr>
          <w:rFonts w:asciiTheme="minorHAnsi" w:hAnsiTheme="minorHAnsi"/>
        </w:rPr>
        <w:t>S</w:t>
      </w:r>
      <w:r w:rsidR="00A47AC1">
        <w:rPr>
          <w:rFonts w:asciiTheme="minorHAnsi" w:hAnsiTheme="minorHAnsi"/>
        </w:rPr>
        <w:t>p</w:t>
      </w:r>
      <w:r w:rsidR="00862EFB" w:rsidRPr="006A0E3C">
        <w:rPr>
          <w:rFonts w:asciiTheme="minorHAnsi" w:hAnsiTheme="minorHAnsi"/>
        </w:rPr>
        <w:t>P</w:t>
      </w:r>
      <w:proofErr w:type="spellEnd"/>
      <w:r w:rsidR="00862EFB" w:rsidRPr="006A0E3C">
        <w:rPr>
          <w:rFonts w:asciiTheme="minorHAnsi" w:hAnsiTheme="minorHAnsi"/>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68DA88BC" w14:textId="1610BDBB"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Nad rámec služeb APO je uchazečům s </w:t>
      </w:r>
      <w:proofErr w:type="spellStart"/>
      <w:r w:rsidRPr="006A0E3C">
        <w:rPr>
          <w:rFonts w:asciiTheme="minorHAnsi" w:hAnsiTheme="minorHAnsi"/>
        </w:rPr>
        <w:t>S</w:t>
      </w:r>
      <w:r w:rsidR="00A47AC1">
        <w:rPr>
          <w:rFonts w:asciiTheme="minorHAnsi" w:hAnsiTheme="minorHAnsi"/>
        </w:rPr>
        <w:t>pP</w:t>
      </w:r>
      <w:proofErr w:type="spellEnd"/>
      <w:r w:rsidRPr="006A0E3C">
        <w:rPr>
          <w:rFonts w:asciiTheme="minorHAnsi" w:hAnsiTheme="minorHAnsi"/>
        </w:rPr>
        <w:t xml:space="preserve"> o studium na UTB ve Zlíně poskytovány služby týkající se: předávání informací již před přihlášením na daný obor, informování o možnosti přítomnosti osobního asistenta nebo </w:t>
      </w:r>
      <w:proofErr w:type="spellStart"/>
      <w:r w:rsidRPr="006A0E3C">
        <w:rPr>
          <w:rFonts w:asciiTheme="minorHAnsi" w:hAnsiTheme="minorHAnsi"/>
        </w:rPr>
        <w:t>přepisovatelského</w:t>
      </w:r>
      <w:proofErr w:type="spellEnd"/>
      <w:r w:rsidRPr="006A0E3C">
        <w:rPr>
          <w:rFonts w:asciiTheme="minorHAnsi" w:hAnsiTheme="minorHAnsi"/>
        </w:rPr>
        <w:t xml:space="preserve">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22BC70B0" w14:textId="0A33DDE8" w:rsidR="00862EFB" w:rsidRPr="006A0E3C" w:rsidRDefault="006B7ADB" w:rsidP="009F0E49">
      <w:pPr>
        <w:pStyle w:val="Zkladntext21"/>
        <w:shd w:val="clear" w:color="auto" w:fill="auto"/>
        <w:tabs>
          <w:tab w:val="left" w:pos="250"/>
        </w:tabs>
        <w:spacing w:before="0" w:after="120" w:line="288" w:lineRule="exact"/>
        <w:ind w:firstLine="0"/>
        <w:rPr>
          <w:rFonts w:asciiTheme="minorHAnsi" w:hAnsiTheme="minorHAnsi"/>
        </w:rPr>
      </w:pPr>
      <w:r>
        <w:rPr>
          <w:rFonts w:asciiTheme="minorHAnsi" w:hAnsiTheme="minorHAnsi"/>
        </w:rPr>
        <w:t xml:space="preserve">V </w:t>
      </w:r>
      <w:r w:rsidR="00862EFB" w:rsidRPr="006A0E3C">
        <w:rPr>
          <w:rFonts w:asciiTheme="minorHAnsi" w:hAnsiTheme="minorHAnsi"/>
        </w:rPr>
        <w:t xml:space="preserve">případě studia studentů s </w:t>
      </w:r>
      <w:proofErr w:type="spellStart"/>
      <w:r w:rsidR="00862EFB" w:rsidRPr="006A0E3C">
        <w:rPr>
          <w:rFonts w:asciiTheme="minorHAnsi" w:hAnsiTheme="minorHAnsi"/>
        </w:rPr>
        <w:t>S</w:t>
      </w:r>
      <w:r w:rsidR="00A47AC1">
        <w:rPr>
          <w:rFonts w:asciiTheme="minorHAnsi" w:hAnsiTheme="minorHAnsi"/>
        </w:rPr>
        <w:t>pP</w:t>
      </w:r>
      <w:proofErr w:type="spellEnd"/>
      <w:r w:rsidR="00862EFB" w:rsidRPr="006A0E3C">
        <w:rPr>
          <w:rFonts w:asciiTheme="minorHAnsi" w:hAnsiTheme="minorHAnsi"/>
        </w:rPr>
        <w:t xml:space="preserve"> mohou studenti využívat následujících služeb poskytovaných UTB ve Zlíně: konzultace s </w:t>
      </w:r>
      <w:proofErr w:type="gramStart"/>
      <w:r w:rsidR="00862EFB" w:rsidRPr="006A0E3C">
        <w:rPr>
          <w:rFonts w:asciiTheme="minorHAnsi" w:hAnsiTheme="minorHAnsi"/>
        </w:rPr>
        <w:t>APO</w:t>
      </w:r>
      <w:proofErr w:type="gramEnd"/>
      <w:r w:rsidR="00862EFB" w:rsidRPr="006A0E3C">
        <w:rPr>
          <w:rFonts w:asciiTheme="minorHAnsi" w:hAnsiTheme="minorHAnsi"/>
        </w:rPr>
        <w:t xml:space="preserve">,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proofErr w:type="spellStart"/>
      <w:r w:rsidR="00862EFB" w:rsidRPr="006A0E3C">
        <w:rPr>
          <w:rFonts w:asciiTheme="minorHAnsi" w:hAnsiTheme="minorHAnsi"/>
        </w:rPr>
        <w:t>S</w:t>
      </w:r>
      <w:r w:rsidR="00A47AC1">
        <w:rPr>
          <w:rFonts w:asciiTheme="minorHAnsi" w:hAnsiTheme="minorHAnsi"/>
        </w:rPr>
        <w:t>pP</w:t>
      </w:r>
      <w:proofErr w:type="spellEnd"/>
      <w:r w:rsidR="00862EFB" w:rsidRPr="006A0E3C">
        <w:rPr>
          <w:rFonts w:asciiTheme="minorHAnsi" w:hAnsiTheme="minorHAnsi"/>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w:t>
      </w:r>
      <w:r w:rsidR="00862EFB" w:rsidRPr="006A0E3C">
        <w:rPr>
          <w:rFonts w:asciiTheme="minorHAnsi" w:hAnsiTheme="minorHAnsi"/>
        </w:rPr>
        <w:lastRenderedPageBreak/>
        <w:t>zkoušek, např. delší časový limit, ústní zkoušení, asistent zapisovatel.</w:t>
      </w:r>
    </w:p>
    <w:p w14:paraId="323BC1FE" w14:textId="38464CCF" w:rsidR="00862EFB" w:rsidRPr="006A0E3C" w:rsidRDefault="00862EFB" w:rsidP="00862EFB">
      <w:pPr>
        <w:pStyle w:val="Zkladntext21"/>
        <w:tabs>
          <w:tab w:val="left" w:pos="250"/>
        </w:tabs>
        <w:spacing w:after="638" w:line="288" w:lineRule="exact"/>
        <w:ind w:firstLine="0"/>
        <w:rPr>
          <w:rFonts w:asciiTheme="minorHAnsi" w:hAnsiTheme="minorHAnsi"/>
        </w:rPr>
      </w:pPr>
      <w:r w:rsidRPr="006A0E3C">
        <w:rPr>
          <w:rFonts w:asciiTheme="minorHAnsi" w:hAnsiTheme="minorHAnsi"/>
        </w:rPr>
        <w:t>V současné době (červenec 2017 - červen 2022) na UTB ve Zlíně probíhá realizace Strategického projektu UTB ve Zlíně (</w:t>
      </w:r>
      <w:proofErr w:type="spellStart"/>
      <w:proofErr w:type="gramStart"/>
      <w:r w:rsidRPr="006A0E3C">
        <w:rPr>
          <w:rFonts w:asciiTheme="minorHAnsi" w:hAnsiTheme="minorHAnsi"/>
        </w:rPr>
        <w:t>reg</w:t>
      </w:r>
      <w:proofErr w:type="gramEnd"/>
      <w:r w:rsidRPr="006A0E3C">
        <w:rPr>
          <w:rFonts w:asciiTheme="minorHAnsi" w:hAnsiTheme="minorHAnsi"/>
        </w:rPr>
        <w:t>.</w:t>
      </w:r>
      <w:proofErr w:type="gramStart"/>
      <w:r w:rsidRPr="006A0E3C">
        <w:rPr>
          <w:rFonts w:asciiTheme="minorHAnsi" w:hAnsiTheme="minorHAnsi"/>
        </w:rPr>
        <w:t>č</w:t>
      </w:r>
      <w:proofErr w:type="spellEnd"/>
      <w:r w:rsidRPr="006A0E3C">
        <w:rPr>
          <w:rFonts w:asciiTheme="minorHAnsi" w:hAnsiTheme="minorHAnsi"/>
        </w:rPr>
        <w:t>.</w:t>
      </w:r>
      <w:proofErr w:type="gramEnd"/>
      <w:r w:rsidRPr="006A0E3C">
        <w:rPr>
          <w:rFonts w:asciiTheme="minorHAnsi" w:hAnsiTheme="minorHAnsi"/>
        </w:rPr>
        <w:t xml:space="preserve"> CZ/02.2.69/0.0/0.0/16_015/0002204), jehož jedním z cílů je další z</w:t>
      </w:r>
      <w:r w:rsidR="002B4062">
        <w:rPr>
          <w:rFonts w:asciiTheme="minorHAnsi" w:hAnsiTheme="minorHAnsi"/>
        </w:rPr>
        <w:t xml:space="preserve">kvalitnění studia studentů se </w:t>
      </w:r>
      <w:proofErr w:type="spellStart"/>
      <w:r w:rsidR="002B4062">
        <w:rPr>
          <w:rFonts w:asciiTheme="minorHAnsi" w:hAnsiTheme="minorHAnsi"/>
        </w:rPr>
        <w:t>S</w:t>
      </w:r>
      <w:r w:rsidR="00027B57">
        <w:rPr>
          <w:rFonts w:asciiTheme="minorHAnsi" w:hAnsiTheme="minorHAnsi"/>
        </w:rPr>
        <w:t>p</w:t>
      </w:r>
      <w:r w:rsidRPr="006A0E3C">
        <w:rPr>
          <w:rFonts w:asciiTheme="minorHAnsi" w:hAnsiTheme="minorHAnsi"/>
        </w:rPr>
        <w:t>P</w:t>
      </w:r>
      <w:proofErr w:type="spellEnd"/>
      <w:r w:rsidRPr="006A0E3C">
        <w:rPr>
          <w:rFonts w:asciiTheme="minorHAnsi" w:hAnsiTheme="minorHAnsi"/>
        </w:rPr>
        <w:t xml:space="preserve"> prostřednictvím modifikace studijních mater</w:t>
      </w:r>
      <w:r w:rsidR="00027B57">
        <w:rPr>
          <w:rFonts w:asciiTheme="minorHAnsi" w:hAnsiTheme="minorHAnsi"/>
        </w:rPr>
        <w:t xml:space="preserve">iálů, metodik pro studenty se </w:t>
      </w:r>
      <w:proofErr w:type="spellStart"/>
      <w:r w:rsidR="00027B57">
        <w:rPr>
          <w:rFonts w:asciiTheme="minorHAnsi" w:hAnsiTheme="minorHAnsi"/>
        </w:rPr>
        <w:t>Sp</w:t>
      </w:r>
      <w:r w:rsidRPr="006A0E3C">
        <w:rPr>
          <w:rFonts w:asciiTheme="minorHAnsi" w:hAnsiTheme="minorHAnsi"/>
        </w:rPr>
        <w:t>P</w:t>
      </w:r>
      <w:proofErr w:type="spellEnd"/>
      <w:r w:rsidRPr="006A0E3C">
        <w:rPr>
          <w:rFonts w:asciiTheme="minorHAnsi" w:hAnsiTheme="minorHAnsi"/>
        </w:rPr>
        <w:t xml:space="preserve"> a metodiky pro intaktní studenty, osvětových a odborných workshopů, dalšího vzdělávání odborného týmu a mnoha dalších aktivit.</w:t>
      </w:r>
    </w:p>
    <w:p w14:paraId="398DEDA3" w14:textId="77777777" w:rsidR="00862EFB" w:rsidRPr="006A0E3C" w:rsidRDefault="00862EFB" w:rsidP="00862EFB">
      <w:pPr>
        <w:pStyle w:val="Nadpis3"/>
        <w:rPr>
          <w:rFonts w:asciiTheme="minorHAnsi" w:hAnsiTheme="minorHAnsi"/>
        </w:rPr>
      </w:pPr>
      <w:bookmarkStart w:id="25" w:name="_Toc523751499"/>
      <w:r w:rsidRPr="006A0E3C">
        <w:rPr>
          <w:rFonts w:asciiTheme="minorHAnsi" w:hAnsiTheme="minorHAnsi"/>
        </w:rPr>
        <w:t>Standard 1.15: Opatření proti neetickému jednání a k ochraně duševního vlastnictví</w:t>
      </w:r>
      <w:bookmarkEnd w:id="25"/>
      <w:r w:rsidRPr="006A0E3C">
        <w:rPr>
          <w:rFonts w:asciiTheme="minorHAnsi" w:hAnsiTheme="minorHAnsi"/>
          <w:sz w:val="21"/>
          <w:szCs w:val="21"/>
        </w:rPr>
        <w:t xml:space="preserve">                                                      </w:t>
      </w:r>
    </w:p>
    <w:p w14:paraId="14E2612E" w14:textId="77777777" w:rsidR="00862EFB" w:rsidRPr="006A0E3C" w:rsidRDefault="00862EFB" w:rsidP="00862EFB">
      <w:pPr>
        <w:pStyle w:val="Zkladntext21"/>
        <w:numPr>
          <w:ilvl w:val="0"/>
          <w:numId w:val="3"/>
        </w:numPr>
        <w:shd w:val="clear" w:color="auto" w:fill="auto"/>
        <w:tabs>
          <w:tab w:val="left" w:pos="250"/>
        </w:tabs>
        <w:spacing w:before="0" w:after="638" w:line="288" w:lineRule="exact"/>
        <w:ind w:firstLine="0"/>
        <w:rPr>
          <w:rFonts w:asciiTheme="minorHAnsi" w:hAnsiTheme="minorHAnsi"/>
        </w:rPr>
      </w:pPr>
      <w:r w:rsidRPr="006A0E3C">
        <w:rPr>
          <w:rFonts w:asciiTheme="minorHAnsi" w:hAnsiTheme="minorHAnsi"/>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6A0E3C">
        <w:rPr>
          <w:rStyle w:val="Znakapoznpodarou"/>
          <w:rFonts w:asciiTheme="minorHAnsi" w:hAnsiTheme="minorHAnsi"/>
        </w:rPr>
        <w:footnoteReference w:id="22"/>
      </w:r>
    </w:p>
    <w:p w14:paraId="3FB4F2B0" w14:textId="0C991FBD" w:rsidR="009E517D" w:rsidRPr="006A0E3C" w:rsidRDefault="00323CFF" w:rsidP="00323CFF">
      <w:pPr>
        <w:pStyle w:val="Nadpis21"/>
        <w:keepNext/>
        <w:keepLines/>
        <w:shd w:val="clear" w:color="auto" w:fill="auto"/>
        <w:spacing w:before="0" w:after="406" w:line="300" w:lineRule="exact"/>
        <w:rPr>
          <w:rStyle w:val="Nadpis22"/>
          <w:rFonts w:asciiTheme="minorHAnsi" w:hAnsiTheme="minorHAnsi"/>
          <w:color w:val="00B050"/>
        </w:rPr>
      </w:pPr>
      <w:bookmarkStart w:id="26" w:name="_Toc523751500"/>
      <w:r w:rsidRPr="006A0E3C">
        <w:rPr>
          <w:rStyle w:val="Nadpis22"/>
          <w:rFonts w:asciiTheme="minorHAnsi" w:hAnsiTheme="minorHAnsi"/>
          <w:color w:val="00B050"/>
        </w:rPr>
        <w:t xml:space="preserve">II </w:t>
      </w:r>
      <w:r w:rsidR="009E517D" w:rsidRPr="006A0E3C">
        <w:rPr>
          <w:rStyle w:val="Nadpis22"/>
          <w:rFonts w:asciiTheme="minorHAnsi" w:hAnsiTheme="minorHAnsi"/>
          <w:color w:val="00B050"/>
        </w:rPr>
        <w:t>Studijní program</w:t>
      </w:r>
      <w:bookmarkEnd w:id="26"/>
    </w:p>
    <w:p w14:paraId="316ECAAC" w14:textId="77777777" w:rsidR="00CC42D1" w:rsidRPr="006A0E3C" w:rsidRDefault="00CC42D1" w:rsidP="00B66373">
      <w:pPr>
        <w:pStyle w:val="Nadpis2"/>
        <w:rPr>
          <w:rFonts w:asciiTheme="minorHAnsi" w:hAnsiTheme="minorHAnsi"/>
        </w:rPr>
      </w:pPr>
      <w:bookmarkStart w:id="27" w:name="_Toc523751501"/>
      <w:r w:rsidRPr="006A0E3C">
        <w:rPr>
          <w:rFonts w:asciiTheme="minorHAnsi" w:hAnsiTheme="minorHAnsi"/>
        </w:rPr>
        <w:t>Soulad studijního programu s posláním vysoké školy a mezinárodní rozměr studijního programu</w:t>
      </w:r>
      <w:bookmarkEnd w:id="27"/>
      <w:r w:rsidRPr="006A0E3C">
        <w:rPr>
          <w:rFonts w:asciiTheme="minorHAnsi" w:hAnsiTheme="minorHAnsi"/>
        </w:rPr>
        <w:t xml:space="preserve"> </w:t>
      </w:r>
    </w:p>
    <w:p w14:paraId="5A5CA7BD" w14:textId="77777777" w:rsidR="000F625D" w:rsidRPr="006A0E3C" w:rsidRDefault="000F625D" w:rsidP="00CC42D1">
      <w:pPr>
        <w:pStyle w:val="Nadpis3"/>
        <w:rPr>
          <w:rFonts w:asciiTheme="minorHAnsi" w:hAnsiTheme="minorHAnsi"/>
        </w:rPr>
      </w:pPr>
    </w:p>
    <w:p w14:paraId="77AA4CA7" w14:textId="6C906FC1" w:rsidR="00C13A4A" w:rsidRPr="006A0E3C" w:rsidRDefault="00B66373" w:rsidP="00CC42D1">
      <w:pPr>
        <w:pStyle w:val="Nadpis3"/>
        <w:rPr>
          <w:rFonts w:asciiTheme="minorHAnsi" w:hAnsiTheme="minorHAnsi"/>
          <w:sz w:val="21"/>
          <w:szCs w:val="21"/>
        </w:rPr>
      </w:pPr>
      <w:bookmarkStart w:id="28" w:name="_Toc523751502"/>
      <w:r w:rsidRPr="006A0E3C">
        <w:rPr>
          <w:rFonts w:asciiTheme="minorHAnsi" w:hAnsiTheme="minorHAnsi"/>
        </w:rPr>
        <w:t xml:space="preserve">Standard 2.1: </w:t>
      </w:r>
      <w:r w:rsidR="00F01371" w:rsidRPr="006A0E3C">
        <w:rPr>
          <w:rFonts w:asciiTheme="minorHAnsi" w:hAnsiTheme="minorHAnsi"/>
        </w:rPr>
        <w:t>Soulad studijního programu s posláním a strategickými dokumenty vysoké školy</w:t>
      </w:r>
      <w:bookmarkEnd w:id="28"/>
      <w:r w:rsidR="00C13A4A" w:rsidRPr="006A0E3C">
        <w:rPr>
          <w:rFonts w:asciiTheme="minorHAnsi" w:hAnsiTheme="minorHAnsi"/>
          <w:sz w:val="21"/>
          <w:szCs w:val="21"/>
        </w:rPr>
        <w:t xml:space="preserve">                                                   </w:t>
      </w:r>
    </w:p>
    <w:p w14:paraId="3EEC0D4B" w14:textId="1C27DF07" w:rsidR="00C50A30" w:rsidRDefault="00C50A30" w:rsidP="00572434">
      <w:pPr>
        <w:pStyle w:val="Zkladntext21"/>
        <w:shd w:val="clear" w:color="auto" w:fill="auto"/>
        <w:spacing w:before="0" w:after="120" w:line="288" w:lineRule="exact"/>
        <w:ind w:firstLine="0"/>
        <w:rPr>
          <w:ins w:id="29" w:author="Zuzka" w:date="2018-11-12T20:29:00Z"/>
          <w:rFonts w:asciiTheme="minorHAnsi" w:hAnsiTheme="minorHAnsi"/>
        </w:rPr>
      </w:pPr>
      <w:r w:rsidRPr="006A0E3C">
        <w:rPr>
          <w:rFonts w:asciiTheme="minorHAnsi" w:hAnsiTheme="minorHAnsi"/>
        </w:rPr>
        <w:t>Studijní program je z hlediska vzdělávacího zaměření v souladu s Dlouhodobým záměrem vzdělávací a vědecké, výzkumné, vývojové a inovační, umělecké a další tvůrčí činnosti Univerzity Tomáše Bati ve Zlíně na období 2016–2020 (dále jen „Dlouhodobým záměr UTB“)</w:t>
      </w:r>
      <w:r w:rsidRPr="000940DD">
        <w:rPr>
          <w:rFonts w:asciiTheme="minorHAnsi" w:hAnsiTheme="minorHAnsi"/>
          <w:vertAlign w:val="superscript"/>
        </w:rPr>
        <w:footnoteReference w:id="23"/>
      </w:r>
      <w:r w:rsidRPr="000940DD">
        <w:rPr>
          <w:rFonts w:asciiTheme="minorHAnsi" w:hAnsiTheme="minorHAnsi"/>
          <w:vertAlign w:val="superscript"/>
        </w:rPr>
        <w:t xml:space="preserve"> </w:t>
      </w:r>
      <w:r w:rsidRPr="006A0E3C">
        <w:rPr>
          <w:rFonts w:asciiTheme="minorHAnsi" w:hAnsiTheme="minorHAnsi"/>
        </w:rPr>
        <w:t>a její součástí Plánem realizace Strategického záměru vzdělávací a tvůrčí činnosti Univerzity Tomáše Bati ve Zlíně pro rok 2018 a také s Dlouhodobým záměrem vzdělávací a vědecké, výzkumné, vývojové a inovační a další tvůrčí činnosti Fakulty aplikované informatiky Univerzity Tomáše Bati ve Zlíně na období 2016–2020 (dále jen „Dlouhodobý záměr FAI“)</w:t>
      </w:r>
      <w:r w:rsidRPr="000940DD">
        <w:rPr>
          <w:rFonts w:asciiTheme="minorHAnsi" w:hAnsiTheme="minorHAnsi"/>
          <w:vertAlign w:val="superscript"/>
        </w:rPr>
        <w:footnoteReference w:id="24"/>
      </w:r>
      <w:r w:rsidRPr="006A0E3C">
        <w:rPr>
          <w:rFonts w:asciiTheme="minorHAnsi" w:hAnsiTheme="minorHAnsi"/>
        </w:rPr>
        <w:t xml:space="preserve"> a její součástí Plánem realizace Strategického záměru vzdělávací a tvůrčí činnosti Fakulty aplikované informatiky Univerzity Tomáše Bati ve Zlíně pro rok 2018. Zaměření a orientace předloženého studijního programu je také v souladu se Statutem Fakulty aplikované informatiky Univerzity Tomáše Bati ve Zlíně</w:t>
      </w:r>
      <w:r w:rsidRPr="000940DD">
        <w:rPr>
          <w:rFonts w:asciiTheme="minorHAnsi" w:hAnsiTheme="minorHAnsi"/>
          <w:vertAlign w:val="superscript"/>
        </w:rPr>
        <w:footnoteReference w:id="25"/>
      </w:r>
      <w:r w:rsidRPr="006A0E3C">
        <w:rPr>
          <w:rFonts w:asciiTheme="minorHAnsi" w:hAnsiTheme="minorHAnsi"/>
        </w:rPr>
        <w:t>, v němž jsou v článcích 2 a 3 vymezeny vědní disciplíny zaměřené na informační technologie, bezpečnostní technologie, řídicí a automatizační techniku a robotické systémy.  Předkládaný návrh studijního programu navazuje na dlouhodobou vědeckou, výzkumnou a vývojovou práci akademických pracovníků Fakulty aplikované informatiky a v souladu se strategií Univerzity Tomáše Bati ve Zlíně efektivně využívá ve výuce specialisty ostatních fakult univerzity.</w:t>
      </w:r>
    </w:p>
    <w:p w14:paraId="3AFF2836" w14:textId="27B1ACE2" w:rsidR="00BD7BE1" w:rsidRDefault="00BD7BE1" w:rsidP="00BD7BE1">
      <w:pPr>
        <w:pStyle w:val="Zkladntext21"/>
        <w:shd w:val="clear" w:color="auto" w:fill="auto"/>
        <w:spacing w:before="0" w:after="120" w:line="288" w:lineRule="exact"/>
        <w:ind w:firstLine="0"/>
        <w:rPr>
          <w:ins w:id="30" w:author="Zuzka" w:date="2018-11-12T20:31:00Z"/>
          <w:rFonts w:asciiTheme="minorHAnsi" w:hAnsiTheme="minorHAnsi"/>
        </w:rPr>
      </w:pPr>
      <w:ins w:id="31" w:author="Zuzka" w:date="2018-11-12T20:29:00Z">
        <w:r>
          <w:rPr>
            <w:rFonts w:asciiTheme="minorHAnsi" w:hAnsiTheme="minorHAnsi"/>
          </w:rPr>
          <w:lastRenderedPageBreak/>
          <w:t>V Dlouhodobém záměru UTB jsou specifikovány tři oblasti</w:t>
        </w:r>
      </w:ins>
      <w:ins w:id="32" w:author="Zuzka" w:date="2018-11-12T20:31:00Z">
        <w:r>
          <w:rPr>
            <w:rFonts w:asciiTheme="minorHAnsi" w:hAnsiTheme="minorHAnsi"/>
          </w:rPr>
          <w:t>, které by měly být zabudovány do studijního programu</w:t>
        </w:r>
      </w:ins>
      <w:ins w:id="33" w:author="Zuzka" w:date="2018-11-12T20:29:00Z">
        <w:r>
          <w:rPr>
            <w:rFonts w:asciiTheme="minorHAnsi" w:hAnsiTheme="minorHAnsi"/>
          </w:rPr>
          <w:t xml:space="preserve"> </w:t>
        </w:r>
      </w:ins>
      <w:ins w:id="34" w:author="Zuzka" w:date="2018-11-12T20:30:00Z">
        <w:r>
          <w:rPr>
            <w:rFonts w:asciiTheme="minorHAnsi" w:hAnsiTheme="minorHAnsi"/>
          </w:rPr>
          <w:t>–</w:t>
        </w:r>
      </w:ins>
      <w:ins w:id="35" w:author="Zuzka" w:date="2018-11-12T20:29:00Z">
        <w:r>
          <w:rPr>
            <w:rFonts w:asciiTheme="minorHAnsi" w:hAnsiTheme="minorHAnsi"/>
          </w:rPr>
          <w:t xml:space="preserve"> </w:t>
        </w:r>
      </w:ins>
      <w:ins w:id="36" w:author="Zuzka" w:date="2018-11-12T20:30:00Z">
        <w:r>
          <w:rPr>
            <w:rFonts w:asciiTheme="minorHAnsi" w:hAnsiTheme="minorHAnsi"/>
          </w:rPr>
          <w:t xml:space="preserve">koncepce výuky cizích jazyků, výuka podnikatelství a </w:t>
        </w:r>
      </w:ins>
      <w:ins w:id="37" w:author="Zuzka" w:date="2018-11-12T20:31:00Z">
        <w:r>
          <w:rPr>
            <w:rFonts w:asciiTheme="minorHAnsi" w:hAnsiTheme="minorHAnsi"/>
          </w:rPr>
          <w:t xml:space="preserve">rozvoj ICT dovedností studentů. </w:t>
        </w:r>
      </w:ins>
      <w:ins w:id="38" w:author="Zuzka" w:date="2018-11-12T20:32:00Z">
        <w:r>
          <w:rPr>
            <w:rFonts w:asciiTheme="minorHAnsi" w:hAnsiTheme="minorHAnsi"/>
          </w:rPr>
          <w:t xml:space="preserve">Bakalářský studijní program </w:t>
        </w:r>
        <w:r w:rsidRPr="00BD7BE1">
          <w:rPr>
            <w:rFonts w:asciiTheme="minorHAnsi" w:hAnsiTheme="minorHAnsi"/>
            <w:i/>
            <w:rPrChange w:id="39" w:author="Zuzka" w:date="2018-11-12T20:37:00Z">
              <w:rPr>
                <w:rFonts w:asciiTheme="minorHAnsi" w:hAnsiTheme="minorHAnsi"/>
              </w:rPr>
            </w:rPrChange>
          </w:rPr>
          <w:t xml:space="preserve">Softwarové inženýrství </w:t>
        </w:r>
        <w:r>
          <w:rPr>
            <w:rFonts w:asciiTheme="minorHAnsi" w:hAnsiTheme="minorHAnsi"/>
          </w:rPr>
          <w:t xml:space="preserve">třetí oblast - </w:t>
        </w:r>
      </w:ins>
      <w:ins w:id="40" w:author="Zuzka" w:date="2018-11-12T20:31:00Z">
        <w:r>
          <w:rPr>
            <w:rFonts w:asciiTheme="minorHAnsi" w:hAnsiTheme="minorHAnsi"/>
          </w:rPr>
          <w:t xml:space="preserve">Rozvoj ICT dovedností </w:t>
        </w:r>
      </w:ins>
      <w:ins w:id="41" w:author="Zuzka" w:date="2018-11-12T20:33:00Z">
        <w:r>
          <w:rPr>
            <w:rFonts w:asciiTheme="minorHAnsi" w:hAnsiTheme="minorHAnsi"/>
          </w:rPr>
          <w:t>studentů – prohlubuje už z principu obsahu jednotlivých předmětů</w:t>
        </w:r>
      </w:ins>
      <w:ins w:id="42" w:author="Zuzka" w:date="2018-11-12T20:34:00Z">
        <w:r>
          <w:rPr>
            <w:rFonts w:asciiTheme="minorHAnsi" w:hAnsiTheme="minorHAnsi"/>
          </w:rPr>
          <w:t xml:space="preserve">. </w:t>
        </w:r>
      </w:ins>
      <w:ins w:id="43" w:author="Zuzka" w:date="2018-11-12T20:38:00Z">
        <w:r>
          <w:rPr>
            <w:rFonts w:asciiTheme="minorHAnsi" w:hAnsiTheme="minorHAnsi"/>
          </w:rPr>
          <w:t xml:space="preserve">Způsoby </w:t>
        </w:r>
      </w:ins>
      <w:ins w:id="44" w:author="Zuzka" w:date="2018-11-12T20:35:00Z">
        <w:r>
          <w:rPr>
            <w:rFonts w:asciiTheme="minorHAnsi" w:hAnsiTheme="minorHAnsi"/>
          </w:rPr>
          <w:t xml:space="preserve">výuky cizích jazyků </w:t>
        </w:r>
      </w:ins>
      <w:ins w:id="45" w:author="Zuzka" w:date="2018-11-12T20:38:00Z">
        <w:r>
          <w:rPr>
            <w:rFonts w:asciiTheme="minorHAnsi" w:hAnsiTheme="minorHAnsi"/>
          </w:rPr>
          <w:t>ve</w:t>
        </w:r>
      </w:ins>
      <w:ins w:id="46" w:author="Zuzka" w:date="2018-11-12T20:35:00Z">
        <w:r>
          <w:rPr>
            <w:rFonts w:asciiTheme="minorHAnsi" w:hAnsiTheme="minorHAnsi"/>
          </w:rPr>
          <w:t xml:space="preserve"> studijní</w:t>
        </w:r>
      </w:ins>
      <w:ins w:id="47" w:author="Zuzka" w:date="2018-11-12T20:46:00Z">
        <w:r w:rsidR="003A3133">
          <w:rPr>
            <w:rFonts w:asciiTheme="minorHAnsi" w:hAnsiTheme="minorHAnsi"/>
          </w:rPr>
          <w:t>m</w:t>
        </w:r>
      </w:ins>
      <w:ins w:id="48" w:author="Zuzka" w:date="2018-11-12T20:35:00Z">
        <w:r>
          <w:rPr>
            <w:rFonts w:asciiTheme="minorHAnsi" w:hAnsiTheme="minorHAnsi"/>
          </w:rPr>
          <w:t xml:space="preserve"> program</w:t>
        </w:r>
      </w:ins>
      <w:ins w:id="49" w:author="Zuzka" w:date="2018-11-12T20:38:00Z">
        <w:r>
          <w:rPr>
            <w:rFonts w:asciiTheme="minorHAnsi" w:hAnsiTheme="minorHAnsi"/>
          </w:rPr>
          <w:t>u jsou detailněji</w:t>
        </w:r>
      </w:ins>
      <w:ins w:id="50" w:author="Zuzka" w:date="2018-11-12T20:35:00Z">
        <w:r>
          <w:rPr>
            <w:rFonts w:asciiTheme="minorHAnsi" w:hAnsiTheme="minorHAnsi"/>
          </w:rPr>
          <w:t xml:space="preserve"> </w:t>
        </w:r>
      </w:ins>
      <w:ins w:id="51" w:author="Zuzka" w:date="2018-11-12T20:38:00Z">
        <w:r>
          <w:rPr>
            <w:rFonts w:asciiTheme="minorHAnsi" w:hAnsiTheme="minorHAnsi"/>
          </w:rPr>
          <w:t>popsány</w:t>
        </w:r>
      </w:ins>
      <w:ins w:id="52" w:author="Zuzka" w:date="2018-11-12T20:35:00Z">
        <w:r>
          <w:rPr>
            <w:rFonts w:asciiTheme="minorHAnsi" w:hAnsiTheme="minorHAnsi"/>
          </w:rPr>
          <w:t xml:space="preserve"> v sekci </w:t>
        </w:r>
      </w:ins>
      <w:ins w:id="53" w:author="Zuzka" w:date="2018-11-12T20:36:00Z">
        <w:r>
          <w:rPr>
            <w:rFonts w:asciiTheme="minorHAnsi" w:hAnsiTheme="minorHAnsi"/>
          </w:rPr>
          <w:fldChar w:fldCharType="begin"/>
        </w:r>
        <w:r>
          <w:rPr>
            <w:rFonts w:asciiTheme="minorHAnsi" w:hAnsiTheme="minorHAnsi"/>
          </w:rPr>
          <w:instrText xml:space="preserve"> REF _Ref529818302 \h </w:instrText>
        </w:r>
      </w:ins>
      <w:r>
        <w:rPr>
          <w:rFonts w:asciiTheme="minorHAnsi" w:hAnsiTheme="minorHAnsi"/>
        </w:rPr>
        <w:instrText xml:space="preserve"> \* MERGEFORMAT </w:instrText>
      </w:r>
      <w:r>
        <w:rPr>
          <w:rFonts w:asciiTheme="minorHAnsi" w:hAnsiTheme="minorHAnsi"/>
        </w:rPr>
      </w:r>
      <w:r>
        <w:rPr>
          <w:rFonts w:asciiTheme="minorHAnsi" w:hAnsiTheme="minorHAnsi"/>
        </w:rPr>
        <w:fldChar w:fldCharType="separate"/>
      </w:r>
      <w:ins w:id="54" w:author="Zuzka" w:date="2018-11-12T20:36:00Z">
        <w:r w:rsidRPr="006A0E3C">
          <w:rPr>
            <w:rFonts w:asciiTheme="minorHAnsi" w:hAnsiTheme="minorHAnsi"/>
          </w:rPr>
          <w:t>Standard 2.5 Jazykové kompetence</w:t>
        </w:r>
        <w:r>
          <w:rPr>
            <w:rFonts w:asciiTheme="minorHAnsi" w:hAnsiTheme="minorHAnsi"/>
          </w:rPr>
          <w:fldChar w:fldCharType="end"/>
        </w:r>
        <w:r>
          <w:rPr>
            <w:rFonts w:asciiTheme="minorHAnsi" w:hAnsiTheme="minorHAnsi"/>
          </w:rPr>
          <w:t xml:space="preserve">. </w:t>
        </w:r>
      </w:ins>
      <w:ins w:id="55" w:author="Zuzka" w:date="2018-11-12T20:39:00Z">
        <w:r>
          <w:rPr>
            <w:rFonts w:asciiTheme="minorHAnsi" w:hAnsiTheme="minorHAnsi"/>
          </w:rPr>
          <w:t xml:space="preserve">Výuka </w:t>
        </w:r>
        <w:r w:rsidR="003A3133">
          <w:rPr>
            <w:rFonts w:asciiTheme="minorHAnsi" w:hAnsiTheme="minorHAnsi"/>
          </w:rPr>
          <w:t xml:space="preserve">z oblasti </w:t>
        </w:r>
        <w:r w:rsidR="003A3133" w:rsidRPr="00BD7BE1">
          <w:rPr>
            <w:rFonts w:asciiTheme="minorHAnsi" w:hAnsiTheme="minorHAnsi"/>
          </w:rPr>
          <w:t>ekonomiky a podnikatelství</w:t>
        </w:r>
        <w:r w:rsidR="003A3133">
          <w:rPr>
            <w:rFonts w:asciiTheme="minorHAnsi" w:hAnsiTheme="minorHAnsi"/>
          </w:rPr>
          <w:t xml:space="preserve"> </w:t>
        </w:r>
        <w:r>
          <w:rPr>
            <w:rFonts w:asciiTheme="minorHAnsi" w:hAnsiTheme="minorHAnsi"/>
          </w:rPr>
          <w:t xml:space="preserve">je </w:t>
        </w:r>
        <w:r w:rsidR="003A3133">
          <w:rPr>
            <w:rFonts w:asciiTheme="minorHAnsi" w:hAnsiTheme="minorHAnsi"/>
          </w:rPr>
          <w:t>rozdělena</w:t>
        </w:r>
      </w:ins>
      <w:ins w:id="56" w:author="Zuzka" w:date="2018-11-12T20:40:00Z">
        <w:r w:rsidR="003A3133">
          <w:rPr>
            <w:rFonts w:asciiTheme="minorHAnsi" w:hAnsiTheme="minorHAnsi"/>
          </w:rPr>
          <w:t xml:space="preserve"> </w:t>
        </w:r>
      </w:ins>
      <w:ins w:id="57" w:author="Zuzka" w:date="2018-11-12T20:39:00Z">
        <w:r w:rsidR="003A3133">
          <w:rPr>
            <w:rFonts w:asciiTheme="minorHAnsi" w:hAnsiTheme="minorHAnsi"/>
          </w:rPr>
          <w:t>na dvě fáze</w:t>
        </w:r>
      </w:ins>
      <w:ins w:id="58" w:author="Zuzka" w:date="2018-11-12T21:00:00Z">
        <w:r w:rsidR="00457A16">
          <w:rPr>
            <w:rFonts w:asciiTheme="minorHAnsi" w:hAnsiTheme="minorHAnsi"/>
          </w:rPr>
          <w:t xml:space="preserve"> v průběhu studia</w:t>
        </w:r>
      </w:ins>
      <w:ins w:id="59" w:author="Zuzka" w:date="2018-11-12T20:40:00Z">
        <w:r w:rsidR="003A3133">
          <w:rPr>
            <w:rFonts w:asciiTheme="minorHAnsi" w:hAnsiTheme="minorHAnsi"/>
          </w:rPr>
          <w:t>.</w:t>
        </w:r>
      </w:ins>
      <w:ins w:id="60" w:author="Zuzka" w:date="2018-11-12T20:45:00Z">
        <w:r w:rsidR="003A3133">
          <w:rPr>
            <w:rFonts w:asciiTheme="minorHAnsi" w:hAnsiTheme="minorHAnsi"/>
          </w:rPr>
          <w:t xml:space="preserve"> Předpokládá se</w:t>
        </w:r>
      </w:ins>
      <w:ins w:id="61" w:author="Zuzka" w:date="2018-11-12T20:47:00Z">
        <w:r w:rsidR="003A3133">
          <w:rPr>
            <w:rFonts w:asciiTheme="minorHAnsi" w:hAnsiTheme="minorHAnsi"/>
          </w:rPr>
          <w:t xml:space="preserve">, </w:t>
        </w:r>
      </w:ins>
      <w:ins w:id="62" w:author="Zuzka" w:date="2018-11-12T20:45:00Z">
        <w:r w:rsidR="003A3133">
          <w:rPr>
            <w:rFonts w:asciiTheme="minorHAnsi" w:hAnsiTheme="minorHAnsi"/>
          </w:rPr>
          <w:t xml:space="preserve">že </w:t>
        </w:r>
      </w:ins>
      <w:ins w:id="63" w:author="Zuzka" w:date="2018-11-12T20:39:00Z">
        <w:r w:rsidR="003A3133">
          <w:rPr>
            <w:rFonts w:asciiTheme="minorHAnsi" w:hAnsiTheme="minorHAnsi"/>
          </w:rPr>
          <w:t>s</w:t>
        </w:r>
      </w:ins>
      <w:ins w:id="64" w:author="Zuzka" w:date="2018-11-12T20:37:00Z">
        <w:r w:rsidR="003A3133">
          <w:rPr>
            <w:rFonts w:asciiTheme="minorHAnsi" w:hAnsiTheme="minorHAnsi"/>
          </w:rPr>
          <w:t>tudent</w:t>
        </w:r>
        <w:r w:rsidRPr="00BD7BE1">
          <w:rPr>
            <w:rFonts w:asciiTheme="minorHAnsi" w:hAnsiTheme="minorHAnsi"/>
          </w:rPr>
          <w:t xml:space="preserve"> </w:t>
        </w:r>
      </w:ins>
      <w:ins w:id="65" w:author="Zuzka" w:date="2018-11-12T20:47:00Z">
        <w:r w:rsidR="003A3133">
          <w:rPr>
            <w:rFonts w:asciiTheme="minorHAnsi" w:hAnsiTheme="minorHAnsi"/>
          </w:rPr>
          <w:t>vy</w:t>
        </w:r>
      </w:ins>
      <w:ins w:id="66" w:author="Zuzka" w:date="2018-11-12T20:45:00Z">
        <w:r w:rsidR="003A3133">
          <w:rPr>
            <w:rFonts w:asciiTheme="minorHAnsi" w:hAnsiTheme="minorHAnsi"/>
          </w:rPr>
          <w:t xml:space="preserve">studuje oba stupně studia – bakalářský i </w:t>
        </w:r>
      </w:ins>
      <w:ins w:id="67" w:author="Zuzka" w:date="2018-11-12T20:47:00Z">
        <w:r w:rsidR="003A3133">
          <w:rPr>
            <w:rFonts w:asciiTheme="minorHAnsi" w:hAnsiTheme="minorHAnsi"/>
          </w:rPr>
          <w:t xml:space="preserve">navazující </w:t>
        </w:r>
      </w:ins>
      <w:ins w:id="68" w:author="Zuzka" w:date="2018-11-12T20:45:00Z">
        <w:r w:rsidR="003A3133">
          <w:rPr>
            <w:rFonts w:asciiTheme="minorHAnsi" w:hAnsiTheme="minorHAnsi"/>
          </w:rPr>
          <w:t xml:space="preserve">magisterský. </w:t>
        </w:r>
      </w:ins>
      <w:ins w:id="69" w:author="Zuzka" w:date="2018-11-12T20:46:00Z">
        <w:r w:rsidR="003A3133">
          <w:rPr>
            <w:rFonts w:asciiTheme="minorHAnsi" w:hAnsiTheme="minorHAnsi"/>
          </w:rPr>
          <w:t xml:space="preserve">V rámci </w:t>
        </w:r>
      </w:ins>
      <w:ins w:id="70" w:author="Zuzka" w:date="2018-11-12T20:47:00Z">
        <w:r w:rsidR="003A3133">
          <w:rPr>
            <w:rFonts w:asciiTheme="minorHAnsi" w:hAnsiTheme="minorHAnsi"/>
          </w:rPr>
          <w:t xml:space="preserve">této koncepce </w:t>
        </w:r>
      </w:ins>
      <w:ins w:id="71" w:author="Zuzka" w:date="2018-11-12T20:46:00Z">
        <w:r w:rsidR="003A3133">
          <w:rPr>
            <w:rFonts w:asciiTheme="minorHAnsi" w:hAnsiTheme="minorHAnsi"/>
          </w:rPr>
          <w:t xml:space="preserve">celkového 5letého studia </w:t>
        </w:r>
      </w:ins>
      <w:ins w:id="72" w:author="Zuzka" w:date="2018-11-12T20:37:00Z">
        <w:r w:rsidR="003A3133">
          <w:rPr>
            <w:rFonts w:asciiTheme="minorHAnsi" w:hAnsiTheme="minorHAnsi"/>
          </w:rPr>
          <w:t xml:space="preserve">absolvuje </w:t>
        </w:r>
        <w:r w:rsidRPr="00BD7BE1">
          <w:rPr>
            <w:rFonts w:asciiTheme="minorHAnsi" w:hAnsiTheme="minorHAnsi"/>
          </w:rPr>
          <w:t>dva předměty</w:t>
        </w:r>
      </w:ins>
      <w:ins w:id="73" w:author="Zuzka" w:date="2018-11-12T20:40:00Z">
        <w:r w:rsidR="003A3133">
          <w:rPr>
            <w:rFonts w:asciiTheme="minorHAnsi" w:hAnsiTheme="minorHAnsi"/>
            <w:lang w:val="en-US"/>
          </w:rPr>
          <w:t>;</w:t>
        </w:r>
      </w:ins>
      <w:ins w:id="74" w:author="Zuzka" w:date="2018-11-12T20:37:00Z">
        <w:r w:rsidR="003A3133">
          <w:rPr>
            <w:rFonts w:asciiTheme="minorHAnsi" w:hAnsiTheme="minorHAnsi"/>
          </w:rPr>
          <w:t xml:space="preserve"> v</w:t>
        </w:r>
        <w:r w:rsidRPr="00BD7BE1">
          <w:rPr>
            <w:rFonts w:asciiTheme="minorHAnsi" w:hAnsiTheme="minorHAnsi"/>
          </w:rPr>
          <w:t xml:space="preserve"> bakalářském stupni </w:t>
        </w:r>
        <w:r w:rsidR="003A3133">
          <w:rPr>
            <w:rFonts w:asciiTheme="minorHAnsi" w:hAnsiTheme="minorHAnsi"/>
          </w:rPr>
          <w:t xml:space="preserve">předmět Podniková ekonomika a </w:t>
        </w:r>
        <w:r w:rsidRPr="00BD7BE1">
          <w:rPr>
            <w:rFonts w:asciiTheme="minorHAnsi" w:hAnsiTheme="minorHAnsi"/>
          </w:rPr>
          <w:t xml:space="preserve">v magisterském studiu předmět </w:t>
        </w:r>
        <w:r w:rsidR="003A3133">
          <w:rPr>
            <w:rFonts w:asciiTheme="minorHAnsi" w:hAnsiTheme="minorHAnsi"/>
          </w:rPr>
          <w:t>Základy podnikatelství</w:t>
        </w:r>
        <w:r w:rsidRPr="00BD7BE1">
          <w:rPr>
            <w:rFonts w:asciiTheme="minorHAnsi" w:hAnsiTheme="minorHAnsi"/>
          </w:rPr>
          <w:t>.</w:t>
        </w:r>
      </w:ins>
    </w:p>
    <w:p w14:paraId="58DF618D" w14:textId="77777777" w:rsidR="00BD7BE1" w:rsidRPr="006A0E3C" w:rsidRDefault="00BD7BE1" w:rsidP="00572434">
      <w:pPr>
        <w:pStyle w:val="Zkladntext21"/>
        <w:shd w:val="clear" w:color="auto" w:fill="auto"/>
        <w:spacing w:before="0" w:after="120" w:line="288" w:lineRule="exact"/>
        <w:ind w:firstLine="0"/>
        <w:rPr>
          <w:rFonts w:asciiTheme="minorHAnsi" w:hAnsiTheme="minorHAnsi"/>
        </w:rPr>
      </w:pPr>
    </w:p>
    <w:p w14:paraId="3E2D68B1" w14:textId="67539CC5" w:rsidR="001B7576" w:rsidRPr="006A0E3C" w:rsidRDefault="00B66373" w:rsidP="00CC42D1">
      <w:pPr>
        <w:pStyle w:val="Nadpis3"/>
        <w:rPr>
          <w:rFonts w:asciiTheme="minorHAnsi" w:hAnsiTheme="minorHAnsi"/>
        </w:rPr>
      </w:pPr>
      <w:bookmarkStart w:id="75" w:name="_Toc523751503"/>
      <w:r w:rsidRPr="006A0E3C">
        <w:rPr>
          <w:rFonts w:asciiTheme="minorHAnsi" w:hAnsiTheme="minorHAnsi"/>
        </w:rPr>
        <w:t xml:space="preserve">Standard 2.2a: </w:t>
      </w:r>
      <w:r w:rsidR="001B7576" w:rsidRPr="006A0E3C">
        <w:rPr>
          <w:rFonts w:asciiTheme="minorHAnsi" w:hAnsiTheme="minorHAnsi"/>
        </w:rPr>
        <w:t>Souvislost s tvůrčí činností vysoké školy</w:t>
      </w:r>
      <w:bookmarkEnd w:id="75"/>
      <w:r w:rsidR="001B7576" w:rsidRPr="006A0E3C">
        <w:rPr>
          <w:rFonts w:asciiTheme="minorHAnsi" w:hAnsiTheme="minorHAnsi"/>
          <w:sz w:val="21"/>
          <w:szCs w:val="21"/>
        </w:rPr>
        <w:t xml:space="preserve">                </w:t>
      </w:r>
    </w:p>
    <w:p w14:paraId="3E099B3E" w14:textId="51090301" w:rsidR="00C50A30" w:rsidRPr="006A0E3C" w:rsidRDefault="00832E7E"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Tvůrčí činnost je na Fakultě aplikované informatiky Univerzity Tomáše Bati ve Zlíně systematicky dlouhodobě rozvíjena. Je orientována do oblastí </w:t>
      </w:r>
      <w:r w:rsidR="00F067A2" w:rsidRPr="006A0E3C">
        <w:rPr>
          <w:rFonts w:asciiTheme="minorHAnsi" w:hAnsiTheme="minorHAnsi"/>
        </w:rPr>
        <w:t>softwarového inženýrství, informačních technologií, kybernetické bezpečnosti, automatizačních technik a robotických systémů, řízení průmyslových procesů</w:t>
      </w:r>
      <w:r w:rsidR="00677CBE" w:rsidRPr="006A0E3C">
        <w:rPr>
          <w:rFonts w:asciiTheme="minorHAnsi" w:hAnsiTheme="minorHAnsi"/>
        </w:rPr>
        <w:t>,</w:t>
      </w:r>
      <w:r w:rsidR="00F067A2" w:rsidRPr="006A0E3C">
        <w:rPr>
          <w:rFonts w:asciiTheme="minorHAnsi" w:hAnsiTheme="minorHAnsi"/>
        </w:rPr>
        <w:t xml:space="preserve"> aplikací informačních technologií v řízení průmyslové výroby</w:t>
      </w:r>
      <w:r w:rsidR="00677CBE" w:rsidRPr="006A0E3C">
        <w:rPr>
          <w:rFonts w:asciiTheme="minorHAnsi" w:hAnsiTheme="minorHAnsi"/>
        </w:rPr>
        <w:t>,</w:t>
      </w:r>
      <w:r w:rsidR="00F067A2" w:rsidRPr="006A0E3C">
        <w:rPr>
          <w:rFonts w:asciiTheme="minorHAnsi" w:hAnsiTheme="minorHAnsi"/>
        </w:rPr>
        <w:t xml:space="preserve"> </w:t>
      </w:r>
      <w:r w:rsidRPr="006A0E3C">
        <w:rPr>
          <w:rFonts w:asciiTheme="minorHAnsi" w:hAnsiTheme="minorHAnsi"/>
        </w:rPr>
        <w:t>bezpečnostních technologií</w:t>
      </w:r>
      <w:r w:rsidR="00677CBE" w:rsidRPr="006A0E3C">
        <w:rPr>
          <w:rFonts w:asciiTheme="minorHAnsi" w:hAnsiTheme="minorHAnsi"/>
        </w:rPr>
        <w:t xml:space="preserve"> a</w:t>
      </w:r>
      <w:r w:rsidRPr="006A0E3C">
        <w:rPr>
          <w:rFonts w:asciiTheme="minorHAnsi" w:hAnsiTheme="minorHAnsi"/>
        </w:rPr>
        <w:t xml:space="preserve"> </w:t>
      </w:r>
      <w:r w:rsidR="00224C68" w:rsidRPr="006A0E3C">
        <w:rPr>
          <w:rFonts w:asciiTheme="minorHAnsi" w:hAnsiTheme="minorHAnsi"/>
        </w:rPr>
        <w:t>krizového řízení</w:t>
      </w:r>
      <w:r w:rsidRPr="006A0E3C">
        <w:rPr>
          <w:rFonts w:asciiTheme="minorHAnsi" w:hAnsiTheme="minorHAnsi"/>
        </w:rPr>
        <w:t xml:space="preserve">. Orientace tvůrčí činnosti akademických pracovníků Fakulty aplikované informatiky je plně v souladu s oblastmi vzdělávání, v rámci nichž bude studijní program uskutečňován. Zapojení jednotlivých pracovníků do publikační činnosti je zřejmé z formuláře </w:t>
      </w:r>
      <w:r w:rsidRPr="009F0E49">
        <w:rPr>
          <w:rFonts w:asciiTheme="minorHAnsi" w:hAnsiTheme="minorHAnsi"/>
          <w:i/>
        </w:rPr>
        <w:t>C-I – Personální zabezpečení</w:t>
      </w:r>
      <w:r w:rsidRPr="006A0E3C">
        <w:rPr>
          <w:rFonts w:asciiTheme="minorHAnsi" w:hAnsiTheme="minorHAnsi"/>
        </w:rPr>
        <w:t xml:space="preserve"> a </w:t>
      </w:r>
      <w:r w:rsidRPr="009F0E49">
        <w:rPr>
          <w:rFonts w:asciiTheme="minorHAnsi" w:hAnsiTheme="minorHAnsi"/>
          <w:i/>
        </w:rPr>
        <w:t>CII</w:t>
      </w:r>
      <w:r w:rsidR="00822F93" w:rsidRPr="006A0E3C">
        <w:rPr>
          <w:rFonts w:asciiTheme="minorHAnsi" w:hAnsiTheme="minorHAnsi"/>
        </w:rPr>
        <w:t>,</w:t>
      </w:r>
      <w:r w:rsidRPr="006A0E3C">
        <w:rPr>
          <w:rFonts w:asciiTheme="minorHAnsi" w:hAnsiTheme="minorHAnsi"/>
        </w:rPr>
        <w:t xml:space="preserve"> kde jsou uvedeny tvůrčí aktivity a řešené projekty vztahující se k předloženému studijnímu programu.</w:t>
      </w:r>
    </w:p>
    <w:p w14:paraId="07C8AFB7" w14:textId="77777777" w:rsidR="00862EFB" w:rsidRPr="006A0E3C" w:rsidRDefault="00862EFB" w:rsidP="00407A35">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Významná publikační aktivita akademických pracovníků fakulty v oblastech vzdělávání daného studijního programu je zřejmá také z kvantitativního výpisu publikací v letech 2013-2018 z databáze WOS respektive SCOPUS. V databázi WOS je v době přípravy akreditační žádosti indexováno celkem 613 publikačních výstupů, které jsou svým odborným zaměřením v souladu s oblastmi vzdělávání daného studijního programu. Detailní přehled nejpočetnějších a nejrelevantnějších WOS kategorií je uveden v tabulce 1. </w:t>
      </w:r>
    </w:p>
    <w:p w14:paraId="3909AC83" w14:textId="50C07653" w:rsidR="00862EFB" w:rsidRPr="00407A35" w:rsidRDefault="00862EFB" w:rsidP="00407A35">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V databázi SCOPUS bylo v době přípravy akreditační žádosti evidováno více než 1000 </w:t>
      </w:r>
      <w:r w:rsidR="003F5D9C">
        <w:rPr>
          <w:rFonts w:asciiTheme="minorHAnsi" w:hAnsiTheme="minorHAnsi"/>
        </w:rPr>
        <w:t xml:space="preserve">publikačních </w:t>
      </w:r>
      <w:r w:rsidRPr="006A0E3C">
        <w:rPr>
          <w:rFonts w:asciiTheme="minorHAnsi" w:hAnsiTheme="minorHAnsi"/>
        </w:rPr>
        <w:t>záznamů akademických pracovníků fakulty. Detailní přehled počtů v nejrelevantnějších SCOPUS kategoriích je uveden v tabulce 2.</w:t>
      </w:r>
    </w:p>
    <w:p w14:paraId="432BFDCC" w14:textId="70E51BFD" w:rsidR="00862EFB" w:rsidRPr="006A0E3C" w:rsidRDefault="00862EFB" w:rsidP="00862EFB">
      <w:pPr>
        <w:pStyle w:val="Titulek"/>
      </w:pPr>
      <w:r w:rsidRPr="006A0E3C">
        <w:t xml:space="preserve">Tabulka </w:t>
      </w:r>
      <w:ins w:id="76" w:author="Jiří Vojtěšek" w:date="2018-11-22T17:32:00Z">
        <w:r w:rsidR="00CE16D6">
          <w:fldChar w:fldCharType="begin"/>
        </w:r>
        <w:r w:rsidR="00CE16D6">
          <w:instrText xml:space="preserve"> SEQ Tabulka \* ARABIC </w:instrText>
        </w:r>
      </w:ins>
      <w:r w:rsidR="00CE16D6">
        <w:fldChar w:fldCharType="separate"/>
      </w:r>
      <w:ins w:id="77" w:author="Jiří Vojtěšek" w:date="2018-11-22T17:32:00Z">
        <w:r w:rsidR="00CE16D6">
          <w:rPr>
            <w:noProof/>
          </w:rPr>
          <w:t>1</w:t>
        </w:r>
        <w:r w:rsidR="00CE16D6">
          <w:fldChar w:fldCharType="end"/>
        </w:r>
      </w:ins>
      <w:del w:id="78" w:author="Jiří Vojtěšek" w:date="2018-11-22T17:32:00Z">
        <w:r w:rsidR="003B2862" w:rsidDel="00CE16D6">
          <w:rPr>
            <w:noProof/>
          </w:rPr>
          <w:fldChar w:fldCharType="begin"/>
        </w:r>
        <w:r w:rsidR="003B2862" w:rsidDel="00CE16D6">
          <w:rPr>
            <w:noProof/>
          </w:rPr>
          <w:delInstrText xml:space="preserve"> SEQ Tabulka \* ARABIC </w:delInstrText>
        </w:r>
        <w:r w:rsidR="003B2862" w:rsidDel="00CE16D6">
          <w:rPr>
            <w:noProof/>
          </w:rPr>
          <w:fldChar w:fldCharType="separate"/>
        </w:r>
        <w:r w:rsidR="00BE09D2" w:rsidDel="00CE16D6">
          <w:rPr>
            <w:noProof/>
          </w:rPr>
          <w:delText>1</w:delText>
        </w:r>
        <w:r w:rsidR="003B2862" w:rsidDel="00CE16D6">
          <w:rPr>
            <w:noProof/>
          </w:rPr>
          <w:fldChar w:fldCharType="end"/>
        </w:r>
      </w:del>
      <w:r w:rsidRPr="006A0E3C">
        <w:t>: Počet publikačních výstupů akademických pracovníků FAI indexovaných v databázi WOS v letech 2013-2018 (tříděno dle WOS oborových kategorií)</w:t>
      </w:r>
    </w:p>
    <w:tbl>
      <w:tblPr>
        <w:tblStyle w:val="Mkatabulky"/>
        <w:tblW w:w="0" w:type="auto"/>
        <w:tblInd w:w="137" w:type="dxa"/>
        <w:tblLook w:val="04A0" w:firstRow="1" w:lastRow="0" w:firstColumn="1" w:lastColumn="0" w:noHBand="0" w:noVBand="1"/>
      </w:tblPr>
      <w:tblGrid>
        <w:gridCol w:w="5103"/>
        <w:gridCol w:w="1843"/>
        <w:gridCol w:w="1979"/>
      </w:tblGrid>
      <w:tr w:rsidR="00862EFB" w:rsidRPr="006A0E3C" w14:paraId="4FEE13DE" w14:textId="77777777" w:rsidTr="00862EFB">
        <w:trPr>
          <w:trHeight w:val="170"/>
        </w:trPr>
        <w:tc>
          <w:tcPr>
            <w:tcW w:w="5103" w:type="dxa"/>
            <w:noWrap/>
            <w:hideMark/>
          </w:tcPr>
          <w:p w14:paraId="09B45DA5" w14:textId="77777777" w:rsidR="00862EFB" w:rsidRPr="00C7565F" w:rsidRDefault="00862EFB" w:rsidP="00862EFB">
            <w:pPr>
              <w:spacing w:before="20" w:after="20"/>
              <w:rPr>
                <w:rFonts w:asciiTheme="minorHAnsi" w:hAnsiTheme="minorHAnsi" w:cstheme="minorHAnsi"/>
                <w:b/>
                <w:bCs/>
                <w:sz w:val="20"/>
                <w:szCs w:val="20"/>
              </w:rPr>
            </w:pPr>
            <w:r w:rsidRPr="00C7565F">
              <w:rPr>
                <w:rFonts w:asciiTheme="minorHAnsi" w:hAnsiTheme="minorHAnsi" w:cstheme="minorHAnsi"/>
                <w:b/>
                <w:bCs/>
                <w:sz w:val="20"/>
                <w:szCs w:val="20"/>
              </w:rPr>
              <w:t>Web of Science Categories</w:t>
            </w:r>
          </w:p>
        </w:tc>
        <w:tc>
          <w:tcPr>
            <w:tcW w:w="1843" w:type="dxa"/>
            <w:noWrap/>
            <w:hideMark/>
          </w:tcPr>
          <w:p w14:paraId="677930F2" w14:textId="77777777" w:rsidR="00862EFB" w:rsidRPr="00C7565F" w:rsidRDefault="00862EFB" w:rsidP="00862EFB">
            <w:pPr>
              <w:spacing w:before="20" w:after="20"/>
              <w:jc w:val="center"/>
              <w:rPr>
                <w:rFonts w:asciiTheme="minorHAnsi" w:hAnsiTheme="minorHAnsi" w:cstheme="minorHAnsi"/>
                <w:b/>
                <w:bCs/>
                <w:sz w:val="20"/>
                <w:szCs w:val="20"/>
              </w:rPr>
            </w:pPr>
            <w:proofErr w:type="spellStart"/>
            <w:r w:rsidRPr="00C7565F">
              <w:rPr>
                <w:rFonts w:asciiTheme="minorHAnsi" w:hAnsiTheme="minorHAnsi" w:cstheme="minorHAnsi"/>
                <w:b/>
                <w:bCs/>
                <w:sz w:val="20"/>
                <w:szCs w:val="20"/>
              </w:rPr>
              <w:t>Počet</w:t>
            </w:r>
            <w:proofErr w:type="spellEnd"/>
            <w:r w:rsidRPr="00C7565F">
              <w:rPr>
                <w:rFonts w:asciiTheme="minorHAnsi" w:hAnsiTheme="minorHAnsi" w:cstheme="minorHAnsi"/>
                <w:b/>
                <w:bCs/>
                <w:sz w:val="20"/>
                <w:szCs w:val="20"/>
              </w:rPr>
              <w:t xml:space="preserve"> </w:t>
            </w:r>
            <w:proofErr w:type="spellStart"/>
            <w:r w:rsidRPr="00C7565F">
              <w:rPr>
                <w:rFonts w:asciiTheme="minorHAnsi" w:hAnsiTheme="minorHAnsi" w:cstheme="minorHAnsi"/>
                <w:b/>
                <w:bCs/>
                <w:sz w:val="20"/>
                <w:szCs w:val="20"/>
              </w:rPr>
              <w:t>záznamů</w:t>
            </w:r>
            <w:proofErr w:type="spellEnd"/>
          </w:p>
        </w:tc>
        <w:tc>
          <w:tcPr>
            <w:tcW w:w="1979" w:type="dxa"/>
            <w:noWrap/>
            <w:hideMark/>
          </w:tcPr>
          <w:p w14:paraId="2F57A1FC" w14:textId="77777777" w:rsidR="00862EFB" w:rsidRPr="00C7565F" w:rsidRDefault="00862EFB" w:rsidP="00862EFB">
            <w:pPr>
              <w:spacing w:before="20" w:after="20"/>
              <w:jc w:val="center"/>
              <w:rPr>
                <w:rFonts w:asciiTheme="minorHAnsi" w:hAnsiTheme="minorHAnsi" w:cstheme="minorHAnsi"/>
                <w:b/>
                <w:bCs/>
                <w:sz w:val="20"/>
                <w:szCs w:val="20"/>
              </w:rPr>
            </w:pPr>
            <w:proofErr w:type="spellStart"/>
            <w:r w:rsidRPr="00C7565F">
              <w:rPr>
                <w:rFonts w:asciiTheme="minorHAnsi" w:hAnsiTheme="minorHAnsi" w:cstheme="minorHAnsi"/>
                <w:b/>
                <w:bCs/>
                <w:sz w:val="20"/>
                <w:szCs w:val="20"/>
              </w:rPr>
              <w:t>Procentuální</w:t>
            </w:r>
            <w:proofErr w:type="spellEnd"/>
            <w:r w:rsidRPr="00C7565F">
              <w:rPr>
                <w:rFonts w:asciiTheme="minorHAnsi" w:hAnsiTheme="minorHAnsi" w:cstheme="minorHAnsi"/>
                <w:b/>
                <w:bCs/>
                <w:sz w:val="20"/>
                <w:szCs w:val="20"/>
              </w:rPr>
              <w:t xml:space="preserve"> </w:t>
            </w:r>
            <w:proofErr w:type="spellStart"/>
            <w:r w:rsidRPr="00C7565F">
              <w:rPr>
                <w:rFonts w:asciiTheme="minorHAnsi" w:hAnsiTheme="minorHAnsi" w:cstheme="minorHAnsi"/>
                <w:b/>
                <w:bCs/>
                <w:sz w:val="20"/>
                <w:szCs w:val="20"/>
              </w:rPr>
              <w:t>podíl</w:t>
            </w:r>
            <w:proofErr w:type="spellEnd"/>
            <w:r w:rsidRPr="00C7565F">
              <w:rPr>
                <w:rFonts w:asciiTheme="minorHAnsi" w:hAnsiTheme="minorHAnsi" w:cstheme="minorHAnsi"/>
                <w:b/>
                <w:bCs/>
                <w:sz w:val="20"/>
                <w:szCs w:val="20"/>
              </w:rPr>
              <w:t xml:space="preserve"> z </w:t>
            </w:r>
            <w:proofErr w:type="spellStart"/>
            <w:r w:rsidRPr="00C7565F">
              <w:rPr>
                <w:rFonts w:asciiTheme="minorHAnsi" w:hAnsiTheme="minorHAnsi" w:cstheme="minorHAnsi"/>
                <w:b/>
                <w:bCs/>
                <w:sz w:val="20"/>
                <w:szCs w:val="20"/>
              </w:rPr>
              <w:t>celk</w:t>
            </w:r>
            <w:proofErr w:type="spellEnd"/>
            <w:r w:rsidRPr="00C7565F">
              <w:rPr>
                <w:rFonts w:asciiTheme="minorHAnsi" w:hAnsiTheme="minorHAnsi" w:cstheme="minorHAnsi"/>
                <w:b/>
                <w:bCs/>
                <w:sz w:val="20"/>
                <w:szCs w:val="20"/>
              </w:rPr>
              <w:t xml:space="preserve">. </w:t>
            </w:r>
            <w:proofErr w:type="spellStart"/>
            <w:r w:rsidRPr="00C7565F">
              <w:rPr>
                <w:rFonts w:asciiTheme="minorHAnsi" w:hAnsiTheme="minorHAnsi" w:cstheme="minorHAnsi"/>
                <w:b/>
                <w:bCs/>
                <w:sz w:val="20"/>
                <w:szCs w:val="20"/>
              </w:rPr>
              <w:t>počtu</w:t>
            </w:r>
            <w:proofErr w:type="spellEnd"/>
            <w:r w:rsidRPr="00C7565F">
              <w:rPr>
                <w:rFonts w:asciiTheme="minorHAnsi" w:hAnsiTheme="minorHAnsi" w:cstheme="minorHAnsi"/>
                <w:b/>
                <w:bCs/>
                <w:sz w:val="20"/>
                <w:szCs w:val="20"/>
              </w:rPr>
              <w:t xml:space="preserve"> 613</w:t>
            </w:r>
          </w:p>
        </w:tc>
      </w:tr>
      <w:tr w:rsidR="00862EFB" w:rsidRPr="006A0E3C" w14:paraId="33923D29" w14:textId="77777777" w:rsidTr="00862EFB">
        <w:trPr>
          <w:trHeight w:val="170"/>
        </w:trPr>
        <w:tc>
          <w:tcPr>
            <w:tcW w:w="5103" w:type="dxa"/>
            <w:noWrap/>
            <w:hideMark/>
          </w:tcPr>
          <w:p w14:paraId="7B7D04E2"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Computer Science Artificial Intelligence</w:t>
            </w:r>
          </w:p>
        </w:tc>
        <w:tc>
          <w:tcPr>
            <w:tcW w:w="1843" w:type="dxa"/>
            <w:noWrap/>
            <w:hideMark/>
          </w:tcPr>
          <w:p w14:paraId="06315F1F"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207</w:t>
            </w:r>
          </w:p>
        </w:tc>
        <w:tc>
          <w:tcPr>
            <w:tcW w:w="1979" w:type="dxa"/>
            <w:noWrap/>
            <w:hideMark/>
          </w:tcPr>
          <w:p w14:paraId="2F1AD60B" w14:textId="3BE244A6"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33,8</w:t>
            </w:r>
            <w:r w:rsidR="00C7565F">
              <w:rPr>
                <w:rFonts w:asciiTheme="minorHAnsi" w:hAnsiTheme="minorHAnsi" w:cstheme="minorHAnsi"/>
                <w:sz w:val="20"/>
                <w:szCs w:val="20"/>
              </w:rPr>
              <w:t>%</w:t>
            </w:r>
          </w:p>
        </w:tc>
      </w:tr>
      <w:tr w:rsidR="00862EFB" w:rsidRPr="006A0E3C" w14:paraId="0BB25217" w14:textId="77777777" w:rsidTr="00862EFB">
        <w:trPr>
          <w:trHeight w:val="170"/>
        </w:trPr>
        <w:tc>
          <w:tcPr>
            <w:tcW w:w="5103" w:type="dxa"/>
            <w:noWrap/>
            <w:hideMark/>
          </w:tcPr>
          <w:p w14:paraId="0C412D95"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Computer Science Theory Methods</w:t>
            </w:r>
          </w:p>
        </w:tc>
        <w:tc>
          <w:tcPr>
            <w:tcW w:w="1843" w:type="dxa"/>
            <w:noWrap/>
            <w:hideMark/>
          </w:tcPr>
          <w:p w14:paraId="3B7E5EE2"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191</w:t>
            </w:r>
          </w:p>
        </w:tc>
        <w:tc>
          <w:tcPr>
            <w:tcW w:w="1979" w:type="dxa"/>
            <w:noWrap/>
            <w:hideMark/>
          </w:tcPr>
          <w:p w14:paraId="7A0ACEF4" w14:textId="69A7248D"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31,2</w:t>
            </w:r>
            <w:r w:rsidR="00C7565F">
              <w:rPr>
                <w:rFonts w:asciiTheme="minorHAnsi" w:hAnsiTheme="minorHAnsi" w:cstheme="minorHAnsi"/>
                <w:sz w:val="20"/>
                <w:szCs w:val="20"/>
              </w:rPr>
              <w:t>%</w:t>
            </w:r>
          </w:p>
        </w:tc>
      </w:tr>
      <w:tr w:rsidR="00862EFB" w:rsidRPr="006A0E3C" w14:paraId="55EAC43C" w14:textId="77777777" w:rsidTr="00862EFB">
        <w:trPr>
          <w:trHeight w:val="170"/>
        </w:trPr>
        <w:tc>
          <w:tcPr>
            <w:tcW w:w="5103" w:type="dxa"/>
            <w:noWrap/>
            <w:hideMark/>
          </w:tcPr>
          <w:p w14:paraId="5304021D"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Engineering Electrical Electronic</w:t>
            </w:r>
          </w:p>
        </w:tc>
        <w:tc>
          <w:tcPr>
            <w:tcW w:w="1843" w:type="dxa"/>
            <w:noWrap/>
            <w:hideMark/>
          </w:tcPr>
          <w:p w14:paraId="5BD1F07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151</w:t>
            </w:r>
          </w:p>
        </w:tc>
        <w:tc>
          <w:tcPr>
            <w:tcW w:w="1979" w:type="dxa"/>
            <w:noWrap/>
            <w:hideMark/>
          </w:tcPr>
          <w:p w14:paraId="20040970" w14:textId="319AFE70"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24,6</w:t>
            </w:r>
            <w:r w:rsidR="00C7565F">
              <w:rPr>
                <w:rFonts w:asciiTheme="minorHAnsi" w:hAnsiTheme="minorHAnsi" w:cstheme="minorHAnsi"/>
                <w:sz w:val="20"/>
                <w:szCs w:val="20"/>
              </w:rPr>
              <w:t>%</w:t>
            </w:r>
          </w:p>
        </w:tc>
      </w:tr>
      <w:tr w:rsidR="00862EFB" w:rsidRPr="006A0E3C" w14:paraId="72B6661D" w14:textId="77777777" w:rsidTr="00862EFB">
        <w:trPr>
          <w:trHeight w:val="170"/>
        </w:trPr>
        <w:tc>
          <w:tcPr>
            <w:tcW w:w="5103" w:type="dxa"/>
            <w:noWrap/>
            <w:hideMark/>
          </w:tcPr>
          <w:p w14:paraId="2A7714A1"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Automation Control Systems</w:t>
            </w:r>
          </w:p>
        </w:tc>
        <w:tc>
          <w:tcPr>
            <w:tcW w:w="1843" w:type="dxa"/>
            <w:noWrap/>
            <w:hideMark/>
          </w:tcPr>
          <w:p w14:paraId="355F2E5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108</w:t>
            </w:r>
          </w:p>
        </w:tc>
        <w:tc>
          <w:tcPr>
            <w:tcW w:w="1979" w:type="dxa"/>
            <w:noWrap/>
            <w:hideMark/>
          </w:tcPr>
          <w:p w14:paraId="1F82A9BC" w14:textId="026193F5"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17,6</w:t>
            </w:r>
            <w:r w:rsidR="00C7565F">
              <w:rPr>
                <w:rFonts w:asciiTheme="minorHAnsi" w:hAnsiTheme="minorHAnsi" w:cstheme="minorHAnsi"/>
                <w:sz w:val="20"/>
                <w:szCs w:val="20"/>
              </w:rPr>
              <w:t>%</w:t>
            </w:r>
          </w:p>
        </w:tc>
      </w:tr>
      <w:tr w:rsidR="00862EFB" w:rsidRPr="006A0E3C" w14:paraId="1C6AE771" w14:textId="77777777" w:rsidTr="00862EFB">
        <w:trPr>
          <w:trHeight w:val="170"/>
        </w:trPr>
        <w:tc>
          <w:tcPr>
            <w:tcW w:w="5103" w:type="dxa"/>
            <w:noWrap/>
            <w:hideMark/>
          </w:tcPr>
          <w:p w14:paraId="5A78580D"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Physics Applied</w:t>
            </w:r>
          </w:p>
        </w:tc>
        <w:tc>
          <w:tcPr>
            <w:tcW w:w="1843" w:type="dxa"/>
            <w:noWrap/>
            <w:hideMark/>
          </w:tcPr>
          <w:p w14:paraId="55D6CBC1"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66</w:t>
            </w:r>
          </w:p>
        </w:tc>
        <w:tc>
          <w:tcPr>
            <w:tcW w:w="1979" w:type="dxa"/>
            <w:noWrap/>
            <w:hideMark/>
          </w:tcPr>
          <w:p w14:paraId="2C538D92" w14:textId="0D860980"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10,8</w:t>
            </w:r>
            <w:r w:rsidR="00C7565F">
              <w:rPr>
                <w:rFonts w:asciiTheme="minorHAnsi" w:hAnsiTheme="minorHAnsi" w:cstheme="minorHAnsi"/>
                <w:sz w:val="20"/>
                <w:szCs w:val="20"/>
              </w:rPr>
              <w:t>%</w:t>
            </w:r>
          </w:p>
        </w:tc>
      </w:tr>
      <w:tr w:rsidR="00862EFB" w:rsidRPr="006A0E3C" w14:paraId="1419494A" w14:textId="77777777" w:rsidTr="00862EFB">
        <w:trPr>
          <w:trHeight w:val="170"/>
        </w:trPr>
        <w:tc>
          <w:tcPr>
            <w:tcW w:w="5103" w:type="dxa"/>
            <w:noWrap/>
            <w:hideMark/>
          </w:tcPr>
          <w:p w14:paraId="4C3DA5E1"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Mathematics Applied</w:t>
            </w:r>
          </w:p>
        </w:tc>
        <w:tc>
          <w:tcPr>
            <w:tcW w:w="1843" w:type="dxa"/>
            <w:noWrap/>
            <w:hideMark/>
          </w:tcPr>
          <w:p w14:paraId="74117BA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63</w:t>
            </w:r>
          </w:p>
        </w:tc>
        <w:tc>
          <w:tcPr>
            <w:tcW w:w="1979" w:type="dxa"/>
            <w:noWrap/>
            <w:hideMark/>
          </w:tcPr>
          <w:p w14:paraId="5DC2C555" w14:textId="6B198710"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10,3</w:t>
            </w:r>
            <w:r w:rsidR="00C7565F">
              <w:rPr>
                <w:rFonts w:asciiTheme="minorHAnsi" w:hAnsiTheme="minorHAnsi" w:cstheme="minorHAnsi"/>
                <w:sz w:val="20"/>
                <w:szCs w:val="20"/>
              </w:rPr>
              <w:t>%</w:t>
            </w:r>
          </w:p>
        </w:tc>
      </w:tr>
      <w:tr w:rsidR="00862EFB" w:rsidRPr="006A0E3C" w14:paraId="5451A93A" w14:textId="77777777" w:rsidTr="00862EFB">
        <w:trPr>
          <w:trHeight w:val="170"/>
        </w:trPr>
        <w:tc>
          <w:tcPr>
            <w:tcW w:w="5103" w:type="dxa"/>
            <w:noWrap/>
            <w:hideMark/>
          </w:tcPr>
          <w:p w14:paraId="291D5594"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Telecommunications</w:t>
            </w:r>
          </w:p>
        </w:tc>
        <w:tc>
          <w:tcPr>
            <w:tcW w:w="1843" w:type="dxa"/>
            <w:noWrap/>
            <w:hideMark/>
          </w:tcPr>
          <w:p w14:paraId="6568E35C"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61</w:t>
            </w:r>
          </w:p>
        </w:tc>
        <w:tc>
          <w:tcPr>
            <w:tcW w:w="1979" w:type="dxa"/>
            <w:noWrap/>
            <w:hideMark/>
          </w:tcPr>
          <w:p w14:paraId="03E71D0A" w14:textId="15BFD98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10,0</w:t>
            </w:r>
            <w:r w:rsidR="00C7565F">
              <w:rPr>
                <w:rFonts w:asciiTheme="minorHAnsi" w:hAnsiTheme="minorHAnsi" w:cstheme="minorHAnsi"/>
                <w:sz w:val="20"/>
                <w:szCs w:val="20"/>
              </w:rPr>
              <w:t>%</w:t>
            </w:r>
          </w:p>
        </w:tc>
      </w:tr>
      <w:tr w:rsidR="00862EFB" w:rsidRPr="006A0E3C" w14:paraId="04EA2493" w14:textId="77777777" w:rsidTr="00862EFB">
        <w:trPr>
          <w:trHeight w:val="170"/>
        </w:trPr>
        <w:tc>
          <w:tcPr>
            <w:tcW w:w="5103" w:type="dxa"/>
            <w:noWrap/>
            <w:hideMark/>
          </w:tcPr>
          <w:p w14:paraId="5BD5F06F"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Computer Science Interdisciplinary Applications</w:t>
            </w:r>
          </w:p>
        </w:tc>
        <w:tc>
          <w:tcPr>
            <w:tcW w:w="1843" w:type="dxa"/>
            <w:noWrap/>
            <w:hideMark/>
          </w:tcPr>
          <w:p w14:paraId="3975AE69"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53</w:t>
            </w:r>
          </w:p>
        </w:tc>
        <w:tc>
          <w:tcPr>
            <w:tcW w:w="1979" w:type="dxa"/>
            <w:noWrap/>
            <w:hideMark/>
          </w:tcPr>
          <w:p w14:paraId="72B0D50C" w14:textId="1BC1506F"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8,6</w:t>
            </w:r>
            <w:r w:rsidR="00C7565F">
              <w:rPr>
                <w:rFonts w:asciiTheme="minorHAnsi" w:hAnsiTheme="minorHAnsi" w:cstheme="minorHAnsi"/>
                <w:sz w:val="20"/>
                <w:szCs w:val="20"/>
              </w:rPr>
              <w:t>%</w:t>
            </w:r>
          </w:p>
        </w:tc>
      </w:tr>
      <w:tr w:rsidR="00862EFB" w:rsidRPr="006A0E3C" w14:paraId="3DBFCD2F" w14:textId="77777777" w:rsidTr="00862EFB">
        <w:trPr>
          <w:trHeight w:val="170"/>
        </w:trPr>
        <w:tc>
          <w:tcPr>
            <w:tcW w:w="5103" w:type="dxa"/>
            <w:noWrap/>
            <w:hideMark/>
          </w:tcPr>
          <w:p w14:paraId="2589CE95"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Engineering Multidisciplinary</w:t>
            </w:r>
          </w:p>
        </w:tc>
        <w:tc>
          <w:tcPr>
            <w:tcW w:w="1843" w:type="dxa"/>
            <w:noWrap/>
            <w:hideMark/>
          </w:tcPr>
          <w:p w14:paraId="32C6DFE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42</w:t>
            </w:r>
          </w:p>
        </w:tc>
        <w:tc>
          <w:tcPr>
            <w:tcW w:w="1979" w:type="dxa"/>
            <w:noWrap/>
            <w:hideMark/>
          </w:tcPr>
          <w:p w14:paraId="128970F9" w14:textId="0AD549A8"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6,9</w:t>
            </w:r>
            <w:r w:rsidR="00C7565F">
              <w:rPr>
                <w:rFonts w:asciiTheme="minorHAnsi" w:hAnsiTheme="minorHAnsi" w:cstheme="minorHAnsi"/>
                <w:sz w:val="20"/>
                <w:szCs w:val="20"/>
              </w:rPr>
              <w:t>%</w:t>
            </w:r>
          </w:p>
        </w:tc>
      </w:tr>
      <w:tr w:rsidR="00862EFB" w:rsidRPr="006A0E3C" w14:paraId="4256F82C" w14:textId="77777777" w:rsidTr="00862EFB">
        <w:trPr>
          <w:trHeight w:val="170"/>
        </w:trPr>
        <w:tc>
          <w:tcPr>
            <w:tcW w:w="5103" w:type="dxa"/>
            <w:noWrap/>
            <w:hideMark/>
          </w:tcPr>
          <w:p w14:paraId="022F5DEB"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Computer Science Information Systems</w:t>
            </w:r>
          </w:p>
        </w:tc>
        <w:tc>
          <w:tcPr>
            <w:tcW w:w="1843" w:type="dxa"/>
            <w:noWrap/>
            <w:hideMark/>
          </w:tcPr>
          <w:p w14:paraId="6E32ABAD"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41</w:t>
            </w:r>
          </w:p>
        </w:tc>
        <w:tc>
          <w:tcPr>
            <w:tcW w:w="1979" w:type="dxa"/>
            <w:noWrap/>
            <w:hideMark/>
          </w:tcPr>
          <w:p w14:paraId="28F10B9B" w14:textId="7B105E73"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6,7</w:t>
            </w:r>
            <w:r w:rsidR="00C7565F">
              <w:rPr>
                <w:rFonts w:asciiTheme="minorHAnsi" w:hAnsiTheme="minorHAnsi" w:cstheme="minorHAnsi"/>
                <w:sz w:val="20"/>
                <w:szCs w:val="20"/>
              </w:rPr>
              <w:t>%</w:t>
            </w:r>
          </w:p>
        </w:tc>
      </w:tr>
      <w:tr w:rsidR="00862EFB" w:rsidRPr="006A0E3C" w14:paraId="07B05DE3" w14:textId="77777777" w:rsidTr="00862EFB">
        <w:trPr>
          <w:trHeight w:val="170"/>
        </w:trPr>
        <w:tc>
          <w:tcPr>
            <w:tcW w:w="5103" w:type="dxa"/>
            <w:noWrap/>
            <w:hideMark/>
          </w:tcPr>
          <w:p w14:paraId="1D7B9909"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Computer Science Software Engineering</w:t>
            </w:r>
          </w:p>
        </w:tc>
        <w:tc>
          <w:tcPr>
            <w:tcW w:w="1843" w:type="dxa"/>
            <w:noWrap/>
            <w:hideMark/>
          </w:tcPr>
          <w:p w14:paraId="29AABB13"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35</w:t>
            </w:r>
          </w:p>
        </w:tc>
        <w:tc>
          <w:tcPr>
            <w:tcW w:w="1979" w:type="dxa"/>
            <w:noWrap/>
            <w:hideMark/>
          </w:tcPr>
          <w:p w14:paraId="15D78259" w14:textId="08CE9D89"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5,7</w:t>
            </w:r>
            <w:r w:rsidR="00C7565F">
              <w:rPr>
                <w:rFonts w:asciiTheme="minorHAnsi" w:hAnsiTheme="minorHAnsi" w:cstheme="minorHAnsi"/>
                <w:sz w:val="20"/>
                <w:szCs w:val="20"/>
              </w:rPr>
              <w:t>%</w:t>
            </w:r>
          </w:p>
        </w:tc>
      </w:tr>
      <w:tr w:rsidR="00862EFB" w:rsidRPr="006A0E3C" w14:paraId="1E88B81B" w14:textId="77777777" w:rsidTr="00862EFB">
        <w:trPr>
          <w:trHeight w:val="170"/>
        </w:trPr>
        <w:tc>
          <w:tcPr>
            <w:tcW w:w="5103" w:type="dxa"/>
            <w:noWrap/>
            <w:hideMark/>
          </w:tcPr>
          <w:p w14:paraId="140E80DE"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lastRenderedPageBreak/>
              <w:t>Robotics</w:t>
            </w:r>
          </w:p>
        </w:tc>
        <w:tc>
          <w:tcPr>
            <w:tcW w:w="1843" w:type="dxa"/>
            <w:noWrap/>
            <w:hideMark/>
          </w:tcPr>
          <w:p w14:paraId="0B728F5B"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31</w:t>
            </w:r>
          </w:p>
        </w:tc>
        <w:tc>
          <w:tcPr>
            <w:tcW w:w="1979" w:type="dxa"/>
            <w:noWrap/>
            <w:hideMark/>
          </w:tcPr>
          <w:p w14:paraId="44F24D35" w14:textId="1DB0DFC0"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5,1</w:t>
            </w:r>
            <w:r w:rsidR="00C7565F">
              <w:rPr>
                <w:rFonts w:asciiTheme="minorHAnsi" w:hAnsiTheme="minorHAnsi" w:cstheme="minorHAnsi"/>
                <w:sz w:val="20"/>
                <w:szCs w:val="20"/>
              </w:rPr>
              <w:t>%</w:t>
            </w:r>
          </w:p>
        </w:tc>
      </w:tr>
      <w:tr w:rsidR="00862EFB" w:rsidRPr="006A0E3C" w14:paraId="3F5E5320" w14:textId="77777777" w:rsidTr="00862EFB">
        <w:trPr>
          <w:trHeight w:val="170"/>
        </w:trPr>
        <w:tc>
          <w:tcPr>
            <w:tcW w:w="5103" w:type="dxa"/>
            <w:noWrap/>
            <w:hideMark/>
          </w:tcPr>
          <w:p w14:paraId="7E0BB314"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Engineering Industrial</w:t>
            </w:r>
          </w:p>
        </w:tc>
        <w:tc>
          <w:tcPr>
            <w:tcW w:w="1843" w:type="dxa"/>
            <w:noWrap/>
            <w:hideMark/>
          </w:tcPr>
          <w:p w14:paraId="21E20D37"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22</w:t>
            </w:r>
          </w:p>
        </w:tc>
        <w:tc>
          <w:tcPr>
            <w:tcW w:w="1979" w:type="dxa"/>
            <w:noWrap/>
            <w:hideMark/>
          </w:tcPr>
          <w:p w14:paraId="7821AFB3" w14:textId="2A3A72D6"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3,6</w:t>
            </w:r>
            <w:r w:rsidR="00C7565F">
              <w:rPr>
                <w:rFonts w:asciiTheme="minorHAnsi" w:hAnsiTheme="minorHAnsi" w:cstheme="minorHAnsi"/>
                <w:sz w:val="20"/>
                <w:szCs w:val="20"/>
              </w:rPr>
              <w:t>%</w:t>
            </w:r>
          </w:p>
        </w:tc>
      </w:tr>
      <w:tr w:rsidR="00862EFB" w:rsidRPr="006A0E3C" w14:paraId="2A30FAC6" w14:textId="77777777" w:rsidTr="00862EFB">
        <w:trPr>
          <w:trHeight w:val="170"/>
        </w:trPr>
        <w:tc>
          <w:tcPr>
            <w:tcW w:w="5103" w:type="dxa"/>
            <w:noWrap/>
            <w:hideMark/>
          </w:tcPr>
          <w:p w14:paraId="20A7B816"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Operations Research Management Science</w:t>
            </w:r>
          </w:p>
        </w:tc>
        <w:tc>
          <w:tcPr>
            <w:tcW w:w="1843" w:type="dxa"/>
            <w:noWrap/>
            <w:hideMark/>
          </w:tcPr>
          <w:p w14:paraId="5D4DE614"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21</w:t>
            </w:r>
          </w:p>
        </w:tc>
        <w:tc>
          <w:tcPr>
            <w:tcW w:w="1979" w:type="dxa"/>
            <w:noWrap/>
            <w:hideMark/>
          </w:tcPr>
          <w:p w14:paraId="10806F0D" w14:textId="2CA2B46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3,4</w:t>
            </w:r>
            <w:r w:rsidR="00C7565F">
              <w:rPr>
                <w:rFonts w:asciiTheme="minorHAnsi" w:hAnsiTheme="minorHAnsi" w:cstheme="minorHAnsi"/>
                <w:sz w:val="20"/>
                <w:szCs w:val="20"/>
              </w:rPr>
              <w:t>%</w:t>
            </w:r>
          </w:p>
        </w:tc>
      </w:tr>
      <w:tr w:rsidR="00862EFB" w:rsidRPr="006A0E3C" w14:paraId="59A4F115" w14:textId="77777777" w:rsidTr="00862EFB">
        <w:trPr>
          <w:trHeight w:val="170"/>
        </w:trPr>
        <w:tc>
          <w:tcPr>
            <w:tcW w:w="5103" w:type="dxa"/>
            <w:noWrap/>
            <w:hideMark/>
          </w:tcPr>
          <w:p w14:paraId="3411487C"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Economics</w:t>
            </w:r>
          </w:p>
        </w:tc>
        <w:tc>
          <w:tcPr>
            <w:tcW w:w="1843" w:type="dxa"/>
            <w:noWrap/>
            <w:hideMark/>
          </w:tcPr>
          <w:p w14:paraId="16168CA0"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20</w:t>
            </w:r>
          </w:p>
        </w:tc>
        <w:tc>
          <w:tcPr>
            <w:tcW w:w="1979" w:type="dxa"/>
            <w:noWrap/>
            <w:hideMark/>
          </w:tcPr>
          <w:p w14:paraId="7A1D85DA" w14:textId="12568FC5"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3,3</w:t>
            </w:r>
            <w:r w:rsidR="00C7565F">
              <w:rPr>
                <w:rFonts w:asciiTheme="minorHAnsi" w:hAnsiTheme="minorHAnsi" w:cstheme="minorHAnsi"/>
                <w:sz w:val="20"/>
                <w:szCs w:val="20"/>
              </w:rPr>
              <w:t>%</w:t>
            </w:r>
          </w:p>
        </w:tc>
      </w:tr>
      <w:tr w:rsidR="00862EFB" w:rsidRPr="006A0E3C" w14:paraId="18745F41" w14:textId="77777777" w:rsidTr="00862EFB">
        <w:trPr>
          <w:trHeight w:val="170"/>
        </w:trPr>
        <w:tc>
          <w:tcPr>
            <w:tcW w:w="5103" w:type="dxa"/>
            <w:noWrap/>
            <w:hideMark/>
          </w:tcPr>
          <w:p w14:paraId="27C19A42"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Instruments Instrumentation</w:t>
            </w:r>
          </w:p>
        </w:tc>
        <w:tc>
          <w:tcPr>
            <w:tcW w:w="1843" w:type="dxa"/>
            <w:noWrap/>
            <w:hideMark/>
          </w:tcPr>
          <w:p w14:paraId="49479178"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17</w:t>
            </w:r>
          </w:p>
        </w:tc>
        <w:tc>
          <w:tcPr>
            <w:tcW w:w="1979" w:type="dxa"/>
            <w:noWrap/>
            <w:hideMark/>
          </w:tcPr>
          <w:p w14:paraId="59A48AF9" w14:textId="5ADFB3E5"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2,8</w:t>
            </w:r>
            <w:r w:rsidR="00C7565F">
              <w:rPr>
                <w:rFonts w:asciiTheme="minorHAnsi" w:hAnsiTheme="minorHAnsi" w:cstheme="minorHAnsi"/>
                <w:sz w:val="20"/>
                <w:szCs w:val="20"/>
              </w:rPr>
              <w:t>%</w:t>
            </w:r>
          </w:p>
        </w:tc>
      </w:tr>
      <w:tr w:rsidR="00862EFB" w:rsidRPr="006A0E3C" w14:paraId="3E6E051A" w14:textId="77777777" w:rsidTr="00862EFB">
        <w:trPr>
          <w:trHeight w:val="170"/>
        </w:trPr>
        <w:tc>
          <w:tcPr>
            <w:tcW w:w="5103" w:type="dxa"/>
            <w:noWrap/>
            <w:hideMark/>
          </w:tcPr>
          <w:p w14:paraId="43771090"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Optics</w:t>
            </w:r>
          </w:p>
        </w:tc>
        <w:tc>
          <w:tcPr>
            <w:tcW w:w="1843" w:type="dxa"/>
            <w:noWrap/>
            <w:hideMark/>
          </w:tcPr>
          <w:p w14:paraId="49C336E2"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12</w:t>
            </w:r>
          </w:p>
        </w:tc>
        <w:tc>
          <w:tcPr>
            <w:tcW w:w="1979" w:type="dxa"/>
            <w:noWrap/>
            <w:hideMark/>
          </w:tcPr>
          <w:p w14:paraId="611D5C62" w14:textId="3908259C"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2,0</w:t>
            </w:r>
            <w:r w:rsidR="00C7565F">
              <w:rPr>
                <w:rFonts w:asciiTheme="minorHAnsi" w:hAnsiTheme="minorHAnsi" w:cstheme="minorHAnsi"/>
                <w:sz w:val="20"/>
                <w:szCs w:val="20"/>
              </w:rPr>
              <w:t>%</w:t>
            </w:r>
          </w:p>
        </w:tc>
      </w:tr>
      <w:tr w:rsidR="00862EFB" w:rsidRPr="006A0E3C" w14:paraId="3DC9FB13" w14:textId="77777777" w:rsidTr="00862EFB">
        <w:trPr>
          <w:trHeight w:val="170"/>
        </w:trPr>
        <w:tc>
          <w:tcPr>
            <w:tcW w:w="5103" w:type="dxa"/>
            <w:noWrap/>
            <w:hideMark/>
          </w:tcPr>
          <w:p w14:paraId="1DC686B2"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Social Sciences Interdisciplinary</w:t>
            </w:r>
          </w:p>
        </w:tc>
        <w:tc>
          <w:tcPr>
            <w:tcW w:w="1843" w:type="dxa"/>
            <w:noWrap/>
            <w:hideMark/>
          </w:tcPr>
          <w:p w14:paraId="642A22B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12</w:t>
            </w:r>
          </w:p>
        </w:tc>
        <w:tc>
          <w:tcPr>
            <w:tcW w:w="1979" w:type="dxa"/>
            <w:noWrap/>
            <w:hideMark/>
          </w:tcPr>
          <w:p w14:paraId="3F83C930" w14:textId="0B892D8A"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2,0</w:t>
            </w:r>
            <w:r w:rsidR="00C7565F">
              <w:rPr>
                <w:rFonts w:asciiTheme="minorHAnsi" w:hAnsiTheme="minorHAnsi" w:cstheme="minorHAnsi"/>
                <w:sz w:val="20"/>
                <w:szCs w:val="20"/>
              </w:rPr>
              <w:t>%</w:t>
            </w:r>
          </w:p>
        </w:tc>
      </w:tr>
      <w:tr w:rsidR="00862EFB" w:rsidRPr="006A0E3C" w14:paraId="5F6A143C" w14:textId="77777777" w:rsidTr="00862EFB">
        <w:trPr>
          <w:trHeight w:val="170"/>
        </w:trPr>
        <w:tc>
          <w:tcPr>
            <w:tcW w:w="5103" w:type="dxa"/>
            <w:noWrap/>
            <w:hideMark/>
          </w:tcPr>
          <w:p w14:paraId="08B1CA11"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Environmental Sciences</w:t>
            </w:r>
          </w:p>
        </w:tc>
        <w:tc>
          <w:tcPr>
            <w:tcW w:w="1843" w:type="dxa"/>
            <w:noWrap/>
            <w:hideMark/>
          </w:tcPr>
          <w:p w14:paraId="27A1B090"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11</w:t>
            </w:r>
          </w:p>
        </w:tc>
        <w:tc>
          <w:tcPr>
            <w:tcW w:w="1979" w:type="dxa"/>
            <w:noWrap/>
            <w:hideMark/>
          </w:tcPr>
          <w:p w14:paraId="00FF5B9C" w14:textId="33DA64B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1,8</w:t>
            </w:r>
            <w:r w:rsidR="00C7565F">
              <w:rPr>
                <w:rFonts w:asciiTheme="minorHAnsi" w:hAnsiTheme="minorHAnsi" w:cstheme="minorHAnsi"/>
                <w:sz w:val="20"/>
                <w:szCs w:val="20"/>
              </w:rPr>
              <w:t>%</w:t>
            </w:r>
          </w:p>
        </w:tc>
      </w:tr>
      <w:tr w:rsidR="00862EFB" w:rsidRPr="006A0E3C" w14:paraId="02ED2991" w14:textId="77777777" w:rsidTr="00862EFB">
        <w:trPr>
          <w:trHeight w:val="170"/>
        </w:trPr>
        <w:tc>
          <w:tcPr>
            <w:tcW w:w="5103" w:type="dxa"/>
            <w:noWrap/>
            <w:hideMark/>
          </w:tcPr>
          <w:p w14:paraId="03973438"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Materials Science Multidisciplinary</w:t>
            </w:r>
          </w:p>
        </w:tc>
        <w:tc>
          <w:tcPr>
            <w:tcW w:w="1843" w:type="dxa"/>
            <w:noWrap/>
            <w:hideMark/>
          </w:tcPr>
          <w:p w14:paraId="5ABAEEE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11</w:t>
            </w:r>
          </w:p>
        </w:tc>
        <w:tc>
          <w:tcPr>
            <w:tcW w:w="1979" w:type="dxa"/>
            <w:noWrap/>
            <w:hideMark/>
          </w:tcPr>
          <w:p w14:paraId="506D0F34" w14:textId="2EC202F0"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1,8</w:t>
            </w:r>
            <w:r w:rsidR="00C7565F">
              <w:rPr>
                <w:rFonts w:asciiTheme="minorHAnsi" w:hAnsiTheme="minorHAnsi" w:cstheme="minorHAnsi"/>
                <w:sz w:val="20"/>
                <w:szCs w:val="20"/>
              </w:rPr>
              <w:t>%</w:t>
            </w:r>
          </w:p>
        </w:tc>
      </w:tr>
      <w:tr w:rsidR="00862EFB" w:rsidRPr="006A0E3C" w14:paraId="724B9D7B" w14:textId="77777777" w:rsidTr="00862EFB">
        <w:trPr>
          <w:trHeight w:val="170"/>
        </w:trPr>
        <w:tc>
          <w:tcPr>
            <w:tcW w:w="5103" w:type="dxa"/>
            <w:noWrap/>
            <w:hideMark/>
          </w:tcPr>
          <w:p w14:paraId="5F6053D3"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Remote Sensing</w:t>
            </w:r>
          </w:p>
        </w:tc>
        <w:tc>
          <w:tcPr>
            <w:tcW w:w="1843" w:type="dxa"/>
            <w:noWrap/>
            <w:hideMark/>
          </w:tcPr>
          <w:p w14:paraId="0D7CAFA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11</w:t>
            </w:r>
          </w:p>
        </w:tc>
        <w:tc>
          <w:tcPr>
            <w:tcW w:w="1979" w:type="dxa"/>
            <w:noWrap/>
            <w:hideMark/>
          </w:tcPr>
          <w:p w14:paraId="036C7185" w14:textId="7297D75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1,8</w:t>
            </w:r>
            <w:r w:rsidR="00C7565F">
              <w:rPr>
                <w:rFonts w:asciiTheme="minorHAnsi" w:hAnsiTheme="minorHAnsi" w:cstheme="minorHAnsi"/>
                <w:sz w:val="20"/>
                <w:szCs w:val="20"/>
              </w:rPr>
              <w:t>%</w:t>
            </w:r>
          </w:p>
        </w:tc>
      </w:tr>
      <w:tr w:rsidR="00862EFB" w:rsidRPr="006A0E3C" w14:paraId="1D75C315" w14:textId="77777777" w:rsidTr="00862EFB">
        <w:trPr>
          <w:trHeight w:val="170"/>
        </w:trPr>
        <w:tc>
          <w:tcPr>
            <w:tcW w:w="5103" w:type="dxa"/>
            <w:noWrap/>
            <w:hideMark/>
          </w:tcPr>
          <w:p w14:paraId="59E5714A"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Transportation Science Technology</w:t>
            </w:r>
          </w:p>
        </w:tc>
        <w:tc>
          <w:tcPr>
            <w:tcW w:w="1843" w:type="dxa"/>
            <w:noWrap/>
            <w:hideMark/>
          </w:tcPr>
          <w:p w14:paraId="52381C97"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11</w:t>
            </w:r>
          </w:p>
        </w:tc>
        <w:tc>
          <w:tcPr>
            <w:tcW w:w="1979" w:type="dxa"/>
            <w:noWrap/>
            <w:hideMark/>
          </w:tcPr>
          <w:p w14:paraId="4DADBE99" w14:textId="0330CA6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1,8</w:t>
            </w:r>
            <w:r w:rsidR="00C7565F">
              <w:rPr>
                <w:rFonts w:asciiTheme="minorHAnsi" w:hAnsiTheme="minorHAnsi" w:cstheme="minorHAnsi"/>
                <w:sz w:val="20"/>
                <w:szCs w:val="20"/>
              </w:rPr>
              <w:t>%</w:t>
            </w:r>
          </w:p>
        </w:tc>
      </w:tr>
      <w:tr w:rsidR="00862EFB" w:rsidRPr="006A0E3C" w14:paraId="03F35EF4" w14:textId="77777777" w:rsidTr="00862EFB">
        <w:trPr>
          <w:trHeight w:val="170"/>
        </w:trPr>
        <w:tc>
          <w:tcPr>
            <w:tcW w:w="5103" w:type="dxa"/>
            <w:noWrap/>
            <w:hideMark/>
          </w:tcPr>
          <w:p w14:paraId="49C9CBC1"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Energy Fuels</w:t>
            </w:r>
          </w:p>
        </w:tc>
        <w:tc>
          <w:tcPr>
            <w:tcW w:w="1843" w:type="dxa"/>
            <w:noWrap/>
            <w:hideMark/>
          </w:tcPr>
          <w:p w14:paraId="5D9A7DC2"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10</w:t>
            </w:r>
          </w:p>
        </w:tc>
        <w:tc>
          <w:tcPr>
            <w:tcW w:w="1979" w:type="dxa"/>
            <w:noWrap/>
            <w:hideMark/>
          </w:tcPr>
          <w:p w14:paraId="0AD762BB" w14:textId="39F41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1,6</w:t>
            </w:r>
            <w:r w:rsidR="00C7565F">
              <w:rPr>
                <w:rFonts w:asciiTheme="minorHAnsi" w:hAnsiTheme="minorHAnsi" w:cstheme="minorHAnsi"/>
                <w:sz w:val="20"/>
                <w:szCs w:val="20"/>
              </w:rPr>
              <w:t>%</w:t>
            </w:r>
          </w:p>
        </w:tc>
      </w:tr>
      <w:tr w:rsidR="00862EFB" w:rsidRPr="006A0E3C" w14:paraId="36EC353F" w14:textId="77777777" w:rsidTr="00862EFB">
        <w:trPr>
          <w:trHeight w:val="170"/>
        </w:trPr>
        <w:tc>
          <w:tcPr>
            <w:tcW w:w="5103" w:type="dxa"/>
            <w:noWrap/>
            <w:hideMark/>
          </w:tcPr>
          <w:p w14:paraId="2A8E60E7"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Mathematics Interdisciplinary Applications</w:t>
            </w:r>
          </w:p>
        </w:tc>
        <w:tc>
          <w:tcPr>
            <w:tcW w:w="1843" w:type="dxa"/>
            <w:noWrap/>
            <w:hideMark/>
          </w:tcPr>
          <w:p w14:paraId="3328427A"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10</w:t>
            </w:r>
          </w:p>
        </w:tc>
        <w:tc>
          <w:tcPr>
            <w:tcW w:w="1979" w:type="dxa"/>
            <w:noWrap/>
            <w:hideMark/>
          </w:tcPr>
          <w:p w14:paraId="2A8B23E1" w14:textId="0730C8A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1,6</w:t>
            </w:r>
            <w:r w:rsidR="00C7565F">
              <w:rPr>
                <w:rFonts w:asciiTheme="minorHAnsi" w:hAnsiTheme="minorHAnsi" w:cstheme="minorHAnsi"/>
                <w:sz w:val="20"/>
                <w:szCs w:val="20"/>
              </w:rPr>
              <w:t>%</w:t>
            </w:r>
          </w:p>
        </w:tc>
      </w:tr>
      <w:tr w:rsidR="00862EFB" w:rsidRPr="006A0E3C" w14:paraId="16D60E54" w14:textId="77777777" w:rsidTr="00862EFB">
        <w:trPr>
          <w:trHeight w:val="170"/>
        </w:trPr>
        <w:tc>
          <w:tcPr>
            <w:tcW w:w="5103" w:type="dxa"/>
            <w:noWrap/>
            <w:hideMark/>
          </w:tcPr>
          <w:p w14:paraId="1EC388CE"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Mechanics</w:t>
            </w:r>
          </w:p>
        </w:tc>
        <w:tc>
          <w:tcPr>
            <w:tcW w:w="1843" w:type="dxa"/>
            <w:noWrap/>
            <w:hideMark/>
          </w:tcPr>
          <w:p w14:paraId="4E641549"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8</w:t>
            </w:r>
          </w:p>
        </w:tc>
        <w:tc>
          <w:tcPr>
            <w:tcW w:w="1979" w:type="dxa"/>
            <w:noWrap/>
            <w:hideMark/>
          </w:tcPr>
          <w:p w14:paraId="7091722D" w14:textId="69794571"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1,3</w:t>
            </w:r>
            <w:r w:rsidR="00C7565F">
              <w:rPr>
                <w:rFonts w:asciiTheme="minorHAnsi" w:hAnsiTheme="minorHAnsi" w:cstheme="minorHAnsi"/>
                <w:sz w:val="20"/>
                <w:szCs w:val="20"/>
              </w:rPr>
              <w:t>%</w:t>
            </w:r>
          </w:p>
        </w:tc>
      </w:tr>
      <w:tr w:rsidR="00862EFB" w:rsidRPr="006A0E3C" w14:paraId="730201DD" w14:textId="77777777" w:rsidTr="00862EFB">
        <w:trPr>
          <w:trHeight w:val="170"/>
        </w:trPr>
        <w:tc>
          <w:tcPr>
            <w:tcW w:w="5103" w:type="dxa"/>
            <w:noWrap/>
            <w:hideMark/>
          </w:tcPr>
          <w:p w14:paraId="2CF0683C"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Computer Science Cybernetics</w:t>
            </w:r>
          </w:p>
        </w:tc>
        <w:tc>
          <w:tcPr>
            <w:tcW w:w="1843" w:type="dxa"/>
            <w:noWrap/>
            <w:hideMark/>
          </w:tcPr>
          <w:p w14:paraId="1DDB96B9"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7</w:t>
            </w:r>
          </w:p>
        </w:tc>
        <w:tc>
          <w:tcPr>
            <w:tcW w:w="1979" w:type="dxa"/>
            <w:noWrap/>
            <w:hideMark/>
          </w:tcPr>
          <w:p w14:paraId="0C31F148" w14:textId="6290FA7E"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1,1</w:t>
            </w:r>
            <w:r w:rsidR="00C7565F">
              <w:rPr>
                <w:rFonts w:asciiTheme="minorHAnsi" w:hAnsiTheme="minorHAnsi" w:cstheme="minorHAnsi"/>
                <w:sz w:val="20"/>
                <w:szCs w:val="20"/>
              </w:rPr>
              <w:t>%</w:t>
            </w:r>
          </w:p>
        </w:tc>
      </w:tr>
      <w:tr w:rsidR="00862EFB" w:rsidRPr="006A0E3C" w14:paraId="134A26AD" w14:textId="77777777" w:rsidTr="00862EFB">
        <w:trPr>
          <w:trHeight w:val="170"/>
        </w:trPr>
        <w:tc>
          <w:tcPr>
            <w:tcW w:w="5103" w:type="dxa"/>
            <w:noWrap/>
            <w:hideMark/>
          </w:tcPr>
          <w:p w14:paraId="2F0E69A8"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Computer Science Hardware Architecture</w:t>
            </w:r>
          </w:p>
        </w:tc>
        <w:tc>
          <w:tcPr>
            <w:tcW w:w="1843" w:type="dxa"/>
            <w:noWrap/>
            <w:hideMark/>
          </w:tcPr>
          <w:p w14:paraId="56F81AEF"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7</w:t>
            </w:r>
          </w:p>
        </w:tc>
        <w:tc>
          <w:tcPr>
            <w:tcW w:w="1979" w:type="dxa"/>
            <w:noWrap/>
            <w:hideMark/>
          </w:tcPr>
          <w:p w14:paraId="072E38EA" w14:textId="538873C1"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1,1</w:t>
            </w:r>
            <w:r w:rsidR="00C7565F">
              <w:rPr>
                <w:rFonts w:asciiTheme="minorHAnsi" w:hAnsiTheme="minorHAnsi" w:cstheme="minorHAnsi"/>
                <w:sz w:val="20"/>
                <w:szCs w:val="20"/>
              </w:rPr>
              <w:t>%</w:t>
            </w:r>
          </w:p>
        </w:tc>
      </w:tr>
      <w:tr w:rsidR="00862EFB" w:rsidRPr="006A0E3C" w14:paraId="243DDE1E" w14:textId="77777777" w:rsidTr="00862EFB">
        <w:trPr>
          <w:trHeight w:val="170"/>
        </w:trPr>
        <w:tc>
          <w:tcPr>
            <w:tcW w:w="5103" w:type="dxa"/>
            <w:noWrap/>
            <w:hideMark/>
          </w:tcPr>
          <w:p w14:paraId="1EBA8122"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Multidisciplinary Sciences</w:t>
            </w:r>
          </w:p>
        </w:tc>
        <w:tc>
          <w:tcPr>
            <w:tcW w:w="1843" w:type="dxa"/>
            <w:noWrap/>
            <w:hideMark/>
          </w:tcPr>
          <w:p w14:paraId="73F8B75C"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7</w:t>
            </w:r>
          </w:p>
        </w:tc>
        <w:tc>
          <w:tcPr>
            <w:tcW w:w="1979" w:type="dxa"/>
            <w:noWrap/>
            <w:hideMark/>
          </w:tcPr>
          <w:p w14:paraId="279F459A" w14:textId="66F18761"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1,1</w:t>
            </w:r>
            <w:r w:rsidR="00C7565F">
              <w:rPr>
                <w:rFonts w:asciiTheme="minorHAnsi" w:hAnsiTheme="minorHAnsi" w:cstheme="minorHAnsi"/>
                <w:sz w:val="20"/>
                <w:szCs w:val="20"/>
              </w:rPr>
              <w:t>%</w:t>
            </w:r>
          </w:p>
        </w:tc>
      </w:tr>
      <w:tr w:rsidR="00862EFB" w:rsidRPr="006A0E3C" w14:paraId="742842C8" w14:textId="77777777" w:rsidTr="00862EFB">
        <w:trPr>
          <w:trHeight w:val="170"/>
        </w:trPr>
        <w:tc>
          <w:tcPr>
            <w:tcW w:w="5103" w:type="dxa"/>
            <w:noWrap/>
            <w:hideMark/>
          </w:tcPr>
          <w:p w14:paraId="747EEF13"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Mathematics</w:t>
            </w:r>
          </w:p>
        </w:tc>
        <w:tc>
          <w:tcPr>
            <w:tcW w:w="1843" w:type="dxa"/>
            <w:noWrap/>
            <w:hideMark/>
          </w:tcPr>
          <w:p w14:paraId="44A6A55C"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6</w:t>
            </w:r>
          </w:p>
        </w:tc>
        <w:tc>
          <w:tcPr>
            <w:tcW w:w="1979" w:type="dxa"/>
            <w:noWrap/>
            <w:hideMark/>
          </w:tcPr>
          <w:p w14:paraId="4822A532" w14:textId="5C6496B0"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1,0</w:t>
            </w:r>
            <w:r w:rsidR="00C7565F">
              <w:rPr>
                <w:rFonts w:asciiTheme="minorHAnsi" w:hAnsiTheme="minorHAnsi" w:cstheme="minorHAnsi"/>
                <w:sz w:val="20"/>
                <w:szCs w:val="20"/>
              </w:rPr>
              <w:t>%</w:t>
            </w:r>
          </w:p>
        </w:tc>
      </w:tr>
      <w:tr w:rsidR="00862EFB" w:rsidRPr="006A0E3C" w14:paraId="2B57E5C8" w14:textId="77777777" w:rsidTr="00862EFB">
        <w:trPr>
          <w:trHeight w:val="170"/>
        </w:trPr>
        <w:tc>
          <w:tcPr>
            <w:tcW w:w="5103" w:type="dxa"/>
            <w:noWrap/>
            <w:hideMark/>
          </w:tcPr>
          <w:p w14:paraId="4796E7C5"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Education Scientific Disciplines</w:t>
            </w:r>
          </w:p>
        </w:tc>
        <w:tc>
          <w:tcPr>
            <w:tcW w:w="1843" w:type="dxa"/>
            <w:noWrap/>
            <w:hideMark/>
          </w:tcPr>
          <w:p w14:paraId="034646D0"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5</w:t>
            </w:r>
          </w:p>
        </w:tc>
        <w:tc>
          <w:tcPr>
            <w:tcW w:w="1979" w:type="dxa"/>
            <w:noWrap/>
            <w:hideMark/>
          </w:tcPr>
          <w:p w14:paraId="3A174FA9" w14:textId="35598E7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0,8</w:t>
            </w:r>
            <w:r w:rsidR="00C7565F">
              <w:rPr>
                <w:rFonts w:asciiTheme="minorHAnsi" w:hAnsiTheme="minorHAnsi" w:cstheme="minorHAnsi"/>
                <w:sz w:val="20"/>
                <w:szCs w:val="20"/>
              </w:rPr>
              <w:t>%</w:t>
            </w:r>
          </w:p>
        </w:tc>
      </w:tr>
      <w:tr w:rsidR="00862EFB" w:rsidRPr="006A0E3C" w14:paraId="02CCF33E" w14:textId="77777777" w:rsidTr="00862EFB">
        <w:trPr>
          <w:trHeight w:val="170"/>
        </w:trPr>
        <w:tc>
          <w:tcPr>
            <w:tcW w:w="5103" w:type="dxa"/>
            <w:noWrap/>
            <w:hideMark/>
          </w:tcPr>
          <w:p w14:paraId="6616FCE6"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Engineering Chemical</w:t>
            </w:r>
          </w:p>
        </w:tc>
        <w:tc>
          <w:tcPr>
            <w:tcW w:w="1843" w:type="dxa"/>
            <w:noWrap/>
            <w:hideMark/>
          </w:tcPr>
          <w:p w14:paraId="1AF0FC31"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5</w:t>
            </w:r>
          </w:p>
        </w:tc>
        <w:tc>
          <w:tcPr>
            <w:tcW w:w="1979" w:type="dxa"/>
            <w:noWrap/>
            <w:hideMark/>
          </w:tcPr>
          <w:p w14:paraId="2A07A836" w14:textId="3A3AB9CD"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0,8</w:t>
            </w:r>
            <w:r w:rsidR="00C7565F">
              <w:rPr>
                <w:rFonts w:asciiTheme="minorHAnsi" w:hAnsiTheme="minorHAnsi" w:cstheme="minorHAnsi"/>
                <w:sz w:val="20"/>
                <w:szCs w:val="20"/>
              </w:rPr>
              <w:t>%</w:t>
            </w:r>
          </w:p>
        </w:tc>
      </w:tr>
      <w:tr w:rsidR="00862EFB" w:rsidRPr="006A0E3C" w14:paraId="207652E8" w14:textId="77777777" w:rsidTr="00862EFB">
        <w:trPr>
          <w:trHeight w:val="170"/>
        </w:trPr>
        <w:tc>
          <w:tcPr>
            <w:tcW w:w="5103" w:type="dxa"/>
            <w:noWrap/>
            <w:hideMark/>
          </w:tcPr>
          <w:p w14:paraId="0B9C39EA"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Engineering Manufacturing</w:t>
            </w:r>
          </w:p>
        </w:tc>
        <w:tc>
          <w:tcPr>
            <w:tcW w:w="1843" w:type="dxa"/>
            <w:noWrap/>
            <w:hideMark/>
          </w:tcPr>
          <w:p w14:paraId="036675D2"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4</w:t>
            </w:r>
          </w:p>
        </w:tc>
        <w:tc>
          <w:tcPr>
            <w:tcW w:w="1979" w:type="dxa"/>
            <w:noWrap/>
            <w:hideMark/>
          </w:tcPr>
          <w:p w14:paraId="0CC2990E" w14:textId="644F5B3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0,7</w:t>
            </w:r>
            <w:r w:rsidR="00C7565F">
              <w:rPr>
                <w:rFonts w:asciiTheme="minorHAnsi" w:hAnsiTheme="minorHAnsi" w:cstheme="minorHAnsi"/>
                <w:sz w:val="20"/>
                <w:szCs w:val="20"/>
              </w:rPr>
              <w:t>%</w:t>
            </w:r>
          </w:p>
        </w:tc>
      </w:tr>
      <w:tr w:rsidR="00862EFB" w:rsidRPr="006A0E3C" w14:paraId="595F6EBE" w14:textId="77777777" w:rsidTr="00862EFB">
        <w:trPr>
          <w:trHeight w:val="170"/>
        </w:trPr>
        <w:tc>
          <w:tcPr>
            <w:tcW w:w="5103" w:type="dxa"/>
            <w:noWrap/>
            <w:hideMark/>
          </w:tcPr>
          <w:p w14:paraId="76575048"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Engineering Mechanical</w:t>
            </w:r>
          </w:p>
        </w:tc>
        <w:tc>
          <w:tcPr>
            <w:tcW w:w="1843" w:type="dxa"/>
            <w:noWrap/>
            <w:hideMark/>
          </w:tcPr>
          <w:p w14:paraId="0EAFCC17"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4</w:t>
            </w:r>
          </w:p>
        </w:tc>
        <w:tc>
          <w:tcPr>
            <w:tcW w:w="1979" w:type="dxa"/>
            <w:noWrap/>
            <w:hideMark/>
          </w:tcPr>
          <w:p w14:paraId="093535D9" w14:textId="102E8139"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0,7</w:t>
            </w:r>
            <w:r w:rsidR="00C7565F">
              <w:rPr>
                <w:rFonts w:asciiTheme="minorHAnsi" w:hAnsiTheme="minorHAnsi" w:cstheme="minorHAnsi"/>
                <w:sz w:val="20"/>
                <w:szCs w:val="20"/>
              </w:rPr>
              <w:t>%</w:t>
            </w:r>
          </w:p>
        </w:tc>
      </w:tr>
      <w:tr w:rsidR="00862EFB" w:rsidRPr="006A0E3C" w14:paraId="13DE822B" w14:textId="77777777" w:rsidTr="00862EFB">
        <w:trPr>
          <w:trHeight w:val="170"/>
        </w:trPr>
        <w:tc>
          <w:tcPr>
            <w:tcW w:w="5103" w:type="dxa"/>
            <w:noWrap/>
            <w:hideMark/>
          </w:tcPr>
          <w:p w14:paraId="3D284F9B"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Statistics Probability</w:t>
            </w:r>
          </w:p>
        </w:tc>
        <w:tc>
          <w:tcPr>
            <w:tcW w:w="1843" w:type="dxa"/>
            <w:noWrap/>
            <w:hideMark/>
          </w:tcPr>
          <w:p w14:paraId="4E82CC51"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4</w:t>
            </w:r>
          </w:p>
        </w:tc>
        <w:tc>
          <w:tcPr>
            <w:tcW w:w="1979" w:type="dxa"/>
            <w:noWrap/>
            <w:hideMark/>
          </w:tcPr>
          <w:p w14:paraId="0AE5258E" w14:textId="654EAAB2"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0,7</w:t>
            </w:r>
            <w:r w:rsidR="00C7565F">
              <w:rPr>
                <w:rFonts w:asciiTheme="minorHAnsi" w:hAnsiTheme="minorHAnsi" w:cstheme="minorHAnsi"/>
                <w:sz w:val="20"/>
                <w:szCs w:val="20"/>
              </w:rPr>
              <w:t>%</w:t>
            </w:r>
          </w:p>
        </w:tc>
      </w:tr>
      <w:tr w:rsidR="00862EFB" w:rsidRPr="006A0E3C" w14:paraId="03BD259E" w14:textId="77777777" w:rsidTr="00862EFB">
        <w:trPr>
          <w:trHeight w:val="170"/>
        </w:trPr>
        <w:tc>
          <w:tcPr>
            <w:tcW w:w="5103" w:type="dxa"/>
            <w:noWrap/>
            <w:hideMark/>
          </w:tcPr>
          <w:p w14:paraId="5A346D55"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Engineering Environmental</w:t>
            </w:r>
          </w:p>
        </w:tc>
        <w:tc>
          <w:tcPr>
            <w:tcW w:w="1843" w:type="dxa"/>
            <w:noWrap/>
            <w:hideMark/>
          </w:tcPr>
          <w:p w14:paraId="28533B2F"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w:t>
            </w:r>
          </w:p>
        </w:tc>
        <w:tc>
          <w:tcPr>
            <w:tcW w:w="1979" w:type="dxa"/>
            <w:noWrap/>
            <w:hideMark/>
          </w:tcPr>
          <w:p w14:paraId="1C1243BB" w14:textId="18B3690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0,5</w:t>
            </w:r>
            <w:r w:rsidR="00C7565F">
              <w:rPr>
                <w:rFonts w:asciiTheme="minorHAnsi" w:hAnsiTheme="minorHAnsi" w:cstheme="minorHAnsi"/>
                <w:sz w:val="20"/>
                <w:szCs w:val="20"/>
              </w:rPr>
              <w:t>%</w:t>
            </w:r>
          </w:p>
        </w:tc>
      </w:tr>
      <w:tr w:rsidR="00862EFB" w:rsidRPr="006A0E3C" w14:paraId="2CB708D9" w14:textId="77777777" w:rsidTr="00862EFB">
        <w:trPr>
          <w:trHeight w:val="170"/>
        </w:trPr>
        <w:tc>
          <w:tcPr>
            <w:tcW w:w="5103" w:type="dxa"/>
            <w:noWrap/>
            <w:hideMark/>
          </w:tcPr>
          <w:p w14:paraId="0A58D939"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History Philosophy Of Science</w:t>
            </w:r>
          </w:p>
        </w:tc>
        <w:tc>
          <w:tcPr>
            <w:tcW w:w="1843" w:type="dxa"/>
            <w:noWrap/>
            <w:hideMark/>
          </w:tcPr>
          <w:p w14:paraId="0D920360"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w:t>
            </w:r>
          </w:p>
        </w:tc>
        <w:tc>
          <w:tcPr>
            <w:tcW w:w="1979" w:type="dxa"/>
            <w:noWrap/>
            <w:hideMark/>
          </w:tcPr>
          <w:p w14:paraId="35983F09" w14:textId="76AA46BA"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0,5</w:t>
            </w:r>
            <w:r w:rsidR="00C7565F">
              <w:rPr>
                <w:rFonts w:asciiTheme="minorHAnsi" w:hAnsiTheme="minorHAnsi" w:cstheme="minorHAnsi"/>
                <w:sz w:val="20"/>
                <w:szCs w:val="20"/>
              </w:rPr>
              <w:t>%</w:t>
            </w:r>
          </w:p>
        </w:tc>
      </w:tr>
      <w:tr w:rsidR="00862EFB" w:rsidRPr="006A0E3C" w14:paraId="27FDB73F" w14:textId="77777777" w:rsidTr="00862EFB">
        <w:trPr>
          <w:trHeight w:val="170"/>
        </w:trPr>
        <w:tc>
          <w:tcPr>
            <w:tcW w:w="5103" w:type="dxa"/>
            <w:noWrap/>
            <w:hideMark/>
          </w:tcPr>
          <w:p w14:paraId="04DB38BD"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Management</w:t>
            </w:r>
          </w:p>
        </w:tc>
        <w:tc>
          <w:tcPr>
            <w:tcW w:w="1843" w:type="dxa"/>
            <w:noWrap/>
            <w:hideMark/>
          </w:tcPr>
          <w:p w14:paraId="691C5E35"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w:t>
            </w:r>
          </w:p>
        </w:tc>
        <w:tc>
          <w:tcPr>
            <w:tcW w:w="1979" w:type="dxa"/>
            <w:noWrap/>
            <w:hideMark/>
          </w:tcPr>
          <w:p w14:paraId="00571643" w14:textId="51B6F0FA"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0,5</w:t>
            </w:r>
            <w:r w:rsidR="00C7565F">
              <w:rPr>
                <w:rFonts w:asciiTheme="minorHAnsi" w:hAnsiTheme="minorHAnsi" w:cstheme="minorHAnsi"/>
                <w:sz w:val="20"/>
                <w:szCs w:val="20"/>
              </w:rPr>
              <w:t>%</w:t>
            </w:r>
          </w:p>
        </w:tc>
      </w:tr>
      <w:tr w:rsidR="00862EFB" w:rsidRPr="006A0E3C" w14:paraId="7827D4E6" w14:textId="77777777" w:rsidTr="00862EFB">
        <w:trPr>
          <w:trHeight w:val="170"/>
        </w:trPr>
        <w:tc>
          <w:tcPr>
            <w:tcW w:w="5103" w:type="dxa"/>
            <w:noWrap/>
            <w:hideMark/>
          </w:tcPr>
          <w:p w14:paraId="4B6BBA7D"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Nanoscience Nanotechnology</w:t>
            </w:r>
          </w:p>
        </w:tc>
        <w:tc>
          <w:tcPr>
            <w:tcW w:w="1843" w:type="dxa"/>
            <w:noWrap/>
            <w:hideMark/>
          </w:tcPr>
          <w:p w14:paraId="7EDE2406"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w:t>
            </w:r>
          </w:p>
        </w:tc>
        <w:tc>
          <w:tcPr>
            <w:tcW w:w="1979" w:type="dxa"/>
            <w:noWrap/>
            <w:hideMark/>
          </w:tcPr>
          <w:p w14:paraId="2B18F97C" w14:textId="5B9CC2E8"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0,5</w:t>
            </w:r>
            <w:r w:rsidR="00C7565F">
              <w:rPr>
                <w:rFonts w:asciiTheme="minorHAnsi" w:hAnsiTheme="minorHAnsi" w:cstheme="minorHAnsi"/>
                <w:sz w:val="20"/>
                <w:szCs w:val="20"/>
              </w:rPr>
              <w:t>%</w:t>
            </w:r>
          </w:p>
        </w:tc>
      </w:tr>
      <w:tr w:rsidR="00862EFB" w:rsidRPr="006A0E3C" w14:paraId="2A5A4228" w14:textId="77777777" w:rsidTr="00862EFB">
        <w:trPr>
          <w:trHeight w:val="170"/>
        </w:trPr>
        <w:tc>
          <w:tcPr>
            <w:tcW w:w="5103" w:type="dxa"/>
            <w:noWrap/>
            <w:hideMark/>
          </w:tcPr>
          <w:p w14:paraId="2B1F6701"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Physics Condensed Matter</w:t>
            </w:r>
          </w:p>
        </w:tc>
        <w:tc>
          <w:tcPr>
            <w:tcW w:w="1843" w:type="dxa"/>
            <w:noWrap/>
            <w:hideMark/>
          </w:tcPr>
          <w:p w14:paraId="6EBF571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w:t>
            </w:r>
          </w:p>
        </w:tc>
        <w:tc>
          <w:tcPr>
            <w:tcW w:w="1979" w:type="dxa"/>
            <w:noWrap/>
            <w:hideMark/>
          </w:tcPr>
          <w:p w14:paraId="3D7E1E39" w14:textId="73B8825C"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0,5</w:t>
            </w:r>
            <w:r w:rsidR="00C7565F">
              <w:rPr>
                <w:rFonts w:asciiTheme="minorHAnsi" w:hAnsiTheme="minorHAnsi" w:cstheme="minorHAnsi"/>
                <w:sz w:val="20"/>
                <w:szCs w:val="20"/>
              </w:rPr>
              <w:t>%</w:t>
            </w:r>
          </w:p>
        </w:tc>
      </w:tr>
      <w:tr w:rsidR="00862EFB" w:rsidRPr="006A0E3C" w14:paraId="592B45AA" w14:textId="77777777" w:rsidTr="00862EFB">
        <w:trPr>
          <w:trHeight w:val="170"/>
        </w:trPr>
        <w:tc>
          <w:tcPr>
            <w:tcW w:w="5103" w:type="dxa"/>
            <w:noWrap/>
            <w:hideMark/>
          </w:tcPr>
          <w:p w14:paraId="63A8BD04"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Physics Mathematical</w:t>
            </w:r>
          </w:p>
        </w:tc>
        <w:tc>
          <w:tcPr>
            <w:tcW w:w="1843" w:type="dxa"/>
            <w:noWrap/>
            <w:hideMark/>
          </w:tcPr>
          <w:p w14:paraId="5B681D0A"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w:t>
            </w:r>
          </w:p>
        </w:tc>
        <w:tc>
          <w:tcPr>
            <w:tcW w:w="1979" w:type="dxa"/>
            <w:noWrap/>
            <w:hideMark/>
          </w:tcPr>
          <w:p w14:paraId="442EF9A0" w14:textId="11F98D0E"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0,5</w:t>
            </w:r>
            <w:r w:rsidR="00C7565F">
              <w:rPr>
                <w:rFonts w:asciiTheme="minorHAnsi" w:hAnsiTheme="minorHAnsi" w:cstheme="minorHAnsi"/>
                <w:sz w:val="20"/>
                <w:szCs w:val="20"/>
              </w:rPr>
              <w:t>%</w:t>
            </w:r>
          </w:p>
        </w:tc>
      </w:tr>
      <w:tr w:rsidR="00862EFB" w:rsidRPr="006A0E3C" w14:paraId="75C41CFB" w14:textId="77777777" w:rsidTr="00862EFB">
        <w:trPr>
          <w:trHeight w:val="170"/>
        </w:trPr>
        <w:tc>
          <w:tcPr>
            <w:tcW w:w="5103" w:type="dxa"/>
            <w:noWrap/>
            <w:hideMark/>
          </w:tcPr>
          <w:p w14:paraId="6C1C8317"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Polymer Science</w:t>
            </w:r>
          </w:p>
        </w:tc>
        <w:tc>
          <w:tcPr>
            <w:tcW w:w="1843" w:type="dxa"/>
            <w:noWrap/>
            <w:hideMark/>
          </w:tcPr>
          <w:p w14:paraId="1CDDFE9F"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w:t>
            </w:r>
          </w:p>
        </w:tc>
        <w:tc>
          <w:tcPr>
            <w:tcW w:w="1979" w:type="dxa"/>
            <w:noWrap/>
            <w:hideMark/>
          </w:tcPr>
          <w:p w14:paraId="0B7DD795" w14:textId="417C7808"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0,5</w:t>
            </w:r>
            <w:r w:rsidR="00C7565F">
              <w:rPr>
                <w:rFonts w:asciiTheme="minorHAnsi" w:hAnsiTheme="minorHAnsi" w:cstheme="minorHAnsi"/>
                <w:sz w:val="20"/>
                <w:szCs w:val="20"/>
              </w:rPr>
              <w:t>%</w:t>
            </w:r>
          </w:p>
        </w:tc>
      </w:tr>
      <w:tr w:rsidR="00862EFB" w:rsidRPr="006A0E3C" w14:paraId="556B1D54" w14:textId="77777777" w:rsidTr="00862EFB">
        <w:trPr>
          <w:trHeight w:val="170"/>
        </w:trPr>
        <w:tc>
          <w:tcPr>
            <w:tcW w:w="5103" w:type="dxa"/>
            <w:noWrap/>
            <w:hideMark/>
          </w:tcPr>
          <w:p w14:paraId="7F98CFAD"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Business</w:t>
            </w:r>
          </w:p>
        </w:tc>
        <w:tc>
          <w:tcPr>
            <w:tcW w:w="1843" w:type="dxa"/>
            <w:noWrap/>
            <w:hideMark/>
          </w:tcPr>
          <w:p w14:paraId="246421DA"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3073615E" w14:textId="5B403ED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68BE0021" w14:textId="77777777" w:rsidTr="00862EFB">
        <w:trPr>
          <w:trHeight w:val="170"/>
        </w:trPr>
        <w:tc>
          <w:tcPr>
            <w:tcW w:w="5103" w:type="dxa"/>
            <w:noWrap/>
            <w:hideMark/>
          </w:tcPr>
          <w:p w14:paraId="0950F29D"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Education Educational Research</w:t>
            </w:r>
          </w:p>
        </w:tc>
        <w:tc>
          <w:tcPr>
            <w:tcW w:w="1843" w:type="dxa"/>
            <w:noWrap/>
            <w:hideMark/>
          </w:tcPr>
          <w:p w14:paraId="01783560"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7BA44A29" w14:textId="04125D60"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736D2B04" w14:textId="77777777" w:rsidTr="00862EFB">
        <w:trPr>
          <w:trHeight w:val="170"/>
        </w:trPr>
        <w:tc>
          <w:tcPr>
            <w:tcW w:w="5103" w:type="dxa"/>
            <w:noWrap/>
            <w:hideMark/>
          </w:tcPr>
          <w:p w14:paraId="5C17D352"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Engineering Biomedical</w:t>
            </w:r>
          </w:p>
        </w:tc>
        <w:tc>
          <w:tcPr>
            <w:tcW w:w="1843" w:type="dxa"/>
            <w:noWrap/>
            <w:hideMark/>
          </w:tcPr>
          <w:p w14:paraId="1912C8C2"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00AC7766" w14:textId="04EBFE69"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348BFB29" w14:textId="77777777" w:rsidTr="00862EFB">
        <w:trPr>
          <w:trHeight w:val="170"/>
        </w:trPr>
        <w:tc>
          <w:tcPr>
            <w:tcW w:w="5103" w:type="dxa"/>
            <w:noWrap/>
            <w:hideMark/>
          </w:tcPr>
          <w:p w14:paraId="3E1823AD"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Imaging Science Photographic Technology</w:t>
            </w:r>
          </w:p>
        </w:tc>
        <w:tc>
          <w:tcPr>
            <w:tcW w:w="1843" w:type="dxa"/>
            <w:noWrap/>
            <w:hideMark/>
          </w:tcPr>
          <w:p w14:paraId="3F1D8687"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6ABECB59" w14:textId="3C92322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13D6C088" w14:textId="77777777" w:rsidTr="00862EFB">
        <w:trPr>
          <w:trHeight w:val="170"/>
        </w:trPr>
        <w:tc>
          <w:tcPr>
            <w:tcW w:w="5103" w:type="dxa"/>
            <w:noWrap/>
            <w:hideMark/>
          </w:tcPr>
          <w:p w14:paraId="792F27F6"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Materials Science Coatings Films</w:t>
            </w:r>
          </w:p>
        </w:tc>
        <w:tc>
          <w:tcPr>
            <w:tcW w:w="1843" w:type="dxa"/>
            <w:noWrap/>
            <w:hideMark/>
          </w:tcPr>
          <w:p w14:paraId="211D00E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70B967F9" w14:textId="138766E2"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089B31A9" w14:textId="77777777" w:rsidTr="00862EFB">
        <w:trPr>
          <w:trHeight w:val="170"/>
        </w:trPr>
        <w:tc>
          <w:tcPr>
            <w:tcW w:w="5103" w:type="dxa"/>
            <w:noWrap/>
            <w:hideMark/>
          </w:tcPr>
          <w:p w14:paraId="30A4EBA9"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Materials Science Composites</w:t>
            </w:r>
          </w:p>
        </w:tc>
        <w:tc>
          <w:tcPr>
            <w:tcW w:w="1843" w:type="dxa"/>
            <w:noWrap/>
            <w:hideMark/>
          </w:tcPr>
          <w:p w14:paraId="41F18C75"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6AA64B14" w14:textId="2CE6F5FD"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7AC4BAA4" w14:textId="77777777" w:rsidTr="00862EFB">
        <w:trPr>
          <w:trHeight w:val="170"/>
        </w:trPr>
        <w:tc>
          <w:tcPr>
            <w:tcW w:w="5103" w:type="dxa"/>
            <w:noWrap/>
            <w:hideMark/>
          </w:tcPr>
          <w:p w14:paraId="44CCC961"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Physics Multidisciplinary</w:t>
            </w:r>
          </w:p>
        </w:tc>
        <w:tc>
          <w:tcPr>
            <w:tcW w:w="1843" w:type="dxa"/>
            <w:noWrap/>
            <w:hideMark/>
          </w:tcPr>
          <w:p w14:paraId="7F5675C9"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32F1A146" w14:textId="35F8FA54"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54ADA5FB" w14:textId="77777777" w:rsidTr="00862EFB">
        <w:trPr>
          <w:trHeight w:val="170"/>
        </w:trPr>
        <w:tc>
          <w:tcPr>
            <w:tcW w:w="5103" w:type="dxa"/>
            <w:noWrap/>
            <w:hideMark/>
          </w:tcPr>
          <w:p w14:paraId="683918F7"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Planning Development</w:t>
            </w:r>
          </w:p>
        </w:tc>
        <w:tc>
          <w:tcPr>
            <w:tcW w:w="1843" w:type="dxa"/>
            <w:noWrap/>
            <w:hideMark/>
          </w:tcPr>
          <w:p w14:paraId="717FB171"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4AC7239A" w14:textId="0D8ACD98"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5F122BB3" w14:textId="77777777" w:rsidTr="00862EFB">
        <w:trPr>
          <w:trHeight w:val="170"/>
        </w:trPr>
        <w:tc>
          <w:tcPr>
            <w:tcW w:w="5103" w:type="dxa"/>
            <w:noWrap/>
            <w:hideMark/>
          </w:tcPr>
          <w:p w14:paraId="24C582A0"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Public Environmental Occupational Health</w:t>
            </w:r>
          </w:p>
        </w:tc>
        <w:tc>
          <w:tcPr>
            <w:tcW w:w="1843" w:type="dxa"/>
            <w:noWrap/>
            <w:hideMark/>
          </w:tcPr>
          <w:p w14:paraId="4830F1F1"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18BE7EC6" w14:textId="5A30C1DD"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58F85B9A" w14:textId="77777777" w:rsidTr="00862EFB">
        <w:trPr>
          <w:trHeight w:val="170"/>
        </w:trPr>
        <w:tc>
          <w:tcPr>
            <w:tcW w:w="5103" w:type="dxa"/>
            <w:noWrap/>
            <w:hideMark/>
          </w:tcPr>
          <w:p w14:paraId="57234D97"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Social Sciences Mathematical Methods</w:t>
            </w:r>
          </w:p>
        </w:tc>
        <w:tc>
          <w:tcPr>
            <w:tcW w:w="1843" w:type="dxa"/>
            <w:noWrap/>
            <w:hideMark/>
          </w:tcPr>
          <w:p w14:paraId="0064725A"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288387AA" w14:textId="7CE657B5"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18E398C8" w14:textId="77777777" w:rsidTr="00862EFB">
        <w:trPr>
          <w:trHeight w:val="170"/>
        </w:trPr>
        <w:tc>
          <w:tcPr>
            <w:tcW w:w="5103" w:type="dxa"/>
            <w:noWrap/>
            <w:hideMark/>
          </w:tcPr>
          <w:p w14:paraId="4ADEF8D0"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lastRenderedPageBreak/>
              <w:t>Thermodynamics</w:t>
            </w:r>
          </w:p>
        </w:tc>
        <w:tc>
          <w:tcPr>
            <w:tcW w:w="1843" w:type="dxa"/>
            <w:noWrap/>
            <w:hideMark/>
          </w:tcPr>
          <w:p w14:paraId="66FC238B"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71EC7F7B" w14:textId="71DC5C6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5CD033EA" w14:textId="77777777" w:rsidTr="00862EFB">
        <w:trPr>
          <w:trHeight w:val="170"/>
        </w:trPr>
        <w:tc>
          <w:tcPr>
            <w:tcW w:w="5103" w:type="dxa"/>
            <w:noWrap/>
            <w:hideMark/>
          </w:tcPr>
          <w:p w14:paraId="6E68F750"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Construction Building Technology</w:t>
            </w:r>
          </w:p>
        </w:tc>
        <w:tc>
          <w:tcPr>
            <w:tcW w:w="1843" w:type="dxa"/>
            <w:noWrap/>
            <w:hideMark/>
          </w:tcPr>
          <w:p w14:paraId="4BE49CEA"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1C64A9BB" w14:textId="6C23028A"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r w:rsidR="00862EFB" w:rsidRPr="006A0E3C" w14:paraId="6A6AD452" w14:textId="77777777" w:rsidTr="00862EFB">
        <w:trPr>
          <w:trHeight w:val="170"/>
        </w:trPr>
        <w:tc>
          <w:tcPr>
            <w:tcW w:w="5103" w:type="dxa"/>
            <w:noWrap/>
            <w:hideMark/>
          </w:tcPr>
          <w:p w14:paraId="3A646EB3"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Electrochemistry</w:t>
            </w:r>
          </w:p>
        </w:tc>
        <w:tc>
          <w:tcPr>
            <w:tcW w:w="1843" w:type="dxa"/>
            <w:noWrap/>
            <w:hideMark/>
          </w:tcPr>
          <w:p w14:paraId="39F7A8F0"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6D18C5D8" w14:textId="6C385832"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r w:rsidR="00862EFB" w:rsidRPr="006A0E3C" w14:paraId="06D5BCD8" w14:textId="77777777" w:rsidTr="00862EFB">
        <w:trPr>
          <w:trHeight w:val="170"/>
        </w:trPr>
        <w:tc>
          <w:tcPr>
            <w:tcW w:w="5103" w:type="dxa"/>
            <w:noWrap/>
            <w:hideMark/>
          </w:tcPr>
          <w:p w14:paraId="1F603A83"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Environmental Studies</w:t>
            </w:r>
          </w:p>
        </w:tc>
        <w:tc>
          <w:tcPr>
            <w:tcW w:w="1843" w:type="dxa"/>
            <w:noWrap/>
            <w:hideMark/>
          </w:tcPr>
          <w:p w14:paraId="49B17C92"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3904C3BB" w14:textId="23FA5BA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r w:rsidR="00862EFB" w:rsidRPr="006A0E3C" w14:paraId="15FC553D" w14:textId="77777777" w:rsidTr="00862EFB">
        <w:trPr>
          <w:trHeight w:val="170"/>
        </w:trPr>
        <w:tc>
          <w:tcPr>
            <w:tcW w:w="5103" w:type="dxa"/>
            <w:noWrap/>
            <w:hideMark/>
          </w:tcPr>
          <w:p w14:paraId="50BA7120"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Green Sustainable Science Technology</w:t>
            </w:r>
          </w:p>
        </w:tc>
        <w:tc>
          <w:tcPr>
            <w:tcW w:w="1843" w:type="dxa"/>
            <w:noWrap/>
            <w:hideMark/>
          </w:tcPr>
          <w:p w14:paraId="1B92BD7B"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677BDDE4" w14:textId="056A6453"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r w:rsidR="00862EFB" w:rsidRPr="006A0E3C" w14:paraId="46E47C92" w14:textId="77777777" w:rsidTr="00862EFB">
        <w:trPr>
          <w:trHeight w:val="170"/>
        </w:trPr>
        <w:tc>
          <w:tcPr>
            <w:tcW w:w="5103" w:type="dxa"/>
            <w:noWrap/>
            <w:hideMark/>
          </w:tcPr>
          <w:p w14:paraId="0C5EBDBC"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Logic</w:t>
            </w:r>
          </w:p>
        </w:tc>
        <w:tc>
          <w:tcPr>
            <w:tcW w:w="1843" w:type="dxa"/>
            <w:noWrap/>
            <w:hideMark/>
          </w:tcPr>
          <w:p w14:paraId="29A18E18"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35D4FC6C" w14:textId="29F637E6"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r w:rsidR="00862EFB" w:rsidRPr="006A0E3C" w14:paraId="75598E9F" w14:textId="77777777" w:rsidTr="00862EFB">
        <w:trPr>
          <w:trHeight w:val="170"/>
        </w:trPr>
        <w:tc>
          <w:tcPr>
            <w:tcW w:w="5103" w:type="dxa"/>
            <w:noWrap/>
            <w:hideMark/>
          </w:tcPr>
          <w:p w14:paraId="468BD5DD"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Materials Science Biomaterials</w:t>
            </w:r>
          </w:p>
        </w:tc>
        <w:tc>
          <w:tcPr>
            <w:tcW w:w="1843" w:type="dxa"/>
            <w:noWrap/>
            <w:hideMark/>
          </w:tcPr>
          <w:p w14:paraId="7D985D8B"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59498AAA" w14:textId="35D15BFA"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r w:rsidR="00862EFB" w:rsidRPr="006A0E3C" w14:paraId="6A26DCDA" w14:textId="77777777" w:rsidTr="00862EFB">
        <w:trPr>
          <w:trHeight w:val="170"/>
        </w:trPr>
        <w:tc>
          <w:tcPr>
            <w:tcW w:w="5103" w:type="dxa"/>
            <w:noWrap/>
            <w:hideMark/>
          </w:tcPr>
          <w:p w14:paraId="07C15510"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Materials Science Characterization Testing</w:t>
            </w:r>
          </w:p>
        </w:tc>
        <w:tc>
          <w:tcPr>
            <w:tcW w:w="1843" w:type="dxa"/>
            <w:noWrap/>
            <w:hideMark/>
          </w:tcPr>
          <w:p w14:paraId="1EE8FE7D"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6B77B34F" w14:textId="7A6958A0"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r w:rsidR="00862EFB" w:rsidRPr="006A0E3C" w14:paraId="6C37F252" w14:textId="77777777" w:rsidTr="00862EFB">
        <w:trPr>
          <w:trHeight w:val="170"/>
        </w:trPr>
        <w:tc>
          <w:tcPr>
            <w:tcW w:w="5103" w:type="dxa"/>
            <w:noWrap/>
            <w:hideMark/>
          </w:tcPr>
          <w:p w14:paraId="6FF37A79"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Mathematical Computational Biology</w:t>
            </w:r>
          </w:p>
        </w:tc>
        <w:tc>
          <w:tcPr>
            <w:tcW w:w="1843" w:type="dxa"/>
            <w:noWrap/>
            <w:hideMark/>
          </w:tcPr>
          <w:p w14:paraId="6AAE67A5"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3FCB102A" w14:textId="1B36FEE6"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r w:rsidR="00862EFB" w:rsidRPr="006A0E3C" w14:paraId="7E47C058" w14:textId="77777777" w:rsidTr="00862EFB">
        <w:trPr>
          <w:trHeight w:val="170"/>
        </w:trPr>
        <w:tc>
          <w:tcPr>
            <w:tcW w:w="5103" w:type="dxa"/>
            <w:noWrap/>
            <w:hideMark/>
          </w:tcPr>
          <w:p w14:paraId="3958368A"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Transportation</w:t>
            </w:r>
          </w:p>
        </w:tc>
        <w:tc>
          <w:tcPr>
            <w:tcW w:w="1843" w:type="dxa"/>
            <w:noWrap/>
            <w:hideMark/>
          </w:tcPr>
          <w:p w14:paraId="083124A0"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6056D575" w14:textId="01F58DF8"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bl>
    <w:p w14:paraId="330C597E" w14:textId="5FE3E7EE" w:rsidR="00862EFB" w:rsidRPr="006A0E3C" w:rsidRDefault="00862EFB" w:rsidP="00862EFB">
      <w:pPr>
        <w:pStyle w:val="Titulek"/>
        <w:rPr>
          <w:szCs w:val="20"/>
        </w:rPr>
      </w:pPr>
      <w:r w:rsidRPr="006A0E3C">
        <w:t xml:space="preserve">Tabulka </w:t>
      </w:r>
      <w:ins w:id="79" w:author="Jiří Vojtěšek" w:date="2018-11-22T17:32:00Z">
        <w:r w:rsidR="00CE16D6">
          <w:fldChar w:fldCharType="begin"/>
        </w:r>
        <w:r w:rsidR="00CE16D6">
          <w:instrText xml:space="preserve"> SEQ Tabulka \* ARABIC </w:instrText>
        </w:r>
      </w:ins>
      <w:r w:rsidR="00CE16D6">
        <w:fldChar w:fldCharType="separate"/>
      </w:r>
      <w:ins w:id="80" w:author="Jiří Vojtěšek" w:date="2018-11-22T17:32:00Z">
        <w:r w:rsidR="00CE16D6">
          <w:rPr>
            <w:noProof/>
          </w:rPr>
          <w:t>2</w:t>
        </w:r>
        <w:r w:rsidR="00CE16D6">
          <w:fldChar w:fldCharType="end"/>
        </w:r>
      </w:ins>
      <w:del w:id="81" w:author="Jiří Vojtěšek" w:date="2018-11-22T17:32:00Z">
        <w:r w:rsidR="003B2862" w:rsidDel="00CE16D6">
          <w:rPr>
            <w:noProof/>
          </w:rPr>
          <w:fldChar w:fldCharType="begin"/>
        </w:r>
        <w:r w:rsidR="003B2862" w:rsidDel="00CE16D6">
          <w:rPr>
            <w:noProof/>
          </w:rPr>
          <w:delInstrText xml:space="preserve"> SEQ Tabulka \* ARABIC </w:delInstrText>
        </w:r>
        <w:r w:rsidR="003B2862" w:rsidDel="00CE16D6">
          <w:rPr>
            <w:noProof/>
          </w:rPr>
          <w:fldChar w:fldCharType="separate"/>
        </w:r>
        <w:r w:rsidR="00BE09D2" w:rsidDel="00CE16D6">
          <w:rPr>
            <w:noProof/>
          </w:rPr>
          <w:delText>2</w:delText>
        </w:r>
        <w:r w:rsidR="003B2862" w:rsidDel="00CE16D6">
          <w:rPr>
            <w:noProof/>
          </w:rPr>
          <w:fldChar w:fldCharType="end"/>
        </w:r>
      </w:del>
      <w:r w:rsidRPr="006A0E3C">
        <w:t>: Počet publikačních výstupů akademických pracovníků FAI indexovaných v databázi SCOPUS v letech 2013-2018 (tříděno dle SCOPUS oborových kategorií)</w:t>
      </w:r>
    </w:p>
    <w:tbl>
      <w:tblPr>
        <w:tblStyle w:val="Mkatabulky"/>
        <w:tblW w:w="8930" w:type="dxa"/>
        <w:tblInd w:w="137" w:type="dxa"/>
        <w:tblCellMar>
          <w:left w:w="0" w:type="dxa"/>
          <w:right w:w="0" w:type="dxa"/>
        </w:tblCellMar>
        <w:tblLook w:val="04A0" w:firstRow="1" w:lastRow="0" w:firstColumn="1" w:lastColumn="0" w:noHBand="0" w:noVBand="1"/>
      </w:tblPr>
      <w:tblGrid>
        <w:gridCol w:w="5103"/>
        <w:gridCol w:w="1832"/>
        <w:gridCol w:w="1995"/>
      </w:tblGrid>
      <w:tr w:rsidR="00862EFB" w:rsidRPr="006A0E3C" w14:paraId="3E4B2445" w14:textId="77777777" w:rsidTr="00862EFB">
        <w:trPr>
          <w:trHeight w:val="283"/>
        </w:trPr>
        <w:tc>
          <w:tcPr>
            <w:tcW w:w="5103" w:type="dxa"/>
            <w:noWrap/>
            <w:vAlign w:val="center"/>
            <w:hideMark/>
          </w:tcPr>
          <w:p w14:paraId="7BD203F2" w14:textId="77777777" w:rsidR="00862EFB" w:rsidRPr="00AA0B83" w:rsidRDefault="00862EFB" w:rsidP="00DF0EAB">
            <w:pPr>
              <w:pStyle w:val="Default"/>
              <w:spacing w:before="40" w:after="40"/>
              <w:jc w:val="center"/>
              <w:rPr>
                <w:rFonts w:asciiTheme="minorHAnsi" w:hAnsiTheme="minorHAnsi"/>
                <w:b/>
                <w:sz w:val="20"/>
                <w:szCs w:val="18"/>
              </w:rPr>
            </w:pPr>
            <w:r w:rsidRPr="00AA0B83">
              <w:rPr>
                <w:rFonts w:asciiTheme="minorHAnsi" w:hAnsiTheme="minorHAnsi"/>
                <w:b/>
                <w:sz w:val="20"/>
                <w:szCs w:val="18"/>
              </w:rPr>
              <w:t xml:space="preserve">SCOPUS </w:t>
            </w:r>
            <w:proofErr w:type="spellStart"/>
            <w:r w:rsidRPr="00AA0B83">
              <w:rPr>
                <w:rFonts w:asciiTheme="minorHAnsi" w:hAnsiTheme="minorHAnsi"/>
                <w:b/>
                <w:sz w:val="20"/>
                <w:szCs w:val="18"/>
              </w:rPr>
              <w:t>subject</w:t>
            </w:r>
            <w:proofErr w:type="spellEnd"/>
            <w:r w:rsidRPr="00AA0B83">
              <w:rPr>
                <w:rFonts w:asciiTheme="minorHAnsi" w:hAnsiTheme="minorHAnsi"/>
                <w:b/>
                <w:sz w:val="20"/>
                <w:szCs w:val="18"/>
              </w:rPr>
              <w:t xml:space="preserve"> Area</w:t>
            </w:r>
          </w:p>
        </w:tc>
        <w:tc>
          <w:tcPr>
            <w:tcW w:w="1832" w:type="dxa"/>
            <w:noWrap/>
            <w:vAlign w:val="center"/>
            <w:hideMark/>
          </w:tcPr>
          <w:p w14:paraId="42EE5E90" w14:textId="77777777" w:rsidR="00862EFB" w:rsidRPr="00AA0B83" w:rsidRDefault="00862EFB" w:rsidP="00DF0EAB">
            <w:pPr>
              <w:pStyle w:val="Default"/>
              <w:spacing w:before="40" w:after="40"/>
              <w:jc w:val="center"/>
              <w:rPr>
                <w:rFonts w:asciiTheme="minorHAnsi" w:hAnsiTheme="minorHAnsi"/>
                <w:b/>
                <w:sz w:val="20"/>
                <w:szCs w:val="18"/>
              </w:rPr>
            </w:pPr>
            <w:r w:rsidRPr="00AA0B83">
              <w:rPr>
                <w:rFonts w:asciiTheme="minorHAnsi" w:hAnsiTheme="minorHAnsi"/>
                <w:b/>
                <w:sz w:val="20"/>
                <w:szCs w:val="18"/>
              </w:rPr>
              <w:t>Počet záznamů</w:t>
            </w:r>
          </w:p>
        </w:tc>
        <w:tc>
          <w:tcPr>
            <w:tcW w:w="1995" w:type="dxa"/>
            <w:noWrap/>
            <w:vAlign w:val="center"/>
            <w:hideMark/>
          </w:tcPr>
          <w:p w14:paraId="4DAE99B2" w14:textId="77777777" w:rsidR="00862EFB" w:rsidRPr="00AA0B83" w:rsidRDefault="00862EFB" w:rsidP="00DF0EAB">
            <w:pPr>
              <w:pStyle w:val="Default"/>
              <w:spacing w:before="40" w:after="40"/>
              <w:jc w:val="center"/>
              <w:rPr>
                <w:rFonts w:asciiTheme="minorHAnsi" w:hAnsiTheme="minorHAnsi"/>
                <w:b/>
                <w:sz w:val="20"/>
                <w:szCs w:val="18"/>
              </w:rPr>
            </w:pPr>
            <w:r w:rsidRPr="00AA0B83">
              <w:rPr>
                <w:rFonts w:asciiTheme="minorHAnsi" w:hAnsiTheme="minorHAnsi"/>
                <w:b/>
                <w:sz w:val="20"/>
                <w:szCs w:val="18"/>
              </w:rPr>
              <w:t>Procentuální podíl z </w:t>
            </w:r>
            <w:proofErr w:type="spellStart"/>
            <w:r w:rsidRPr="00AA0B83">
              <w:rPr>
                <w:rFonts w:asciiTheme="minorHAnsi" w:hAnsiTheme="minorHAnsi"/>
                <w:b/>
                <w:sz w:val="20"/>
                <w:szCs w:val="18"/>
              </w:rPr>
              <w:t>celk</w:t>
            </w:r>
            <w:proofErr w:type="spellEnd"/>
            <w:r w:rsidRPr="00AA0B83">
              <w:rPr>
                <w:rFonts w:asciiTheme="minorHAnsi" w:hAnsiTheme="minorHAnsi"/>
                <w:b/>
                <w:sz w:val="20"/>
                <w:szCs w:val="18"/>
              </w:rPr>
              <w:t>. počtu 1019</w:t>
            </w:r>
          </w:p>
        </w:tc>
      </w:tr>
      <w:tr w:rsidR="00862EFB" w:rsidRPr="006A0E3C" w14:paraId="03D91831" w14:textId="77777777" w:rsidTr="00862EFB">
        <w:trPr>
          <w:trHeight w:val="283"/>
        </w:trPr>
        <w:tc>
          <w:tcPr>
            <w:tcW w:w="5103" w:type="dxa"/>
            <w:noWrap/>
            <w:vAlign w:val="center"/>
            <w:hideMark/>
          </w:tcPr>
          <w:p w14:paraId="63BB4667" w14:textId="77777777" w:rsidR="00862EFB" w:rsidRPr="00AA0B83" w:rsidRDefault="00862EFB" w:rsidP="00DF0EAB">
            <w:pPr>
              <w:pStyle w:val="Default"/>
              <w:spacing w:before="40" w:after="40"/>
              <w:rPr>
                <w:rFonts w:asciiTheme="minorHAnsi" w:hAnsiTheme="minorHAnsi"/>
                <w:sz w:val="20"/>
                <w:szCs w:val="18"/>
              </w:rPr>
            </w:pPr>
            <w:proofErr w:type="spellStart"/>
            <w:r w:rsidRPr="00AA0B83">
              <w:rPr>
                <w:rFonts w:asciiTheme="minorHAnsi" w:hAnsiTheme="minorHAnsi"/>
                <w:sz w:val="20"/>
                <w:szCs w:val="18"/>
              </w:rPr>
              <w:t>Engineering</w:t>
            </w:r>
            <w:proofErr w:type="spellEnd"/>
          </w:p>
        </w:tc>
        <w:tc>
          <w:tcPr>
            <w:tcW w:w="1832" w:type="dxa"/>
            <w:noWrap/>
            <w:vAlign w:val="center"/>
            <w:hideMark/>
          </w:tcPr>
          <w:p w14:paraId="2288C75E"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607</w:t>
            </w:r>
          </w:p>
        </w:tc>
        <w:tc>
          <w:tcPr>
            <w:tcW w:w="1995" w:type="dxa"/>
            <w:noWrap/>
            <w:vAlign w:val="center"/>
            <w:hideMark/>
          </w:tcPr>
          <w:p w14:paraId="745534D7"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59,6%</w:t>
            </w:r>
          </w:p>
        </w:tc>
      </w:tr>
      <w:tr w:rsidR="00862EFB" w:rsidRPr="006A0E3C" w14:paraId="4BC9EEE6" w14:textId="77777777" w:rsidTr="00862EFB">
        <w:trPr>
          <w:trHeight w:val="283"/>
        </w:trPr>
        <w:tc>
          <w:tcPr>
            <w:tcW w:w="5103" w:type="dxa"/>
            <w:noWrap/>
            <w:vAlign w:val="center"/>
            <w:hideMark/>
          </w:tcPr>
          <w:p w14:paraId="3A81BB7C" w14:textId="77777777" w:rsidR="00862EFB" w:rsidRPr="00AA0B83" w:rsidRDefault="00862EFB" w:rsidP="00DF0EAB">
            <w:pPr>
              <w:pStyle w:val="Default"/>
              <w:spacing w:before="40" w:after="40"/>
              <w:rPr>
                <w:rFonts w:asciiTheme="minorHAnsi" w:hAnsiTheme="minorHAnsi"/>
                <w:sz w:val="20"/>
                <w:szCs w:val="18"/>
              </w:rPr>
            </w:pPr>
            <w:proofErr w:type="spellStart"/>
            <w:r w:rsidRPr="00AA0B83">
              <w:rPr>
                <w:rFonts w:asciiTheme="minorHAnsi" w:hAnsiTheme="minorHAnsi"/>
                <w:sz w:val="20"/>
                <w:szCs w:val="18"/>
              </w:rPr>
              <w:t>Computer</w:t>
            </w:r>
            <w:proofErr w:type="spellEnd"/>
            <w:r w:rsidRPr="00AA0B83">
              <w:rPr>
                <w:rFonts w:asciiTheme="minorHAnsi" w:hAnsiTheme="minorHAnsi"/>
                <w:sz w:val="20"/>
                <w:szCs w:val="18"/>
              </w:rPr>
              <w:t xml:space="preserve"> Science</w:t>
            </w:r>
          </w:p>
        </w:tc>
        <w:tc>
          <w:tcPr>
            <w:tcW w:w="1832" w:type="dxa"/>
            <w:noWrap/>
            <w:vAlign w:val="center"/>
            <w:hideMark/>
          </w:tcPr>
          <w:p w14:paraId="1E0259EB"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464</w:t>
            </w:r>
          </w:p>
        </w:tc>
        <w:tc>
          <w:tcPr>
            <w:tcW w:w="1995" w:type="dxa"/>
            <w:noWrap/>
            <w:vAlign w:val="center"/>
            <w:hideMark/>
          </w:tcPr>
          <w:p w14:paraId="5B4045FD"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45,5%</w:t>
            </w:r>
          </w:p>
        </w:tc>
      </w:tr>
      <w:tr w:rsidR="00862EFB" w:rsidRPr="006A0E3C" w14:paraId="35F9DB3A" w14:textId="77777777" w:rsidTr="00862EFB">
        <w:trPr>
          <w:trHeight w:val="283"/>
        </w:trPr>
        <w:tc>
          <w:tcPr>
            <w:tcW w:w="5103" w:type="dxa"/>
            <w:noWrap/>
            <w:vAlign w:val="center"/>
            <w:hideMark/>
          </w:tcPr>
          <w:p w14:paraId="1CDECE4A" w14:textId="77777777" w:rsidR="00862EFB" w:rsidRPr="00AA0B83" w:rsidRDefault="00862EFB" w:rsidP="00DF0EAB">
            <w:pPr>
              <w:pStyle w:val="Default"/>
              <w:spacing w:before="40" w:after="40"/>
              <w:rPr>
                <w:rFonts w:asciiTheme="minorHAnsi" w:hAnsiTheme="minorHAnsi"/>
                <w:sz w:val="20"/>
                <w:szCs w:val="18"/>
              </w:rPr>
            </w:pPr>
            <w:proofErr w:type="spellStart"/>
            <w:r w:rsidRPr="00AA0B83">
              <w:rPr>
                <w:rFonts w:asciiTheme="minorHAnsi" w:hAnsiTheme="minorHAnsi"/>
                <w:sz w:val="20"/>
                <w:szCs w:val="18"/>
              </w:rPr>
              <w:t>Mathematics</w:t>
            </w:r>
            <w:proofErr w:type="spellEnd"/>
          </w:p>
        </w:tc>
        <w:tc>
          <w:tcPr>
            <w:tcW w:w="1832" w:type="dxa"/>
            <w:noWrap/>
            <w:vAlign w:val="center"/>
            <w:hideMark/>
          </w:tcPr>
          <w:p w14:paraId="2A9CB378"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289</w:t>
            </w:r>
          </w:p>
        </w:tc>
        <w:tc>
          <w:tcPr>
            <w:tcW w:w="1995" w:type="dxa"/>
            <w:noWrap/>
            <w:vAlign w:val="center"/>
            <w:hideMark/>
          </w:tcPr>
          <w:p w14:paraId="589DBA1D"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28,4%</w:t>
            </w:r>
          </w:p>
        </w:tc>
      </w:tr>
      <w:tr w:rsidR="00862EFB" w:rsidRPr="006A0E3C" w14:paraId="50E0D89E" w14:textId="77777777" w:rsidTr="00862EFB">
        <w:trPr>
          <w:trHeight w:val="283"/>
        </w:trPr>
        <w:tc>
          <w:tcPr>
            <w:tcW w:w="5103" w:type="dxa"/>
            <w:noWrap/>
            <w:vAlign w:val="center"/>
            <w:hideMark/>
          </w:tcPr>
          <w:p w14:paraId="4D5C211A" w14:textId="77777777" w:rsidR="00862EFB" w:rsidRPr="00AA0B83" w:rsidRDefault="00862EFB" w:rsidP="00DF0EAB">
            <w:pPr>
              <w:pStyle w:val="Default"/>
              <w:spacing w:before="40" w:after="40"/>
              <w:rPr>
                <w:rFonts w:asciiTheme="minorHAnsi" w:hAnsiTheme="minorHAnsi"/>
                <w:sz w:val="20"/>
                <w:szCs w:val="18"/>
              </w:rPr>
            </w:pPr>
            <w:proofErr w:type="spellStart"/>
            <w:r w:rsidRPr="00AA0B83">
              <w:rPr>
                <w:rFonts w:asciiTheme="minorHAnsi" w:hAnsiTheme="minorHAnsi"/>
                <w:sz w:val="20"/>
                <w:szCs w:val="18"/>
              </w:rPr>
              <w:t>Materials</w:t>
            </w:r>
            <w:proofErr w:type="spellEnd"/>
            <w:r w:rsidRPr="00AA0B83">
              <w:rPr>
                <w:rFonts w:asciiTheme="minorHAnsi" w:hAnsiTheme="minorHAnsi"/>
                <w:sz w:val="20"/>
                <w:szCs w:val="18"/>
              </w:rPr>
              <w:t xml:space="preserve"> Science</w:t>
            </w:r>
          </w:p>
        </w:tc>
        <w:tc>
          <w:tcPr>
            <w:tcW w:w="1832" w:type="dxa"/>
            <w:noWrap/>
            <w:vAlign w:val="center"/>
            <w:hideMark/>
          </w:tcPr>
          <w:p w14:paraId="626EC4E6"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154</w:t>
            </w:r>
          </w:p>
        </w:tc>
        <w:tc>
          <w:tcPr>
            <w:tcW w:w="1995" w:type="dxa"/>
            <w:noWrap/>
            <w:vAlign w:val="center"/>
            <w:hideMark/>
          </w:tcPr>
          <w:p w14:paraId="4E849F51"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15,1%</w:t>
            </w:r>
          </w:p>
        </w:tc>
      </w:tr>
      <w:tr w:rsidR="00862EFB" w:rsidRPr="006A0E3C" w14:paraId="09DE0D24" w14:textId="77777777" w:rsidTr="00862EFB">
        <w:trPr>
          <w:trHeight w:val="283"/>
        </w:trPr>
        <w:tc>
          <w:tcPr>
            <w:tcW w:w="5103" w:type="dxa"/>
            <w:noWrap/>
            <w:vAlign w:val="center"/>
            <w:hideMark/>
          </w:tcPr>
          <w:p w14:paraId="5CE2F858" w14:textId="77777777" w:rsidR="00862EFB" w:rsidRPr="00AA0B83" w:rsidRDefault="00862EFB" w:rsidP="00DF0EAB">
            <w:pPr>
              <w:pStyle w:val="Default"/>
              <w:spacing w:before="40" w:after="40"/>
              <w:rPr>
                <w:rFonts w:asciiTheme="minorHAnsi" w:hAnsiTheme="minorHAnsi"/>
                <w:sz w:val="20"/>
                <w:szCs w:val="18"/>
              </w:rPr>
            </w:pPr>
            <w:proofErr w:type="spellStart"/>
            <w:r w:rsidRPr="00AA0B83">
              <w:rPr>
                <w:rFonts w:asciiTheme="minorHAnsi" w:hAnsiTheme="minorHAnsi"/>
                <w:sz w:val="20"/>
                <w:szCs w:val="18"/>
              </w:rPr>
              <w:t>Physics</w:t>
            </w:r>
            <w:proofErr w:type="spellEnd"/>
            <w:r w:rsidRPr="00AA0B83">
              <w:rPr>
                <w:rFonts w:asciiTheme="minorHAnsi" w:hAnsiTheme="minorHAnsi"/>
                <w:sz w:val="20"/>
                <w:szCs w:val="18"/>
              </w:rPr>
              <w:t xml:space="preserve"> and Astronomy</w:t>
            </w:r>
          </w:p>
        </w:tc>
        <w:tc>
          <w:tcPr>
            <w:tcW w:w="1832" w:type="dxa"/>
            <w:noWrap/>
            <w:vAlign w:val="center"/>
            <w:hideMark/>
          </w:tcPr>
          <w:p w14:paraId="0A5E24BC"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113</w:t>
            </w:r>
          </w:p>
        </w:tc>
        <w:tc>
          <w:tcPr>
            <w:tcW w:w="1995" w:type="dxa"/>
            <w:noWrap/>
            <w:vAlign w:val="center"/>
            <w:hideMark/>
          </w:tcPr>
          <w:p w14:paraId="58B3EED3"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11,1%</w:t>
            </w:r>
          </w:p>
        </w:tc>
      </w:tr>
      <w:tr w:rsidR="00862EFB" w:rsidRPr="006A0E3C" w14:paraId="6F30CB7C" w14:textId="77777777" w:rsidTr="00862EFB">
        <w:trPr>
          <w:trHeight w:val="283"/>
        </w:trPr>
        <w:tc>
          <w:tcPr>
            <w:tcW w:w="5103" w:type="dxa"/>
            <w:noWrap/>
            <w:vAlign w:val="center"/>
            <w:hideMark/>
          </w:tcPr>
          <w:p w14:paraId="26AAD48E" w14:textId="77777777" w:rsidR="00862EFB" w:rsidRPr="00AA0B83" w:rsidRDefault="00862EFB" w:rsidP="00DF0EAB">
            <w:pPr>
              <w:pStyle w:val="Default"/>
              <w:spacing w:before="40" w:after="40"/>
              <w:rPr>
                <w:rFonts w:asciiTheme="minorHAnsi" w:hAnsiTheme="minorHAnsi"/>
                <w:sz w:val="20"/>
                <w:szCs w:val="18"/>
              </w:rPr>
            </w:pPr>
            <w:proofErr w:type="spellStart"/>
            <w:r w:rsidRPr="00AA0B83">
              <w:rPr>
                <w:rFonts w:asciiTheme="minorHAnsi" w:hAnsiTheme="minorHAnsi"/>
                <w:sz w:val="20"/>
                <w:szCs w:val="18"/>
              </w:rPr>
              <w:t>Chemistry</w:t>
            </w:r>
            <w:proofErr w:type="spellEnd"/>
          </w:p>
        </w:tc>
        <w:tc>
          <w:tcPr>
            <w:tcW w:w="1832" w:type="dxa"/>
            <w:noWrap/>
            <w:vAlign w:val="center"/>
            <w:hideMark/>
          </w:tcPr>
          <w:p w14:paraId="02A90117"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102</w:t>
            </w:r>
          </w:p>
        </w:tc>
        <w:tc>
          <w:tcPr>
            <w:tcW w:w="1995" w:type="dxa"/>
            <w:noWrap/>
            <w:vAlign w:val="center"/>
            <w:hideMark/>
          </w:tcPr>
          <w:p w14:paraId="289B76FF"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10,0%</w:t>
            </w:r>
          </w:p>
        </w:tc>
      </w:tr>
      <w:tr w:rsidR="00862EFB" w:rsidRPr="006A0E3C" w14:paraId="4D223729" w14:textId="77777777" w:rsidTr="00862EFB">
        <w:trPr>
          <w:trHeight w:val="283"/>
        </w:trPr>
        <w:tc>
          <w:tcPr>
            <w:tcW w:w="5103" w:type="dxa"/>
            <w:noWrap/>
            <w:vAlign w:val="center"/>
            <w:hideMark/>
          </w:tcPr>
          <w:p w14:paraId="3DFB4364" w14:textId="77777777" w:rsidR="00862EFB" w:rsidRPr="00AA0B83" w:rsidRDefault="00862EFB" w:rsidP="00DF0EAB">
            <w:pPr>
              <w:pStyle w:val="Default"/>
              <w:spacing w:before="40" w:after="40"/>
              <w:rPr>
                <w:rFonts w:asciiTheme="minorHAnsi" w:hAnsiTheme="minorHAnsi"/>
                <w:sz w:val="20"/>
                <w:szCs w:val="18"/>
              </w:rPr>
            </w:pPr>
            <w:proofErr w:type="spellStart"/>
            <w:r w:rsidRPr="00AA0B83">
              <w:rPr>
                <w:rFonts w:asciiTheme="minorHAnsi" w:hAnsiTheme="minorHAnsi"/>
                <w:sz w:val="20"/>
                <w:szCs w:val="18"/>
              </w:rPr>
              <w:t>Social</w:t>
            </w:r>
            <w:proofErr w:type="spellEnd"/>
            <w:r w:rsidRPr="00AA0B83">
              <w:rPr>
                <w:rFonts w:asciiTheme="minorHAnsi" w:hAnsiTheme="minorHAnsi"/>
                <w:sz w:val="20"/>
                <w:szCs w:val="18"/>
              </w:rPr>
              <w:t xml:space="preserve"> </w:t>
            </w:r>
            <w:proofErr w:type="spellStart"/>
            <w:r w:rsidRPr="00AA0B83">
              <w:rPr>
                <w:rFonts w:asciiTheme="minorHAnsi" w:hAnsiTheme="minorHAnsi"/>
                <w:sz w:val="20"/>
                <w:szCs w:val="18"/>
              </w:rPr>
              <w:t>Sciences</w:t>
            </w:r>
            <w:proofErr w:type="spellEnd"/>
          </w:p>
        </w:tc>
        <w:tc>
          <w:tcPr>
            <w:tcW w:w="1832" w:type="dxa"/>
            <w:noWrap/>
            <w:vAlign w:val="center"/>
            <w:hideMark/>
          </w:tcPr>
          <w:p w14:paraId="6B552A2B"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37</w:t>
            </w:r>
          </w:p>
        </w:tc>
        <w:tc>
          <w:tcPr>
            <w:tcW w:w="1995" w:type="dxa"/>
            <w:noWrap/>
            <w:vAlign w:val="center"/>
            <w:hideMark/>
          </w:tcPr>
          <w:p w14:paraId="3D3FA177"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3,6%</w:t>
            </w:r>
          </w:p>
        </w:tc>
      </w:tr>
      <w:tr w:rsidR="00862EFB" w:rsidRPr="006A0E3C" w14:paraId="69320A01" w14:textId="77777777" w:rsidTr="00862EFB">
        <w:trPr>
          <w:trHeight w:val="283"/>
        </w:trPr>
        <w:tc>
          <w:tcPr>
            <w:tcW w:w="5103" w:type="dxa"/>
            <w:noWrap/>
            <w:vAlign w:val="center"/>
            <w:hideMark/>
          </w:tcPr>
          <w:p w14:paraId="34AAED12" w14:textId="77777777" w:rsidR="00862EFB" w:rsidRPr="00AA0B83" w:rsidRDefault="00862EFB" w:rsidP="00DF0EAB">
            <w:pPr>
              <w:pStyle w:val="Default"/>
              <w:spacing w:before="40" w:after="40"/>
              <w:rPr>
                <w:rFonts w:asciiTheme="minorHAnsi" w:hAnsiTheme="minorHAnsi"/>
                <w:sz w:val="20"/>
                <w:szCs w:val="18"/>
              </w:rPr>
            </w:pPr>
            <w:proofErr w:type="spellStart"/>
            <w:r w:rsidRPr="00AA0B83">
              <w:rPr>
                <w:rFonts w:asciiTheme="minorHAnsi" w:hAnsiTheme="minorHAnsi"/>
                <w:sz w:val="20"/>
                <w:szCs w:val="18"/>
              </w:rPr>
              <w:t>Chemical</w:t>
            </w:r>
            <w:proofErr w:type="spellEnd"/>
            <w:r w:rsidRPr="00AA0B83">
              <w:rPr>
                <w:rFonts w:asciiTheme="minorHAnsi" w:hAnsiTheme="minorHAnsi"/>
                <w:sz w:val="20"/>
                <w:szCs w:val="18"/>
              </w:rPr>
              <w:t xml:space="preserve"> </w:t>
            </w:r>
            <w:proofErr w:type="spellStart"/>
            <w:r w:rsidRPr="00AA0B83">
              <w:rPr>
                <w:rFonts w:asciiTheme="minorHAnsi" w:hAnsiTheme="minorHAnsi"/>
                <w:sz w:val="20"/>
                <w:szCs w:val="18"/>
              </w:rPr>
              <w:t>Engineering</w:t>
            </w:r>
            <w:proofErr w:type="spellEnd"/>
          </w:p>
        </w:tc>
        <w:tc>
          <w:tcPr>
            <w:tcW w:w="1832" w:type="dxa"/>
            <w:noWrap/>
            <w:vAlign w:val="center"/>
            <w:hideMark/>
          </w:tcPr>
          <w:p w14:paraId="1C55A8D4"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27</w:t>
            </w:r>
          </w:p>
        </w:tc>
        <w:tc>
          <w:tcPr>
            <w:tcW w:w="1995" w:type="dxa"/>
            <w:noWrap/>
            <w:vAlign w:val="center"/>
            <w:hideMark/>
          </w:tcPr>
          <w:p w14:paraId="1D3A85F7"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2,6%</w:t>
            </w:r>
          </w:p>
        </w:tc>
      </w:tr>
      <w:tr w:rsidR="00862EFB" w:rsidRPr="006A0E3C" w14:paraId="5BAE85D2" w14:textId="77777777" w:rsidTr="00862EFB">
        <w:trPr>
          <w:trHeight w:val="283"/>
        </w:trPr>
        <w:tc>
          <w:tcPr>
            <w:tcW w:w="5103" w:type="dxa"/>
            <w:noWrap/>
            <w:vAlign w:val="center"/>
            <w:hideMark/>
          </w:tcPr>
          <w:p w14:paraId="3FB6A7D3" w14:textId="77777777" w:rsidR="00862EFB" w:rsidRPr="00AA0B83" w:rsidRDefault="00862EFB" w:rsidP="00DF0EAB">
            <w:pPr>
              <w:pStyle w:val="Default"/>
              <w:spacing w:before="40" w:after="40"/>
              <w:rPr>
                <w:rFonts w:asciiTheme="minorHAnsi" w:hAnsiTheme="minorHAnsi"/>
                <w:sz w:val="20"/>
                <w:szCs w:val="18"/>
              </w:rPr>
            </w:pPr>
            <w:proofErr w:type="spellStart"/>
            <w:r w:rsidRPr="00AA0B83">
              <w:rPr>
                <w:rFonts w:asciiTheme="minorHAnsi" w:hAnsiTheme="minorHAnsi"/>
                <w:sz w:val="20"/>
                <w:szCs w:val="18"/>
              </w:rPr>
              <w:t>Environmental</w:t>
            </w:r>
            <w:proofErr w:type="spellEnd"/>
            <w:r w:rsidRPr="00AA0B83">
              <w:rPr>
                <w:rFonts w:asciiTheme="minorHAnsi" w:hAnsiTheme="minorHAnsi"/>
                <w:sz w:val="20"/>
                <w:szCs w:val="18"/>
              </w:rPr>
              <w:t xml:space="preserve"> Science</w:t>
            </w:r>
          </w:p>
        </w:tc>
        <w:tc>
          <w:tcPr>
            <w:tcW w:w="1832" w:type="dxa"/>
            <w:noWrap/>
            <w:vAlign w:val="center"/>
            <w:hideMark/>
          </w:tcPr>
          <w:p w14:paraId="5D510CDD"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26</w:t>
            </w:r>
          </w:p>
        </w:tc>
        <w:tc>
          <w:tcPr>
            <w:tcW w:w="1995" w:type="dxa"/>
            <w:noWrap/>
            <w:vAlign w:val="center"/>
            <w:hideMark/>
          </w:tcPr>
          <w:p w14:paraId="09675181"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2,6%</w:t>
            </w:r>
          </w:p>
        </w:tc>
      </w:tr>
      <w:tr w:rsidR="00862EFB" w:rsidRPr="006A0E3C" w14:paraId="5B9130E7" w14:textId="77777777" w:rsidTr="00862EFB">
        <w:trPr>
          <w:trHeight w:val="283"/>
        </w:trPr>
        <w:tc>
          <w:tcPr>
            <w:tcW w:w="5103" w:type="dxa"/>
            <w:noWrap/>
            <w:vAlign w:val="center"/>
            <w:hideMark/>
          </w:tcPr>
          <w:p w14:paraId="5150BFD3" w14:textId="77777777" w:rsidR="00862EFB" w:rsidRPr="00AA0B83" w:rsidRDefault="00862EFB" w:rsidP="00DF0EAB">
            <w:pPr>
              <w:pStyle w:val="Default"/>
              <w:spacing w:before="40" w:after="40"/>
              <w:rPr>
                <w:rFonts w:asciiTheme="minorHAnsi" w:hAnsiTheme="minorHAnsi"/>
                <w:sz w:val="20"/>
                <w:szCs w:val="18"/>
              </w:rPr>
            </w:pPr>
            <w:proofErr w:type="spellStart"/>
            <w:r w:rsidRPr="00AA0B83">
              <w:rPr>
                <w:rFonts w:asciiTheme="minorHAnsi" w:hAnsiTheme="minorHAnsi"/>
                <w:sz w:val="20"/>
                <w:szCs w:val="18"/>
              </w:rPr>
              <w:t>Energy</w:t>
            </w:r>
            <w:proofErr w:type="spellEnd"/>
          </w:p>
        </w:tc>
        <w:tc>
          <w:tcPr>
            <w:tcW w:w="1832" w:type="dxa"/>
            <w:noWrap/>
            <w:vAlign w:val="center"/>
            <w:hideMark/>
          </w:tcPr>
          <w:p w14:paraId="21DBE921"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25</w:t>
            </w:r>
          </w:p>
        </w:tc>
        <w:tc>
          <w:tcPr>
            <w:tcW w:w="1995" w:type="dxa"/>
            <w:noWrap/>
            <w:vAlign w:val="center"/>
            <w:hideMark/>
          </w:tcPr>
          <w:p w14:paraId="0C8B6AE9"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2,5%</w:t>
            </w:r>
          </w:p>
        </w:tc>
      </w:tr>
      <w:tr w:rsidR="00862EFB" w:rsidRPr="006A0E3C" w14:paraId="0DDB539C" w14:textId="77777777" w:rsidTr="00862EFB">
        <w:trPr>
          <w:trHeight w:val="283"/>
        </w:trPr>
        <w:tc>
          <w:tcPr>
            <w:tcW w:w="5103" w:type="dxa"/>
            <w:noWrap/>
            <w:vAlign w:val="center"/>
            <w:hideMark/>
          </w:tcPr>
          <w:p w14:paraId="6C0DF9F6" w14:textId="77777777" w:rsidR="00862EFB" w:rsidRPr="00AA0B83" w:rsidRDefault="00862EFB" w:rsidP="00DF0EAB">
            <w:pPr>
              <w:pStyle w:val="Default"/>
              <w:spacing w:before="40" w:after="40"/>
              <w:rPr>
                <w:rFonts w:asciiTheme="minorHAnsi" w:hAnsiTheme="minorHAnsi"/>
                <w:sz w:val="20"/>
                <w:szCs w:val="18"/>
              </w:rPr>
            </w:pPr>
            <w:proofErr w:type="spellStart"/>
            <w:r w:rsidRPr="00AA0B83">
              <w:rPr>
                <w:rFonts w:asciiTheme="minorHAnsi" w:hAnsiTheme="minorHAnsi"/>
                <w:sz w:val="20"/>
                <w:szCs w:val="18"/>
              </w:rPr>
              <w:t>Decision</w:t>
            </w:r>
            <w:proofErr w:type="spellEnd"/>
            <w:r w:rsidRPr="00AA0B83">
              <w:rPr>
                <w:rFonts w:asciiTheme="minorHAnsi" w:hAnsiTheme="minorHAnsi"/>
                <w:sz w:val="20"/>
                <w:szCs w:val="18"/>
              </w:rPr>
              <w:t xml:space="preserve"> </w:t>
            </w:r>
            <w:proofErr w:type="spellStart"/>
            <w:r w:rsidRPr="00AA0B83">
              <w:rPr>
                <w:rFonts w:asciiTheme="minorHAnsi" w:hAnsiTheme="minorHAnsi"/>
                <w:sz w:val="20"/>
                <w:szCs w:val="18"/>
              </w:rPr>
              <w:t>Sciences</w:t>
            </w:r>
            <w:proofErr w:type="spellEnd"/>
          </w:p>
        </w:tc>
        <w:tc>
          <w:tcPr>
            <w:tcW w:w="1832" w:type="dxa"/>
            <w:noWrap/>
            <w:vAlign w:val="center"/>
            <w:hideMark/>
          </w:tcPr>
          <w:p w14:paraId="6F3B4FB8"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22</w:t>
            </w:r>
          </w:p>
        </w:tc>
        <w:tc>
          <w:tcPr>
            <w:tcW w:w="1995" w:type="dxa"/>
            <w:noWrap/>
            <w:vAlign w:val="center"/>
            <w:hideMark/>
          </w:tcPr>
          <w:p w14:paraId="516E41B3"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2,2%</w:t>
            </w:r>
          </w:p>
        </w:tc>
      </w:tr>
      <w:tr w:rsidR="00862EFB" w:rsidRPr="006A0E3C" w14:paraId="03814CEA" w14:textId="77777777" w:rsidTr="00862EFB">
        <w:trPr>
          <w:trHeight w:val="283"/>
        </w:trPr>
        <w:tc>
          <w:tcPr>
            <w:tcW w:w="5103" w:type="dxa"/>
            <w:noWrap/>
            <w:vAlign w:val="center"/>
            <w:hideMark/>
          </w:tcPr>
          <w:p w14:paraId="32234A82" w14:textId="77777777" w:rsidR="00862EFB" w:rsidRPr="00AA0B83" w:rsidRDefault="00862EFB" w:rsidP="00DF0EAB">
            <w:pPr>
              <w:pStyle w:val="Default"/>
              <w:spacing w:before="40" w:after="40"/>
              <w:rPr>
                <w:rFonts w:asciiTheme="minorHAnsi" w:hAnsiTheme="minorHAnsi"/>
                <w:sz w:val="20"/>
                <w:szCs w:val="18"/>
              </w:rPr>
            </w:pPr>
            <w:r w:rsidRPr="00AA0B83">
              <w:rPr>
                <w:rFonts w:asciiTheme="minorHAnsi" w:hAnsiTheme="minorHAnsi"/>
                <w:sz w:val="20"/>
                <w:szCs w:val="18"/>
              </w:rPr>
              <w:t xml:space="preserve">Business, Management and </w:t>
            </w:r>
            <w:proofErr w:type="spellStart"/>
            <w:r w:rsidRPr="00AA0B83">
              <w:rPr>
                <w:rFonts w:asciiTheme="minorHAnsi" w:hAnsiTheme="minorHAnsi"/>
                <w:sz w:val="20"/>
                <w:szCs w:val="18"/>
              </w:rPr>
              <w:t>Accounting</w:t>
            </w:r>
            <w:proofErr w:type="spellEnd"/>
          </w:p>
        </w:tc>
        <w:tc>
          <w:tcPr>
            <w:tcW w:w="1832" w:type="dxa"/>
            <w:noWrap/>
            <w:vAlign w:val="center"/>
            <w:hideMark/>
          </w:tcPr>
          <w:p w14:paraId="0EEE37F8"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12</w:t>
            </w:r>
          </w:p>
        </w:tc>
        <w:tc>
          <w:tcPr>
            <w:tcW w:w="1995" w:type="dxa"/>
            <w:noWrap/>
            <w:vAlign w:val="center"/>
            <w:hideMark/>
          </w:tcPr>
          <w:p w14:paraId="63E5D74B"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1,2%</w:t>
            </w:r>
          </w:p>
        </w:tc>
      </w:tr>
      <w:tr w:rsidR="00862EFB" w:rsidRPr="006A0E3C" w14:paraId="1AA23AE9" w14:textId="77777777" w:rsidTr="00862EFB">
        <w:trPr>
          <w:trHeight w:val="283"/>
        </w:trPr>
        <w:tc>
          <w:tcPr>
            <w:tcW w:w="5103" w:type="dxa"/>
            <w:noWrap/>
            <w:vAlign w:val="center"/>
            <w:hideMark/>
          </w:tcPr>
          <w:p w14:paraId="1270595E" w14:textId="77777777" w:rsidR="00862EFB" w:rsidRPr="00AA0B83" w:rsidRDefault="00862EFB" w:rsidP="00DF0EAB">
            <w:pPr>
              <w:pStyle w:val="Default"/>
              <w:spacing w:before="40" w:after="40"/>
              <w:rPr>
                <w:rFonts w:asciiTheme="minorHAnsi" w:hAnsiTheme="minorHAnsi"/>
                <w:sz w:val="20"/>
                <w:szCs w:val="18"/>
              </w:rPr>
            </w:pPr>
            <w:proofErr w:type="spellStart"/>
            <w:r w:rsidRPr="00AA0B83">
              <w:rPr>
                <w:rFonts w:asciiTheme="minorHAnsi" w:hAnsiTheme="minorHAnsi"/>
                <w:sz w:val="20"/>
                <w:szCs w:val="18"/>
              </w:rPr>
              <w:t>Economics</w:t>
            </w:r>
            <w:proofErr w:type="spellEnd"/>
            <w:r w:rsidRPr="00AA0B83">
              <w:rPr>
                <w:rFonts w:asciiTheme="minorHAnsi" w:hAnsiTheme="minorHAnsi"/>
                <w:sz w:val="20"/>
                <w:szCs w:val="18"/>
              </w:rPr>
              <w:t xml:space="preserve">, </w:t>
            </w:r>
            <w:proofErr w:type="spellStart"/>
            <w:r w:rsidRPr="00AA0B83">
              <w:rPr>
                <w:rFonts w:asciiTheme="minorHAnsi" w:hAnsiTheme="minorHAnsi"/>
                <w:sz w:val="20"/>
                <w:szCs w:val="18"/>
              </w:rPr>
              <w:t>Econometrics</w:t>
            </w:r>
            <w:proofErr w:type="spellEnd"/>
            <w:r w:rsidRPr="00AA0B83">
              <w:rPr>
                <w:rFonts w:asciiTheme="minorHAnsi" w:hAnsiTheme="minorHAnsi"/>
                <w:sz w:val="20"/>
                <w:szCs w:val="18"/>
              </w:rPr>
              <w:t xml:space="preserve"> and Finance</w:t>
            </w:r>
          </w:p>
        </w:tc>
        <w:tc>
          <w:tcPr>
            <w:tcW w:w="1832" w:type="dxa"/>
            <w:noWrap/>
            <w:vAlign w:val="center"/>
            <w:hideMark/>
          </w:tcPr>
          <w:p w14:paraId="7B213300"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w:t>
            </w:r>
          </w:p>
        </w:tc>
        <w:tc>
          <w:tcPr>
            <w:tcW w:w="1995" w:type="dxa"/>
            <w:noWrap/>
            <w:vAlign w:val="center"/>
            <w:hideMark/>
          </w:tcPr>
          <w:p w14:paraId="43AE8E9F"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0,2%</w:t>
            </w:r>
          </w:p>
        </w:tc>
      </w:tr>
    </w:tbl>
    <w:p w14:paraId="5CBACB9E" w14:textId="77777777" w:rsidR="00862EFB" w:rsidRPr="006A0E3C" w:rsidRDefault="00862EFB" w:rsidP="00862EFB">
      <w:pPr>
        <w:pStyle w:val="Default"/>
        <w:rPr>
          <w:rFonts w:asciiTheme="minorHAnsi" w:hAnsiTheme="minorHAnsi"/>
        </w:rPr>
      </w:pPr>
    </w:p>
    <w:p w14:paraId="3CA51791" w14:textId="63C9D886" w:rsidR="00832E7E" w:rsidRPr="006A0E3C" w:rsidRDefault="00832E7E"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Plně v souladu s oblastmi vzdělávání, v</w:t>
      </w:r>
      <w:r w:rsidR="00E1766C" w:rsidRPr="006A0E3C">
        <w:rPr>
          <w:rFonts w:asciiTheme="minorHAnsi" w:hAnsiTheme="minorHAnsi"/>
        </w:rPr>
        <w:t xml:space="preserve"> jejichž</w:t>
      </w:r>
      <w:r w:rsidRPr="006A0E3C">
        <w:rPr>
          <w:rFonts w:asciiTheme="minorHAnsi" w:hAnsiTheme="minorHAnsi"/>
        </w:rPr>
        <w:t xml:space="preserve"> rámci bude studijní program uskutečňován, je i grantová a projektová činnost fakulty. Na fakultě byla v uplynulých pěti letech řešena řada resortních grantů a projektů, které svým zaměřením úzce souvisí s oblastmi vzdělávání daného studijního programu. Aktuálně je na fakultě řešeno 7 projektů financovaných Ministerstvem průmyslu a obchodu, 1 projekt financovaný Technologickou agenturou ČR, 3 projekty financované Ministerstvem vnitra a 1 projekt Národního programu udržitelnosti financovaný Ministerstvem školství, mládeže a tělovýchovy. Fakulta aplikované informatiky byla úspěšná i </w:t>
      </w:r>
      <w:r w:rsidR="00E1766C" w:rsidRPr="006A0E3C">
        <w:rPr>
          <w:rFonts w:asciiTheme="minorHAnsi" w:hAnsiTheme="minorHAnsi"/>
        </w:rPr>
        <w:t xml:space="preserve">v </w:t>
      </w:r>
      <w:r w:rsidRPr="006A0E3C">
        <w:rPr>
          <w:rFonts w:asciiTheme="minorHAnsi" w:hAnsiTheme="minorHAnsi"/>
        </w:rPr>
        <w:t>přípravě projektových žádostí v rámci operačního programu Věda, výzkum a vzdělávání. Aktuálně pracovníci FAI řeší 4 projekty OP VVV, z nichž jeden je určen pro rozvoj výukového prostředí (</w:t>
      </w:r>
      <w:proofErr w:type="spellStart"/>
      <w:r w:rsidRPr="006A0E3C">
        <w:rPr>
          <w:rFonts w:asciiTheme="minorHAnsi" w:hAnsiTheme="minorHAnsi"/>
        </w:rPr>
        <w:t>Mo</w:t>
      </w:r>
      <w:r w:rsidR="00E1766C" w:rsidRPr="006A0E3C">
        <w:rPr>
          <w:rFonts w:asciiTheme="minorHAnsi" w:hAnsiTheme="minorHAnsi"/>
        </w:rPr>
        <w:t>V</w:t>
      </w:r>
      <w:r w:rsidRPr="006A0E3C">
        <w:rPr>
          <w:rFonts w:asciiTheme="minorHAnsi" w:hAnsiTheme="minorHAnsi"/>
        </w:rPr>
        <w:t>i</w:t>
      </w:r>
      <w:proofErr w:type="spellEnd"/>
      <w:r w:rsidRPr="006A0E3C">
        <w:rPr>
          <w:rFonts w:asciiTheme="minorHAnsi" w:hAnsiTheme="minorHAnsi"/>
        </w:rPr>
        <w:t xml:space="preserve"> –</w:t>
      </w:r>
      <w:r w:rsidR="00A96CE8" w:rsidRPr="006A0E3C">
        <w:rPr>
          <w:rFonts w:asciiTheme="minorHAnsi" w:hAnsiTheme="minorHAnsi"/>
        </w:rPr>
        <w:t xml:space="preserve"> FAI) a druhý je zaměřen na tvorbu a inovaci studijních programů</w:t>
      </w:r>
      <w:r w:rsidRPr="006A0E3C">
        <w:rPr>
          <w:rFonts w:asciiTheme="minorHAnsi" w:hAnsiTheme="minorHAnsi"/>
        </w:rPr>
        <w:t>.</w:t>
      </w:r>
      <w:r w:rsidR="00A96CE8" w:rsidRPr="006A0E3C">
        <w:rPr>
          <w:rFonts w:asciiTheme="minorHAnsi" w:hAnsiTheme="minorHAnsi"/>
        </w:rPr>
        <w:t xml:space="preserve"> </w:t>
      </w:r>
      <w:r w:rsidRPr="006A0E3C">
        <w:rPr>
          <w:rFonts w:asciiTheme="minorHAnsi" w:hAnsiTheme="minorHAnsi"/>
        </w:rPr>
        <w:t>Vedle těchto velkých projektů se pracovníci faku</w:t>
      </w:r>
      <w:r w:rsidR="00A96CE8" w:rsidRPr="006A0E3C">
        <w:rPr>
          <w:rFonts w:asciiTheme="minorHAnsi" w:hAnsiTheme="minorHAnsi"/>
        </w:rPr>
        <w:t>lty aktivně zapojují do řešení i</w:t>
      </w:r>
      <w:r w:rsidRPr="006A0E3C">
        <w:rPr>
          <w:rFonts w:asciiTheme="minorHAnsi" w:hAnsiTheme="minorHAnsi"/>
        </w:rPr>
        <w:t>novačních voucherů a drobných projektů aplikovaného a smluvního výzkumu.</w:t>
      </w:r>
    </w:p>
    <w:p w14:paraId="2485EBEC" w14:textId="77777777" w:rsidR="00832E7E" w:rsidRPr="006A0E3C" w:rsidRDefault="00832E7E"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Součástí Fakulty aplikované informatiky je i Regionální výzkumné centrum CEBIA-</w:t>
      </w:r>
      <w:proofErr w:type="spellStart"/>
      <w:r w:rsidRPr="006A0E3C">
        <w:rPr>
          <w:rFonts w:asciiTheme="minorHAnsi" w:hAnsiTheme="minorHAnsi"/>
        </w:rPr>
        <w:t>Tech</w:t>
      </w:r>
      <w:proofErr w:type="spellEnd"/>
      <w:r w:rsidRPr="006A0E3C">
        <w:rPr>
          <w:rFonts w:asciiTheme="minorHAnsi" w:hAnsiTheme="minorHAnsi"/>
        </w:rPr>
        <w:t xml:space="preserve">, které bylo vybudováno v rámci evropského Operačního programu </w:t>
      </w:r>
      <w:proofErr w:type="spellStart"/>
      <w:r w:rsidRPr="006A0E3C">
        <w:rPr>
          <w:rFonts w:asciiTheme="minorHAnsi" w:hAnsiTheme="minorHAnsi"/>
        </w:rPr>
        <w:t>VaVpI</w:t>
      </w:r>
      <w:proofErr w:type="spellEnd"/>
      <w:r w:rsidRPr="006A0E3C">
        <w:rPr>
          <w:rFonts w:asciiTheme="minorHAnsi" w:hAnsiTheme="minorHAnsi"/>
        </w:rPr>
        <w:t xml:space="preserve">. Toto Centrum disponuje novými laboratořemi vybavenými moderními stroji, přístroji a zařízeními a jeho aktivity jsou mimo jiné orientovány i do oblastí přímo související se zaměřeními studijního programu. Toto výzkumné centrum významně </w:t>
      </w:r>
      <w:r w:rsidRPr="006A0E3C">
        <w:rPr>
          <w:rFonts w:asciiTheme="minorHAnsi" w:hAnsiTheme="minorHAnsi"/>
        </w:rPr>
        <w:lastRenderedPageBreak/>
        <w:t xml:space="preserve">podporuje tvůrčí činnost fakulty. </w:t>
      </w:r>
    </w:p>
    <w:p w14:paraId="7F1A34C2" w14:textId="77777777" w:rsidR="00832E7E" w:rsidRPr="006A0E3C" w:rsidRDefault="00832E7E"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Zapojení akademických pracovníků Fakulty aplikované informatiky do tvůrčích činností je zřejmé z Centrální evidence projektů</w:t>
      </w:r>
      <w:r w:rsidRPr="00407A35">
        <w:rPr>
          <w:rFonts w:asciiTheme="minorHAnsi" w:hAnsiTheme="minorHAnsi"/>
          <w:vertAlign w:val="superscript"/>
        </w:rPr>
        <w:footnoteReference w:id="26"/>
      </w:r>
      <w:r w:rsidRPr="006A0E3C">
        <w:rPr>
          <w:rFonts w:asciiTheme="minorHAnsi" w:hAnsiTheme="minorHAnsi"/>
        </w:rPr>
        <w:t xml:space="preserve"> a průběžně z Výročních zpráv fakulty</w:t>
      </w:r>
      <w:r w:rsidRPr="00407A35">
        <w:rPr>
          <w:rFonts w:asciiTheme="minorHAnsi" w:hAnsiTheme="minorHAnsi"/>
          <w:vertAlign w:val="superscript"/>
        </w:rPr>
        <w:footnoteReference w:id="27"/>
      </w:r>
      <w:r w:rsidRPr="006A0E3C">
        <w:rPr>
          <w:rFonts w:asciiTheme="minorHAnsi" w:hAnsiTheme="minorHAnsi"/>
        </w:rPr>
        <w:t xml:space="preserve"> a Výročních zpráv UTB</w:t>
      </w:r>
      <w:r w:rsidRPr="00407A35">
        <w:rPr>
          <w:rFonts w:asciiTheme="minorHAnsi" w:hAnsiTheme="minorHAnsi"/>
          <w:vertAlign w:val="superscript"/>
        </w:rPr>
        <w:footnoteReference w:id="28"/>
      </w:r>
      <w:r w:rsidRPr="006A0E3C">
        <w:rPr>
          <w:rFonts w:asciiTheme="minorHAnsi" w:hAnsiTheme="minorHAnsi"/>
        </w:rPr>
        <w:t xml:space="preserve">. Při řešení projektů, zejména rezortních jsou v omezené míře zapojování do tvůrčí činnosti studenti zpravidla prezenční formy studia. </w:t>
      </w:r>
    </w:p>
    <w:p w14:paraId="20E6E16B" w14:textId="77777777" w:rsidR="001B7576" w:rsidRPr="006A0E3C" w:rsidRDefault="001B7576" w:rsidP="00F01371">
      <w:pPr>
        <w:rPr>
          <w:rFonts w:asciiTheme="minorHAnsi" w:hAnsiTheme="minorHAnsi"/>
          <w:b/>
        </w:rPr>
      </w:pPr>
    </w:p>
    <w:p w14:paraId="53F4E54E" w14:textId="2F8A8F72" w:rsidR="00002C6E" w:rsidRPr="006A0E3C" w:rsidRDefault="003477B8" w:rsidP="00CC42D1">
      <w:pPr>
        <w:pStyle w:val="Nadpis3"/>
        <w:rPr>
          <w:rFonts w:asciiTheme="minorHAnsi" w:hAnsiTheme="minorHAnsi"/>
        </w:rPr>
      </w:pPr>
      <w:bookmarkStart w:id="82" w:name="_Toc523751504"/>
      <w:r w:rsidRPr="006A0E3C">
        <w:rPr>
          <w:rFonts w:asciiTheme="minorHAnsi" w:hAnsiTheme="minorHAnsi"/>
        </w:rPr>
        <w:t xml:space="preserve">Standard 2.3: </w:t>
      </w:r>
      <w:r w:rsidR="001451D7" w:rsidRPr="006A0E3C">
        <w:rPr>
          <w:rFonts w:asciiTheme="minorHAnsi" w:hAnsiTheme="minorHAnsi"/>
        </w:rPr>
        <w:t>Mezinárodní rozměr studijního programu</w:t>
      </w:r>
      <w:bookmarkEnd w:id="82"/>
    </w:p>
    <w:p w14:paraId="49544028" w14:textId="6C96E3D7" w:rsidR="00B56D15" w:rsidRPr="006A0E3C" w:rsidRDefault="00B56D15"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Internacionalizace studijních programů je jedním z prioritních cílů Fakulty aplikované informatiky Univerzity Tomáše Bati ve Zlíně. Je v souladu se strategií určenou Dlouhodobým záměrem UTB </w:t>
      </w:r>
      <w:r w:rsidR="00C94A38" w:rsidRPr="006A0E3C">
        <w:rPr>
          <w:rFonts w:asciiTheme="minorHAnsi" w:hAnsiTheme="minorHAnsi"/>
        </w:rPr>
        <w:t xml:space="preserve">ve </w:t>
      </w:r>
      <w:r w:rsidR="003E575F" w:rsidRPr="006A0E3C">
        <w:rPr>
          <w:rFonts w:asciiTheme="minorHAnsi" w:hAnsiTheme="minorHAnsi"/>
        </w:rPr>
        <w:t xml:space="preserve">Zlíně </w:t>
      </w:r>
      <w:r w:rsidR="00C94A38" w:rsidRPr="006A0E3C">
        <w:rPr>
          <w:rFonts w:asciiTheme="minorHAnsi" w:hAnsiTheme="minorHAnsi"/>
        </w:rPr>
        <w:t xml:space="preserve">na období </w:t>
      </w:r>
      <w:r w:rsidRPr="006A0E3C">
        <w:rPr>
          <w:rFonts w:asciiTheme="minorHAnsi" w:hAnsiTheme="minorHAnsi"/>
        </w:rPr>
        <w:t xml:space="preserve">2016-2020. Hlavním cílem internacionalizace </w:t>
      </w:r>
      <w:r w:rsidR="00C94A38" w:rsidRPr="006A0E3C">
        <w:rPr>
          <w:rFonts w:asciiTheme="minorHAnsi" w:hAnsiTheme="minorHAnsi"/>
        </w:rPr>
        <w:t>studijních programů je trvalé</w:t>
      </w:r>
      <w:r w:rsidRPr="006A0E3C">
        <w:rPr>
          <w:rFonts w:asciiTheme="minorHAnsi" w:hAnsiTheme="minorHAnsi"/>
        </w:rPr>
        <w:t xml:space="preserve"> navyšov</w:t>
      </w:r>
      <w:r w:rsidR="00C94A38" w:rsidRPr="006A0E3C">
        <w:rPr>
          <w:rFonts w:asciiTheme="minorHAnsi" w:hAnsiTheme="minorHAnsi"/>
        </w:rPr>
        <w:t>ání</w:t>
      </w:r>
      <w:r w:rsidRPr="006A0E3C">
        <w:rPr>
          <w:rFonts w:asciiTheme="minorHAnsi" w:hAnsiTheme="minorHAnsi"/>
        </w:rPr>
        <w:t xml:space="preserve"> počt</w:t>
      </w:r>
      <w:r w:rsidR="00C94A38" w:rsidRPr="006A0E3C">
        <w:rPr>
          <w:rFonts w:asciiTheme="minorHAnsi" w:hAnsiTheme="minorHAnsi"/>
        </w:rPr>
        <w:t>u</w:t>
      </w:r>
      <w:r w:rsidRPr="006A0E3C">
        <w:rPr>
          <w:rFonts w:asciiTheme="minorHAnsi" w:hAnsiTheme="minorHAnsi"/>
        </w:rPr>
        <w:t xml:space="preserve"> studentů bakalářských a magisterských studijních programů, kteří absolvují během svého studia zahraniční studijní nebo odbornou praktickou stáž. </w:t>
      </w:r>
    </w:p>
    <w:p w14:paraId="402E0ABC" w14:textId="5AA6F85B" w:rsidR="00B56D15" w:rsidRPr="006A0E3C" w:rsidRDefault="00B56D15"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Studenti mají možnost vyjíždět </w:t>
      </w:r>
      <w:r w:rsidR="00C94A38" w:rsidRPr="006A0E3C">
        <w:rPr>
          <w:rFonts w:asciiTheme="minorHAnsi" w:hAnsiTheme="minorHAnsi"/>
        </w:rPr>
        <w:t xml:space="preserve">na zahraniční univerzity </w:t>
      </w:r>
      <w:r w:rsidRPr="006A0E3C">
        <w:rPr>
          <w:rFonts w:asciiTheme="minorHAnsi" w:hAnsiTheme="minorHAnsi"/>
        </w:rPr>
        <w:t>zejména v rámci programu Erasmus+. Fakulta aplikované informatiky má uzavřeno 75 bilaterálních smluv se zahraničními univerzitami z téměř všech programových zemí programu Erasmus+. Všechna zahraniční partnerská pracoviště mají obdobn</w:t>
      </w:r>
      <w:r w:rsidR="003F5D9C">
        <w:rPr>
          <w:rFonts w:asciiTheme="minorHAnsi" w:hAnsiTheme="minorHAnsi"/>
        </w:rPr>
        <w:t>á</w:t>
      </w:r>
      <w:r w:rsidRPr="006A0E3C">
        <w:rPr>
          <w:rFonts w:asciiTheme="minorHAnsi" w:hAnsiTheme="minorHAnsi"/>
        </w:rPr>
        <w:t xml:space="preserve"> odborn</w:t>
      </w:r>
      <w:r w:rsidR="003F5D9C">
        <w:rPr>
          <w:rFonts w:asciiTheme="minorHAnsi" w:hAnsiTheme="minorHAnsi"/>
        </w:rPr>
        <w:t>á</w:t>
      </w:r>
      <w:r w:rsidRPr="006A0E3C">
        <w:rPr>
          <w:rFonts w:asciiTheme="minorHAnsi" w:hAnsiTheme="minorHAnsi"/>
        </w:rPr>
        <w:t xml:space="preserve"> zaměření jako </w:t>
      </w:r>
      <w:r w:rsidR="00873700" w:rsidRPr="006A0E3C">
        <w:rPr>
          <w:rFonts w:asciiTheme="minorHAnsi" w:hAnsiTheme="minorHAnsi"/>
        </w:rPr>
        <w:t>F</w:t>
      </w:r>
      <w:r w:rsidRPr="006A0E3C">
        <w:rPr>
          <w:rFonts w:asciiTheme="minorHAnsi" w:hAnsiTheme="minorHAnsi"/>
        </w:rPr>
        <w:t>akulta</w:t>
      </w:r>
      <w:r w:rsidR="00873700" w:rsidRPr="006A0E3C">
        <w:rPr>
          <w:rFonts w:asciiTheme="minorHAnsi" w:hAnsiTheme="minorHAnsi"/>
        </w:rPr>
        <w:t xml:space="preserve"> aplikov</w:t>
      </w:r>
      <w:r w:rsidR="003E575F" w:rsidRPr="006A0E3C">
        <w:rPr>
          <w:rFonts w:asciiTheme="minorHAnsi" w:hAnsiTheme="minorHAnsi"/>
        </w:rPr>
        <w:t>a</w:t>
      </w:r>
      <w:r w:rsidR="00873700" w:rsidRPr="006A0E3C">
        <w:rPr>
          <w:rFonts w:asciiTheme="minorHAnsi" w:hAnsiTheme="minorHAnsi"/>
        </w:rPr>
        <w:t>né informatiky</w:t>
      </w:r>
      <w:r w:rsidRPr="006A0E3C">
        <w:rPr>
          <w:rFonts w:asciiTheme="minorHAnsi" w:hAnsiTheme="minorHAnsi"/>
        </w:rPr>
        <w:t xml:space="preserve">. V rámci programu pro tzv. </w:t>
      </w:r>
      <w:proofErr w:type="spellStart"/>
      <w:r w:rsidRPr="006A0E3C">
        <w:rPr>
          <w:rFonts w:asciiTheme="minorHAnsi" w:hAnsiTheme="minorHAnsi"/>
        </w:rPr>
        <w:t>freemovery</w:t>
      </w:r>
      <w:proofErr w:type="spellEnd"/>
      <w:r w:rsidRPr="006A0E3C">
        <w:rPr>
          <w:rFonts w:asciiTheme="minorHAnsi" w:hAnsiTheme="minorHAnsi"/>
        </w:rPr>
        <w:t xml:space="preserve"> mohou studenti FAI vycestovat na studijní pobyt nebo praktickou stáž na jakoukoli univerzitu na světě. Studenti mohou využít stávající spolupráce FAI s konkrétní zahraniční partnerskou institucí, se kterou má FAI uzavřenu smlouvu o spolupráci, nebo si mohou sami najít zahraniční instituci dle svého studijního zaměření.</w:t>
      </w:r>
    </w:p>
    <w:p w14:paraId="65D58A5C" w14:textId="622E1595" w:rsidR="00B56D15" w:rsidRDefault="00B56D15"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Výjezdy studentů na výukové pobyty i pracovní stáže podléhají výběrovému řízení. Kritéri</w:t>
      </w:r>
      <w:r w:rsidR="00873700" w:rsidRPr="006A0E3C">
        <w:rPr>
          <w:rFonts w:asciiTheme="minorHAnsi" w:hAnsiTheme="minorHAnsi"/>
        </w:rPr>
        <w:t>i</w:t>
      </w:r>
      <w:r w:rsidRPr="006A0E3C">
        <w:rPr>
          <w:rFonts w:asciiTheme="minorHAnsi" w:hAnsiTheme="minorHAnsi"/>
        </w:rPr>
        <w:t xml:space="preserve"> ve výběrovém řízení jsou vážený studijní průměr za celou dosavadní dobu studia a znalost anglického jazyka v ústním i písemném projevu. Doba trvání studijních pobytů je zpravidla 4 měsíce, což je doba, která obvykle pokryje dobu trvání semestru na zahraniční škole a zkouškové období. Snahou je, aby studenti zahraničním studijním pobytem plnohodnotně nahradili semestr absolvovaný na FAI a nemuseli prodlužovat studium. Studijní plány na zahraničních školách jsou v součinnosti s garanty oborů sestavovány tak, aby předměty studované na zahraničních univerzitách byly v co největší míře ve shodě s předměty studovanými v rámci téhož semestru přís</w:t>
      </w:r>
      <w:r w:rsidR="00C94A38" w:rsidRPr="006A0E3C">
        <w:rPr>
          <w:rFonts w:asciiTheme="minorHAnsi" w:hAnsiTheme="minorHAnsi"/>
        </w:rPr>
        <w:t>lušného studijního oboru na FAI</w:t>
      </w:r>
      <w:r w:rsidRPr="006A0E3C">
        <w:rPr>
          <w:rFonts w:asciiTheme="minorHAnsi" w:hAnsiTheme="minorHAnsi"/>
        </w:rPr>
        <w:t xml:space="preserve">. Pokud student neabsolvuje všechny předměty na zahraniční vysoké škole podle studijního plánu pro daný semestr, musí po svém návratu ze studijního pobytu v zahraničí po dohodě s garantem oboru a jednotlivými vyučujícími individuálně tyto předměty absolvovat a řádně ukončit na FAI. Počty vyjíždějících studentů jsou každoročně zveřejňovány ve výroční zprávě FAI. </w:t>
      </w:r>
    </w:p>
    <w:p w14:paraId="66F0848E" w14:textId="77777777" w:rsidR="000940DD" w:rsidRPr="000940DD" w:rsidRDefault="000940DD" w:rsidP="000940DD">
      <w:pPr>
        <w:pStyle w:val="Zkladntext21"/>
        <w:shd w:val="clear" w:color="auto" w:fill="auto"/>
        <w:spacing w:before="0" w:after="120" w:line="288" w:lineRule="exact"/>
        <w:ind w:firstLine="0"/>
        <w:rPr>
          <w:rFonts w:asciiTheme="minorHAnsi" w:hAnsiTheme="minorHAnsi"/>
        </w:rPr>
      </w:pPr>
      <w:r w:rsidRPr="000940DD">
        <w:rPr>
          <w:rFonts w:asciiTheme="minorHAnsi" w:hAnsiTheme="minorHAnsi"/>
        </w:rPr>
        <w:t>V rámci projektu Erasmus+ přijíždí na krátkodobé pobyty v délce jednoho semestru studenti ze zahraničních vysokých škol, se kterými má FAI uzavřenu bilaterální smlouvu. Pro přijíždějící zahraniční studenty FAI zveřejňuje seznam předmětů, které jsou vyučovány v angličtině. Tento seznam je pravidelně aktualizován.</w:t>
      </w:r>
    </w:p>
    <w:p w14:paraId="4C29E88D" w14:textId="3292A750" w:rsidR="00B56D15" w:rsidRDefault="00B56D15"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Podporu má rovněž mezinárodní výměna akademických pracovníků. Výukové pobyty přijíždějících akademických pracovníků jsou předem naplánovány v součinnosti s vyučujícími </w:t>
      </w:r>
      <w:proofErr w:type="gramStart"/>
      <w:r w:rsidRPr="006A0E3C">
        <w:rPr>
          <w:rFonts w:asciiTheme="minorHAnsi" w:hAnsiTheme="minorHAnsi"/>
        </w:rPr>
        <w:t>předmětů</w:t>
      </w:r>
      <w:proofErr w:type="gramEnd"/>
      <w:r w:rsidRPr="006A0E3C">
        <w:rPr>
          <w:rFonts w:asciiTheme="minorHAnsi" w:hAnsiTheme="minorHAnsi"/>
        </w:rPr>
        <w:t xml:space="preserve">, do nichž je výuka přijíždějících učitelů zahrnuta tak, aby co nejlépe zapadly do koncepce jednotlivých předmětů.  Výjezdy akademických pracovníků FAI podléhají internímu výběrovému řízení. Informace o výběrovém řízení pro výjezdy zaměstnanců jsou umístěny v interní části webových stránek FAI. Všichni zaměstnanci jsou o výběrovém řízení rovněž informováni e-mailem prostřednictvím jejich pracovních e-mailových adres. Děkan FAI jmenuje výběrovou komisi, která posuzuje přihlášky uchazečů.  Při výběru uchazečů je bráno v úvahu, </w:t>
      </w:r>
      <w:r w:rsidRPr="006A0E3C">
        <w:rPr>
          <w:rFonts w:asciiTheme="minorHAnsi" w:hAnsiTheme="minorHAnsi"/>
        </w:rPr>
        <w:lastRenderedPageBreak/>
        <w:t>jakým způsobem se zaměstnanci v minulosti podíleli na rozvoji internacionalizace fakulty (vedení pracovních stáží zahraničních studentů, podíl na výuce zahraničních studentů, aktivní navazování spolupráce se zahraničními pracovišti atd.). Výsledky výběrového řízení pro mobility zaměstnanců jsou zveřejňovány na úřední desce a jsou umístěny v interní části webových stránek FAI. Z každého výběrového řízení je vyhotoven zápis, ze kterého je rovněž zřejmý klíč pro výběr uchazečů. V každém akademickém roce vyjíždí na výukový pobyt cca 15 akademických pracovníků a přibližně stejný počet zahraničních akademických pracovníků přijíždí na FAI. Přesná čísla o počtech mobilit akademických pracovníků jsou zveřejňována ve výročních zprávách FAI.</w:t>
      </w:r>
    </w:p>
    <w:p w14:paraId="3F29807A" w14:textId="77777777" w:rsidR="00DF0EAB" w:rsidRPr="006A0E3C" w:rsidRDefault="00DF0EAB" w:rsidP="00572434">
      <w:pPr>
        <w:pStyle w:val="Zkladntext21"/>
        <w:shd w:val="clear" w:color="auto" w:fill="auto"/>
        <w:spacing w:before="0" w:after="120" w:line="288" w:lineRule="exact"/>
        <w:ind w:firstLine="0"/>
        <w:rPr>
          <w:rFonts w:asciiTheme="minorHAnsi" w:hAnsiTheme="minorHAnsi"/>
        </w:rPr>
      </w:pPr>
    </w:p>
    <w:p w14:paraId="58CCB7FB" w14:textId="77777777" w:rsidR="00B56D15" w:rsidRPr="006A0E3C" w:rsidRDefault="00B56D15"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UTB i FAI disponují mezinárodním oddělením, které poskytuje svým studentům i zaměstnancům veškerý servis a informace týkající se podmínek studia v zahraničí a výukových pobytů, výběrového řízení, víz, ubytování apod., a to před, během i po ukončení mobility. Rovněž zahraniční partneři mají předem k dispozici veškeré informace týkající se mobilit.</w:t>
      </w:r>
    </w:p>
    <w:p w14:paraId="750DB481" w14:textId="7847533D" w:rsidR="00002C6E" w:rsidRPr="006A0E3C" w:rsidRDefault="00002C6E" w:rsidP="00002C6E">
      <w:pPr>
        <w:pStyle w:val="Zkladntext71"/>
        <w:shd w:val="clear" w:color="auto" w:fill="auto"/>
        <w:spacing w:before="0" w:after="173" w:line="240" w:lineRule="exact"/>
        <w:ind w:left="760" w:firstLine="0"/>
        <w:jc w:val="left"/>
        <w:rPr>
          <w:rFonts w:asciiTheme="minorHAnsi" w:hAnsiTheme="minorHAnsi"/>
        </w:rPr>
      </w:pPr>
      <w:r w:rsidRPr="006A0E3C">
        <w:rPr>
          <w:rFonts w:asciiTheme="minorHAnsi" w:hAnsiTheme="minorHAnsi"/>
          <w:sz w:val="21"/>
          <w:szCs w:val="21"/>
        </w:rPr>
        <w:t xml:space="preserve">                                                      </w:t>
      </w:r>
    </w:p>
    <w:p w14:paraId="13E271FD" w14:textId="407C9155" w:rsidR="00AA7CBC" w:rsidRPr="006A0E3C" w:rsidRDefault="00CC42D1" w:rsidP="00CC42D1">
      <w:pPr>
        <w:pStyle w:val="Nadpis2"/>
        <w:rPr>
          <w:rFonts w:asciiTheme="minorHAnsi" w:hAnsiTheme="minorHAnsi"/>
        </w:rPr>
      </w:pPr>
      <w:bookmarkStart w:id="83" w:name="_Toc523751505"/>
      <w:r w:rsidRPr="006A0E3C">
        <w:rPr>
          <w:rFonts w:asciiTheme="minorHAnsi" w:hAnsiTheme="minorHAnsi"/>
        </w:rPr>
        <w:t>Profil absolventa a obsah studia</w:t>
      </w:r>
      <w:bookmarkEnd w:id="83"/>
    </w:p>
    <w:p w14:paraId="192A1778" w14:textId="766F7901" w:rsidR="00BF0265" w:rsidRPr="006A0E3C" w:rsidRDefault="003477B8" w:rsidP="00CC42D1">
      <w:pPr>
        <w:pStyle w:val="Nadpis3"/>
        <w:rPr>
          <w:rFonts w:asciiTheme="minorHAnsi" w:hAnsiTheme="minorHAnsi"/>
        </w:rPr>
      </w:pPr>
      <w:bookmarkStart w:id="84" w:name="_Toc523751506"/>
      <w:r w:rsidRPr="006A0E3C">
        <w:rPr>
          <w:rFonts w:asciiTheme="minorHAnsi" w:hAnsiTheme="minorHAnsi"/>
        </w:rPr>
        <w:t xml:space="preserve">Standard 2.4: </w:t>
      </w:r>
      <w:r w:rsidR="00AA7CBC" w:rsidRPr="006A0E3C">
        <w:rPr>
          <w:rFonts w:asciiTheme="minorHAnsi" w:hAnsiTheme="minorHAnsi"/>
        </w:rPr>
        <w:t>Soulad získaných odborných znalostí, dovedností a způsobilostí s typem a profilem studijního programu</w:t>
      </w:r>
      <w:bookmarkEnd w:id="84"/>
      <w:r w:rsidR="00AA7CBC" w:rsidRPr="006A0E3C">
        <w:rPr>
          <w:rFonts w:asciiTheme="minorHAnsi" w:hAnsiTheme="minorHAnsi"/>
        </w:rPr>
        <w:t xml:space="preserve"> </w:t>
      </w:r>
      <w:r w:rsidR="00BF0265" w:rsidRPr="006A0E3C">
        <w:rPr>
          <w:rFonts w:asciiTheme="minorHAnsi" w:hAnsiTheme="minorHAnsi"/>
          <w:sz w:val="21"/>
          <w:szCs w:val="21"/>
        </w:rPr>
        <w:t xml:space="preserve">        </w:t>
      </w:r>
    </w:p>
    <w:p w14:paraId="2D1CCC86" w14:textId="5B5BAB45" w:rsidR="00FB2313" w:rsidRPr="006A0E3C" w:rsidRDefault="004D70B1"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Bakalářský </w:t>
      </w:r>
      <w:r w:rsidR="00DA6245" w:rsidRPr="006A0E3C">
        <w:rPr>
          <w:rFonts w:asciiTheme="minorHAnsi" w:hAnsiTheme="minorHAnsi"/>
        </w:rPr>
        <w:t xml:space="preserve">studijní program </w:t>
      </w:r>
      <w:r w:rsidRPr="009F0E49">
        <w:rPr>
          <w:rFonts w:asciiTheme="minorHAnsi" w:hAnsiTheme="minorHAnsi"/>
          <w:i/>
        </w:rPr>
        <w:t>Softwarové inženýrství</w:t>
      </w:r>
      <w:r w:rsidR="00DA6245" w:rsidRPr="006A0E3C">
        <w:rPr>
          <w:rFonts w:asciiTheme="minorHAnsi" w:hAnsiTheme="minorHAnsi"/>
        </w:rPr>
        <w:t xml:space="preserve"> je akademicky zaměřený studijní program, </w:t>
      </w:r>
      <w:r w:rsidRPr="006A0E3C">
        <w:rPr>
          <w:rFonts w:asciiTheme="minorHAnsi" w:hAnsiTheme="minorHAnsi"/>
        </w:rPr>
        <w:t xml:space="preserve">který nabízí vzdělání z oblasti informačních technologií, které jsou vysoce žádány na trhu práce. Studium nabízí kombinaci teoretických i praktických znalostí umožňující absolventům programu přejít přímo do praxe. Zároveň </w:t>
      </w:r>
      <w:r w:rsidR="00F515C5" w:rsidRPr="006A0E3C">
        <w:rPr>
          <w:rFonts w:asciiTheme="minorHAnsi" w:hAnsiTheme="minorHAnsi"/>
        </w:rPr>
        <w:t xml:space="preserve">absolventi </w:t>
      </w:r>
      <w:r w:rsidRPr="006A0E3C">
        <w:rPr>
          <w:rFonts w:asciiTheme="minorHAnsi" w:hAnsiTheme="minorHAnsi"/>
        </w:rPr>
        <w:t>také získají dostatek znalostí, dovedností a kompetencí, které jim umožní pokračovat ve studiu v navazujícím magisterském studijním programu.</w:t>
      </w:r>
      <w:r w:rsidR="00FB2313" w:rsidRPr="006A0E3C">
        <w:rPr>
          <w:rFonts w:asciiTheme="minorHAnsi" w:hAnsiTheme="minorHAnsi"/>
        </w:rPr>
        <w:t xml:space="preserve"> </w:t>
      </w:r>
      <w:r w:rsidR="00F515C5" w:rsidRPr="006A0E3C">
        <w:rPr>
          <w:rFonts w:asciiTheme="minorHAnsi" w:hAnsiTheme="minorHAnsi"/>
        </w:rPr>
        <w:t>Získají</w:t>
      </w:r>
      <w:r w:rsidR="00A22F4D" w:rsidRPr="006A0E3C">
        <w:rPr>
          <w:rFonts w:asciiTheme="minorHAnsi" w:hAnsiTheme="minorHAnsi"/>
        </w:rPr>
        <w:t xml:space="preserve"> potřebné znalosti z analýzy, návrhu a vývoje, testování, nasazení a údržby nejen čistě softwarových systémů, ale i systémů kombinujících návrh a vývoj softwaru a hardwaru. Absolvent bude seznámen</w:t>
      </w:r>
      <w:r w:rsidR="00F515C5" w:rsidRPr="006A0E3C">
        <w:rPr>
          <w:rFonts w:asciiTheme="minorHAnsi" w:hAnsiTheme="minorHAnsi"/>
        </w:rPr>
        <w:t xml:space="preserve"> s tvorbou informačních systémů a</w:t>
      </w:r>
      <w:r w:rsidR="00A22F4D" w:rsidRPr="006A0E3C">
        <w:rPr>
          <w:rFonts w:asciiTheme="minorHAnsi" w:hAnsiTheme="minorHAnsi"/>
        </w:rPr>
        <w:t xml:space="preserve"> jejich zabezpečením. </w:t>
      </w:r>
      <w:r w:rsidRPr="006A0E3C">
        <w:rPr>
          <w:rFonts w:asciiTheme="minorHAnsi" w:hAnsiTheme="minorHAnsi"/>
        </w:rPr>
        <w:t xml:space="preserve">V praxi se může uplatnit jako člen vývojových a testovacích týmů v softwarových firmách, nejen pro vývoj zakázkového softwaru, ale také původních inovativních produktů. Může pracovat v průmyslových a obchodních podnicích, ve státní správě jako </w:t>
      </w:r>
      <w:r w:rsidR="00A22F4D" w:rsidRPr="006A0E3C">
        <w:rPr>
          <w:rFonts w:asciiTheme="minorHAnsi" w:hAnsiTheme="minorHAnsi"/>
        </w:rPr>
        <w:t xml:space="preserve">analytik, </w:t>
      </w:r>
      <w:r w:rsidRPr="006A0E3C">
        <w:rPr>
          <w:rFonts w:asciiTheme="minorHAnsi" w:hAnsiTheme="minorHAnsi"/>
        </w:rPr>
        <w:t>vývojář nebo správce podpůrných softwarových produktů, či vytvářet úpravy a doplňky pro existující systémy</w:t>
      </w:r>
      <w:r w:rsidR="003F5D9C">
        <w:rPr>
          <w:rFonts w:asciiTheme="minorHAnsi" w:hAnsiTheme="minorHAnsi"/>
        </w:rPr>
        <w:t xml:space="preserve"> včetně prvků strojového učení a umělé inteligence</w:t>
      </w:r>
      <w:r w:rsidR="00FB2313" w:rsidRPr="006A0E3C">
        <w:rPr>
          <w:rFonts w:asciiTheme="minorHAnsi" w:hAnsiTheme="minorHAnsi"/>
        </w:rPr>
        <w:t>.</w:t>
      </w:r>
    </w:p>
    <w:p w14:paraId="285D808C" w14:textId="3DE02C61" w:rsidR="00DA6245" w:rsidRPr="006A0E3C" w:rsidRDefault="00ED706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Předkládaný </w:t>
      </w:r>
      <w:r w:rsidR="00DA6245" w:rsidRPr="006A0E3C">
        <w:rPr>
          <w:rFonts w:asciiTheme="minorHAnsi" w:hAnsiTheme="minorHAnsi"/>
        </w:rPr>
        <w:t>studijní p</w:t>
      </w:r>
      <w:r w:rsidRPr="006A0E3C">
        <w:rPr>
          <w:rFonts w:asciiTheme="minorHAnsi" w:hAnsiTheme="minorHAnsi"/>
        </w:rPr>
        <w:t>rogram</w:t>
      </w:r>
      <w:r w:rsidR="00DA6245" w:rsidRPr="006A0E3C">
        <w:rPr>
          <w:rFonts w:asciiTheme="minorHAnsi" w:hAnsiTheme="minorHAnsi"/>
        </w:rPr>
        <w:t xml:space="preserve"> </w:t>
      </w:r>
      <w:r w:rsidRPr="006A0E3C">
        <w:rPr>
          <w:rFonts w:asciiTheme="minorHAnsi" w:hAnsiTheme="minorHAnsi"/>
        </w:rPr>
        <w:t xml:space="preserve">včetně </w:t>
      </w:r>
      <w:r w:rsidR="00DA6245" w:rsidRPr="006A0E3C">
        <w:rPr>
          <w:rFonts w:asciiTheme="minorHAnsi" w:hAnsiTheme="minorHAnsi"/>
        </w:rPr>
        <w:t xml:space="preserve">profilu absolventa </w:t>
      </w:r>
      <w:r w:rsidRPr="006A0E3C">
        <w:rPr>
          <w:rFonts w:asciiTheme="minorHAnsi" w:hAnsiTheme="minorHAnsi"/>
        </w:rPr>
        <w:t>je plně v souladu s</w:t>
      </w:r>
      <w:r w:rsidR="00DA6245" w:rsidRPr="006A0E3C">
        <w:rPr>
          <w:rFonts w:asciiTheme="minorHAnsi" w:hAnsiTheme="minorHAnsi"/>
        </w:rPr>
        <w:t xml:space="preserve"> Dlouhodobým záměrem UTB, který si vytyčil jako jeden z cílů implementaci Národního kvalifikačního rámce terciárního vzdělávání. Podrobněji je profil absolventa studijního programu specifikován v části </w:t>
      </w:r>
      <w:r w:rsidR="00DA6245" w:rsidRPr="009F0E49">
        <w:rPr>
          <w:rFonts w:asciiTheme="minorHAnsi" w:hAnsiTheme="minorHAnsi"/>
          <w:i/>
        </w:rPr>
        <w:t>B - I</w:t>
      </w:r>
      <w:r w:rsidR="00DA6245" w:rsidRPr="006A0E3C">
        <w:rPr>
          <w:rFonts w:asciiTheme="minorHAnsi" w:hAnsiTheme="minorHAnsi"/>
        </w:rPr>
        <w:t xml:space="preserve"> žádosti o akreditaci.</w:t>
      </w:r>
    </w:p>
    <w:p w14:paraId="394EE1AF" w14:textId="4D30B31F" w:rsidR="00880575" w:rsidRPr="006A0E3C" w:rsidRDefault="0034551E" w:rsidP="00572434">
      <w:pPr>
        <w:pStyle w:val="Zkladntext21"/>
        <w:shd w:val="clear" w:color="auto" w:fill="auto"/>
        <w:spacing w:before="0" w:after="120" w:line="288" w:lineRule="exact"/>
        <w:ind w:firstLine="0"/>
        <w:rPr>
          <w:rFonts w:asciiTheme="minorHAnsi" w:hAnsiTheme="minorHAnsi"/>
          <w:sz w:val="22"/>
          <w:szCs w:val="22"/>
        </w:rPr>
      </w:pPr>
      <w:r w:rsidRPr="006A0E3C">
        <w:rPr>
          <w:rFonts w:asciiTheme="minorHAnsi" w:hAnsiTheme="minorHAnsi"/>
        </w:rPr>
        <w:t>Následující tabulk</w:t>
      </w:r>
      <w:r w:rsidR="001C4753" w:rsidRPr="006A0E3C">
        <w:rPr>
          <w:rFonts w:asciiTheme="minorHAnsi" w:hAnsiTheme="minorHAnsi"/>
        </w:rPr>
        <w:t>a</w:t>
      </w:r>
      <w:r w:rsidR="00880575" w:rsidRPr="006A0E3C">
        <w:rPr>
          <w:rFonts w:asciiTheme="minorHAnsi" w:hAnsiTheme="minorHAnsi"/>
        </w:rPr>
        <w:t xml:space="preserve"> uvádí základní tematické okruhy, které jsou u předkládaného studijního programu </w:t>
      </w:r>
      <w:r w:rsidR="00E16761" w:rsidRPr="009F0E49">
        <w:rPr>
          <w:rFonts w:asciiTheme="minorHAnsi" w:hAnsiTheme="minorHAnsi"/>
          <w:i/>
        </w:rPr>
        <w:t>Softwarové inženýrství</w:t>
      </w:r>
      <w:r w:rsidR="00880575" w:rsidRPr="006A0E3C">
        <w:rPr>
          <w:rFonts w:asciiTheme="minorHAnsi" w:hAnsiTheme="minorHAnsi"/>
        </w:rPr>
        <w:t xml:space="preserve"> v plném nebo částečném souladu s Nařízením Vlády č. 275/2016 Sb., o oblastech vzdělávání ve vysokém školství.</w:t>
      </w:r>
    </w:p>
    <w:p w14:paraId="5E8863D6" w14:textId="77777777" w:rsidR="00A22F4D" w:rsidRPr="006A0E3C" w:rsidRDefault="00A22F4D" w:rsidP="00880575">
      <w:pPr>
        <w:pStyle w:val="Default"/>
        <w:jc w:val="both"/>
        <w:rPr>
          <w:rFonts w:asciiTheme="minorHAnsi" w:hAnsiTheme="minorHAnsi"/>
          <w:color w:val="auto"/>
          <w:sz w:val="22"/>
          <w:szCs w:val="22"/>
        </w:rPr>
      </w:pPr>
    </w:p>
    <w:p w14:paraId="5763F1D8" w14:textId="682A4086" w:rsidR="00AA0B83" w:rsidRDefault="00AA0B83" w:rsidP="00AA0B83">
      <w:pPr>
        <w:pStyle w:val="Titulek"/>
        <w:keepNext/>
      </w:pPr>
      <w:r>
        <w:t xml:space="preserve">Tabulka </w:t>
      </w:r>
      <w:ins w:id="85" w:author="Jiří Vojtěšek" w:date="2018-11-22T17:32:00Z">
        <w:r w:rsidR="00CE16D6">
          <w:fldChar w:fldCharType="begin"/>
        </w:r>
        <w:r w:rsidR="00CE16D6">
          <w:instrText xml:space="preserve"> SEQ Tabulka \* ARABIC </w:instrText>
        </w:r>
      </w:ins>
      <w:r w:rsidR="00CE16D6">
        <w:fldChar w:fldCharType="separate"/>
      </w:r>
      <w:ins w:id="86" w:author="Jiří Vojtěšek" w:date="2018-11-22T17:32:00Z">
        <w:r w:rsidR="00CE16D6">
          <w:rPr>
            <w:noProof/>
          </w:rPr>
          <w:t>3</w:t>
        </w:r>
        <w:r w:rsidR="00CE16D6">
          <w:fldChar w:fldCharType="end"/>
        </w:r>
      </w:ins>
      <w:del w:id="87" w:author="Jiří Vojtěšek" w:date="2018-11-22T17:32:00Z">
        <w:r w:rsidR="000557F4" w:rsidDel="00CE16D6">
          <w:fldChar w:fldCharType="begin"/>
        </w:r>
        <w:r w:rsidR="000557F4" w:rsidDel="00CE16D6">
          <w:delInstrText xml:space="preserve"> SEQ Tabulka \* ARABIC </w:delInstrText>
        </w:r>
        <w:r w:rsidR="000557F4" w:rsidDel="00CE16D6">
          <w:fldChar w:fldCharType="separate"/>
        </w:r>
        <w:r w:rsidR="00BE09D2" w:rsidDel="00CE16D6">
          <w:rPr>
            <w:noProof/>
          </w:rPr>
          <w:delText>3</w:delText>
        </w:r>
        <w:r w:rsidR="000557F4" w:rsidDel="00CE16D6">
          <w:rPr>
            <w:noProof/>
          </w:rPr>
          <w:fldChar w:fldCharType="end"/>
        </w:r>
      </w:del>
      <w:r>
        <w:t>:</w:t>
      </w:r>
      <w:r w:rsidRPr="00AA0B83">
        <w:t xml:space="preserve"> Soulad studijního programu Softwarové inženýrství se základními tematickými okruhy pro oblast vzdělávání Informatika (hodnota 5 odpovídá 100% souladu s tematickým okruhem, hodnota 0 vyjadřuje 0% soulad s tematickým okruhem)</w:t>
      </w:r>
    </w:p>
    <w:tbl>
      <w:tblPr>
        <w:tblStyle w:val="Mkatabulky"/>
        <w:tblW w:w="9068" w:type="dxa"/>
        <w:tblLayout w:type="fixed"/>
        <w:tblLook w:val="04A0" w:firstRow="1" w:lastRow="0" w:firstColumn="1" w:lastColumn="0" w:noHBand="0" w:noVBand="1"/>
      </w:tblPr>
      <w:tblGrid>
        <w:gridCol w:w="6516"/>
        <w:gridCol w:w="426"/>
        <w:gridCol w:w="424"/>
        <w:gridCol w:w="426"/>
        <w:gridCol w:w="425"/>
        <w:gridCol w:w="426"/>
        <w:gridCol w:w="425"/>
      </w:tblGrid>
      <w:tr w:rsidR="00A22F4D" w:rsidRPr="003F5D9C" w14:paraId="5E58E4A1" w14:textId="77777777" w:rsidTr="00572434">
        <w:trPr>
          <w:trHeight w:val="714"/>
        </w:trPr>
        <w:tc>
          <w:tcPr>
            <w:tcW w:w="6516" w:type="dxa"/>
            <w:vAlign w:val="center"/>
          </w:tcPr>
          <w:p w14:paraId="7D96844E" w14:textId="77777777" w:rsidR="00A22F4D" w:rsidRPr="003F5D9C" w:rsidRDefault="00A22F4D" w:rsidP="00F515C5">
            <w:pPr>
              <w:pStyle w:val="Psmenkovvelk2"/>
              <w:spacing w:before="60" w:after="60"/>
              <w:ind w:left="360"/>
              <w:rPr>
                <w:rFonts w:cstheme="minorHAnsi"/>
                <w:sz w:val="20"/>
              </w:rPr>
            </w:pPr>
            <w:r w:rsidRPr="003F5D9C">
              <w:rPr>
                <w:rFonts w:cstheme="minorHAnsi"/>
                <w:sz w:val="20"/>
              </w:rPr>
              <w:t>Základní tematické okruhy</w:t>
            </w:r>
          </w:p>
        </w:tc>
        <w:tc>
          <w:tcPr>
            <w:tcW w:w="426" w:type="dxa"/>
            <w:tcBorders>
              <w:bottom w:val="single" w:sz="4" w:space="0" w:color="auto"/>
            </w:tcBorders>
            <w:vAlign w:val="center"/>
          </w:tcPr>
          <w:p w14:paraId="125E94BB" w14:textId="77777777"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5</w:t>
            </w:r>
          </w:p>
        </w:tc>
        <w:tc>
          <w:tcPr>
            <w:tcW w:w="424" w:type="dxa"/>
            <w:vAlign w:val="center"/>
          </w:tcPr>
          <w:p w14:paraId="517C8F17" w14:textId="77777777"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4</w:t>
            </w:r>
          </w:p>
        </w:tc>
        <w:tc>
          <w:tcPr>
            <w:tcW w:w="426" w:type="dxa"/>
            <w:vAlign w:val="center"/>
          </w:tcPr>
          <w:p w14:paraId="328A584C" w14:textId="77777777"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3</w:t>
            </w:r>
          </w:p>
        </w:tc>
        <w:tc>
          <w:tcPr>
            <w:tcW w:w="425" w:type="dxa"/>
            <w:vAlign w:val="center"/>
          </w:tcPr>
          <w:p w14:paraId="006A2784" w14:textId="77777777"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2</w:t>
            </w:r>
          </w:p>
        </w:tc>
        <w:tc>
          <w:tcPr>
            <w:tcW w:w="426" w:type="dxa"/>
            <w:vAlign w:val="center"/>
          </w:tcPr>
          <w:p w14:paraId="037AA682" w14:textId="77777777"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1</w:t>
            </w:r>
          </w:p>
        </w:tc>
        <w:tc>
          <w:tcPr>
            <w:tcW w:w="425" w:type="dxa"/>
            <w:vAlign w:val="center"/>
          </w:tcPr>
          <w:p w14:paraId="13527B82" w14:textId="77777777"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0</w:t>
            </w:r>
          </w:p>
        </w:tc>
      </w:tr>
      <w:tr w:rsidR="00A22F4D" w:rsidRPr="003F5D9C" w14:paraId="76138E69" w14:textId="77777777" w:rsidTr="00572434">
        <w:trPr>
          <w:trHeight w:val="227"/>
        </w:trPr>
        <w:tc>
          <w:tcPr>
            <w:tcW w:w="6516" w:type="dxa"/>
          </w:tcPr>
          <w:p w14:paraId="1347CA1E"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Teorie informace,</w:t>
            </w:r>
          </w:p>
        </w:tc>
        <w:tc>
          <w:tcPr>
            <w:tcW w:w="426" w:type="dxa"/>
            <w:shd w:val="clear" w:color="auto" w:fill="D9D9D9" w:themeFill="background1" w:themeFillShade="D9"/>
            <w:vAlign w:val="center"/>
          </w:tcPr>
          <w:p w14:paraId="44218D7B" w14:textId="6654F2C1"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vAlign w:val="center"/>
          </w:tcPr>
          <w:p w14:paraId="563D847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110EDE50"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vAlign w:val="center"/>
          </w:tcPr>
          <w:p w14:paraId="02734ED3"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1CA3AB2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4DE8C67D"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34C11FE9" w14:textId="77777777" w:rsidTr="00572434">
        <w:trPr>
          <w:trHeight w:val="227"/>
        </w:trPr>
        <w:tc>
          <w:tcPr>
            <w:tcW w:w="6516" w:type="dxa"/>
          </w:tcPr>
          <w:p w14:paraId="674B4CA6"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lastRenderedPageBreak/>
              <w:t>Diskrétní matematika, kombinatorika a teorie grafů,</w:t>
            </w:r>
          </w:p>
        </w:tc>
        <w:tc>
          <w:tcPr>
            <w:tcW w:w="426" w:type="dxa"/>
            <w:vAlign w:val="center"/>
          </w:tcPr>
          <w:p w14:paraId="4EC87BE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7C4659EE"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31F4F9D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shd w:val="clear" w:color="auto" w:fill="D9D9D9" w:themeFill="background1" w:themeFillShade="D9"/>
            <w:vAlign w:val="center"/>
          </w:tcPr>
          <w:p w14:paraId="1E20B898" w14:textId="1261DF10"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tcBorders>
              <w:bottom w:val="single" w:sz="4" w:space="0" w:color="auto"/>
            </w:tcBorders>
            <w:vAlign w:val="center"/>
          </w:tcPr>
          <w:p w14:paraId="685667BF"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55D703FF"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7796DEA4" w14:textId="77777777" w:rsidTr="00572434">
        <w:trPr>
          <w:trHeight w:val="227"/>
        </w:trPr>
        <w:tc>
          <w:tcPr>
            <w:tcW w:w="6516" w:type="dxa"/>
          </w:tcPr>
          <w:p w14:paraId="6FF1F20D"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Matematická logika</w:t>
            </w:r>
          </w:p>
        </w:tc>
        <w:tc>
          <w:tcPr>
            <w:tcW w:w="426" w:type="dxa"/>
            <w:tcBorders>
              <w:bottom w:val="single" w:sz="4" w:space="0" w:color="auto"/>
            </w:tcBorders>
            <w:vAlign w:val="center"/>
          </w:tcPr>
          <w:p w14:paraId="2FDFD6B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393CAC8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67B2A707"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4BBEB366" w14:textId="40923E14"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shd w:val="clear" w:color="auto" w:fill="D9D9D9" w:themeFill="background1" w:themeFillShade="D9"/>
            <w:vAlign w:val="center"/>
          </w:tcPr>
          <w:p w14:paraId="6DF5338F" w14:textId="1D316D29" w:rsidR="00A22F4D" w:rsidRPr="003F5D9C" w:rsidRDefault="003732EF"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5" w:type="dxa"/>
            <w:vAlign w:val="center"/>
          </w:tcPr>
          <w:p w14:paraId="72C7D72D"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2E561FB5" w14:textId="77777777" w:rsidTr="00572434">
        <w:trPr>
          <w:trHeight w:val="227"/>
        </w:trPr>
        <w:tc>
          <w:tcPr>
            <w:tcW w:w="6516" w:type="dxa"/>
          </w:tcPr>
          <w:p w14:paraId="71E83F2C"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Programování,</w:t>
            </w:r>
          </w:p>
        </w:tc>
        <w:tc>
          <w:tcPr>
            <w:tcW w:w="426" w:type="dxa"/>
            <w:tcBorders>
              <w:bottom w:val="single" w:sz="4" w:space="0" w:color="auto"/>
            </w:tcBorders>
            <w:shd w:val="clear" w:color="auto" w:fill="D9D9D9" w:themeFill="background1" w:themeFillShade="D9"/>
            <w:vAlign w:val="center"/>
          </w:tcPr>
          <w:p w14:paraId="75CC7617" w14:textId="66635C24"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vAlign w:val="center"/>
          </w:tcPr>
          <w:p w14:paraId="3FDB3AFB"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587274F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39FD1F83"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3EAEB5E3"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4F84A260"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2F842D41" w14:textId="77777777" w:rsidTr="00572434">
        <w:trPr>
          <w:trHeight w:val="227"/>
        </w:trPr>
        <w:tc>
          <w:tcPr>
            <w:tcW w:w="6516" w:type="dxa"/>
          </w:tcPr>
          <w:p w14:paraId="390B2CA2"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Algoritmizace, teorie algoritmů,</w:t>
            </w:r>
          </w:p>
        </w:tc>
        <w:tc>
          <w:tcPr>
            <w:tcW w:w="426" w:type="dxa"/>
            <w:shd w:val="clear" w:color="auto" w:fill="D9D9D9" w:themeFill="background1" w:themeFillShade="D9"/>
            <w:vAlign w:val="center"/>
          </w:tcPr>
          <w:p w14:paraId="7CBC206F" w14:textId="0912F969"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vAlign w:val="center"/>
          </w:tcPr>
          <w:p w14:paraId="58353D8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0D856F6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530EBD3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vAlign w:val="center"/>
          </w:tcPr>
          <w:p w14:paraId="777D02A6"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11DB9231"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7D449049" w14:textId="77777777" w:rsidTr="00572434">
        <w:trPr>
          <w:trHeight w:val="227"/>
        </w:trPr>
        <w:tc>
          <w:tcPr>
            <w:tcW w:w="6516" w:type="dxa"/>
          </w:tcPr>
          <w:p w14:paraId="7CC8ED14"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Teorie složitosti a teorie vyčíslitelnosti,</w:t>
            </w:r>
          </w:p>
        </w:tc>
        <w:tc>
          <w:tcPr>
            <w:tcW w:w="426" w:type="dxa"/>
            <w:tcBorders>
              <w:bottom w:val="single" w:sz="4" w:space="0" w:color="auto"/>
            </w:tcBorders>
            <w:vAlign w:val="center"/>
          </w:tcPr>
          <w:p w14:paraId="433C09A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714A5EF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4D29549D" w14:textId="620F00D1"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459FD7B0"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shd w:val="clear" w:color="auto" w:fill="D9D9D9" w:themeFill="background1" w:themeFillShade="D9"/>
            <w:vAlign w:val="center"/>
          </w:tcPr>
          <w:p w14:paraId="20224DCF" w14:textId="7DB9607D" w:rsidR="00A22F4D" w:rsidRPr="003F5D9C" w:rsidRDefault="003732EF"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5" w:type="dxa"/>
            <w:tcBorders>
              <w:bottom w:val="single" w:sz="4" w:space="0" w:color="auto"/>
            </w:tcBorders>
            <w:vAlign w:val="center"/>
          </w:tcPr>
          <w:p w14:paraId="5F0FD3FE"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75C6600A" w14:textId="77777777" w:rsidTr="00572434">
        <w:trPr>
          <w:trHeight w:val="227"/>
        </w:trPr>
        <w:tc>
          <w:tcPr>
            <w:tcW w:w="6516" w:type="dxa"/>
          </w:tcPr>
          <w:p w14:paraId="4A6038A1"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Číslicové a vestavné systémy,</w:t>
            </w:r>
          </w:p>
        </w:tc>
        <w:tc>
          <w:tcPr>
            <w:tcW w:w="426" w:type="dxa"/>
            <w:tcBorders>
              <w:bottom w:val="single" w:sz="4" w:space="0" w:color="auto"/>
            </w:tcBorders>
            <w:shd w:val="clear" w:color="auto" w:fill="D9D9D9" w:themeFill="background1" w:themeFillShade="D9"/>
            <w:vAlign w:val="center"/>
          </w:tcPr>
          <w:p w14:paraId="686958EB" w14:textId="5FE304BD"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tcBorders>
              <w:bottom w:val="single" w:sz="4" w:space="0" w:color="auto"/>
            </w:tcBorders>
            <w:vAlign w:val="center"/>
          </w:tcPr>
          <w:p w14:paraId="2C8526CF"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vAlign w:val="center"/>
          </w:tcPr>
          <w:p w14:paraId="0B2E9B3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16050916"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5A3A59BF"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shd w:val="clear" w:color="auto" w:fill="auto"/>
            <w:vAlign w:val="center"/>
          </w:tcPr>
          <w:p w14:paraId="0B91DC8A" w14:textId="2339A931"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5834C1F9" w14:textId="77777777" w:rsidTr="00572434">
        <w:trPr>
          <w:trHeight w:val="227"/>
        </w:trPr>
        <w:tc>
          <w:tcPr>
            <w:tcW w:w="6516" w:type="dxa"/>
          </w:tcPr>
          <w:p w14:paraId="565F4B87"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Počítačové systémy, sítě a komunikační technologie,</w:t>
            </w:r>
          </w:p>
        </w:tc>
        <w:tc>
          <w:tcPr>
            <w:tcW w:w="426" w:type="dxa"/>
            <w:shd w:val="clear" w:color="auto" w:fill="D9D9D9" w:themeFill="background1" w:themeFillShade="D9"/>
            <w:vAlign w:val="center"/>
          </w:tcPr>
          <w:p w14:paraId="20E16977" w14:textId="761C912B"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tcBorders>
              <w:bottom w:val="single" w:sz="4" w:space="0" w:color="auto"/>
            </w:tcBorders>
            <w:shd w:val="clear" w:color="auto" w:fill="auto"/>
            <w:vAlign w:val="center"/>
          </w:tcPr>
          <w:p w14:paraId="0297B188" w14:textId="624F30A9"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shd w:val="clear" w:color="auto" w:fill="auto"/>
            <w:vAlign w:val="center"/>
          </w:tcPr>
          <w:p w14:paraId="108263D5" w14:textId="53C5B5B2"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753CA969"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333C197B"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23AA52BC"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13748AA6" w14:textId="77777777" w:rsidTr="00572434">
        <w:trPr>
          <w:trHeight w:val="227"/>
        </w:trPr>
        <w:tc>
          <w:tcPr>
            <w:tcW w:w="6516" w:type="dxa"/>
          </w:tcPr>
          <w:p w14:paraId="7B0258D3"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Webové a mobilní technologie,</w:t>
            </w:r>
          </w:p>
        </w:tc>
        <w:tc>
          <w:tcPr>
            <w:tcW w:w="426" w:type="dxa"/>
            <w:shd w:val="clear" w:color="auto" w:fill="D9D9D9" w:themeFill="background1" w:themeFillShade="D9"/>
            <w:vAlign w:val="center"/>
          </w:tcPr>
          <w:p w14:paraId="2416A205" w14:textId="40FA0CB1"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shd w:val="clear" w:color="auto" w:fill="auto"/>
            <w:vAlign w:val="center"/>
          </w:tcPr>
          <w:p w14:paraId="13526DF7" w14:textId="62D84DDF"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shd w:val="clear" w:color="auto" w:fill="auto"/>
            <w:vAlign w:val="center"/>
          </w:tcPr>
          <w:p w14:paraId="5C514F8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3664F417"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vAlign w:val="center"/>
          </w:tcPr>
          <w:p w14:paraId="59F4EE7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246D62D0"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1EC4E69C" w14:textId="77777777" w:rsidTr="00572434">
        <w:trPr>
          <w:trHeight w:val="227"/>
        </w:trPr>
        <w:tc>
          <w:tcPr>
            <w:tcW w:w="6516" w:type="dxa"/>
          </w:tcPr>
          <w:p w14:paraId="78F7C7E9"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Paralelní a distribuované algoritmy a systémy,</w:t>
            </w:r>
          </w:p>
        </w:tc>
        <w:tc>
          <w:tcPr>
            <w:tcW w:w="426" w:type="dxa"/>
            <w:vAlign w:val="center"/>
          </w:tcPr>
          <w:p w14:paraId="54BD2C0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tcBorders>
              <w:bottom w:val="single" w:sz="4" w:space="0" w:color="auto"/>
            </w:tcBorders>
            <w:vAlign w:val="center"/>
          </w:tcPr>
          <w:p w14:paraId="784F087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vAlign w:val="center"/>
          </w:tcPr>
          <w:p w14:paraId="0B03D994"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vAlign w:val="center"/>
          </w:tcPr>
          <w:p w14:paraId="2DBEC66D"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shd w:val="clear" w:color="auto" w:fill="D9D9D9" w:themeFill="background1" w:themeFillShade="D9"/>
            <w:vAlign w:val="center"/>
          </w:tcPr>
          <w:p w14:paraId="0ACF1E44" w14:textId="335419FB"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5" w:type="dxa"/>
            <w:vAlign w:val="center"/>
          </w:tcPr>
          <w:p w14:paraId="46C8C1F0"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111EC720" w14:textId="77777777" w:rsidTr="00572434">
        <w:trPr>
          <w:trHeight w:val="227"/>
        </w:trPr>
        <w:tc>
          <w:tcPr>
            <w:tcW w:w="6516" w:type="dxa"/>
          </w:tcPr>
          <w:p w14:paraId="02CFC106"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Informační a počítačová bezpečnost, kódy a kryptologie,</w:t>
            </w:r>
          </w:p>
        </w:tc>
        <w:tc>
          <w:tcPr>
            <w:tcW w:w="426" w:type="dxa"/>
            <w:vAlign w:val="center"/>
          </w:tcPr>
          <w:p w14:paraId="772CA83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shd w:val="clear" w:color="auto" w:fill="D9D9D9" w:themeFill="background1" w:themeFillShade="D9"/>
            <w:vAlign w:val="center"/>
          </w:tcPr>
          <w:p w14:paraId="073D55AB" w14:textId="1F30468B"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shd w:val="clear" w:color="auto" w:fill="auto"/>
            <w:vAlign w:val="center"/>
          </w:tcPr>
          <w:p w14:paraId="570C40E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shd w:val="clear" w:color="auto" w:fill="auto"/>
            <w:vAlign w:val="center"/>
          </w:tcPr>
          <w:p w14:paraId="0C220E0C" w14:textId="1A0F16DE"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1181A413"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35802BD8"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152FF0C8" w14:textId="77777777" w:rsidTr="00572434">
        <w:trPr>
          <w:trHeight w:val="227"/>
        </w:trPr>
        <w:tc>
          <w:tcPr>
            <w:tcW w:w="6516" w:type="dxa"/>
          </w:tcPr>
          <w:p w14:paraId="64C9DF4E"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Uživatelská rozhraní,</w:t>
            </w:r>
          </w:p>
        </w:tc>
        <w:tc>
          <w:tcPr>
            <w:tcW w:w="426" w:type="dxa"/>
            <w:vAlign w:val="center"/>
          </w:tcPr>
          <w:p w14:paraId="2F88948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25B67C59"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64CD277D"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shd w:val="clear" w:color="auto" w:fill="D9D9D9" w:themeFill="background1" w:themeFillShade="D9"/>
            <w:vAlign w:val="center"/>
          </w:tcPr>
          <w:p w14:paraId="2D70D95A" w14:textId="6D11E5EE"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vAlign w:val="center"/>
          </w:tcPr>
          <w:p w14:paraId="5D4F1D99"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3F2F507F"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4C2532D5" w14:textId="77777777" w:rsidTr="00572434">
        <w:trPr>
          <w:trHeight w:val="227"/>
        </w:trPr>
        <w:tc>
          <w:tcPr>
            <w:tcW w:w="6516" w:type="dxa"/>
          </w:tcPr>
          <w:p w14:paraId="6B34D78F"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Zpracování přirozeného jazyka, textové, obrazové a multimediální informace,</w:t>
            </w:r>
          </w:p>
        </w:tc>
        <w:tc>
          <w:tcPr>
            <w:tcW w:w="426" w:type="dxa"/>
            <w:vAlign w:val="center"/>
          </w:tcPr>
          <w:p w14:paraId="653E7DE9"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2971425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7909DBC3"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shd w:val="clear" w:color="auto" w:fill="D9D9D9" w:themeFill="background1" w:themeFillShade="D9"/>
            <w:vAlign w:val="center"/>
          </w:tcPr>
          <w:p w14:paraId="0A40CCD7" w14:textId="6D8B0474"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vAlign w:val="center"/>
          </w:tcPr>
          <w:p w14:paraId="72FF1777"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3F341562"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462756D9" w14:textId="77777777" w:rsidTr="00572434">
        <w:trPr>
          <w:trHeight w:val="227"/>
        </w:trPr>
        <w:tc>
          <w:tcPr>
            <w:tcW w:w="6516" w:type="dxa"/>
          </w:tcPr>
          <w:p w14:paraId="4A1BF43D"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Zpracování velkých dat a vytěžování znalostí z dat,</w:t>
            </w:r>
          </w:p>
        </w:tc>
        <w:tc>
          <w:tcPr>
            <w:tcW w:w="426" w:type="dxa"/>
            <w:tcBorders>
              <w:bottom w:val="single" w:sz="4" w:space="0" w:color="auto"/>
            </w:tcBorders>
            <w:vAlign w:val="center"/>
          </w:tcPr>
          <w:p w14:paraId="2D75A05A"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14956E8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vAlign w:val="center"/>
          </w:tcPr>
          <w:p w14:paraId="43BDA54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shd w:val="clear" w:color="auto" w:fill="D9D9D9" w:themeFill="background1" w:themeFillShade="D9"/>
            <w:vAlign w:val="center"/>
          </w:tcPr>
          <w:p w14:paraId="5D7A8123" w14:textId="63C6F7E8"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tcBorders>
              <w:bottom w:val="single" w:sz="4" w:space="0" w:color="auto"/>
            </w:tcBorders>
            <w:vAlign w:val="center"/>
          </w:tcPr>
          <w:p w14:paraId="3FB90E9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39712F10"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52EB0668" w14:textId="77777777" w:rsidTr="00572434">
        <w:trPr>
          <w:trHeight w:val="227"/>
        </w:trPr>
        <w:tc>
          <w:tcPr>
            <w:tcW w:w="6516" w:type="dxa"/>
          </w:tcPr>
          <w:p w14:paraId="6E3B9B18"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 xml:space="preserve">Umělá inteligence a strojové učení, </w:t>
            </w:r>
            <w:proofErr w:type="spellStart"/>
            <w:r w:rsidRPr="003F5D9C">
              <w:rPr>
                <w:rFonts w:asciiTheme="minorHAnsi" w:hAnsiTheme="minorHAnsi" w:cstheme="minorHAnsi"/>
                <w:sz w:val="20"/>
                <w:szCs w:val="20"/>
                <w:lang w:val="cs-CZ"/>
              </w:rPr>
              <w:t>softcomputing</w:t>
            </w:r>
            <w:proofErr w:type="spellEnd"/>
            <w:r w:rsidRPr="003F5D9C">
              <w:rPr>
                <w:rFonts w:asciiTheme="minorHAnsi" w:hAnsiTheme="minorHAnsi" w:cstheme="minorHAnsi"/>
                <w:sz w:val="20"/>
                <w:szCs w:val="20"/>
                <w:lang w:val="cs-CZ"/>
              </w:rPr>
              <w:t>,</w:t>
            </w:r>
          </w:p>
        </w:tc>
        <w:tc>
          <w:tcPr>
            <w:tcW w:w="426" w:type="dxa"/>
            <w:shd w:val="clear" w:color="auto" w:fill="D9D9D9" w:themeFill="background1" w:themeFillShade="D9"/>
            <w:vAlign w:val="center"/>
          </w:tcPr>
          <w:p w14:paraId="7FB9E6DE" w14:textId="4FED0A5B"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tcBorders>
              <w:bottom w:val="single" w:sz="4" w:space="0" w:color="auto"/>
            </w:tcBorders>
            <w:vAlign w:val="center"/>
          </w:tcPr>
          <w:p w14:paraId="19DADC4B"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shd w:val="clear" w:color="auto" w:fill="auto"/>
            <w:vAlign w:val="center"/>
          </w:tcPr>
          <w:p w14:paraId="7C41F6A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shd w:val="clear" w:color="auto" w:fill="auto"/>
            <w:vAlign w:val="center"/>
          </w:tcPr>
          <w:p w14:paraId="09A00A23" w14:textId="53B31861"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shd w:val="clear" w:color="auto" w:fill="auto"/>
            <w:vAlign w:val="center"/>
          </w:tcPr>
          <w:p w14:paraId="5BB18D4C"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4586795F"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75C7995E" w14:textId="77777777" w:rsidTr="00572434">
        <w:trPr>
          <w:trHeight w:val="227"/>
        </w:trPr>
        <w:tc>
          <w:tcPr>
            <w:tcW w:w="6516" w:type="dxa"/>
          </w:tcPr>
          <w:p w14:paraId="1D6195E8"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Optimalizace a operační výzkum,</w:t>
            </w:r>
          </w:p>
        </w:tc>
        <w:tc>
          <w:tcPr>
            <w:tcW w:w="426" w:type="dxa"/>
            <w:vAlign w:val="center"/>
          </w:tcPr>
          <w:p w14:paraId="43C09BC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shd w:val="clear" w:color="auto" w:fill="D9D9D9" w:themeFill="background1" w:themeFillShade="D9"/>
            <w:vAlign w:val="center"/>
          </w:tcPr>
          <w:p w14:paraId="4F2416FA" w14:textId="18BB1A7B"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vAlign w:val="center"/>
          </w:tcPr>
          <w:p w14:paraId="369242D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shd w:val="clear" w:color="auto" w:fill="auto"/>
            <w:vAlign w:val="center"/>
          </w:tcPr>
          <w:p w14:paraId="241A4F80" w14:textId="5CF3A0F8"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2068B9D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6CAE4CDD"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37817FAE" w14:textId="77777777" w:rsidTr="00572434">
        <w:trPr>
          <w:trHeight w:val="227"/>
        </w:trPr>
        <w:tc>
          <w:tcPr>
            <w:tcW w:w="6516" w:type="dxa"/>
          </w:tcPr>
          <w:p w14:paraId="05539853"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Počítačové modelování a simulace,</w:t>
            </w:r>
          </w:p>
        </w:tc>
        <w:tc>
          <w:tcPr>
            <w:tcW w:w="426" w:type="dxa"/>
            <w:tcBorders>
              <w:bottom w:val="single" w:sz="4" w:space="0" w:color="auto"/>
            </w:tcBorders>
            <w:vAlign w:val="center"/>
          </w:tcPr>
          <w:p w14:paraId="73074E4A"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tcBorders>
              <w:bottom w:val="single" w:sz="4" w:space="0" w:color="auto"/>
            </w:tcBorders>
            <w:vAlign w:val="center"/>
          </w:tcPr>
          <w:p w14:paraId="7A53582D"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6A6ABABE"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shd w:val="clear" w:color="auto" w:fill="D9D9D9" w:themeFill="background1" w:themeFillShade="D9"/>
            <w:vAlign w:val="center"/>
          </w:tcPr>
          <w:p w14:paraId="1B8B09BB" w14:textId="7A670B8C" w:rsidR="00A22F4D" w:rsidRPr="003F5D9C" w:rsidRDefault="003732EF"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vAlign w:val="center"/>
          </w:tcPr>
          <w:p w14:paraId="40010454"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020FE99B"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27083875" w14:textId="77777777" w:rsidTr="00572434">
        <w:trPr>
          <w:trHeight w:val="227"/>
        </w:trPr>
        <w:tc>
          <w:tcPr>
            <w:tcW w:w="6516" w:type="dxa"/>
          </w:tcPr>
          <w:p w14:paraId="7E0BFBAB"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Počítačové architektury,</w:t>
            </w:r>
          </w:p>
        </w:tc>
        <w:tc>
          <w:tcPr>
            <w:tcW w:w="426" w:type="dxa"/>
            <w:shd w:val="clear" w:color="auto" w:fill="D9D9D9" w:themeFill="background1" w:themeFillShade="D9"/>
            <w:vAlign w:val="center"/>
          </w:tcPr>
          <w:p w14:paraId="2CC2CE93" w14:textId="09734475"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shd w:val="clear" w:color="auto" w:fill="auto"/>
            <w:vAlign w:val="center"/>
          </w:tcPr>
          <w:p w14:paraId="487BB631" w14:textId="62DC9F44"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4D09590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7AA8681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29ADDCF9"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0E03134D"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5E2EAAD5" w14:textId="77777777" w:rsidTr="00572434">
        <w:trPr>
          <w:trHeight w:val="227"/>
        </w:trPr>
        <w:tc>
          <w:tcPr>
            <w:tcW w:w="6516" w:type="dxa"/>
          </w:tcPr>
          <w:p w14:paraId="016A9EEC"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 xml:space="preserve">Operační systémy, </w:t>
            </w:r>
          </w:p>
        </w:tc>
        <w:tc>
          <w:tcPr>
            <w:tcW w:w="426" w:type="dxa"/>
            <w:shd w:val="clear" w:color="auto" w:fill="D9D9D9" w:themeFill="background1" w:themeFillShade="D9"/>
            <w:vAlign w:val="center"/>
          </w:tcPr>
          <w:p w14:paraId="725F82F9" w14:textId="2615E15F"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shd w:val="clear" w:color="auto" w:fill="auto"/>
            <w:vAlign w:val="center"/>
          </w:tcPr>
          <w:p w14:paraId="55306FFC" w14:textId="44D6EBF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3E4500B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78397B7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50418DC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7DE891CF"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08378F79" w14:textId="77777777" w:rsidTr="00572434">
        <w:trPr>
          <w:trHeight w:val="227"/>
        </w:trPr>
        <w:tc>
          <w:tcPr>
            <w:tcW w:w="6516" w:type="dxa"/>
          </w:tcPr>
          <w:p w14:paraId="3F5C984D"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Databázové systémy a datové sklady,</w:t>
            </w:r>
          </w:p>
        </w:tc>
        <w:tc>
          <w:tcPr>
            <w:tcW w:w="426" w:type="dxa"/>
            <w:shd w:val="clear" w:color="auto" w:fill="D9D9D9" w:themeFill="background1" w:themeFillShade="D9"/>
            <w:vAlign w:val="center"/>
          </w:tcPr>
          <w:p w14:paraId="5E4BA387" w14:textId="3073BB13"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shd w:val="clear" w:color="auto" w:fill="auto"/>
            <w:vAlign w:val="center"/>
          </w:tcPr>
          <w:p w14:paraId="16CD5EEB" w14:textId="04272AAA"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vAlign w:val="center"/>
          </w:tcPr>
          <w:p w14:paraId="5FBF0DEC"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3F860B8C"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1475DA8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084CDFEF"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2F72ABD1" w14:textId="77777777" w:rsidTr="00572434">
        <w:trPr>
          <w:trHeight w:val="227"/>
        </w:trPr>
        <w:tc>
          <w:tcPr>
            <w:tcW w:w="6516" w:type="dxa"/>
          </w:tcPr>
          <w:p w14:paraId="5687B88C"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 xml:space="preserve">Formální jazyky, gramatiky a automaty, </w:t>
            </w:r>
          </w:p>
        </w:tc>
        <w:tc>
          <w:tcPr>
            <w:tcW w:w="426" w:type="dxa"/>
            <w:vAlign w:val="center"/>
          </w:tcPr>
          <w:p w14:paraId="2FBFB76A"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68EC2E34"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shd w:val="clear" w:color="auto" w:fill="D9D9D9" w:themeFill="background1" w:themeFillShade="D9"/>
            <w:vAlign w:val="center"/>
          </w:tcPr>
          <w:p w14:paraId="47B572C8" w14:textId="511E0109" w:rsidR="00A22F4D" w:rsidRPr="003F5D9C" w:rsidRDefault="003732EF"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5" w:type="dxa"/>
            <w:tcBorders>
              <w:bottom w:val="single" w:sz="4" w:space="0" w:color="auto"/>
            </w:tcBorders>
            <w:vAlign w:val="center"/>
          </w:tcPr>
          <w:p w14:paraId="1701401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26049F9A"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1A6BAA58"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5EBE5C0E" w14:textId="77777777" w:rsidTr="00572434">
        <w:trPr>
          <w:trHeight w:val="227"/>
        </w:trPr>
        <w:tc>
          <w:tcPr>
            <w:tcW w:w="6516" w:type="dxa"/>
          </w:tcPr>
          <w:p w14:paraId="5D362D17"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Programovací jazyky a paradigmata,</w:t>
            </w:r>
          </w:p>
        </w:tc>
        <w:tc>
          <w:tcPr>
            <w:tcW w:w="426" w:type="dxa"/>
            <w:vAlign w:val="center"/>
          </w:tcPr>
          <w:p w14:paraId="026CC61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21F82810"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shd w:val="clear" w:color="auto" w:fill="D9D9D9" w:themeFill="background1" w:themeFillShade="D9"/>
            <w:vAlign w:val="center"/>
          </w:tcPr>
          <w:p w14:paraId="4825C123" w14:textId="6D9C7D9E"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5" w:type="dxa"/>
            <w:shd w:val="clear" w:color="auto" w:fill="auto"/>
            <w:vAlign w:val="center"/>
          </w:tcPr>
          <w:p w14:paraId="6B6F2598" w14:textId="278C09A4"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220215CE"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450B54BB"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046C1EC6" w14:textId="77777777" w:rsidTr="00572434">
        <w:trPr>
          <w:trHeight w:val="227"/>
        </w:trPr>
        <w:tc>
          <w:tcPr>
            <w:tcW w:w="6516" w:type="dxa"/>
          </w:tcPr>
          <w:p w14:paraId="47DE61EC"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 xml:space="preserve">Překladače a programovací technologie, </w:t>
            </w:r>
          </w:p>
        </w:tc>
        <w:tc>
          <w:tcPr>
            <w:tcW w:w="426" w:type="dxa"/>
            <w:tcBorders>
              <w:bottom w:val="single" w:sz="4" w:space="0" w:color="auto"/>
            </w:tcBorders>
            <w:vAlign w:val="center"/>
          </w:tcPr>
          <w:p w14:paraId="395F7699"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1E559996"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shd w:val="clear" w:color="auto" w:fill="D9D9D9" w:themeFill="background1" w:themeFillShade="D9"/>
            <w:vAlign w:val="center"/>
          </w:tcPr>
          <w:p w14:paraId="54F1C657" w14:textId="1886FF50" w:rsidR="00A22F4D" w:rsidRPr="003F5D9C" w:rsidRDefault="003732EF"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5" w:type="dxa"/>
            <w:vAlign w:val="center"/>
          </w:tcPr>
          <w:p w14:paraId="5A52CFF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360056AC"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4609E391"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587CEBDA" w14:textId="77777777" w:rsidTr="00572434">
        <w:trPr>
          <w:trHeight w:val="227"/>
        </w:trPr>
        <w:tc>
          <w:tcPr>
            <w:tcW w:w="6516" w:type="dxa"/>
          </w:tcPr>
          <w:p w14:paraId="42E55763"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Softwarové inženýrství,</w:t>
            </w:r>
          </w:p>
        </w:tc>
        <w:tc>
          <w:tcPr>
            <w:tcW w:w="426" w:type="dxa"/>
            <w:shd w:val="clear" w:color="auto" w:fill="D9D9D9" w:themeFill="background1" w:themeFillShade="D9"/>
            <w:vAlign w:val="center"/>
          </w:tcPr>
          <w:p w14:paraId="73565969" w14:textId="192FE3D2" w:rsidR="00A22F4D" w:rsidRPr="003F5D9C" w:rsidRDefault="003732EF"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tcBorders>
              <w:bottom w:val="single" w:sz="4" w:space="0" w:color="auto"/>
            </w:tcBorders>
            <w:vAlign w:val="center"/>
          </w:tcPr>
          <w:p w14:paraId="52B1194A"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6F24075E"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vAlign w:val="center"/>
          </w:tcPr>
          <w:p w14:paraId="543B990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vAlign w:val="center"/>
          </w:tcPr>
          <w:p w14:paraId="0D6AB9BA"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5263C4AC"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277F3125" w14:textId="77777777" w:rsidTr="00572434">
        <w:trPr>
          <w:trHeight w:val="227"/>
        </w:trPr>
        <w:tc>
          <w:tcPr>
            <w:tcW w:w="6516" w:type="dxa"/>
          </w:tcPr>
          <w:p w14:paraId="4B70DD37"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 xml:space="preserve">Informační systémy, </w:t>
            </w:r>
          </w:p>
        </w:tc>
        <w:tc>
          <w:tcPr>
            <w:tcW w:w="426" w:type="dxa"/>
            <w:tcBorders>
              <w:bottom w:val="single" w:sz="4" w:space="0" w:color="auto"/>
            </w:tcBorders>
            <w:vAlign w:val="center"/>
          </w:tcPr>
          <w:p w14:paraId="43E36AB6"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shd w:val="clear" w:color="auto" w:fill="D9D9D9" w:themeFill="background1" w:themeFillShade="D9"/>
            <w:vAlign w:val="center"/>
          </w:tcPr>
          <w:p w14:paraId="068198E5" w14:textId="40919ECC" w:rsidR="00A22F4D" w:rsidRPr="003F5D9C" w:rsidRDefault="003732EF"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vAlign w:val="center"/>
          </w:tcPr>
          <w:p w14:paraId="34D33553"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shd w:val="clear" w:color="auto" w:fill="auto"/>
            <w:vAlign w:val="center"/>
          </w:tcPr>
          <w:p w14:paraId="25B18A7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shd w:val="clear" w:color="auto" w:fill="auto"/>
            <w:vAlign w:val="center"/>
          </w:tcPr>
          <w:p w14:paraId="2719E4DA"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276D4F12"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5551EAD7" w14:textId="77777777" w:rsidTr="00572434">
        <w:trPr>
          <w:trHeight w:val="227"/>
        </w:trPr>
        <w:tc>
          <w:tcPr>
            <w:tcW w:w="6516" w:type="dxa"/>
          </w:tcPr>
          <w:p w14:paraId="558D167B"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 xml:space="preserve">Počítačová grafika a animace, </w:t>
            </w:r>
          </w:p>
        </w:tc>
        <w:tc>
          <w:tcPr>
            <w:tcW w:w="426" w:type="dxa"/>
            <w:shd w:val="clear" w:color="auto" w:fill="D9D9D9" w:themeFill="background1" w:themeFillShade="D9"/>
            <w:vAlign w:val="center"/>
          </w:tcPr>
          <w:p w14:paraId="20A455CF" w14:textId="425A9A24"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vAlign w:val="center"/>
          </w:tcPr>
          <w:p w14:paraId="5B7CB9F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5AF73BC7"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shd w:val="clear" w:color="auto" w:fill="auto"/>
            <w:vAlign w:val="center"/>
          </w:tcPr>
          <w:p w14:paraId="59BD3595" w14:textId="28D82E72"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shd w:val="clear" w:color="auto" w:fill="auto"/>
            <w:vAlign w:val="center"/>
          </w:tcPr>
          <w:p w14:paraId="4ABD6B5F"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5FCCF7F9"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2996D677" w14:textId="77777777" w:rsidTr="00572434">
        <w:trPr>
          <w:trHeight w:val="227"/>
        </w:trPr>
        <w:tc>
          <w:tcPr>
            <w:tcW w:w="6516" w:type="dxa"/>
          </w:tcPr>
          <w:p w14:paraId="42AB1CB6"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Inteligentní plánování, rozvrhování, predikce a diagnostika, spolehlivost.</w:t>
            </w:r>
          </w:p>
        </w:tc>
        <w:tc>
          <w:tcPr>
            <w:tcW w:w="426" w:type="dxa"/>
            <w:vAlign w:val="center"/>
          </w:tcPr>
          <w:p w14:paraId="39794D7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7D9D4516"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1570570E"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shd w:val="clear" w:color="auto" w:fill="D9D9D9" w:themeFill="background1" w:themeFillShade="D9"/>
            <w:vAlign w:val="center"/>
          </w:tcPr>
          <w:p w14:paraId="11C86385" w14:textId="62F1CDFE"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shd w:val="clear" w:color="auto" w:fill="auto"/>
            <w:vAlign w:val="center"/>
          </w:tcPr>
          <w:p w14:paraId="4F9E97F8" w14:textId="087A9D50"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1238D6D8" w14:textId="77777777" w:rsidR="00A22F4D" w:rsidRPr="003F5D9C" w:rsidRDefault="00A22F4D" w:rsidP="00F515C5">
            <w:pPr>
              <w:spacing w:before="60" w:after="60"/>
              <w:jc w:val="center"/>
              <w:rPr>
                <w:rFonts w:asciiTheme="minorHAnsi" w:hAnsiTheme="minorHAnsi" w:cstheme="minorHAnsi"/>
                <w:sz w:val="20"/>
                <w:szCs w:val="20"/>
                <w:lang w:val="cs-CZ"/>
              </w:rPr>
            </w:pPr>
          </w:p>
        </w:tc>
      </w:tr>
    </w:tbl>
    <w:p w14:paraId="0ADBAC12" w14:textId="77777777" w:rsidR="00DA6245" w:rsidRPr="003F5D9C" w:rsidRDefault="00DA6245" w:rsidP="00DA6245">
      <w:pPr>
        <w:pStyle w:val="Default"/>
        <w:rPr>
          <w:rFonts w:asciiTheme="minorHAnsi" w:hAnsiTheme="minorHAnsi"/>
          <w:sz w:val="21"/>
          <w:szCs w:val="21"/>
        </w:rPr>
      </w:pPr>
    </w:p>
    <w:p w14:paraId="6F2E86C2" w14:textId="77777777" w:rsidR="003477B8" w:rsidRPr="006A0E3C" w:rsidRDefault="003477B8" w:rsidP="00300D9C">
      <w:pPr>
        <w:rPr>
          <w:rFonts w:asciiTheme="minorHAnsi" w:hAnsiTheme="minorHAnsi"/>
        </w:rPr>
      </w:pPr>
    </w:p>
    <w:p w14:paraId="12F2A309" w14:textId="676F1CB0" w:rsidR="003477B8" w:rsidRPr="006A0E3C" w:rsidRDefault="003477B8" w:rsidP="00CC42D1">
      <w:pPr>
        <w:pStyle w:val="Nadpis3"/>
        <w:rPr>
          <w:rFonts w:asciiTheme="minorHAnsi" w:hAnsiTheme="minorHAnsi"/>
        </w:rPr>
      </w:pPr>
      <w:bookmarkStart w:id="88" w:name="_Toc523751507"/>
      <w:bookmarkStart w:id="89" w:name="_Ref529818302"/>
      <w:r w:rsidRPr="006A0E3C">
        <w:rPr>
          <w:rFonts w:asciiTheme="minorHAnsi" w:hAnsiTheme="minorHAnsi"/>
        </w:rPr>
        <w:t xml:space="preserve">Standard </w:t>
      </w:r>
      <w:r w:rsidR="00AA7CBC" w:rsidRPr="006A0E3C">
        <w:rPr>
          <w:rFonts w:asciiTheme="minorHAnsi" w:hAnsiTheme="minorHAnsi"/>
        </w:rPr>
        <w:t>2.5 Jazykové kompetence</w:t>
      </w:r>
      <w:bookmarkEnd w:id="88"/>
      <w:bookmarkEnd w:id="89"/>
      <w:r w:rsidR="00AA7CBC" w:rsidRPr="006A0E3C">
        <w:rPr>
          <w:rFonts w:asciiTheme="minorHAnsi" w:hAnsiTheme="minorHAnsi"/>
        </w:rPr>
        <w:t xml:space="preserve"> </w:t>
      </w:r>
    </w:p>
    <w:p w14:paraId="3FE178FF" w14:textId="5292A0F6" w:rsidR="00D1193C" w:rsidRPr="006A0E3C" w:rsidRDefault="00D1193C"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Výuka cizích jazyků na Univerzitě Tomáše Bati ve Zlíně je jedním z prioritních cílů Dlouhodobého záměru univerzity na období 2016–2020. V souladu s tímto prioritním cílem je do všech nově připravovaných akreditačních žádostí studijních programů implementována nová koncepce výuky jazyků, v rámci níž je v bakalářském stupni studia počítáno s výukou cizího jazyka ve čtyřech semestrech. Studenti v prezenční formě studia povinně studují jazyk anglický, studenti studující v kombinované formě si mohou vybrat mezi jazykem anglickým, německým a ruským. U studentů se předpokládá počáteční jazyková znalost alespoň na úrovni A2, během studia postupně dosáhnou jazykové úrovně B1, B1+ a B2. Podle zvolené konce</w:t>
      </w:r>
      <w:r w:rsidR="003B2862">
        <w:rPr>
          <w:rFonts w:asciiTheme="minorHAnsi" w:hAnsiTheme="minorHAnsi"/>
        </w:rPr>
        <w:t>pce</w:t>
      </w:r>
      <w:r w:rsidRPr="006A0E3C">
        <w:rPr>
          <w:rFonts w:asciiTheme="minorHAnsi" w:hAnsiTheme="minorHAnsi"/>
        </w:rPr>
        <w:t xml:space="preserve"> výuky jazyků je výuka v prezenční i kombinované formě studia realizována formou povinných předmětů zakončených klasifikovaným zápočtem a zkouškou. </w:t>
      </w:r>
    </w:p>
    <w:p w14:paraId="34245F17" w14:textId="463956FF" w:rsidR="00D1193C" w:rsidRPr="006A0E3C" w:rsidRDefault="00D1193C"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lastRenderedPageBreak/>
        <w:t>Během bakalářského i magisterského stupně studia studenti prohlubují své jazykové znalosti i v odborných předměte</w:t>
      </w:r>
      <w:r w:rsidR="00B61EBF" w:rsidRPr="006A0E3C">
        <w:rPr>
          <w:rFonts w:asciiTheme="minorHAnsi" w:hAnsiTheme="minorHAnsi"/>
        </w:rPr>
        <w:t>ch</w:t>
      </w:r>
      <w:r w:rsidRPr="006A0E3C">
        <w:rPr>
          <w:rFonts w:asciiTheme="minorHAnsi" w:hAnsiTheme="minorHAnsi"/>
        </w:rPr>
        <w:t>. Řada odborných předmětů vychází ze zahraniční literatury, převážně anglické</w:t>
      </w:r>
      <w:r w:rsidR="00177778" w:rsidRPr="006A0E3C">
        <w:rPr>
          <w:rFonts w:asciiTheme="minorHAnsi" w:hAnsiTheme="minorHAnsi"/>
        </w:rPr>
        <w:t>;</w:t>
      </w:r>
      <w:r w:rsidRPr="006A0E3C">
        <w:rPr>
          <w:rFonts w:asciiTheme="minorHAnsi" w:hAnsiTheme="minorHAnsi"/>
        </w:rPr>
        <w:t xml:space="preserve"> ta je studentům doporučována k přípravě na zkoušku z odborného předmětu. Své jazykové dovednosti mohou prohlubovat i při vypracovávání semestrálních a kvalifikačních prací v cizím jazyce. </w:t>
      </w:r>
    </w:p>
    <w:p w14:paraId="0CCA5ED3" w14:textId="507140F5" w:rsidR="005255DB" w:rsidRPr="006A0E3C" w:rsidRDefault="00D1193C"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K výraznému zvýšení jazykových kompetencí studentů přispívá i studium v zahraničí. V rámci programu Erasmus</w:t>
      </w:r>
      <w:r w:rsidR="00C94A38" w:rsidRPr="006A0E3C">
        <w:rPr>
          <w:rFonts w:asciiTheme="minorHAnsi" w:hAnsiTheme="minorHAnsi"/>
        </w:rPr>
        <w:t>+</w:t>
      </w:r>
      <w:r w:rsidRPr="006A0E3C">
        <w:rPr>
          <w:rFonts w:asciiTheme="minorHAnsi" w:hAnsiTheme="minorHAnsi"/>
        </w:rPr>
        <w:t xml:space="preserve"> a </w:t>
      </w:r>
      <w:proofErr w:type="spellStart"/>
      <w:r w:rsidRPr="006A0E3C">
        <w:rPr>
          <w:rFonts w:asciiTheme="minorHAnsi" w:hAnsiTheme="minorHAnsi"/>
        </w:rPr>
        <w:t>Freemover</w:t>
      </w:r>
      <w:proofErr w:type="spellEnd"/>
      <w:r w:rsidRPr="006A0E3C">
        <w:rPr>
          <w:rFonts w:asciiTheme="minorHAnsi" w:hAnsiTheme="minorHAnsi"/>
        </w:rPr>
        <w:t xml:space="preserve"> mohou studenti absolvovat jeden semestr výuky v zahraničí na partnerské vysoké škole, se kterou </w:t>
      </w:r>
      <w:r w:rsidR="00177778" w:rsidRPr="006A0E3C">
        <w:rPr>
          <w:rFonts w:asciiTheme="minorHAnsi" w:hAnsiTheme="minorHAnsi"/>
        </w:rPr>
        <w:t xml:space="preserve">má </w:t>
      </w:r>
      <w:r w:rsidRPr="006A0E3C">
        <w:rPr>
          <w:rFonts w:asciiTheme="minorHAnsi" w:hAnsiTheme="minorHAnsi"/>
        </w:rPr>
        <w:t>Fakulta aplikované informatiky uzavřenu bilaterální smlouv</w:t>
      </w:r>
      <w:r w:rsidR="00177778" w:rsidRPr="006A0E3C">
        <w:rPr>
          <w:rFonts w:asciiTheme="minorHAnsi" w:hAnsiTheme="minorHAnsi"/>
        </w:rPr>
        <w:t>u</w:t>
      </w:r>
      <w:r w:rsidRPr="006A0E3C">
        <w:rPr>
          <w:rFonts w:asciiTheme="minorHAnsi" w:hAnsiTheme="minorHAnsi"/>
        </w:rPr>
        <w:t xml:space="preserve">. V době přípravy akreditační žádosti tohoto studijního programu měla Fakulta aplikované informatiky uzavřeno více jak </w:t>
      </w:r>
      <w:r w:rsidR="00C94A38" w:rsidRPr="006A0E3C">
        <w:rPr>
          <w:rFonts w:asciiTheme="minorHAnsi" w:hAnsiTheme="minorHAnsi"/>
        </w:rPr>
        <w:t xml:space="preserve">75 </w:t>
      </w:r>
      <w:r w:rsidRPr="006A0E3C">
        <w:rPr>
          <w:rFonts w:asciiTheme="minorHAnsi" w:hAnsiTheme="minorHAnsi"/>
        </w:rPr>
        <w:t>bilaterálních smluv, což skýtá dostatečnou nabídku pro studium v zahraničí.</w:t>
      </w:r>
      <w:r w:rsidR="005255DB" w:rsidRPr="006A0E3C">
        <w:rPr>
          <w:rFonts w:asciiTheme="minorHAnsi" w:hAnsiTheme="minorHAnsi"/>
        </w:rPr>
        <w:t xml:space="preserve"> </w:t>
      </w:r>
    </w:p>
    <w:p w14:paraId="225EA5CC" w14:textId="0E9276E2" w:rsidR="000D5585" w:rsidRPr="006A0E3C" w:rsidRDefault="000D5585" w:rsidP="00CC42D1">
      <w:pPr>
        <w:pStyle w:val="Nadpis3"/>
        <w:rPr>
          <w:rFonts w:asciiTheme="minorHAnsi" w:hAnsiTheme="minorHAnsi"/>
        </w:rPr>
      </w:pPr>
      <w:bookmarkStart w:id="90" w:name="_Toc523751508"/>
      <w:r w:rsidRPr="006A0E3C">
        <w:rPr>
          <w:rFonts w:asciiTheme="minorHAnsi" w:hAnsiTheme="minorHAnsi"/>
        </w:rPr>
        <w:t xml:space="preserve">Standard </w:t>
      </w:r>
      <w:r w:rsidR="00AA7CBC" w:rsidRPr="006A0E3C">
        <w:rPr>
          <w:rFonts w:asciiTheme="minorHAnsi" w:hAnsiTheme="minorHAnsi"/>
        </w:rPr>
        <w:t>2.6 Pravidla a podmínky utváření studijních plánů</w:t>
      </w:r>
      <w:bookmarkEnd w:id="90"/>
      <w:r w:rsidR="00AA7CBC" w:rsidRPr="006A0E3C">
        <w:rPr>
          <w:rFonts w:asciiTheme="minorHAnsi" w:hAnsiTheme="minorHAnsi"/>
        </w:rPr>
        <w:t xml:space="preserve"> </w:t>
      </w:r>
    </w:p>
    <w:p w14:paraId="51B99701" w14:textId="37D84D3E" w:rsidR="00A67306" w:rsidRPr="00A67306" w:rsidRDefault="00DA2852">
      <w:pPr>
        <w:pStyle w:val="Zkladntext21"/>
        <w:shd w:val="clear" w:color="auto" w:fill="auto"/>
        <w:spacing w:before="0" w:after="120" w:line="288" w:lineRule="exact"/>
        <w:ind w:firstLine="0"/>
        <w:rPr>
          <w:ins w:id="91" w:author="Zuzka" w:date="2018-11-14T23:41:00Z"/>
          <w:rFonts w:asciiTheme="minorHAnsi" w:hAnsiTheme="minorHAnsi"/>
        </w:rPr>
        <w:pPrChange w:id="92" w:author="Zuzka" w:date="2018-11-14T23:41:00Z">
          <w:pPr>
            <w:pStyle w:val="Zkladntext21"/>
            <w:spacing w:after="120" w:line="288" w:lineRule="exact"/>
          </w:pPr>
        </w:pPrChange>
      </w:pPr>
      <w:r w:rsidRPr="006A0E3C">
        <w:rPr>
          <w:rFonts w:asciiTheme="minorHAnsi" w:hAnsiTheme="minorHAnsi"/>
        </w:rPr>
        <w:t>Fakulta aplikované informatiky má v souladu se Studijním a zkušebním řádem Univerzity Tomáše Bati ve Zlíně</w:t>
      </w:r>
      <w:bookmarkStart w:id="93" w:name="_Ref530002318"/>
      <w:bookmarkStart w:id="94" w:name="_Ref530002322"/>
      <w:ins w:id="95" w:author="Zuzka" w:date="2018-11-14T23:54:00Z">
        <w:r w:rsidR="001B2051">
          <w:rPr>
            <w:rStyle w:val="Znakapoznpodarou"/>
            <w:rFonts w:asciiTheme="minorHAnsi" w:hAnsiTheme="minorHAnsi"/>
          </w:rPr>
          <w:footnoteReference w:id="29"/>
        </w:r>
      </w:ins>
      <w:bookmarkEnd w:id="93"/>
      <w:bookmarkEnd w:id="94"/>
      <w:r w:rsidRPr="006A0E3C">
        <w:rPr>
          <w:rFonts w:asciiTheme="minorHAnsi" w:hAnsiTheme="minorHAnsi"/>
        </w:rPr>
        <w:t xml:space="preserve"> ustanoveny Rady studijních programů</w:t>
      </w:r>
      <w:r w:rsidR="00566652" w:rsidRPr="006A0E3C">
        <w:rPr>
          <w:rFonts w:asciiTheme="minorHAnsi" w:hAnsiTheme="minorHAnsi"/>
        </w:rPr>
        <w:t xml:space="preserve"> Fakulty aplikované informatiky</w:t>
      </w:r>
      <w:bookmarkStart w:id="97" w:name="_Ref530002334"/>
      <w:ins w:id="98" w:author="Zuzka" w:date="2018-11-14T23:55:00Z">
        <w:r w:rsidR="001B2051">
          <w:rPr>
            <w:rStyle w:val="Znakapoznpodarou"/>
            <w:rFonts w:asciiTheme="minorHAnsi" w:hAnsiTheme="minorHAnsi"/>
          </w:rPr>
          <w:footnoteReference w:id="30"/>
        </w:r>
      </w:ins>
      <w:bookmarkEnd w:id="97"/>
      <w:r w:rsidRPr="006A0E3C">
        <w:rPr>
          <w:rFonts w:asciiTheme="minorHAnsi" w:hAnsiTheme="minorHAnsi"/>
        </w:rPr>
        <w:t xml:space="preserve">. Jedním z úkolů Rad studijních programů je navrhovat, projednávat a schvalovat studijní plány studijních programů a dále projednávat a schvalovat změny ve studijních plánech. </w:t>
      </w:r>
      <w:ins w:id="100" w:author="Zuzka" w:date="2018-11-14T23:41:00Z">
        <w:r w:rsidR="00A67306" w:rsidRPr="00A67306">
          <w:rPr>
            <w:rFonts w:asciiTheme="minorHAnsi" w:hAnsiTheme="minorHAnsi"/>
          </w:rPr>
          <w:t>Podmínky pro přijetí ke studiu jsou stanoveny Směrnicí děkana k přijímacímu řízení, která je každoročně vydávána</w:t>
        </w:r>
        <w:r w:rsidR="00A67306">
          <w:rPr>
            <w:rFonts w:asciiTheme="minorHAnsi" w:hAnsiTheme="minorHAnsi"/>
          </w:rPr>
          <w:t xml:space="preserve"> </w:t>
        </w:r>
        <w:r w:rsidR="00A67306" w:rsidRPr="00A67306">
          <w:rPr>
            <w:rFonts w:asciiTheme="minorHAnsi" w:hAnsiTheme="minorHAnsi"/>
          </w:rPr>
          <w:t>na Fakultě aplikované informatiky. V této směrnici jsou konkretizovány požadavky pro přijetí v</w:t>
        </w:r>
        <w:r w:rsidR="00A67306">
          <w:rPr>
            <w:rFonts w:asciiTheme="minorHAnsi" w:hAnsiTheme="minorHAnsi"/>
          </w:rPr>
          <w:t> </w:t>
        </w:r>
        <w:r w:rsidR="00A67306" w:rsidRPr="00A67306">
          <w:rPr>
            <w:rFonts w:asciiTheme="minorHAnsi" w:hAnsiTheme="minorHAnsi"/>
          </w:rPr>
          <w:t>daném</w:t>
        </w:r>
        <w:r w:rsidR="00A67306">
          <w:rPr>
            <w:rFonts w:asciiTheme="minorHAnsi" w:hAnsiTheme="minorHAnsi"/>
          </w:rPr>
          <w:t xml:space="preserve"> </w:t>
        </w:r>
        <w:r w:rsidR="00A67306" w:rsidRPr="00A67306">
          <w:rPr>
            <w:rFonts w:asciiTheme="minorHAnsi" w:hAnsiTheme="minorHAnsi"/>
          </w:rPr>
          <w:t>akademickém roce a je zveřejňována na úřední desce FAI.</w:t>
        </w:r>
      </w:ins>
      <w:ins w:id="101" w:author="Zuzka" w:date="2018-11-14T23:44:00Z">
        <w:r w:rsidR="00A67306">
          <w:rPr>
            <w:rFonts w:asciiTheme="minorHAnsi" w:hAnsiTheme="minorHAnsi"/>
          </w:rPr>
          <w:t xml:space="preserve"> Směrnice se vydávají v českém i anglickém jazyce</w:t>
        </w:r>
      </w:ins>
      <w:ins w:id="102" w:author="Zuzka" w:date="2018-11-14T23:55:00Z">
        <w:r w:rsidR="001B2051">
          <w:rPr>
            <w:rStyle w:val="Znakapoznpodarou"/>
            <w:rFonts w:asciiTheme="minorHAnsi" w:hAnsiTheme="minorHAnsi"/>
          </w:rPr>
          <w:footnoteReference w:id="31"/>
        </w:r>
      </w:ins>
      <w:ins w:id="105" w:author="Zuzka" w:date="2018-11-14T23:44:00Z">
        <w:r w:rsidR="00A67306">
          <w:rPr>
            <w:rFonts w:asciiTheme="minorHAnsi" w:hAnsiTheme="minorHAnsi"/>
          </w:rPr>
          <w:t>.</w:t>
        </w:r>
      </w:ins>
    </w:p>
    <w:p w14:paraId="69E56698" w14:textId="4238E5BF" w:rsidR="00DA2852" w:rsidRPr="006A0E3C" w:rsidDel="00A67306" w:rsidRDefault="00DA2852">
      <w:pPr>
        <w:pStyle w:val="Zkladntext21"/>
        <w:spacing w:after="120" w:line="288" w:lineRule="exact"/>
        <w:rPr>
          <w:del w:id="106" w:author="Zuzka" w:date="2018-11-14T23:41:00Z"/>
          <w:rFonts w:asciiTheme="minorHAnsi" w:hAnsiTheme="minorHAnsi"/>
        </w:rPr>
        <w:pPrChange w:id="107" w:author="Zuzka" w:date="2018-11-14T23:41:00Z">
          <w:pPr>
            <w:pStyle w:val="Zkladntext21"/>
            <w:shd w:val="clear" w:color="auto" w:fill="auto"/>
            <w:spacing w:before="0" w:after="120" w:line="288" w:lineRule="exact"/>
            <w:ind w:firstLine="0"/>
          </w:pPr>
        </w:pPrChange>
      </w:pPr>
    </w:p>
    <w:p w14:paraId="209DD220" w14:textId="2F822A18" w:rsidR="00DA2852" w:rsidRPr="006A0E3C" w:rsidRDefault="00DA285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Do studijních plánů akademicky zaměřeného studijního programu </w:t>
      </w:r>
      <w:r w:rsidR="00B61EBF" w:rsidRPr="009F0E49">
        <w:rPr>
          <w:rFonts w:asciiTheme="minorHAnsi" w:hAnsiTheme="minorHAnsi"/>
          <w:i/>
        </w:rPr>
        <w:t>Softwarové inženýrství</w:t>
      </w:r>
      <w:r w:rsidRPr="006A0E3C">
        <w:rPr>
          <w:rFonts w:asciiTheme="minorHAnsi" w:hAnsiTheme="minorHAnsi"/>
        </w:rPr>
        <w:t xml:space="preserve"> jsou zařazeny základní teoretické předměty profilujícího základu (dále jen „ZT“) a  předměty profilujícího základu (dále jen „PZ“). Předměty ZT umožňují studentům získat především obecné teoretické znalosti ve stěžejních předmětech studovaného programu, které jsou potřebné pro výkon povolání. Prostřednictvím předmětů PZ studenti získají znalosti, které rozšíří a doplní jejich odborný profil.</w:t>
      </w:r>
      <w:r w:rsidR="0003375C" w:rsidRPr="006A0E3C">
        <w:rPr>
          <w:rFonts w:asciiTheme="minorHAnsi" w:hAnsiTheme="minorHAnsi"/>
        </w:rPr>
        <w:t xml:space="preserve"> </w:t>
      </w:r>
      <w:r w:rsidR="00DB1A7E" w:rsidRPr="006A0E3C">
        <w:rPr>
          <w:rFonts w:asciiTheme="minorHAnsi" w:hAnsiTheme="minorHAnsi"/>
        </w:rPr>
        <w:t xml:space="preserve">Každý předmět může mít </w:t>
      </w:r>
      <w:r w:rsidR="00177778" w:rsidRPr="006A0E3C">
        <w:rPr>
          <w:rFonts w:asciiTheme="minorHAnsi" w:hAnsiTheme="minorHAnsi"/>
        </w:rPr>
        <w:t>v kart</w:t>
      </w:r>
      <w:r w:rsidR="00822F93" w:rsidRPr="006A0E3C">
        <w:rPr>
          <w:rFonts w:asciiTheme="minorHAnsi" w:hAnsiTheme="minorHAnsi"/>
        </w:rPr>
        <w:t>ě</w:t>
      </w:r>
      <w:r w:rsidR="00177778" w:rsidRPr="006A0E3C">
        <w:rPr>
          <w:rFonts w:asciiTheme="minorHAnsi" w:hAnsiTheme="minorHAnsi"/>
        </w:rPr>
        <w:t xml:space="preserve"> předmět</w:t>
      </w:r>
      <w:r w:rsidR="00822F93" w:rsidRPr="006A0E3C">
        <w:rPr>
          <w:rFonts w:asciiTheme="minorHAnsi" w:hAnsiTheme="minorHAnsi"/>
        </w:rPr>
        <w:t>u</w:t>
      </w:r>
      <w:r w:rsidR="00177778" w:rsidRPr="006A0E3C">
        <w:rPr>
          <w:rFonts w:asciiTheme="minorHAnsi" w:hAnsiTheme="minorHAnsi"/>
        </w:rPr>
        <w:t xml:space="preserve"> </w:t>
      </w:r>
      <w:r w:rsidR="00DB1A7E" w:rsidRPr="006A0E3C">
        <w:rPr>
          <w:rFonts w:asciiTheme="minorHAnsi" w:hAnsiTheme="minorHAnsi"/>
        </w:rPr>
        <w:t xml:space="preserve">definovány </w:t>
      </w:r>
      <w:proofErr w:type="spellStart"/>
      <w:r w:rsidR="00DB1A7E" w:rsidRPr="006A0E3C">
        <w:rPr>
          <w:rFonts w:asciiTheme="minorHAnsi" w:hAnsiTheme="minorHAnsi"/>
        </w:rPr>
        <w:t>prerekvizity</w:t>
      </w:r>
      <w:proofErr w:type="spellEnd"/>
      <w:r w:rsidR="00DB1A7E" w:rsidRPr="006A0E3C">
        <w:rPr>
          <w:rFonts w:asciiTheme="minorHAnsi" w:hAnsiTheme="minorHAnsi"/>
        </w:rPr>
        <w:t xml:space="preserve">, </w:t>
      </w:r>
      <w:proofErr w:type="spellStart"/>
      <w:r w:rsidR="00DB1A7E" w:rsidRPr="006A0E3C">
        <w:rPr>
          <w:rFonts w:asciiTheme="minorHAnsi" w:hAnsiTheme="minorHAnsi"/>
        </w:rPr>
        <w:t>korekvizity</w:t>
      </w:r>
      <w:proofErr w:type="spellEnd"/>
      <w:r w:rsidR="00DB1A7E" w:rsidRPr="006A0E3C">
        <w:rPr>
          <w:rFonts w:asciiTheme="minorHAnsi" w:hAnsiTheme="minorHAnsi"/>
        </w:rPr>
        <w:t xml:space="preserve"> a ekvivalence nutné ke splnění povinností daného předmětu.  </w:t>
      </w:r>
      <w:r w:rsidRPr="006A0E3C">
        <w:rPr>
          <w:rFonts w:asciiTheme="minorHAnsi" w:hAnsiTheme="minorHAnsi"/>
        </w:rPr>
        <w:t xml:space="preserve">Studijní plán uvedeného studijního programu je koncipován tak, aby studenta provedl všemi potřebnými základními teoretickými předměty a předměty profilového základu s cílem úspěšného zvládnutí všech tematických okruhů státní závěrečné zkoušky. </w:t>
      </w:r>
    </w:p>
    <w:p w14:paraId="5BCBA77B" w14:textId="2DC68F2F" w:rsidR="00DA2852" w:rsidRPr="006A0E3C" w:rsidRDefault="00DA285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Při tvorbě studijních plánů </w:t>
      </w:r>
      <w:r w:rsidR="005C405E" w:rsidRPr="006A0E3C">
        <w:rPr>
          <w:rFonts w:asciiTheme="minorHAnsi" w:hAnsiTheme="minorHAnsi"/>
        </w:rPr>
        <w:t xml:space="preserve">bakalářského </w:t>
      </w:r>
      <w:r w:rsidRPr="006A0E3C">
        <w:rPr>
          <w:rFonts w:asciiTheme="minorHAnsi" w:hAnsiTheme="minorHAnsi"/>
        </w:rPr>
        <w:t xml:space="preserve">studijního programu se vychází </w:t>
      </w:r>
      <w:r w:rsidR="001922BD" w:rsidRPr="006A0E3C">
        <w:rPr>
          <w:rFonts w:asciiTheme="minorHAnsi" w:hAnsiTheme="minorHAnsi"/>
        </w:rPr>
        <w:t>z evropského</w:t>
      </w:r>
      <w:r w:rsidRPr="006A0E3C">
        <w:rPr>
          <w:rFonts w:asciiTheme="minorHAnsi" w:hAnsiTheme="minorHAnsi"/>
        </w:rPr>
        <w:t xml:space="preserve"> kreditního systému </w:t>
      </w:r>
      <w:proofErr w:type="spellStart"/>
      <w:r w:rsidRPr="006A0E3C">
        <w:rPr>
          <w:rFonts w:asciiTheme="minorHAnsi" w:hAnsiTheme="minorHAnsi"/>
          <w:i/>
        </w:rPr>
        <w:t>European</w:t>
      </w:r>
      <w:proofErr w:type="spellEnd"/>
      <w:r w:rsidRPr="006A0E3C">
        <w:rPr>
          <w:rFonts w:asciiTheme="minorHAnsi" w:hAnsiTheme="minorHAnsi"/>
          <w:i/>
        </w:rPr>
        <w:t xml:space="preserve"> </w:t>
      </w:r>
      <w:proofErr w:type="spellStart"/>
      <w:r w:rsidRPr="006A0E3C">
        <w:rPr>
          <w:rFonts w:asciiTheme="minorHAnsi" w:hAnsiTheme="minorHAnsi"/>
          <w:i/>
        </w:rPr>
        <w:t>Credit</w:t>
      </w:r>
      <w:proofErr w:type="spellEnd"/>
      <w:r w:rsidRPr="006A0E3C">
        <w:rPr>
          <w:rFonts w:asciiTheme="minorHAnsi" w:hAnsiTheme="minorHAnsi"/>
          <w:i/>
        </w:rPr>
        <w:t xml:space="preserve"> Transfer </w:t>
      </w:r>
      <w:proofErr w:type="spellStart"/>
      <w:r w:rsidRPr="006A0E3C">
        <w:rPr>
          <w:rFonts w:asciiTheme="minorHAnsi" w:hAnsiTheme="minorHAnsi"/>
          <w:i/>
        </w:rPr>
        <w:t>System</w:t>
      </w:r>
      <w:proofErr w:type="spellEnd"/>
      <w:r w:rsidRPr="006A0E3C">
        <w:rPr>
          <w:rFonts w:asciiTheme="minorHAnsi" w:hAnsiTheme="minorHAnsi"/>
          <w:i/>
        </w:rPr>
        <w:t xml:space="preserve"> (</w:t>
      </w:r>
      <w:r w:rsidRPr="006A0E3C">
        <w:rPr>
          <w:rFonts w:asciiTheme="minorHAnsi" w:hAnsiTheme="minorHAnsi"/>
        </w:rPr>
        <w:t>dále jen „ECTS“)</w:t>
      </w:r>
      <w:r w:rsidR="001922BD" w:rsidRPr="006A0E3C">
        <w:rPr>
          <w:rFonts w:asciiTheme="minorHAnsi" w:hAnsiTheme="minorHAnsi"/>
        </w:rPr>
        <w:t>, UTB je držitelem „ECTS label“ opravňující tento systém využívat. Jeden ECTS kredit představuje</w:t>
      </w:r>
      <w:r w:rsidRPr="006A0E3C">
        <w:rPr>
          <w:rFonts w:asciiTheme="minorHAnsi" w:hAnsiTheme="minorHAnsi"/>
        </w:rPr>
        <w:t xml:space="preserve"> studijní zátěž 27 </w:t>
      </w:r>
      <w:r w:rsidR="001922BD" w:rsidRPr="006A0E3C">
        <w:rPr>
          <w:rFonts w:asciiTheme="minorHAnsi" w:hAnsiTheme="minorHAnsi"/>
        </w:rPr>
        <w:t>hodin, přičemž je zde</w:t>
      </w:r>
      <w:r w:rsidRPr="006A0E3C">
        <w:rPr>
          <w:rFonts w:asciiTheme="minorHAnsi" w:hAnsiTheme="minorHAnsi"/>
        </w:rPr>
        <w:t xml:space="preserve"> kromě přímé výuky započítána i doba odpovídající sa</w:t>
      </w:r>
      <w:r w:rsidR="001922BD" w:rsidRPr="006A0E3C">
        <w:rPr>
          <w:rFonts w:asciiTheme="minorHAnsi" w:hAnsiTheme="minorHAnsi"/>
        </w:rPr>
        <w:t>mostudiu, tvorbě seminárních pra</w:t>
      </w:r>
      <w:r w:rsidRPr="006A0E3C">
        <w:rPr>
          <w:rFonts w:asciiTheme="minorHAnsi" w:hAnsiTheme="minorHAnsi"/>
        </w:rPr>
        <w:t xml:space="preserve">cí, vypracování protokolů do laboratorních cvičení apod. Studijní plán je koncipován tak, aby součet ECTS kreditů povinných a povinně volitelných předmětů v jednom akademickém roce byl 60 ECTS kreditů, což u </w:t>
      </w:r>
      <w:r w:rsidR="005C405E" w:rsidRPr="006A0E3C">
        <w:rPr>
          <w:rFonts w:asciiTheme="minorHAnsi" w:hAnsiTheme="minorHAnsi"/>
        </w:rPr>
        <w:t xml:space="preserve">tříleté </w:t>
      </w:r>
      <w:r w:rsidRPr="006A0E3C">
        <w:rPr>
          <w:rFonts w:asciiTheme="minorHAnsi" w:hAnsiTheme="minorHAnsi"/>
        </w:rPr>
        <w:t>standardní délky studia v </w:t>
      </w:r>
      <w:r w:rsidR="005C405E" w:rsidRPr="006A0E3C">
        <w:rPr>
          <w:rFonts w:asciiTheme="minorHAnsi" w:hAnsiTheme="minorHAnsi"/>
        </w:rPr>
        <w:t xml:space="preserve">bakalářském </w:t>
      </w:r>
      <w:r w:rsidRPr="006A0E3C">
        <w:rPr>
          <w:rFonts w:asciiTheme="minorHAnsi" w:hAnsiTheme="minorHAnsi"/>
        </w:rPr>
        <w:t>studijním programu představuje 1</w:t>
      </w:r>
      <w:r w:rsidR="005C405E" w:rsidRPr="006A0E3C">
        <w:rPr>
          <w:rFonts w:asciiTheme="minorHAnsi" w:hAnsiTheme="minorHAnsi"/>
        </w:rPr>
        <w:t>8</w:t>
      </w:r>
      <w:r w:rsidRPr="006A0E3C">
        <w:rPr>
          <w:rFonts w:asciiTheme="minorHAnsi" w:hAnsiTheme="minorHAnsi"/>
        </w:rPr>
        <w:t xml:space="preserve">0 ECTS kreditů. </w:t>
      </w:r>
    </w:p>
    <w:p w14:paraId="2EE4FDCA" w14:textId="0BEE44BE" w:rsidR="00DA2852" w:rsidRPr="006A0E3C" w:rsidRDefault="00DA285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Časová týdenní zátěž v jednotlivých semestrech prezenční formy studia je v rozmezí 2</w:t>
      </w:r>
      <w:r w:rsidR="005C405E" w:rsidRPr="006A0E3C">
        <w:rPr>
          <w:rFonts w:asciiTheme="minorHAnsi" w:hAnsiTheme="minorHAnsi"/>
        </w:rPr>
        <w:t>3</w:t>
      </w:r>
      <w:r w:rsidRPr="006A0E3C">
        <w:rPr>
          <w:rFonts w:asciiTheme="minorHAnsi" w:hAnsiTheme="minorHAnsi"/>
        </w:rPr>
        <w:t>-</w:t>
      </w:r>
      <w:r w:rsidR="005C405E" w:rsidRPr="006A0E3C">
        <w:rPr>
          <w:rFonts w:asciiTheme="minorHAnsi" w:hAnsiTheme="minorHAnsi"/>
        </w:rPr>
        <w:t>27</w:t>
      </w:r>
      <w:r w:rsidRPr="006A0E3C">
        <w:rPr>
          <w:rFonts w:asciiTheme="minorHAnsi" w:hAnsiTheme="minorHAnsi"/>
        </w:rPr>
        <w:t xml:space="preserve"> hodin v součtu všech přednášek, cvičení a seminářů povinných a povinně volitelných předmětů. U kombinované formy studia bylo dodrženo pravidlo 224 hodin prezenčních konzultací za přítomnosti studenta v akademickém roce.</w:t>
      </w:r>
      <w:r w:rsidR="00EE18C7" w:rsidRPr="006A0E3C">
        <w:rPr>
          <w:rFonts w:asciiTheme="minorHAnsi" w:hAnsiTheme="minorHAnsi"/>
        </w:rPr>
        <w:t xml:space="preserve"> V rámci </w:t>
      </w:r>
      <w:r w:rsidR="00DB1A7E" w:rsidRPr="006A0E3C">
        <w:rPr>
          <w:rFonts w:asciiTheme="minorHAnsi" w:hAnsiTheme="minorHAnsi"/>
        </w:rPr>
        <w:t>této přímé výuky u kombinované formy studia prob</w:t>
      </w:r>
      <w:r w:rsidR="00EE18C7" w:rsidRPr="006A0E3C">
        <w:rPr>
          <w:rFonts w:asciiTheme="minorHAnsi" w:hAnsiTheme="minorHAnsi"/>
        </w:rPr>
        <w:t>íhají konzultace k tématům,</w:t>
      </w:r>
      <w:r w:rsidR="00DB1A7E" w:rsidRPr="006A0E3C">
        <w:rPr>
          <w:rFonts w:asciiTheme="minorHAnsi" w:hAnsiTheme="minorHAnsi"/>
        </w:rPr>
        <w:t xml:space="preserve"> která jsou sděle</w:t>
      </w:r>
      <w:r w:rsidR="00EE18C7" w:rsidRPr="006A0E3C">
        <w:rPr>
          <w:rFonts w:asciiTheme="minorHAnsi" w:hAnsiTheme="minorHAnsi"/>
        </w:rPr>
        <w:t>na student</w:t>
      </w:r>
      <w:r w:rsidR="00143094">
        <w:rPr>
          <w:rFonts w:asciiTheme="minorHAnsi" w:hAnsiTheme="minorHAnsi"/>
        </w:rPr>
        <w:t>ům</w:t>
      </w:r>
      <w:r w:rsidR="00EE18C7" w:rsidRPr="006A0E3C">
        <w:rPr>
          <w:rFonts w:asciiTheme="minorHAnsi" w:hAnsiTheme="minorHAnsi"/>
        </w:rPr>
        <w:t xml:space="preserve"> před</w:t>
      </w:r>
      <w:r w:rsidR="00143094">
        <w:rPr>
          <w:rFonts w:asciiTheme="minorHAnsi" w:hAnsiTheme="minorHAnsi"/>
        </w:rPr>
        <w:t>em</w:t>
      </w:r>
      <w:r w:rsidR="00EE18C7" w:rsidRPr="006A0E3C">
        <w:rPr>
          <w:rFonts w:asciiTheme="minorHAnsi" w:hAnsiTheme="minorHAnsi"/>
        </w:rPr>
        <w:t xml:space="preserve"> s dostatečným </w:t>
      </w:r>
      <w:r w:rsidR="00DB1A7E" w:rsidRPr="006A0E3C">
        <w:rPr>
          <w:rFonts w:asciiTheme="minorHAnsi" w:hAnsiTheme="minorHAnsi"/>
        </w:rPr>
        <w:t>předstihem,</w:t>
      </w:r>
      <w:r w:rsidR="00EE18C7" w:rsidRPr="006A0E3C">
        <w:rPr>
          <w:rFonts w:asciiTheme="minorHAnsi" w:hAnsiTheme="minorHAnsi"/>
        </w:rPr>
        <w:t xml:space="preserve"> v omezené míře probíhá i laboratorní výuka.</w:t>
      </w:r>
    </w:p>
    <w:p w14:paraId="25C7FD4F" w14:textId="098CE391" w:rsidR="00805645" w:rsidRPr="006A0E3C" w:rsidRDefault="00E52E9F"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lastRenderedPageBreak/>
        <w:t xml:space="preserve">Studijní plán </w:t>
      </w:r>
      <w:r w:rsidR="00872B61" w:rsidRPr="006A0E3C">
        <w:rPr>
          <w:rFonts w:asciiTheme="minorHAnsi" w:hAnsiTheme="minorHAnsi"/>
        </w:rPr>
        <w:t xml:space="preserve">studijního programu </w:t>
      </w:r>
      <w:r w:rsidRPr="006A0E3C">
        <w:rPr>
          <w:rFonts w:asciiTheme="minorHAnsi" w:hAnsiTheme="minorHAnsi"/>
        </w:rPr>
        <w:t xml:space="preserve">obsahuje také předměty, </w:t>
      </w:r>
      <w:r w:rsidR="00DB1A7E" w:rsidRPr="006A0E3C">
        <w:rPr>
          <w:rFonts w:asciiTheme="minorHAnsi" w:hAnsiTheme="minorHAnsi"/>
        </w:rPr>
        <w:t xml:space="preserve">ve kterých </w:t>
      </w:r>
      <w:r w:rsidRPr="006A0E3C">
        <w:rPr>
          <w:rFonts w:asciiTheme="minorHAnsi" w:hAnsiTheme="minorHAnsi"/>
        </w:rPr>
        <w:t xml:space="preserve">studenti zpracovávají seminární práce či </w:t>
      </w:r>
      <w:r w:rsidR="00872B61" w:rsidRPr="006A0E3C">
        <w:rPr>
          <w:rFonts w:asciiTheme="minorHAnsi" w:hAnsiTheme="minorHAnsi"/>
        </w:rPr>
        <w:t xml:space="preserve">malé </w:t>
      </w:r>
      <w:r w:rsidRPr="006A0E3C">
        <w:rPr>
          <w:rFonts w:asciiTheme="minorHAnsi" w:hAnsiTheme="minorHAnsi"/>
        </w:rPr>
        <w:t>výzkumné zprávy, čímž si osvojují výzkumné činnosti a dovednosti během studia.</w:t>
      </w:r>
      <w:r w:rsidR="00EE18C7" w:rsidRPr="006A0E3C">
        <w:rPr>
          <w:rFonts w:asciiTheme="minorHAnsi" w:hAnsiTheme="minorHAnsi"/>
        </w:rPr>
        <w:t xml:space="preserve"> Praktické dovednosti studenti </w:t>
      </w:r>
      <w:r w:rsidR="00830B5B" w:rsidRPr="006A0E3C">
        <w:rPr>
          <w:rFonts w:asciiTheme="minorHAnsi" w:hAnsiTheme="minorHAnsi"/>
        </w:rPr>
        <w:t>získávají</w:t>
      </w:r>
      <w:r w:rsidR="00EE18C7" w:rsidRPr="006A0E3C">
        <w:rPr>
          <w:rFonts w:asciiTheme="minorHAnsi" w:hAnsiTheme="minorHAnsi"/>
        </w:rPr>
        <w:t xml:space="preserve"> </w:t>
      </w:r>
      <w:r w:rsidR="00872B61" w:rsidRPr="006A0E3C">
        <w:rPr>
          <w:rFonts w:asciiTheme="minorHAnsi" w:hAnsiTheme="minorHAnsi"/>
        </w:rPr>
        <w:t xml:space="preserve">také </w:t>
      </w:r>
      <w:r w:rsidR="00EE18C7" w:rsidRPr="006A0E3C">
        <w:rPr>
          <w:rFonts w:asciiTheme="minorHAnsi" w:hAnsiTheme="minorHAnsi"/>
        </w:rPr>
        <w:t xml:space="preserve">v laboratorních cvičeních prakticky orientovaných předmětů, v nichž se studenti učí </w:t>
      </w:r>
      <w:r w:rsidR="00147F8C" w:rsidRPr="006A0E3C">
        <w:rPr>
          <w:rFonts w:asciiTheme="minorHAnsi" w:hAnsiTheme="minorHAnsi"/>
        </w:rPr>
        <w:t>programovat v různých programovacích jazycích,</w:t>
      </w:r>
      <w:r w:rsidR="007E6E68" w:rsidRPr="006A0E3C">
        <w:rPr>
          <w:rFonts w:asciiTheme="minorHAnsi" w:hAnsiTheme="minorHAnsi"/>
        </w:rPr>
        <w:t xml:space="preserve"> různých webových technologiích, </w:t>
      </w:r>
      <w:r w:rsidR="00147F8C" w:rsidRPr="006A0E3C">
        <w:rPr>
          <w:rFonts w:asciiTheme="minorHAnsi" w:hAnsiTheme="minorHAnsi"/>
        </w:rPr>
        <w:t xml:space="preserve">navrhovat databáze, </w:t>
      </w:r>
      <w:r w:rsidR="007E6E68" w:rsidRPr="006A0E3C">
        <w:rPr>
          <w:rFonts w:asciiTheme="minorHAnsi" w:hAnsiTheme="minorHAnsi"/>
        </w:rPr>
        <w:t>programovat mobilní aplikace či programovat</w:t>
      </w:r>
      <w:r w:rsidR="00147F8C" w:rsidRPr="006A0E3C">
        <w:rPr>
          <w:rFonts w:asciiTheme="minorHAnsi" w:hAnsiTheme="minorHAnsi"/>
        </w:rPr>
        <w:t xml:space="preserve"> konkrétní úlohy </w:t>
      </w:r>
      <w:r w:rsidR="007E6E68" w:rsidRPr="006A0E3C">
        <w:rPr>
          <w:rFonts w:asciiTheme="minorHAnsi" w:hAnsiTheme="minorHAnsi"/>
        </w:rPr>
        <w:t>z dalších předmětů</w:t>
      </w:r>
      <w:r w:rsidR="00E0138D" w:rsidRPr="006A0E3C">
        <w:rPr>
          <w:rFonts w:asciiTheme="minorHAnsi" w:hAnsiTheme="minorHAnsi"/>
        </w:rPr>
        <w:t xml:space="preserve"> profilujícího</w:t>
      </w:r>
      <w:r w:rsidR="007E6E68" w:rsidRPr="006A0E3C">
        <w:rPr>
          <w:rFonts w:asciiTheme="minorHAnsi" w:hAnsiTheme="minorHAnsi"/>
        </w:rPr>
        <w:t xml:space="preserve"> a teoretického základu pro osvojení dané probl</w:t>
      </w:r>
      <w:r w:rsidR="00E0138D" w:rsidRPr="006A0E3C">
        <w:rPr>
          <w:rFonts w:asciiTheme="minorHAnsi" w:hAnsiTheme="minorHAnsi"/>
        </w:rPr>
        <w:t>e</w:t>
      </w:r>
      <w:r w:rsidR="007E6E68" w:rsidRPr="006A0E3C">
        <w:rPr>
          <w:rFonts w:asciiTheme="minorHAnsi" w:hAnsiTheme="minorHAnsi"/>
        </w:rPr>
        <w:t>matiky</w:t>
      </w:r>
      <w:r w:rsidR="00DB1A7E" w:rsidRPr="006A0E3C">
        <w:rPr>
          <w:rFonts w:asciiTheme="minorHAnsi" w:hAnsiTheme="minorHAnsi"/>
        </w:rPr>
        <w:t>.</w:t>
      </w:r>
      <w:r w:rsidR="00EE18C7" w:rsidRPr="006A0E3C">
        <w:rPr>
          <w:rFonts w:asciiTheme="minorHAnsi" w:hAnsiTheme="minorHAnsi"/>
        </w:rPr>
        <w:t xml:space="preserve"> </w:t>
      </w:r>
      <w:r w:rsidR="00872B61" w:rsidRPr="006A0E3C">
        <w:rPr>
          <w:rFonts w:asciiTheme="minorHAnsi" w:hAnsiTheme="minorHAnsi"/>
        </w:rPr>
        <w:t>U některých předmětů uskutečňují vyučující projektovou výuku s cílem rozvíjet u studentů tvůrčí myšlení a současně vzájemnou spolupráci při řešení zadaného úkolu.</w:t>
      </w:r>
      <w:r w:rsidR="00830B5B" w:rsidRPr="006A0E3C">
        <w:rPr>
          <w:rFonts w:asciiTheme="minorHAnsi" w:hAnsiTheme="minorHAnsi"/>
        </w:rPr>
        <w:t xml:space="preserve"> Řada studentů během akademického roku pracuje na pozici pomocné vědecké síly, v rámci této pozice řeší samostatně odborné téma zadané svým vedoucím. </w:t>
      </w:r>
      <w:r w:rsidR="00C003A1" w:rsidRPr="006A0E3C">
        <w:rPr>
          <w:rFonts w:asciiTheme="minorHAnsi" w:hAnsiTheme="minorHAnsi"/>
        </w:rPr>
        <w:t>Dosažené</w:t>
      </w:r>
      <w:r w:rsidR="00830B5B" w:rsidRPr="006A0E3C">
        <w:rPr>
          <w:rFonts w:asciiTheme="minorHAnsi" w:hAnsiTheme="minorHAnsi"/>
        </w:rPr>
        <w:t xml:space="preserve"> výsledky zpravidla obhajuje v rámci soutěže</w:t>
      </w:r>
      <w:r w:rsidR="00C003A1" w:rsidRPr="006A0E3C">
        <w:rPr>
          <w:rFonts w:asciiTheme="minorHAnsi" w:hAnsiTheme="minorHAnsi"/>
        </w:rPr>
        <w:t xml:space="preserve"> </w:t>
      </w:r>
      <w:r w:rsidR="00C003A1" w:rsidRPr="006A0E3C">
        <w:rPr>
          <w:rFonts w:asciiTheme="minorHAnsi" w:hAnsiTheme="minorHAnsi"/>
          <w:i/>
        </w:rPr>
        <w:t>Studentská tvůrčí a odborná činnost (STOČ)</w:t>
      </w:r>
      <w:r w:rsidR="00C003A1" w:rsidRPr="006A0E3C">
        <w:rPr>
          <w:rFonts w:asciiTheme="minorHAnsi" w:hAnsiTheme="minorHAnsi"/>
        </w:rPr>
        <w:t xml:space="preserve">, jejíž je FAI spolupořadatel. </w:t>
      </w:r>
    </w:p>
    <w:p w14:paraId="1FB5B539" w14:textId="77777777" w:rsidR="00EC784D" w:rsidRPr="006A0E3C" w:rsidRDefault="00EC784D" w:rsidP="00AA7CBC">
      <w:pPr>
        <w:rPr>
          <w:rFonts w:asciiTheme="minorHAnsi" w:hAnsiTheme="minorHAnsi"/>
        </w:rPr>
      </w:pPr>
    </w:p>
    <w:p w14:paraId="0B7309D4" w14:textId="3CB81FA6" w:rsidR="000D5585" w:rsidRPr="006A0E3C" w:rsidRDefault="000D5585" w:rsidP="00CC42D1">
      <w:pPr>
        <w:pStyle w:val="Nadpis3"/>
        <w:rPr>
          <w:rFonts w:asciiTheme="minorHAnsi" w:hAnsiTheme="minorHAnsi"/>
        </w:rPr>
      </w:pPr>
      <w:bookmarkStart w:id="108" w:name="_Toc523751509"/>
      <w:r w:rsidRPr="006A0E3C">
        <w:rPr>
          <w:rFonts w:asciiTheme="minorHAnsi" w:hAnsiTheme="minorHAnsi"/>
        </w:rPr>
        <w:t xml:space="preserve">Standard </w:t>
      </w:r>
      <w:r w:rsidR="00AA7CBC" w:rsidRPr="006A0E3C">
        <w:rPr>
          <w:rFonts w:asciiTheme="minorHAnsi" w:hAnsiTheme="minorHAnsi"/>
        </w:rPr>
        <w:t>2.7 Vymezení uplatnění absolventů</w:t>
      </w:r>
      <w:bookmarkEnd w:id="108"/>
      <w:r w:rsidR="00AA7CBC" w:rsidRPr="006A0E3C">
        <w:rPr>
          <w:rFonts w:asciiTheme="minorHAnsi" w:hAnsiTheme="minorHAnsi"/>
        </w:rPr>
        <w:t xml:space="preserve"> </w:t>
      </w:r>
    </w:p>
    <w:p w14:paraId="26FB27C1" w14:textId="70BC7D87" w:rsidR="00482FDB" w:rsidRPr="006A0E3C" w:rsidRDefault="00465D3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Uplatnění absolventů studijního programu </w:t>
      </w:r>
      <w:r w:rsidR="007E6E68" w:rsidRPr="009F0E49">
        <w:rPr>
          <w:rFonts w:asciiTheme="minorHAnsi" w:hAnsiTheme="minorHAnsi"/>
          <w:i/>
        </w:rPr>
        <w:t>Softwarové inženýrství</w:t>
      </w:r>
      <w:r w:rsidRPr="006A0E3C">
        <w:rPr>
          <w:rFonts w:asciiTheme="minorHAnsi" w:hAnsiTheme="minorHAnsi"/>
        </w:rPr>
        <w:t xml:space="preserve"> je uvedeno v části </w:t>
      </w:r>
      <w:r w:rsidRPr="009F0E49">
        <w:rPr>
          <w:rFonts w:asciiTheme="minorHAnsi" w:hAnsiTheme="minorHAnsi"/>
          <w:i/>
        </w:rPr>
        <w:t>B-I</w:t>
      </w:r>
      <w:r w:rsidRPr="006A0E3C">
        <w:rPr>
          <w:rFonts w:asciiTheme="minorHAnsi" w:hAnsiTheme="minorHAnsi"/>
        </w:rPr>
        <w:t xml:space="preserve"> akreditační žádosti. Profil absolventa studijního programu, typické pracovní pozice jsou pak specifikovány v části </w:t>
      </w:r>
      <w:r w:rsidRPr="009F0E49">
        <w:rPr>
          <w:rFonts w:asciiTheme="minorHAnsi" w:hAnsiTheme="minorHAnsi"/>
          <w:i/>
        </w:rPr>
        <w:t>D-I</w:t>
      </w:r>
      <w:r w:rsidRPr="006A0E3C">
        <w:rPr>
          <w:rFonts w:asciiTheme="minorHAnsi" w:hAnsiTheme="minorHAnsi"/>
        </w:rPr>
        <w:t xml:space="preserve"> téhož materiálu. V rámci tohoto studijního programu jsou vychováváni odborníci pro </w:t>
      </w:r>
      <w:r w:rsidR="00E4220A" w:rsidRPr="006A0E3C">
        <w:rPr>
          <w:rFonts w:asciiTheme="minorHAnsi" w:hAnsiTheme="minorHAnsi"/>
        </w:rPr>
        <w:t>analýzu</w:t>
      </w:r>
      <w:r w:rsidR="00E0138D" w:rsidRPr="006A0E3C">
        <w:rPr>
          <w:rFonts w:asciiTheme="minorHAnsi" w:hAnsiTheme="minorHAnsi"/>
        </w:rPr>
        <w:t>, návrh a vývoj, testování, nasazení a údržbu</w:t>
      </w:r>
      <w:r w:rsidR="00CF081E" w:rsidRPr="006A0E3C">
        <w:rPr>
          <w:rFonts w:asciiTheme="minorHAnsi" w:hAnsiTheme="minorHAnsi"/>
        </w:rPr>
        <w:t xml:space="preserve"> nejen čistě softwarových systémů, ale i systémů kombinujících návrh a vývoj softwaru a hardwaru. </w:t>
      </w:r>
      <w:r w:rsidR="00E0138D" w:rsidRPr="006A0E3C">
        <w:rPr>
          <w:rFonts w:asciiTheme="minorHAnsi" w:hAnsiTheme="minorHAnsi"/>
        </w:rPr>
        <w:t>Student</w:t>
      </w:r>
      <w:r w:rsidR="00CF081E" w:rsidRPr="006A0E3C">
        <w:rPr>
          <w:rFonts w:asciiTheme="minorHAnsi" w:hAnsiTheme="minorHAnsi"/>
        </w:rPr>
        <w:t xml:space="preserve"> bude seznáme</w:t>
      </w:r>
      <w:r w:rsidR="00E0138D" w:rsidRPr="006A0E3C">
        <w:rPr>
          <w:rFonts w:asciiTheme="minorHAnsi" w:hAnsiTheme="minorHAnsi"/>
        </w:rPr>
        <w:t>n s tvorbou informačních systémů a</w:t>
      </w:r>
      <w:r w:rsidR="00CF081E" w:rsidRPr="006A0E3C">
        <w:rPr>
          <w:rFonts w:asciiTheme="minorHAnsi" w:hAnsiTheme="minorHAnsi"/>
        </w:rPr>
        <w:t xml:space="preserve"> jejich zabezpečením. V praxi se může absolvent uplatnit jako člen vývojových a testovacích týmů v softwarových firmách, nejen pro vývoj zakázkového softwaru, ale také původních inovativních produktů</w:t>
      </w:r>
      <w:r w:rsidR="00E0138D" w:rsidRPr="006A0E3C">
        <w:rPr>
          <w:rFonts w:asciiTheme="minorHAnsi" w:hAnsiTheme="minorHAnsi"/>
        </w:rPr>
        <w:t>, které zahrnují např. i prvky umělé inteligence a strojového učení</w:t>
      </w:r>
      <w:r w:rsidR="00CF081E" w:rsidRPr="006A0E3C">
        <w:rPr>
          <w:rFonts w:asciiTheme="minorHAnsi" w:hAnsiTheme="minorHAnsi"/>
        </w:rPr>
        <w:t>. Může pracovat v průmyslových a obchodních podnicích, ve státní správě jako analytik, vývojář nebo správce podpůrných softwarových produktů, či vytvářet úpravy a doplňky pro existující systémy.</w:t>
      </w:r>
    </w:p>
    <w:p w14:paraId="2534D4D4" w14:textId="77777777" w:rsidR="00EF3A58" w:rsidRPr="006A0E3C" w:rsidRDefault="00EF3A58" w:rsidP="00AA7CBC">
      <w:pPr>
        <w:rPr>
          <w:rFonts w:asciiTheme="minorHAnsi" w:hAnsiTheme="minorHAnsi"/>
          <w:lang w:val="cs-CZ"/>
        </w:rPr>
      </w:pPr>
    </w:p>
    <w:p w14:paraId="13C72732" w14:textId="20E9EE90" w:rsidR="000D5585" w:rsidRPr="006A0E3C" w:rsidRDefault="000D5585" w:rsidP="00CC42D1">
      <w:pPr>
        <w:pStyle w:val="Nadpis3"/>
        <w:rPr>
          <w:rFonts w:asciiTheme="minorHAnsi" w:hAnsiTheme="minorHAnsi"/>
        </w:rPr>
      </w:pPr>
      <w:bookmarkStart w:id="109" w:name="_Toc523751510"/>
      <w:r w:rsidRPr="006A0E3C">
        <w:rPr>
          <w:rFonts w:asciiTheme="minorHAnsi" w:hAnsiTheme="minorHAnsi"/>
        </w:rPr>
        <w:t xml:space="preserve">Standard </w:t>
      </w:r>
      <w:r w:rsidR="00AA7CBC" w:rsidRPr="006A0E3C">
        <w:rPr>
          <w:rFonts w:asciiTheme="minorHAnsi" w:hAnsiTheme="minorHAnsi"/>
        </w:rPr>
        <w:t>2.8 Standardní doba studia</w:t>
      </w:r>
      <w:bookmarkEnd w:id="109"/>
      <w:r w:rsidR="00AA7CBC" w:rsidRPr="006A0E3C">
        <w:rPr>
          <w:rFonts w:asciiTheme="minorHAnsi" w:hAnsiTheme="minorHAnsi"/>
        </w:rPr>
        <w:t xml:space="preserve"> </w:t>
      </w:r>
    </w:p>
    <w:p w14:paraId="6B484241" w14:textId="08D2523E" w:rsidR="00482FDB" w:rsidRPr="006A0E3C" w:rsidRDefault="007632AF"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Standardní doba studia pro </w:t>
      </w:r>
      <w:r w:rsidR="00BC04AE" w:rsidRPr="006A0E3C">
        <w:rPr>
          <w:rFonts w:asciiTheme="minorHAnsi" w:hAnsiTheme="minorHAnsi"/>
        </w:rPr>
        <w:t>daný</w:t>
      </w:r>
      <w:r w:rsidR="00A41F1F" w:rsidRPr="006A0E3C">
        <w:rPr>
          <w:rFonts w:asciiTheme="minorHAnsi" w:hAnsiTheme="minorHAnsi"/>
        </w:rPr>
        <w:t xml:space="preserve"> </w:t>
      </w:r>
      <w:r w:rsidR="00856B44" w:rsidRPr="006A0E3C">
        <w:rPr>
          <w:rFonts w:asciiTheme="minorHAnsi" w:hAnsiTheme="minorHAnsi"/>
        </w:rPr>
        <w:t xml:space="preserve">bakalářský </w:t>
      </w:r>
      <w:r w:rsidRPr="006A0E3C">
        <w:rPr>
          <w:rFonts w:asciiTheme="minorHAnsi" w:hAnsiTheme="minorHAnsi"/>
        </w:rPr>
        <w:t xml:space="preserve">studijní program </w:t>
      </w:r>
      <w:r w:rsidR="00EF3A58" w:rsidRPr="006A0E3C">
        <w:rPr>
          <w:rFonts w:asciiTheme="minorHAnsi" w:hAnsiTheme="minorHAnsi"/>
        </w:rPr>
        <w:t>j</w:t>
      </w:r>
      <w:r w:rsidR="00FD40D3" w:rsidRPr="006A0E3C">
        <w:rPr>
          <w:rFonts w:asciiTheme="minorHAnsi" w:hAnsiTheme="minorHAnsi"/>
        </w:rPr>
        <w:t xml:space="preserve">sou tři </w:t>
      </w:r>
      <w:r w:rsidRPr="006A0E3C">
        <w:rPr>
          <w:rFonts w:asciiTheme="minorHAnsi" w:hAnsiTheme="minorHAnsi"/>
        </w:rPr>
        <w:t xml:space="preserve">roky, </w:t>
      </w:r>
      <w:r w:rsidR="00BC04AE" w:rsidRPr="006A0E3C">
        <w:rPr>
          <w:rFonts w:asciiTheme="minorHAnsi" w:hAnsiTheme="minorHAnsi"/>
        </w:rPr>
        <w:t xml:space="preserve">této délce studia odpovídá celkem </w:t>
      </w:r>
      <w:r w:rsidRPr="006A0E3C">
        <w:rPr>
          <w:rFonts w:asciiTheme="minorHAnsi" w:hAnsiTheme="minorHAnsi"/>
        </w:rPr>
        <w:t>1</w:t>
      </w:r>
      <w:r w:rsidR="00FD40D3" w:rsidRPr="006A0E3C">
        <w:rPr>
          <w:rFonts w:asciiTheme="minorHAnsi" w:hAnsiTheme="minorHAnsi"/>
        </w:rPr>
        <w:t>8</w:t>
      </w:r>
      <w:r w:rsidRPr="006A0E3C">
        <w:rPr>
          <w:rFonts w:asciiTheme="minorHAnsi" w:hAnsiTheme="minorHAnsi"/>
        </w:rPr>
        <w:t>0 ECTS kreditů. Jak již bylo uvedeno</w:t>
      </w:r>
      <w:r w:rsidR="00164E4A" w:rsidRPr="006A0E3C">
        <w:rPr>
          <w:rFonts w:asciiTheme="minorHAnsi" w:hAnsiTheme="minorHAnsi"/>
        </w:rPr>
        <w:t xml:space="preserve"> v části 2.6</w:t>
      </w:r>
      <w:r w:rsidR="00BC04AE" w:rsidRPr="006A0E3C">
        <w:rPr>
          <w:rFonts w:asciiTheme="minorHAnsi" w:hAnsiTheme="minorHAnsi"/>
        </w:rPr>
        <w:t xml:space="preserve"> </w:t>
      </w:r>
      <w:r w:rsidR="00BC04AE" w:rsidRPr="009F0E49">
        <w:rPr>
          <w:rFonts w:asciiTheme="minorHAnsi" w:hAnsiTheme="minorHAnsi"/>
          <w:i/>
        </w:rPr>
        <w:t>Sebehodnotící zprávy</w:t>
      </w:r>
      <w:r w:rsidRPr="006A0E3C">
        <w:rPr>
          <w:rFonts w:asciiTheme="minorHAnsi" w:hAnsiTheme="minorHAnsi"/>
        </w:rPr>
        <w:t>,</w:t>
      </w:r>
      <w:r w:rsidR="00BC04AE" w:rsidRPr="006A0E3C">
        <w:rPr>
          <w:rFonts w:asciiTheme="minorHAnsi" w:hAnsiTheme="minorHAnsi"/>
        </w:rPr>
        <w:t xml:space="preserve"> jeden ECTS kredit představuje studijní zátěž 27 hodin, přičemž </w:t>
      </w:r>
      <w:r w:rsidR="005C7349" w:rsidRPr="006A0E3C">
        <w:rPr>
          <w:rFonts w:asciiTheme="minorHAnsi" w:hAnsiTheme="minorHAnsi"/>
        </w:rPr>
        <w:t>ve studijní zátěži je</w:t>
      </w:r>
      <w:r w:rsidR="00BC04AE" w:rsidRPr="006A0E3C">
        <w:rPr>
          <w:rFonts w:asciiTheme="minorHAnsi" w:hAnsiTheme="minorHAnsi"/>
        </w:rPr>
        <w:t xml:space="preserve"> kromě přímé výuky započítána i doba odpovídající samostudiu, tvorbě seminárních prací, vypracování protokolů do laboratorních cvičení apod. </w:t>
      </w:r>
      <w:r w:rsidR="00164E4A" w:rsidRPr="006A0E3C">
        <w:rPr>
          <w:rFonts w:asciiTheme="minorHAnsi" w:hAnsiTheme="minorHAnsi"/>
        </w:rPr>
        <w:t xml:space="preserve"> </w:t>
      </w:r>
      <w:r w:rsidR="005C7349" w:rsidRPr="006A0E3C">
        <w:rPr>
          <w:rFonts w:asciiTheme="minorHAnsi" w:hAnsiTheme="minorHAnsi"/>
        </w:rPr>
        <w:t>Této studijní zátěži</w:t>
      </w:r>
      <w:r w:rsidR="00164E4A" w:rsidRPr="006A0E3C">
        <w:rPr>
          <w:rFonts w:asciiTheme="minorHAnsi" w:hAnsiTheme="minorHAnsi"/>
        </w:rPr>
        <w:t xml:space="preserve"> odpovídá  kreditové ohodnocení </w:t>
      </w:r>
      <w:r w:rsidR="005C7349" w:rsidRPr="006A0E3C">
        <w:rPr>
          <w:rFonts w:asciiTheme="minorHAnsi" w:hAnsiTheme="minorHAnsi"/>
        </w:rPr>
        <w:t xml:space="preserve">povinných a povinně volitelných </w:t>
      </w:r>
      <w:r w:rsidR="00164E4A" w:rsidRPr="006A0E3C">
        <w:rPr>
          <w:rFonts w:asciiTheme="minorHAnsi" w:hAnsiTheme="minorHAnsi"/>
        </w:rPr>
        <w:t>předmětů studijního plánu</w:t>
      </w:r>
      <w:r w:rsidR="005C7349" w:rsidRPr="006A0E3C">
        <w:rPr>
          <w:rFonts w:asciiTheme="minorHAnsi" w:hAnsiTheme="minorHAnsi"/>
        </w:rPr>
        <w:t>,</w:t>
      </w:r>
      <w:r w:rsidR="00164E4A" w:rsidRPr="006A0E3C">
        <w:rPr>
          <w:rFonts w:asciiTheme="minorHAnsi" w:hAnsiTheme="minorHAnsi"/>
        </w:rPr>
        <w:t xml:space="preserve"> přičemž bylo </w:t>
      </w:r>
      <w:r w:rsidR="005C7349" w:rsidRPr="006A0E3C">
        <w:rPr>
          <w:rFonts w:asciiTheme="minorHAnsi" w:hAnsiTheme="minorHAnsi"/>
        </w:rPr>
        <w:t>dodrženo</w:t>
      </w:r>
      <w:r w:rsidR="00A41F1F" w:rsidRPr="006A0E3C">
        <w:rPr>
          <w:rFonts w:asciiTheme="minorHAnsi" w:hAnsiTheme="minorHAnsi"/>
        </w:rPr>
        <w:t xml:space="preserve"> </w:t>
      </w:r>
      <w:r w:rsidR="00164E4A" w:rsidRPr="006A0E3C">
        <w:rPr>
          <w:rFonts w:asciiTheme="minorHAnsi" w:hAnsiTheme="minorHAnsi"/>
        </w:rPr>
        <w:t>pravidlo maximálně 60-ti kreditů P a PV předmětů v akademickém roce</w:t>
      </w:r>
      <w:r w:rsidR="005C7349" w:rsidRPr="006A0E3C">
        <w:rPr>
          <w:rFonts w:asciiTheme="minorHAnsi" w:hAnsiTheme="minorHAnsi"/>
        </w:rPr>
        <w:t>.</w:t>
      </w:r>
      <w:r w:rsidR="00164E4A" w:rsidRPr="006A0E3C">
        <w:rPr>
          <w:rFonts w:asciiTheme="minorHAnsi" w:hAnsiTheme="minorHAnsi"/>
        </w:rPr>
        <w:t xml:space="preserve"> </w:t>
      </w:r>
      <w:r w:rsidR="00A41F1F" w:rsidRPr="006A0E3C">
        <w:rPr>
          <w:rFonts w:asciiTheme="minorHAnsi" w:hAnsiTheme="minorHAnsi"/>
        </w:rPr>
        <w:t>Zpravidla je počet kreditů rovnoměrně rozdělen mezi zimní a letní semestr, tedy 30 ECTS kreditů na semestr.</w:t>
      </w:r>
      <w:r w:rsidRPr="006A0E3C">
        <w:rPr>
          <w:rFonts w:asciiTheme="minorHAnsi" w:hAnsiTheme="minorHAnsi"/>
        </w:rPr>
        <w:t xml:space="preserve"> </w:t>
      </w:r>
      <w:r w:rsidR="00164E4A" w:rsidRPr="006A0E3C">
        <w:rPr>
          <w:rFonts w:asciiTheme="minorHAnsi" w:hAnsiTheme="minorHAnsi"/>
        </w:rPr>
        <w:t xml:space="preserve">Kreditové ohodnocení jednotlivých předmětů také splňuje doporučené </w:t>
      </w:r>
      <w:r w:rsidR="001500FC" w:rsidRPr="006A0E3C">
        <w:rPr>
          <w:rFonts w:asciiTheme="minorHAnsi" w:hAnsiTheme="minorHAnsi"/>
        </w:rPr>
        <w:t>postupy</w:t>
      </w:r>
      <w:r w:rsidR="00164E4A" w:rsidRPr="006A0E3C">
        <w:rPr>
          <w:rFonts w:asciiTheme="minorHAnsi" w:hAnsiTheme="minorHAnsi"/>
        </w:rPr>
        <w:t xml:space="preserve"> </w:t>
      </w:r>
      <w:r w:rsidR="001500FC" w:rsidRPr="006A0E3C">
        <w:rPr>
          <w:rFonts w:asciiTheme="minorHAnsi" w:hAnsiTheme="minorHAnsi"/>
        </w:rPr>
        <w:t>N</w:t>
      </w:r>
      <w:r w:rsidR="00A41F1F" w:rsidRPr="006A0E3C">
        <w:rPr>
          <w:rFonts w:asciiTheme="minorHAnsi" w:hAnsiTheme="minorHAnsi"/>
        </w:rPr>
        <w:t>árodního akreditačního úřadu</w:t>
      </w:r>
      <w:r w:rsidR="001500FC" w:rsidRPr="006A0E3C">
        <w:rPr>
          <w:rFonts w:asciiTheme="minorHAnsi" w:hAnsiTheme="minorHAnsi"/>
        </w:rPr>
        <w:t xml:space="preserve"> </w:t>
      </w:r>
      <w:r w:rsidR="00164E4A" w:rsidRPr="006A0E3C">
        <w:rPr>
          <w:rFonts w:asciiTheme="minorHAnsi" w:hAnsiTheme="minorHAnsi"/>
        </w:rPr>
        <w:t>pro přípravu studijních programů. Obdobně je také volen způsob zakončení předmětů tak, aby student měl reálnou</w:t>
      </w:r>
      <w:r w:rsidR="00404117" w:rsidRPr="006A0E3C">
        <w:rPr>
          <w:rFonts w:asciiTheme="minorHAnsi" w:hAnsiTheme="minorHAnsi"/>
        </w:rPr>
        <w:t xml:space="preserve"> šanci absolvovat daný obor ve standardní době studia.</w:t>
      </w:r>
    </w:p>
    <w:p w14:paraId="40B014EE" w14:textId="629DA7FD" w:rsidR="00404117" w:rsidRDefault="00404117" w:rsidP="00AA7CBC">
      <w:pPr>
        <w:rPr>
          <w:rFonts w:asciiTheme="minorHAnsi" w:hAnsiTheme="minorHAnsi"/>
        </w:rPr>
      </w:pPr>
    </w:p>
    <w:p w14:paraId="55427DE2" w14:textId="77777777" w:rsidR="002B3539" w:rsidRPr="006A0E3C" w:rsidRDefault="002B3539" w:rsidP="00AA7CBC">
      <w:pPr>
        <w:rPr>
          <w:rFonts w:asciiTheme="minorHAnsi" w:hAnsiTheme="minorHAnsi"/>
        </w:rPr>
      </w:pPr>
    </w:p>
    <w:p w14:paraId="4A939E7A" w14:textId="0B993E12" w:rsidR="00AA7CBC" w:rsidRPr="006A0E3C" w:rsidRDefault="000D5585" w:rsidP="00CC42D1">
      <w:pPr>
        <w:pStyle w:val="Nadpis3"/>
        <w:rPr>
          <w:rFonts w:asciiTheme="minorHAnsi" w:hAnsiTheme="minorHAnsi"/>
        </w:rPr>
      </w:pPr>
      <w:bookmarkStart w:id="110" w:name="_Toc523751511"/>
      <w:r w:rsidRPr="006A0E3C">
        <w:rPr>
          <w:rFonts w:asciiTheme="minorHAnsi" w:hAnsiTheme="minorHAnsi"/>
        </w:rPr>
        <w:t xml:space="preserve">Standard </w:t>
      </w:r>
      <w:r w:rsidR="00AA7CBC" w:rsidRPr="006A0E3C">
        <w:rPr>
          <w:rFonts w:asciiTheme="minorHAnsi" w:hAnsiTheme="minorHAnsi"/>
        </w:rPr>
        <w:t>2.9 Soulad obsahu studia s cíli studia a profilem absolventa</w:t>
      </w:r>
      <w:bookmarkEnd w:id="110"/>
      <w:r w:rsidR="00AA7CBC" w:rsidRPr="006A0E3C">
        <w:rPr>
          <w:rFonts w:asciiTheme="minorHAnsi" w:hAnsiTheme="minorHAnsi"/>
        </w:rPr>
        <w:t xml:space="preserve"> </w:t>
      </w:r>
    </w:p>
    <w:p w14:paraId="083F94B5" w14:textId="2C7B23A8" w:rsidR="00A41F1F" w:rsidRPr="006A0E3C" w:rsidRDefault="00A41F1F"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Soulad mezi cíli studia a obsahem studia je zřejmý z obsahu předložených akreditačních dokumentů.</w:t>
      </w:r>
      <w:r w:rsidR="00E94FBA" w:rsidRPr="006A0E3C">
        <w:rPr>
          <w:rFonts w:asciiTheme="minorHAnsi" w:hAnsiTheme="minorHAnsi"/>
        </w:rPr>
        <w:t xml:space="preserve"> </w:t>
      </w:r>
      <w:r w:rsidRPr="006A0E3C">
        <w:rPr>
          <w:rFonts w:asciiTheme="minorHAnsi" w:hAnsiTheme="minorHAnsi"/>
        </w:rPr>
        <w:t xml:space="preserve">Cíle studia a profil absolventa jsou popsány v části </w:t>
      </w:r>
      <w:r w:rsidRPr="006A0E3C">
        <w:rPr>
          <w:rFonts w:asciiTheme="minorHAnsi" w:hAnsiTheme="minorHAnsi"/>
          <w:i/>
        </w:rPr>
        <w:t>B-I – Charakteristika studijního programu</w:t>
      </w:r>
      <w:r w:rsidRPr="006A0E3C">
        <w:rPr>
          <w:rFonts w:asciiTheme="minorHAnsi" w:hAnsiTheme="minorHAnsi"/>
        </w:rPr>
        <w:t>. Těmto</w:t>
      </w:r>
      <w:r w:rsidR="00E94FBA" w:rsidRPr="006A0E3C">
        <w:rPr>
          <w:rFonts w:asciiTheme="minorHAnsi" w:hAnsiTheme="minorHAnsi"/>
        </w:rPr>
        <w:t xml:space="preserve"> </w:t>
      </w:r>
      <w:r w:rsidRPr="006A0E3C">
        <w:rPr>
          <w:rFonts w:asciiTheme="minorHAnsi" w:hAnsiTheme="minorHAnsi"/>
        </w:rPr>
        <w:t>cílům odpovídá skladba i obsah studovaných předmětů, které umožní dosažení uvedeného profilu</w:t>
      </w:r>
      <w:r w:rsidR="00E94FBA" w:rsidRPr="006A0E3C">
        <w:rPr>
          <w:rFonts w:asciiTheme="minorHAnsi" w:hAnsiTheme="minorHAnsi"/>
        </w:rPr>
        <w:t xml:space="preserve"> </w:t>
      </w:r>
      <w:r w:rsidRPr="006A0E3C">
        <w:rPr>
          <w:rFonts w:asciiTheme="minorHAnsi" w:hAnsiTheme="minorHAnsi"/>
        </w:rPr>
        <w:t xml:space="preserve">absolventa (část </w:t>
      </w:r>
      <w:r w:rsidRPr="006A0E3C">
        <w:rPr>
          <w:rFonts w:asciiTheme="minorHAnsi" w:hAnsiTheme="minorHAnsi"/>
          <w:i/>
        </w:rPr>
        <w:t>B-</w:t>
      </w:r>
      <w:proofErr w:type="spellStart"/>
      <w:r w:rsidRPr="006A0E3C">
        <w:rPr>
          <w:rFonts w:asciiTheme="minorHAnsi" w:hAnsiTheme="minorHAnsi"/>
          <w:i/>
        </w:rPr>
        <w:t>IIa</w:t>
      </w:r>
      <w:proofErr w:type="spellEnd"/>
      <w:r w:rsidRPr="006A0E3C">
        <w:rPr>
          <w:rFonts w:asciiTheme="minorHAnsi" w:hAnsiTheme="minorHAnsi"/>
          <w:i/>
        </w:rPr>
        <w:t xml:space="preserve"> – Studijní plány a návrh témat prací</w:t>
      </w:r>
      <w:r w:rsidRPr="006A0E3C">
        <w:rPr>
          <w:rFonts w:asciiTheme="minorHAnsi" w:hAnsiTheme="minorHAnsi"/>
        </w:rPr>
        <w:t xml:space="preserve">). </w:t>
      </w:r>
      <w:r w:rsidR="00204ABD" w:rsidRPr="006A0E3C">
        <w:rPr>
          <w:rFonts w:asciiTheme="minorHAnsi" w:hAnsiTheme="minorHAnsi"/>
        </w:rPr>
        <w:t xml:space="preserve">V </w:t>
      </w:r>
      <w:r w:rsidR="00E22AC2" w:rsidRPr="006A0E3C">
        <w:rPr>
          <w:rFonts w:asciiTheme="minorHAnsi" w:hAnsiTheme="minorHAnsi"/>
        </w:rPr>
        <w:t>bakalářské</w:t>
      </w:r>
      <w:r w:rsidR="00204ABD" w:rsidRPr="006A0E3C">
        <w:rPr>
          <w:rFonts w:asciiTheme="minorHAnsi" w:hAnsiTheme="minorHAnsi"/>
        </w:rPr>
        <w:t>m</w:t>
      </w:r>
      <w:r w:rsidR="00E22AC2" w:rsidRPr="006A0E3C">
        <w:rPr>
          <w:rFonts w:asciiTheme="minorHAnsi" w:hAnsiTheme="minorHAnsi"/>
        </w:rPr>
        <w:t xml:space="preserve"> studiu</w:t>
      </w:r>
      <w:r w:rsidR="00204ABD" w:rsidRPr="006A0E3C">
        <w:rPr>
          <w:rFonts w:asciiTheme="minorHAnsi" w:hAnsiTheme="minorHAnsi"/>
        </w:rPr>
        <w:t xml:space="preserve"> </w:t>
      </w:r>
      <w:r w:rsidR="00E22AC2" w:rsidRPr="006A0E3C">
        <w:rPr>
          <w:rFonts w:asciiTheme="minorHAnsi" w:hAnsiTheme="minorHAnsi"/>
        </w:rPr>
        <w:t>studenti získávají</w:t>
      </w:r>
      <w:r w:rsidR="00204ABD" w:rsidRPr="006A0E3C">
        <w:rPr>
          <w:rFonts w:asciiTheme="minorHAnsi" w:hAnsiTheme="minorHAnsi"/>
        </w:rPr>
        <w:t xml:space="preserve"> postupně znalosti pro</w:t>
      </w:r>
      <w:r w:rsidR="00E22AC2" w:rsidRPr="006A0E3C">
        <w:rPr>
          <w:rFonts w:asciiTheme="minorHAnsi" w:hAnsiTheme="minorHAnsi"/>
        </w:rPr>
        <w:t>gramování</w:t>
      </w:r>
      <w:r w:rsidR="00204ABD" w:rsidRPr="006A0E3C">
        <w:rPr>
          <w:rFonts w:asciiTheme="minorHAnsi" w:hAnsiTheme="minorHAnsi"/>
        </w:rPr>
        <w:t xml:space="preserve"> od základních až po pokročilé, </w:t>
      </w:r>
      <w:r w:rsidR="008A4324" w:rsidRPr="006A0E3C">
        <w:rPr>
          <w:rFonts w:asciiTheme="minorHAnsi" w:hAnsiTheme="minorHAnsi"/>
        </w:rPr>
        <w:t xml:space="preserve">znalosti celého cyklu návrhu, vývoje a údržby softwaru. K základní skladbě softwarového inženýrství student absolvuje </w:t>
      </w:r>
      <w:r w:rsidR="00204ABD" w:rsidRPr="006A0E3C">
        <w:rPr>
          <w:rFonts w:asciiTheme="minorHAnsi" w:hAnsiTheme="minorHAnsi"/>
        </w:rPr>
        <w:t>matematický a fyzikální základ</w:t>
      </w:r>
      <w:r w:rsidR="008A4324" w:rsidRPr="006A0E3C">
        <w:rPr>
          <w:rFonts w:asciiTheme="minorHAnsi" w:hAnsiTheme="minorHAnsi"/>
        </w:rPr>
        <w:t xml:space="preserve"> a výše uvedené rozvíjí </w:t>
      </w:r>
      <w:r w:rsidR="000940DD">
        <w:rPr>
          <w:rFonts w:asciiTheme="minorHAnsi" w:hAnsiTheme="minorHAnsi"/>
        </w:rPr>
        <w:t>prostřednictv</w:t>
      </w:r>
      <w:r w:rsidR="00204ABD" w:rsidRPr="006A0E3C">
        <w:rPr>
          <w:rFonts w:asciiTheme="minorHAnsi" w:hAnsiTheme="minorHAnsi"/>
        </w:rPr>
        <w:t>ím dalších předmětů ZT a PZ z oblasti teoretické informa</w:t>
      </w:r>
      <w:r w:rsidR="00482FDB" w:rsidRPr="006A0E3C">
        <w:rPr>
          <w:rFonts w:asciiTheme="minorHAnsi" w:hAnsiTheme="minorHAnsi"/>
        </w:rPr>
        <w:t>tiky, teorie informace,</w:t>
      </w:r>
      <w:r w:rsidR="008A4324" w:rsidRPr="006A0E3C">
        <w:rPr>
          <w:rFonts w:asciiTheme="minorHAnsi" w:hAnsiTheme="minorHAnsi"/>
        </w:rPr>
        <w:t xml:space="preserve"> </w:t>
      </w:r>
      <w:r w:rsidR="008A4324" w:rsidRPr="006A0E3C">
        <w:rPr>
          <w:rFonts w:asciiTheme="minorHAnsi" w:hAnsiTheme="minorHAnsi"/>
        </w:rPr>
        <w:lastRenderedPageBreak/>
        <w:t>kr</w:t>
      </w:r>
      <w:r w:rsidR="00204ABD" w:rsidRPr="006A0E3C">
        <w:rPr>
          <w:rFonts w:asciiTheme="minorHAnsi" w:hAnsiTheme="minorHAnsi"/>
        </w:rPr>
        <w:t>y</w:t>
      </w:r>
      <w:r w:rsidR="008A4324" w:rsidRPr="006A0E3C">
        <w:rPr>
          <w:rFonts w:asciiTheme="minorHAnsi" w:hAnsiTheme="minorHAnsi"/>
        </w:rPr>
        <w:t>p</w:t>
      </w:r>
      <w:r w:rsidR="00204ABD" w:rsidRPr="006A0E3C">
        <w:rPr>
          <w:rFonts w:asciiTheme="minorHAnsi" w:hAnsiTheme="minorHAnsi"/>
        </w:rPr>
        <w:t>tologie</w:t>
      </w:r>
      <w:r w:rsidR="00482FDB" w:rsidRPr="006A0E3C">
        <w:rPr>
          <w:rFonts w:asciiTheme="minorHAnsi" w:hAnsiTheme="minorHAnsi"/>
        </w:rPr>
        <w:t xml:space="preserve"> či umělé a výpočetní inteligence</w:t>
      </w:r>
      <w:r w:rsidRPr="006A0E3C">
        <w:rPr>
          <w:rFonts w:asciiTheme="minorHAnsi" w:hAnsiTheme="minorHAnsi"/>
        </w:rPr>
        <w:t xml:space="preserve">. </w:t>
      </w:r>
    </w:p>
    <w:p w14:paraId="5A30B4C9" w14:textId="26E9AD4D" w:rsidR="00872DD8" w:rsidRPr="006A0E3C" w:rsidRDefault="003A2AA7"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Cílem </w:t>
      </w:r>
      <w:r w:rsidR="008A4324" w:rsidRPr="006A0E3C">
        <w:rPr>
          <w:rFonts w:asciiTheme="minorHAnsi" w:hAnsiTheme="minorHAnsi"/>
        </w:rPr>
        <w:t xml:space="preserve">bakalářského </w:t>
      </w:r>
      <w:r w:rsidRPr="006A0E3C">
        <w:rPr>
          <w:rFonts w:asciiTheme="minorHAnsi" w:hAnsiTheme="minorHAnsi"/>
        </w:rPr>
        <w:t xml:space="preserve">studia ve studijním programu </w:t>
      </w:r>
      <w:r w:rsidR="008A4324" w:rsidRPr="006A0E3C">
        <w:rPr>
          <w:rFonts w:asciiTheme="minorHAnsi" w:hAnsiTheme="minorHAnsi"/>
          <w:i/>
        </w:rPr>
        <w:t>Softwarové inženýrství</w:t>
      </w:r>
      <w:r w:rsidRPr="006A0E3C">
        <w:rPr>
          <w:rFonts w:asciiTheme="minorHAnsi" w:hAnsiTheme="minorHAnsi"/>
        </w:rPr>
        <w:t xml:space="preserve"> je poskytnout teoretické vzdělání a profesní dovednosti zejména </w:t>
      </w:r>
      <w:r w:rsidR="008A4324" w:rsidRPr="006A0E3C">
        <w:rPr>
          <w:rFonts w:asciiTheme="minorHAnsi" w:hAnsiTheme="minorHAnsi"/>
        </w:rPr>
        <w:t xml:space="preserve">v oblasti informatiky a </w:t>
      </w:r>
      <w:r w:rsidR="00872DD8" w:rsidRPr="006A0E3C">
        <w:rPr>
          <w:rFonts w:asciiTheme="minorHAnsi" w:hAnsiTheme="minorHAnsi"/>
        </w:rPr>
        <w:t>softwarového inženýrství</w:t>
      </w:r>
      <w:del w:id="111" w:author="Jiří Vojtěšek" w:date="2018-11-22T20:32:00Z">
        <w:r w:rsidR="00872DD8" w:rsidRPr="006A0E3C" w:rsidDel="00DF21E7">
          <w:rPr>
            <w:rFonts w:asciiTheme="minorHAnsi" w:hAnsiTheme="minorHAnsi"/>
          </w:rPr>
          <w:delText xml:space="preserve"> </w:delText>
        </w:r>
      </w:del>
      <w:r w:rsidR="00872DD8" w:rsidRPr="006A0E3C">
        <w:rPr>
          <w:rFonts w:asciiTheme="minorHAnsi" w:hAnsiTheme="minorHAnsi"/>
        </w:rPr>
        <w:t>.</w:t>
      </w:r>
    </w:p>
    <w:p w14:paraId="6A1E881B" w14:textId="5C28A343" w:rsidR="003A2AA7" w:rsidRPr="006A0E3C" w:rsidRDefault="00A41F1F"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Cíle studia se promítají do profilu absolventa</w:t>
      </w:r>
      <w:r w:rsidR="003A2AA7" w:rsidRPr="006A0E3C">
        <w:rPr>
          <w:rFonts w:asciiTheme="minorHAnsi" w:hAnsiTheme="minorHAnsi"/>
        </w:rPr>
        <w:t>.</w:t>
      </w:r>
      <w:r w:rsidRPr="006A0E3C">
        <w:rPr>
          <w:rFonts w:asciiTheme="minorHAnsi" w:hAnsiTheme="minorHAnsi"/>
        </w:rPr>
        <w:t xml:space="preserve"> </w:t>
      </w:r>
      <w:r w:rsidR="003A2AA7" w:rsidRPr="006A0E3C">
        <w:rPr>
          <w:rFonts w:asciiTheme="minorHAnsi" w:hAnsiTheme="minorHAnsi"/>
        </w:rPr>
        <w:t xml:space="preserve">V rámci studijního programu </w:t>
      </w:r>
      <w:r w:rsidR="008A4324" w:rsidRPr="006A0E3C">
        <w:rPr>
          <w:rFonts w:asciiTheme="minorHAnsi" w:hAnsiTheme="minorHAnsi"/>
          <w:i/>
        </w:rPr>
        <w:t xml:space="preserve">Softwarové inženýrství </w:t>
      </w:r>
      <w:r w:rsidR="00872DD8" w:rsidRPr="006A0E3C">
        <w:rPr>
          <w:rFonts w:asciiTheme="minorHAnsi" w:hAnsiTheme="minorHAnsi"/>
        </w:rPr>
        <w:t>studenti</w:t>
      </w:r>
      <w:r w:rsidR="00571C73" w:rsidRPr="006A0E3C">
        <w:rPr>
          <w:rFonts w:asciiTheme="minorHAnsi" w:hAnsiTheme="minorHAnsi"/>
        </w:rPr>
        <w:t xml:space="preserve"> získají</w:t>
      </w:r>
      <w:r w:rsidR="008A4324" w:rsidRPr="006A0E3C">
        <w:rPr>
          <w:rFonts w:asciiTheme="minorHAnsi" w:hAnsiTheme="minorHAnsi"/>
        </w:rPr>
        <w:t xml:space="preserve"> kombinaci teoretických i praktických znalostí umožňující přejít přímo do praxe. Zároveň také získají dostatek znalostí, dovedností a kompetencí, které jim umožní pokračovat ve studiu v navazujícím magisterském studijním programu. Absolvent studijního programu bude mít znalosti jednotlivých úrovní architektur počítačových systémů, především číslicových obvodů, procesorů, úložišť dat, počítačových sítí, operačních a databázových systémů. Získá potřebné znalosti z analýzy, návrhu a vývoje, testování, nasazení a údržby nejen čistě softwarových systémů, ale i systémů kombinujících návrh a vývoj softwaru a hardwaru. Absolvent bude seznámen s tvorbou informačních systémů, jejich zabezpečením, tvorbou uživatelských rozhraní a aplikování počítačové grafiky. Dokáže aplikovat znalosti z programování mobilních a webových technologií,  bude mít znalosti práce v týmu a tvorby kódu s využitím nástrojů na testování softwaru. Absolvent bude mít přehled o moderních technologiích z oblasti umělé inteligence.</w:t>
      </w:r>
      <w:r w:rsidR="003A2AA7" w:rsidRPr="006A0E3C">
        <w:rPr>
          <w:rFonts w:asciiTheme="minorHAnsi" w:hAnsiTheme="minorHAnsi"/>
        </w:rPr>
        <w:t xml:space="preserve">. </w:t>
      </w:r>
    </w:p>
    <w:p w14:paraId="61EE7294" w14:textId="7B84A604" w:rsidR="00767ADE" w:rsidRPr="006A0E3C" w:rsidRDefault="00767ADE">
      <w:pPr>
        <w:rPr>
          <w:rFonts w:asciiTheme="minorHAnsi" w:hAnsiTheme="minorHAnsi"/>
        </w:rPr>
      </w:pPr>
    </w:p>
    <w:p w14:paraId="14D226B9" w14:textId="3717019F" w:rsidR="000D5585" w:rsidRPr="006A0E3C" w:rsidRDefault="000D5585" w:rsidP="00CC42D1">
      <w:pPr>
        <w:pStyle w:val="Nadpis3"/>
        <w:rPr>
          <w:rFonts w:asciiTheme="minorHAnsi" w:hAnsiTheme="minorHAnsi"/>
        </w:rPr>
      </w:pPr>
      <w:bookmarkStart w:id="112" w:name="_Toc523751512"/>
      <w:r w:rsidRPr="006A0E3C">
        <w:rPr>
          <w:rFonts w:asciiTheme="minorHAnsi" w:hAnsiTheme="minorHAnsi"/>
        </w:rPr>
        <w:t xml:space="preserve">Standard </w:t>
      </w:r>
      <w:r w:rsidR="00AA7CBC" w:rsidRPr="006A0E3C">
        <w:rPr>
          <w:rFonts w:asciiTheme="minorHAnsi" w:hAnsiTheme="minorHAnsi"/>
        </w:rPr>
        <w:t>2.12 Struktura a rozsah studijních předmětů</w:t>
      </w:r>
      <w:bookmarkEnd w:id="112"/>
      <w:r w:rsidR="00AA7CBC" w:rsidRPr="006A0E3C">
        <w:rPr>
          <w:rFonts w:asciiTheme="minorHAnsi" w:hAnsiTheme="minorHAnsi"/>
        </w:rPr>
        <w:t xml:space="preserve"> </w:t>
      </w:r>
    </w:p>
    <w:p w14:paraId="3A9E12E7" w14:textId="2AE745EB" w:rsidR="00AA7CBC" w:rsidRPr="006A0E3C" w:rsidRDefault="000A02DE"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color w:val="000000"/>
        </w:rPr>
        <w:t xml:space="preserve">V souladu s požadavky Národního akreditačního úřadu jsou </w:t>
      </w:r>
      <w:r w:rsidRPr="006A0E3C">
        <w:rPr>
          <w:rFonts w:asciiTheme="minorHAnsi" w:hAnsiTheme="minorHAnsi"/>
        </w:rPr>
        <w:t xml:space="preserve">předměty členěny na základní teoretické předměty profilujícího základu (ZT) a předměty profilujícího základu (PZ). </w:t>
      </w:r>
      <w:r w:rsidR="001500FC" w:rsidRPr="006A0E3C">
        <w:rPr>
          <w:rFonts w:asciiTheme="minorHAnsi" w:hAnsiTheme="minorHAnsi"/>
        </w:rPr>
        <w:t xml:space="preserve">Studijní plán </w:t>
      </w:r>
      <w:r w:rsidR="003F5028" w:rsidRPr="006A0E3C">
        <w:rPr>
          <w:rFonts w:asciiTheme="minorHAnsi" w:hAnsiTheme="minorHAnsi"/>
        </w:rPr>
        <w:t xml:space="preserve">bakalářského </w:t>
      </w:r>
      <w:r w:rsidRPr="006A0E3C">
        <w:rPr>
          <w:rFonts w:asciiTheme="minorHAnsi" w:hAnsiTheme="minorHAnsi"/>
        </w:rPr>
        <w:t xml:space="preserve">studijního programu </w:t>
      </w:r>
      <w:r w:rsidR="001500FC" w:rsidRPr="006A0E3C">
        <w:rPr>
          <w:rFonts w:asciiTheme="minorHAnsi" w:hAnsiTheme="minorHAnsi"/>
        </w:rPr>
        <w:t xml:space="preserve">obsahuje </w:t>
      </w:r>
      <w:ins w:id="113" w:author="Zuzka" w:date="2018-11-12T23:48:00Z">
        <w:r w:rsidR="00C0522D">
          <w:rPr>
            <w:rFonts w:asciiTheme="minorHAnsi" w:hAnsiTheme="minorHAnsi"/>
          </w:rPr>
          <w:t>9</w:t>
        </w:r>
      </w:ins>
      <w:del w:id="114" w:author="Zuzka" w:date="2018-11-12T23:48:00Z">
        <w:r w:rsidR="00E9656E" w:rsidRPr="006A0E3C" w:rsidDel="00C0522D">
          <w:rPr>
            <w:rFonts w:asciiTheme="minorHAnsi" w:hAnsiTheme="minorHAnsi"/>
          </w:rPr>
          <w:delText>1</w:delText>
        </w:r>
        <w:r w:rsidR="003F5028" w:rsidRPr="006A0E3C" w:rsidDel="00C0522D">
          <w:rPr>
            <w:rFonts w:asciiTheme="minorHAnsi" w:hAnsiTheme="minorHAnsi"/>
          </w:rPr>
          <w:delText>0</w:delText>
        </w:r>
      </w:del>
      <w:r w:rsidR="001500FC" w:rsidRPr="006A0E3C">
        <w:rPr>
          <w:rFonts w:asciiTheme="minorHAnsi" w:hAnsiTheme="minorHAnsi"/>
        </w:rPr>
        <w:t xml:space="preserve"> předmětů Z</w:t>
      </w:r>
      <w:r w:rsidR="003F5028" w:rsidRPr="006A0E3C">
        <w:rPr>
          <w:rFonts w:asciiTheme="minorHAnsi" w:hAnsiTheme="minorHAnsi"/>
        </w:rPr>
        <w:t>T</w:t>
      </w:r>
      <w:r w:rsidR="001500FC" w:rsidRPr="006A0E3C">
        <w:rPr>
          <w:rFonts w:asciiTheme="minorHAnsi" w:hAnsiTheme="minorHAnsi"/>
        </w:rPr>
        <w:t xml:space="preserve"> s celkovým kreditovým ohodnocením </w:t>
      </w:r>
      <w:r w:rsidR="00E9656E" w:rsidRPr="006A0E3C">
        <w:rPr>
          <w:rFonts w:asciiTheme="minorHAnsi" w:hAnsiTheme="minorHAnsi"/>
        </w:rPr>
        <w:t>4</w:t>
      </w:r>
      <w:ins w:id="115" w:author="Zuzka" w:date="2018-11-12T23:48:00Z">
        <w:r w:rsidR="00C0522D">
          <w:rPr>
            <w:rFonts w:asciiTheme="minorHAnsi" w:hAnsiTheme="minorHAnsi"/>
          </w:rPr>
          <w:t>2</w:t>
        </w:r>
      </w:ins>
      <w:del w:id="116" w:author="Zuzka" w:date="2018-11-12T23:48:00Z">
        <w:r w:rsidR="00B469B6" w:rsidRPr="006A0E3C" w:rsidDel="00C0522D">
          <w:rPr>
            <w:rFonts w:asciiTheme="minorHAnsi" w:hAnsiTheme="minorHAnsi"/>
          </w:rPr>
          <w:delText>6</w:delText>
        </w:r>
      </w:del>
      <w:r w:rsidR="001500FC" w:rsidRPr="006A0E3C">
        <w:rPr>
          <w:rFonts w:asciiTheme="minorHAnsi" w:hAnsiTheme="minorHAnsi"/>
        </w:rPr>
        <w:t xml:space="preserve"> ECTS kreditů a </w:t>
      </w:r>
      <w:r w:rsidR="00B469B6" w:rsidRPr="006A0E3C">
        <w:rPr>
          <w:rFonts w:asciiTheme="minorHAnsi" w:hAnsiTheme="minorHAnsi"/>
        </w:rPr>
        <w:t>1</w:t>
      </w:r>
      <w:ins w:id="117" w:author="Zuzka" w:date="2018-11-12T23:48:00Z">
        <w:r w:rsidR="00C0522D">
          <w:rPr>
            <w:rFonts w:asciiTheme="minorHAnsi" w:hAnsiTheme="minorHAnsi"/>
          </w:rPr>
          <w:t>4</w:t>
        </w:r>
      </w:ins>
      <w:del w:id="118" w:author="Zuzka" w:date="2018-11-12T23:48:00Z">
        <w:r w:rsidR="000940DD" w:rsidDel="00C0522D">
          <w:rPr>
            <w:rFonts w:asciiTheme="minorHAnsi" w:hAnsiTheme="minorHAnsi"/>
          </w:rPr>
          <w:delText>5</w:delText>
        </w:r>
      </w:del>
      <w:r w:rsidRPr="006A0E3C">
        <w:rPr>
          <w:rFonts w:asciiTheme="minorHAnsi" w:hAnsiTheme="minorHAnsi"/>
        </w:rPr>
        <w:t xml:space="preserve"> </w:t>
      </w:r>
      <w:r w:rsidR="001500FC" w:rsidRPr="006A0E3C">
        <w:rPr>
          <w:rFonts w:asciiTheme="minorHAnsi" w:hAnsiTheme="minorHAnsi"/>
        </w:rPr>
        <w:t xml:space="preserve">předmětů </w:t>
      </w:r>
      <w:r w:rsidR="00B469B6" w:rsidRPr="006A0E3C">
        <w:rPr>
          <w:rFonts w:asciiTheme="minorHAnsi" w:hAnsiTheme="minorHAnsi"/>
        </w:rPr>
        <w:t>PZ</w:t>
      </w:r>
      <w:r w:rsidR="001500FC" w:rsidRPr="006A0E3C">
        <w:rPr>
          <w:rFonts w:asciiTheme="minorHAnsi" w:hAnsiTheme="minorHAnsi"/>
        </w:rPr>
        <w:t xml:space="preserve"> s celkovým počtem kreditů </w:t>
      </w:r>
      <w:r w:rsidR="00B469B6" w:rsidRPr="006A0E3C">
        <w:rPr>
          <w:rFonts w:asciiTheme="minorHAnsi" w:hAnsiTheme="minorHAnsi"/>
        </w:rPr>
        <w:t>6</w:t>
      </w:r>
      <w:ins w:id="119" w:author="Zuzka" w:date="2018-11-12T23:50:00Z">
        <w:r w:rsidR="00C0522D">
          <w:rPr>
            <w:rFonts w:asciiTheme="minorHAnsi" w:hAnsiTheme="minorHAnsi"/>
          </w:rPr>
          <w:t>3</w:t>
        </w:r>
      </w:ins>
      <w:del w:id="120" w:author="Zuzka" w:date="2018-11-12T23:50:00Z">
        <w:r w:rsidR="000940DD" w:rsidDel="00C0522D">
          <w:rPr>
            <w:rFonts w:asciiTheme="minorHAnsi" w:hAnsiTheme="minorHAnsi"/>
          </w:rPr>
          <w:delText>6</w:delText>
        </w:r>
      </w:del>
      <w:r w:rsidR="0003507E" w:rsidRPr="006A0E3C">
        <w:rPr>
          <w:rFonts w:asciiTheme="minorHAnsi" w:hAnsiTheme="minorHAnsi"/>
        </w:rPr>
        <w:t>.</w:t>
      </w:r>
      <w:r w:rsidR="001500FC" w:rsidRPr="006A0E3C">
        <w:rPr>
          <w:rFonts w:asciiTheme="minorHAnsi" w:hAnsiTheme="minorHAnsi"/>
        </w:rPr>
        <w:t xml:space="preserve"> Zbylý počet kreditů tvoří předměty ostatní (sportovní aktivity, jazyky apod.)</w:t>
      </w:r>
      <w:r w:rsidR="00D42A46" w:rsidRPr="006A0E3C">
        <w:rPr>
          <w:rFonts w:asciiTheme="minorHAnsi" w:hAnsiTheme="minorHAnsi"/>
        </w:rPr>
        <w:t xml:space="preserve">. Skladba těchto předmětů je uvedena ve formuláři </w:t>
      </w:r>
      <w:r w:rsidR="00D42A46" w:rsidRPr="006A0E3C">
        <w:rPr>
          <w:rFonts w:asciiTheme="minorHAnsi" w:hAnsiTheme="minorHAnsi"/>
          <w:i/>
        </w:rPr>
        <w:t>B-</w:t>
      </w:r>
      <w:proofErr w:type="spellStart"/>
      <w:r w:rsidR="00D42A46" w:rsidRPr="006A0E3C">
        <w:rPr>
          <w:rFonts w:asciiTheme="minorHAnsi" w:hAnsiTheme="minorHAnsi"/>
          <w:i/>
        </w:rPr>
        <w:t>IIa</w:t>
      </w:r>
      <w:proofErr w:type="spellEnd"/>
      <w:r w:rsidR="00D42A46" w:rsidRPr="006A0E3C">
        <w:rPr>
          <w:rFonts w:asciiTheme="minorHAnsi" w:hAnsiTheme="minorHAnsi"/>
          <w:i/>
        </w:rPr>
        <w:t xml:space="preserve"> - Studijní plány a návrh témat prací</w:t>
      </w:r>
      <w:r w:rsidR="00D42A46" w:rsidRPr="006A0E3C">
        <w:rPr>
          <w:rFonts w:asciiTheme="minorHAnsi" w:hAnsiTheme="minorHAnsi"/>
        </w:rPr>
        <w:t>,</w:t>
      </w:r>
      <w:r w:rsidR="00DF24D0" w:rsidRPr="006A0E3C">
        <w:rPr>
          <w:rFonts w:asciiTheme="minorHAnsi" w:hAnsiTheme="minorHAnsi"/>
        </w:rPr>
        <w:t xml:space="preserve"> přičemž byly dodrženy návaznosti jednotlivých předmětů s cílem osvojit si základní teoretické znalosti a praktické dovednosti tak, aby byl naplněn deklarovaný profil absolventa studijního programu. Při </w:t>
      </w:r>
      <w:r w:rsidR="004A13A6" w:rsidRPr="006A0E3C">
        <w:rPr>
          <w:rFonts w:asciiTheme="minorHAnsi" w:hAnsiTheme="minorHAnsi"/>
        </w:rPr>
        <w:t xml:space="preserve">návrhu </w:t>
      </w:r>
      <w:r w:rsidR="00DF24D0" w:rsidRPr="006A0E3C">
        <w:rPr>
          <w:rFonts w:asciiTheme="minorHAnsi" w:hAnsiTheme="minorHAnsi"/>
        </w:rPr>
        <w:t xml:space="preserve">tematických okruhů </w:t>
      </w:r>
      <w:r w:rsidR="004A13A6" w:rsidRPr="006A0E3C">
        <w:rPr>
          <w:rFonts w:asciiTheme="minorHAnsi" w:hAnsiTheme="minorHAnsi"/>
        </w:rPr>
        <w:t>státníc</w:t>
      </w:r>
      <w:r w:rsidR="006937D4" w:rsidRPr="006A0E3C">
        <w:rPr>
          <w:rFonts w:asciiTheme="minorHAnsi" w:hAnsiTheme="minorHAnsi"/>
        </w:rPr>
        <w:t>h</w:t>
      </w:r>
      <w:r w:rsidR="004A13A6" w:rsidRPr="006A0E3C">
        <w:rPr>
          <w:rFonts w:asciiTheme="minorHAnsi" w:hAnsiTheme="minorHAnsi"/>
        </w:rPr>
        <w:t xml:space="preserve"> závěrečných zkoušek je vždy uvedeno</w:t>
      </w:r>
      <w:r w:rsidR="00143094">
        <w:rPr>
          <w:rFonts w:asciiTheme="minorHAnsi" w:hAnsiTheme="minorHAnsi"/>
        </w:rPr>
        <w:t>,</w:t>
      </w:r>
      <w:r w:rsidR="00DF24D0" w:rsidRPr="006A0E3C">
        <w:rPr>
          <w:rFonts w:asciiTheme="minorHAnsi" w:hAnsiTheme="minorHAnsi"/>
        </w:rPr>
        <w:t xml:space="preserve"> ze kterých předmětů studijního plánu tyto okruhy vycházejí.</w:t>
      </w:r>
    </w:p>
    <w:p w14:paraId="6AB1FF5D" w14:textId="25A674E2" w:rsidR="00DF24D0" w:rsidRPr="006A0E3C" w:rsidRDefault="00DF24D0"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Podrobnější obsahy a struktury předmětů jsou uvedeny ve formuláři </w:t>
      </w:r>
      <w:r w:rsidRPr="006A0E3C">
        <w:rPr>
          <w:rFonts w:asciiTheme="minorHAnsi" w:hAnsiTheme="minorHAnsi"/>
          <w:i/>
        </w:rPr>
        <w:t>B-III – Charakteristika studijního předmětu</w:t>
      </w:r>
      <w:r w:rsidRPr="006A0E3C">
        <w:rPr>
          <w:rFonts w:asciiTheme="minorHAnsi" w:hAnsiTheme="minorHAnsi"/>
        </w:rPr>
        <w:t xml:space="preserve"> pro jednotlivé předměty studijního plánu.</w:t>
      </w:r>
    </w:p>
    <w:p w14:paraId="64501681" w14:textId="7A617B80" w:rsidR="00482FDB" w:rsidRDefault="00496B7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Většina předmětů studijního plánu prezenčního studia </w:t>
      </w:r>
      <w:r w:rsidR="004300DF" w:rsidRPr="006A0E3C">
        <w:rPr>
          <w:rFonts w:asciiTheme="minorHAnsi" w:hAnsiTheme="minorHAnsi"/>
        </w:rPr>
        <w:t xml:space="preserve">je </w:t>
      </w:r>
      <w:r w:rsidR="004A13A6" w:rsidRPr="006A0E3C">
        <w:rPr>
          <w:rFonts w:asciiTheme="minorHAnsi" w:hAnsiTheme="minorHAnsi"/>
        </w:rPr>
        <w:t xml:space="preserve">uskutečňována </w:t>
      </w:r>
      <w:r w:rsidR="004300DF" w:rsidRPr="006A0E3C">
        <w:rPr>
          <w:rFonts w:asciiTheme="minorHAnsi" w:hAnsiTheme="minorHAnsi"/>
        </w:rPr>
        <w:t>ve formě přednášek, kde jsou uvedeny teoretické základy předmětu</w:t>
      </w:r>
      <w:r w:rsidR="004A13A6" w:rsidRPr="006A0E3C">
        <w:rPr>
          <w:rFonts w:asciiTheme="minorHAnsi" w:hAnsiTheme="minorHAnsi"/>
        </w:rPr>
        <w:t>,</w:t>
      </w:r>
      <w:r w:rsidR="004300DF" w:rsidRPr="006A0E3C">
        <w:rPr>
          <w:rFonts w:asciiTheme="minorHAnsi" w:hAnsiTheme="minorHAnsi"/>
        </w:rPr>
        <w:t xml:space="preserve"> a cvičení, popř. semináře, </w:t>
      </w:r>
      <w:r w:rsidR="004A13A6" w:rsidRPr="006A0E3C">
        <w:rPr>
          <w:rFonts w:asciiTheme="minorHAnsi" w:hAnsiTheme="minorHAnsi"/>
        </w:rPr>
        <w:t xml:space="preserve">ve kterých </w:t>
      </w:r>
      <w:r w:rsidR="004300DF" w:rsidRPr="006A0E3C">
        <w:rPr>
          <w:rFonts w:asciiTheme="minorHAnsi" w:hAnsiTheme="minorHAnsi"/>
        </w:rPr>
        <w:t xml:space="preserve">jsou tyto poznatky procvičeny a prohloubeny. Rozsah přednášek je zpravidla </w:t>
      </w:r>
      <w:r w:rsidR="0003507E" w:rsidRPr="006A0E3C">
        <w:rPr>
          <w:rFonts w:asciiTheme="minorHAnsi" w:hAnsiTheme="minorHAnsi"/>
        </w:rPr>
        <w:t>1-</w:t>
      </w:r>
      <w:r w:rsidR="00780C2C" w:rsidRPr="006A0E3C">
        <w:rPr>
          <w:rFonts w:asciiTheme="minorHAnsi" w:hAnsiTheme="minorHAnsi"/>
        </w:rPr>
        <w:t>2 hodiny týdně</w:t>
      </w:r>
      <w:r w:rsidR="004300DF" w:rsidRPr="006A0E3C">
        <w:rPr>
          <w:rFonts w:asciiTheme="minorHAnsi" w:hAnsiTheme="minorHAnsi"/>
        </w:rPr>
        <w:t xml:space="preserve"> a rozsah cvičení popř. seminářů je 1-</w:t>
      </w:r>
      <w:r w:rsidR="0003507E" w:rsidRPr="006A0E3C">
        <w:rPr>
          <w:rFonts w:asciiTheme="minorHAnsi" w:hAnsiTheme="minorHAnsi"/>
        </w:rPr>
        <w:t>4</w:t>
      </w:r>
      <w:r w:rsidR="004300DF" w:rsidRPr="006A0E3C">
        <w:rPr>
          <w:rFonts w:asciiTheme="minorHAnsi" w:hAnsiTheme="minorHAnsi"/>
        </w:rPr>
        <w:t xml:space="preserve"> hod</w:t>
      </w:r>
      <w:r w:rsidR="00780C2C" w:rsidRPr="006A0E3C">
        <w:rPr>
          <w:rFonts w:asciiTheme="minorHAnsi" w:hAnsiTheme="minorHAnsi"/>
        </w:rPr>
        <w:t>iny týdně</w:t>
      </w:r>
      <w:r w:rsidRPr="006A0E3C">
        <w:rPr>
          <w:rFonts w:asciiTheme="minorHAnsi" w:hAnsiTheme="minorHAnsi"/>
        </w:rPr>
        <w:t>.</w:t>
      </w:r>
      <w:r w:rsidR="004300DF" w:rsidRPr="006A0E3C">
        <w:rPr>
          <w:rFonts w:asciiTheme="minorHAnsi" w:hAnsiTheme="minorHAnsi"/>
        </w:rPr>
        <w:t xml:space="preserve"> </w:t>
      </w:r>
      <w:r w:rsidRPr="006A0E3C">
        <w:rPr>
          <w:rFonts w:asciiTheme="minorHAnsi" w:hAnsiTheme="minorHAnsi"/>
        </w:rPr>
        <w:t xml:space="preserve">V kombinované formě studia je výuka koncipována formou řízených konzultací za přítomnosti studenta v rozsahu </w:t>
      </w:r>
      <w:r w:rsidR="0003507E" w:rsidRPr="006A0E3C">
        <w:rPr>
          <w:rFonts w:asciiTheme="minorHAnsi" w:hAnsiTheme="minorHAnsi"/>
        </w:rPr>
        <w:t>6</w:t>
      </w:r>
      <w:r w:rsidR="00780C2C" w:rsidRPr="006A0E3C">
        <w:rPr>
          <w:rFonts w:asciiTheme="minorHAnsi" w:hAnsiTheme="minorHAnsi"/>
        </w:rPr>
        <w:t xml:space="preserve"> </w:t>
      </w:r>
      <w:r w:rsidR="004300DF" w:rsidRPr="006A0E3C">
        <w:rPr>
          <w:rFonts w:asciiTheme="minorHAnsi" w:hAnsiTheme="minorHAnsi"/>
        </w:rPr>
        <w:t xml:space="preserve">– </w:t>
      </w:r>
      <w:r w:rsidR="00780C2C" w:rsidRPr="006A0E3C">
        <w:rPr>
          <w:rFonts w:asciiTheme="minorHAnsi" w:hAnsiTheme="minorHAnsi"/>
        </w:rPr>
        <w:t>2</w:t>
      </w:r>
      <w:r w:rsidR="0003507E" w:rsidRPr="006A0E3C">
        <w:rPr>
          <w:rFonts w:asciiTheme="minorHAnsi" w:hAnsiTheme="minorHAnsi"/>
        </w:rPr>
        <w:t>2</w:t>
      </w:r>
      <w:r w:rsidR="00780C2C" w:rsidRPr="006A0E3C">
        <w:rPr>
          <w:rFonts w:asciiTheme="minorHAnsi" w:hAnsiTheme="minorHAnsi"/>
        </w:rPr>
        <w:t xml:space="preserve"> </w:t>
      </w:r>
      <w:r w:rsidR="004300DF" w:rsidRPr="006A0E3C">
        <w:rPr>
          <w:rFonts w:asciiTheme="minorHAnsi" w:hAnsiTheme="minorHAnsi"/>
        </w:rPr>
        <w:t xml:space="preserve">hod řízených konzultací za předmět a semestr v součtu </w:t>
      </w:r>
      <w:r w:rsidR="0003507E" w:rsidRPr="006A0E3C">
        <w:rPr>
          <w:rFonts w:asciiTheme="minorHAnsi" w:hAnsiTheme="minorHAnsi"/>
        </w:rPr>
        <w:t>105-119</w:t>
      </w:r>
      <w:r w:rsidR="004300DF" w:rsidRPr="006A0E3C">
        <w:rPr>
          <w:rFonts w:asciiTheme="minorHAnsi" w:hAnsiTheme="minorHAnsi"/>
        </w:rPr>
        <w:t xml:space="preserve"> hodin/semestr a 224 hodin/</w:t>
      </w:r>
      <w:proofErr w:type="spellStart"/>
      <w:r w:rsidR="004300DF" w:rsidRPr="006A0E3C">
        <w:rPr>
          <w:rFonts w:asciiTheme="minorHAnsi" w:hAnsiTheme="minorHAnsi"/>
        </w:rPr>
        <w:t>ak</w:t>
      </w:r>
      <w:proofErr w:type="spellEnd"/>
      <w:r w:rsidR="004300DF" w:rsidRPr="006A0E3C">
        <w:rPr>
          <w:rFonts w:asciiTheme="minorHAnsi" w:hAnsiTheme="minorHAnsi"/>
        </w:rPr>
        <w:t>. rok.</w:t>
      </w:r>
      <w:r w:rsidR="00824F64" w:rsidRPr="006A0E3C">
        <w:rPr>
          <w:rFonts w:asciiTheme="minorHAnsi" w:hAnsiTheme="minorHAnsi"/>
        </w:rPr>
        <w:t xml:space="preserve"> Výjimkou je předmět </w:t>
      </w:r>
      <w:r w:rsidR="001E5E02" w:rsidRPr="006A0E3C">
        <w:rPr>
          <w:rFonts w:asciiTheme="minorHAnsi" w:hAnsiTheme="minorHAnsi"/>
        </w:rPr>
        <w:t>B</w:t>
      </w:r>
      <w:r w:rsidR="002D69F4" w:rsidRPr="006A0E3C">
        <w:rPr>
          <w:rFonts w:asciiTheme="minorHAnsi" w:hAnsiTheme="minorHAnsi"/>
        </w:rPr>
        <w:t xml:space="preserve">akalářská </w:t>
      </w:r>
      <w:r w:rsidR="00824F64" w:rsidRPr="006A0E3C">
        <w:rPr>
          <w:rFonts w:asciiTheme="minorHAnsi" w:hAnsiTheme="minorHAnsi"/>
        </w:rPr>
        <w:t xml:space="preserve">práce v posledním semestru, který má vyšší hodinovou i kreditovou dotaci z důvodů podstatně vyšší studijní zátěže na studenta spojenou s vypracováním této závěrečné </w:t>
      </w:r>
      <w:r w:rsidR="004A13A6" w:rsidRPr="006A0E3C">
        <w:rPr>
          <w:rFonts w:asciiTheme="minorHAnsi" w:hAnsiTheme="minorHAnsi"/>
        </w:rPr>
        <w:t xml:space="preserve">kvalifikační </w:t>
      </w:r>
      <w:r w:rsidR="00824F64" w:rsidRPr="006A0E3C">
        <w:rPr>
          <w:rFonts w:asciiTheme="minorHAnsi" w:hAnsiTheme="minorHAnsi"/>
        </w:rPr>
        <w:t>práce.</w:t>
      </w:r>
    </w:p>
    <w:p w14:paraId="08CBE772" w14:textId="77777777" w:rsidR="00DF0EAB" w:rsidRPr="006A0E3C" w:rsidRDefault="00DF0EAB" w:rsidP="00572434">
      <w:pPr>
        <w:pStyle w:val="Zkladntext21"/>
        <w:shd w:val="clear" w:color="auto" w:fill="auto"/>
        <w:spacing w:before="0" w:after="120" w:line="288" w:lineRule="exact"/>
        <w:ind w:firstLine="0"/>
        <w:rPr>
          <w:rFonts w:asciiTheme="minorHAnsi" w:hAnsiTheme="minorHAnsi"/>
        </w:rPr>
      </w:pPr>
    </w:p>
    <w:p w14:paraId="2F023AF1" w14:textId="7F467CEA" w:rsidR="00AA7CBC" w:rsidRPr="006A0E3C" w:rsidRDefault="000D5585" w:rsidP="00CC42D1">
      <w:pPr>
        <w:pStyle w:val="Nadpis3"/>
        <w:rPr>
          <w:rFonts w:asciiTheme="minorHAnsi" w:hAnsiTheme="minorHAnsi"/>
        </w:rPr>
      </w:pPr>
      <w:bookmarkStart w:id="121" w:name="_Toc523751513"/>
      <w:r w:rsidRPr="006A0E3C">
        <w:rPr>
          <w:rFonts w:asciiTheme="minorHAnsi" w:hAnsiTheme="minorHAnsi"/>
        </w:rPr>
        <w:t xml:space="preserve">Standard </w:t>
      </w:r>
      <w:r w:rsidR="00AA7CBC" w:rsidRPr="006A0E3C">
        <w:rPr>
          <w:rFonts w:asciiTheme="minorHAnsi" w:hAnsiTheme="minorHAnsi"/>
        </w:rPr>
        <w:t>2.14 Soulad obsahu studijních předmětů, státních zkoušek a kvalifikačních prací s výsledky učení a profilem absolventa</w:t>
      </w:r>
      <w:bookmarkEnd w:id="121"/>
      <w:r w:rsidR="00AA7CBC" w:rsidRPr="006A0E3C">
        <w:rPr>
          <w:rFonts w:asciiTheme="minorHAnsi" w:hAnsiTheme="minorHAnsi"/>
        </w:rPr>
        <w:t xml:space="preserve">  </w:t>
      </w:r>
    </w:p>
    <w:p w14:paraId="14B3A267" w14:textId="3DA93F59" w:rsidR="00081CB1" w:rsidRPr="006A0E3C" w:rsidRDefault="001F6954"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Obsah jednotlivých předmětů je uveden v kartách předmětů </w:t>
      </w:r>
      <w:r w:rsidR="00204E9A" w:rsidRPr="006A0E3C">
        <w:rPr>
          <w:rFonts w:asciiTheme="minorHAnsi" w:hAnsiTheme="minorHAnsi"/>
        </w:rPr>
        <w:t xml:space="preserve">ve </w:t>
      </w:r>
      <w:r w:rsidRPr="006A0E3C">
        <w:rPr>
          <w:rFonts w:asciiTheme="minorHAnsi" w:hAnsiTheme="minorHAnsi"/>
        </w:rPr>
        <w:t xml:space="preserve">formulářích </w:t>
      </w:r>
      <w:r w:rsidRPr="006A0E3C">
        <w:rPr>
          <w:rFonts w:asciiTheme="minorHAnsi" w:hAnsiTheme="minorHAnsi"/>
          <w:i/>
        </w:rPr>
        <w:t>B-III – Charakteristika studijního předmětu</w:t>
      </w:r>
      <w:r w:rsidR="008C707F" w:rsidRPr="006A0E3C">
        <w:rPr>
          <w:rFonts w:asciiTheme="minorHAnsi" w:hAnsiTheme="minorHAnsi"/>
        </w:rPr>
        <w:t>.</w:t>
      </w:r>
      <w:r w:rsidRPr="006A0E3C">
        <w:rPr>
          <w:rFonts w:asciiTheme="minorHAnsi" w:hAnsiTheme="minorHAnsi"/>
        </w:rPr>
        <w:t xml:space="preserve"> </w:t>
      </w:r>
      <w:r w:rsidR="008C707F" w:rsidRPr="006A0E3C">
        <w:rPr>
          <w:rFonts w:asciiTheme="minorHAnsi" w:hAnsiTheme="minorHAnsi"/>
        </w:rPr>
        <w:t>K</w:t>
      </w:r>
      <w:r w:rsidRPr="006A0E3C">
        <w:rPr>
          <w:rFonts w:asciiTheme="minorHAnsi" w:hAnsiTheme="minorHAnsi"/>
        </w:rPr>
        <w:t xml:space="preserve">aždý předmět </w:t>
      </w:r>
      <w:r w:rsidR="004A13A6" w:rsidRPr="006A0E3C">
        <w:rPr>
          <w:rFonts w:asciiTheme="minorHAnsi" w:hAnsiTheme="minorHAnsi"/>
        </w:rPr>
        <w:t xml:space="preserve">má </w:t>
      </w:r>
      <w:r w:rsidRPr="006A0E3C">
        <w:rPr>
          <w:rFonts w:asciiTheme="minorHAnsi" w:hAnsiTheme="minorHAnsi"/>
        </w:rPr>
        <w:t xml:space="preserve">přesně definovánu náplň výuky </w:t>
      </w:r>
      <w:r w:rsidR="008C707F" w:rsidRPr="006A0E3C">
        <w:rPr>
          <w:rFonts w:asciiTheme="minorHAnsi" w:hAnsiTheme="minorHAnsi"/>
        </w:rPr>
        <w:t>pro čtrnáct týdnů</w:t>
      </w:r>
      <w:r w:rsidRPr="006A0E3C">
        <w:rPr>
          <w:rFonts w:asciiTheme="minorHAnsi" w:hAnsiTheme="minorHAnsi"/>
        </w:rPr>
        <w:t xml:space="preserve"> semestru</w:t>
      </w:r>
      <w:r w:rsidR="001E5E02" w:rsidRPr="006A0E3C">
        <w:rPr>
          <w:rFonts w:asciiTheme="minorHAnsi" w:hAnsiTheme="minorHAnsi"/>
        </w:rPr>
        <w:t xml:space="preserve"> (12 týdnů v posledním semestru)</w:t>
      </w:r>
      <w:r w:rsidRPr="006A0E3C">
        <w:rPr>
          <w:rFonts w:asciiTheme="minorHAnsi" w:hAnsiTheme="minorHAnsi"/>
        </w:rPr>
        <w:t xml:space="preserve"> spolu s </w:t>
      </w:r>
      <w:proofErr w:type="spellStart"/>
      <w:r w:rsidRPr="006A0E3C">
        <w:rPr>
          <w:rFonts w:asciiTheme="minorHAnsi" w:hAnsiTheme="minorHAnsi"/>
        </w:rPr>
        <w:t>prerekvizitami</w:t>
      </w:r>
      <w:proofErr w:type="spellEnd"/>
      <w:r w:rsidRPr="006A0E3C">
        <w:rPr>
          <w:rFonts w:asciiTheme="minorHAnsi" w:hAnsiTheme="minorHAnsi"/>
        </w:rPr>
        <w:t xml:space="preserve">, </w:t>
      </w:r>
      <w:proofErr w:type="spellStart"/>
      <w:r w:rsidRPr="006A0E3C">
        <w:rPr>
          <w:rFonts w:asciiTheme="minorHAnsi" w:hAnsiTheme="minorHAnsi"/>
        </w:rPr>
        <w:t>korekvizitami</w:t>
      </w:r>
      <w:proofErr w:type="spellEnd"/>
      <w:r w:rsidRPr="006A0E3C">
        <w:rPr>
          <w:rFonts w:asciiTheme="minorHAnsi" w:hAnsiTheme="minorHAnsi"/>
        </w:rPr>
        <w:t xml:space="preserve"> a ekvivalencemi, jsou-li pro </w:t>
      </w:r>
      <w:r w:rsidR="00204E9A" w:rsidRPr="006A0E3C">
        <w:rPr>
          <w:rFonts w:asciiTheme="minorHAnsi" w:hAnsiTheme="minorHAnsi"/>
        </w:rPr>
        <w:t xml:space="preserve">daný </w:t>
      </w:r>
      <w:r w:rsidRPr="006A0E3C">
        <w:rPr>
          <w:rFonts w:asciiTheme="minorHAnsi" w:hAnsiTheme="minorHAnsi"/>
        </w:rPr>
        <w:t xml:space="preserve">předmět definovány. </w:t>
      </w:r>
    </w:p>
    <w:p w14:paraId="5B5249EC" w14:textId="2B27790D" w:rsidR="00767ADE" w:rsidRPr="006A0E3C" w:rsidRDefault="009E014C"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lastRenderedPageBreak/>
        <w:t>V kartách předmětů</w:t>
      </w:r>
      <w:r w:rsidR="001F6954" w:rsidRPr="006A0E3C">
        <w:rPr>
          <w:rFonts w:asciiTheme="minorHAnsi" w:hAnsiTheme="minorHAnsi"/>
        </w:rPr>
        <w:t xml:space="preserve"> </w:t>
      </w:r>
      <w:r w:rsidRPr="006A0E3C">
        <w:rPr>
          <w:rFonts w:asciiTheme="minorHAnsi" w:hAnsiTheme="minorHAnsi"/>
        </w:rPr>
        <w:t>je</w:t>
      </w:r>
      <w:r w:rsidR="001F6954" w:rsidRPr="006A0E3C">
        <w:rPr>
          <w:rFonts w:asciiTheme="minorHAnsi" w:hAnsiTheme="minorHAnsi"/>
        </w:rPr>
        <w:t xml:space="preserve"> přesně definována forma ověření studijních výsledků a podmínky pro úspěšné absolvování předmětu. Většina předmětů je </w:t>
      </w:r>
      <w:r w:rsidR="00204E9A" w:rsidRPr="006A0E3C">
        <w:rPr>
          <w:rFonts w:asciiTheme="minorHAnsi" w:hAnsiTheme="minorHAnsi"/>
        </w:rPr>
        <w:t xml:space="preserve">zakončena konkrétní </w:t>
      </w:r>
      <w:r w:rsidR="00E11D7B" w:rsidRPr="006A0E3C">
        <w:rPr>
          <w:rFonts w:asciiTheme="minorHAnsi" w:hAnsiTheme="minorHAnsi"/>
        </w:rPr>
        <w:t xml:space="preserve">formou klasifikovaného zakončení (klasifikovaný zápočet, zkouška), přičemž je </w:t>
      </w:r>
      <w:r w:rsidR="00780C2C" w:rsidRPr="006A0E3C">
        <w:rPr>
          <w:rFonts w:asciiTheme="minorHAnsi" w:hAnsiTheme="minorHAnsi"/>
        </w:rPr>
        <w:t xml:space="preserve">respektována </w:t>
      </w:r>
      <w:r w:rsidR="00E11D7B" w:rsidRPr="006A0E3C">
        <w:rPr>
          <w:rFonts w:asciiTheme="minorHAnsi" w:hAnsiTheme="minorHAnsi"/>
        </w:rPr>
        <w:t>maximální studijní zátěž 7 klasifikačních zakončení za semestr.</w:t>
      </w:r>
    </w:p>
    <w:p w14:paraId="0BBC12A4" w14:textId="74C83D1E" w:rsidR="00571099" w:rsidRPr="00DD108B" w:rsidRDefault="00E11D7B" w:rsidP="00DD108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K ohodnocení </w:t>
      </w:r>
      <w:r w:rsidR="00204E9A" w:rsidRPr="006A0E3C">
        <w:rPr>
          <w:rFonts w:asciiTheme="minorHAnsi" w:hAnsiTheme="minorHAnsi"/>
        </w:rPr>
        <w:t xml:space="preserve">znalostí </w:t>
      </w:r>
      <w:r w:rsidRPr="006A0E3C">
        <w:rPr>
          <w:rFonts w:asciiTheme="minorHAnsi" w:hAnsiTheme="minorHAnsi"/>
        </w:rPr>
        <w:t>studenta v</w:t>
      </w:r>
      <w:r w:rsidR="00204E9A" w:rsidRPr="006A0E3C">
        <w:rPr>
          <w:rFonts w:asciiTheme="minorHAnsi" w:hAnsiTheme="minorHAnsi"/>
        </w:rPr>
        <w:t xml:space="preserve"> jednotlivých </w:t>
      </w:r>
      <w:r w:rsidRPr="006A0E3C">
        <w:rPr>
          <w:rFonts w:asciiTheme="minorHAnsi" w:hAnsiTheme="minorHAnsi"/>
        </w:rPr>
        <w:t>předmětech zakončených klasifikací (klasifikovaný zápočet, zkouška) je využito ECTS hodnocení dle Studijního a zkušebního řádu UTB</w:t>
      </w:r>
      <w:r w:rsidR="00D8247A" w:rsidRPr="006A0E3C">
        <w:rPr>
          <w:rFonts w:asciiTheme="minorHAnsi" w:hAnsiTheme="minorHAnsi"/>
        </w:rPr>
        <w:t xml:space="preserve"> (</w:t>
      </w:r>
      <w:r w:rsidR="00204E9A" w:rsidRPr="006A0E3C">
        <w:rPr>
          <w:rFonts w:asciiTheme="minorHAnsi" w:hAnsiTheme="minorHAnsi"/>
        </w:rPr>
        <w:t xml:space="preserve">dále jen </w:t>
      </w:r>
      <w:r w:rsidR="00D8247A" w:rsidRPr="006A0E3C">
        <w:rPr>
          <w:rFonts w:asciiTheme="minorHAnsi" w:hAnsiTheme="minorHAnsi"/>
        </w:rPr>
        <w:t>SZŘ UTB)</w:t>
      </w:r>
      <w:r w:rsidRPr="006A0E3C">
        <w:rPr>
          <w:rFonts w:asciiTheme="minorHAnsi" w:hAnsiTheme="minorHAnsi"/>
        </w:rPr>
        <w:t>, článek 14, odst. (1)</w:t>
      </w:r>
      <w:r w:rsidR="00FC6D8D" w:rsidRPr="006A0E3C">
        <w:rPr>
          <w:rStyle w:val="Znakapoznpodarou"/>
          <w:rFonts w:asciiTheme="minorHAnsi" w:hAnsiTheme="minorHAnsi"/>
        </w:rPr>
        <w:footnoteReference w:id="32"/>
      </w:r>
      <w:r w:rsidR="00DD108B">
        <w:rPr>
          <w:rFonts w:asciiTheme="minorHAnsi" w:hAnsiTheme="minorHAnsi"/>
        </w:rPr>
        <w:t>, viz následující tabulka:</w:t>
      </w:r>
    </w:p>
    <w:p w14:paraId="413B4CF4" w14:textId="7F2F9983" w:rsidR="00AA0B83" w:rsidRDefault="00AA0B83" w:rsidP="00AA0B83">
      <w:pPr>
        <w:pStyle w:val="Titulek"/>
        <w:keepNext/>
      </w:pPr>
      <w:r>
        <w:t xml:space="preserve">Tabulka </w:t>
      </w:r>
      <w:ins w:id="122" w:author="Jiří Vojtěšek" w:date="2018-11-22T17:32:00Z">
        <w:r w:rsidR="00CE16D6">
          <w:fldChar w:fldCharType="begin"/>
        </w:r>
        <w:r w:rsidR="00CE16D6">
          <w:instrText xml:space="preserve"> SEQ Tabulka \* ARABIC </w:instrText>
        </w:r>
      </w:ins>
      <w:r w:rsidR="00CE16D6">
        <w:fldChar w:fldCharType="separate"/>
      </w:r>
      <w:ins w:id="123" w:author="Jiří Vojtěšek" w:date="2018-11-22T17:32:00Z">
        <w:r w:rsidR="00CE16D6">
          <w:rPr>
            <w:noProof/>
          </w:rPr>
          <w:t>4</w:t>
        </w:r>
        <w:r w:rsidR="00CE16D6">
          <w:fldChar w:fldCharType="end"/>
        </w:r>
      </w:ins>
      <w:del w:id="124" w:author="Jiří Vojtěšek" w:date="2018-11-22T17:32:00Z">
        <w:r w:rsidR="000557F4" w:rsidDel="00CE16D6">
          <w:fldChar w:fldCharType="begin"/>
        </w:r>
        <w:r w:rsidR="000557F4" w:rsidDel="00CE16D6">
          <w:delInstrText xml:space="preserve"> SEQ Tabulka \* ARABIC </w:delInstrText>
        </w:r>
        <w:r w:rsidR="000557F4" w:rsidDel="00CE16D6">
          <w:fldChar w:fldCharType="separate"/>
        </w:r>
        <w:r w:rsidR="00BE09D2" w:rsidDel="00CE16D6">
          <w:rPr>
            <w:noProof/>
          </w:rPr>
          <w:delText>4</w:delText>
        </w:r>
        <w:r w:rsidR="000557F4" w:rsidDel="00CE16D6">
          <w:rPr>
            <w:noProof/>
          </w:rPr>
          <w:fldChar w:fldCharType="end"/>
        </w:r>
      </w:del>
      <w:r>
        <w:t>: Klasifikační tabulka ECTS</w:t>
      </w:r>
    </w:p>
    <w:tbl>
      <w:tblPr>
        <w:tblStyle w:val="Mkatabulky"/>
        <w:tblW w:w="0" w:type="auto"/>
        <w:tblLook w:val="04A0" w:firstRow="1" w:lastRow="0" w:firstColumn="1" w:lastColumn="0" w:noHBand="0" w:noVBand="1"/>
      </w:tblPr>
      <w:tblGrid>
        <w:gridCol w:w="3020"/>
        <w:gridCol w:w="3021"/>
        <w:gridCol w:w="3021"/>
      </w:tblGrid>
      <w:tr w:rsidR="00E11D7B" w:rsidRPr="00143094" w14:paraId="23F45094" w14:textId="77777777" w:rsidTr="000C3BE7">
        <w:trPr>
          <w:trHeight w:val="450"/>
        </w:trPr>
        <w:tc>
          <w:tcPr>
            <w:tcW w:w="3020" w:type="dxa"/>
            <w:vAlign w:val="center"/>
          </w:tcPr>
          <w:p w14:paraId="1AFF5F0B" w14:textId="5D9141BC" w:rsidR="00E11D7B" w:rsidRPr="00143094" w:rsidRDefault="00E11D7B" w:rsidP="00DF0EAB">
            <w:pPr>
              <w:jc w:val="center"/>
              <w:rPr>
                <w:rFonts w:asciiTheme="minorHAnsi" w:hAnsiTheme="minorHAnsi" w:cstheme="minorHAnsi"/>
                <w:b/>
                <w:sz w:val="22"/>
                <w:szCs w:val="22"/>
                <w:lang w:val="cs-CZ"/>
              </w:rPr>
            </w:pPr>
            <w:r w:rsidRPr="00143094">
              <w:rPr>
                <w:rFonts w:asciiTheme="minorHAnsi" w:hAnsiTheme="minorHAnsi" w:cstheme="minorHAnsi"/>
                <w:b/>
                <w:sz w:val="22"/>
                <w:szCs w:val="22"/>
                <w:lang w:val="cs-CZ"/>
              </w:rPr>
              <w:t>Stupeň ECTS</w:t>
            </w:r>
          </w:p>
        </w:tc>
        <w:tc>
          <w:tcPr>
            <w:tcW w:w="3021" w:type="dxa"/>
            <w:vAlign w:val="center"/>
          </w:tcPr>
          <w:p w14:paraId="51EDF559" w14:textId="7FD39079" w:rsidR="00E11D7B" w:rsidRPr="00143094" w:rsidRDefault="00E11D7B" w:rsidP="00DF0EAB">
            <w:pPr>
              <w:jc w:val="center"/>
              <w:rPr>
                <w:rFonts w:asciiTheme="minorHAnsi" w:hAnsiTheme="minorHAnsi" w:cstheme="minorHAnsi"/>
                <w:b/>
                <w:sz w:val="22"/>
                <w:szCs w:val="22"/>
                <w:lang w:val="cs-CZ"/>
              </w:rPr>
            </w:pPr>
            <w:r w:rsidRPr="00143094">
              <w:rPr>
                <w:rFonts w:asciiTheme="minorHAnsi" w:hAnsiTheme="minorHAnsi" w:cstheme="minorHAnsi"/>
                <w:b/>
                <w:sz w:val="22"/>
                <w:szCs w:val="22"/>
                <w:lang w:val="cs-CZ"/>
              </w:rPr>
              <w:t>Slovní vyjádření</w:t>
            </w:r>
          </w:p>
        </w:tc>
        <w:tc>
          <w:tcPr>
            <w:tcW w:w="3021" w:type="dxa"/>
            <w:vAlign w:val="center"/>
          </w:tcPr>
          <w:p w14:paraId="30EA34B2" w14:textId="57EF3413" w:rsidR="00E11D7B" w:rsidRPr="00143094" w:rsidRDefault="00E11D7B" w:rsidP="00DF0EAB">
            <w:pPr>
              <w:jc w:val="center"/>
              <w:rPr>
                <w:rFonts w:asciiTheme="minorHAnsi" w:hAnsiTheme="minorHAnsi" w:cstheme="minorHAnsi"/>
                <w:b/>
                <w:sz w:val="22"/>
                <w:szCs w:val="22"/>
                <w:lang w:val="cs-CZ"/>
              </w:rPr>
            </w:pPr>
            <w:r w:rsidRPr="00143094">
              <w:rPr>
                <w:rFonts w:asciiTheme="minorHAnsi" w:hAnsiTheme="minorHAnsi" w:cstheme="minorHAnsi"/>
                <w:b/>
                <w:sz w:val="22"/>
                <w:szCs w:val="22"/>
                <w:lang w:val="cs-CZ"/>
              </w:rPr>
              <w:t>Číselné vyjádření</w:t>
            </w:r>
          </w:p>
        </w:tc>
      </w:tr>
      <w:tr w:rsidR="00E11D7B" w:rsidRPr="00143094" w14:paraId="04F8F34B" w14:textId="77777777" w:rsidTr="000C3BE7">
        <w:trPr>
          <w:trHeight w:val="450"/>
        </w:trPr>
        <w:tc>
          <w:tcPr>
            <w:tcW w:w="3020" w:type="dxa"/>
            <w:vAlign w:val="center"/>
          </w:tcPr>
          <w:p w14:paraId="6EC41548" w14:textId="4798DC2A"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A</w:t>
            </w:r>
          </w:p>
        </w:tc>
        <w:tc>
          <w:tcPr>
            <w:tcW w:w="3021" w:type="dxa"/>
            <w:vAlign w:val="center"/>
          </w:tcPr>
          <w:p w14:paraId="73714AFD" w14:textId="2D3CE102"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 xml:space="preserve">Výborně / </w:t>
            </w:r>
            <w:proofErr w:type="spellStart"/>
            <w:r w:rsidRPr="00143094">
              <w:rPr>
                <w:rFonts w:asciiTheme="minorHAnsi" w:hAnsiTheme="minorHAnsi" w:cstheme="minorHAnsi"/>
                <w:sz w:val="22"/>
                <w:szCs w:val="22"/>
                <w:lang w:val="cs-CZ"/>
              </w:rPr>
              <w:t>Excelent</w:t>
            </w:r>
            <w:proofErr w:type="spellEnd"/>
          </w:p>
        </w:tc>
        <w:tc>
          <w:tcPr>
            <w:tcW w:w="3021" w:type="dxa"/>
            <w:vAlign w:val="center"/>
          </w:tcPr>
          <w:p w14:paraId="5C56B209" w14:textId="3C7A17BB"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1</w:t>
            </w:r>
          </w:p>
        </w:tc>
      </w:tr>
      <w:tr w:rsidR="00E11D7B" w:rsidRPr="00143094" w14:paraId="4BF01BC8" w14:textId="77777777" w:rsidTr="000C3BE7">
        <w:trPr>
          <w:trHeight w:val="450"/>
        </w:trPr>
        <w:tc>
          <w:tcPr>
            <w:tcW w:w="3020" w:type="dxa"/>
            <w:vAlign w:val="center"/>
          </w:tcPr>
          <w:p w14:paraId="5D9A2690" w14:textId="2878FBD9"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B</w:t>
            </w:r>
          </w:p>
        </w:tc>
        <w:tc>
          <w:tcPr>
            <w:tcW w:w="3021" w:type="dxa"/>
            <w:vAlign w:val="center"/>
          </w:tcPr>
          <w:p w14:paraId="7DC6437E" w14:textId="29BF5B5A"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 xml:space="preserve">Velmi dobře / Very </w:t>
            </w:r>
            <w:proofErr w:type="spellStart"/>
            <w:r w:rsidRPr="00143094">
              <w:rPr>
                <w:rFonts w:asciiTheme="minorHAnsi" w:hAnsiTheme="minorHAnsi" w:cstheme="minorHAnsi"/>
                <w:sz w:val="22"/>
                <w:szCs w:val="22"/>
                <w:lang w:val="cs-CZ"/>
              </w:rPr>
              <w:t>good</w:t>
            </w:r>
            <w:proofErr w:type="spellEnd"/>
          </w:p>
        </w:tc>
        <w:tc>
          <w:tcPr>
            <w:tcW w:w="3021" w:type="dxa"/>
            <w:vAlign w:val="center"/>
          </w:tcPr>
          <w:p w14:paraId="3A18292B" w14:textId="46ADB7D0"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1,5</w:t>
            </w:r>
          </w:p>
        </w:tc>
      </w:tr>
      <w:tr w:rsidR="00E11D7B" w:rsidRPr="00143094" w14:paraId="0704895D" w14:textId="77777777" w:rsidTr="000C3BE7">
        <w:trPr>
          <w:trHeight w:val="450"/>
        </w:trPr>
        <w:tc>
          <w:tcPr>
            <w:tcW w:w="3020" w:type="dxa"/>
            <w:vAlign w:val="center"/>
          </w:tcPr>
          <w:p w14:paraId="41AEF73D" w14:textId="259969B4"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C</w:t>
            </w:r>
          </w:p>
        </w:tc>
        <w:tc>
          <w:tcPr>
            <w:tcW w:w="3021" w:type="dxa"/>
            <w:vAlign w:val="center"/>
          </w:tcPr>
          <w:p w14:paraId="704FA4D7" w14:textId="0047C049"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 xml:space="preserve">Dobře / </w:t>
            </w:r>
            <w:proofErr w:type="spellStart"/>
            <w:r w:rsidRPr="00143094">
              <w:rPr>
                <w:rFonts w:asciiTheme="minorHAnsi" w:hAnsiTheme="minorHAnsi" w:cstheme="minorHAnsi"/>
                <w:sz w:val="22"/>
                <w:szCs w:val="22"/>
                <w:lang w:val="cs-CZ"/>
              </w:rPr>
              <w:t>Good</w:t>
            </w:r>
            <w:proofErr w:type="spellEnd"/>
          </w:p>
        </w:tc>
        <w:tc>
          <w:tcPr>
            <w:tcW w:w="3021" w:type="dxa"/>
            <w:vAlign w:val="center"/>
          </w:tcPr>
          <w:p w14:paraId="3A73C976" w14:textId="0DE0E28F"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2</w:t>
            </w:r>
          </w:p>
        </w:tc>
      </w:tr>
      <w:tr w:rsidR="00E11D7B" w:rsidRPr="00143094" w14:paraId="7778F95F" w14:textId="77777777" w:rsidTr="000C3BE7">
        <w:trPr>
          <w:trHeight w:val="450"/>
        </w:trPr>
        <w:tc>
          <w:tcPr>
            <w:tcW w:w="3020" w:type="dxa"/>
            <w:vAlign w:val="center"/>
          </w:tcPr>
          <w:p w14:paraId="2E530339" w14:textId="75720402"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D</w:t>
            </w:r>
          </w:p>
        </w:tc>
        <w:tc>
          <w:tcPr>
            <w:tcW w:w="3021" w:type="dxa"/>
            <w:vAlign w:val="center"/>
          </w:tcPr>
          <w:p w14:paraId="41AF794D" w14:textId="6DB8E249"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 xml:space="preserve">Uspokojivě / </w:t>
            </w:r>
            <w:proofErr w:type="spellStart"/>
            <w:r w:rsidRPr="00143094">
              <w:rPr>
                <w:rFonts w:asciiTheme="minorHAnsi" w:hAnsiTheme="minorHAnsi" w:cstheme="minorHAnsi"/>
                <w:sz w:val="22"/>
                <w:szCs w:val="22"/>
                <w:lang w:val="cs-CZ"/>
              </w:rPr>
              <w:t>Satisfactory</w:t>
            </w:r>
            <w:proofErr w:type="spellEnd"/>
          </w:p>
        </w:tc>
        <w:tc>
          <w:tcPr>
            <w:tcW w:w="3021" w:type="dxa"/>
            <w:vAlign w:val="center"/>
          </w:tcPr>
          <w:p w14:paraId="03CD566B" w14:textId="6303168E"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2,5</w:t>
            </w:r>
          </w:p>
        </w:tc>
      </w:tr>
      <w:tr w:rsidR="00E11D7B" w:rsidRPr="00143094" w14:paraId="26672A79" w14:textId="77777777" w:rsidTr="000C3BE7">
        <w:trPr>
          <w:trHeight w:val="450"/>
        </w:trPr>
        <w:tc>
          <w:tcPr>
            <w:tcW w:w="3020" w:type="dxa"/>
            <w:vAlign w:val="center"/>
          </w:tcPr>
          <w:p w14:paraId="4B0F8F30" w14:textId="6C92A940"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E</w:t>
            </w:r>
          </w:p>
        </w:tc>
        <w:tc>
          <w:tcPr>
            <w:tcW w:w="3021" w:type="dxa"/>
            <w:vAlign w:val="center"/>
          </w:tcPr>
          <w:p w14:paraId="2EF4EE9E" w14:textId="3DC714B2"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 xml:space="preserve">Dostatečně / </w:t>
            </w:r>
            <w:proofErr w:type="spellStart"/>
            <w:r w:rsidRPr="00143094">
              <w:rPr>
                <w:rFonts w:asciiTheme="minorHAnsi" w:hAnsiTheme="minorHAnsi" w:cstheme="minorHAnsi"/>
                <w:sz w:val="22"/>
                <w:szCs w:val="22"/>
                <w:lang w:val="cs-CZ"/>
              </w:rPr>
              <w:t>Sufficient</w:t>
            </w:r>
            <w:proofErr w:type="spellEnd"/>
          </w:p>
        </w:tc>
        <w:tc>
          <w:tcPr>
            <w:tcW w:w="3021" w:type="dxa"/>
            <w:vAlign w:val="center"/>
          </w:tcPr>
          <w:p w14:paraId="0572F67F" w14:textId="48CAB132"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3</w:t>
            </w:r>
          </w:p>
        </w:tc>
      </w:tr>
      <w:tr w:rsidR="00E11D7B" w:rsidRPr="00143094" w14:paraId="552D9005" w14:textId="77777777" w:rsidTr="000C3BE7">
        <w:trPr>
          <w:trHeight w:val="450"/>
        </w:trPr>
        <w:tc>
          <w:tcPr>
            <w:tcW w:w="3020" w:type="dxa"/>
            <w:vAlign w:val="center"/>
          </w:tcPr>
          <w:p w14:paraId="3B801ED8" w14:textId="2929763D"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F</w:t>
            </w:r>
          </w:p>
        </w:tc>
        <w:tc>
          <w:tcPr>
            <w:tcW w:w="3021" w:type="dxa"/>
            <w:vAlign w:val="center"/>
          </w:tcPr>
          <w:p w14:paraId="3D2C1085" w14:textId="457A6C93"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 xml:space="preserve">Nedostatečně / </w:t>
            </w:r>
            <w:proofErr w:type="spellStart"/>
            <w:r w:rsidRPr="00143094">
              <w:rPr>
                <w:rFonts w:asciiTheme="minorHAnsi" w:hAnsiTheme="minorHAnsi" w:cstheme="minorHAnsi"/>
                <w:sz w:val="22"/>
                <w:szCs w:val="22"/>
                <w:lang w:val="cs-CZ"/>
              </w:rPr>
              <w:t>Unsatisfactory</w:t>
            </w:r>
            <w:proofErr w:type="spellEnd"/>
          </w:p>
        </w:tc>
        <w:tc>
          <w:tcPr>
            <w:tcW w:w="3021" w:type="dxa"/>
            <w:vAlign w:val="center"/>
          </w:tcPr>
          <w:p w14:paraId="5E82A62A" w14:textId="625BF5B6"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w:t>
            </w:r>
          </w:p>
        </w:tc>
      </w:tr>
      <w:tr w:rsidR="00E11D7B" w:rsidRPr="00143094" w14:paraId="42172A37" w14:textId="77777777" w:rsidTr="000C3BE7">
        <w:trPr>
          <w:trHeight w:val="450"/>
        </w:trPr>
        <w:tc>
          <w:tcPr>
            <w:tcW w:w="3020" w:type="dxa"/>
            <w:vAlign w:val="center"/>
          </w:tcPr>
          <w:p w14:paraId="1A97E360" w14:textId="7EC23C47"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FX *</w:t>
            </w:r>
          </w:p>
        </w:tc>
        <w:tc>
          <w:tcPr>
            <w:tcW w:w="3021" w:type="dxa"/>
            <w:vAlign w:val="center"/>
          </w:tcPr>
          <w:p w14:paraId="4FFA972A" w14:textId="4AF6F2B3"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 xml:space="preserve">Nedostatečně / </w:t>
            </w:r>
            <w:proofErr w:type="spellStart"/>
            <w:r w:rsidRPr="00143094">
              <w:rPr>
                <w:rFonts w:asciiTheme="minorHAnsi" w:hAnsiTheme="minorHAnsi" w:cstheme="minorHAnsi"/>
                <w:sz w:val="22"/>
                <w:szCs w:val="22"/>
                <w:lang w:val="cs-CZ"/>
              </w:rPr>
              <w:t>Unsatisfactory</w:t>
            </w:r>
            <w:proofErr w:type="spellEnd"/>
          </w:p>
        </w:tc>
        <w:tc>
          <w:tcPr>
            <w:tcW w:w="3021" w:type="dxa"/>
            <w:vAlign w:val="center"/>
          </w:tcPr>
          <w:p w14:paraId="5B86166D" w14:textId="3F153760"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w:t>
            </w:r>
          </w:p>
        </w:tc>
      </w:tr>
    </w:tbl>
    <w:p w14:paraId="70D791C5" w14:textId="760C6DC5" w:rsidR="00E11D7B" w:rsidRPr="00143094" w:rsidRDefault="00E11D7B" w:rsidP="00AA7CBC">
      <w:pPr>
        <w:rPr>
          <w:rFonts w:asciiTheme="minorHAnsi" w:hAnsiTheme="minorHAnsi"/>
          <w:sz w:val="21"/>
          <w:szCs w:val="21"/>
          <w:lang w:val="cs-CZ"/>
        </w:rPr>
      </w:pPr>
      <w:r w:rsidRPr="00143094">
        <w:rPr>
          <w:rFonts w:asciiTheme="minorHAnsi" w:hAnsiTheme="minorHAnsi"/>
          <w:sz w:val="21"/>
          <w:szCs w:val="21"/>
          <w:lang w:val="cs-CZ"/>
        </w:rPr>
        <w:t xml:space="preserve">*) </w:t>
      </w:r>
      <w:r w:rsidR="00F60EFB" w:rsidRPr="00143094">
        <w:rPr>
          <w:rFonts w:asciiTheme="minorHAnsi" w:hAnsiTheme="minorHAnsi"/>
          <w:sz w:val="21"/>
          <w:szCs w:val="21"/>
          <w:lang w:val="cs-CZ"/>
        </w:rPr>
        <w:t>Pokud je student hodnocen stupněm FX, je mu při opětovném zápisu předmětu uznán zápočet.</w:t>
      </w:r>
    </w:p>
    <w:p w14:paraId="6D443B08" w14:textId="77777777" w:rsidR="00482FDB" w:rsidRPr="006A0E3C" w:rsidRDefault="00482FDB" w:rsidP="00AA7CBC">
      <w:pPr>
        <w:rPr>
          <w:rFonts w:asciiTheme="minorHAnsi" w:hAnsiTheme="minorHAnsi"/>
        </w:rPr>
      </w:pPr>
    </w:p>
    <w:p w14:paraId="35AFD39E" w14:textId="3F8E5E03" w:rsidR="001E5E02" w:rsidRPr="006A0E3C" w:rsidRDefault="00D8247A"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Státní závěrečná zkouška (</w:t>
      </w:r>
      <w:r w:rsidR="00780C2C" w:rsidRPr="006A0E3C">
        <w:rPr>
          <w:rFonts w:asciiTheme="minorHAnsi" w:hAnsiTheme="minorHAnsi"/>
        </w:rPr>
        <w:t>dále jen „</w:t>
      </w:r>
      <w:r w:rsidRPr="006A0E3C">
        <w:rPr>
          <w:rFonts w:asciiTheme="minorHAnsi" w:hAnsiTheme="minorHAnsi"/>
        </w:rPr>
        <w:t>SZZ</w:t>
      </w:r>
      <w:r w:rsidR="00780C2C" w:rsidRPr="006A0E3C">
        <w:rPr>
          <w:rFonts w:asciiTheme="minorHAnsi" w:hAnsiTheme="minorHAnsi"/>
        </w:rPr>
        <w:t>“</w:t>
      </w:r>
      <w:r w:rsidRPr="006A0E3C">
        <w:rPr>
          <w:rFonts w:asciiTheme="minorHAnsi" w:hAnsiTheme="minorHAnsi"/>
        </w:rPr>
        <w:t xml:space="preserve">) se dle SZŘ UTB, článku 26 </w:t>
      </w:r>
      <w:r w:rsidR="00780C2C" w:rsidRPr="006A0E3C">
        <w:rPr>
          <w:rFonts w:asciiTheme="minorHAnsi" w:hAnsiTheme="minorHAnsi"/>
        </w:rPr>
        <w:t xml:space="preserve">skládá z obhajoby </w:t>
      </w:r>
      <w:r w:rsidR="001E5E02" w:rsidRPr="006A0E3C">
        <w:rPr>
          <w:rFonts w:asciiTheme="minorHAnsi" w:hAnsiTheme="minorHAnsi"/>
        </w:rPr>
        <w:t xml:space="preserve">bakalářské </w:t>
      </w:r>
      <w:r w:rsidR="00780C2C" w:rsidRPr="006A0E3C">
        <w:rPr>
          <w:rFonts w:asciiTheme="minorHAnsi" w:hAnsiTheme="minorHAnsi"/>
        </w:rPr>
        <w:t>práce a ze státní zkoušky, skládající se ze dvou povinných předmětů.</w:t>
      </w:r>
    </w:p>
    <w:p w14:paraId="792CC182" w14:textId="53B97600" w:rsidR="00780C2C" w:rsidRPr="006A0E3C" w:rsidRDefault="00780C2C"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Povinnými předměty jsou:</w:t>
      </w:r>
    </w:p>
    <w:p w14:paraId="7CF0A8D7" w14:textId="4ECFDAE1" w:rsidR="00780C2C" w:rsidRPr="006A0E3C" w:rsidRDefault="001E5E02" w:rsidP="0020313F">
      <w:pPr>
        <w:pStyle w:val="Odstavecseseznamem"/>
        <w:numPr>
          <w:ilvl w:val="0"/>
          <w:numId w:val="4"/>
        </w:numPr>
        <w:rPr>
          <w:rFonts w:asciiTheme="minorHAnsi" w:hAnsiTheme="minorHAnsi"/>
          <w:sz w:val="21"/>
          <w:szCs w:val="21"/>
        </w:rPr>
      </w:pPr>
      <w:bookmarkStart w:id="125" w:name="_Ref530003195"/>
      <w:r w:rsidRPr="006A0E3C">
        <w:rPr>
          <w:rFonts w:asciiTheme="minorHAnsi" w:hAnsiTheme="minorHAnsi"/>
          <w:i/>
          <w:sz w:val="21"/>
          <w:szCs w:val="21"/>
        </w:rPr>
        <w:t>Informační a komunikační systémy</w:t>
      </w:r>
      <w:bookmarkEnd w:id="125"/>
    </w:p>
    <w:p w14:paraId="32D5DCE2" w14:textId="170CC9E0" w:rsidR="00E11D7B" w:rsidRPr="006A0E3C" w:rsidRDefault="001E5E02" w:rsidP="00572434">
      <w:pPr>
        <w:pStyle w:val="Odstavecseseznamem"/>
        <w:numPr>
          <w:ilvl w:val="0"/>
          <w:numId w:val="4"/>
        </w:numPr>
        <w:rPr>
          <w:rFonts w:asciiTheme="minorHAnsi" w:hAnsiTheme="minorHAnsi"/>
          <w:sz w:val="21"/>
          <w:szCs w:val="21"/>
        </w:rPr>
      </w:pPr>
      <w:r w:rsidRPr="00ED4CA3">
        <w:rPr>
          <w:rFonts w:asciiTheme="minorHAnsi" w:hAnsiTheme="minorHAnsi"/>
          <w:i/>
          <w:sz w:val="21"/>
          <w:szCs w:val="21"/>
        </w:rPr>
        <w:t>Programovací techniky a návrh</w:t>
      </w:r>
      <w:r w:rsidR="00ED4CA3">
        <w:rPr>
          <w:rFonts w:asciiTheme="minorHAnsi" w:hAnsiTheme="minorHAnsi"/>
          <w:i/>
          <w:sz w:val="21"/>
          <w:szCs w:val="21"/>
        </w:rPr>
        <w:t xml:space="preserve"> software</w:t>
      </w:r>
    </w:p>
    <w:p w14:paraId="6F2CAEDD" w14:textId="60A94B93" w:rsidR="001E5E02" w:rsidRPr="006A0E3C" w:rsidRDefault="00D0699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ab/>
      </w:r>
      <w:r w:rsidR="001E5E02" w:rsidRPr="006A0E3C">
        <w:rPr>
          <w:rFonts w:asciiTheme="minorHAnsi" w:hAnsiTheme="minorHAnsi"/>
        </w:rPr>
        <w:t xml:space="preserve">Předmět </w:t>
      </w:r>
      <w:r w:rsidR="001E5E02" w:rsidRPr="00ED4CA3">
        <w:rPr>
          <w:rFonts w:asciiTheme="minorHAnsi" w:hAnsiTheme="minorHAnsi"/>
          <w:i/>
        </w:rPr>
        <w:t>Informační a komunikační systémy</w:t>
      </w:r>
      <w:r w:rsidR="001E5E02" w:rsidRPr="006A0E3C">
        <w:rPr>
          <w:rFonts w:asciiTheme="minorHAnsi" w:hAnsiTheme="minorHAnsi"/>
        </w:rPr>
        <w:t xml:space="preserve"> obsahuje okruhy z vyučovaných předmětů: Teoretická informatika, Teorie přenosu informace, Databázové systémy, Kryptologie, Operační systémy, Počítačové sítě, Technologie www, Pokročilé webové technologie, Umělá a výpočetní inteligence, Moderní počítačová grafika.</w:t>
      </w:r>
    </w:p>
    <w:p w14:paraId="67F588E6" w14:textId="59C51EE4" w:rsidR="001E5E02" w:rsidRPr="006A0E3C" w:rsidRDefault="00D0699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ab/>
      </w:r>
      <w:r w:rsidR="001E5E02" w:rsidRPr="006A0E3C">
        <w:rPr>
          <w:rFonts w:asciiTheme="minorHAnsi" w:hAnsiTheme="minorHAnsi"/>
        </w:rPr>
        <w:t xml:space="preserve">Předmět </w:t>
      </w:r>
      <w:r w:rsidR="001E5E02" w:rsidRPr="00ED4CA3">
        <w:rPr>
          <w:rFonts w:asciiTheme="minorHAnsi" w:hAnsiTheme="minorHAnsi"/>
          <w:i/>
        </w:rPr>
        <w:t>Programovací techniky a návrh software</w:t>
      </w:r>
      <w:r w:rsidR="001E5E02" w:rsidRPr="006A0E3C">
        <w:rPr>
          <w:rFonts w:asciiTheme="minorHAnsi" w:hAnsiTheme="minorHAnsi"/>
        </w:rPr>
        <w:t xml:space="preserve"> obsahuje okruhy z vyučovaných předmětů: Programování a algoritmizace, Algoritmy a datové struktury, Analýza a modelování softwarových systémů, Objektové programování a návrhové vzory, Základy jazyka C, Programování v jazyku C++, Aplikační </w:t>
      </w:r>
      <w:proofErr w:type="spellStart"/>
      <w:r w:rsidR="001E5E02" w:rsidRPr="006A0E3C">
        <w:rPr>
          <w:rFonts w:asciiTheme="minorHAnsi" w:hAnsiTheme="minorHAnsi"/>
        </w:rPr>
        <w:t>frameworky</w:t>
      </w:r>
      <w:proofErr w:type="spellEnd"/>
      <w:r w:rsidR="001E5E02" w:rsidRPr="006A0E3C">
        <w:rPr>
          <w:rFonts w:asciiTheme="minorHAnsi" w:hAnsiTheme="minorHAnsi"/>
        </w:rPr>
        <w:t xml:space="preserve">, Testování software, Programování mobilních aplikací, </w:t>
      </w:r>
      <w:proofErr w:type="spellStart"/>
      <w:r w:rsidR="00143094">
        <w:rPr>
          <w:rFonts w:asciiTheme="minorHAnsi" w:hAnsiTheme="minorHAnsi"/>
        </w:rPr>
        <w:t>Embedded</w:t>
      </w:r>
      <w:proofErr w:type="spellEnd"/>
      <w:r w:rsidR="00143094">
        <w:rPr>
          <w:rFonts w:asciiTheme="minorHAnsi" w:hAnsiTheme="minorHAnsi"/>
        </w:rPr>
        <w:t xml:space="preserve"> systémy s mikropočítači</w:t>
      </w:r>
      <w:r w:rsidR="001E5E02" w:rsidRPr="006A0E3C">
        <w:rPr>
          <w:rFonts w:asciiTheme="minorHAnsi" w:hAnsiTheme="minorHAnsi"/>
        </w:rPr>
        <w:t>.</w:t>
      </w:r>
    </w:p>
    <w:p w14:paraId="039C02F3" w14:textId="3BC20BFA" w:rsidR="00AA7CBC" w:rsidRPr="006A0E3C" w:rsidRDefault="00902C97"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Témata </w:t>
      </w:r>
      <w:r w:rsidR="001E5E02" w:rsidRPr="006A0E3C">
        <w:rPr>
          <w:rFonts w:asciiTheme="minorHAnsi" w:hAnsiTheme="minorHAnsi"/>
        </w:rPr>
        <w:t xml:space="preserve">bakalářských </w:t>
      </w:r>
      <w:r w:rsidR="00475A28" w:rsidRPr="006A0E3C">
        <w:rPr>
          <w:rFonts w:asciiTheme="minorHAnsi" w:hAnsiTheme="minorHAnsi"/>
        </w:rPr>
        <w:t xml:space="preserve">prací </w:t>
      </w:r>
      <w:r w:rsidR="00C30C14" w:rsidRPr="006A0E3C">
        <w:rPr>
          <w:rFonts w:asciiTheme="minorHAnsi" w:hAnsiTheme="minorHAnsi"/>
        </w:rPr>
        <w:t>jsou každoročně schvalován</w:t>
      </w:r>
      <w:r w:rsidR="00E55727" w:rsidRPr="006A0E3C">
        <w:rPr>
          <w:rFonts w:asciiTheme="minorHAnsi" w:hAnsiTheme="minorHAnsi"/>
        </w:rPr>
        <w:t>a</w:t>
      </w:r>
      <w:r w:rsidR="00C30C14" w:rsidRPr="006A0E3C">
        <w:rPr>
          <w:rFonts w:asciiTheme="minorHAnsi" w:hAnsiTheme="minorHAnsi"/>
        </w:rPr>
        <w:t xml:space="preserve"> </w:t>
      </w:r>
      <w:r w:rsidR="003B2862">
        <w:rPr>
          <w:rFonts w:asciiTheme="minorHAnsi" w:hAnsiTheme="minorHAnsi"/>
        </w:rPr>
        <w:t xml:space="preserve">garantem </w:t>
      </w:r>
      <w:r w:rsidR="00C30C14" w:rsidRPr="006A0E3C">
        <w:rPr>
          <w:rFonts w:asciiTheme="minorHAnsi" w:hAnsiTheme="minorHAnsi"/>
        </w:rPr>
        <w:t>studijního programu na začát</w:t>
      </w:r>
      <w:r w:rsidRPr="006A0E3C">
        <w:rPr>
          <w:rFonts w:asciiTheme="minorHAnsi" w:hAnsiTheme="minorHAnsi"/>
        </w:rPr>
        <w:t>ku zimního semestru posledního roku studia</w:t>
      </w:r>
      <w:r w:rsidR="00295B7B" w:rsidRPr="006A0E3C">
        <w:rPr>
          <w:rFonts w:asciiTheme="minorHAnsi" w:hAnsiTheme="minorHAnsi"/>
        </w:rPr>
        <w:t xml:space="preserve"> dle </w:t>
      </w:r>
      <w:r w:rsidR="00976F86" w:rsidRPr="006A0E3C">
        <w:rPr>
          <w:rFonts w:asciiTheme="minorHAnsi" w:hAnsiTheme="minorHAnsi"/>
          <w:i/>
        </w:rPr>
        <w:t>Pravidel průběhu studia ve studijních programech na Fakultě aplikované informatiky</w:t>
      </w:r>
      <w:r w:rsidR="00976F86" w:rsidRPr="006A0E3C">
        <w:rPr>
          <w:rFonts w:asciiTheme="minorHAnsi" w:hAnsiTheme="minorHAnsi"/>
        </w:rPr>
        <w:t xml:space="preserve"> (dále jen „Pravidel“)</w:t>
      </w:r>
      <w:r w:rsidR="00475A28" w:rsidRPr="006A0E3C">
        <w:rPr>
          <w:rFonts w:asciiTheme="minorHAnsi" w:hAnsiTheme="minorHAnsi"/>
        </w:rPr>
        <w:t>,</w:t>
      </w:r>
      <w:r w:rsidR="00976F86" w:rsidRPr="006A0E3C">
        <w:rPr>
          <w:rFonts w:asciiTheme="minorHAnsi" w:hAnsiTheme="minorHAnsi"/>
        </w:rPr>
        <w:t xml:space="preserve"> článku 4, odst. (2)</w:t>
      </w:r>
      <w:r w:rsidR="00976F86" w:rsidRPr="006A0E3C">
        <w:rPr>
          <w:rStyle w:val="Znakapoznpodarou"/>
          <w:rFonts w:asciiTheme="minorHAnsi" w:hAnsiTheme="minorHAnsi"/>
        </w:rPr>
        <w:footnoteReference w:id="33"/>
      </w:r>
      <w:r w:rsidR="00976F86" w:rsidRPr="006A0E3C">
        <w:rPr>
          <w:rFonts w:asciiTheme="minorHAnsi" w:hAnsiTheme="minorHAnsi"/>
        </w:rPr>
        <w:t xml:space="preserve">. </w:t>
      </w:r>
      <w:r w:rsidR="00A01AFD" w:rsidRPr="006A0E3C">
        <w:rPr>
          <w:rFonts w:asciiTheme="minorHAnsi" w:hAnsiTheme="minorHAnsi"/>
        </w:rPr>
        <w:t xml:space="preserve"> Počet </w:t>
      </w:r>
      <w:r w:rsidR="00475A28" w:rsidRPr="006A0E3C">
        <w:rPr>
          <w:rFonts w:asciiTheme="minorHAnsi" w:hAnsiTheme="minorHAnsi"/>
        </w:rPr>
        <w:t xml:space="preserve">uveřejněných </w:t>
      </w:r>
      <w:r w:rsidR="00A01AFD" w:rsidRPr="006A0E3C">
        <w:rPr>
          <w:rFonts w:asciiTheme="minorHAnsi" w:hAnsiTheme="minorHAnsi"/>
        </w:rPr>
        <w:t xml:space="preserve">témat </w:t>
      </w:r>
      <w:r w:rsidR="00475A28" w:rsidRPr="006A0E3C">
        <w:rPr>
          <w:rFonts w:asciiTheme="minorHAnsi" w:hAnsiTheme="minorHAnsi"/>
        </w:rPr>
        <w:t xml:space="preserve">převyšuje </w:t>
      </w:r>
      <w:r w:rsidR="00A01AFD" w:rsidRPr="006A0E3C">
        <w:rPr>
          <w:rFonts w:asciiTheme="minorHAnsi" w:hAnsiTheme="minorHAnsi"/>
        </w:rPr>
        <w:t xml:space="preserve">počet studentů </w:t>
      </w:r>
      <w:r w:rsidR="00475A28" w:rsidRPr="006A0E3C">
        <w:rPr>
          <w:rFonts w:asciiTheme="minorHAnsi" w:hAnsiTheme="minorHAnsi"/>
        </w:rPr>
        <w:t>závěrečného</w:t>
      </w:r>
      <w:r w:rsidR="00A01AFD" w:rsidRPr="006A0E3C">
        <w:rPr>
          <w:rFonts w:asciiTheme="minorHAnsi" w:hAnsiTheme="minorHAnsi"/>
        </w:rPr>
        <w:t xml:space="preserve"> ročníku</w:t>
      </w:r>
      <w:r w:rsidR="00475A28" w:rsidRPr="006A0E3C">
        <w:rPr>
          <w:rFonts w:asciiTheme="minorHAnsi" w:hAnsiTheme="minorHAnsi"/>
        </w:rPr>
        <w:t>, tímto navýšením počtu témat mají studenti zajištěnu možnost výběru.</w:t>
      </w:r>
      <w:r w:rsidR="00C30C14" w:rsidRPr="006A0E3C">
        <w:rPr>
          <w:rFonts w:asciiTheme="minorHAnsi" w:hAnsiTheme="minorHAnsi"/>
        </w:rPr>
        <w:t xml:space="preserve"> Návrhy témat jsou před předložení</w:t>
      </w:r>
      <w:r w:rsidR="001E5E02" w:rsidRPr="006A0E3C">
        <w:rPr>
          <w:rFonts w:asciiTheme="minorHAnsi" w:hAnsiTheme="minorHAnsi"/>
        </w:rPr>
        <w:t>m</w:t>
      </w:r>
      <w:r w:rsidR="00C30C14" w:rsidRPr="006A0E3C">
        <w:rPr>
          <w:rFonts w:asciiTheme="minorHAnsi" w:hAnsiTheme="minorHAnsi"/>
        </w:rPr>
        <w:t xml:space="preserve"> </w:t>
      </w:r>
      <w:r w:rsidR="003B2862">
        <w:rPr>
          <w:rFonts w:asciiTheme="minorHAnsi" w:hAnsiTheme="minorHAnsi"/>
        </w:rPr>
        <w:t xml:space="preserve">garantovi </w:t>
      </w:r>
      <w:r w:rsidR="00C30C14" w:rsidRPr="006A0E3C">
        <w:rPr>
          <w:rFonts w:asciiTheme="minorHAnsi" w:hAnsiTheme="minorHAnsi"/>
        </w:rPr>
        <w:t>studijní</w:t>
      </w:r>
      <w:r w:rsidR="003B2862">
        <w:rPr>
          <w:rFonts w:asciiTheme="minorHAnsi" w:hAnsiTheme="minorHAnsi"/>
        </w:rPr>
        <w:t>ho</w:t>
      </w:r>
      <w:r w:rsidR="00C30C14" w:rsidRPr="006A0E3C">
        <w:rPr>
          <w:rFonts w:asciiTheme="minorHAnsi" w:hAnsiTheme="minorHAnsi"/>
        </w:rPr>
        <w:t xml:space="preserve"> program</w:t>
      </w:r>
      <w:r w:rsidR="003B2862">
        <w:rPr>
          <w:rFonts w:asciiTheme="minorHAnsi" w:hAnsiTheme="minorHAnsi"/>
        </w:rPr>
        <w:t>u</w:t>
      </w:r>
      <w:r w:rsidR="00C30C14" w:rsidRPr="006A0E3C">
        <w:rPr>
          <w:rFonts w:asciiTheme="minorHAnsi" w:hAnsiTheme="minorHAnsi"/>
        </w:rPr>
        <w:t xml:space="preserve"> </w:t>
      </w:r>
      <w:r w:rsidR="00475A28" w:rsidRPr="006A0E3C">
        <w:rPr>
          <w:rFonts w:asciiTheme="minorHAnsi" w:hAnsiTheme="minorHAnsi"/>
        </w:rPr>
        <w:t xml:space="preserve">nejdříve </w:t>
      </w:r>
      <w:r w:rsidR="00C30C14" w:rsidRPr="006A0E3C">
        <w:rPr>
          <w:rFonts w:asciiTheme="minorHAnsi" w:hAnsiTheme="minorHAnsi"/>
        </w:rPr>
        <w:t xml:space="preserve">posuzovány </w:t>
      </w:r>
      <w:r w:rsidR="007D2355">
        <w:rPr>
          <w:rFonts w:asciiTheme="minorHAnsi" w:hAnsiTheme="minorHAnsi"/>
        </w:rPr>
        <w:t xml:space="preserve">interní </w:t>
      </w:r>
      <w:r w:rsidR="00C30C14" w:rsidRPr="006A0E3C">
        <w:rPr>
          <w:rFonts w:asciiTheme="minorHAnsi" w:hAnsiTheme="minorHAnsi"/>
        </w:rPr>
        <w:t xml:space="preserve">komisí, </w:t>
      </w:r>
      <w:r w:rsidR="00C30C14" w:rsidRPr="006A0E3C">
        <w:rPr>
          <w:rFonts w:asciiTheme="minorHAnsi" w:hAnsiTheme="minorHAnsi"/>
        </w:rPr>
        <w:lastRenderedPageBreak/>
        <w:t>kterou jmenuje garant studijního programu. Tímto krokem je zajištěna relevantnost daného tématu</w:t>
      </w:r>
      <w:r w:rsidR="00900285" w:rsidRPr="006A0E3C">
        <w:rPr>
          <w:rFonts w:asciiTheme="minorHAnsi" w:hAnsiTheme="minorHAnsi"/>
        </w:rPr>
        <w:t xml:space="preserve"> s profilem absolventa</w:t>
      </w:r>
      <w:r w:rsidR="00C30C14" w:rsidRPr="006A0E3C">
        <w:rPr>
          <w:rFonts w:asciiTheme="minorHAnsi" w:hAnsiTheme="minorHAnsi"/>
        </w:rPr>
        <w:t xml:space="preserve"> již před předložením </w:t>
      </w:r>
      <w:r w:rsidR="007D2355">
        <w:rPr>
          <w:rFonts w:asciiTheme="minorHAnsi" w:hAnsiTheme="minorHAnsi"/>
        </w:rPr>
        <w:t>ke schválení</w:t>
      </w:r>
      <w:r w:rsidR="00C30C14" w:rsidRPr="006A0E3C">
        <w:rPr>
          <w:rFonts w:asciiTheme="minorHAnsi" w:hAnsiTheme="minorHAnsi"/>
        </w:rPr>
        <w:t xml:space="preserve">. </w:t>
      </w:r>
      <w:r w:rsidR="00976F86" w:rsidRPr="006A0E3C">
        <w:rPr>
          <w:rFonts w:asciiTheme="minorHAnsi" w:hAnsiTheme="minorHAnsi"/>
        </w:rPr>
        <w:t xml:space="preserve">Vnitřní normou Směrnice děkana </w:t>
      </w:r>
      <w:r w:rsidR="00976F86" w:rsidRPr="006A0E3C">
        <w:rPr>
          <w:rFonts w:asciiTheme="minorHAnsi" w:hAnsiTheme="minorHAnsi"/>
          <w:i/>
        </w:rPr>
        <w:t>SD/08/15 – Pravidla pro vypisování bakalářských a diplomových prací</w:t>
      </w:r>
      <w:r w:rsidR="00976F86" w:rsidRPr="006A0E3C">
        <w:rPr>
          <w:rStyle w:val="Znakapoznpodarou"/>
          <w:rFonts w:asciiTheme="minorHAnsi" w:hAnsiTheme="minorHAnsi"/>
        </w:rPr>
        <w:footnoteReference w:id="34"/>
      </w:r>
      <w:r w:rsidR="00976F86" w:rsidRPr="006A0E3C">
        <w:rPr>
          <w:rFonts w:asciiTheme="minorHAnsi" w:hAnsiTheme="minorHAnsi"/>
        </w:rPr>
        <w:t xml:space="preserve"> je stanoven maximální počet prací vedených pedagogem</w:t>
      </w:r>
      <w:r w:rsidR="006F4B17" w:rsidRPr="006A0E3C">
        <w:rPr>
          <w:rFonts w:asciiTheme="minorHAnsi" w:hAnsiTheme="minorHAnsi"/>
        </w:rPr>
        <w:t>,</w:t>
      </w:r>
      <w:r w:rsidR="00C30C14" w:rsidRPr="006A0E3C">
        <w:rPr>
          <w:rFonts w:asciiTheme="minorHAnsi" w:hAnsiTheme="minorHAnsi"/>
        </w:rPr>
        <w:t xml:space="preserve"> což zaručuje dostatečný prostor na to, aby</w:t>
      </w:r>
      <w:r w:rsidR="00900285" w:rsidRPr="006A0E3C">
        <w:rPr>
          <w:rFonts w:asciiTheme="minorHAnsi" w:hAnsiTheme="minorHAnsi"/>
        </w:rPr>
        <w:t xml:space="preserve"> se vedoucí práce mohl studentovi věnovat na pravidelných konzultacích během posledního ročníku. Mimo těchto konzultací jsou </w:t>
      </w:r>
      <w:r w:rsidR="006F4B17" w:rsidRPr="006A0E3C">
        <w:rPr>
          <w:rFonts w:asciiTheme="minorHAnsi" w:hAnsiTheme="minorHAnsi"/>
        </w:rPr>
        <w:t>v průběhu letního semestru organizovány garantem studijního programu t</w:t>
      </w:r>
      <w:r w:rsidR="00900285" w:rsidRPr="006A0E3C">
        <w:rPr>
          <w:rFonts w:asciiTheme="minorHAnsi" w:hAnsiTheme="minorHAnsi"/>
        </w:rPr>
        <w:t>zv. kontrolní dny, na kterých student prezentuje</w:t>
      </w:r>
      <w:r w:rsidR="006F4B17" w:rsidRPr="006A0E3C">
        <w:rPr>
          <w:rFonts w:asciiTheme="minorHAnsi" w:hAnsiTheme="minorHAnsi"/>
        </w:rPr>
        <w:t xml:space="preserve"> aktuální stav řešení </w:t>
      </w:r>
      <w:r w:rsidR="001E5E02" w:rsidRPr="006A0E3C">
        <w:rPr>
          <w:rFonts w:asciiTheme="minorHAnsi" w:hAnsiTheme="minorHAnsi"/>
        </w:rPr>
        <w:t xml:space="preserve">bakalářské </w:t>
      </w:r>
      <w:r w:rsidR="006F4B17" w:rsidRPr="006A0E3C">
        <w:rPr>
          <w:rFonts w:asciiTheme="minorHAnsi" w:hAnsiTheme="minorHAnsi"/>
        </w:rPr>
        <w:t>práce.</w:t>
      </w:r>
      <w:r w:rsidR="00900285" w:rsidRPr="006A0E3C">
        <w:rPr>
          <w:rFonts w:asciiTheme="minorHAnsi" w:hAnsiTheme="minorHAnsi"/>
        </w:rPr>
        <w:t xml:space="preserve"> Studenti absolvují během roku minimálně dva kontrolní dny</w:t>
      </w:r>
      <w:r w:rsidR="006F4B17" w:rsidRPr="006A0E3C">
        <w:rPr>
          <w:rFonts w:asciiTheme="minorHAnsi" w:hAnsiTheme="minorHAnsi"/>
        </w:rPr>
        <w:t>.</w:t>
      </w:r>
      <w:r w:rsidR="00900285" w:rsidRPr="006A0E3C">
        <w:rPr>
          <w:rFonts w:asciiTheme="minorHAnsi" w:hAnsiTheme="minorHAnsi"/>
        </w:rPr>
        <w:t xml:space="preserve"> </w:t>
      </w:r>
      <w:r w:rsidR="006F4B17" w:rsidRPr="006A0E3C">
        <w:rPr>
          <w:rFonts w:asciiTheme="minorHAnsi" w:hAnsiTheme="minorHAnsi"/>
        </w:rPr>
        <w:t xml:space="preserve">Aktivní účast </w:t>
      </w:r>
      <w:r w:rsidR="00900285" w:rsidRPr="006A0E3C">
        <w:rPr>
          <w:rFonts w:asciiTheme="minorHAnsi" w:hAnsiTheme="minorHAnsi"/>
        </w:rPr>
        <w:t xml:space="preserve">na těchto dnech je </w:t>
      </w:r>
      <w:r w:rsidR="006F4B17" w:rsidRPr="006A0E3C">
        <w:rPr>
          <w:rFonts w:asciiTheme="minorHAnsi" w:hAnsiTheme="minorHAnsi"/>
        </w:rPr>
        <w:t>nutnou podmínkou pro udělení zápočtu</w:t>
      </w:r>
      <w:r w:rsidR="00900285" w:rsidRPr="006A0E3C">
        <w:rPr>
          <w:rFonts w:asciiTheme="minorHAnsi" w:hAnsiTheme="minorHAnsi"/>
        </w:rPr>
        <w:t xml:space="preserve"> za předmět </w:t>
      </w:r>
      <w:r w:rsidR="001E5E02" w:rsidRPr="006A0E3C">
        <w:rPr>
          <w:rFonts w:asciiTheme="minorHAnsi" w:hAnsiTheme="minorHAnsi"/>
        </w:rPr>
        <w:t xml:space="preserve">Bakalářská </w:t>
      </w:r>
      <w:r w:rsidR="00976F86" w:rsidRPr="006A0E3C">
        <w:rPr>
          <w:rFonts w:asciiTheme="minorHAnsi" w:hAnsiTheme="minorHAnsi"/>
        </w:rPr>
        <w:t>práce.</w:t>
      </w:r>
      <w:r w:rsidR="00AA7CBC" w:rsidRPr="006A0E3C">
        <w:rPr>
          <w:rFonts w:asciiTheme="minorHAnsi" w:hAnsiTheme="minorHAnsi"/>
        </w:rPr>
        <w:tab/>
      </w:r>
    </w:p>
    <w:p w14:paraId="109462DA" w14:textId="5895A33E" w:rsidR="00204E9A" w:rsidRPr="006A0E3C" w:rsidRDefault="00204E9A"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FAI používá pro metody výuky v prezenční formě klasické způsoby přímé výuky, jako jsou přednášky, laboratorní cvičení, výpočetní semináře</w:t>
      </w:r>
      <w:r w:rsidR="006F4B17" w:rsidRPr="006A0E3C">
        <w:rPr>
          <w:rFonts w:asciiTheme="minorHAnsi" w:hAnsiTheme="minorHAnsi"/>
        </w:rPr>
        <w:t>, exkurze</w:t>
      </w:r>
      <w:r w:rsidRPr="006A0E3C">
        <w:rPr>
          <w:rFonts w:asciiTheme="minorHAnsi" w:hAnsiTheme="minorHAnsi"/>
        </w:rPr>
        <w:t xml:space="preserve"> apod. Tyto formy jsou zpravidla doplněny o e-</w:t>
      </w:r>
      <w:proofErr w:type="spellStart"/>
      <w:r w:rsidRPr="006A0E3C">
        <w:rPr>
          <w:rFonts w:asciiTheme="minorHAnsi" w:hAnsiTheme="minorHAnsi"/>
        </w:rPr>
        <w:t>learningový</w:t>
      </w:r>
      <w:proofErr w:type="spellEnd"/>
      <w:r w:rsidRPr="006A0E3C">
        <w:rPr>
          <w:rFonts w:asciiTheme="minorHAnsi" w:hAnsiTheme="minorHAnsi"/>
        </w:rPr>
        <w:t xml:space="preserve"> systém </w:t>
      </w:r>
      <w:proofErr w:type="spellStart"/>
      <w:r w:rsidRPr="006A0E3C">
        <w:rPr>
          <w:rFonts w:asciiTheme="minorHAnsi" w:hAnsiTheme="minorHAnsi"/>
        </w:rPr>
        <w:t>Learning</w:t>
      </w:r>
      <w:proofErr w:type="spellEnd"/>
      <w:r w:rsidRPr="006A0E3C">
        <w:rPr>
          <w:rFonts w:asciiTheme="minorHAnsi" w:hAnsiTheme="minorHAnsi"/>
        </w:rPr>
        <w:t xml:space="preserve"> Management Systém (LMS) </w:t>
      </w:r>
      <w:proofErr w:type="spellStart"/>
      <w:r w:rsidRPr="006A0E3C">
        <w:rPr>
          <w:rFonts w:asciiTheme="minorHAnsi" w:hAnsiTheme="minorHAnsi"/>
        </w:rPr>
        <w:t>Moodle</w:t>
      </w:r>
      <w:proofErr w:type="spellEnd"/>
      <w:r w:rsidRPr="006A0E3C">
        <w:rPr>
          <w:rStyle w:val="Znakapoznpodarou"/>
          <w:rFonts w:asciiTheme="minorHAnsi" w:hAnsiTheme="minorHAnsi"/>
        </w:rPr>
        <w:footnoteReference w:id="35"/>
      </w:r>
      <w:r w:rsidRPr="006A0E3C">
        <w:rPr>
          <w:rFonts w:asciiTheme="minorHAnsi" w:hAnsiTheme="minorHAnsi"/>
        </w:rPr>
        <w:t xml:space="preserve">, který je na FAI dlouhodobě využívám k distribuci studijních materiálů, ale také k ověření studijních výsledků formou on-line testů, odevzdávání protokolů z laboratorních úloh apod. V době přípravy akreditační žádosti UTB buduje centralizované řešení LMS </w:t>
      </w:r>
      <w:proofErr w:type="spellStart"/>
      <w:r w:rsidRPr="006A0E3C">
        <w:rPr>
          <w:rFonts w:asciiTheme="minorHAnsi" w:hAnsiTheme="minorHAnsi"/>
        </w:rPr>
        <w:t>Moodle</w:t>
      </w:r>
      <w:proofErr w:type="spellEnd"/>
      <w:r w:rsidRPr="006A0E3C">
        <w:rPr>
          <w:rFonts w:asciiTheme="minorHAnsi" w:hAnsiTheme="minorHAnsi"/>
        </w:rPr>
        <w:t>, v rámci něhož dojde k propojení výukových materiálů napříč fakultami.</w:t>
      </w:r>
    </w:p>
    <w:p w14:paraId="27A10DA7" w14:textId="4E5AA279" w:rsidR="00204E9A" w:rsidRPr="006A0E3C" w:rsidRDefault="00204E9A"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U kombinované formy studia v rámci přímé výuky za přítomnosti studentů probíhají konzultace k tématům, která jsou sdělena studentům dopředu s dostatečným předstihem, v omezené míře probíhá i laboratorní výuka. Velká pozornost je věnována LMS </w:t>
      </w:r>
      <w:proofErr w:type="spellStart"/>
      <w:r w:rsidRPr="006A0E3C">
        <w:rPr>
          <w:rFonts w:asciiTheme="minorHAnsi" w:hAnsiTheme="minorHAnsi"/>
        </w:rPr>
        <w:t>Moodle</w:t>
      </w:r>
      <w:proofErr w:type="spellEnd"/>
      <w:r w:rsidRPr="006A0E3C">
        <w:rPr>
          <w:rFonts w:asciiTheme="minorHAnsi" w:hAnsiTheme="minorHAnsi"/>
        </w:rPr>
        <w:t xml:space="preserve">, kde mají studenti </w:t>
      </w:r>
      <w:r w:rsidR="006F4B17" w:rsidRPr="006A0E3C">
        <w:rPr>
          <w:rFonts w:asciiTheme="minorHAnsi" w:hAnsiTheme="minorHAnsi"/>
        </w:rPr>
        <w:t xml:space="preserve">kombinované formy studia </w:t>
      </w:r>
      <w:r w:rsidRPr="006A0E3C">
        <w:rPr>
          <w:rFonts w:asciiTheme="minorHAnsi" w:hAnsiTheme="minorHAnsi"/>
        </w:rPr>
        <w:t>k dispozici doplňující studijní materiály ve formě přednášek, vypracovaných vzorových řešení, laboratorních cvičení apod. tak, aby si mohli doplnit své znalosti samostudiem a připravili si dotazy pro řízené konzultace daného předmětu.</w:t>
      </w:r>
    </w:p>
    <w:p w14:paraId="5EF6DB9A" w14:textId="6026C854" w:rsidR="00AA7CBC" w:rsidRDefault="00204E9A" w:rsidP="00571099">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Pro výuku praktických cvičení a laboratoří disponuje FAI dostatečným počtem počítačových učeben a odborných laboratoří. V současnosti je k dispozici 13 počítačových učeben a 9 odborných laboratoří, ve kterých probíhá praktická výuka, v případě potřeby jsou tyto učebny zpřístupněny studentům i mimo rozvrhovanou výuku. Studenti mají také možnost využívat služeb areálové studovny přímo v budově FAI, v níž je k dispozici 45 počítačů pro studijní účely s možností </w:t>
      </w:r>
      <w:proofErr w:type="spellStart"/>
      <w:r w:rsidRPr="006A0E3C">
        <w:rPr>
          <w:rFonts w:asciiTheme="minorHAnsi" w:hAnsiTheme="minorHAnsi"/>
        </w:rPr>
        <w:t>scanování</w:t>
      </w:r>
      <w:proofErr w:type="spellEnd"/>
      <w:r w:rsidRPr="006A0E3C">
        <w:rPr>
          <w:rFonts w:asciiTheme="minorHAnsi" w:hAnsiTheme="minorHAnsi"/>
        </w:rPr>
        <w:t xml:space="preserve"> a tisku dokumentů.</w:t>
      </w:r>
    </w:p>
    <w:p w14:paraId="4AE02158" w14:textId="77777777" w:rsidR="00571099" w:rsidRPr="006A0E3C" w:rsidRDefault="00571099" w:rsidP="00571099">
      <w:pPr>
        <w:pStyle w:val="Zkladntext21"/>
        <w:shd w:val="clear" w:color="auto" w:fill="auto"/>
        <w:spacing w:before="0" w:after="120" w:line="288" w:lineRule="exact"/>
        <w:ind w:firstLine="0"/>
        <w:rPr>
          <w:rFonts w:asciiTheme="minorHAnsi" w:hAnsiTheme="minorHAnsi"/>
        </w:rPr>
      </w:pPr>
    </w:p>
    <w:p w14:paraId="3F539CA1" w14:textId="77777777" w:rsidR="009E517D" w:rsidRPr="006A0E3C" w:rsidRDefault="009E517D" w:rsidP="00035992">
      <w:pPr>
        <w:pStyle w:val="Nadpis2"/>
        <w:rPr>
          <w:rFonts w:asciiTheme="minorHAnsi" w:hAnsiTheme="minorHAnsi"/>
        </w:rPr>
      </w:pPr>
      <w:bookmarkStart w:id="126" w:name="_Toc523751514"/>
      <w:r w:rsidRPr="006A0E3C">
        <w:rPr>
          <w:rFonts w:asciiTheme="minorHAnsi" w:hAnsiTheme="minorHAnsi"/>
        </w:rPr>
        <w:t>Vzdělávací a tvůrčí činnost ve studijním programu</w:t>
      </w:r>
      <w:bookmarkEnd w:id="126"/>
    </w:p>
    <w:p w14:paraId="52EFA61F" w14:textId="69C3E36C" w:rsidR="00704719" w:rsidRPr="006A0E3C" w:rsidRDefault="00976F86" w:rsidP="00C66240">
      <w:pPr>
        <w:pStyle w:val="Nadpis3"/>
        <w:rPr>
          <w:rFonts w:asciiTheme="minorHAnsi" w:hAnsiTheme="minorHAnsi"/>
        </w:rPr>
      </w:pPr>
      <w:bookmarkStart w:id="127" w:name="_Toc523751515"/>
      <w:r w:rsidRPr="006A0E3C">
        <w:rPr>
          <w:rFonts w:asciiTheme="minorHAnsi" w:hAnsiTheme="minorHAnsi"/>
        </w:rPr>
        <w:t xml:space="preserve">Standard </w:t>
      </w:r>
      <w:r w:rsidR="00704719" w:rsidRPr="006A0E3C">
        <w:rPr>
          <w:rFonts w:asciiTheme="minorHAnsi" w:hAnsiTheme="minorHAnsi"/>
        </w:rPr>
        <w:t>3.1 Metody výuky</w:t>
      </w:r>
      <w:bookmarkEnd w:id="127"/>
    </w:p>
    <w:p w14:paraId="0B8E144C" w14:textId="4269D629" w:rsidR="00B05106" w:rsidRPr="006A0E3C" w:rsidRDefault="00476795"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Podle charakteru studijních předmětů </w:t>
      </w:r>
      <w:r w:rsidR="00FF7908" w:rsidRPr="006A0E3C">
        <w:rPr>
          <w:rFonts w:asciiTheme="minorHAnsi" w:hAnsiTheme="minorHAnsi"/>
        </w:rPr>
        <w:t xml:space="preserve">v prezenční formě studia </w:t>
      </w:r>
      <w:r w:rsidRPr="006A0E3C">
        <w:rPr>
          <w:rFonts w:asciiTheme="minorHAnsi" w:hAnsiTheme="minorHAnsi"/>
        </w:rPr>
        <w:t>mají studenti možnost t</w:t>
      </w:r>
      <w:r w:rsidR="00E93060" w:rsidRPr="006A0E3C">
        <w:rPr>
          <w:rFonts w:asciiTheme="minorHAnsi" w:hAnsiTheme="minorHAnsi"/>
        </w:rPr>
        <w:t>eoretické poznatky získané na přednáškách</w:t>
      </w:r>
      <w:r w:rsidRPr="006A0E3C">
        <w:rPr>
          <w:rFonts w:asciiTheme="minorHAnsi" w:hAnsiTheme="minorHAnsi"/>
        </w:rPr>
        <w:t xml:space="preserve"> </w:t>
      </w:r>
      <w:r w:rsidR="004D2134" w:rsidRPr="006A0E3C">
        <w:rPr>
          <w:rFonts w:asciiTheme="minorHAnsi" w:hAnsiTheme="minorHAnsi"/>
        </w:rPr>
        <w:t>osvojit</w:t>
      </w:r>
      <w:r w:rsidR="00E93060" w:rsidRPr="006A0E3C">
        <w:rPr>
          <w:rFonts w:asciiTheme="minorHAnsi" w:hAnsiTheme="minorHAnsi"/>
        </w:rPr>
        <w:t xml:space="preserve"> a prohloubit ve výpočetních seminářích </w:t>
      </w:r>
      <w:r w:rsidR="004D2134" w:rsidRPr="006A0E3C">
        <w:rPr>
          <w:rFonts w:asciiTheme="minorHAnsi" w:hAnsiTheme="minorHAnsi"/>
        </w:rPr>
        <w:t>a</w:t>
      </w:r>
      <w:r w:rsidR="00E93060" w:rsidRPr="006A0E3C">
        <w:rPr>
          <w:rFonts w:asciiTheme="minorHAnsi" w:hAnsiTheme="minorHAnsi"/>
        </w:rPr>
        <w:t xml:space="preserve"> laboratorních cvičeních. </w:t>
      </w:r>
      <w:r w:rsidR="00B05106" w:rsidRPr="006A0E3C">
        <w:rPr>
          <w:rFonts w:asciiTheme="minorHAnsi" w:hAnsiTheme="minorHAnsi"/>
        </w:rPr>
        <w:t xml:space="preserve">Výuka některých předmětů je obohacena o jednorázové exkurze, které probíhají na základě dohody ve firmách, popř. orgánech státní správy. V některých předmětech výuka probíhá formou projektové činnosti. Studenti pracují během semestru na zadaném projektu, průběžně v semestru prezentují své výsledky, na závěr semestru proběhne obhajoba projektu. Na jednom projektu pracují průměrně </w:t>
      </w:r>
      <w:r w:rsidR="00281294" w:rsidRPr="006A0E3C">
        <w:rPr>
          <w:rFonts w:asciiTheme="minorHAnsi" w:hAnsiTheme="minorHAnsi"/>
        </w:rPr>
        <w:t>dva</w:t>
      </w:r>
      <w:r w:rsidR="00B05106" w:rsidRPr="006A0E3C">
        <w:rPr>
          <w:rFonts w:asciiTheme="minorHAnsi" w:hAnsiTheme="minorHAnsi"/>
        </w:rPr>
        <w:t xml:space="preserve"> až čtyři studenti s cílem podpor</w:t>
      </w:r>
      <w:r w:rsidR="00281294" w:rsidRPr="006A0E3C">
        <w:rPr>
          <w:rFonts w:asciiTheme="minorHAnsi" w:hAnsiTheme="minorHAnsi"/>
        </w:rPr>
        <w:t>ovat</w:t>
      </w:r>
      <w:r w:rsidR="00B05106" w:rsidRPr="006A0E3C">
        <w:rPr>
          <w:rFonts w:asciiTheme="minorHAnsi" w:hAnsiTheme="minorHAnsi"/>
        </w:rPr>
        <w:t xml:space="preserve"> spoluprác</w:t>
      </w:r>
      <w:r w:rsidR="00281294" w:rsidRPr="006A0E3C">
        <w:rPr>
          <w:rFonts w:asciiTheme="minorHAnsi" w:hAnsiTheme="minorHAnsi"/>
        </w:rPr>
        <w:t>i</w:t>
      </w:r>
      <w:r w:rsidR="00B05106" w:rsidRPr="006A0E3C">
        <w:rPr>
          <w:rFonts w:asciiTheme="minorHAnsi" w:hAnsiTheme="minorHAnsi"/>
        </w:rPr>
        <w:t xml:space="preserve"> při řešení zadaného úkolu. </w:t>
      </w:r>
    </w:p>
    <w:p w14:paraId="7BFCA6B4" w14:textId="69B1A0EA" w:rsidR="00281294" w:rsidRPr="006A0E3C" w:rsidRDefault="00281294"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Příkladem</w:t>
      </w:r>
      <w:r w:rsidR="00B05106" w:rsidRPr="006A0E3C">
        <w:rPr>
          <w:rFonts w:asciiTheme="minorHAnsi" w:hAnsiTheme="minorHAnsi"/>
        </w:rPr>
        <w:t xml:space="preserve"> úzkého propojení studia s praxí je tzv. </w:t>
      </w:r>
      <w:r w:rsidR="00B05106" w:rsidRPr="006A0E3C">
        <w:rPr>
          <w:rStyle w:val="Siln"/>
          <w:rFonts w:asciiTheme="minorHAnsi" w:hAnsiTheme="minorHAnsi"/>
        </w:rPr>
        <w:t>expertní výuka</w:t>
      </w:r>
      <w:r w:rsidR="00B05106" w:rsidRPr="006A0E3C">
        <w:rPr>
          <w:rFonts w:asciiTheme="minorHAnsi" w:hAnsiTheme="minorHAnsi"/>
        </w:rPr>
        <w:t xml:space="preserve">, jejímž cílem je poskytnout studentům praktický pohled na studovanou problematiku. Pro studenty </w:t>
      </w:r>
      <w:r w:rsidR="00FA00D3" w:rsidRPr="006A0E3C">
        <w:rPr>
          <w:rFonts w:asciiTheme="minorHAnsi" w:hAnsiTheme="minorHAnsi"/>
        </w:rPr>
        <w:t xml:space="preserve">bakalářského </w:t>
      </w:r>
      <w:r w:rsidR="00B05106" w:rsidRPr="006A0E3C">
        <w:rPr>
          <w:rFonts w:asciiTheme="minorHAnsi" w:hAnsiTheme="minorHAnsi"/>
        </w:rPr>
        <w:t xml:space="preserve">studia jsou organizovány přednášky vedené odborníky z praxe s cílem zvýšit zájem studentů o daný předmět a </w:t>
      </w:r>
      <w:r w:rsidRPr="006A0E3C">
        <w:rPr>
          <w:rFonts w:asciiTheme="minorHAnsi" w:hAnsiTheme="minorHAnsi"/>
        </w:rPr>
        <w:t>studijní program</w:t>
      </w:r>
      <w:r w:rsidR="00B05106" w:rsidRPr="006A0E3C">
        <w:rPr>
          <w:rFonts w:asciiTheme="minorHAnsi" w:hAnsiTheme="minorHAnsi"/>
        </w:rPr>
        <w:t xml:space="preserve">. Přednášky jsou vedeny </w:t>
      </w:r>
      <w:r w:rsidRPr="006A0E3C">
        <w:rPr>
          <w:rFonts w:asciiTheme="minorHAnsi" w:hAnsiTheme="minorHAnsi"/>
        </w:rPr>
        <w:t>nejen</w:t>
      </w:r>
      <w:r w:rsidR="00B05106" w:rsidRPr="006A0E3C">
        <w:rPr>
          <w:rFonts w:asciiTheme="minorHAnsi" w:hAnsiTheme="minorHAnsi"/>
        </w:rPr>
        <w:t xml:space="preserve"> odborníky z firem, které sídlí ve </w:t>
      </w:r>
      <w:proofErr w:type="spellStart"/>
      <w:r w:rsidR="00B05106" w:rsidRPr="006A0E3C">
        <w:rPr>
          <w:rFonts w:asciiTheme="minorHAnsi" w:hAnsiTheme="minorHAnsi"/>
        </w:rPr>
        <w:t>Vědecko</w:t>
      </w:r>
      <w:proofErr w:type="spellEnd"/>
      <w:r w:rsidR="00B05106" w:rsidRPr="006A0E3C">
        <w:rPr>
          <w:rFonts w:asciiTheme="minorHAnsi" w:hAnsiTheme="minorHAnsi"/>
        </w:rPr>
        <w:t xml:space="preserve"> – technickém parku, </w:t>
      </w:r>
      <w:r w:rsidR="008937BF" w:rsidRPr="006A0E3C">
        <w:rPr>
          <w:rFonts w:asciiTheme="minorHAnsi" w:hAnsiTheme="minorHAnsi"/>
        </w:rPr>
        <w:t>který</w:t>
      </w:r>
      <w:r w:rsidR="00B05106" w:rsidRPr="006A0E3C">
        <w:rPr>
          <w:rFonts w:asciiTheme="minorHAnsi" w:hAnsiTheme="minorHAnsi"/>
        </w:rPr>
        <w:t xml:space="preserve"> je součástí Fakulty aplikované informatiky</w:t>
      </w:r>
      <w:r w:rsidRPr="006A0E3C">
        <w:rPr>
          <w:rFonts w:asciiTheme="minorHAnsi" w:hAnsiTheme="minorHAnsi"/>
        </w:rPr>
        <w:t>, ale i odborníky z průmyslové praxe</w:t>
      </w:r>
      <w:r w:rsidR="00B05106" w:rsidRPr="006A0E3C">
        <w:rPr>
          <w:rFonts w:asciiTheme="minorHAnsi" w:hAnsiTheme="minorHAnsi"/>
        </w:rPr>
        <w:t>.</w:t>
      </w:r>
      <w:r w:rsidRPr="006A0E3C">
        <w:rPr>
          <w:rFonts w:asciiTheme="minorHAnsi" w:hAnsiTheme="minorHAnsi"/>
        </w:rPr>
        <w:t xml:space="preserve"> </w:t>
      </w:r>
      <w:r w:rsidR="00C35205">
        <w:rPr>
          <w:rFonts w:asciiTheme="minorHAnsi" w:hAnsiTheme="minorHAnsi"/>
        </w:rPr>
        <w:t xml:space="preserve">V rámci studijního programu </w:t>
      </w:r>
      <w:r w:rsidR="00C35205" w:rsidRPr="009F0E49">
        <w:rPr>
          <w:rFonts w:asciiTheme="minorHAnsi" w:hAnsiTheme="minorHAnsi"/>
          <w:i/>
        </w:rPr>
        <w:t>Softwarové inženýrství</w:t>
      </w:r>
      <w:r w:rsidR="00C35205">
        <w:rPr>
          <w:rFonts w:asciiTheme="minorHAnsi" w:hAnsiTheme="minorHAnsi"/>
        </w:rPr>
        <w:t xml:space="preserve"> je ve skladbě studijního plánu </w:t>
      </w:r>
      <w:r w:rsidR="00505115">
        <w:rPr>
          <w:rFonts w:asciiTheme="minorHAnsi" w:hAnsiTheme="minorHAnsi"/>
        </w:rPr>
        <w:t xml:space="preserve">rovněž </w:t>
      </w:r>
      <w:r w:rsidR="00C35205">
        <w:rPr>
          <w:rFonts w:asciiTheme="minorHAnsi" w:hAnsiTheme="minorHAnsi"/>
        </w:rPr>
        <w:t xml:space="preserve">navržen předmět Softwarové technologie </w:t>
      </w:r>
      <w:r w:rsidR="00C35205">
        <w:rPr>
          <w:rFonts w:asciiTheme="minorHAnsi" w:hAnsiTheme="minorHAnsi"/>
        </w:rPr>
        <w:lastRenderedPageBreak/>
        <w:t xml:space="preserve">v průmyslu, jehož cílem je ve spolupráci s průmyslovými a softwarovými společnostmi představit zajímavá řešení a propojit tak akademický svět se světem průmyslové praxe. </w:t>
      </w:r>
    </w:p>
    <w:p w14:paraId="0C0E8FEB" w14:textId="351BCB83" w:rsidR="00B05106" w:rsidRPr="006A0E3C" w:rsidRDefault="00641826"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Další možností získání informací k dané problematice je využití e-</w:t>
      </w:r>
      <w:proofErr w:type="spellStart"/>
      <w:r w:rsidRPr="006A0E3C">
        <w:rPr>
          <w:rFonts w:asciiTheme="minorHAnsi" w:hAnsiTheme="minorHAnsi"/>
        </w:rPr>
        <w:t>learningového</w:t>
      </w:r>
      <w:proofErr w:type="spellEnd"/>
      <w:r w:rsidRPr="006A0E3C">
        <w:rPr>
          <w:rFonts w:asciiTheme="minorHAnsi" w:hAnsiTheme="minorHAnsi"/>
        </w:rPr>
        <w:t xml:space="preserve"> systému LMS </w:t>
      </w:r>
      <w:proofErr w:type="spellStart"/>
      <w:r w:rsidRPr="006A0E3C">
        <w:rPr>
          <w:rFonts w:asciiTheme="minorHAnsi" w:hAnsiTheme="minorHAnsi"/>
        </w:rPr>
        <w:t>Moodle</w:t>
      </w:r>
      <w:proofErr w:type="spellEnd"/>
      <w:r w:rsidRPr="006A0E3C">
        <w:rPr>
          <w:rFonts w:asciiTheme="minorHAnsi" w:hAnsiTheme="minorHAnsi"/>
        </w:rPr>
        <w:t>, který využívá většina vyučujících pro distribuci výukových materiálů, testování</w:t>
      </w:r>
      <w:r w:rsidR="008937BF" w:rsidRPr="006A0E3C">
        <w:rPr>
          <w:rFonts w:asciiTheme="minorHAnsi" w:hAnsiTheme="minorHAnsi"/>
        </w:rPr>
        <w:t xml:space="preserve"> znalostí</w:t>
      </w:r>
      <w:r w:rsidRPr="006A0E3C">
        <w:rPr>
          <w:rFonts w:asciiTheme="minorHAnsi" w:hAnsiTheme="minorHAnsi"/>
        </w:rPr>
        <w:t>, ale také kontaktu se studenty.</w:t>
      </w:r>
      <w:r w:rsidR="00FF7908" w:rsidRPr="006A0E3C">
        <w:rPr>
          <w:rFonts w:asciiTheme="minorHAnsi" w:hAnsiTheme="minorHAnsi"/>
        </w:rPr>
        <w:t xml:space="preserve"> </w:t>
      </w:r>
    </w:p>
    <w:p w14:paraId="544E0C4D" w14:textId="513AC9B4" w:rsidR="00E07E06" w:rsidRPr="006A0E3C" w:rsidRDefault="00FF7908"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Kombinovaná forma studia využívá kromě pravidelné kontaktní výuky během semestru také možnosti již výše zmíněného e-</w:t>
      </w:r>
      <w:proofErr w:type="spellStart"/>
      <w:r w:rsidRPr="006A0E3C">
        <w:rPr>
          <w:rFonts w:asciiTheme="minorHAnsi" w:hAnsiTheme="minorHAnsi"/>
        </w:rPr>
        <w:t>learningového</w:t>
      </w:r>
      <w:proofErr w:type="spellEnd"/>
      <w:r w:rsidRPr="006A0E3C">
        <w:rPr>
          <w:rFonts w:asciiTheme="minorHAnsi" w:hAnsiTheme="minorHAnsi"/>
        </w:rPr>
        <w:t xml:space="preserve"> systému LMS </w:t>
      </w:r>
      <w:proofErr w:type="spellStart"/>
      <w:r w:rsidRPr="006A0E3C">
        <w:rPr>
          <w:rFonts w:asciiTheme="minorHAnsi" w:hAnsiTheme="minorHAnsi"/>
        </w:rPr>
        <w:t>Moodle</w:t>
      </w:r>
      <w:proofErr w:type="spellEnd"/>
      <w:r w:rsidRPr="006A0E3C">
        <w:rPr>
          <w:rFonts w:asciiTheme="minorHAnsi" w:hAnsiTheme="minorHAnsi"/>
        </w:rPr>
        <w:t>.</w:t>
      </w:r>
      <w:r w:rsidR="00641826" w:rsidRPr="006A0E3C">
        <w:rPr>
          <w:rFonts w:asciiTheme="minorHAnsi" w:hAnsiTheme="minorHAnsi"/>
        </w:rPr>
        <w:t xml:space="preserve"> </w:t>
      </w:r>
      <w:r w:rsidR="00B05106" w:rsidRPr="006A0E3C">
        <w:rPr>
          <w:rFonts w:asciiTheme="minorHAnsi" w:hAnsiTheme="minorHAnsi"/>
        </w:rPr>
        <w:t xml:space="preserve">U této formy studia je kladen velký důraz na vypracování samostatných projektů s cílem nahradit obsah seminářů a laboratorních cvičení. </w:t>
      </w:r>
    </w:p>
    <w:p w14:paraId="1C651007" w14:textId="29F2C9CE" w:rsidR="00976F86" w:rsidRPr="006A0E3C" w:rsidRDefault="00976F86" w:rsidP="00C66240">
      <w:pPr>
        <w:pStyle w:val="Nadpis3"/>
        <w:rPr>
          <w:rFonts w:asciiTheme="minorHAnsi" w:hAnsiTheme="minorHAnsi"/>
        </w:rPr>
      </w:pPr>
      <w:bookmarkStart w:id="128" w:name="_Toc523751516"/>
      <w:r w:rsidRPr="006A0E3C">
        <w:rPr>
          <w:rFonts w:asciiTheme="minorHAnsi" w:hAnsiTheme="minorHAnsi"/>
        </w:rPr>
        <w:t xml:space="preserve">Standard </w:t>
      </w:r>
      <w:r w:rsidR="00704719" w:rsidRPr="006A0E3C">
        <w:rPr>
          <w:rFonts w:asciiTheme="minorHAnsi" w:hAnsiTheme="minorHAnsi"/>
        </w:rPr>
        <w:t>3.2 Forma studia</w:t>
      </w:r>
      <w:bookmarkEnd w:id="128"/>
    </w:p>
    <w:p w14:paraId="00D8A6AF" w14:textId="5BAFB4C8" w:rsidR="00704719" w:rsidRPr="006A0E3C" w:rsidRDefault="00476795"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Na FAI probíhá výuka v prezenční formě studia nejčastěji formou přednášek, laboratorních popř. počítačových cvičení</w:t>
      </w:r>
      <w:r w:rsidR="003817D6" w:rsidRPr="006A0E3C">
        <w:rPr>
          <w:rFonts w:asciiTheme="minorHAnsi" w:hAnsiTheme="minorHAnsi"/>
        </w:rPr>
        <w:t xml:space="preserve"> a</w:t>
      </w:r>
      <w:r w:rsidRPr="006A0E3C">
        <w:rPr>
          <w:rFonts w:asciiTheme="minorHAnsi" w:hAnsiTheme="minorHAnsi"/>
        </w:rPr>
        <w:t xml:space="preserve"> výpočetních seminářů.</w:t>
      </w:r>
      <w:r w:rsidR="00BA0136" w:rsidRPr="006A0E3C">
        <w:rPr>
          <w:rFonts w:asciiTheme="minorHAnsi" w:hAnsiTheme="minorHAnsi"/>
        </w:rPr>
        <w:t xml:space="preserve"> Časov</w:t>
      </w:r>
      <w:r w:rsidR="00281294" w:rsidRPr="006A0E3C">
        <w:rPr>
          <w:rFonts w:asciiTheme="minorHAnsi" w:hAnsiTheme="minorHAnsi"/>
        </w:rPr>
        <w:t>á</w:t>
      </w:r>
      <w:r w:rsidR="00BA0136" w:rsidRPr="006A0E3C">
        <w:rPr>
          <w:rFonts w:asciiTheme="minorHAnsi" w:hAnsiTheme="minorHAnsi"/>
        </w:rPr>
        <w:t xml:space="preserve"> náročnost předmětů je vyjádřena počtem ECTS kreditů, přičemž 1 ECTS kredit značí </w:t>
      </w:r>
      <w:r w:rsidR="00255CDA" w:rsidRPr="006A0E3C">
        <w:rPr>
          <w:rFonts w:asciiTheme="minorHAnsi" w:hAnsiTheme="minorHAnsi"/>
        </w:rPr>
        <w:t>27</w:t>
      </w:r>
      <w:r w:rsidR="008937BF" w:rsidRPr="006A0E3C">
        <w:rPr>
          <w:rFonts w:asciiTheme="minorHAnsi" w:hAnsiTheme="minorHAnsi"/>
        </w:rPr>
        <w:t xml:space="preserve"> </w:t>
      </w:r>
      <w:r w:rsidR="00BA0136" w:rsidRPr="006A0E3C">
        <w:rPr>
          <w:rFonts w:asciiTheme="minorHAnsi" w:hAnsiTheme="minorHAnsi"/>
        </w:rPr>
        <w:t xml:space="preserve">hodin, které student během semestru </w:t>
      </w:r>
      <w:r w:rsidR="00281294" w:rsidRPr="006A0E3C">
        <w:rPr>
          <w:rFonts w:asciiTheme="minorHAnsi" w:hAnsiTheme="minorHAnsi"/>
        </w:rPr>
        <w:t>věnuje</w:t>
      </w:r>
      <w:r w:rsidR="00BA0136" w:rsidRPr="006A0E3C">
        <w:rPr>
          <w:rFonts w:asciiTheme="minorHAnsi" w:hAnsiTheme="minorHAnsi"/>
        </w:rPr>
        <w:t xml:space="preserve"> danému předm</w:t>
      </w:r>
      <w:r w:rsidR="001D0EB4" w:rsidRPr="006A0E3C">
        <w:rPr>
          <w:rFonts w:asciiTheme="minorHAnsi" w:hAnsiTheme="minorHAnsi"/>
        </w:rPr>
        <w:t>ětu. Jedná se jak o přímou výuk</w:t>
      </w:r>
      <w:r w:rsidR="00BA0136" w:rsidRPr="006A0E3C">
        <w:rPr>
          <w:rFonts w:asciiTheme="minorHAnsi" w:hAnsiTheme="minorHAnsi"/>
        </w:rPr>
        <w:t>u (přednášky, cvičení, semináře), tak samostudium a p</w:t>
      </w:r>
      <w:r w:rsidR="001D0EB4" w:rsidRPr="006A0E3C">
        <w:rPr>
          <w:rFonts w:asciiTheme="minorHAnsi" w:hAnsiTheme="minorHAnsi"/>
        </w:rPr>
        <w:t xml:space="preserve">říprava na hodiny. Předměty teoretického základu a profilujícího základu mají kredity v rozsahu </w:t>
      </w:r>
      <w:r w:rsidR="003817D6" w:rsidRPr="006A0E3C">
        <w:rPr>
          <w:rFonts w:asciiTheme="minorHAnsi" w:hAnsiTheme="minorHAnsi"/>
        </w:rPr>
        <w:t>1</w:t>
      </w:r>
      <w:r w:rsidR="001D0EB4" w:rsidRPr="006A0E3C">
        <w:rPr>
          <w:rFonts w:asciiTheme="minorHAnsi" w:hAnsiTheme="minorHAnsi"/>
        </w:rPr>
        <w:t>-</w:t>
      </w:r>
      <w:r w:rsidR="003817D6" w:rsidRPr="006A0E3C">
        <w:rPr>
          <w:rFonts w:asciiTheme="minorHAnsi" w:hAnsiTheme="minorHAnsi"/>
        </w:rPr>
        <w:t>6</w:t>
      </w:r>
      <w:r w:rsidR="001D0EB4" w:rsidRPr="006A0E3C">
        <w:rPr>
          <w:rFonts w:asciiTheme="minorHAnsi" w:hAnsiTheme="minorHAnsi"/>
        </w:rPr>
        <w:t xml:space="preserve"> kreditů, což značí časovou náročnost </w:t>
      </w:r>
      <w:r w:rsidR="003817D6" w:rsidRPr="006A0E3C">
        <w:rPr>
          <w:rFonts w:asciiTheme="minorHAnsi" w:hAnsiTheme="minorHAnsi"/>
        </w:rPr>
        <w:t>27</w:t>
      </w:r>
      <w:r w:rsidR="008937BF" w:rsidRPr="006A0E3C">
        <w:rPr>
          <w:rFonts w:asciiTheme="minorHAnsi" w:hAnsiTheme="minorHAnsi"/>
        </w:rPr>
        <w:t xml:space="preserve"> </w:t>
      </w:r>
      <w:r w:rsidR="001D0EB4" w:rsidRPr="006A0E3C">
        <w:rPr>
          <w:rFonts w:asciiTheme="minorHAnsi" w:hAnsiTheme="minorHAnsi"/>
        </w:rPr>
        <w:t xml:space="preserve">– </w:t>
      </w:r>
      <w:r w:rsidR="008937BF" w:rsidRPr="006A0E3C">
        <w:rPr>
          <w:rFonts w:asciiTheme="minorHAnsi" w:hAnsiTheme="minorHAnsi"/>
        </w:rPr>
        <w:t>1</w:t>
      </w:r>
      <w:r w:rsidR="003817D6" w:rsidRPr="006A0E3C">
        <w:rPr>
          <w:rFonts w:asciiTheme="minorHAnsi" w:hAnsiTheme="minorHAnsi"/>
        </w:rPr>
        <w:t>62</w:t>
      </w:r>
      <w:r w:rsidR="008937BF" w:rsidRPr="006A0E3C">
        <w:rPr>
          <w:rFonts w:asciiTheme="minorHAnsi" w:hAnsiTheme="minorHAnsi"/>
        </w:rPr>
        <w:t xml:space="preserve"> </w:t>
      </w:r>
      <w:r w:rsidR="001D0EB4" w:rsidRPr="006A0E3C">
        <w:rPr>
          <w:rFonts w:asciiTheme="minorHAnsi" w:hAnsiTheme="minorHAnsi"/>
        </w:rPr>
        <w:t>hodin</w:t>
      </w:r>
      <w:r w:rsidR="003817D6" w:rsidRPr="006A0E3C">
        <w:rPr>
          <w:rFonts w:asciiTheme="minorHAnsi" w:hAnsiTheme="minorHAnsi"/>
        </w:rPr>
        <w:t>.</w:t>
      </w:r>
      <w:r w:rsidR="00281294" w:rsidRPr="006A0E3C">
        <w:rPr>
          <w:rFonts w:asciiTheme="minorHAnsi" w:hAnsiTheme="minorHAnsi"/>
        </w:rPr>
        <w:t xml:space="preserve"> Tomuto </w:t>
      </w:r>
      <w:proofErr w:type="gramStart"/>
      <w:r w:rsidR="00281294" w:rsidRPr="006A0E3C">
        <w:rPr>
          <w:rFonts w:asciiTheme="minorHAnsi" w:hAnsiTheme="minorHAnsi"/>
        </w:rPr>
        <w:t>časovém</w:t>
      </w:r>
      <w:proofErr w:type="gramEnd"/>
      <w:r w:rsidR="00281294" w:rsidRPr="006A0E3C">
        <w:rPr>
          <w:rFonts w:asciiTheme="minorHAnsi" w:hAnsiTheme="minorHAnsi"/>
        </w:rPr>
        <w:t xml:space="preserve"> zatížení odpovídá průměrně</w:t>
      </w:r>
      <w:r w:rsidR="001D0EB4" w:rsidRPr="006A0E3C">
        <w:rPr>
          <w:rFonts w:asciiTheme="minorHAnsi" w:hAnsiTheme="minorHAnsi"/>
        </w:rPr>
        <w:t xml:space="preserve"> 4</w:t>
      </w:r>
      <w:r w:rsidR="003817D6" w:rsidRPr="006A0E3C">
        <w:rPr>
          <w:rFonts w:asciiTheme="minorHAnsi" w:hAnsiTheme="minorHAnsi"/>
        </w:rPr>
        <w:t>2</w:t>
      </w:r>
      <w:r w:rsidR="001D0EB4" w:rsidRPr="006A0E3C">
        <w:rPr>
          <w:rFonts w:asciiTheme="minorHAnsi" w:hAnsiTheme="minorHAnsi"/>
        </w:rPr>
        <w:t>% přímé výuky a 5</w:t>
      </w:r>
      <w:r w:rsidR="003817D6" w:rsidRPr="006A0E3C">
        <w:rPr>
          <w:rFonts w:asciiTheme="minorHAnsi" w:hAnsiTheme="minorHAnsi"/>
        </w:rPr>
        <w:t>8</w:t>
      </w:r>
      <w:r w:rsidR="001D0EB4" w:rsidRPr="006A0E3C">
        <w:rPr>
          <w:rFonts w:asciiTheme="minorHAnsi" w:hAnsiTheme="minorHAnsi"/>
        </w:rPr>
        <w:t xml:space="preserve">% </w:t>
      </w:r>
      <w:r w:rsidR="00281294" w:rsidRPr="006A0E3C">
        <w:rPr>
          <w:rFonts w:asciiTheme="minorHAnsi" w:hAnsiTheme="minorHAnsi"/>
        </w:rPr>
        <w:t>samostudia</w:t>
      </w:r>
      <w:r w:rsidR="001D0EB4" w:rsidRPr="006A0E3C">
        <w:rPr>
          <w:rFonts w:asciiTheme="minorHAnsi" w:hAnsiTheme="minorHAnsi"/>
        </w:rPr>
        <w:t xml:space="preserve">. </w:t>
      </w:r>
    </w:p>
    <w:p w14:paraId="62A3772D" w14:textId="4C5BC927" w:rsidR="00436608" w:rsidRPr="006A0E3C" w:rsidRDefault="00436608"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U kombinované formy studia výuka probíhá formou řízených konzultací za přítomnosti studenta blokově zpravidla v pátek a sobotu</w:t>
      </w:r>
      <w:r w:rsidR="008937BF" w:rsidRPr="006A0E3C">
        <w:rPr>
          <w:rFonts w:asciiTheme="minorHAnsi" w:hAnsiTheme="minorHAnsi"/>
        </w:rPr>
        <w:t>, a to</w:t>
      </w:r>
      <w:r w:rsidRPr="006A0E3C">
        <w:rPr>
          <w:rFonts w:asciiTheme="minorHAnsi" w:hAnsiTheme="minorHAnsi"/>
        </w:rPr>
        <w:t xml:space="preserve"> 1x za 14 dní. Na těchto konzultacích probíhá </w:t>
      </w:r>
      <w:r w:rsidR="008937BF" w:rsidRPr="006A0E3C">
        <w:rPr>
          <w:rFonts w:asciiTheme="minorHAnsi" w:hAnsiTheme="minorHAnsi"/>
        </w:rPr>
        <w:t>částečně přímá výuku, důraz je kladen zejména na konzultace k dané problematice. Témata ke konzultacím jsou dán</w:t>
      </w:r>
      <w:r w:rsidR="003817D6" w:rsidRPr="006A0E3C">
        <w:rPr>
          <w:rFonts w:asciiTheme="minorHAnsi" w:hAnsiTheme="minorHAnsi"/>
        </w:rPr>
        <w:t>a</w:t>
      </w:r>
      <w:r w:rsidR="008937BF" w:rsidRPr="006A0E3C">
        <w:rPr>
          <w:rFonts w:asciiTheme="minorHAnsi" w:hAnsiTheme="minorHAnsi"/>
        </w:rPr>
        <w:t xml:space="preserve"> studentům s dostatečným předstihem tak, aby se mohli na danou problematiku připravit </w:t>
      </w:r>
      <w:r w:rsidR="00505115">
        <w:rPr>
          <w:rFonts w:asciiTheme="minorHAnsi" w:hAnsiTheme="minorHAnsi"/>
        </w:rPr>
        <w:t>předem</w:t>
      </w:r>
      <w:r w:rsidR="00AB7B8F" w:rsidRPr="006A0E3C">
        <w:rPr>
          <w:rFonts w:asciiTheme="minorHAnsi" w:hAnsiTheme="minorHAnsi"/>
        </w:rPr>
        <w:t>. Z hlediska podílu přímé výuky k celkovému kreditovému vyjádření v ECTS kreditech je to průměrně 1</w:t>
      </w:r>
      <w:r w:rsidR="003817D6" w:rsidRPr="006A0E3C">
        <w:rPr>
          <w:rFonts w:asciiTheme="minorHAnsi" w:hAnsiTheme="minorHAnsi"/>
        </w:rPr>
        <w:t>4</w:t>
      </w:r>
      <w:r w:rsidR="00AB7B8F" w:rsidRPr="006A0E3C">
        <w:rPr>
          <w:rFonts w:asciiTheme="minorHAnsi" w:hAnsiTheme="minorHAnsi"/>
        </w:rPr>
        <w:t xml:space="preserve">% přímé výuky a zbylých </w:t>
      </w:r>
      <w:r w:rsidR="00201C54" w:rsidRPr="006A0E3C">
        <w:rPr>
          <w:rFonts w:asciiTheme="minorHAnsi" w:hAnsiTheme="minorHAnsi"/>
        </w:rPr>
        <w:t>8</w:t>
      </w:r>
      <w:r w:rsidR="003817D6" w:rsidRPr="006A0E3C">
        <w:rPr>
          <w:rFonts w:asciiTheme="minorHAnsi" w:hAnsiTheme="minorHAnsi"/>
        </w:rPr>
        <w:t>6</w:t>
      </w:r>
      <w:r w:rsidR="00AB7B8F" w:rsidRPr="006A0E3C">
        <w:rPr>
          <w:rFonts w:asciiTheme="minorHAnsi" w:hAnsiTheme="minorHAnsi"/>
        </w:rPr>
        <w:t>% v dalších aktivitách, především samostudiu</w:t>
      </w:r>
      <w:r w:rsidR="00281294" w:rsidRPr="006A0E3C">
        <w:rPr>
          <w:rFonts w:asciiTheme="minorHAnsi" w:hAnsiTheme="minorHAnsi"/>
        </w:rPr>
        <w:t xml:space="preserve"> a tvorbě projektů</w:t>
      </w:r>
      <w:r w:rsidR="00AB7B8F" w:rsidRPr="006A0E3C">
        <w:rPr>
          <w:rFonts w:asciiTheme="minorHAnsi" w:hAnsiTheme="minorHAnsi"/>
        </w:rPr>
        <w:t xml:space="preserve">. Toto rozložení </w:t>
      </w:r>
      <w:r w:rsidR="00505115">
        <w:rPr>
          <w:rFonts w:asciiTheme="minorHAnsi" w:hAnsiTheme="minorHAnsi"/>
        </w:rPr>
        <w:t>je</w:t>
      </w:r>
      <w:r w:rsidR="00AB7B8F" w:rsidRPr="006A0E3C">
        <w:rPr>
          <w:rFonts w:asciiTheme="minorHAnsi" w:hAnsiTheme="minorHAnsi"/>
        </w:rPr>
        <w:t xml:space="preserve"> očekávat</w:t>
      </w:r>
      <w:r w:rsidR="00505115">
        <w:rPr>
          <w:rFonts w:asciiTheme="minorHAnsi" w:hAnsiTheme="minorHAnsi"/>
        </w:rPr>
        <w:t>elné</w:t>
      </w:r>
      <w:r w:rsidR="00AB7B8F" w:rsidRPr="006A0E3C">
        <w:rPr>
          <w:rFonts w:asciiTheme="minorHAnsi" w:hAnsiTheme="minorHAnsi"/>
        </w:rPr>
        <w:t xml:space="preserve"> vzhledem ke kombinované formě studia, kde je větší důraz kladen na samostudium. O to větší důraz </w:t>
      </w:r>
      <w:r w:rsidR="003817D6" w:rsidRPr="006A0E3C">
        <w:rPr>
          <w:rFonts w:asciiTheme="minorHAnsi" w:hAnsiTheme="minorHAnsi"/>
        </w:rPr>
        <w:t xml:space="preserve">je </w:t>
      </w:r>
      <w:r w:rsidR="00AB7B8F" w:rsidRPr="006A0E3C">
        <w:rPr>
          <w:rFonts w:asciiTheme="minorHAnsi" w:hAnsiTheme="minorHAnsi"/>
        </w:rPr>
        <w:t>v případě kombinované formy kladen na přístupnost informačních zdrojů především skrze e-</w:t>
      </w:r>
      <w:proofErr w:type="spellStart"/>
      <w:r w:rsidR="00AB7B8F" w:rsidRPr="006A0E3C">
        <w:rPr>
          <w:rFonts w:asciiTheme="minorHAnsi" w:hAnsiTheme="minorHAnsi"/>
        </w:rPr>
        <w:t>learningový</w:t>
      </w:r>
      <w:proofErr w:type="spellEnd"/>
      <w:r w:rsidR="00AB7B8F" w:rsidRPr="006A0E3C">
        <w:rPr>
          <w:rFonts w:asciiTheme="minorHAnsi" w:hAnsiTheme="minorHAnsi"/>
        </w:rPr>
        <w:t xml:space="preserve"> systém LMS </w:t>
      </w:r>
      <w:proofErr w:type="spellStart"/>
      <w:r w:rsidR="00AB7B8F" w:rsidRPr="006A0E3C">
        <w:rPr>
          <w:rFonts w:asciiTheme="minorHAnsi" w:hAnsiTheme="minorHAnsi"/>
        </w:rPr>
        <w:t>Moodle</w:t>
      </w:r>
      <w:proofErr w:type="spellEnd"/>
      <w:r w:rsidR="0073060A" w:rsidRPr="006A0E3C">
        <w:rPr>
          <w:rStyle w:val="Znakapoznpodarou"/>
          <w:rFonts w:asciiTheme="minorHAnsi" w:hAnsiTheme="minorHAnsi"/>
        </w:rPr>
        <w:footnoteReference w:id="36"/>
      </w:r>
      <w:r w:rsidR="00281294" w:rsidRPr="006A0E3C">
        <w:rPr>
          <w:rFonts w:asciiTheme="minorHAnsi" w:hAnsiTheme="minorHAnsi"/>
        </w:rPr>
        <w:t xml:space="preserve"> a studijní opory</w:t>
      </w:r>
      <w:r w:rsidR="00AB7B8F" w:rsidRPr="006A0E3C">
        <w:rPr>
          <w:rFonts w:asciiTheme="minorHAnsi" w:hAnsiTheme="minorHAnsi"/>
        </w:rPr>
        <w:t xml:space="preserve">. </w:t>
      </w:r>
      <w:r w:rsidRPr="006A0E3C">
        <w:rPr>
          <w:rFonts w:asciiTheme="minorHAnsi" w:hAnsiTheme="minorHAnsi"/>
        </w:rPr>
        <w:t>Další možnosti kontaktu s vyučujícím j</w:t>
      </w:r>
      <w:r w:rsidR="003817D6" w:rsidRPr="006A0E3C">
        <w:rPr>
          <w:rFonts w:asciiTheme="minorHAnsi" w:hAnsiTheme="minorHAnsi"/>
        </w:rPr>
        <w:t>sou</w:t>
      </w:r>
      <w:r w:rsidRPr="006A0E3C">
        <w:rPr>
          <w:rFonts w:asciiTheme="minorHAnsi" w:hAnsiTheme="minorHAnsi"/>
        </w:rPr>
        <w:t xml:space="preserve"> v rámci konzultačních hodin, které mají akademičtí pracovníci vypsány</w:t>
      </w:r>
      <w:r w:rsidR="00704ED6" w:rsidRPr="006A0E3C">
        <w:rPr>
          <w:rFonts w:asciiTheme="minorHAnsi" w:hAnsiTheme="minorHAnsi"/>
        </w:rPr>
        <w:t xml:space="preserve"> v objemu</w:t>
      </w:r>
      <w:r w:rsidRPr="006A0E3C">
        <w:rPr>
          <w:rFonts w:asciiTheme="minorHAnsi" w:hAnsiTheme="minorHAnsi"/>
        </w:rPr>
        <w:t xml:space="preserve"> minimálně 2 hod</w:t>
      </w:r>
      <w:r w:rsidR="00281294" w:rsidRPr="006A0E3C">
        <w:rPr>
          <w:rFonts w:asciiTheme="minorHAnsi" w:hAnsiTheme="minorHAnsi"/>
        </w:rPr>
        <w:t>iny týdně</w:t>
      </w:r>
      <w:r w:rsidRPr="006A0E3C">
        <w:rPr>
          <w:rFonts w:asciiTheme="minorHAnsi" w:hAnsiTheme="minorHAnsi"/>
        </w:rPr>
        <w:t xml:space="preserve"> během celého semestru.</w:t>
      </w:r>
    </w:p>
    <w:p w14:paraId="5650FA0A" w14:textId="77777777" w:rsidR="00281294" w:rsidRPr="006A0E3C" w:rsidRDefault="00281294"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Konkrétní formy výuky jsou specifikovány u každého předmětu ve formuláři </w:t>
      </w:r>
      <w:r w:rsidRPr="006A0E3C">
        <w:rPr>
          <w:rFonts w:asciiTheme="minorHAnsi" w:hAnsiTheme="minorHAnsi"/>
          <w:i/>
        </w:rPr>
        <w:t>B-III – Charakteristika studijního předmětu</w:t>
      </w:r>
      <w:r w:rsidRPr="006A0E3C">
        <w:rPr>
          <w:rFonts w:asciiTheme="minorHAnsi" w:hAnsiTheme="minorHAnsi"/>
        </w:rPr>
        <w:t>. Všechny předměty mají v těchto kartách taktéž specifikovány podmínky pro získání zápočtu a absolvování předmětu a formu zakončení. Většinou se jedná o písemnou, ústní nebo kombinovanou formu zkoušení.</w:t>
      </w:r>
    </w:p>
    <w:p w14:paraId="7A604CAD" w14:textId="77777777" w:rsidR="00976F86" w:rsidRPr="006A0E3C" w:rsidRDefault="00976F86" w:rsidP="00704719">
      <w:pPr>
        <w:rPr>
          <w:rFonts w:asciiTheme="minorHAnsi" w:hAnsiTheme="minorHAnsi"/>
        </w:rPr>
      </w:pPr>
    </w:p>
    <w:p w14:paraId="5B913385" w14:textId="5A7D51D2" w:rsidR="00704719" w:rsidRPr="006A0E3C" w:rsidRDefault="00976F86" w:rsidP="00C66240">
      <w:pPr>
        <w:pStyle w:val="Nadpis3"/>
        <w:rPr>
          <w:rFonts w:asciiTheme="minorHAnsi" w:hAnsiTheme="minorHAnsi"/>
        </w:rPr>
      </w:pPr>
      <w:bookmarkStart w:id="129" w:name="_Toc523751517"/>
      <w:r w:rsidRPr="006A0E3C">
        <w:rPr>
          <w:rFonts w:asciiTheme="minorHAnsi" w:hAnsiTheme="minorHAnsi"/>
        </w:rPr>
        <w:t xml:space="preserve">Standard </w:t>
      </w:r>
      <w:r w:rsidR="00704719" w:rsidRPr="006A0E3C">
        <w:rPr>
          <w:rFonts w:asciiTheme="minorHAnsi" w:hAnsiTheme="minorHAnsi"/>
        </w:rPr>
        <w:t>3.3 Studijní literatura, studijní opory</w:t>
      </w:r>
      <w:bookmarkEnd w:id="129"/>
    </w:p>
    <w:p w14:paraId="0D79421D" w14:textId="09E81968" w:rsidR="00704719" w:rsidRPr="006A0E3C" w:rsidRDefault="006D11F4"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Každý předmět má uveden v kartě </w:t>
      </w:r>
      <w:r w:rsidRPr="006A0E3C">
        <w:rPr>
          <w:rFonts w:asciiTheme="minorHAnsi" w:hAnsiTheme="minorHAnsi"/>
          <w:i/>
        </w:rPr>
        <w:t>B-III – Charakteristika studijního předmětu</w:t>
      </w:r>
      <w:r w:rsidRPr="006A0E3C">
        <w:rPr>
          <w:rFonts w:asciiTheme="minorHAnsi" w:hAnsiTheme="minorHAnsi"/>
        </w:rPr>
        <w:t xml:space="preserve">, seznam nejdůležitější literatury rozdělené na </w:t>
      </w:r>
      <w:r w:rsidRPr="006A0E3C">
        <w:rPr>
          <w:rFonts w:asciiTheme="minorHAnsi" w:hAnsiTheme="minorHAnsi"/>
          <w:i/>
        </w:rPr>
        <w:t>Povinnou</w:t>
      </w:r>
      <w:r w:rsidRPr="006A0E3C">
        <w:rPr>
          <w:rFonts w:asciiTheme="minorHAnsi" w:hAnsiTheme="minorHAnsi"/>
        </w:rPr>
        <w:t xml:space="preserve"> a </w:t>
      </w:r>
      <w:r w:rsidRPr="006A0E3C">
        <w:rPr>
          <w:rFonts w:asciiTheme="minorHAnsi" w:hAnsiTheme="minorHAnsi"/>
          <w:i/>
        </w:rPr>
        <w:t>Doporučenou literaturu</w:t>
      </w:r>
      <w:r w:rsidRPr="006A0E3C">
        <w:rPr>
          <w:rFonts w:asciiTheme="minorHAnsi" w:hAnsiTheme="minorHAnsi"/>
        </w:rPr>
        <w:t xml:space="preserve">. Jelikož </w:t>
      </w:r>
      <w:r w:rsidR="00201C54" w:rsidRPr="006A0E3C">
        <w:rPr>
          <w:rFonts w:asciiTheme="minorHAnsi" w:hAnsiTheme="minorHAnsi"/>
        </w:rPr>
        <w:t>předkládaná akreditační žádost je připravována pro studium v českém i anglickém jazyce, obsahuje každá karta předmětu minimálně dva zdroje studijní literatury v angličtině. Tato studijní literatura není určena jen pro studenty studující daný studijní program v angličtině, ale mohou ji využívat i studenti studující v jazyce české s cílem zvýšení jazykových kompetencí.</w:t>
      </w:r>
      <w:r w:rsidRPr="006A0E3C">
        <w:rPr>
          <w:rFonts w:asciiTheme="minorHAnsi" w:hAnsiTheme="minorHAnsi"/>
        </w:rPr>
        <w:t xml:space="preserve"> Tyto </w:t>
      </w:r>
      <w:r w:rsidR="00201C54" w:rsidRPr="006A0E3C">
        <w:rPr>
          <w:rFonts w:asciiTheme="minorHAnsi" w:hAnsiTheme="minorHAnsi"/>
        </w:rPr>
        <w:t xml:space="preserve">studijní </w:t>
      </w:r>
      <w:r w:rsidRPr="006A0E3C">
        <w:rPr>
          <w:rFonts w:asciiTheme="minorHAnsi" w:hAnsiTheme="minorHAnsi"/>
        </w:rPr>
        <w:t>zdroje jsou studentům představeny v úvodních přednáškách, kde jsou případně doplněny o další, aktuální zdroje potřebné ke studiu.</w:t>
      </w:r>
    </w:p>
    <w:p w14:paraId="205FDBFB" w14:textId="672AFEF9" w:rsidR="006D11F4" w:rsidRDefault="006D11F4" w:rsidP="002B3539">
      <w:pPr>
        <w:pStyle w:val="Zkladntext21"/>
        <w:shd w:val="clear" w:color="auto" w:fill="auto"/>
        <w:spacing w:before="0" w:after="120" w:line="288" w:lineRule="exact"/>
        <w:ind w:firstLine="0"/>
        <w:rPr>
          <w:ins w:id="130" w:author="Jiří Vojtěšek" w:date="2018-11-22T17:31:00Z"/>
          <w:rFonts w:asciiTheme="minorHAnsi" w:hAnsiTheme="minorHAnsi"/>
        </w:rPr>
      </w:pPr>
      <w:r w:rsidRPr="006A0E3C">
        <w:rPr>
          <w:rFonts w:asciiTheme="minorHAnsi" w:hAnsiTheme="minorHAnsi"/>
        </w:rPr>
        <w:t xml:space="preserve">V kombinované formě studia je kladen důraz na přístup k informačním zdrojům a materiálům nutným </w:t>
      </w:r>
      <w:r w:rsidRPr="006A0E3C">
        <w:rPr>
          <w:rFonts w:asciiTheme="minorHAnsi" w:hAnsiTheme="minorHAnsi"/>
        </w:rPr>
        <w:lastRenderedPageBreak/>
        <w:t>k</w:t>
      </w:r>
      <w:r w:rsidR="00201C54" w:rsidRPr="006A0E3C">
        <w:rPr>
          <w:rFonts w:asciiTheme="minorHAnsi" w:hAnsiTheme="minorHAnsi"/>
        </w:rPr>
        <w:t> </w:t>
      </w:r>
      <w:r w:rsidRPr="006A0E3C">
        <w:rPr>
          <w:rFonts w:asciiTheme="minorHAnsi" w:hAnsiTheme="minorHAnsi"/>
        </w:rPr>
        <w:t>samostudiu</w:t>
      </w:r>
      <w:r w:rsidR="00201C54" w:rsidRPr="006A0E3C">
        <w:rPr>
          <w:rFonts w:asciiTheme="minorHAnsi" w:hAnsiTheme="minorHAnsi"/>
        </w:rPr>
        <w:t xml:space="preserve">.  Tyto studijní materiály jsou pro studenty kombinované formy studia předkládány ve formě studijní opor, </w:t>
      </w:r>
      <w:r w:rsidR="0003370D" w:rsidRPr="006A0E3C">
        <w:rPr>
          <w:rFonts w:asciiTheme="minorHAnsi" w:hAnsiTheme="minorHAnsi"/>
        </w:rPr>
        <w:t>jejichž seznam je</w:t>
      </w:r>
      <w:r w:rsidR="003628C7" w:rsidRPr="006A0E3C">
        <w:rPr>
          <w:rFonts w:asciiTheme="minorHAnsi" w:hAnsiTheme="minorHAnsi"/>
        </w:rPr>
        <w:t xml:space="preserve"> uveden </w:t>
      </w:r>
      <w:ins w:id="131" w:author="Jiří Vojtěšek" w:date="2018-11-22T17:30:00Z">
        <w:r w:rsidR="000557F4">
          <w:t>v </w:t>
        </w:r>
        <w:r w:rsidR="000557F4" w:rsidRPr="00C910F6">
          <w:rPr>
            <w:rPrChange w:id="132" w:author="Jiří Vojtěšek" w:date="2018-11-25T22:10:00Z">
              <w:rPr>
                <w:highlight w:val="yellow"/>
              </w:rPr>
            </w:rPrChange>
          </w:rPr>
          <w:t xml:space="preserve">Tabulce </w:t>
        </w:r>
      </w:ins>
      <w:ins w:id="133" w:author="Jiří Vojtěšek" w:date="2018-11-22T17:34:00Z">
        <w:r w:rsidR="0047599C">
          <w:t>5</w:t>
        </w:r>
      </w:ins>
      <w:ins w:id="134" w:author="Jiří Vojtěšek" w:date="2018-11-22T17:30:00Z">
        <w:r w:rsidR="000557F4">
          <w:t xml:space="preserve">. Elektronické verze studijních opor jsou dostupné z Databáze studijních opor, která je dostupná spolu s elektronickou verzí akreditační žádosti z adresy </w:t>
        </w:r>
      </w:ins>
      <w:ins w:id="135" w:author="Jiří Vojtěšek" w:date="2018-11-22T19:28:00Z">
        <w:r w:rsidR="00605239" w:rsidRPr="00605239">
          <w:t>http://bit.ly/BcSWI</w:t>
        </w:r>
      </w:ins>
      <w:ins w:id="136" w:author="Jiří Vojtěšek" w:date="2018-11-22T17:30:00Z">
        <w:r w:rsidR="000557F4">
          <w:t>. Databáze je členěna do tří kategorií – 1. Tištěné opory a interní skripta FAI, 2. Elektronické opory dostupné ze školní sítě a 3. Elektronické opory veřejně dostupné. Studentům jsou studijní opory zpřístupněny</w:t>
        </w:r>
      </w:ins>
      <w:del w:id="137" w:author="Jiří Vojtěšek" w:date="2018-11-22T17:30:00Z">
        <w:r w:rsidR="003628C7" w:rsidRPr="006A0E3C" w:rsidDel="000557F4">
          <w:rPr>
            <w:rFonts w:asciiTheme="minorHAnsi" w:hAnsiTheme="minorHAnsi"/>
          </w:rPr>
          <w:delText>v příloze akreditační žádosti.</w:delText>
        </w:r>
        <w:r w:rsidR="00201C54" w:rsidRPr="006A0E3C" w:rsidDel="000557F4">
          <w:rPr>
            <w:rFonts w:asciiTheme="minorHAnsi" w:hAnsiTheme="minorHAnsi"/>
          </w:rPr>
          <w:delText xml:space="preserve"> </w:delText>
        </w:r>
        <w:r w:rsidR="008377BB" w:rsidRPr="006A0E3C" w:rsidDel="000557F4">
          <w:rPr>
            <w:rFonts w:asciiTheme="minorHAnsi" w:hAnsiTheme="minorHAnsi"/>
          </w:rPr>
          <w:delText>Elektronické verze s</w:delText>
        </w:r>
        <w:r w:rsidR="00A26935" w:rsidRPr="006A0E3C" w:rsidDel="000557F4">
          <w:rPr>
            <w:rFonts w:asciiTheme="minorHAnsi" w:hAnsiTheme="minorHAnsi"/>
          </w:rPr>
          <w:delText>tudijní</w:delText>
        </w:r>
        <w:r w:rsidR="008377BB" w:rsidRPr="006A0E3C" w:rsidDel="000557F4">
          <w:rPr>
            <w:rFonts w:asciiTheme="minorHAnsi" w:hAnsiTheme="minorHAnsi"/>
          </w:rPr>
          <w:delText>ch</w:delText>
        </w:r>
        <w:r w:rsidR="00A26935" w:rsidRPr="006A0E3C" w:rsidDel="000557F4">
          <w:rPr>
            <w:rFonts w:asciiTheme="minorHAnsi" w:hAnsiTheme="minorHAnsi"/>
          </w:rPr>
          <w:delText xml:space="preserve"> opor jsou dostupné z Databáze studijních opor, která byla zřízena</w:delText>
        </w:r>
      </w:del>
      <w:r w:rsidR="00A26935" w:rsidRPr="006A0E3C">
        <w:rPr>
          <w:rFonts w:asciiTheme="minorHAnsi" w:hAnsiTheme="minorHAnsi"/>
        </w:rPr>
        <w:t xml:space="preserve"> v  </w:t>
      </w:r>
      <w:r w:rsidRPr="006A0E3C">
        <w:rPr>
          <w:rFonts w:asciiTheme="minorHAnsi" w:hAnsiTheme="minorHAnsi"/>
        </w:rPr>
        <w:t xml:space="preserve">LMS </w:t>
      </w:r>
      <w:proofErr w:type="spellStart"/>
      <w:r w:rsidRPr="006A0E3C">
        <w:rPr>
          <w:rFonts w:asciiTheme="minorHAnsi" w:hAnsiTheme="minorHAnsi"/>
        </w:rPr>
        <w:t>Moodle</w:t>
      </w:r>
      <w:proofErr w:type="spellEnd"/>
      <w:r w:rsidR="0073060A" w:rsidRPr="006A0E3C">
        <w:rPr>
          <w:rStyle w:val="Znakapoznpodarou"/>
          <w:rFonts w:asciiTheme="minorHAnsi" w:hAnsiTheme="minorHAnsi"/>
        </w:rPr>
        <w:footnoteReference w:id="37"/>
      </w:r>
      <w:r w:rsidR="00A26935" w:rsidRPr="006A0E3C">
        <w:rPr>
          <w:rFonts w:asciiTheme="minorHAnsi" w:hAnsiTheme="minorHAnsi"/>
        </w:rPr>
        <w:t>. S tímto systémem</w:t>
      </w:r>
      <w:r w:rsidRPr="006A0E3C">
        <w:rPr>
          <w:rFonts w:asciiTheme="minorHAnsi" w:hAnsiTheme="minorHAnsi"/>
        </w:rPr>
        <w:t xml:space="preserve"> jsou všichni studenti na začátku studia seznámeni, získají </w:t>
      </w:r>
      <w:r w:rsidR="00A26935" w:rsidRPr="006A0E3C">
        <w:rPr>
          <w:rFonts w:asciiTheme="minorHAnsi" w:hAnsiTheme="minorHAnsi"/>
        </w:rPr>
        <w:t xml:space="preserve">přístupová informace </w:t>
      </w:r>
      <w:r w:rsidRPr="006A0E3C">
        <w:rPr>
          <w:rFonts w:asciiTheme="minorHAnsi" w:hAnsiTheme="minorHAnsi"/>
        </w:rPr>
        <w:t>a poté jsou informováni také o jeho možnostech pro konkrétní studijní předměty.</w:t>
      </w:r>
      <w:r w:rsidR="009F5DE0" w:rsidRPr="006A0E3C">
        <w:rPr>
          <w:rFonts w:asciiTheme="minorHAnsi" w:hAnsiTheme="minorHAnsi"/>
        </w:rPr>
        <w:t xml:space="preserve"> V tomto systému také odevzdávají své úkoly, seminární testy a také mohou psát zápočtové nebo zkouškové testy.</w:t>
      </w:r>
      <w:r w:rsidR="00A26935" w:rsidRPr="006A0E3C">
        <w:rPr>
          <w:rFonts w:asciiTheme="minorHAnsi" w:hAnsiTheme="minorHAnsi"/>
        </w:rPr>
        <w:t xml:space="preserve"> Studijní opory jsou pravidelně doplňovány a aktualizovány vyučujícími.</w:t>
      </w:r>
    </w:p>
    <w:p w14:paraId="32720D50" w14:textId="7ACF3371" w:rsidR="00CE16D6" w:rsidRDefault="00CE16D6">
      <w:pPr>
        <w:pStyle w:val="Titulek"/>
        <w:keepNext/>
        <w:rPr>
          <w:ins w:id="138" w:author="Jiří Vojtěšek" w:date="2018-11-22T17:32:00Z"/>
        </w:rPr>
        <w:pPrChange w:id="139" w:author="Jiří Vojtěšek" w:date="2018-11-22T17:32:00Z">
          <w:pPr/>
        </w:pPrChange>
      </w:pPr>
      <w:ins w:id="140" w:author="Jiří Vojtěšek" w:date="2018-11-22T17:32:00Z">
        <w:r>
          <w:t xml:space="preserve">Tabulka </w:t>
        </w:r>
        <w:r>
          <w:fldChar w:fldCharType="begin"/>
        </w:r>
        <w:r>
          <w:instrText xml:space="preserve"> SEQ Tabulka \* ARABIC </w:instrText>
        </w:r>
      </w:ins>
      <w:r>
        <w:fldChar w:fldCharType="separate"/>
      </w:r>
      <w:ins w:id="141" w:author="Jiří Vojtěšek" w:date="2018-11-22T17:32:00Z">
        <w:r>
          <w:rPr>
            <w:noProof/>
          </w:rPr>
          <w:t>5</w:t>
        </w:r>
        <w:r>
          <w:fldChar w:fldCharType="end"/>
        </w:r>
      </w:ins>
      <w:ins w:id="142" w:author="Jiří Vojtěšek" w:date="2018-11-22T17:33:00Z">
        <w:r>
          <w:t>: Seznam studijních opor pro předměty kombinovaného studia</w:t>
        </w:r>
      </w:ins>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94"/>
        <w:gridCol w:w="801"/>
        <w:gridCol w:w="851"/>
        <w:gridCol w:w="1324"/>
        <w:gridCol w:w="1134"/>
        <w:gridCol w:w="1843"/>
      </w:tblGrid>
      <w:tr w:rsidR="00CE16D6" w:rsidRPr="0047599C" w14:paraId="30FFA7F8" w14:textId="77777777" w:rsidTr="00A74D2E">
        <w:trPr>
          <w:ins w:id="143" w:author="Jiří Vojtěšek" w:date="2018-11-22T17:31:00Z"/>
        </w:trPr>
        <w:tc>
          <w:tcPr>
            <w:tcW w:w="3294" w:type="dxa"/>
            <w:shd w:val="clear" w:color="auto" w:fill="F7CAAC"/>
            <w:vAlign w:val="center"/>
          </w:tcPr>
          <w:p w14:paraId="08461963" w14:textId="77777777" w:rsidR="00CE16D6" w:rsidRPr="0047599C" w:rsidRDefault="00CE16D6" w:rsidP="00A74D2E">
            <w:pPr>
              <w:rPr>
                <w:ins w:id="144" w:author="Jiří Vojtěšek" w:date="2018-11-22T17:31:00Z"/>
                <w:rFonts w:asciiTheme="minorHAnsi" w:hAnsiTheme="minorHAnsi" w:cstheme="minorHAnsi"/>
                <w:b/>
                <w:sz w:val="20"/>
                <w:szCs w:val="20"/>
                <w:rPrChange w:id="145" w:author="Jiří Vojtěšek" w:date="2018-11-22T17:33:00Z">
                  <w:rPr>
                    <w:ins w:id="146" w:author="Jiří Vojtěšek" w:date="2018-11-22T17:31:00Z"/>
                    <w:b/>
                  </w:rPr>
                </w:rPrChange>
              </w:rPr>
            </w:pPr>
            <w:proofErr w:type="spellStart"/>
            <w:ins w:id="147" w:author="Jiří Vojtěšek" w:date="2018-11-22T17:31:00Z">
              <w:r w:rsidRPr="0047599C">
                <w:rPr>
                  <w:rFonts w:asciiTheme="minorHAnsi" w:hAnsiTheme="minorHAnsi" w:cstheme="minorHAnsi"/>
                  <w:b/>
                  <w:sz w:val="20"/>
                  <w:szCs w:val="20"/>
                  <w:rPrChange w:id="148" w:author="Jiří Vojtěšek" w:date="2018-11-22T17:33:00Z">
                    <w:rPr>
                      <w:b/>
                    </w:rPr>
                  </w:rPrChange>
                </w:rPr>
                <w:t>Název</w:t>
              </w:r>
              <w:proofErr w:type="spellEnd"/>
              <w:r w:rsidRPr="0047599C">
                <w:rPr>
                  <w:rFonts w:asciiTheme="minorHAnsi" w:hAnsiTheme="minorHAnsi" w:cstheme="minorHAnsi"/>
                  <w:b/>
                  <w:sz w:val="20"/>
                  <w:szCs w:val="20"/>
                  <w:rPrChange w:id="149" w:author="Jiří Vojtěšek" w:date="2018-11-22T17:33:00Z">
                    <w:rPr>
                      <w:b/>
                    </w:rPr>
                  </w:rPrChange>
                </w:rPr>
                <w:t xml:space="preserve"> </w:t>
              </w:r>
              <w:proofErr w:type="spellStart"/>
              <w:r w:rsidRPr="0047599C">
                <w:rPr>
                  <w:rFonts w:asciiTheme="minorHAnsi" w:hAnsiTheme="minorHAnsi" w:cstheme="minorHAnsi"/>
                  <w:b/>
                  <w:sz w:val="20"/>
                  <w:szCs w:val="20"/>
                  <w:rPrChange w:id="150" w:author="Jiří Vojtěšek" w:date="2018-11-22T17:33:00Z">
                    <w:rPr>
                      <w:b/>
                    </w:rPr>
                  </w:rPrChange>
                </w:rPr>
                <w:t>předmětu</w:t>
              </w:r>
              <w:proofErr w:type="spellEnd"/>
            </w:ins>
          </w:p>
        </w:tc>
        <w:tc>
          <w:tcPr>
            <w:tcW w:w="801" w:type="dxa"/>
            <w:shd w:val="clear" w:color="auto" w:fill="F7CAAC"/>
            <w:vAlign w:val="center"/>
          </w:tcPr>
          <w:p w14:paraId="044899A6" w14:textId="77777777" w:rsidR="00CE16D6" w:rsidRPr="0047599C" w:rsidRDefault="00CE16D6" w:rsidP="00A74D2E">
            <w:pPr>
              <w:jc w:val="center"/>
              <w:rPr>
                <w:ins w:id="151" w:author="Jiří Vojtěšek" w:date="2018-11-22T17:31:00Z"/>
                <w:rFonts w:asciiTheme="minorHAnsi" w:hAnsiTheme="minorHAnsi" w:cstheme="minorHAnsi"/>
                <w:b/>
                <w:sz w:val="20"/>
                <w:szCs w:val="20"/>
                <w:rPrChange w:id="152" w:author="Jiří Vojtěšek" w:date="2018-11-22T17:33:00Z">
                  <w:rPr>
                    <w:ins w:id="153" w:author="Jiří Vojtěšek" w:date="2018-11-22T17:31:00Z"/>
                    <w:b/>
                    <w:sz w:val="18"/>
                    <w:szCs w:val="18"/>
                  </w:rPr>
                </w:rPrChange>
              </w:rPr>
            </w:pPr>
            <w:proofErr w:type="spellStart"/>
            <w:ins w:id="154" w:author="Jiří Vojtěšek" w:date="2018-11-22T17:31:00Z">
              <w:r w:rsidRPr="0047599C">
                <w:rPr>
                  <w:rFonts w:asciiTheme="minorHAnsi" w:hAnsiTheme="minorHAnsi" w:cstheme="minorHAnsi"/>
                  <w:b/>
                  <w:sz w:val="20"/>
                  <w:szCs w:val="20"/>
                  <w:rPrChange w:id="155" w:author="Jiří Vojtěšek" w:date="2018-11-22T17:33:00Z">
                    <w:rPr>
                      <w:b/>
                      <w:sz w:val="18"/>
                      <w:szCs w:val="18"/>
                    </w:rPr>
                  </w:rPrChange>
                </w:rPr>
                <w:t>Ročník</w:t>
              </w:r>
              <w:proofErr w:type="spellEnd"/>
            </w:ins>
          </w:p>
        </w:tc>
        <w:tc>
          <w:tcPr>
            <w:tcW w:w="851" w:type="dxa"/>
            <w:shd w:val="clear" w:color="auto" w:fill="F7CAAC"/>
            <w:vAlign w:val="center"/>
          </w:tcPr>
          <w:p w14:paraId="703B2EFF" w14:textId="77777777" w:rsidR="00CE16D6" w:rsidRPr="0047599C" w:rsidRDefault="00CE16D6" w:rsidP="00A74D2E">
            <w:pPr>
              <w:jc w:val="center"/>
              <w:rPr>
                <w:ins w:id="156" w:author="Jiří Vojtěšek" w:date="2018-11-22T17:31:00Z"/>
                <w:rFonts w:asciiTheme="minorHAnsi" w:hAnsiTheme="minorHAnsi" w:cstheme="minorHAnsi"/>
                <w:b/>
                <w:sz w:val="20"/>
                <w:szCs w:val="20"/>
                <w:rPrChange w:id="157" w:author="Jiří Vojtěšek" w:date="2018-11-22T17:33:00Z">
                  <w:rPr>
                    <w:ins w:id="158" w:author="Jiří Vojtěšek" w:date="2018-11-22T17:31:00Z"/>
                    <w:b/>
                    <w:sz w:val="18"/>
                    <w:szCs w:val="18"/>
                  </w:rPr>
                </w:rPrChange>
              </w:rPr>
            </w:pPr>
            <w:proofErr w:type="spellStart"/>
            <w:ins w:id="159" w:author="Jiří Vojtěšek" w:date="2018-11-22T17:31:00Z">
              <w:r w:rsidRPr="0047599C">
                <w:rPr>
                  <w:rFonts w:asciiTheme="minorHAnsi" w:hAnsiTheme="minorHAnsi" w:cstheme="minorHAnsi"/>
                  <w:b/>
                  <w:sz w:val="20"/>
                  <w:szCs w:val="20"/>
                  <w:rPrChange w:id="160" w:author="Jiří Vojtěšek" w:date="2018-11-22T17:33:00Z">
                    <w:rPr>
                      <w:b/>
                      <w:sz w:val="18"/>
                      <w:szCs w:val="18"/>
                    </w:rPr>
                  </w:rPrChange>
                </w:rPr>
                <w:t>Semestr</w:t>
              </w:r>
              <w:proofErr w:type="spellEnd"/>
            </w:ins>
          </w:p>
        </w:tc>
        <w:tc>
          <w:tcPr>
            <w:tcW w:w="1324" w:type="dxa"/>
            <w:shd w:val="clear" w:color="auto" w:fill="F7CAAC"/>
            <w:vAlign w:val="center"/>
          </w:tcPr>
          <w:p w14:paraId="2986E799" w14:textId="77777777" w:rsidR="00CE16D6" w:rsidRPr="0047599C" w:rsidRDefault="00CE16D6" w:rsidP="00A74D2E">
            <w:pPr>
              <w:rPr>
                <w:ins w:id="161" w:author="Jiří Vojtěšek" w:date="2018-11-22T17:31:00Z"/>
                <w:rFonts w:asciiTheme="minorHAnsi" w:hAnsiTheme="minorHAnsi" w:cstheme="minorHAnsi"/>
                <w:sz w:val="20"/>
                <w:szCs w:val="20"/>
                <w:rPrChange w:id="162" w:author="Jiří Vojtěšek" w:date="2018-11-22T17:33:00Z">
                  <w:rPr>
                    <w:ins w:id="163" w:author="Jiří Vojtěšek" w:date="2018-11-22T17:31:00Z"/>
                    <w:sz w:val="18"/>
                    <w:szCs w:val="18"/>
                  </w:rPr>
                </w:rPrChange>
              </w:rPr>
            </w:pPr>
            <w:proofErr w:type="spellStart"/>
            <w:ins w:id="164" w:author="Jiří Vojtěšek" w:date="2018-11-22T17:31:00Z">
              <w:r w:rsidRPr="0047599C">
                <w:rPr>
                  <w:rFonts w:asciiTheme="minorHAnsi" w:hAnsiTheme="minorHAnsi" w:cstheme="minorHAnsi"/>
                  <w:b/>
                  <w:sz w:val="20"/>
                  <w:szCs w:val="20"/>
                  <w:rPrChange w:id="165" w:author="Jiří Vojtěšek" w:date="2018-11-22T17:33:00Z">
                    <w:rPr>
                      <w:b/>
                      <w:sz w:val="18"/>
                      <w:szCs w:val="18"/>
                    </w:rPr>
                  </w:rPrChange>
                </w:rPr>
                <w:t>tištěné</w:t>
              </w:r>
              <w:proofErr w:type="spellEnd"/>
              <w:r w:rsidRPr="0047599C">
                <w:rPr>
                  <w:rFonts w:asciiTheme="minorHAnsi" w:hAnsiTheme="minorHAnsi" w:cstheme="minorHAnsi"/>
                  <w:b/>
                  <w:sz w:val="20"/>
                  <w:szCs w:val="20"/>
                  <w:rPrChange w:id="166" w:author="Jiří Vojtěšek" w:date="2018-11-22T17:33:00Z">
                    <w:rPr>
                      <w:b/>
                      <w:sz w:val="18"/>
                      <w:szCs w:val="18"/>
                    </w:rPr>
                  </w:rPrChange>
                </w:rPr>
                <w:t xml:space="preserve"> </w:t>
              </w:r>
              <w:proofErr w:type="spellStart"/>
              <w:r w:rsidRPr="0047599C">
                <w:rPr>
                  <w:rFonts w:asciiTheme="minorHAnsi" w:hAnsiTheme="minorHAnsi" w:cstheme="minorHAnsi"/>
                  <w:b/>
                  <w:sz w:val="20"/>
                  <w:szCs w:val="20"/>
                  <w:rPrChange w:id="167" w:author="Jiří Vojtěšek" w:date="2018-11-22T17:33:00Z">
                    <w:rPr>
                      <w:b/>
                      <w:sz w:val="18"/>
                      <w:szCs w:val="18"/>
                    </w:rPr>
                  </w:rPrChange>
                </w:rPr>
                <w:t>opory</w:t>
              </w:r>
              <w:proofErr w:type="spellEnd"/>
              <w:r w:rsidRPr="0047599C">
                <w:rPr>
                  <w:rFonts w:asciiTheme="minorHAnsi" w:hAnsiTheme="minorHAnsi" w:cstheme="minorHAnsi"/>
                  <w:b/>
                  <w:sz w:val="20"/>
                  <w:szCs w:val="20"/>
                  <w:rPrChange w:id="168" w:author="Jiří Vojtěšek" w:date="2018-11-22T17:33:00Z">
                    <w:rPr>
                      <w:b/>
                      <w:sz w:val="18"/>
                      <w:szCs w:val="18"/>
                    </w:rPr>
                  </w:rPrChange>
                </w:rPr>
                <w:t xml:space="preserve"> a </w:t>
              </w:r>
              <w:proofErr w:type="spellStart"/>
              <w:r w:rsidRPr="0047599C">
                <w:rPr>
                  <w:rFonts w:asciiTheme="minorHAnsi" w:hAnsiTheme="minorHAnsi" w:cstheme="minorHAnsi"/>
                  <w:b/>
                  <w:sz w:val="20"/>
                  <w:szCs w:val="20"/>
                  <w:rPrChange w:id="169" w:author="Jiří Vojtěšek" w:date="2018-11-22T17:33:00Z">
                    <w:rPr>
                      <w:b/>
                      <w:sz w:val="18"/>
                      <w:szCs w:val="18"/>
                    </w:rPr>
                  </w:rPrChange>
                </w:rPr>
                <w:t>interní</w:t>
              </w:r>
              <w:proofErr w:type="spellEnd"/>
              <w:r w:rsidRPr="0047599C">
                <w:rPr>
                  <w:rFonts w:asciiTheme="minorHAnsi" w:hAnsiTheme="minorHAnsi" w:cstheme="minorHAnsi"/>
                  <w:b/>
                  <w:sz w:val="20"/>
                  <w:szCs w:val="20"/>
                  <w:rPrChange w:id="170" w:author="Jiří Vojtěšek" w:date="2018-11-22T17:33:00Z">
                    <w:rPr>
                      <w:b/>
                      <w:sz w:val="18"/>
                      <w:szCs w:val="18"/>
                    </w:rPr>
                  </w:rPrChange>
                </w:rPr>
                <w:t xml:space="preserve"> </w:t>
              </w:r>
              <w:proofErr w:type="spellStart"/>
              <w:r w:rsidRPr="0047599C">
                <w:rPr>
                  <w:rFonts w:asciiTheme="minorHAnsi" w:hAnsiTheme="minorHAnsi" w:cstheme="minorHAnsi"/>
                  <w:b/>
                  <w:sz w:val="20"/>
                  <w:szCs w:val="20"/>
                  <w:rPrChange w:id="171" w:author="Jiří Vojtěšek" w:date="2018-11-22T17:33:00Z">
                    <w:rPr>
                      <w:b/>
                      <w:sz w:val="18"/>
                      <w:szCs w:val="18"/>
                    </w:rPr>
                  </w:rPrChange>
                </w:rPr>
                <w:t>skripta</w:t>
              </w:r>
              <w:proofErr w:type="spellEnd"/>
            </w:ins>
          </w:p>
        </w:tc>
        <w:tc>
          <w:tcPr>
            <w:tcW w:w="1134" w:type="dxa"/>
            <w:tcBorders>
              <w:bottom w:val="single" w:sz="4" w:space="0" w:color="auto"/>
            </w:tcBorders>
            <w:shd w:val="clear" w:color="auto" w:fill="F7CAAC"/>
            <w:vAlign w:val="center"/>
          </w:tcPr>
          <w:p w14:paraId="376F8EE8" w14:textId="77777777" w:rsidR="00CE16D6" w:rsidRPr="0047599C" w:rsidRDefault="00CE16D6" w:rsidP="00A74D2E">
            <w:pPr>
              <w:rPr>
                <w:ins w:id="172" w:author="Jiří Vojtěšek" w:date="2018-11-22T17:31:00Z"/>
                <w:rFonts w:asciiTheme="minorHAnsi" w:hAnsiTheme="minorHAnsi" w:cstheme="minorHAnsi"/>
                <w:b/>
                <w:sz w:val="20"/>
                <w:szCs w:val="20"/>
                <w:rPrChange w:id="173" w:author="Jiří Vojtěšek" w:date="2018-11-22T17:33:00Z">
                  <w:rPr>
                    <w:ins w:id="174" w:author="Jiří Vojtěšek" w:date="2018-11-22T17:31:00Z"/>
                    <w:b/>
                    <w:sz w:val="18"/>
                    <w:szCs w:val="18"/>
                  </w:rPr>
                </w:rPrChange>
              </w:rPr>
            </w:pPr>
            <w:ins w:id="175" w:author="Jiří Vojtěšek" w:date="2018-11-22T17:31:00Z">
              <w:r w:rsidRPr="0047599C">
                <w:rPr>
                  <w:rFonts w:asciiTheme="minorHAnsi" w:hAnsiTheme="minorHAnsi" w:cstheme="minorHAnsi"/>
                  <w:b/>
                  <w:sz w:val="20"/>
                  <w:szCs w:val="20"/>
                  <w:rPrChange w:id="176" w:author="Jiří Vojtěšek" w:date="2018-11-22T17:33:00Z">
                    <w:rPr>
                      <w:b/>
                      <w:sz w:val="18"/>
                      <w:szCs w:val="18"/>
                    </w:rPr>
                  </w:rPrChange>
                </w:rPr>
                <w:t xml:space="preserve">el. </w:t>
              </w:r>
              <w:proofErr w:type="spellStart"/>
              <w:r w:rsidRPr="0047599C">
                <w:rPr>
                  <w:rFonts w:asciiTheme="minorHAnsi" w:hAnsiTheme="minorHAnsi" w:cstheme="minorHAnsi"/>
                  <w:b/>
                  <w:sz w:val="20"/>
                  <w:szCs w:val="20"/>
                  <w:rPrChange w:id="177" w:author="Jiří Vojtěšek" w:date="2018-11-22T17:33:00Z">
                    <w:rPr>
                      <w:b/>
                      <w:sz w:val="18"/>
                      <w:szCs w:val="18"/>
                    </w:rPr>
                  </w:rPrChange>
                </w:rPr>
                <w:t>opory</w:t>
              </w:r>
              <w:proofErr w:type="spellEnd"/>
            </w:ins>
          </w:p>
          <w:p w14:paraId="4DCA2835" w14:textId="77777777" w:rsidR="00CE16D6" w:rsidRPr="0047599C" w:rsidRDefault="00CE16D6" w:rsidP="00A74D2E">
            <w:pPr>
              <w:rPr>
                <w:ins w:id="178" w:author="Jiří Vojtěšek" w:date="2018-11-22T17:31:00Z"/>
                <w:rFonts w:asciiTheme="minorHAnsi" w:hAnsiTheme="minorHAnsi" w:cstheme="minorHAnsi"/>
                <w:sz w:val="20"/>
                <w:szCs w:val="20"/>
                <w:rPrChange w:id="179" w:author="Jiří Vojtěšek" w:date="2018-11-22T17:33:00Z">
                  <w:rPr>
                    <w:ins w:id="180" w:author="Jiří Vojtěšek" w:date="2018-11-22T17:31:00Z"/>
                    <w:sz w:val="18"/>
                    <w:szCs w:val="18"/>
                  </w:rPr>
                </w:rPrChange>
              </w:rPr>
            </w:pPr>
            <w:proofErr w:type="spellStart"/>
            <w:ins w:id="181" w:author="Jiří Vojtěšek" w:date="2018-11-22T17:31:00Z">
              <w:r w:rsidRPr="0047599C">
                <w:rPr>
                  <w:rFonts w:asciiTheme="minorHAnsi" w:hAnsiTheme="minorHAnsi" w:cstheme="minorHAnsi"/>
                  <w:b/>
                  <w:sz w:val="20"/>
                  <w:szCs w:val="20"/>
                  <w:rPrChange w:id="182" w:author="Jiří Vojtěšek" w:date="2018-11-22T17:33:00Z">
                    <w:rPr>
                      <w:b/>
                      <w:sz w:val="18"/>
                      <w:szCs w:val="18"/>
                    </w:rPr>
                  </w:rPrChange>
                </w:rPr>
                <w:t>dostupné</w:t>
              </w:r>
              <w:proofErr w:type="spellEnd"/>
              <w:r w:rsidRPr="0047599C">
                <w:rPr>
                  <w:rFonts w:asciiTheme="minorHAnsi" w:hAnsiTheme="minorHAnsi" w:cstheme="minorHAnsi"/>
                  <w:b/>
                  <w:sz w:val="20"/>
                  <w:szCs w:val="20"/>
                  <w:rPrChange w:id="183" w:author="Jiří Vojtěšek" w:date="2018-11-22T17:33:00Z">
                    <w:rPr>
                      <w:b/>
                      <w:sz w:val="18"/>
                      <w:szCs w:val="18"/>
                    </w:rPr>
                  </w:rPrChange>
                </w:rPr>
                <w:t xml:space="preserve"> </w:t>
              </w:r>
              <w:proofErr w:type="spellStart"/>
              <w:r w:rsidRPr="0047599C">
                <w:rPr>
                  <w:rFonts w:asciiTheme="minorHAnsi" w:hAnsiTheme="minorHAnsi" w:cstheme="minorHAnsi"/>
                  <w:b/>
                  <w:sz w:val="20"/>
                  <w:szCs w:val="20"/>
                  <w:rPrChange w:id="184" w:author="Jiří Vojtěšek" w:date="2018-11-22T17:33:00Z">
                    <w:rPr>
                      <w:b/>
                      <w:sz w:val="18"/>
                      <w:szCs w:val="18"/>
                    </w:rPr>
                  </w:rPrChange>
                </w:rPr>
                <w:t>ze</w:t>
              </w:r>
              <w:proofErr w:type="spellEnd"/>
              <w:r w:rsidRPr="0047599C">
                <w:rPr>
                  <w:rFonts w:asciiTheme="minorHAnsi" w:hAnsiTheme="minorHAnsi" w:cstheme="minorHAnsi"/>
                  <w:b/>
                  <w:sz w:val="20"/>
                  <w:szCs w:val="20"/>
                  <w:rPrChange w:id="185" w:author="Jiří Vojtěšek" w:date="2018-11-22T17:33:00Z">
                    <w:rPr>
                      <w:b/>
                      <w:sz w:val="18"/>
                      <w:szCs w:val="18"/>
                    </w:rPr>
                  </w:rPrChange>
                </w:rPr>
                <w:t xml:space="preserve"> </w:t>
              </w:r>
              <w:proofErr w:type="spellStart"/>
              <w:r w:rsidRPr="0047599C">
                <w:rPr>
                  <w:rFonts w:asciiTheme="minorHAnsi" w:hAnsiTheme="minorHAnsi" w:cstheme="minorHAnsi"/>
                  <w:b/>
                  <w:sz w:val="20"/>
                  <w:szCs w:val="20"/>
                  <w:rPrChange w:id="186" w:author="Jiří Vojtěšek" w:date="2018-11-22T17:33:00Z">
                    <w:rPr>
                      <w:b/>
                      <w:sz w:val="18"/>
                      <w:szCs w:val="18"/>
                    </w:rPr>
                  </w:rPrChange>
                </w:rPr>
                <w:t>školní</w:t>
              </w:r>
              <w:proofErr w:type="spellEnd"/>
              <w:r w:rsidRPr="0047599C">
                <w:rPr>
                  <w:rFonts w:asciiTheme="minorHAnsi" w:hAnsiTheme="minorHAnsi" w:cstheme="minorHAnsi"/>
                  <w:b/>
                  <w:sz w:val="20"/>
                  <w:szCs w:val="20"/>
                  <w:rPrChange w:id="187" w:author="Jiří Vojtěšek" w:date="2018-11-22T17:33:00Z">
                    <w:rPr>
                      <w:b/>
                      <w:sz w:val="18"/>
                      <w:szCs w:val="18"/>
                    </w:rPr>
                  </w:rPrChange>
                </w:rPr>
                <w:t xml:space="preserve"> </w:t>
              </w:r>
              <w:proofErr w:type="spellStart"/>
              <w:r w:rsidRPr="0047599C">
                <w:rPr>
                  <w:rFonts w:asciiTheme="minorHAnsi" w:hAnsiTheme="minorHAnsi" w:cstheme="minorHAnsi"/>
                  <w:b/>
                  <w:sz w:val="20"/>
                  <w:szCs w:val="20"/>
                  <w:rPrChange w:id="188" w:author="Jiří Vojtěšek" w:date="2018-11-22T17:33:00Z">
                    <w:rPr>
                      <w:b/>
                      <w:sz w:val="18"/>
                      <w:szCs w:val="18"/>
                    </w:rPr>
                  </w:rPrChange>
                </w:rPr>
                <w:t>sítě</w:t>
              </w:r>
              <w:proofErr w:type="spellEnd"/>
            </w:ins>
          </w:p>
        </w:tc>
        <w:tc>
          <w:tcPr>
            <w:tcW w:w="1843" w:type="dxa"/>
            <w:shd w:val="clear" w:color="auto" w:fill="F7CAAC"/>
            <w:vAlign w:val="center"/>
          </w:tcPr>
          <w:p w14:paraId="5F754F7F" w14:textId="77777777" w:rsidR="00CE16D6" w:rsidRPr="0047599C" w:rsidRDefault="00CE16D6" w:rsidP="00A74D2E">
            <w:pPr>
              <w:rPr>
                <w:ins w:id="189" w:author="Jiří Vojtěšek" w:date="2018-11-22T17:31:00Z"/>
                <w:rFonts w:asciiTheme="minorHAnsi" w:hAnsiTheme="minorHAnsi" w:cstheme="minorHAnsi"/>
                <w:b/>
                <w:sz w:val="20"/>
                <w:szCs w:val="20"/>
                <w:rPrChange w:id="190" w:author="Jiří Vojtěšek" w:date="2018-11-22T17:33:00Z">
                  <w:rPr>
                    <w:ins w:id="191" w:author="Jiří Vojtěšek" w:date="2018-11-22T17:31:00Z"/>
                    <w:b/>
                    <w:sz w:val="18"/>
                    <w:szCs w:val="18"/>
                  </w:rPr>
                </w:rPrChange>
              </w:rPr>
            </w:pPr>
            <w:ins w:id="192" w:author="Jiří Vojtěšek" w:date="2018-11-22T17:31:00Z">
              <w:r w:rsidRPr="0047599C">
                <w:rPr>
                  <w:rFonts w:asciiTheme="minorHAnsi" w:hAnsiTheme="minorHAnsi" w:cstheme="minorHAnsi"/>
                  <w:b/>
                  <w:sz w:val="20"/>
                  <w:szCs w:val="20"/>
                  <w:rPrChange w:id="193" w:author="Jiří Vojtěšek" w:date="2018-11-22T17:33:00Z">
                    <w:rPr>
                      <w:b/>
                      <w:sz w:val="18"/>
                      <w:szCs w:val="18"/>
                    </w:rPr>
                  </w:rPrChange>
                </w:rPr>
                <w:t xml:space="preserve">el. </w:t>
              </w:r>
              <w:proofErr w:type="spellStart"/>
              <w:r w:rsidRPr="0047599C">
                <w:rPr>
                  <w:rFonts w:asciiTheme="minorHAnsi" w:hAnsiTheme="minorHAnsi" w:cstheme="minorHAnsi"/>
                  <w:b/>
                  <w:sz w:val="20"/>
                  <w:szCs w:val="20"/>
                  <w:rPrChange w:id="194" w:author="Jiří Vojtěšek" w:date="2018-11-22T17:33:00Z">
                    <w:rPr>
                      <w:b/>
                      <w:sz w:val="18"/>
                      <w:szCs w:val="18"/>
                    </w:rPr>
                  </w:rPrChange>
                </w:rPr>
                <w:t>opory</w:t>
              </w:r>
              <w:proofErr w:type="spellEnd"/>
            </w:ins>
          </w:p>
          <w:p w14:paraId="32779799" w14:textId="77777777" w:rsidR="00CE16D6" w:rsidRPr="0047599C" w:rsidRDefault="00CE16D6" w:rsidP="00A74D2E">
            <w:pPr>
              <w:rPr>
                <w:ins w:id="195" w:author="Jiří Vojtěšek" w:date="2018-11-22T17:31:00Z"/>
                <w:rFonts w:asciiTheme="minorHAnsi" w:hAnsiTheme="minorHAnsi" w:cstheme="minorHAnsi"/>
                <w:sz w:val="20"/>
                <w:szCs w:val="20"/>
                <w:rPrChange w:id="196" w:author="Jiří Vojtěšek" w:date="2018-11-22T17:33:00Z">
                  <w:rPr>
                    <w:ins w:id="197" w:author="Jiří Vojtěšek" w:date="2018-11-22T17:31:00Z"/>
                    <w:sz w:val="18"/>
                    <w:szCs w:val="18"/>
                  </w:rPr>
                </w:rPrChange>
              </w:rPr>
            </w:pPr>
            <w:proofErr w:type="spellStart"/>
            <w:ins w:id="198" w:author="Jiří Vojtěšek" w:date="2018-11-22T17:31:00Z">
              <w:r w:rsidRPr="0047599C">
                <w:rPr>
                  <w:rFonts w:asciiTheme="minorHAnsi" w:hAnsiTheme="minorHAnsi" w:cstheme="minorHAnsi"/>
                  <w:b/>
                  <w:sz w:val="20"/>
                  <w:szCs w:val="20"/>
                  <w:rPrChange w:id="199" w:author="Jiří Vojtěšek" w:date="2018-11-22T17:33:00Z">
                    <w:rPr>
                      <w:b/>
                      <w:sz w:val="18"/>
                      <w:szCs w:val="18"/>
                    </w:rPr>
                  </w:rPrChange>
                </w:rPr>
                <w:t>veřejně</w:t>
              </w:r>
              <w:proofErr w:type="spellEnd"/>
              <w:r w:rsidRPr="0047599C">
                <w:rPr>
                  <w:rFonts w:asciiTheme="minorHAnsi" w:hAnsiTheme="minorHAnsi" w:cstheme="minorHAnsi"/>
                  <w:b/>
                  <w:sz w:val="20"/>
                  <w:szCs w:val="20"/>
                  <w:rPrChange w:id="200" w:author="Jiří Vojtěšek" w:date="2018-11-22T17:33:00Z">
                    <w:rPr>
                      <w:b/>
                      <w:sz w:val="18"/>
                      <w:szCs w:val="18"/>
                    </w:rPr>
                  </w:rPrChange>
                </w:rPr>
                <w:t xml:space="preserve"> </w:t>
              </w:r>
              <w:proofErr w:type="spellStart"/>
              <w:r w:rsidRPr="0047599C">
                <w:rPr>
                  <w:rFonts w:asciiTheme="minorHAnsi" w:hAnsiTheme="minorHAnsi" w:cstheme="minorHAnsi"/>
                  <w:b/>
                  <w:sz w:val="20"/>
                  <w:szCs w:val="20"/>
                  <w:rPrChange w:id="201" w:author="Jiří Vojtěšek" w:date="2018-11-22T17:33:00Z">
                    <w:rPr>
                      <w:b/>
                      <w:sz w:val="18"/>
                      <w:szCs w:val="18"/>
                    </w:rPr>
                  </w:rPrChange>
                </w:rPr>
                <w:t>dostupné</w:t>
              </w:r>
              <w:proofErr w:type="spellEnd"/>
            </w:ins>
          </w:p>
        </w:tc>
      </w:tr>
      <w:tr w:rsidR="00CE16D6" w:rsidRPr="0047599C" w14:paraId="768FD092" w14:textId="77777777" w:rsidTr="00A74D2E">
        <w:trPr>
          <w:ins w:id="202" w:author="Jiří Vojtěšek" w:date="2018-11-22T17:31:00Z"/>
        </w:trPr>
        <w:tc>
          <w:tcPr>
            <w:tcW w:w="3294" w:type="dxa"/>
            <w:shd w:val="clear" w:color="auto" w:fill="auto"/>
          </w:tcPr>
          <w:p w14:paraId="5ADB9156" w14:textId="77777777" w:rsidR="00CE16D6" w:rsidRPr="0047599C" w:rsidRDefault="00CE16D6" w:rsidP="00A74D2E">
            <w:pPr>
              <w:rPr>
                <w:ins w:id="203" w:author="Jiří Vojtěšek" w:date="2018-11-22T17:31:00Z"/>
                <w:rFonts w:asciiTheme="minorHAnsi" w:hAnsiTheme="minorHAnsi" w:cstheme="minorHAnsi"/>
                <w:b/>
                <w:sz w:val="20"/>
                <w:szCs w:val="20"/>
                <w:rPrChange w:id="204" w:author="Jiří Vojtěšek" w:date="2018-11-22T17:33:00Z">
                  <w:rPr>
                    <w:ins w:id="205" w:author="Jiří Vojtěšek" w:date="2018-11-22T17:31:00Z"/>
                    <w:b/>
                    <w:sz w:val="19"/>
                    <w:szCs w:val="19"/>
                  </w:rPr>
                </w:rPrChange>
              </w:rPr>
            </w:pPr>
            <w:proofErr w:type="spellStart"/>
            <w:ins w:id="206" w:author="Jiří Vojtěšek" w:date="2018-11-22T17:31:00Z">
              <w:r w:rsidRPr="0047599C">
                <w:rPr>
                  <w:rFonts w:asciiTheme="minorHAnsi" w:hAnsiTheme="minorHAnsi" w:cstheme="minorHAnsi"/>
                  <w:sz w:val="20"/>
                  <w:szCs w:val="20"/>
                  <w:rPrChange w:id="207" w:author="Jiří Vojtěšek" w:date="2018-11-22T17:33:00Z">
                    <w:rPr>
                      <w:sz w:val="19"/>
                      <w:szCs w:val="19"/>
                    </w:rPr>
                  </w:rPrChange>
                </w:rPr>
                <w:t>Algoritmy</w:t>
              </w:r>
              <w:proofErr w:type="spellEnd"/>
              <w:r w:rsidRPr="0047599C">
                <w:rPr>
                  <w:rFonts w:asciiTheme="minorHAnsi" w:hAnsiTheme="minorHAnsi" w:cstheme="minorHAnsi"/>
                  <w:sz w:val="20"/>
                  <w:szCs w:val="20"/>
                  <w:rPrChange w:id="208" w:author="Jiří Vojtěšek" w:date="2018-11-22T17:33:00Z">
                    <w:rPr>
                      <w:sz w:val="19"/>
                      <w:szCs w:val="19"/>
                    </w:rPr>
                  </w:rPrChange>
                </w:rPr>
                <w:t xml:space="preserve"> a </w:t>
              </w:r>
              <w:proofErr w:type="spellStart"/>
              <w:r w:rsidRPr="0047599C">
                <w:rPr>
                  <w:rFonts w:asciiTheme="minorHAnsi" w:hAnsiTheme="minorHAnsi" w:cstheme="minorHAnsi"/>
                  <w:sz w:val="20"/>
                  <w:szCs w:val="20"/>
                  <w:rPrChange w:id="209" w:author="Jiří Vojtěšek" w:date="2018-11-22T17:33:00Z">
                    <w:rPr>
                      <w:sz w:val="19"/>
                      <w:szCs w:val="19"/>
                    </w:rPr>
                  </w:rPrChange>
                </w:rPr>
                <w:t>datové</w:t>
              </w:r>
              <w:proofErr w:type="spellEnd"/>
              <w:r w:rsidRPr="0047599C">
                <w:rPr>
                  <w:rFonts w:asciiTheme="minorHAnsi" w:hAnsiTheme="minorHAnsi" w:cstheme="minorHAnsi"/>
                  <w:sz w:val="20"/>
                  <w:szCs w:val="20"/>
                  <w:rPrChange w:id="210"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211" w:author="Jiří Vojtěšek" w:date="2018-11-22T17:33:00Z">
                    <w:rPr>
                      <w:sz w:val="19"/>
                      <w:szCs w:val="19"/>
                    </w:rPr>
                  </w:rPrChange>
                </w:rPr>
                <w:t>struktury</w:t>
              </w:r>
              <w:proofErr w:type="spellEnd"/>
            </w:ins>
          </w:p>
        </w:tc>
        <w:tc>
          <w:tcPr>
            <w:tcW w:w="801" w:type="dxa"/>
            <w:shd w:val="clear" w:color="auto" w:fill="auto"/>
          </w:tcPr>
          <w:p w14:paraId="34636B95" w14:textId="77777777" w:rsidR="00CE16D6" w:rsidRPr="0047599C" w:rsidRDefault="00CE16D6" w:rsidP="00A74D2E">
            <w:pPr>
              <w:jc w:val="center"/>
              <w:rPr>
                <w:ins w:id="212" w:author="Jiří Vojtěšek" w:date="2018-11-22T17:31:00Z"/>
                <w:rFonts w:asciiTheme="minorHAnsi" w:hAnsiTheme="minorHAnsi" w:cstheme="minorHAnsi"/>
                <w:b/>
                <w:sz w:val="20"/>
                <w:szCs w:val="20"/>
                <w:rPrChange w:id="213" w:author="Jiří Vojtěšek" w:date="2018-11-22T17:33:00Z">
                  <w:rPr>
                    <w:ins w:id="214" w:author="Jiří Vojtěšek" w:date="2018-11-22T17:31:00Z"/>
                    <w:b/>
                    <w:sz w:val="19"/>
                    <w:szCs w:val="19"/>
                  </w:rPr>
                </w:rPrChange>
              </w:rPr>
            </w:pPr>
            <w:ins w:id="215" w:author="Jiří Vojtěšek" w:date="2018-11-22T17:31:00Z">
              <w:r w:rsidRPr="0047599C">
                <w:rPr>
                  <w:rFonts w:asciiTheme="minorHAnsi" w:hAnsiTheme="minorHAnsi" w:cstheme="minorHAnsi"/>
                  <w:sz w:val="20"/>
                  <w:szCs w:val="20"/>
                  <w:rPrChange w:id="216" w:author="Jiří Vojtěšek" w:date="2018-11-22T17:33:00Z">
                    <w:rPr>
                      <w:sz w:val="19"/>
                      <w:szCs w:val="19"/>
                    </w:rPr>
                  </w:rPrChange>
                </w:rPr>
                <w:t>2</w:t>
              </w:r>
            </w:ins>
          </w:p>
        </w:tc>
        <w:tc>
          <w:tcPr>
            <w:tcW w:w="851" w:type="dxa"/>
            <w:shd w:val="clear" w:color="auto" w:fill="auto"/>
          </w:tcPr>
          <w:p w14:paraId="6522F6B6" w14:textId="77777777" w:rsidR="00CE16D6" w:rsidRPr="0047599C" w:rsidRDefault="00CE16D6" w:rsidP="00A74D2E">
            <w:pPr>
              <w:jc w:val="center"/>
              <w:rPr>
                <w:ins w:id="217" w:author="Jiří Vojtěšek" w:date="2018-11-22T17:31:00Z"/>
                <w:rFonts w:asciiTheme="minorHAnsi" w:hAnsiTheme="minorHAnsi" w:cstheme="minorHAnsi"/>
                <w:b/>
                <w:sz w:val="20"/>
                <w:szCs w:val="20"/>
                <w:rPrChange w:id="218" w:author="Jiří Vojtěšek" w:date="2018-11-22T17:33:00Z">
                  <w:rPr>
                    <w:ins w:id="219" w:author="Jiří Vojtěšek" w:date="2018-11-22T17:31:00Z"/>
                    <w:b/>
                    <w:sz w:val="19"/>
                    <w:szCs w:val="19"/>
                  </w:rPr>
                </w:rPrChange>
              </w:rPr>
            </w:pPr>
            <w:ins w:id="220" w:author="Jiří Vojtěšek" w:date="2018-11-22T17:31:00Z">
              <w:r w:rsidRPr="0047599C">
                <w:rPr>
                  <w:rFonts w:asciiTheme="minorHAnsi" w:hAnsiTheme="minorHAnsi" w:cstheme="minorHAnsi"/>
                  <w:sz w:val="20"/>
                  <w:szCs w:val="20"/>
                  <w:rPrChange w:id="221" w:author="Jiří Vojtěšek" w:date="2018-11-22T17:33:00Z">
                    <w:rPr>
                      <w:sz w:val="19"/>
                      <w:szCs w:val="19"/>
                    </w:rPr>
                  </w:rPrChange>
                </w:rPr>
                <w:t>L</w:t>
              </w:r>
            </w:ins>
          </w:p>
        </w:tc>
        <w:tc>
          <w:tcPr>
            <w:tcW w:w="1324" w:type="dxa"/>
            <w:shd w:val="clear" w:color="auto" w:fill="auto"/>
            <w:vAlign w:val="center"/>
          </w:tcPr>
          <w:p w14:paraId="095F9E2E" w14:textId="77777777" w:rsidR="00CE16D6" w:rsidRPr="0047599C" w:rsidRDefault="00CE16D6" w:rsidP="00A74D2E">
            <w:pPr>
              <w:jc w:val="center"/>
              <w:rPr>
                <w:ins w:id="222" w:author="Jiří Vojtěšek" w:date="2018-11-22T17:31:00Z"/>
                <w:rFonts w:asciiTheme="minorHAnsi" w:hAnsiTheme="minorHAnsi" w:cstheme="minorHAnsi"/>
                <w:b/>
                <w:sz w:val="20"/>
                <w:szCs w:val="20"/>
                <w:rPrChange w:id="223" w:author="Jiří Vojtěšek" w:date="2018-11-22T17:33:00Z">
                  <w:rPr>
                    <w:ins w:id="224" w:author="Jiří Vojtěšek" w:date="2018-11-22T17:31:00Z"/>
                    <w:b/>
                    <w:sz w:val="19"/>
                    <w:szCs w:val="19"/>
                  </w:rPr>
                </w:rPrChange>
              </w:rPr>
            </w:pPr>
          </w:p>
        </w:tc>
        <w:tc>
          <w:tcPr>
            <w:tcW w:w="1134" w:type="dxa"/>
            <w:shd w:val="clear" w:color="auto" w:fill="D9D9D9" w:themeFill="background1" w:themeFillShade="D9"/>
            <w:vAlign w:val="center"/>
          </w:tcPr>
          <w:p w14:paraId="3443FA11" w14:textId="77777777" w:rsidR="00CE16D6" w:rsidRPr="0047599C" w:rsidRDefault="00CE16D6" w:rsidP="00A74D2E">
            <w:pPr>
              <w:jc w:val="center"/>
              <w:rPr>
                <w:ins w:id="225" w:author="Jiří Vojtěšek" w:date="2018-11-22T17:31:00Z"/>
                <w:rFonts w:asciiTheme="minorHAnsi" w:hAnsiTheme="minorHAnsi" w:cstheme="minorHAnsi"/>
                <w:b/>
                <w:sz w:val="20"/>
                <w:szCs w:val="20"/>
                <w:rPrChange w:id="226" w:author="Jiří Vojtěšek" w:date="2018-11-22T17:33:00Z">
                  <w:rPr>
                    <w:ins w:id="227" w:author="Jiří Vojtěšek" w:date="2018-11-22T17:31:00Z"/>
                    <w:b/>
                    <w:sz w:val="19"/>
                    <w:szCs w:val="19"/>
                  </w:rPr>
                </w:rPrChange>
              </w:rPr>
            </w:pPr>
            <w:ins w:id="228" w:author="Jiří Vojtěšek" w:date="2018-11-22T17:31:00Z">
              <w:r w:rsidRPr="0047599C">
                <w:rPr>
                  <w:rFonts w:asciiTheme="minorHAnsi" w:hAnsiTheme="minorHAnsi" w:cstheme="minorHAnsi"/>
                  <w:b/>
                  <w:sz w:val="20"/>
                  <w:szCs w:val="20"/>
                  <w:rPrChange w:id="229" w:author="Jiří Vojtěšek" w:date="2018-11-22T17:33:00Z">
                    <w:rPr>
                      <w:b/>
                      <w:sz w:val="19"/>
                      <w:szCs w:val="19"/>
                    </w:rPr>
                  </w:rPrChange>
                </w:rPr>
                <w:t>x</w:t>
              </w:r>
            </w:ins>
          </w:p>
        </w:tc>
        <w:tc>
          <w:tcPr>
            <w:tcW w:w="1843" w:type="dxa"/>
            <w:tcBorders>
              <w:bottom w:val="single" w:sz="4" w:space="0" w:color="auto"/>
            </w:tcBorders>
            <w:shd w:val="clear" w:color="auto" w:fill="auto"/>
            <w:vAlign w:val="center"/>
          </w:tcPr>
          <w:p w14:paraId="2EDD3039" w14:textId="77777777" w:rsidR="00CE16D6" w:rsidRPr="0047599C" w:rsidRDefault="00CE16D6" w:rsidP="00A74D2E">
            <w:pPr>
              <w:rPr>
                <w:ins w:id="230" w:author="Jiří Vojtěšek" w:date="2018-11-22T17:31:00Z"/>
                <w:rFonts w:asciiTheme="minorHAnsi" w:hAnsiTheme="minorHAnsi" w:cstheme="minorHAnsi"/>
                <w:b/>
                <w:sz w:val="20"/>
                <w:szCs w:val="20"/>
                <w:rPrChange w:id="231" w:author="Jiří Vojtěšek" w:date="2018-11-22T17:33:00Z">
                  <w:rPr>
                    <w:ins w:id="232" w:author="Jiří Vojtěšek" w:date="2018-11-22T17:31:00Z"/>
                    <w:b/>
                    <w:sz w:val="19"/>
                    <w:szCs w:val="19"/>
                  </w:rPr>
                </w:rPrChange>
              </w:rPr>
            </w:pPr>
          </w:p>
        </w:tc>
      </w:tr>
      <w:tr w:rsidR="00CE16D6" w:rsidRPr="0047599C" w14:paraId="667B46DF" w14:textId="77777777" w:rsidTr="00A74D2E">
        <w:trPr>
          <w:ins w:id="233" w:author="Jiří Vojtěšek" w:date="2018-11-22T17:31:00Z"/>
        </w:trPr>
        <w:tc>
          <w:tcPr>
            <w:tcW w:w="3294" w:type="dxa"/>
            <w:shd w:val="clear" w:color="auto" w:fill="auto"/>
          </w:tcPr>
          <w:p w14:paraId="06417764" w14:textId="77777777" w:rsidR="00CE16D6" w:rsidRPr="0047599C" w:rsidRDefault="00CE16D6" w:rsidP="00A74D2E">
            <w:pPr>
              <w:rPr>
                <w:ins w:id="234" w:author="Jiří Vojtěšek" w:date="2018-11-22T17:31:00Z"/>
                <w:rFonts w:asciiTheme="minorHAnsi" w:hAnsiTheme="minorHAnsi" w:cstheme="minorHAnsi"/>
                <w:b/>
                <w:sz w:val="20"/>
                <w:szCs w:val="20"/>
                <w:rPrChange w:id="235" w:author="Jiří Vojtěšek" w:date="2018-11-22T17:33:00Z">
                  <w:rPr>
                    <w:ins w:id="236" w:author="Jiří Vojtěšek" w:date="2018-11-22T17:31:00Z"/>
                    <w:b/>
                    <w:sz w:val="19"/>
                    <w:szCs w:val="19"/>
                  </w:rPr>
                </w:rPrChange>
              </w:rPr>
            </w:pPr>
            <w:proofErr w:type="spellStart"/>
            <w:ins w:id="237" w:author="Jiří Vojtěšek" w:date="2018-11-22T17:31:00Z">
              <w:r w:rsidRPr="0047599C">
                <w:rPr>
                  <w:rFonts w:asciiTheme="minorHAnsi" w:hAnsiTheme="minorHAnsi" w:cstheme="minorHAnsi"/>
                  <w:sz w:val="20"/>
                  <w:szCs w:val="20"/>
                  <w:rPrChange w:id="238" w:author="Jiří Vojtěšek" w:date="2018-11-22T17:33:00Z">
                    <w:rPr>
                      <w:sz w:val="19"/>
                      <w:szCs w:val="19"/>
                    </w:rPr>
                  </w:rPrChange>
                </w:rPr>
                <w:t>Analogová</w:t>
              </w:r>
              <w:proofErr w:type="spellEnd"/>
              <w:r w:rsidRPr="0047599C">
                <w:rPr>
                  <w:rFonts w:asciiTheme="minorHAnsi" w:hAnsiTheme="minorHAnsi" w:cstheme="minorHAnsi"/>
                  <w:sz w:val="20"/>
                  <w:szCs w:val="20"/>
                  <w:rPrChange w:id="239" w:author="Jiří Vojtěšek" w:date="2018-11-22T17:33:00Z">
                    <w:rPr>
                      <w:sz w:val="19"/>
                      <w:szCs w:val="19"/>
                    </w:rPr>
                  </w:rPrChange>
                </w:rPr>
                <w:t xml:space="preserve"> a </w:t>
              </w:r>
              <w:proofErr w:type="spellStart"/>
              <w:r w:rsidRPr="0047599C">
                <w:rPr>
                  <w:rFonts w:asciiTheme="minorHAnsi" w:hAnsiTheme="minorHAnsi" w:cstheme="minorHAnsi"/>
                  <w:sz w:val="20"/>
                  <w:szCs w:val="20"/>
                  <w:rPrChange w:id="240" w:author="Jiří Vojtěšek" w:date="2018-11-22T17:33:00Z">
                    <w:rPr>
                      <w:sz w:val="19"/>
                      <w:szCs w:val="19"/>
                    </w:rPr>
                  </w:rPrChange>
                </w:rPr>
                <w:t>číslicová</w:t>
              </w:r>
              <w:proofErr w:type="spellEnd"/>
              <w:r w:rsidRPr="0047599C">
                <w:rPr>
                  <w:rFonts w:asciiTheme="minorHAnsi" w:hAnsiTheme="minorHAnsi" w:cstheme="minorHAnsi"/>
                  <w:sz w:val="20"/>
                  <w:szCs w:val="20"/>
                  <w:rPrChange w:id="241"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242" w:author="Jiří Vojtěšek" w:date="2018-11-22T17:33:00Z">
                    <w:rPr>
                      <w:sz w:val="19"/>
                      <w:szCs w:val="19"/>
                    </w:rPr>
                  </w:rPrChange>
                </w:rPr>
                <w:t>technika</w:t>
              </w:r>
              <w:proofErr w:type="spellEnd"/>
            </w:ins>
          </w:p>
        </w:tc>
        <w:tc>
          <w:tcPr>
            <w:tcW w:w="801" w:type="dxa"/>
            <w:shd w:val="clear" w:color="auto" w:fill="auto"/>
          </w:tcPr>
          <w:p w14:paraId="188DDEAB" w14:textId="77777777" w:rsidR="00CE16D6" w:rsidRPr="0047599C" w:rsidRDefault="00CE16D6" w:rsidP="00A74D2E">
            <w:pPr>
              <w:jc w:val="center"/>
              <w:rPr>
                <w:ins w:id="243" w:author="Jiří Vojtěšek" w:date="2018-11-22T17:31:00Z"/>
                <w:rFonts w:asciiTheme="minorHAnsi" w:hAnsiTheme="minorHAnsi" w:cstheme="minorHAnsi"/>
                <w:b/>
                <w:sz w:val="20"/>
                <w:szCs w:val="20"/>
                <w:rPrChange w:id="244" w:author="Jiří Vojtěšek" w:date="2018-11-22T17:33:00Z">
                  <w:rPr>
                    <w:ins w:id="245" w:author="Jiří Vojtěšek" w:date="2018-11-22T17:31:00Z"/>
                    <w:b/>
                    <w:sz w:val="19"/>
                    <w:szCs w:val="19"/>
                  </w:rPr>
                </w:rPrChange>
              </w:rPr>
            </w:pPr>
            <w:ins w:id="246" w:author="Jiří Vojtěšek" w:date="2018-11-22T17:31:00Z">
              <w:r w:rsidRPr="0047599C">
                <w:rPr>
                  <w:rFonts w:asciiTheme="minorHAnsi" w:hAnsiTheme="minorHAnsi" w:cstheme="minorHAnsi"/>
                  <w:sz w:val="20"/>
                  <w:szCs w:val="20"/>
                  <w:rPrChange w:id="247" w:author="Jiří Vojtěšek" w:date="2018-11-22T17:33:00Z">
                    <w:rPr>
                      <w:sz w:val="19"/>
                      <w:szCs w:val="19"/>
                    </w:rPr>
                  </w:rPrChange>
                </w:rPr>
                <w:t>3</w:t>
              </w:r>
            </w:ins>
          </w:p>
        </w:tc>
        <w:tc>
          <w:tcPr>
            <w:tcW w:w="851" w:type="dxa"/>
            <w:shd w:val="clear" w:color="auto" w:fill="auto"/>
          </w:tcPr>
          <w:p w14:paraId="15A40776" w14:textId="77777777" w:rsidR="00CE16D6" w:rsidRPr="0047599C" w:rsidRDefault="00CE16D6" w:rsidP="00A74D2E">
            <w:pPr>
              <w:jc w:val="center"/>
              <w:rPr>
                <w:ins w:id="248" w:author="Jiří Vojtěšek" w:date="2018-11-22T17:31:00Z"/>
                <w:rFonts w:asciiTheme="minorHAnsi" w:hAnsiTheme="minorHAnsi" w:cstheme="minorHAnsi"/>
                <w:b/>
                <w:sz w:val="20"/>
                <w:szCs w:val="20"/>
                <w:rPrChange w:id="249" w:author="Jiří Vojtěšek" w:date="2018-11-22T17:33:00Z">
                  <w:rPr>
                    <w:ins w:id="250" w:author="Jiří Vojtěšek" w:date="2018-11-22T17:31:00Z"/>
                    <w:b/>
                    <w:sz w:val="19"/>
                    <w:szCs w:val="19"/>
                  </w:rPr>
                </w:rPrChange>
              </w:rPr>
            </w:pPr>
            <w:ins w:id="251" w:author="Jiří Vojtěšek" w:date="2018-11-22T17:31:00Z">
              <w:r w:rsidRPr="0047599C">
                <w:rPr>
                  <w:rFonts w:asciiTheme="minorHAnsi" w:hAnsiTheme="minorHAnsi" w:cstheme="minorHAnsi"/>
                  <w:sz w:val="20"/>
                  <w:szCs w:val="20"/>
                  <w:rPrChange w:id="252" w:author="Jiří Vojtěšek" w:date="2018-11-22T17:33:00Z">
                    <w:rPr>
                      <w:sz w:val="19"/>
                      <w:szCs w:val="19"/>
                    </w:rPr>
                  </w:rPrChange>
                </w:rPr>
                <w:t>Z</w:t>
              </w:r>
            </w:ins>
          </w:p>
        </w:tc>
        <w:tc>
          <w:tcPr>
            <w:tcW w:w="1324" w:type="dxa"/>
            <w:shd w:val="clear" w:color="auto" w:fill="auto"/>
            <w:vAlign w:val="center"/>
          </w:tcPr>
          <w:p w14:paraId="50BEFC54" w14:textId="77777777" w:rsidR="00CE16D6" w:rsidRPr="0047599C" w:rsidRDefault="00CE16D6" w:rsidP="00A74D2E">
            <w:pPr>
              <w:jc w:val="center"/>
              <w:rPr>
                <w:ins w:id="253" w:author="Jiří Vojtěšek" w:date="2018-11-22T17:31:00Z"/>
                <w:rFonts w:asciiTheme="minorHAnsi" w:hAnsiTheme="minorHAnsi" w:cstheme="minorHAnsi"/>
                <w:b/>
                <w:sz w:val="20"/>
                <w:szCs w:val="20"/>
                <w:rPrChange w:id="254" w:author="Jiří Vojtěšek" w:date="2018-11-22T17:33:00Z">
                  <w:rPr>
                    <w:ins w:id="255" w:author="Jiří Vojtěšek" w:date="2018-11-22T17:31:00Z"/>
                    <w:b/>
                    <w:sz w:val="19"/>
                    <w:szCs w:val="19"/>
                  </w:rPr>
                </w:rPrChange>
              </w:rPr>
            </w:pPr>
          </w:p>
        </w:tc>
        <w:tc>
          <w:tcPr>
            <w:tcW w:w="1134" w:type="dxa"/>
            <w:shd w:val="clear" w:color="auto" w:fill="D9D9D9" w:themeFill="background1" w:themeFillShade="D9"/>
            <w:vAlign w:val="center"/>
          </w:tcPr>
          <w:p w14:paraId="49E300C6" w14:textId="77777777" w:rsidR="00CE16D6" w:rsidRPr="0047599C" w:rsidRDefault="00CE16D6" w:rsidP="00A74D2E">
            <w:pPr>
              <w:jc w:val="center"/>
              <w:rPr>
                <w:ins w:id="256" w:author="Jiří Vojtěšek" w:date="2018-11-22T17:31:00Z"/>
                <w:rFonts w:asciiTheme="minorHAnsi" w:hAnsiTheme="minorHAnsi" w:cstheme="minorHAnsi"/>
                <w:b/>
                <w:sz w:val="20"/>
                <w:szCs w:val="20"/>
                <w:rPrChange w:id="257" w:author="Jiří Vojtěšek" w:date="2018-11-22T17:33:00Z">
                  <w:rPr>
                    <w:ins w:id="258" w:author="Jiří Vojtěšek" w:date="2018-11-22T17:31:00Z"/>
                    <w:b/>
                    <w:sz w:val="19"/>
                    <w:szCs w:val="19"/>
                  </w:rPr>
                </w:rPrChange>
              </w:rPr>
            </w:pPr>
            <w:ins w:id="259" w:author="Jiří Vojtěšek" w:date="2018-11-22T17:31:00Z">
              <w:r w:rsidRPr="0047599C">
                <w:rPr>
                  <w:rFonts w:asciiTheme="minorHAnsi" w:hAnsiTheme="minorHAnsi" w:cstheme="minorHAnsi"/>
                  <w:b/>
                  <w:sz w:val="20"/>
                  <w:szCs w:val="20"/>
                  <w:rPrChange w:id="260" w:author="Jiří Vojtěšek" w:date="2018-11-22T17:33:00Z">
                    <w:rPr>
                      <w:b/>
                      <w:sz w:val="19"/>
                      <w:szCs w:val="19"/>
                    </w:rPr>
                  </w:rPrChange>
                </w:rPr>
                <w:t>x</w:t>
              </w:r>
            </w:ins>
          </w:p>
        </w:tc>
        <w:tc>
          <w:tcPr>
            <w:tcW w:w="1843" w:type="dxa"/>
            <w:shd w:val="clear" w:color="auto" w:fill="D9D9D9" w:themeFill="background1" w:themeFillShade="D9"/>
            <w:vAlign w:val="center"/>
          </w:tcPr>
          <w:p w14:paraId="24A1991A" w14:textId="77777777" w:rsidR="00CE16D6" w:rsidRPr="0047599C" w:rsidRDefault="00CE16D6" w:rsidP="00A74D2E">
            <w:pPr>
              <w:jc w:val="center"/>
              <w:rPr>
                <w:ins w:id="261" w:author="Jiří Vojtěšek" w:date="2018-11-22T17:31:00Z"/>
                <w:rFonts w:asciiTheme="minorHAnsi" w:hAnsiTheme="minorHAnsi" w:cstheme="minorHAnsi"/>
                <w:b/>
                <w:sz w:val="20"/>
                <w:szCs w:val="20"/>
                <w:rPrChange w:id="262" w:author="Jiří Vojtěšek" w:date="2018-11-22T17:33:00Z">
                  <w:rPr>
                    <w:ins w:id="263" w:author="Jiří Vojtěšek" w:date="2018-11-22T17:31:00Z"/>
                    <w:b/>
                    <w:sz w:val="19"/>
                    <w:szCs w:val="19"/>
                  </w:rPr>
                </w:rPrChange>
              </w:rPr>
            </w:pPr>
            <w:ins w:id="264" w:author="Jiří Vojtěšek" w:date="2018-11-22T17:31:00Z">
              <w:r w:rsidRPr="0047599C">
                <w:rPr>
                  <w:rFonts w:asciiTheme="minorHAnsi" w:hAnsiTheme="minorHAnsi" w:cstheme="minorHAnsi"/>
                  <w:b/>
                  <w:sz w:val="20"/>
                  <w:szCs w:val="20"/>
                  <w:rPrChange w:id="265" w:author="Jiří Vojtěšek" w:date="2018-11-22T17:33:00Z">
                    <w:rPr>
                      <w:b/>
                      <w:sz w:val="19"/>
                      <w:szCs w:val="19"/>
                    </w:rPr>
                  </w:rPrChange>
                </w:rPr>
                <w:t>x</w:t>
              </w:r>
            </w:ins>
          </w:p>
        </w:tc>
      </w:tr>
      <w:tr w:rsidR="00CE16D6" w:rsidRPr="0047599C" w14:paraId="2A9AB52A" w14:textId="77777777" w:rsidTr="00A74D2E">
        <w:trPr>
          <w:ins w:id="266" w:author="Jiří Vojtěšek" w:date="2018-11-22T17:31:00Z"/>
        </w:trPr>
        <w:tc>
          <w:tcPr>
            <w:tcW w:w="3294" w:type="dxa"/>
            <w:shd w:val="clear" w:color="auto" w:fill="auto"/>
          </w:tcPr>
          <w:p w14:paraId="225ABD58" w14:textId="77777777" w:rsidR="00CE16D6" w:rsidRPr="0047599C" w:rsidRDefault="00CE16D6" w:rsidP="00A74D2E">
            <w:pPr>
              <w:rPr>
                <w:ins w:id="267" w:author="Jiří Vojtěšek" w:date="2018-11-22T17:31:00Z"/>
                <w:rFonts w:asciiTheme="minorHAnsi" w:hAnsiTheme="minorHAnsi" w:cstheme="minorHAnsi"/>
                <w:b/>
                <w:sz w:val="20"/>
                <w:szCs w:val="20"/>
                <w:rPrChange w:id="268" w:author="Jiří Vojtěšek" w:date="2018-11-22T17:33:00Z">
                  <w:rPr>
                    <w:ins w:id="269" w:author="Jiří Vojtěšek" w:date="2018-11-22T17:31:00Z"/>
                    <w:b/>
                    <w:sz w:val="19"/>
                    <w:szCs w:val="19"/>
                  </w:rPr>
                </w:rPrChange>
              </w:rPr>
            </w:pPr>
            <w:proofErr w:type="spellStart"/>
            <w:ins w:id="270" w:author="Jiří Vojtěšek" w:date="2018-11-22T17:31:00Z">
              <w:r w:rsidRPr="0047599C">
                <w:rPr>
                  <w:rFonts w:asciiTheme="minorHAnsi" w:hAnsiTheme="minorHAnsi" w:cstheme="minorHAnsi"/>
                  <w:sz w:val="20"/>
                  <w:szCs w:val="20"/>
                  <w:rPrChange w:id="271" w:author="Jiří Vojtěšek" w:date="2018-11-22T17:33:00Z">
                    <w:rPr>
                      <w:sz w:val="19"/>
                      <w:szCs w:val="19"/>
                    </w:rPr>
                  </w:rPrChange>
                </w:rPr>
                <w:t>Analýza</w:t>
              </w:r>
              <w:proofErr w:type="spellEnd"/>
              <w:r w:rsidRPr="0047599C">
                <w:rPr>
                  <w:rFonts w:asciiTheme="minorHAnsi" w:hAnsiTheme="minorHAnsi" w:cstheme="minorHAnsi"/>
                  <w:sz w:val="20"/>
                  <w:szCs w:val="20"/>
                  <w:rPrChange w:id="272" w:author="Jiří Vojtěšek" w:date="2018-11-22T17:33:00Z">
                    <w:rPr>
                      <w:sz w:val="19"/>
                      <w:szCs w:val="19"/>
                    </w:rPr>
                  </w:rPrChange>
                </w:rPr>
                <w:t xml:space="preserve"> a </w:t>
              </w:r>
              <w:proofErr w:type="spellStart"/>
              <w:r w:rsidRPr="0047599C">
                <w:rPr>
                  <w:rFonts w:asciiTheme="minorHAnsi" w:hAnsiTheme="minorHAnsi" w:cstheme="minorHAnsi"/>
                  <w:sz w:val="20"/>
                  <w:szCs w:val="20"/>
                  <w:rPrChange w:id="273" w:author="Jiří Vojtěšek" w:date="2018-11-22T17:33:00Z">
                    <w:rPr>
                      <w:sz w:val="19"/>
                      <w:szCs w:val="19"/>
                    </w:rPr>
                  </w:rPrChange>
                </w:rPr>
                <w:t>modelování</w:t>
              </w:r>
              <w:proofErr w:type="spellEnd"/>
              <w:r w:rsidRPr="0047599C">
                <w:rPr>
                  <w:rFonts w:asciiTheme="minorHAnsi" w:hAnsiTheme="minorHAnsi" w:cstheme="minorHAnsi"/>
                  <w:sz w:val="20"/>
                  <w:szCs w:val="20"/>
                  <w:rPrChange w:id="274"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275" w:author="Jiří Vojtěšek" w:date="2018-11-22T17:33:00Z">
                    <w:rPr>
                      <w:sz w:val="19"/>
                      <w:szCs w:val="19"/>
                    </w:rPr>
                  </w:rPrChange>
                </w:rPr>
                <w:t>softwarových</w:t>
              </w:r>
              <w:proofErr w:type="spellEnd"/>
              <w:r w:rsidRPr="0047599C">
                <w:rPr>
                  <w:rFonts w:asciiTheme="minorHAnsi" w:hAnsiTheme="minorHAnsi" w:cstheme="minorHAnsi"/>
                  <w:sz w:val="20"/>
                  <w:szCs w:val="20"/>
                  <w:rPrChange w:id="276"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277" w:author="Jiří Vojtěšek" w:date="2018-11-22T17:33:00Z">
                    <w:rPr>
                      <w:sz w:val="19"/>
                      <w:szCs w:val="19"/>
                    </w:rPr>
                  </w:rPrChange>
                </w:rPr>
                <w:t>systémů</w:t>
              </w:r>
              <w:proofErr w:type="spellEnd"/>
            </w:ins>
          </w:p>
        </w:tc>
        <w:tc>
          <w:tcPr>
            <w:tcW w:w="801" w:type="dxa"/>
            <w:shd w:val="clear" w:color="auto" w:fill="auto"/>
          </w:tcPr>
          <w:p w14:paraId="0E1E94C4" w14:textId="77777777" w:rsidR="00CE16D6" w:rsidRPr="0047599C" w:rsidRDefault="00CE16D6" w:rsidP="00A74D2E">
            <w:pPr>
              <w:jc w:val="center"/>
              <w:rPr>
                <w:ins w:id="278" w:author="Jiří Vojtěšek" w:date="2018-11-22T17:31:00Z"/>
                <w:rFonts w:asciiTheme="minorHAnsi" w:hAnsiTheme="minorHAnsi" w:cstheme="minorHAnsi"/>
                <w:b/>
                <w:sz w:val="20"/>
                <w:szCs w:val="20"/>
                <w:rPrChange w:id="279" w:author="Jiří Vojtěšek" w:date="2018-11-22T17:33:00Z">
                  <w:rPr>
                    <w:ins w:id="280" w:author="Jiří Vojtěšek" w:date="2018-11-22T17:31:00Z"/>
                    <w:b/>
                    <w:sz w:val="19"/>
                    <w:szCs w:val="19"/>
                  </w:rPr>
                </w:rPrChange>
              </w:rPr>
            </w:pPr>
            <w:ins w:id="281" w:author="Jiří Vojtěšek" w:date="2018-11-22T17:31:00Z">
              <w:r w:rsidRPr="0047599C">
                <w:rPr>
                  <w:rFonts w:asciiTheme="minorHAnsi" w:hAnsiTheme="minorHAnsi" w:cstheme="minorHAnsi"/>
                  <w:sz w:val="20"/>
                  <w:szCs w:val="20"/>
                  <w:rPrChange w:id="282" w:author="Jiří Vojtěšek" w:date="2018-11-22T17:33:00Z">
                    <w:rPr>
                      <w:sz w:val="19"/>
                      <w:szCs w:val="19"/>
                    </w:rPr>
                  </w:rPrChange>
                </w:rPr>
                <w:t>1</w:t>
              </w:r>
            </w:ins>
          </w:p>
        </w:tc>
        <w:tc>
          <w:tcPr>
            <w:tcW w:w="851" w:type="dxa"/>
            <w:shd w:val="clear" w:color="auto" w:fill="auto"/>
          </w:tcPr>
          <w:p w14:paraId="463DD4BB" w14:textId="77777777" w:rsidR="00CE16D6" w:rsidRPr="0047599C" w:rsidRDefault="00CE16D6" w:rsidP="00A74D2E">
            <w:pPr>
              <w:jc w:val="center"/>
              <w:rPr>
                <w:ins w:id="283" w:author="Jiří Vojtěšek" w:date="2018-11-22T17:31:00Z"/>
                <w:rFonts w:asciiTheme="minorHAnsi" w:hAnsiTheme="minorHAnsi" w:cstheme="minorHAnsi"/>
                <w:b/>
                <w:sz w:val="20"/>
                <w:szCs w:val="20"/>
                <w:rPrChange w:id="284" w:author="Jiří Vojtěšek" w:date="2018-11-22T17:33:00Z">
                  <w:rPr>
                    <w:ins w:id="285" w:author="Jiří Vojtěšek" w:date="2018-11-22T17:31:00Z"/>
                    <w:b/>
                    <w:sz w:val="19"/>
                    <w:szCs w:val="19"/>
                  </w:rPr>
                </w:rPrChange>
              </w:rPr>
            </w:pPr>
            <w:ins w:id="286" w:author="Jiří Vojtěšek" w:date="2018-11-22T17:31:00Z">
              <w:r w:rsidRPr="0047599C">
                <w:rPr>
                  <w:rFonts w:asciiTheme="minorHAnsi" w:hAnsiTheme="minorHAnsi" w:cstheme="minorHAnsi"/>
                  <w:sz w:val="20"/>
                  <w:szCs w:val="20"/>
                  <w:rPrChange w:id="287" w:author="Jiří Vojtěšek" w:date="2018-11-22T17:33:00Z">
                    <w:rPr>
                      <w:sz w:val="19"/>
                      <w:szCs w:val="19"/>
                    </w:rPr>
                  </w:rPrChange>
                </w:rPr>
                <w:t>Z</w:t>
              </w:r>
            </w:ins>
          </w:p>
        </w:tc>
        <w:tc>
          <w:tcPr>
            <w:tcW w:w="1324" w:type="dxa"/>
            <w:shd w:val="clear" w:color="auto" w:fill="auto"/>
            <w:vAlign w:val="center"/>
          </w:tcPr>
          <w:p w14:paraId="4D16E63F" w14:textId="77777777" w:rsidR="00CE16D6" w:rsidRPr="0047599C" w:rsidRDefault="00CE16D6" w:rsidP="00A74D2E">
            <w:pPr>
              <w:jc w:val="center"/>
              <w:rPr>
                <w:ins w:id="288" w:author="Jiří Vojtěšek" w:date="2018-11-22T17:31:00Z"/>
                <w:rFonts w:asciiTheme="minorHAnsi" w:hAnsiTheme="minorHAnsi" w:cstheme="minorHAnsi"/>
                <w:b/>
                <w:sz w:val="20"/>
                <w:szCs w:val="20"/>
                <w:rPrChange w:id="289" w:author="Jiří Vojtěšek" w:date="2018-11-22T17:33:00Z">
                  <w:rPr>
                    <w:ins w:id="290" w:author="Jiří Vojtěšek" w:date="2018-11-22T17:31:00Z"/>
                    <w:b/>
                    <w:sz w:val="19"/>
                    <w:szCs w:val="19"/>
                  </w:rPr>
                </w:rPrChange>
              </w:rPr>
            </w:pPr>
          </w:p>
        </w:tc>
        <w:tc>
          <w:tcPr>
            <w:tcW w:w="1134" w:type="dxa"/>
            <w:shd w:val="clear" w:color="auto" w:fill="D9D9D9" w:themeFill="background1" w:themeFillShade="D9"/>
            <w:vAlign w:val="center"/>
          </w:tcPr>
          <w:p w14:paraId="028BD056" w14:textId="77777777" w:rsidR="00CE16D6" w:rsidRPr="0047599C" w:rsidRDefault="00CE16D6" w:rsidP="00A74D2E">
            <w:pPr>
              <w:jc w:val="center"/>
              <w:rPr>
                <w:ins w:id="291" w:author="Jiří Vojtěšek" w:date="2018-11-22T17:31:00Z"/>
                <w:rFonts w:asciiTheme="minorHAnsi" w:hAnsiTheme="minorHAnsi" w:cstheme="minorHAnsi"/>
                <w:b/>
                <w:sz w:val="20"/>
                <w:szCs w:val="20"/>
                <w:rPrChange w:id="292" w:author="Jiří Vojtěšek" w:date="2018-11-22T17:33:00Z">
                  <w:rPr>
                    <w:ins w:id="293" w:author="Jiří Vojtěšek" w:date="2018-11-22T17:31:00Z"/>
                    <w:b/>
                    <w:sz w:val="19"/>
                    <w:szCs w:val="19"/>
                  </w:rPr>
                </w:rPrChange>
              </w:rPr>
            </w:pPr>
            <w:ins w:id="294" w:author="Jiří Vojtěšek" w:date="2018-11-22T17:31:00Z">
              <w:r w:rsidRPr="0047599C">
                <w:rPr>
                  <w:rFonts w:asciiTheme="minorHAnsi" w:hAnsiTheme="minorHAnsi" w:cstheme="minorHAnsi"/>
                  <w:b/>
                  <w:sz w:val="20"/>
                  <w:szCs w:val="20"/>
                  <w:rPrChange w:id="295" w:author="Jiří Vojtěšek" w:date="2018-11-22T17:33:00Z">
                    <w:rPr>
                      <w:b/>
                      <w:sz w:val="19"/>
                      <w:szCs w:val="19"/>
                    </w:rPr>
                  </w:rPrChange>
                </w:rPr>
                <w:t>x</w:t>
              </w:r>
            </w:ins>
          </w:p>
        </w:tc>
        <w:tc>
          <w:tcPr>
            <w:tcW w:w="1843" w:type="dxa"/>
            <w:shd w:val="clear" w:color="auto" w:fill="D9D9D9" w:themeFill="background1" w:themeFillShade="D9"/>
            <w:vAlign w:val="center"/>
          </w:tcPr>
          <w:p w14:paraId="48C437BA" w14:textId="77777777" w:rsidR="00CE16D6" w:rsidRPr="0047599C" w:rsidRDefault="00CE16D6" w:rsidP="00A74D2E">
            <w:pPr>
              <w:jc w:val="center"/>
              <w:rPr>
                <w:ins w:id="296" w:author="Jiří Vojtěšek" w:date="2018-11-22T17:31:00Z"/>
                <w:rFonts w:asciiTheme="minorHAnsi" w:hAnsiTheme="minorHAnsi" w:cstheme="minorHAnsi"/>
                <w:b/>
                <w:sz w:val="20"/>
                <w:szCs w:val="20"/>
                <w:rPrChange w:id="297" w:author="Jiří Vojtěšek" w:date="2018-11-22T17:33:00Z">
                  <w:rPr>
                    <w:ins w:id="298" w:author="Jiří Vojtěšek" w:date="2018-11-22T17:31:00Z"/>
                    <w:b/>
                    <w:sz w:val="19"/>
                    <w:szCs w:val="19"/>
                  </w:rPr>
                </w:rPrChange>
              </w:rPr>
            </w:pPr>
            <w:ins w:id="299" w:author="Jiří Vojtěšek" w:date="2018-11-22T17:31:00Z">
              <w:r w:rsidRPr="0047599C">
                <w:rPr>
                  <w:rFonts w:asciiTheme="minorHAnsi" w:hAnsiTheme="minorHAnsi" w:cstheme="minorHAnsi"/>
                  <w:b/>
                  <w:sz w:val="20"/>
                  <w:szCs w:val="20"/>
                  <w:rPrChange w:id="300" w:author="Jiří Vojtěšek" w:date="2018-11-22T17:33:00Z">
                    <w:rPr>
                      <w:b/>
                      <w:sz w:val="19"/>
                      <w:szCs w:val="19"/>
                    </w:rPr>
                  </w:rPrChange>
                </w:rPr>
                <w:t>x</w:t>
              </w:r>
            </w:ins>
          </w:p>
        </w:tc>
      </w:tr>
      <w:tr w:rsidR="00CE16D6" w:rsidRPr="0047599C" w14:paraId="2798E1F3" w14:textId="77777777" w:rsidTr="00A74D2E">
        <w:trPr>
          <w:ins w:id="301" w:author="Jiří Vojtěšek" w:date="2018-11-22T17:31:00Z"/>
        </w:trPr>
        <w:tc>
          <w:tcPr>
            <w:tcW w:w="3294" w:type="dxa"/>
            <w:shd w:val="clear" w:color="auto" w:fill="auto"/>
          </w:tcPr>
          <w:p w14:paraId="0C24C788" w14:textId="77777777" w:rsidR="00CE16D6" w:rsidRPr="0047599C" w:rsidRDefault="00CE16D6" w:rsidP="00A74D2E">
            <w:pPr>
              <w:rPr>
                <w:ins w:id="302" w:author="Jiří Vojtěšek" w:date="2018-11-22T17:31:00Z"/>
                <w:rFonts w:asciiTheme="minorHAnsi" w:hAnsiTheme="minorHAnsi" w:cstheme="minorHAnsi"/>
                <w:b/>
                <w:sz w:val="20"/>
                <w:szCs w:val="20"/>
                <w:rPrChange w:id="303" w:author="Jiří Vojtěšek" w:date="2018-11-22T17:33:00Z">
                  <w:rPr>
                    <w:ins w:id="304" w:author="Jiří Vojtěšek" w:date="2018-11-22T17:31:00Z"/>
                    <w:b/>
                    <w:sz w:val="19"/>
                    <w:szCs w:val="19"/>
                  </w:rPr>
                </w:rPrChange>
              </w:rPr>
            </w:pPr>
            <w:proofErr w:type="spellStart"/>
            <w:ins w:id="305" w:author="Jiří Vojtěšek" w:date="2018-11-22T17:31:00Z">
              <w:r w:rsidRPr="0047599C">
                <w:rPr>
                  <w:rFonts w:asciiTheme="minorHAnsi" w:hAnsiTheme="minorHAnsi" w:cstheme="minorHAnsi"/>
                  <w:sz w:val="20"/>
                  <w:szCs w:val="20"/>
                  <w:rPrChange w:id="306" w:author="Jiří Vojtěšek" w:date="2018-11-22T17:33:00Z">
                    <w:rPr>
                      <w:sz w:val="19"/>
                      <w:szCs w:val="19"/>
                    </w:rPr>
                  </w:rPrChange>
                </w:rPr>
                <w:t>Angličtina</w:t>
              </w:r>
              <w:proofErr w:type="spellEnd"/>
              <w:r w:rsidRPr="0047599C">
                <w:rPr>
                  <w:rFonts w:asciiTheme="minorHAnsi" w:hAnsiTheme="minorHAnsi" w:cstheme="minorHAnsi"/>
                  <w:sz w:val="20"/>
                  <w:szCs w:val="20"/>
                  <w:rPrChange w:id="307" w:author="Jiří Vojtěšek" w:date="2018-11-22T17:33:00Z">
                    <w:rPr>
                      <w:sz w:val="19"/>
                      <w:szCs w:val="19"/>
                    </w:rPr>
                  </w:rPrChange>
                </w:rPr>
                <w:t xml:space="preserve"> 1-4</w:t>
              </w:r>
            </w:ins>
          </w:p>
        </w:tc>
        <w:tc>
          <w:tcPr>
            <w:tcW w:w="801" w:type="dxa"/>
            <w:shd w:val="clear" w:color="auto" w:fill="auto"/>
          </w:tcPr>
          <w:p w14:paraId="7A075384" w14:textId="77777777" w:rsidR="00CE16D6" w:rsidRPr="0047599C" w:rsidRDefault="00CE16D6" w:rsidP="00A74D2E">
            <w:pPr>
              <w:jc w:val="center"/>
              <w:rPr>
                <w:ins w:id="308" w:author="Jiří Vojtěšek" w:date="2018-11-22T17:31:00Z"/>
                <w:rFonts w:asciiTheme="minorHAnsi" w:hAnsiTheme="minorHAnsi" w:cstheme="minorHAnsi"/>
                <w:b/>
                <w:sz w:val="20"/>
                <w:szCs w:val="20"/>
                <w:rPrChange w:id="309" w:author="Jiří Vojtěšek" w:date="2018-11-22T17:33:00Z">
                  <w:rPr>
                    <w:ins w:id="310" w:author="Jiří Vojtěšek" w:date="2018-11-22T17:31:00Z"/>
                    <w:b/>
                    <w:sz w:val="19"/>
                    <w:szCs w:val="19"/>
                  </w:rPr>
                </w:rPrChange>
              </w:rPr>
            </w:pPr>
            <w:ins w:id="311" w:author="Jiří Vojtěšek" w:date="2018-11-22T17:31:00Z">
              <w:r w:rsidRPr="0047599C">
                <w:rPr>
                  <w:rFonts w:asciiTheme="minorHAnsi" w:hAnsiTheme="minorHAnsi" w:cstheme="minorHAnsi"/>
                  <w:sz w:val="20"/>
                  <w:szCs w:val="20"/>
                  <w:rPrChange w:id="312" w:author="Jiří Vojtěšek" w:date="2018-11-22T17:33:00Z">
                    <w:rPr>
                      <w:sz w:val="19"/>
                      <w:szCs w:val="19"/>
                    </w:rPr>
                  </w:rPrChange>
                </w:rPr>
                <w:t>1</w:t>
              </w:r>
            </w:ins>
          </w:p>
        </w:tc>
        <w:tc>
          <w:tcPr>
            <w:tcW w:w="851" w:type="dxa"/>
            <w:shd w:val="clear" w:color="auto" w:fill="auto"/>
          </w:tcPr>
          <w:p w14:paraId="061BE81E" w14:textId="77777777" w:rsidR="00CE16D6" w:rsidRPr="0047599C" w:rsidRDefault="00CE16D6" w:rsidP="00A74D2E">
            <w:pPr>
              <w:jc w:val="center"/>
              <w:rPr>
                <w:ins w:id="313" w:author="Jiří Vojtěšek" w:date="2018-11-22T17:31:00Z"/>
                <w:rFonts w:asciiTheme="minorHAnsi" w:hAnsiTheme="minorHAnsi" w:cstheme="minorHAnsi"/>
                <w:b/>
                <w:sz w:val="20"/>
                <w:szCs w:val="20"/>
                <w:rPrChange w:id="314" w:author="Jiří Vojtěšek" w:date="2018-11-22T17:33:00Z">
                  <w:rPr>
                    <w:ins w:id="315" w:author="Jiří Vojtěšek" w:date="2018-11-22T17:31:00Z"/>
                    <w:b/>
                    <w:sz w:val="19"/>
                    <w:szCs w:val="19"/>
                  </w:rPr>
                </w:rPrChange>
              </w:rPr>
            </w:pPr>
            <w:ins w:id="316" w:author="Jiří Vojtěšek" w:date="2018-11-22T17:31:00Z">
              <w:r w:rsidRPr="0047599C">
                <w:rPr>
                  <w:rFonts w:asciiTheme="minorHAnsi" w:hAnsiTheme="minorHAnsi" w:cstheme="minorHAnsi"/>
                  <w:sz w:val="20"/>
                  <w:szCs w:val="20"/>
                  <w:rPrChange w:id="317" w:author="Jiří Vojtěšek" w:date="2018-11-22T17:33:00Z">
                    <w:rPr>
                      <w:sz w:val="19"/>
                      <w:szCs w:val="19"/>
                    </w:rPr>
                  </w:rPrChange>
                </w:rPr>
                <w:t>L</w:t>
              </w:r>
            </w:ins>
          </w:p>
        </w:tc>
        <w:tc>
          <w:tcPr>
            <w:tcW w:w="1324" w:type="dxa"/>
            <w:shd w:val="clear" w:color="auto" w:fill="auto"/>
            <w:vAlign w:val="center"/>
          </w:tcPr>
          <w:p w14:paraId="77A46F6E" w14:textId="77777777" w:rsidR="00CE16D6" w:rsidRPr="0047599C" w:rsidRDefault="00CE16D6" w:rsidP="00A74D2E">
            <w:pPr>
              <w:jc w:val="center"/>
              <w:rPr>
                <w:ins w:id="318" w:author="Jiří Vojtěšek" w:date="2018-11-22T17:31:00Z"/>
                <w:rFonts w:asciiTheme="minorHAnsi" w:hAnsiTheme="minorHAnsi" w:cstheme="minorHAnsi"/>
                <w:b/>
                <w:sz w:val="20"/>
                <w:szCs w:val="20"/>
                <w:rPrChange w:id="319" w:author="Jiří Vojtěšek" w:date="2018-11-22T17:33:00Z">
                  <w:rPr>
                    <w:ins w:id="320" w:author="Jiří Vojtěšek" w:date="2018-11-22T17:31:00Z"/>
                    <w:b/>
                    <w:sz w:val="19"/>
                    <w:szCs w:val="19"/>
                  </w:rPr>
                </w:rPrChange>
              </w:rPr>
            </w:pPr>
          </w:p>
        </w:tc>
        <w:tc>
          <w:tcPr>
            <w:tcW w:w="1134" w:type="dxa"/>
            <w:shd w:val="clear" w:color="auto" w:fill="D9D9D9" w:themeFill="background1" w:themeFillShade="D9"/>
            <w:vAlign w:val="center"/>
          </w:tcPr>
          <w:p w14:paraId="7A53D96D" w14:textId="77777777" w:rsidR="00CE16D6" w:rsidRPr="0047599C" w:rsidRDefault="00CE16D6" w:rsidP="00A74D2E">
            <w:pPr>
              <w:jc w:val="center"/>
              <w:rPr>
                <w:ins w:id="321" w:author="Jiří Vojtěšek" w:date="2018-11-22T17:31:00Z"/>
                <w:rFonts w:asciiTheme="minorHAnsi" w:hAnsiTheme="minorHAnsi" w:cstheme="minorHAnsi"/>
                <w:b/>
                <w:sz w:val="20"/>
                <w:szCs w:val="20"/>
                <w:rPrChange w:id="322" w:author="Jiří Vojtěšek" w:date="2018-11-22T17:33:00Z">
                  <w:rPr>
                    <w:ins w:id="323" w:author="Jiří Vojtěšek" w:date="2018-11-22T17:31:00Z"/>
                    <w:b/>
                    <w:sz w:val="19"/>
                    <w:szCs w:val="19"/>
                  </w:rPr>
                </w:rPrChange>
              </w:rPr>
            </w:pPr>
            <w:ins w:id="324" w:author="Jiří Vojtěšek" w:date="2018-11-22T17:31:00Z">
              <w:r w:rsidRPr="0047599C">
                <w:rPr>
                  <w:rFonts w:asciiTheme="minorHAnsi" w:hAnsiTheme="minorHAnsi" w:cstheme="minorHAnsi"/>
                  <w:b/>
                  <w:sz w:val="20"/>
                  <w:szCs w:val="20"/>
                  <w:rPrChange w:id="325" w:author="Jiří Vojtěšek" w:date="2018-11-22T17:33:00Z">
                    <w:rPr>
                      <w:b/>
                      <w:sz w:val="19"/>
                      <w:szCs w:val="19"/>
                    </w:rPr>
                  </w:rPrChange>
                </w:rPr>
                <w:t>x</w:t>
              </w:r>
            </w:ins>
          </w:p>
        </w:tc>
        <w:tc>
          <w:tcPr>
            <w:tcW w:w="1843" w:type="dxa"/>
            <w:shd w:val="clear" w:color="auto" w:fill="D9D9D9" w:themeFill="background1" w:themeFillShade="D9"/>
            <w:vAlign w:val="center"/>
          </w:tcPr>
          <w:p w14:paraId="7DC91E35" w14:textId="77777777" w:rsidR="00CE16D6" w:rsidRPr="0047599C" w:rsidRDefault="00CE16D6" w:rsidP="00A74D2E">
            <w:pPr>
              <w:jc w:val="center"/>
              <w:rPr>
                <w:ins w:id="326" w:author="Jiří Vojtěšek" w:date="2018-11-22T17:31:00Z"/>
                <w:rFonts w:asciiTheme="minorHAnsi" w:hAnsiTheme="minorHAnsi" w:cstheme="minorHAnsi"/>
                <w:b/>
                <w:sz w:val="20"/>
                <w:szCs w:val="20"/>
                <w:rPrChange w:id="327" w:author="Jiří Vojtěšek" w:date="2018-11-22T17:33:00Z">
                  <w:rPr>
                    <w:ins w:id="328" w:author="Jiří Vojtěšek" w:date="2018-11-22T17:31:00Z"/>
                    <w:b/>
                    <w:sz w:val="19"/>
                    <w:szCs w:val="19"/>
                  </w:rPr>
                </w:rPrChange>
              </w:rPr>
            </w:pPr>
            <w:ins w:id="329" w:author="Jiří Vojtěšek" w:date="2018-11-22T17:31:00Z">
              <w:r w:rsidRPr="0047599C">
                <w:rPr>
                  <w:rFonts w:asciiTheme="minorHAnsi" w:hAnsiTheme="minorHAnsi" w:cstheme="minorHAnsi"/>
                  <w:b/>
                  <w:sz w:val="20"/>
                  <w:szCs w:val="20"/>
                  <w:rPrChange w:id="330" w:author="Jiří Vojtěšek" w:date="2018-11-22T17:33:00Z">
                    <w:rPr>
                      <w:b/>
                      <w:sz w:val="19"/>
                      <w:szCs w:val="19"/>
                    </w:rPr>
                  </w:rPrChange>
                </w:rPr>
                <w:t>x</w:t>
              </w:r>
            </w:ins>
          </w:p>
        </w:tc>
      </w:tr>
      <w:tr w:rsidR="00CE16D6" w:rsidRPr="0047599C" w14:paraId="431E4664" w14:textId="77777777" w:rsidTr="00A74D2E">
        <w:trPr>
          <w:ins w:id="331" w:author="Jiří Vojtěšek" w:date="2018-11-22T17:31:00Z"/>
        </w:trPr>
        <w:tc>
          <w:tcPr>
            <w:tcW w:w="3294" w:type="dxa"/>
            <w:shd w:val="clear" w:color="auto" w:fill="auto"/>
          </w:tcPr>
          <w:p w14:paraId="2F20E325" w14:textId="77777777" w:rsidR="00CE16D6" w:rsidRPr="0047599C" w:rsidRDefault="00CE16D6" w:rsidP="00A74D2E">
            <w:pPr>
              <w:rPr>
                <w:ins w:id="332" w:author="Jiří Vojtěšek" w:date="2018-11-22T17:31:00Z"/>
                <w:rFonts w:asciiTheme="minorHAnsi" w:hAnsiTheme="minorHAnsi" w:cstheme="minorHAnsi"/>
                <w:b/>
                <w:sz w:val="20"/>
                <w:szCs w:val="20"/>
                <w:rPrChange w:id="333" w:author="Jiří Vojtěšek" w:date="2018-11-22T17:33:00Z">
                  <w:rPr>
                    <w:ins w:id="334" w:author="Jiří Vojtěšek" w:date="2018-11-22T17:31:00Z"/>
                    <w:b/>
                    <w:sz w:val="19"/>
                    <w:szCs w:val="19"/>
                  </w:rPr>
                </w:rPrChange>
              </w:rPr>
            </w:pPr>
            <w:proofErr w:type="spellStart"/>
            <w:ins w:id="335" w:author="Jiří Vojtěšek" w:date="2018-11-22T17:31:00Z">
              <w:r w:rsidRPr="0047599C">
                <w:rPr>
                  <w:rFonts w:asciiTheme="minorHAnsi" w:hAnsiTheme="minorHAnsi" w:cstheme="minorHAnsi"/>
                  <w:sz w:val="20"/>
                  <w:szCs w:val="20"/>
                  <w:rPrChange w:id="336" w:author="Jiří Vojtěšek" w:date="2018-11-22T17:33:00Z">
                    <w:rPr>
                      <w:sz w:val="19"/>
                      <w:szCs w:val="19"/>
                    </w:rPr>
                  </w:rPrChange>
                </w:rPr>
                <w:t>Aplikační</w:t>
              </w:r>
              <w:proofErr w:type="spellEnd"/>
              <w:r w:rsidRPr="0047599C">
                <w:rPr>
                  <w:rFonts w:asciiTheme="minorHAnsi" w:hAnsiTheme="minorHAnsi" w:cstheme="minorHAnsi"/>
                  <w:sz w:val="20"/>
                  <w:szCs w:val="20"/>
                  <w:rPrChange w:id="337"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338" w:author="Jiří Vojtěšek" w:date="2018-11-22T17:33:00Z">
                    <w:rPr>
                      <w:sz w:val="19"/>
                      <w:szCs w:val="19"/>
                    </w:rPr>
                  </w:rPrChange>
                </w:rPr>
                <w:t>frameworky</w:t>
              </w:r>
              <w:proofErr w:type="spellEnd"/>
            </w:ins>
          </w:p>
        </w:tc>
        <w:tc>
          <w:tcPr>
            <w:tcW w:w="801" w:type="dxa"/>
            <w:shd w:val="clear" w:color="auto" w:fill="auto"/>
          </w:tcPr>
          <w:p w14:paraId="1BB6E14E" w14:textId="77777777" w:rsidR="00CE16D6" w:rsidRPr="0047599C" w:rsidRDefault="00CE16D6" w:rsidP="00A74D2E">
            <w:pPr>
              <w:jc w:val="center"/>
              <w:rPr>
                <w:ins w:id="339" w:author="Jiří Vojtěšek" w:date="2018-11-22T17:31:00Z"/>
                <w:rFonts w:asciiTheme="minorHAnsi" w:hAnsiTheme="minorHAnsi" w:cstheme="minorHAnsi"/>
                <w:b/>
                <w:sz w:val="20"/>
                <w:szCs w:val="20"/>
                <w:rPrChange w:id="340" w:author="Jiří Vojtěšek" w:date="2018-11-22T17:33:00Z">
                  <w:rPr>
                    <w:ins w:id="341" w:author="Jiří Vojtěšek" w:date="2018-11-22T17:31:00Z"/>
                    <w:b/>
                    <w:sz w:val="19"/>
                    <w:szCs w:val="19"/>
                  </w:rPr>
                </w:rPrChange>
              </w:rPr>
            </w:pPr>
            <w:ins w:id="342" w:author="Jiří Vojtěšek" w:date="2018-11-22T17:31:00Z">
              <w:r w:rsidRPr="0047599C">
                <w:rPr>
                  <w:rFonts w:asciiTheme="minorHAnsi" w:hAnsiTheme="minorHAnsi" w:cstheme="minorHAnsi"/>
                  <w:sz w:val="20"/>
                  <w:szCs w:val="20"/>
                  <w:rPrChange w:id="343" w:author="Jiří Vojtěšek" w:date="2018-11-22T17:33:00Z">
                    <w:rPr>
                      <w:sz w:val="19"/>
                      <w:szCs w:val="19"/>
                    </w:rPr>
                  </w:rPrChange>
                </w:rPr>
                <w:t>2</w:t>
              </w:r>
            </w:ins>
          </w:p>
        </w:tc>
        <w:tc>
          <w:tcPr>
            <w:tcW w:w="851" w:type="dxa"/>
            <w:shd w:val="clear" w:color="auto" w:fill="auto"/>
          </w:tcPr>
          <w:p w14:paraId="51EE1F2A" w14:textId="77777777" w:rsidR="00CE16D6" w:rsidRPr="0047599C" w:rsidRDefault="00CE16D6" w:rsidP="00A74D2E">
            <w:pPr>
              <w:jc w:val="center"/>
              <w:rPr>
                <w:ins w:id="344" w:author="Jiří Vojtěšek" w:date="2018-11-22T17:31:00Z"/>
                <w:rFonts w:asciiTheme="minorHAnsi" w:hAnsiTheme="minorHAnsi" w:cstheme="minorHAnsi"/>
                <w:b/>
                <w:sz w:val="20"/>
                <w:szCs w:val="20"/>
                <w:rPrChange w:id="345" w:author="Jiří Vojtěšek" w:date="2018-11-22T17:33:00Z">
                  <w:rPr>
                    <w:ins w:id="346" w:author="Jiří Vojtěšek" w:date="2018-11-22T17:31:00Z"/>
                    <w:b/>
                    <w:sz w:val="19"/>
                    <w:szCs w:val="19"/>
                  </w:rPr>
                </w:rPrChange>
              </w:rPr>
            </w:pPr>
            <w:ins w:id="347" w:author="Jiří Vojtěšek" w:date="2018-11-22T17:31:00Z">
              <w:r w:rsidRPr="0047599C">
                <w:rPr>
                  <w:rFonts w:asciiTheme="minorHAnsi" w:hAnsiTheme="minorHAnsi" w:cstheme="minorHAnsi"/>
                  <w:sz w:val="20"/>
                  <w:szCs w:val="20"/>
                  <w:rPrChange w:id="348" w:author="Jiří Vojtěšek" w:date="2018-11-22T17:33:00Z">
                    <w:rPr>
                      <w:sz w:val="19"/>
                      <w:szCs w:val="19"/>
                    </w:rPr>
                  </w:rPrChange>
                </w:rPr>
                <w:t>Z</w:t>
              </w:r>
            </w:ins>
          </w:p>
        </w:tc>
        <w:tc>
          <w:tcPr>
            <w:tcW w:w="1324" w:type="dxa"/>
            <w:shd w:val="clear" w:color="auto" w:fill="auto"/>
            <w:vAlign w:val="center"/>
          </w:tcPr>
          <w:p w14:paraId="372E6015" w14:textId="77777777" w:rsidR="00CE16D6" w:rsidRPr="0047599C" w:rsidRDefault="00CE16D6" w:rsidP="00A74D2E">
            <w:pPr>
              <w:jc w:val="center"/>
              <w:rPr>
                <w:ins w:id="349" w:author="Jiří Vojtěšek" w:date="2018-11-22T17:31:00Z"/>
                <w:rFonts w:asciiTheme="minorHAnsi" w:hAnsiTheme="minorHAnsi" w:cstheme="minorHAnsi"/>
                <w:b/>
                <w:sz w:val="20"/>
                <w:szCs w:val="20"/>
                <w:rPrChange w:id="350" w:author="Jiří Vojtěšek" w:date="2018-11-22T17:33:00Z">
                  <w:rPr>
                    <w:ins w:id="351" w:author="Jiří Vojtěšek" w:date="2018-11-22T17:31:00Z"/>
                    <w:b/>
                    <w:sz w:val="19"/>
                    <w:szCs w:val="19"/>
                  </w:rPr>
                </w:rPrChange>
              </w:rPr>
            </w:pPr>
          </w:p>
        </w:tc>
        <w:tc>
          <w:tcPr>
            <w:tcW w:w="1134" w:type="dxa"/>
            <w:shd w:val="clear" w:color="auto" w:fill="D9D9D9" w:themeFill="background1" w:themeFillShade="D9"/>
            <w:vAlign w:val="center"/>
          </w:tcPr>
          <w:p w14:paraId="0928C698" w14:textId="77777777" w:rsidR="00CE16D6" w:rsidRPr="0047599C" w:rsidRDefault="00CE16D6" w:rsidP="00A74D2E">
            <w:pPr>
              <w:jc w:val="center"/>
              <w:rPr>
                <w:ins w:id="352" w:author="Jiří Vojtěšek" w:date="2018-11-22T17:31:00Z"/>
                <w:rFonts w:asciiTheme="minorHAnsi" w:hAnsiTheme="minorHAnsi" w:cstheme="minorHAnsi"/>
                <w:b/>
                <w:sz w:val="20"/>
                <w:szCs w:val="20"/>
                <w:rPrChange w:id="353" w:author="Jiří Vojtěšek" w:date="2018-11-22T17:33:00Z">
                  <w:rPr>
                    <w:ins w:id="354" w:author="Jiří Vojtěšek" w:date="2018-11-22T17:31:00Z"/>
                    <w:b/>
                    <w:sz w:val="19"/>
                    <w:szCs w:val="19"/>
                  </w:rPr>
                </w:rPrChange>
              </w:rPr>
            </w:pPr>
            <w:ins w:id="355" w:author="Jiří Vojtěšek" w:date="2018-11-22T17:31:00Z">
              <w:r w:rsidRPr="0047599C">
                <w:rPr>
                  <w:rFonts w:asciiTheme="minorHAnsi" w:hAnsiTheme="minorHAnsi" w:cstheme="minorHAnsi"/>
                  <w:b/>
                  <w:sz w:val="20"/>
                  <w:szCs w:val="20"/>
                  <w:rPrChange w:id="356" w:author="Jiří Vojtěšek" w:date="2018-11-22T17:33:00Z">
                    <w:rPr>
                      <w:b/>
                      <w:sz w:val="19"/>
                      <w:szCs w:val="19"/>
                    </w:rPr>
                  </w:rPrChange>
                </w:rPr>
                <w:t>x</w:t>
              </w:r>
            </w:ins>
          </w:p>
        </w:tc>
        <w:tc>
          <w:tcPr>
            <w:tcW w:w="1843" w:type="dxa"/>
            <w:tcBorders>
              <w:bottom w:val="single" w:sz="4" w:space="0" w:color="auto"/>
            </w:tcBorders>
            <w:shd w:val="clear" w:color="auto" w:fill="auto"/>
            <w:vAlign w:val="center"/>
          </w:tcPr>
          <w:p w14:paraId="7C577B33" w14:textId="77777777" w:rsidR="00CE16D6" w:rsidRPr="0047599C" w:rsidRDefault="00CE16D6" w:rsidP="00A74D2E">
            <w:pPr>
              <w:jc w:val="center"/>
              <w:rPr>
                <w:ins w:id="357" w:author="Jiří Vojtěšek" w:date="2018-11-22T17:31:00Z"/>
                <w:rFonts w:asciiTheme="minorHAnsi" w:hAnsiTheme="minorHAnsi" w:cstheme="minorHAnsi"/>
                <w:b/>
                <w:sz w:val="20"/>
                <w:szCs w:val="20"/>
                <w:rPrChange w:id="358" w:author="Jiří Vojtěšek" w:date="2018-11-22T17:33:00Z">
                  <w:rPr>
                    <w:ins w:id="359" w:author="Jiří Vojtěšek" w:date="2018-11-22T17:31:00Z"/>
                    <w:b/>
                    <w:sz w:val="19"/>
                    <w:szCs w:val="19"/>
                  </w:rPr>
                </w:rPrChange>
              </w:rPr>
            </w:pPr>
          </w:p>
        </w:tc>
      </w:tr>
      <w:tr w:rsidR="00CE16D6" w:rsidRPr="0047599C" w14:paraId="51F24496" w14:textId="77777777" w:rsidTr="00A74D2E">
        <w:trPr>
          <w:ins w:id="360" w:author="Jiří Vojtěšek" w:date="2018-11-22T17:31:00Z"/>
        </w:trPr>
        <w:tc>
          <w:tcPr>
            <w:tcW w:w="3294" w:type="dxa"/>
            <w:shd w:val="clear" w:color="auto" w:fill="auto"/>
          </w:tcPr>
          <w:p w14:paraId="7B7F55B2" w14:textId="77777777" w:rsidR="00CE16D6" w:rsidRPr="0047599C" w:rsidRDefault="00CE16D6" w:rsidP="00A74D2E">
            <w:pPr>
              <w:rPr>
                <w:ins w:id="361" w:author="Jiří Vojtěšek" w:date="2018-11-22T17:31:00Z"/>
                <w:rFonts w:asciiTheme="minorHAnsi" w:hAnsiTheme="minorHAnsi" w:cstheme="minorHAnsi"/>
                <w:b/>
                <w:sz w:val="20"/>
                <w:szCs w:val="20"/>
                <w:rPrChange w:id="362" w:author="Jiří Vojtěšek" w:date="2018-11-22T17:33:00Z">
                  <w:rPr>
                    <w:ins w:id="363" w:author="Jiří Vojtěšek" w:date="2018-11-22T17:31:00Z"/>
                    <w:b/>
                    <w:sz w:val="19"/>
                    <w:szCs w:val="19"/>
                  </w:rPr>
                </w:rPrChange>
              </w:rPr>
            </w:pPr>
            <w:proofErr w:type="spellStart"/>
            <w:ins w:id="364" w:author="Jiří Vojtěšek" w:date="2018-11-22T17:31:00Z">
              <w:r w:rsidRPr="0047599C">
                <w:rPr>
                  <w:rFonts w:asciiTheme="minorHAnsi" w:hAnsiTheme="minorHAnsi" w:cstheme="minorHAnsi"/>
                  <w:sz w:val="20"/>
                  <w:szCs w:val="20"/>
                  <w:rPrChange w:id="365" w:author="Jiří Vojtěšek" w:date="2018-11-22T17:33:00Z">
                    <w:rPr>
                      <w:sz w:val="19"/>
                      <w:szCs w:val="19"/>
                    </w:rPr>
                  </w:rPrChange>
                </w:rPr>
                <w:t>Architektura</w:t>
              </w:r>
              <w:proofErr w:type="spellEnd"/>
              <w:r w:rsidRPr="0047599C">
                <w:rPr>
                  <w:rFonts w:asciiTheme="minorHAnsi" w:hAnsiTheme="minorHAnsi" w:cstheme="minorHAnsi"/>
                  <w:sz w:val="20"/>
                  <w:szCs w:val="20"/>
                  <w:rPrChange w:id="366"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367" w:author="Jiří Vojtěšek" w:date="2018-11-22T17:33:00Z">
                    <w:rPr>
                      <w:sz w:val="19"/>
                      <w:szCs w:val="19"/>
                    </w:rPr>
                  </w:rPrChange>
                </w:rPr>
                <w:t>počítačů</w:t>
              </w:r>
              <w:proofErr w:type="spellEnd"/>
            </w:ins>
          </w:p>
        </w:tc>
        <w:tc>
          <w:tcPr>
            <w:tcW w:w="801" w:type="dxa"/>
            <w:shd w:val="clear" w:color="auto" w:fill="auto"/>
          </w:tcPr>
          <w:p w14:paraId="5F079907" w14:textId="77777777" w:rsidR="00CE16D6" w:rsidRPr="0047599C" w:rsidRDefault="00CE16D6" w:rsidP="00A74D2E">
            <w:pPr>
              <w:jc w:val="center"/>
              <w:rPr>
                <w:ins w:id="368" w:author="Jiří Vojtěšek" w:date="2018-11-22T17:31:00Z"/>
                <w:rFonts w:asciiTheme="minorHAnsi" w:hAnsiTheme="minorHAnsi" w:cstheme="minorHAnsi"/>
                <w:b/>
                <w:sz w:val="20"/>
                <w:szCs w:val="20"/>
                <w:rPrChange w:id="369" w:author="Jiří Vojtěšek" w:date="2018-11-22T17:33:00Z">
                  <w:rPr>
                    <w:ins w:id="370" w:author="Jiří Vojtěšek" w:date="2018-11-22T17:31:00Z"/>
                    <w:b/>
                    <w:sz w:val="19"/>
                    <w:szCs w:val="19"/>
                  </w:rPr>
                </w:rPrChange>
              </w:rPr>
            </w:pPr>
            <w:ins w:id="371" w:author="Jiří Vojtěšek" w:date="2018-11-22T17:31:00Z">
              <w:r w:rsidRPr="0047599C">
                <w:rPr>
                  <w:rFonts w:asciiTheme="minorHAnsi" w:hAnsiTheme="minorHAnsi" w:cstheme="minorHAnsi"/>
                  <w:sz w:val="20"/>
                  <w:szCs w:val="20"/>
                  <w:rPrChange w:id="372" w:author="Jiří Vojtěšek" w:date="2018-11-22T17:33:00Z">
                    <w:rPr>
                      <w:sz w:val="19"/>
                      <w:szCs w:val="19"/>
                    </w:rPr>
                  </w:rPrChange>
                </w:rPr>
                <w:t>1</w:t>
              </w:r>
            </w:ins>
          </w:p>
        </w:tc>
        <w:tc>
          <w:tcPr>
            <w:tcW w:w="851" w:type="dxa"/>
            <w:shd w:val="clear" w:color="auto" w:fill="auto"/>
          </w:tcPr>
          <w:p w14:paraId="41869C0D" w14:textId="77777777" w:rsidR="00CE16D6" w:rsidRPr="0047599C" w:rsidRDefault="00CE16D6" w:rsidP="00A74D2E">
            <w:pPr>
              <w:jc w:val="center"/>
              <w:rPr>
                <w:ins w:id="373" w:author="Jiří Vojtěšek" w:date="2018-11-22T17:31:00Z"/>
                <w:rFonts w:asciiTheme="minorHAnsi" w:hAnsiTheme="minorHAnsi" w:cstheme="minorHAnsi"/>
                <w:b/>
                <w:sz w:val="20"/>
                <w:szCs w:val="20"/>
                <w:rPrChange w:id="374" w:author="Jiří Vojtěšek" w:date="2018-11-22T17:33:00Z">
                  <w:rPr>
                    <w:ins w:id="375" w:author="Jiří Vojtěšek" w:date="2018-11-22T17:31:00Z"/>
                    <w:b/>
                    <w:sz w:val="19"/>
                    <w:szCs w:val="19"/>
                  </w:rPr>
                </w:rPrChange>
              </w:rPr>
            </w:pPr>
            <w:ins w:id="376" w:author="Jiří Vojtěšek" w:date="2018-11-22T17:31:00Z">
              <w:r w:rsidRPr="0047599C">
                <w:rPr>
                  <w:rFonts w:asciiTheme="minorHAnsi" w:hAnsiTheme="minorHAnsi" w:cstheme="minorHAnsi"/>
                  <w:sz w:val="20"/>
                  <w:szCs w:val="20"/>
                  <w:rPrChange w:id="377" w:author="Jiří Vojtěšek" w:date="2018-11-22T17:33:00Z">
                    <w:rPr>
                      <w:sz w:val="19"/>
                      <w:szCs w:val="19"/>
                    </w:rPr>
                  </w:rPrChange>
                </w:rPr>
                <w:t>L</w:t>
              </w:r>
            </w:ins>
          </w:p>
        </w:tc>
        <w:tc>
          <w:tcPr>
            <w:tcW w:w="1324" w:type="dxa"/>
            <w:shd w:val="clear" w:color="auto" w:fill="auto"/>
            <w:vAlign w:val="center"/>
          </w:tcPr>
          <w:p w14:paraId="641D77E3" w14:textId="77777777" w:rsidR="00CE16D6" w:rsidRPr="0047599C" w:rsidRDefault="00CE16D6" w:rsidP="00A74D2E">
            <w:pPr>
              <w:jc w:val="center"/>
              <w:rPr>
                <w:ins w:id="378" w:author="Jiří Vojtěšek" w:date="2018-11-22T17:31:00Z"/>
                <w:rFonts w:asciiTheme="minorHAnsi" w:hAnsiTheme="minorHAnsi" w:cstheme="minorHAnsi"/>
                <w:b/>
                <w:sz w:val="20"/>
                <w:szCs w:val="20"/>
                <w:rPrChange w:id="379" w:author="Jiří Vojtěšek" w:date="2018-11-22T17:33:00Z">
                  <w:rPr>
                    <w:ins w:id="380" w:author="Jiří Vojtěšek" w:date="2018-11-22T17:31:00Z"/>
                    <w:b/>
                    <w:sz w:val="19"/>
                    <w:szCs w:val="19"/>
                  </w:rPr>
                </w:rPrChange>
              </w:rPr>
            </w:pPr>
          </w:p>
        </w:tc>
        <w:tc>
          <w:tcPr>
            <w:tcW w:w="1134" w:type="dxa"/>
            <w:shd w:val="clear" w:color="auto" w:fill="D9D9D9" w:themeFill="background1" w:themeFillShade="D9"/>
            <w:vAlign w:val="center"/>
          </w:tcPr>
          <w:p w14:paraId="598D1F26" w14:textId="77777777" w:rsidR="00CE16D6" w:rsidRPr="0047599C" w:rsidRDefault="00CE16D6" w:rsidP="00A74D2E">
            <w:pPr>
              <w:jc w:val="center"/>
              <w:rPr>
                <w:ins w:id="381" w:author="Jiří Vojtěšek" w:date="2018-11-22T17:31:00Z"/>
                <w:rFonts w:asciiTheme="minorHAnsi" w:hAnsiTheme="minorHAnsi" w:cstheme="minorHAnsi"/>
                <w:b/>
                <w:sz w:val="20"/>
                <w:szCs w:val="20"/>
                <w:rPrChange w:id="382" w:author="Jiří Vojtěšek" w:date="2018-11-22T17:33:00Z">
                  <w:rPr>
                    <w:ins w:id="383" w:author="Jiří Vojtěšek" w:date="2018-11-22T17:31:00Z"/>
                    <w:b/>
                    <w:sz w:val="19"/>
                    <w:szCs w:val="19"/>
                  </w:rPr>
                </w:rPrChange>
              </w:rPr>
            </w:pPr>
            <w:ins w:id="384" w:author="Jiří Vojtěšek" w:date="2018-11-22T17:31:00Z">
              <w:r w:rsidRPr="0047599C">
                <w:rPr>
                  <w:rFonts w:asciiTheme="minorHAnsi" w:hAnsiTheme="minorHAnsi" w:cstheme="minorHAnsi"/>
                  <w:b/>
                  <w:sz w:val="20"/>
                  <w:szCs w:val="20"/>
                  <w:rPrChange w:id="385" w:author="Jiří Vojtěšek" w:date="2018-11-22T17:33:00Z">
                    <w:rPr>
                      <w:b/>
                      <w:sz w:val="19"/>
                      <w:szCs w:val="19"/>
                    </w:rPr>
                  </w:rPrChange>
                </w:rPr>
                <w:t>x</w:t>
              </w:r>
            </w:ins>
          </w:p>
        </w:tc>
        <w:tc>
          <w:tcPr>
            <w:tcW w:w="1843" w:type="dxa"/>
            <w:shd w:val="clear" w:color="auto" w:fill="D9D9D9" w:themeFill="background1" w:themeFillShade="D9"/>
            <w:vAlign w:val="center"/>
          </w:tcPr>
          <w:p w14:paraId="15F0CCEC" w14:textId="77777777" w:rsidR="00CE16D6" w:rsidRPr="0047599C" w:rsidRDefault="00CE16D6" w:rsidP="00A74D2E">
            <w:pPr>
              <w:jc w:val="center"/>
              <w:rPr>
                <w:ins w:id="386" w:author="Jiří Vojtěšek" w:date="2018-11-22T17:31:00Z"/>
                <w:rFonts w:asciiTheme="minorHAnsi" w:hAnsiTheme="minorHAnsi" w:cstheme="minorHAnsi"/>
                <w:b/>
                <w:sz w:val="20"/>
                <w:szCs w:val="20"/>
                <w:rPrChange w:id="387" w:author="Jiří Vojtěšek" w:date="2018-11-22T17:33:00Z">
                  <w:rPr>
                    <w:ins w:id="388" w:author="Jiří Vojtěšek" w:date="2018-11-22T17:31:00Z"/>
                    <w:b/>
                    <w:sz w:val="19"/>
                    <w:szCs w:val="19"/>
                  </w:rPr>
                </w:rPrChange>
              </w:rPr>
            </w:pPr>
            <w:ins w:id="389" w:author="Jiří Vojtěšek" w:date="2018-11-22T17:31:00Z">
              <w:r w:rsidRPr="0047599C">
                <w:rPr>
                  <w:rFonts w:asciiTheme="minorHAnsi" w:hAnsiTheme="minorHAnsi" w:cstheme="minorHAnsi"/>
                  <w:b/>
                  <w:sz w:val="20"/>
                  <w:szCs w:val="20"/>
                  <w:rPrChange w:id="390" w:author="Jiří Vojtěšek" w:date="2018-11-22T17:33:00Z">
                    <w:rPr>
                      <w:b/>
                      <w:sz w:val="19"/>
                      <w:szCs w:val="19"/>
                    </w:rPr>
                  </w:rPrChange>
                </w:rPr>
                <w:t>x</w:t>
              </w:r>
            </w:ins>
          </w:p>
        </w:tc>
      </w:tr>
      <w:tr w:rsidR="00CE16D6" w:rsidRPr="0047599C" w14:paraId="7922B6BB" w14:textId="77777777" w:rsidTr="00A74D2E">
        <w:trPr>
          <w:ins w:id="391" w:author="Jiří Vojtěšek" w:date="2018-11-22T17:31:00Z"/>
        </w:trPr>
        <w:tc>
          <w:tcPr>
            <w:tcW w:w="3294" w:type="dxa"/>
            <w:shd w:val="clear" w:color="auto" w:fill="auto"/>
          </w:tcPr>
          <w:p w14:paraId="563E19F0" w14:textId="77777777" w:rsidR="00CE16D6" w:rsidRPr="0047599C" w:rsidRDefault="00CE16D6" w:rsidP="00A74D2E">
            <w:pPr>
              <w:rPr>
                <w:ins w:id="392" w:author="Jiří Vojtěšek" w:date="2018-11-22T17:31:00Z"/>
                <w:rFonts w:asciiTheme="minorHAnsi" w:hAnsiTheme="minorHAnsi" w:cstheme="minorHAnsi"/>
                <w:b/>
                <w:sz w:val="20"/>
                <w:szCs w:val="20"/>
                <w:rPrChange w:id="393" w:author="Jiří Vojtěšek" w:date="2018-11-22T17:33:00Z">
                  <w:rPr>
                    <w:ins w:id="394" w:author="Jiří Vojtěšek" w:date="2018-11-22T17:31:00Z"/>
                    <w:b/>
                    <w:sz w:val="19"/>
                    <w:szCs w:val="19"/>
                  </w:rPr>
                </w:rPrChange>
              </w:rPr>
            </w:pPr>
            <w:proofErr w:type="spellStart"/>
            <w:ins w:id="395" w:author="Jiří Vojtěšek" w:date="2018-11-22T17:31:00Z">
              <w:r w:rsidRPr="0047599C">
                <w:rPr>
                  <w:rFonts w:asciiTheme="minorHAnsi" w:hAnsiTheme="minorHAnsi" w:cstheme="minorHAnsi"/>
                  <w:sz w:val="20"/>
                  <w:szCs w:val="20"/>
                  <w:rPrChange w:id="396" w:author="Jiří Vojtěšek" w:date="2018-11-22T17:33:00Z">
                    <w:rPr>
                      <w:sz w:val="19"/>
                      <w:szCs w:val="19"/>
                    </w:rPr>
                  </w:rPrChange>
                </w:rPr>
                <w:t>Bakalářská</w:t>
              </w:r>
              <w:proofErr w:type="spellEnd"/>
              <w:r w:rsidRPr="0047599C">
                <w:rPr>
                  <w:rFonts w:asciiTheme="minorHAnsi" w:hAnsiTheme="minorHAnsi" w:cstheme="minorHAnsi"/>
                  <w:sz w:val="20"/>
                  <w:szCs w:val="20"/>
                  <w:rPrChange w:id="397"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398" w:author="Jiří Vojtěšek" w:date="2018-11-22T17:33:00Z">
                    <w:rPr>
                      <w:sz w:val="19"/>
                      <w:szCs w:val="19"/>
                    </w:rPr>
                  </w:rPrChange>
                </w:rPr>
                <w:t>práce</w:t>
              </w:r>
              <w:proofErr w:type="spellEnd"/>
            </w:ins>
          </w:p>
        </w:tc>
        <w:tc>
          <w:tcPr>
            <w:tcW w:w="801" w:type="dxa"/>
            <w:shd w:val="clear" w:color="auto" w:fill="auto"/>
          </w:tcPr>
          <w:p w14:paraId="2775F829" w14:textId="77777777" w:rsidR="00CE16D6" w:rsidRPr="0047599C" w:rsidRDefault="00CE16D6" w:rsidP="00A74D2E">
            <w:pPr>
              <w:jc w:val="center"/>
              <w:rPr>
                <w:ins w:id="399" w:author="Jiří Vojtěšek" w:date="2018-11-22T17:31:00Z"/>
                <w:rFonts w:asciiTheme="minorHAnsi" w:hAnsiTheme="minorHAnsi" w:cstheme="minorHAnsi"/>
                <w:b/>
                <w:sz w:val="20"/>
                <w:szCs w:val="20"/>
                <w:rPrChange w:id="400" w:author="Jiří Vojtěšek" w:date="2018-11-22T17:33:00Z">
                  <w:rPr>
                    <w:ins w:id="401" w:author="Jiří Vojtěšek" w:date="2018-11-22T17:31:00Z"/>
                    <w:b/>
                    <w:sz w:val="19"/>
                    <w:szCs w:val="19"/>
                  </w:rPr>
                </w:rPrChange>
              </w:rPr>
            </w:pPr>
            <w:ins w:id="402" w:author="Jiří Vojtěšek" w:date="2018-11-22T17:31:00Z">
              <w:r w:rsidRPr="0047599C">
                <w:rPr>
                  <w:rFonts w:asciiTheme="minorHAnsi" w:hAnsiTheme="minorHAnsi" w:cstheme="minorHAnsi"/>
                  <w:sz w:val="20"/>
                  <w:szCs w:val="20"/>
                  <w:rPrChange w:id="403" w:author="Jiří Vojtěšek" w:date="2018-11-22T17:33:00Z">
                    <w:rPr>
                      <w:sz w:val="19"/>
                      <w:szCs w:val="19"/>
                    </w:rPr>
                  </w:rPrChange>
                </w:rPr>
                <w:t>3</w:t>
              </w:r>
            </w:ins>
          </w:p>
        </w:tc>
        <w:tc>
          <w:tcPr>
            <w:tcW w:w="851" w:type="dxa"/>
            <w:shd w:val="clear" w:color="auto" w:fill="auto"/>
          </w:tcPr>
          <w:p w14:paraId="73BE0CEA" w14:textId="77777777" w:rsidR="00CE16D6" w:rsidRPr="0047599C" w:rsidRDefault="00CE16D6" w:rsidP="00A74D2E">
            <w:pPr>
              <w:jc w:val="center"/>
              <w:rPr>
                <w:ins w:id="404" w:author="Jiří Vojtěšek" w:date="2018-11-22T17:31:00Z"/>
                <w:rFonts w:asciiTheme="minorHAnsi" w:hAnsiTheme="minorHAnsi" w:cstheme="minorHAnsi"/>
                <w:b/>
                <w:sz w:val="20"/>
                <w:szCs w:val="20"/>
                <w:rPrChange w:id="405" w:author="Jiří Vojtěšek" w:date="2018-11-22T17:33:00Z">
                  <w:rPr>
                    <w:ins w:id="406" w:author="Jiří Vojtěšek" w:date="2018-11-22T17:31:00Z"/>
                    <w:b/>
                    <w:sz w:val="19"/>
                    <w:szCs w:val="19"/>
                  </w:rPr>
                </w:rPrChange>
              </w:rPr>
            </w:pPr>
            <w:ins w:id="407" w:author="Jiří Vojtěšek" w:date="2018-11-22T17:31:00Z">
              <w:r w:rsidRPr="0047599C">
                <w:rPr>
                  <w:rFonts w:asciiTheme="minorHAnsi" w:hAnsiTheme="minorHAnsi" w:cstheme="minorHAnsi"/>
                  <w:sz w:val="20"/>
                  <w:szCs w:val="20"/>
                  <w:rPrChange w:id="408" w:author="Jiří Vojtěšek" w:date="2018-11-22T17:33:00Z">
                    <w:rPr>
                      <w:sz w:val="19"/>
                      <w:szCs w:val="19"/>
                    </w:rPr>
                  </w:rPrChange>
                </w:rPr>
                <w:t>L</w:t>
              </w:r>
            </w:ins>
          </w:p>
        </w:tc>
        <w:tc>
          <w:tcPr>
            <w:tcW w:w="1324" w:type="dxa"/>
            <w:shd w:val="clear" w:color="auto" w:fill="auto"/>
            <w:vAlign w:val="center"/>
          </w:tcPr>
          <w:p w14:paraId="5D026CE9" w14:textId="77777777" w:rsidR="00CE16D6" w:rsidRPr="0047599C" w:rsidRDefault="00CE16D6" w:rsidP="00A74D2E">
            <w:pPr>
              <w:jc w:val="center"/>
              <w:rPr>
                <w:ins w:id="409" w:author="Jiří Vojtěšek" w:date="2018-11-22T17:31:00Z"/>
                <w:rFonts w:asciiTheme="minorHAnsi" w:hAnsiTheme="minorHAnsi" w:cstheme="minorHAnsi"/>
                <w:b/>
                <w:sz w:val="20"/>
                <w:szCs w:val="20"/>
                <w:rPrChange w:id="410" w:author="Jiří Vojtěšek" w:date="2018-11-22T17:33:00Z">
                  <w:rPr>
                    <w:ins w:id="411" w:author="Jiří Vojtěšek" w:date="2018-11-22T17:31:00Z"/>
                    <w:b/>
                    <w:sz w:val="19"/>
                    <w:szCs w:val="19"/>
                  </w:rPr>
                </w:rPrChange>
              </w:rPr>
            </w:pPr>
          </w:p>
        </w:tc>
        <w:tc>
          <w:tcPr>
            <w:tcW w:w="1134" w:type="dxa"/>
            <w:shd w:val="clear" w:color="auto" w:fill="D9D9D9" w:themeFill="background1" w:themeFillShade="D9"/>
            <w:vAlign w:val="center"/>
          </w:tcPr>
          <w:p w14:paraId="411902E2" w14:textId="77777777" w:rsidR="00CE16D6" w:rsidRPr="0047599C" w:rsidRDefault="00CE16D6" w:rsidP="00A74D2E">
            <w:pPr>
              <w:jc w:val="center"/>
              <w:rPr>
                <w:ins w:id="412" w:author="Jiří Vojtěšek" w:date="2018-11-22T17:31:00Z"/>
                <w:rFonts w:asciiTheme="minorHAnsi" w:hAnsiTheme="minorHAnsi" w:cstheme="minorHAnsi"/>
                <w:b/>
                <w:sz w:val="20"/>
                <w:szCs w:val="20"/>
                <w:rPrChange w:id="413" w:author="Jiří Vojtěšek" w:date="2018-11-22T17:33:00Z">
                  <w:rPr>
                    <w:ins w:id="414" w:author="Jiří Vojtěšek" w:date="2018-11-22T17:31:00Z"/>
                    <w:b/>
                    <w:sz w:val="19"/>
                    <w:szCs w:val="19"/>
                  </w:rPr>
                </w:rPrChange>
              </w:rPr>
            </w:pPr>
            <w:ins w:id="415" w:author="Jiří Vojtěšek" w:date="2018-11-22T17:31:00Z">
              <w:r w:rsidRPr="0047599C">
                <w:rPr>
                  <w:rFonts w:asciiTheme="minorHAnsi" w:hAnsiTheme="minorHAnsi" w:cstheme="minorHAnsi"/>
                  <w:b/>
                  <w:sz w:val="20"/>
                  <w:szCs w:val="20"/>
                  <w:rPrChange w:id="416" w:author="Jiří Vojtěšek" w:date="2018-11-22T17:33:00Z">
                    <w:rPr>
                      <w:b/>
                      <w:sz w:val="19"/>
                      <w:szCs w:val="19"/>
                    </w:rPr>
                  </w:rPrChange>
                </w:rPr>
                <w:t>x</w:t>
              </w:r>
            </w:ins>
          </w:p>
        </w:tc>
        <w:tc>
          <w:tcPr>
            <w:tcW w:w="1843" w:type="dxa"/>
            <w:shd w:val="clear" w:color="auto" w:fill="D9D9D9" w:themeFill="background1" w:themeFillShade="D9"/>
            <w:vAlign w:val="center"/>
          </w:tcPr>
          <w:p w14:paraId="77906294" w14:textId="77777777" w:rsidR="00CE16D6" w:rsidRPr="0047599C" w:rsidRDefault="00CE16D6" w:rsidP="00A74D2E">
            <w:pPr>
              <w:jc w:val="center"/>
              <w:rPr>
                <w:ins w:id="417" w:author="Jiří Vojtěšek" w:date="2018-11-22T17:31:00Z"/>
                <w:rFonts w:asciiTheme="minorHAnsi" w:hAnsiTheme="minorHAnsi" w:cstheme="minorHAnsi"/>
                <w:b/>
                <w:sz w:val="20"/>
                <w:szCs w:val="20"/>
                <w:rPrChange w:id="418" w:author="Jiří Vojtěšek" w:date="2018-11-22T17:33:00Z">
                  <w:rPr>
                    <w:ins w:id="419" w:author="Jiří Vojtěšek" w:date="2018-11-22T17:31:00Z"/>
                    <w:b/>
                    <w:sz w:val="19"/>
                    <w:szCs w:val="19"/>
                  </w:rPr>
                </w:rPrChange>
              </w:rPr>
            </w:pPr>
            <w:ins w:id="420" w:author="Jiří Vojtěšek" w:date="2018-11-22T17:31:00Z">
              <w:r w:rsidRPr="0047599C">
                <w:rPr>
                  <w:rFonts w:asciiTheme="minorHAnsi" w:hAnsiTheme="minorHAnsi" w:cstheme="minorHAnsi"/>
                  <w:b/>
                  <w:sz w:val="20"/>
                  <w:szCs w:val="20"/>
                  <w:rPrChange w:id="421" w:author="Jiří Vojtěšek" w:date="2018-11-22T17:33:00Z">
                    <w:rPr>
                      <w:b/>
                      <w:sz w:val="19"/>
                      <w:szCs w:val="19"/>
                    </w:rPr>
                  </w:rPrChange>
                </w:rPr>
                <w:t>x</w:t>
              </w:r>
            </w:ins>
          </w:p>
        </w:tc>
      </w:tr>
      <w:tr w:rsidR="00CE16D6" w:rsidRPr="0047599C" w14:paraId="0CE5C393" w14:textId="77777777" w:rsidTr="00A74D2E">
        <w:trPr>
          <w:ins w:id="422" w:author="Jiří Vojtěšek" w:date="2018-11-22T17:31:00Z"/>
        </w:trPr>
        <w:tc>
          <w:tcPr>
            <w:tcW w:w="3294" w:type="dxa"/>
            <w:shd w:val="clear" w:color="auto" w:fill="auto"/>
          </w:tcPr>
          <w:p w14:paraId="43C92496" w14:textId="77777777" w:rsidR="00CE16D6" w:rsidRPr="0047599C" w:rsidRDefault="00CE16D6" w:rsidP="00A74D2E">
            <w:pPr>
              <w:rPr>
                <w:ins w:id="423" w:author="Jiří Vojtěšek" w:date="2018-11-22T17:31:00Z"/>
                <w:rFonts w:asciiTheme="minorHAnsi" w:hAnsiTheme="minorHAnsi" w:cstheme="minorHAnsi"/>
                <w:b/>
                <w:sz w:val="20"/>
                <w:szCs w:val="20"/>
                <w:rPrChange w:id="424" w:author="Jiří Vojtěšek" w:date="2018-11-22T17:33:00Z">
                  <w:rPr>
                    <w:ins w:id="425" w:author="Jiří Vojtěšek" w:date="2018-11-22T17:31:00Z"/>
                    <w:b/>
                    <w:sz w:val="19"/>
                    <w:szCs w:val="19"/>
                  </w:rPr>
                </w:rPrChange>
              </w:rPr>
            </w:pPr>
            <w:proofErr w:type="spellStart"/>
            <w:ins w:id="426" w:author="Jiří Vojtěšek" w:date="2018-11-22T17:31:00Z">
              <w:r w:rsidRPr="0047599C">
                <w:rPr>
                  <w:rFonts w:asciiTheme="minorHAnsi" w:hAnsiTheme="minorHAnsi" w:cstheme="minorHAnsi"/>
                  <w:sz w:val="20"/>
                  <w:szCs w:val="20"/>
                  <w:rPrChange w:id="427" w:author="Jiří Vojtěšek" w:date="2018-11-22T17:33:00Z">
                    <w:rPr>
                      <w:sz w:val="19"/>
                      <w:szCs w:val="19"/>
                    </w:rPr>
                  </w:rPrChange>
                </w:rPr>
                <w:t>Databázové</w:t>
              </w:r>
              <w:proofErr w:type="spellEnd"/>
              <w:r w:rsidRPr="0047599C">
                <w:rPr>
                  <w:rFonts w:asciiTheme="minorHAnsi" w:hAnsiTheme="minorHAnsi" w:cstheme="minorHAnsi"/>
                  <w:sz w:val="20"/>
                  <w:szCs w:val="20"/>
                  <w:rPrChange w:id="428"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429" w:author="Jiří Vojtěšek" w:date="2018-11-22T17:33:00Z">
                    <w:rPr>
                      <w:sz w:val="19"/>
                      <w:szCs w:val="19"/>
                    </w:rPr>
                  </w:rPrChange>
                </w:rPr>
                <w:t>systémy</w:t>
              </w:r>
              <w:proofErr w:type="spellEnd"/>
            </w:ins>
          </w:p>
        </w:tc>
        <w:tc>
          <w:tcPr>
            <w:tcW w:w="801" w:type="dxa"/>
            <w:shd w:val="clear" w:color="auto" w:fill="auto"/>
          </w:tcPr>
          <w:p w14:paraId="168D63B0" w14:textId="77777777" w:rsidR="00CE16D6" w:rsidRPr="0047599C" w:rsidRDefault="00CE16D6" w:rsidP="00A74D2E">
            <w:pPr>
              <w:jc w:val="center"/>
              <w:rPr>
                <w:ins w:id="430" w:author="Jiří Vojtěšek" w:date="2018-11-22T17:31:00Z"/>
                <w:rFonts w:asciiTheme="minorHAnsi" w:hAnsiTheme="minorHAnsi" w:cstheme="minorHAnsi"/>
                <w:b/>
                <w:sz w:val="20"/>
                <w:szCs w:val="20"/>
                <w:rPrChange w:id="431" w:author="Jiří Vojtěšek" w:date="2018-11-22T17:33:00Z">
                  <w:rPr>
                    <w:ins w:id="432" w:author="Jiří Vojtěšek" w:date="2018-11-22T17:31:00Z"/>
                    <w:b/>
                    <w:sz w:val="19"/>
                    <w:szCs w:val="19"/>
                  </w:rPr>
                </w:rPrChange>
              </w:rPr>
            </w:pPr>
            <w:ins w:id="433" w:author="Jiří Vojtěšek" w:date="2018-11-22T17:31:00Z">
              <w:r w:rsidRPr="0047599C">
                <w:rPr>
                  <w:rFonts w:asciiTheme="minorHAnsi" w:hAnsiTheme="minorHAnsi" w:cstheme="minorHAnsi"/>
                  <w:sz w:val="20"/>
                  <w:szCs w:val="20"/>
                  <w:rPrChange w:id="434" w:author="Jiří Vojtěšek" w:date="2018-11-22T17:33:00Z">
                    <w:rPr>
                      <w:sz w:val="19"/>
                      <w:szCs w:val="19"/>
                    </w:rPr>
                  </w:rPrChange>
                </w:rPr>
                <w:t>1</w:t>
              </w:r>
            </w:ins>
          </w:p>
        </w:tc>
        <w:tc>
          <w:tcPr>
            <w:tcW w:w="851" w:type="dxa"/>
            <w:shd w:val="clear" w:color="auto" w:fill="auto"/>
          </w:tcPr>
          <w:p w14:paraId="49361E92" w14:textId="77777777" w:rsidR="00CE16D6" w:rsidRPr="0047599C" w:rsidRDefault="00CE16D6" w:rsidP="00A74D2E">
            <w:pPr>
              <w:jc w:val="center"/>
              <w:rPr>
                <w:ins w:id="435" w:author="Jiří Vojtěšek" w:date="2018-11-22T17:31:00Z"/>
                <w:rFonts w:asciiTheme="minorHAnsi" w:hAnsiTheme="minorHAnsi" w:cstheme="minorHAnsi"/>
                <w:b/>
                <w:sz w:val="20"/>
                <w:szCs w:val="20"/>
                <w:rPrChange w:id="436" w:author="Jiří Vojtěšek" w:date="2018-11-22T17:33:00Z">
                  <w:rPr>
                    <w:ins w:id="437" w:author="Jiří Vojtěšek" w:date="2018-11-22T17:31:00Z"/>
                    <w:b/>
                    <w:sz w:val="19"/>
                    <w:szCs w:val="19"/>
                  </w:rPr>
                </w:rPrChange>
              </w:rPr>
            </w:pPr>
            <w:ins w:id="438" w:author="Jiří Vojtěšek" w:date="2018-11-22T17:31:00Z">
              <w:r w:rsidRPr="0047599C">
                <w:rPr>
                  <w:rFonts w:asciiTheme="minorHAnsi" w:hAnsiTheme="minorHAnsi" w:cstheme="minorHAnsi"/>
                  <w:sz w:val="20"/>
                  <w:szCs w:val="20"/>
                  <w:rPrChange w:id="439" w:author="Jiří Vojtěšek" w:date="2018-11-22T17:33:00Z">
                    <w:rPr>
                      <w:sz w:val="19"/>
                      <w:szCs w:val="19"/>
                    </w:rPr>
                  </w:rPrChange>
                </w:rPr>
                <w:t>Z</w:t>
              </w:r>
            </w:ins>
          </w:p>
        </w:tc>
        <w:tc>
          <w:tcPr>
            <w:tcW w:w="1324" w:type="dxa"/>
            <w:shd w:val="clear" w:color="auto" w:fill="auto"/>
            <w:vAlign w:val="center"/>
          </w:tcPr>
          <w:p w14:paraId="3C3F9364" w14:textId="77777777" w:rsidR="00CE16D6" w:rsidRPr="0047599C" w:rsidRDefault="00CE16D6" w:rsidP="00A74D2E">
            <w:pPr>
              <w:jc w:val="center"/>
              <w:rPr>
                <w:ins w:id="440" w:author="Jiří Vojtěšek" w:date="2018-11-22T17:31:00Z"/>
                <w:rFonts w:asciiTheme="minorHAnsi" w:hAnsiTheme="minorHAnsi" w:cstheme="minorHAnsi"/>
                <w:b/>
                <w:sz w:val="20"/>
                <w:szCs w:val="20"/>
                <w:rPrChange w:id="441" w:author="Jiří Vojtěšek" w:date="2018-11-22T17:33:00Z">
                  <w:rPr>
                    <w:ins w:id="442" w:author="Jiří Vojtěšek" w:date="2018-11-22T17:31:00Z"/>
                    <w:b/>
                    <w:sz w:val="19"/>
                    <w:szCs w:val="19"/>
                  </w:rPr>
                </w:rPrChange>
              </w:rPr>
            </w:pPr>
          </w:p>
        </w:tc>
        <w:tc>
          <w:tcPr>
            <w:tcW w:w="1134" w:type="dxa"/>
            <w:shd w:val="clear" w:color="auto" w:fill="D9D9D9" w:themeFill="background1" w:themeFillShade="D9"/>
            <w:vAlign w:val="center"/>
          </w:tcPr>
          <w:p w14:paraId="6E0640B0" w14:textId="77777777" w:rsidR="00CE16D6" w:rsidRPr="0047599C" w:rsidRDefault="00CE16D6" w:rsidP="00A74D2E">
            <w:pPr>
              <w:jc w:val="center"/>
              <w:rPr>
                <w:ins w:id="443" w:author="Jiří Vojtěšek" w:date="2018-11-22T17:31:00Z"/>
                <w:rFonts w:asciiTheme="minorHAnsi" w:hAnsiTheme="minorHAnsi" w:cstheme="minorHAnsi"/>
                <w:b/>
                <w:sz w:val="20"/>
                <w:szCs w:val="20"/>
                <w:rPrChange w:id="444" w:author="Jiří Vojtěšek" w:date="2018-11-22T17:33:00Z">
                  <w:rPr>
                    <w:ins w:id="445" w:author="Jiří Vojtěšek" w:date="2018-11-22T17:31:00Z"/>
                    <w:b/>
                    <w:sz w:val="19"/>
                    <w:szCs w:val="19"/>
                  </w:rPr>
                </w:rPrChange>
              </w:rPr>
            </w:pPr>
            <w:ins w:id="446" w:author="Jiří Vojtěšek" w:date="2018-11-22T17:31:00Z">
              <w:r w:rsidRPr="0047599C">
                <w:rPr>
                  <w:rFonts w:asciiTheme="minorHAnsi" w:hAnsiTheme="minorHAnsi" w:cstheme="minorHAnsi"/>
                  <w:b/>
                  <w:sz w:val="20"/>
                  <w:szCs w:val="20"/>
                  <w:rPrChange w:id="447" w:author="Jiří Vojtěšek" w:date="2018-11-22T17:33:00Z">
                    <w:rPr>
                      <w:b/>
                      <w:sz w:val="19"/>
                      <w:szCs w:val="19"/>
                    </w:rPr>
                  </w:rPrChange>
                </w:rPr>
                <w:t>x</w:t>
              </w:r>
            </w:ins>
          </w:p>
        </w:tc>
        <w:tc>
          <w:tcPr>
            <w:tcW w:w="1843" w:type="dxa"/>
            <w:tcBorders>
              <w:bottom w:val="single" w:sz="4" w:space="0" w:color="auto"/>
            </w:tcBorders>
            <w:shd w:val="clear" w:color="auto" w:fill="auto"/>
            <w:vAlign w:val="center"/>
          </w:tcPr>
          <w:p w14:paraId="00EC8638" w14:textId="77777777" w:rsidR="00CE16D6" w:rsidRPr="0047599C" w:rsidRDefault="00CE16D6" w:rsidP="00A74D2E">
            <w:pPr>
              <w:jc w:val="center"/>
              <w:rPr>
                <w:ins w:id="448" w:author="Jiří Vojtěšek" w:date="2018-11-22T17:31:00Z"/>
                <w:rFonts w:asciiTheme="minorHAnsi" w:hAnsiTheme="minorHAnsi" w:cstheme="minorHAnsi"/>
                <w:b/>
                <w:sz w:val="20"/>
                <w:szCs w:val="20"/>
                <w:rPrChange w:id="449" w:author="Jiří Vojtěšek" w:date="2018-11-22T17:33:00Z">
                  <w:rPr>
                    <w:ins w:id="450" w:author="Jiří Vojtěšek" w:date="2018-11-22T17:31:00Z"/>
                    <w:b/>
                    <w:sz w:val="19"/>
                    <w:szCs w:val="19"/>
                  </w:rPr>
                </w:rPrChange>
              </w:rPr>
            </w:pPr>
          </w:p>
        </w:tc>
      </w:tr>
      <w:tr w:rsidR="00CE16D6" w:rsidRPr="0047599C" w14:paraId="7CA07BC2" w14:textId="77777777" w:rsidTr="00A74D2E">
        <w:trPr>
          <w:ins w:id="451" w:author="Jiří Vojtěšek" w:date="2018-11-22T17:31:00Z"/>
        </w:trPr>
        <w:tc>
          <w:tcPr>
            <w:tcW w:w="3294" w:type="dxa"/>
            <w:shd w:val="clear" w:color="auto" w:fill="auto"/>
          </w:tcPr>
          <w:p w14:paraId="658C9ED7" w14:textId="77777777" w:rsidR="00CE16D6" w:rsidRPr="0047599C" w:rsidRDefault="00CE16D6" w:rsidP="00A74D2E">
            <w:pPr>
              <w:rPr>
                <w:ins w:id="452" w:author="Jiří Vojtěšek" w:date="2018-11-22T17:31:00Z"/>
                <w:rFonts w:asciiTheme="minorHAnsi" w:hAnsiTheme="minorHAnsi" w:cstheme="minorHAnsi"/>
                <w:b/>
                <w:sz w:val="20"/>
                <w:szCs w:val="20"/>
                <w:rPrChange w:id="453" w:author="Jiří Vojtěšek" w:date="2018-11-22T17:33:00Z">
                  <w:rPr>
                    <w:ins w:id="454" w:author="Jiří Vojtěšek" w:date="2018-11-22T17:31:00Z"/>
                    <w:b/>
                    <w:sz w:val="19"/>
                    <w:szCs w:val="19"/>
                  </w:rPr>
                </w:rPrChange>
              </w:rPr>
            </w:pPr>
            <w:proofErr w:type="spellStart"/>
            <w:ins w:id="455" w:author="Jiří Vojtěšek" w:date="2018-11-22T17:31:00Z">
              <w:r w:rsidRPr="0047599C">
                <w:rPr>
                  <w:rFonts w:asciiTheme="minorHAnsi" w:hAnsiTheme="minorHAnsi" w:cstheme="minorHAnsi"/>
                  <w:sz w:val="20"/>
                  <w:szCs w:val="20"/>
                  <w:rPrChange w:id="456" w:author="Jiří Vojtěšek" w:date="2018-11-22T17:33:00Z">
                    <w:rPr>
                      <w:sz w:val="19"/>
                      <w:szCs w:val="19"/>
                    </w:rPr>
                  </w:rPrChange>
                </w:rPr>
                <w:t>Elektrické</w:t>
              </w:r>
              <w:proofErr w:type="spellEnd"/>
              <w:r w:rsidRPr="0047599C">
                <w:rPr>
                  <w:rFonts w:asciiTheme="minorHAnsi" w:hAnsiTheme="minorHAnsi" w:cstheme="minorHAnsi"/>
                  <w:sz w:val="20"/>
                  <w:szCs w:val="20"/>
                  <w:rPrChange w:id="457"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458" w:author="Jiří Vojtěšek" w:date="2018-11-22T17:33:00Z">
                    <w:rPr>
                      <w:sz w:val="19"/>
                      <w:szCs w:val="19"/>
                    </w:rPr>
                  </w:rPrChange>
                </w:rPr>
                <w:t>obvody</w:t>
              </w:r>
              <w:proofErr w:type="spellEnd"/>
            </w:ins>
          </w:p>
        </w:tc>
        <w:tc>
          <w:tcPr>
            <w:tcW w:w="801" w:type="dxa"/>
            <w:shd w:val="clear" w:color="auto" w:fill="auto"/>
          </w:tcPr>
          <w:p w14:paraId="5EB68B89" w14:textId="77777777" w:rsidR="00CE16D6" w:rsidRPr="0047599C" w:rsidRDefault="00CE16D6" w:rsidP="00A74D2E">
            <w:pPr>
              <w:jc w:val="center"/>
              <w:rPr>
                <w:ins w:id="459" w:author="Jiří Vojtěšek" w:date="2018-11-22T17:31:00Z"/>
                <w:rFonts w:asciiTheme="minorHAnsi" w:hAnsiTheme="minorHAnsi" w:cstheme="minorHAnsi"/>
                <w:b/>
                <w:sz w:val="20"/>
                <w:szCs w:val="20"/>
                <w:rPrChange w:id="460" w:author="Jiří Vojtěšek" w:date="2018-11-22T17:33:00Z">
                  <w:rPr>
                    <w:ins w:id="461" w:author="Jiří Vojtěšek" w:date="2018-11-22T17:31:00Z"/>
                    <w:b/>
                    <w:sz w:val="19"/>
                    <w:szCs w:val="19"/>
                  </w:rPr>
                </w:rPrChange>
              </w:rPr>
            </w:pPr>
            <w:ins w:id="462" w:author="Jiří Vojtěšek" w:date="2018-11-22T17:31:00Z">
              <w:r w:rsidRPr="0047599C">
                <w:rPr>
                  <w:rFonts w:asciiTheme="minorHAnsi" w:hAnsiTheme="minorHAnsi" w:cstheme="minorHAnsi"/>
                  <w:sz w:val="20"/>
                  <w:szCs w:val="20"/>
                  <w:rPrChange w:id="463" w:author="Jiří Vojtěšek" w:date="2018-11-22T17:33:00Z">
                    <w:rPr>
                      <w:sz w:val="19"/>
                      <w:szCs w:val="19"/>
                    </w:rPr>
                  </w:rPrChange>
                </w:rPr>
                <w:t>2</w:t>
              </w:r>
            </w:ins>
          </w:p>
        </w:tc>
        <w:tc>
          <w:tcPr>
            <w:tcW w:w="851" w:type="dxa"/>
            <w:shd w:val="clear" w:color="auto" w:fill="auto"/>
          </w:tcPr>
          <w:p w14:paraId="1C13FECF" w14:textId="77777777" w:rsidR="00CE16D6" w:rsidRPr="0047599C" w:rsidRDefault="00CE16D6" w:rsidP="00A74D2E">
            <w:pPr>
              <w:jc w:val="center"/>
              <w:rPr>
                <w:ins w:id="464" w:author="Jiří Vojtěšek" w:date="2018-11-22T17:31:00Z"/>
                <w:rFonts w:asciiTheme="minorHAnsi" w:hAnsiTheme="minorHAnsi" w:cstheme="minorHAnsi"/>
                <w:b/>
                <w:sz w:val="20"/>
                <w:szCs w:val="20"/>
                <w:rPrChange w:id="465" w:author="Jiří Vojtěšek" w:date="2018-11-22T17:33:00Z">
                  <w:rPr>
                    <w:ins w:id="466" w:author="Jiří Vojtěšek" w:date="2018-11-22T17:31:00Z"/>
                    <w:b/>
                    <w:sz w:val="19"/>
                    <w:szCs w:val="19"/>
                  </w:rPr>
                </w:rPrChange>
              </w:rPr>
            </w:pPr>
            <w:ins w:id="467" w:author="Jiří Vojtěšek" w:date="2018-11-22T17:31:00Z">
              <w:r w:rsidRPr="0047599C">
                <w:rPr>
                  <w:rFonts w:asciiTheme="minorHAnsi" w:hAnsiTheme="minorHAnsi" w:cstheme="minorHAnsi"/>
                  <w:sz w:val="20"/>
                  <w:szCs w:val="20"/>
                  <w:rPrChange w:id="468" w:author="Jiří Vojtěšek" w:date="2018-11-22T17:33:00Z">
                    <w:rPr>
                      <w:sz w:val="19"/>
                      <w:szCs w:val="19"/>
                    </w:rPr>
                  </w:rPrChange>
                </w:rPr>
                <w:t>L</w:t>
              </w:r>
            </w:ins>
          </w:p>
        </w:tc>
        <w:tc>
          <w:tcPr>
            <w:tcW w:w="1324" w:type="dxa"/>
            <w:shd w:val="clear" w:color="auto" w:fill="auto"/>
            <w:vAlign w:val="center"/>
          </w:tcPr>
          <w:p w14:paraId="4622FE3A" w14:textId="77777777" w:rsidR="00CE16D6" w:rsidRPr="0047599C" w:rsidRDefault="00CE16D6" w:rsidP="00A74D2E">
            <w:pPr>
              <w:jc w:val="center"/>
              <w:rPr>
                <w:ins w:id="469" w:author="Jiří Vojtěšek" w:date="2018-11-22T17:31:00Z"/>
                <w:rFonts w:asciiTheme="minorHAnsi" w:hAnsiTheme="minorHAnsi" w:cstheme="minorHAnsi"/>
                <w:b/>
                <w:sz w:val="20"/>
                <w:szCs w:val="20"/>
                <w:rPrChange w:id="470" w:author="Jiří Vojtěšek" w:date="2018-11-22T17:33:00Z">
                  <w:rPr>
                    <w:ins w:id="471" w:author="Jiří Vojtěšek" w:date="2018-11-22T17:31:00Z"/>
                    <w:b/>
                    <w:sz w:val="19"/>
                    <w:szCs w:val="19"/>
                  </w:rPr>
                </w:rPrChange>
              </w:rPr>
            </w:pPr>
          </w:p>
        </w:tc>
        <w:tc>
          <w:tcPr>
            <w:tcW w:w="1134" w:type="dxa"/>
            <w:shd w:val="clear" w:color="auto" w:fill="D9D9D9" w:themeFill="background1" w:themeFillShade="D9"/>
            <w:vAlign w:val="center"/>
          </w:tcPr>
          <w:p w14:paraId="477FC54C" w14:textId="77777777" w:rsidR="00CE16D6" w:rsidRPr="0047599C" w:rsidRDefault="00CE16D6" w:rsidP="00A74D2E">
            <w:pPr>
              <w:jc w:val="center"/>
              <w:rPr>
                <w:ins w:id="472" w:author="Jiří Vojtěšek" w:date="2018-11-22T17:31:00Z"/>
                <w:rFonts w:asciiTheme="minorHAnsi" w:hAnsiTheme="minorHAnsi" w:cstheme="minorHAnsi"/>
                <w:b/>
                <w:sz w:val="20"/>
                <w:szCs w:val="20"/>
                <w:rPrChange w:id="473" w:author="Jiří Vojtěšek" w:date="2018-11-22T17:33:00Z">
                  <w:rPr>
                    <w:ins w:id="474" w:author="Jiří Vojtěšek" w:date="2018-11-22T17:31:00Z"/>
                    <w:b/>
                    <w:sz w:val="19"/>
                    <w:szCs w:val="19"/>
                  </w:rPr>
                </w:rPrChange>
              </w:rPr>
            </w:pPr>
            <w:ins w:id="475" w:author="Jiří Vojtěšek" w:date="2018-11-22T17:31:00Z">
              <w:r w:rsidRPr="0047599C">
                <w:rPr>
                  <w:rFonts w:asciiTheme="minorHAnsi" w:hAnsiTheme="minorHAnsi" w:cstheme="minorHAnsi"/>
                  <w:b/>
                  <w:sz w:val="20"/>
                  <w:szCs w:val="20"/>
                  <w:rPrChange w:id="476" w:author="Jiří Vojtěšek" w:date="2018-11-22T17:33:00Z">
                    <w:rPr>
                      <w:b/>
                      <w:sz w:val="19"/>
                      <w:szCs w:val="19"/>
                    </w:rPr>
                  </w:rPrChange>
                </w:rPr>
                <w:t>x</w:t>
              </w:r>
            </w:ins>
          </w:p>
        </w:tc>
        <w:tc>
          <w:tcPr>
            <w:tcW w:w="1843" w:type="dxa"/>
            <w:shd w:val="clear" w:color="auto" w:fill="D9D9D9" w:themeFill="background1" w:themeFillShade="D9"/>
            <w:vAlign w:val="center"/>
          </w:tcPr>
          <w:p w14:paraId="0BC0C05E" w14:textId="77777777" w:rsidR="00CE16D6" w:rsidRPr="0047599C" w:rsidRDefault="00CE16D6" w:rsidP="00A74D2E">
            <w:pPr>
              <w:jc w:val="center"/>
              <w:rPr>
                <w:ins w:id="477" w:author="Jiří Vojtěšek" w:date="2018-11-22T17:31:00Z"/>
                <w:rFonts w:asciiTheme="minorHAnsi" w:hAnsiTheme="minorHAnsi" w:cstheme="minorHAnsi"/>
                <w:b/>
                <w:sz w:val="20"/>
                <w:szCs w:val="20"/>
                <w:rPrChange w:id="478" w:author="Jiří Vojtěšek" w:date="2018-11-22T17:33:00Z">
                  <w:rPr>
                    <w:ins w:id="479" w:author="Jiří Vojtěšek" w:date="2018-11-22T17:31:00Z"/>
                    <w:b/>
                    <w:sz w:val="19"/>
                    <w:szCs w:val="19"/>
                  </w:rPr>
                </w:rPrChange>
              </w:rPr>
            </w:pPr>
            <w:ins w:id="480" w:author="Jiří Vojtěšek" w:date="2018-11-22T17:31:00Z">
              <w:r w:rsidRPr="0047599C">
                <w:rPr>
                  <w:rFonts w:asciiTheme="minorHAnsi" w:hAnsiTheme="minorHAnsi" w:cstheme="minorHAnsi"/>
                  <w:b/>
                  <w:sz w:val="20"/>
                  <w:szCs w:val="20"/>
                  <w:rPrChange w:id="481" w:author="Jiří Vojtěšek" w:date="2018-11-22T17:33:00Z">
                    <w:rPr>
                      <w:b/>
                      <w:sz w:val="19"/>
                      <w:szCs w:val="19"/>
                    </w:rPr>
                  </w:rPrChange>
                </w:rPr>
                <w:t>x</w:t>
              </w:r>
            </w:ins>
          </w:p>
        </w:tc>
      </w:tr>
      <w:tr w:rsidR="00CE16D6" w:rsidRPr="0047599C" w14:paraId="17A623BE" w14:textId="77777777" w:rsidTr="00A74D2E">
        <w:trPr>
          <w:ins w:id="482" w:author="Jiří Vojtěšek" w:date="2018-11-22T17:31:00Z"/>
        </w:trPr>
        <w:tc>
          <w:tcPr>
            <w:tcW w:w="3294" w:type="dxa"/>
            <w:shd w:val="clear" w:color="auto" w:fill="auto"/>
          </w:tcPr>
          <w:p w14:paraId="33B8C8B9" w14:textId="77777777" w:rsidR="00CE16D6" w:rsidRPr="0047599C" w:rsidRDefault="00CE16D6" w:rsidP="00A74D2E">
            <w:pPr>
              <w:rPr>
                <w:ins w:id="483" w:author="Jiří Vojtěšek" w:date="2018-11-22T17:31:00Z"/>
                <w:rFonts w:asciiTheme="minorHAnsi" w:hAnsiTheme="minorHAnsi" w:cstheme="minorHAnsi"/>
                <w:b/>
                <w:sz w:val="20"/>
                <w:szCs w:val="20"/>
                <w:rPrChange w:id="484" w:author="Jiří Vojtěšek" w:date="2018-11-22T17:33:00Z">
                  <w:rPr>
                    <w:ins w:id="485" w:author="Jiří Vojtěšek" w:date="2018-11-22T17:31:00Z"/>
                    <w:b/>
                    <w:sz w:val="19"/>
                    <w:szCs w:val="19"/>
                  </w:rPr>
                </w:rPrChange>
              </w:rPr>
            </w:pPr>
            <w:proofErr w:type="spellStart"/>
            <w:ins w:id="486" w:author="Jiří Vojtěšek" w:date="2018-11-22T17:31:00Z">
              <w:r w:rsidRPr="0047599C">
                <w:rPr>
                  <w:rFonts w:asciiTheme="minorHAnsi" w:hAnsiTheme="minorHAnsi" w:cstheme="minorHAnsi"/>
                  <w:sz w:val="20"/>
                  <w:szCs w:val="20"/>
                  <w:rPrChange w:id="487" w:author="Jiří Vojtěšek" w:date="2018-11-22T17:33:00Z">
                    <w:rPr>
                      <w:sz w:val="19"/>
                      <w:szCs w:val="19"/>
                    </w:rPr>
                  </w:rPrChange>
                </w:rPr>
                <w:t>Elektromagnetické</w:t>
              </w:r>
              <w:proofErr w:type="spellEnd"/>
              <w:r w:rsidRPr="0047599C">
                <w:rPr>
                  <w:rFonts w:asciiTheme="minorHAnsi" w:hAnsiTheme="minorHAnsi" w:cstheme="minorHAnsi"/>
                  <w:sz w:val="20"/>
                  <w:szCs w:val="20"/>
                  <w:rPrChange w:id="488"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489" w:author="Jiří Vojtěšek" w:date="2018-11-22T17:33:00Z">
                    <w:rPr>
                      <w:sz w:val="19"/>
                      <w:szCs w:val="19"/>
                    </w:rPr>
                  </w:rPrChange>
                </w:rPr>
                <w:t>jevy</w:t>
              </w:r>
              <w:proofErr w:type="spellEnd"/>
              <w:r w:rsidRPr="0047599C">
                <w:rPr>
                  <w:rFonts w:asciiTheme="minorHAnsi" w:hAnsiTheme="minorHAnsi" w:cstheme="minorHAnsi"/>
                  <w:sz w:val="20"/>
                  <w:szCs w:val="20"/>
                  <w:rPrChange w:id="490" w:author="Jiří Vojtěšek" w:date="2018-11-22T17:33:00Z">
                    <w:rPr>
                      <w:sz w:val="19"/>
                      <w:szCs w:val="19"/>
                    </w:rPr>
                  </w:rPrChange>
                </w:rPr>
                <w:t xml:space="preserve"> v </w:t>
              </w:r>
              <w:proofErr w:type="spellStart"/>
              <w:r w:rsidRPr="0047599C">
                <w:rPr>
                  <w:rFonts w:asciiTheme="minorHAnsi" w:hAnsiTheme="minorHAnsi" w:cstheme="minorHAnsi"/>
                  <w:sz w:val="20"/>
                  <w:szCs w:val="20"/>
                  <w:rPrChange w:id="491" w:author="Jiří Vojtěšek" w:date="2018-11-22T17:33:00Z">
                    <w:rPr>
                      <w:sz w:val="19"/>
                      <w:szCs w:val="19"/>
                    </w:rPr>
                  </w:rPrChange>
                </w:rPr>
                <w:t>informatice</w:t>
              </w:r>
              <w:proofErr w:type="spellEnd"/>
            </w:ins>
          </w:p>
        </w:tc>
        <w:tc>
          <w:tcPr>
            <w:tcW w:w="801" w:type="dxa"/>
            <w:shd w:val="clear" w:color="auto" w:fill="auto"/>
          </w:tcPr>
          <w:p w14:paraId="52F935CD" w14:textId="77777777" w:rsidR="00CE16D6" w:rsidRPr="0047599C" w:rsidRDefault="00CE16D6" w:rsidP="00A74D2E">
            <w:pPr>
              <w:jc w:val="center"/>
              <w:rPr>
                <w:ins w:id="492" w:author="Jiří Vojtěšek" w:date="2018-11-22T17:31:00Z"/>
                <w:rFonts w:asciiTheme="minorHAnsi" w:hAnsiTheme="minorHAnsi" w:cstheme="minorHAnsi"/>
                <w:b/>
                <w:sz w:val="20"/>
                <w:szCs w:val="20"/>
                <w:rPrChange w:id="493" w:author="Jiří Vojtěšek" w:date="2018-11-22T17:33:00Z">
                  <w:rPr>
                    <w:ins w:id="494" w:author="Jiří Vojtěšek" w:date="2018-11-22T17:31:00Z"/>
                    <w:b/>
                    <w:sz w:val="19"/>
                    <w:szCs w:val="19"/>
                  </w:rPr>
                </w:rPrChange>
              </w:rPr>
            </w:pPr>
            <w:ins w:id="495" w:author="Jiří Vojtěšek" w:date="2018-11-22T17:31:00Z">
              <w:r w:rsidRPr="0047599C">
                <w:rPr>
                  <w:rFonts w:asciiTheme="minorHAnsi" w:hAnsiTheme="minorHAnsi" w:cstheme="minorHAnsi"/>
                  <w:sz w:val="20"/>
                  <w:szCs w:val="20"/>
                  <w:rPrChange w:id="496" w:author="Jiří Vojtěšek" w:date="2018-11-22T17:33:00Z">
                    <w:rPr>
                      <w:sz w:val="19"/>
                      <w:szCs w:val="19"/>
                    </w:rPr>
                  </w:rPrChange>
                </w:rPr>
                <w:t>2</w:t>
              </w:r>
            </w:ins>
          </w:p>
        </w:tc>
        <w:tc>
          <w:tcPr>
            <w:tcW w:w="851" w:type="dxa"/>
            <w:shd w:val="clear" w:color="auto" w:fill="auto"/>
          </w:tcPr>
          <w:p w14:paraId="3D91D616" w14:textId="77777777" w:rsidR="00CE16D6" w:rsidRPr="0047599C" w:rsidRDefault="00CE16D6" w:rsidP="00A74D2E">
            <w:pPr>
              <w:jc w:val="center"/>
              <w:rPr>
                <w:ins w:id="497" w:author="Jiří Vojtěšek" w:date="2018-11-22T17:31:00Z"/>
                <w:rFonts w:asciiTheme="minorHAnsi" w:hAnsiTheme="minorHAnsi" w:cstheme="minorHAnsi"/>
                <w:b/>
                <w:sz w:val="20"/>
                <w:szCs w:val="20"/>
                <w:rPrChange w:id="498" w:author="Jiří Vojtěšek" w:date="2018-11-22T17:33:00Z">
                  <w:rPr>
                    <w:ins w:id="499" w:author="Jiří Vojtěšek" w:date="2018-11-22T17:31:00Z"/>
                    <w:b/>
                    <w:sz w:val="19"/>
                    <w:szCs w:val="19"/>
                  </w:rPr>
                </w:rPrChange>
              </w:rPr>
            </w:pPr>
            <w:ins w:id="500" w:author="Jiří Vojtěšek" w:date="2018-11-22T17:31:00Z">
              <w:r w:rsidRPr="0047599C">
                <w:rPr>
                  <w:rFonts w:asciiTheme="minorHAnsi" w:hAnsiTheme="minorHAnsi" w:cstheme="minorHAnsi"/>
                  <w:sz w:val="20"/>
                  <w:szCs w:val="20"/>
                  <w:rPrChange w:id="501" w:author="Jiří Vojtěšek" w:date="2018-11-22T17:33:00Z">
                    <w:rPr>
                      <w:sz w:val="19"/>
                      <w:szCs w:val="19"/>
                    </w:rPr>
                  </w:rPrChange>
                </w:rPr>
                <w:t>Z</w:t>
              </w:r>
            </w:ins>
          </w:p>
        </w:tc>
        <w:tc>
          <w:tcPr>
            <w:tcW w:w="1324" w:type="dxa"/>
            <w:shd w:val="clear" w:color="auto" w:fill="auto"/>
            <w:vAlign w:val="center"/>
          </w:tcPr>
          <w:p w14:paraId="1ECED0F4" w14:textId="77777777" w:rsidR="00CE16D6" w:rsidRPr="0047599C" w:rsidRDefault="00CE16D6" w:rsidP="00A74D2E">
            <w:pPr>
              <w:jc w:val="center"/>
              <w:rPr>
                <w:ins w:id="502" w:author="Jiří Vojtěšek" w:date="2018-11-22T17:31:00Z"/>
                <w:rFonts w:asciiTheme="minorHAnsi" w:hAnsiTheme="minorHAnsi" w:cstheme="minorHAnsi"/>
                <w:b/>
                <w:sz w:val="20"/>
                <w:szCs w:val="20"/>
                <w:rPrChange w:id="503" w:author="Jiří Vojtěšek" w:date="2018-11-22T17:33:00Z">
                  <w:rPr>
                    <w:ins w:id="504" w:author="Jiří Vojtěšek" w:date="2018-11-22T17:31:00Z"/>
                    <w:b/>
                    <w:sz w:val="19"/>
                    <w:szCs w:val="19"/>
                  </w:rPr>
                </w:rPrChange>
              </w:rPr>
            </w:pPr>
          </w:p>
        </w:tc>
        <w:tc>
          <w:tcPr>
            <w:tcW w:w="1134" w:type="dxa"/>
            <w:tcBorders>
              <w:bottom w:val="single" w:sz="4" w:space="0" w:color="auto"/>
            </w:tcBorders>
            <w:shd w:val="clear" w:color="auto" w:fill="auto"/>
            <w:vAlign w:val="center"/>
          </w:tcPr>
          <w:p w14:paraId="7F32D4A3" w14:textId="77777777" w:rsidR="00CE16D6" w:rsidRPr="0047599C" w:rsidRDefault="00CE16D6" w:rsidP="00A74D2E">
            <w:pPr>
              <w:rPr>
                <w:ins w:id="505" w:author="Jiří Vojtěšek" w:date="2018-11-22T17:31:00Z"/>
                <w:rFonts w:asciiTheme="minorHAnsi" w:hAnsiTheme="minorHAnsi" w:cstheme="minorHAnsi"/>
                <w:b/>
                <w:sz w:val="20"/>
                <w:szCs w:val="20"/>
                <w:rPrChange w:id="506" w:author="Jiří Vojtěšek" w:date="2018-11-22T17:33:00Z">
                  <w:rPr>
                    <w:ins w:id="507" w:author="Jiří Vojtěšek" w:date="2018-11-22T17:31:00Z"/>
                    <w:b/>
                    <w:sz w:val="19"/>
                    <w:szCs w:val="19"/>
                  </w:rPr>
                </w:rPrChange>
              </w:rPr>
            </w:pPr>
          </w:p>
        </w:tc>
        <w:tc>
          <w:tcPr>
            <w:tcW w:w="1843" w:type="dxa"/>
            <w:shd w:val="clear" w:color="auto" w:fill="D9D9D9" w:themeFill="background1" w:themeFillShade="D9"/>
            <w:vAlign w:val="center"/>
          </w:tcPr>
          <w:p w14:paraId="5C1473AA" w14:textId="77777777" w:rsidR="00CE16D6" w:rsidRPr="0047599C" w:rsidRDefault="00CE16D6" w:rsidP="00A74D2E">
            <w:pPr>
              <w:jc w:val="center"/>
              <w:rPr>
                <w:ins w:id="508" w:author="Jiří Vojtěšek" w:date="2018-11-22T17:31:00Z"/>
                <w:rFonts w:asciiTheme="minorHAnsi" w:hAnsiTheme="minorHAnsi" w:cstheme="minorHAnsi"/>
                <w:b/>
                <w:sz w:val="20"/>
                <w:szCs w:val="20"/>
                <w:rPrChange w:id="509" w:author="Jiří Vojtěšek" w:date="2018-11-22T17:33:00Z">
                  <w:rPr>
                    <w:ins w:id="510" w:author="Jiří Vojtěšek" w:date="2018-11-22T17:31:00Z"/>
                    <w:b/>
                    <w:sz w:val="19"/>
                    <w:szCs w:val="19"/>
                  </w:rPr>
                </w:rPrChange>
              </w:rPr>
            </w:pPr>
            <w:ins w:id="511" w:author="Jiří Vojtěšek" w:date="2018-11-22T17:31:00Z">
              <w:r w:rsidRPr="0047599C">
                <w:rPr>
                  <w:rFonts w:asciiTheme="minorHAnsi" w:hAnsiTheme="minorHAnsi" w:cstheme="minorHAnsi"/>
                  <w:b/>
                  <w:sz w:val="20"/>
                  <w:szCs w:val="20"/>
                  <w:rPrChange w:id="512" w:author="Jiří Vojtěšek" w:date="2018-11-22T17:33:00Z">
                    <w:rPr>
                      <w:b/>
                      <w:sz w:val="19"/>
                      <w:szCs w:val="19"/>
                    </w:rPr>
                  </w:rPrChange>
                </w:rPr>
                <w:t>x</w:t>
              </w:r>
            </w:ins>
          </w:p>
        </w:tc>
      </w:tr>
      <w:tr w:rsidR="00CE16D6" w:rsidRPr="0047599C" w14:paraId="26569BFC" w14:textId="77777777" w:rsidTr="00A74D2E">
        <w:trPr>
          <w:ins w:id="513" w:author="Jiří Vojtěšek" w:date="2018-11-22T17:31:00Z"/>
        </w:trPr>
        <w:tc>
          <w:tcPr>
            <w:tcW w:w="3294" w:type="dxa"/>
            <w:shd w:val="clear" w:color="auto" w:fill="auto"/>
          </w:tcPr>
          <w:p w14:paraId="5BB5E17A" w14:textId="77777777" w:rsidR="00CE16D6" w:rsidRPr="0047599C" w:rsidRDefault="00CE16D6" w:rsidP="00A74D2E">
            <w:pPr>
              <w:rPr>
                <w:ins w:id="514" w:author="Jiří Vojtěšek" w:date="2018-11-22T17:31:00Z"/>
                <w:rFonts w:asciiTheme="minorHAnsi" w:hAnsiTheme="minorHAnsi" w:cstheme="minorHAnsi"/>
                <w:b/>
                <w:sz w:val="20"/>
                <w:szCs w:val="20"/>
                <w:rPrChange w:id="515" w:author="Jiří Vojtěšek" w:date="2018-11-22T17:33:00Z">
                  <w:rPr>
                    <w:ins w:id="516" w:author="Jiří Vojtěšek" w:date="2018-11-22T17:31:00Z"/>
                    <w:b/>
                    <w:sz w:val="19"/>
                    <w:szCs w:val="19"/>
                  </w:rPr>
                </w:rPrChange>
              </w:rPr>
            </w:pPr>
            <w:ins w:id="517" w:author="Jiří Vojtěšek" w:date="2018-11-22T17:31:00Z">
              <w:r w:rsidRPr="0047599C">
                <w:rPr>
                  <w:rFonts w:asciiTheme="minorHAnsi" w:hAnsiTheme="minorHAnsi" w:cstheme="minorHAnsi"/>
                  <w:sz w:val="20"/>
                  <w:szCs w:val="20"/>
                  <w:rPrChange w:id="518" w:author="Jiří Vojtěšek" w:date="2018-11-22T17:33:00Z">
                    <w:rPr>
                      <w:sz w:val="19"/>
                      <w:szCs w:val="19"/>
                    </w:rPr>
                  </w:rPrChange>
                </w:rPr>
                <w:t xml:space="preserve">Embedded </w:t>
              </w:r>
              <w:proofErr w:type="spellStart"/>
              <w:r w:rsidRPr="0047599C">
                <w:rPr>
                  <w:rFonts w:asciiTheme="minorHAnsi" w:hAnsiTheme="minorHAnsi" w:cstheme="minorHAnsi"/>
                  <w:sz w:val="20"/>
                  <w:szCs w:val="20"/>
                  <w:rPrChange w:id="519" w:author="Jiří Vojtěšek" w:date="2018-11-22T17:33:00Z">
                    <w:rPr>
                      <w:sz w:val="19"/>
                      <w:szCs w:val="19"/>
                    </w:rPr>
                  </w:rPrChange>
                </w:rPr>
                <w:t>systémy</w:t>
              </w:r>
              <w:proofErr w:type="spellEnd"/>
              <w:r w:rsidRPr="0047599C">
                <w:rPr>
                  <w:rFonts w:asciiTheme="minorHAnsi" w:hAnsiTheme="minorHAnsi" w:cstheme="minorHAnsi"/>
                  <w:sz w:val="20"/>
                  <w:szCs w:val="20"/>
                  <w:rPrChange w:id="520" w:author="Jiří Vojtěšek" w:date="2018-11-22T17:33:00Z">
                    <w:rPr>
                      <w:sz w:val="19"/>
                      <w:szCs w:val="19"/>
                    </w:rPr>
                  </w:rPrChange>
                </w:rPr>
                <w:t xml:space="preserve"> s </w:t>
              </w:r>
              <w:proofErr w:type="spellStart"/>
              <w:r w:rsidRPr="0047599C">
                <w:rPr>
                  <w:rFonts w:asciiTheme="minorHAnsi" w:hAnsiTheme="minorHAnsi" w:cstheme="minorHAnsi"/>
                  <w:sz w:val="20"/>
                  <w:szCs w:val="20"/>
                  <w:rPrChange w:id="521" w:author="Jiří Vojtěšek" w:date="2018-11-22T17:33:00Z">
                    <w:rPr>
                      <w:sz w:val="19"/>
                      <w:szCs w:val="19"/>
                    </w:rPr>
                  </w:rPrChange>
                </w:rPr>
                <w:t>mikropočítači</w:t>
              </w:r>
              <w:proofErr w:type="spellEnd"/>
            </w:ins>
          </w:p>
        </w:tc>
        <w:tc>
          <w:tcPr>
            <w:tcW w:w="801" w:type="dxa"/>
            <w:shd w:val="clear" w:color="auto" w:fill="auto"/>
          </w:tcPr>
          <w:p w14:paraId="6B97DAA9" w14:textId="77777777" w:rsidR="00CE16D6" w:rsidRPr="0047599C" w:rsidRDefault="00CE16D6" w:rsidP="00A74D2E">
            <w:pPr>
              <w:jc w:val="center"/>
              <w:rPr>
                <w:ins w:id="522" w:author="Jiří Vojtěšek" w:date="2018-11-22T17:31:00Z"/>
                <w:rFonts w:asciiTheme="minorHAnsi" w:hAnsiTheme="minorHAnsi" w:cstheme="minorHAnsi"/>
                <w:b/>
                <w:sz w:val="20"/>
                <w:szCs w:val="20"/>
                <w:rPrChange w:id="523" w:author="Jiří Vojtěšek" w:date="2018-11-22T17:33:00Z">
                  <w:rPr>
                    <w:ins w:id="524" w:author="Jiří Vojtěšek" w:date="2018-11-22T17:31:00Z"/>
                    <w:b/>
                    <w:sz w:val="19"/>
                    <w:szCs w:val="19"/>
                  </w:rPr>
                </w:rPrChange>
              </w:rPr>
            </w:pPr>
            <w:ins w:id="525" w:author="Jiří Vojtěšek" w:date="2018-11-22T17:31:00Z">
              <w:r w:rsidRPr="0047599C">
                <w:rPr>
                  <w:rFonts w:asciiTheme="minorHAnsi" w:hAnsiTheme="minorHAnsi" w:cstheme="minorHAnsi"/>
                  <w:sz w:val="20"/>
                  <w:szCs w:val="20"/>
                  <w:rPrChange w:id="526" w:author="Jiří Vojtěšek" w:date="2018-11-22T17:33:00Z">
                    <w:rPr>
                      <w:sz w:val="19"/>
                      <w:szCs w:val="19"/>
                    </w:rPr>
                  </w:rPrChange>
                </w:rPr>
                <w:t>3</w:t>
              </w:r>
            </w:ins>
          </w:p>
        </w:tc>
        <w:tc>
          <w:tcPr>
            <w:tcW w:w="851" w:type="dxa"/>
            <w:shd w:val="clear" w:color="auto" w:fill="auto"/>
          </w:tcPr>
          <w:p w14:paraId="3BAC8154" w14:textId="77777777" w:rsidR="00CE16D6" w:rsidRPr="0047599C" w:rsidRDefault="00CE16D6" w:rsidP="00A74D2E">
            <w:pPr>
              <w:jc w:val="center"/>
              <w:rPr>
                <w:ins w:id="527" w:author="Jiří Vojtěšek" w:date="2018-11-22T17:31:00Z"/>
                <w:rFonts w:asciiTheme="minorHAnsi" w:hAnsiTheme="minorHAnsi" w:cstheme="minorHAnsi"/>
                <w:b/>
                <w:sz w:val="20"/>
                <w:szCs w:val="20"/>
                <w:rPrChange w:id="528" w:author="Jiří Vojtěšek" w:date="2018-11-22T17:33:00Z">
                  <w:rPr>
                    <w:ins w:id="529" w:author="Jiří Vojtěšek" w:date="2018-11-22T17:31:00Z"/>
                    <w:b/>
                    <w:sz w:val="19"/>
                    <w:szCs w:val="19"/>
                  </w:rPr>
                </w:rPrChange>
              </w:rPr>
            </w:pPr>
            <w:ins w:id="530" w:author="Jiří Vojtěšek" w:date="2018-11-22T17:31:00Z">
              <w:r w:rsidRPr="0047599C">
                <w:rPr>
                  <w:rFonts w:asciiTheme="minorHAnsi" w:hAnsiTheme="minorHAnsi" w:cstheme="minorHAnsi"/>
                  <w:sz w:val="20"/>
                  <w:szCs w:val="20"/>
                  <w:rPrChange w:id="531" w:author="Jiří Vojtěšek" w:date="2018-11-22T17:33:00Z">
                    <w:rPr>
                      <w:sz w:val="19"/>
                      <w:szCs w:val="19"/>
                    </w:rPr>
                  </w:rPrChange>
                </w:rPr>
                <w:t>Z</w:t>
              </w:r>
            </w:ins>
          </w:p>
        </w:tc>
        <w:tc>
          <w:tcPr>
            <w:tcW w:w="1324" w:type="dxa"/>
            <w:shd w:val="clear" w:color="auto" w:fill="auto"/>
            <w:vAlign w:val="center"/>
          </w:tcPr>
          <w:p w14:paraId="63EA37C6" w14:textId="77777777" w:rsidR="00CE16D6" w:rsidRPr="0047599C" w:rsidRDefault="00CE16D6" w:rsidP="00A74D2E">
            <w:pPr>
              <w:jc w:val="center"/>
              <w:rPr>
                <w:ins w:id="532" w:author="Jiří Vojtěšek" w:date="2018-11-22T17:31:00Z"/>
                <w:rFonts w:asciiTheme="minorHAnsi" w:hAnsiTheme="minorHAnsi" w:cstheme="minorHAnsi"/>
                <w:b/>
                <w:sz w:val="20"/>
                <w:szCs w:val="20"/>
                <w:rPrChange w:id="533" w:author="Jiří Vojtěšek" w:date="2018-11-22T17:33:00Z">
                  <w:rPr>
                    <w:ins w:id="534" w:author="Jiří Vojtěšek" w:date="2018-11-22T17:31:00Z"/>
                    <w:b/>
                    <w:sz w:val="19"/>
                    <w:szCs w:val="19"/>
                  </w:rPr>
                </w:rPrChange>
              </w:rPr>
            </w:pPr>
          </w:p>
        </w:tc>
        <w:tc>
          <w:tcPr>
            <w:tcW w:w="1134" w:type="dxa"/>
            <w:shd w:val="clear" w:color="auto" w:fill="D9D9D9" w:themeFill="background1" w:themeFillShade="D9"/>
            <w:vAlign w:val="center"/>
          </w:tcPr>
          <w:p w14:paraId="2B6A92FA" w14:textId="77777777" w:rsidR="00CE16D6" w:rsidRPr="0047599C" w:rsidRDefault="00CE16D6" w:rsidP="00A74D2E">
            <w:pPr>
              <w:jc w:val="center"/>
              <w:rPr>
                <w:ins w:id="535" w:author="Jiří Vojtěšek" w:date="2018-11-22T17:31:00Z"/>
                <w:rFonts w:asciiTheme="minorHAnsi" w:hAnsiTheme="minorHAnsi" w:cstheme="minorHAnsi"/>
                <w:b/>
                <w:sz w:val="20"/>
                <w:szCs w:val="20"/>
                <w:rPrChange w:id="536" w:author="Jiří Vojtěšek" w:date="2018-11-22T17:33:00Z">
                  <w:rPr>
                    <w:ins w:id="537" w:author="Jiří Vojtěšek" w:date="2018-11-22T17:31:00Z"/>
                    <w:b/>
                    <w:sz w:val="19"/>
                    <w:szCs w:val="19"/>
                  </w:rPr>
                </w:rPrChange>
              </w:rPr>
            </w:pPr>
            <w:ins w:id="538" w:author="Jiří Vojtěšek" w:date="2018-11-22T17:31:00Z">
              <w:r w:rsidRPr="0047599C">
                <w:rPr>
                  <w:rFonts w:asciiTheme="minorHAnsi" w:hAnsiTheme="minorHAnsi" w:cstheme="minorHAnsi"/>
                  <w:b/>
                  <w:sz w:val="20"/>
                  <w:szCs w:val="20"/>
                  <w:rPrChange w:id="539" w:author="Jiří Vojtěšek" w:date="2018-11-22T17:33:00Z">
                    <w:rPr>
                      <w:b/>
                      <w:sz w:val="19"/>
                      <w:szCs w:val="19"/>
                    </w:rPr>
                  </w:rPrChange>
                </w:rPr>
                <w:t>x</w:t>
              </w:r>
            </w:ins>
          </w:p>
        </w:tc>
        <w:tc>
          <w:tcPr>
            <w:tcW w:w="1843" w:type="dxa"/>
            <w:shd w:val="clear" w:color="auto" w:fill="auto"/>
            <w:vAlign w:val="center"/>
          </w:tcPr>
          <w:p w14:paraId="329557D0" w14:textId="77777777" w:rsidR="00CE16D6" w:rsidRPr="0047599C" w:rsidRDefault="00CE16D6" w:rsidP="00A74D2E">
            <w:pPr>
              <w:jc w:val="center"/>
              <w:rPr>
                <w:ins w:id="540" w:author="Jiří Vojtěšek" w:date="2018-11-22T17:31:00Z"/>
                <w:rFonts w:asciiTheme="minorHAnsi" w:hAnsiTheme="minorHAnsi" w:cstheme="minorHAnsi"/>
                <w:b/>
                <w:sz w:val="20"/>
                <w:szCs w:val="20"/>
                <w:rPrChange w:id="541" w:author="Jiří Vojtěšek" w:date="2018-11-22T17:33:00Z">
                  <w:rPr>
                    <w:ins w:id="542" w:author="Jiří Vojtěšek" w:date="2018-11-22T17:31:00Z"/>
                    <w:b/>
                    <w:sz w:val="19"/>
                    <w:szCs w:val="19"/>
                  </w:rPr>
                </w:rPrChange>
              </w:rPr>
            </w:pPr>
          </w:p>
        </w:tc>
      </w:tr>
      <w:tr w:rsidR="00CE16D6" w:rsidRPr="0047599C" w14:paraId="206E448B" w14:textId="77777777" w:rsidTr="00A74D2E">
        <w:trPr>
          <w:ins w:id="543" w:author="Jiří Vojtěšek" w:date="2018-11-22T17:31:00Z"/>
        </w:trPr>
        <w:tc>
          <w:tcPr>
            <w:tcW w:w="3294" w:type="dxa"/>
            <w:shd w:val="clear" w:color="auto" w:fill="auto"/>
          </w:tcPr>
          <w:p w14:paraId="63AAC8B8" w14:textId="77777777" w:rsidR="00CE16D6" w:rsidRPr="0047599C" w:rsidRDefault="00CE16D6" w:rsidP="00A74D2E">
            <w:pPr>
              <w:rPr>
                <w:ins w:id="544" w:author="Jiří Vojtěšek" w:date="2018-11-22T17:31:00Z"/>
                <w:rFonts w:asciiTheme="minorHAnsi" w:hAnsiTheme="minorHAnsi" w:cstheme="minorHAnsi"/>
                <w:b/>
                <w:sz w:val="20"/>
                <w:szCs w:val="20"/>
                <w:rPrChange w:id="545" w:author="Jiří Vojtěšek" w:date="2018-11-22T17:33:00Z">
                  <w:rPr>
                    <w:ins w:id="546" w:author="Jiří Vojtěšek" w:date="2018-11-22T17:31:00Z"/>
                    <w:b/>
                    <w:sz w:val="19"/>
                    <w:szCs w:val="19"/>
                  </w:rPr>
                </w:rPrChange>
              </w:rPr>
            </w:pPr>
            <w:proofErr w:type="spellStart"/>
            <w:ins w:id="547" w:author="Jiří Vojtěšek" w:date="2018-11-22T17:31:00Z">
              <w:r w:rsidRPr="0047599C">
                <w:rPr>
                  <w:rFonts w:asciiTheme="minorHAnsi" w:hAnsiTheme="minorHAnsi" w:cstheme="minorHAnsi"/>
                  <w:sz w:val="20"/>
                  <w:szCs w:val="20"/>
                  <w:rPrChange w:id="548" w:author="Jiří Vojtěšek" w:date="2018-11-22T17:33:00Z">
                    <w:rPr>
                      <w:sz w:val="19"/>
                      <w:szCs w:val="19"/>
                    </w:rPr>
                  </w:rPrChange>
                </w:rPr>
                <w:t>Fyzikální</w:t>
              </w:r>
              <w:proofErr w:type="spellEnd"/>
              <w:r w:rsidRPr="0047599C">
                <w:rPr>
                  <w:rFonts w:asciiTheme="minorHAnsi" w:hAnsiTheme="minorHAnsi" w:cstheme="minorHAnsi"/>
                  <w:sz w:val="20"/>
                  <w:szCs w:val="20"/>
                  <w:rPrChange w:id="549"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550" w:author="Jiří Vojtěšek" w:date="2018-11-22T17:33:00Z">
                    <w:rPr>
                      <w:sz w:val="19"/>
                      <w:szCs w:val="19"/>
                    </w:rPr>
                  </w:rPrChange>
                </w:rPr>
                <w:t>seminář</w:t>
              </w:r>
              <w:proofErr w:type="spellEnd"/>
            </w:ins>
          </w:p>
        </w:tc>
        <w:tc>
          <w:tcPr>
            <w:tcW w:w="801" w:type="dxa"/>
            <w:shd w:val="clear" w:color="auto" w:fill="auto"/>
          </w:tcPr>
          <w:p w14:paraId="29E32133" w14:textId="77777777" w:rsidR="00CE16D6" w:rsidRPr="0047599C" w:rsidRDefault="00CE16D6" w:rsidP="00A74D2E">
            <w:pPr>
              <w:jc w:val="center"/>
              <w:rPr>
                <w:ins w:id="551" w:author="Jiří Vojtěšek" w:date="2018-11-22T17:31:00Z"/>
                <w:rFonts w:asciiTheme="minorHAnsi" w:hAnsiTheme="minorHAnsi" w:cstheme="minorHAnsi"/>
                <w:b/>
                <w:sz w:val="20"/>
                <w:szCs w:val="20"/>
                <w:rPrChange w:id="552" w:author="Jiří Vojtěšek" w:date="2018-11-22T17:33:00Z">
                  <w:rPr>
                    <w:ins w:id="553" w:author="Jiří Vojtěšek" w:date="2018-11-22T17:31:00Z"/>
                    <w:b/>
                    <w:sz w:val="19"/>
                    <w:szCs w:val="19"/>
                  </w:rPr>
                </w:rPrChange>
              </w:rPr>
            </w:pPr>
            <w:ins w:id="554" w:author="Jiří Vojtěšek" w:date="2018-11-22T17:31:00Z">
              <w:r w:rsidRPr="0047599C">
                <w:rPr>
                  <w:rFonts w:asciiTheme="minorHAnsi" w:hAnsiTheme="minorHAnsi" w:cstheme="minorHAnsi"/>
                  <w:sz w:val="20"/>
                  <w:szCs w:val="20"/>
                  <w:rPrChange w:id="555" w:author="Jiří Vojtěšek" w:date="2018-11-22T17:33:00Z">
                    <w:rPr>
                      <w:sz w:val="19"/>
                      <w:szCs w:val="19"/>
                    </w:rPr>
                  </w:rPrChange>
                </w:rPr>
                <w:t>1</w:t>
              </w:r>
            </w:ins>
          </w:p>
        </w:tc>
        <w:tc>
          <w:tcPr>
            <w:tcW w:w="851" w:type="dxa"/>
            <w:shd w:val="clear" w:color="auto" w:fill="auto"/>
          </w:tcPr>
          <w:p w14:paraId="097D59A7" w14:textId="77777777" w:rsidR="00CE16D6" w:rsidRPr="0047599C" w:rsidRDefault="00CE16D6" w:rsidP="00A74D2E">
            <w:pPr>
              <w:jc w:val="center"/>
              <w:rPr>
                <w:ins w:id="556" w:author="Jiří Vojtěšek" w:date="2018-11-22T17:31:00Z"/>
                <w:rFonts w:asciiTheme="minorHAnsi" w:hAnsiTheme="minorHAnsi" w:cstheme="minorHAnsi"/>
                <w:b/>
                <w:sz w:val="20"/>
                <w:szCs w:val="20"/>
                <w:rPrChange w:id="557" w:author="Jiří Vojtěšek" w:date="2018-11-22T17:33:00Z">
                  <w:rPr>
                    <w:ins w:id="558" w:author="Jiří Vojtěšek" w:date="2018-11-22T17:31:00Z"/>
                    <w:b/>
                    <w:sz w:val="19"/>
                    <w:szCs w:val="19"/>
                  </w:rPr>
                </w:rPrChange>
              </w:rPr>
            </w:pPr>
            <w:ins w:id="559" w:author="Jiří Vojtěšek" w:date="2018-11-22T17:31:00Z">
              <w:r w:rsidRPr="0047599C">
                <w:rPr>
                  <w:rFonts w:asciiTheme="minorHAnsi" w:hAnsiTheme="minorHAnsi" w:cstheme="minorHAnsi"/>
                  <w:sz w:val="20"/>
                  <w:szCs w:val="20"/>
                  <w:rPrChange w:id="560" w:author="Jiří Vojtěšek" w:date="2018-11-22T17:33:00Z">
                    <w:rPr>
                      <w:sz w:val="19"/>
                      <w:szCs w:val="19"/>
                    </w:rPr>
                  </w:rPrChange>
                </w:rPr>
                <w:t>Z</w:t>
              </w:r>
            </w:ins>
          </w:p>
        </w:tc>
        <w:tc>
          <w:tcPr>
            <w:tcW w:w="1324" w:type="dxa"/>
            <w:shd w:val="clear" w:color="auto" w:fill="auto"/>
            <w:vAlign w:val="center"/>
          </w:tcPr>
          <w:p w14:paraId="28E51105" w14:textId="77777777" w:rsidR="00CE16D6" w:rsidRPr="0047599C" w:rsidRDefault="00CE16D6" w:rsidP="00A74D2E">
            <w:pPr>
              <w:jc w:val="center"/>
              <w:rPr>
                <w:ins w:id="561" w:author="Jiří Vojtěšek" w:date="2018-11-22T17:31:00Z"/>
                <w:rFonts w:asciiTheme="minorHAnsi" w:hAnsiTheme="minorHAnsi" w:cstheme="minorHAnsi"/>
                <w:b/>
                <w:sz w:val="20"/>
                <w:szCs w:val="20"/>
                <w:rPrChange w:id="562" w:author="Jiří Vojtěšek" w:date="2018-11-22T17:33:00Z">
                  <w:rPr>
                    <w:ins w:id="563" w:author="Jiří Vojtěšek" w:date="2018-11-22T17:31:00Z"/>
                    <w:b/>
                    <w:sz w:val="19"/>
                    <w:szCs w:val="19"/>
                  </w:rPr>
                </w:rPrChange>
              </w:rPr>
            </w:pPr>
          </w:p>
        </w:tc>
        <w:tc>
          <w:tcPr>
            <w:tcW w:w="1134" w:type="dxa"/>
            <w:shd w:val="clear" w:color="auto" w:fill="D9D9D9" w:themeFill="background1" w:themeFillShade="D9"/>
            <w:vAlign w:val="center"/>
          </w:tcPr>
          <w:p w14:paraId="76CAACE1" w14:textId="77777777" w:rsidR="00CE16D6" w:rsidRPr="0047599C" w:rsidRDefault="00CE16D6" w:rsidP="00A74D2E">
            <w:pPr>
              <w:jc w:val="center"/>
              <w:rPr>
                <w:ins w:id="564" w:author="Jiří Vojtěšek" w:date="2018-11-22T17:31:00Z"/>
                <w:rFonts w:asciiTheme="minorHAnsi" w:hAnsiTheme="minorHAnsi" w:cstheme="minorHAnsi"/>
                <w:b/>
                <w:sz w:val="20"/>
                <w:szCs w:val="20"/>
                <w:rPrChange w:id="565" w:author="Jiří Vojtěšek" w:date="2018-11-22T17:33:00Z">
                  <w:rPr>
                    <w:ins w:id="566" w:author="Jiří Vojtěšek" w:date="2018-11-22T17:31:00Z"/>
                    <w:b/>
                    <w:sz w:val="19"/>
                    <w:szCs w:val="19"/>
                  </w:rPr>
                </w:rPrChange>
              </w:rPr>
            </w:pPr>
            <w:ins w:id="567" w:author="Jiří Vojtěšek" w:date="2018-11-22T17:31:00Z">
              <w:r w:rsidRPr="0047599C">
                <w:rPr>
                  <w:rFonts w:asciiTheme="minorHAnsi" w:hAnsiTheme="minorHAnsi" w:cstheme="minorHAnsi"/>
                  <w:b/>
                  <w:sz w:val="20"/>
                  <w:szCs w:val="20"/>
                  <w:rPrChange w:id="568" w:author="Jiří Vojtěšek" w:date="2018-11-22T17:33:00Z">
                    <w:rPr>
                      <w:b/>
                      <w:sz w:val="19"/>
                      <w:szCs w:val="19"/>
                    </w:rPr>
                  </w:rPrChange>
                </w:rPr>
                <w:t>x</w:t>
              </w:r>
            </w:ins>
          </w:p>
        </w:tc>
        <w:tc>
          <w:tcPr>
            <w:tcW w:w="1843" w:type="dxa"/>
            <w:shd w:val="clear" w:color="auto" w:fill="auto"/>
            <w:vAlign w:val="center"/>
          </w:tcPr>
          <w:p w14:paraId="58571931" w14:textId="77777777" w:rsidR="00CE16D6" w:rsidRPr="0047599C" w:rsidRDefault="00CE16D6" w:rsidP="00A74D2E">
            <w:pPr>
              <w:jc w:val="center"/>
              <w:rPr>
                <w:ins w:id="569" w:author="Jiří Vojtěšek" w:date="2018-11-22T17:31:00Z"/>
                <w:rFonts w:asciiTheme="minorHAnsi" w:hAnsiTheme="minorHAnsi" w:cstheme="minorHAnsi"/>
                <w:b/>
                <w:sz w:val="20"/>
                <w:szCs w:val="20"/>
                <w:rPrChange w:id="570" w:author="Jiří Vojtěšek" w:date="2018-11-22T17:33:00Z">
                  <w:rPr>
                    <w:ins w:id="571" w:author="Jiří Vojtěšek" w:date="2018-11-22T17:31:00Z"/>
                    <w:b/>
                    <w:sz w:val="19"/>
                    <w:szCs w:val="19"/>
                  </w:rPr>
                </w:rPrChange>
              </w:rPr>
            </w:pPr>
          </w:p>
        </w:tc>
      </w:tr>
      <w:tr w:rsidR="00CE16D6" w:rsidRPr="0047599C" w14:paraId="6B11AB02" w14:textId="77777777" w:rsidTr="00A74D2E">
        <w:trPr>
          <w:ins w:id="572" w:author="Jiří Vojtěšek" w:date="2018-11-22T17:31:00Z"/>
        </w:trPr>
        <w:tc>
          <w:tcPr>
            <w:tcW w:w="3294" w:type="dxa"/>
            <w:shd w:val="clear" w:color="auto" w:fill="auto"/>
          </w:tcPr>
          <w:p w14:paraId="414856DF" w14:textId="77777777" w:rsidR="00CE16D6" w:rsidRPr="0047599C" w:rsidRDefault="00CE16D6" w:rsidP="00A74D2E">
            <w:pPr>
              <w:rPr>
                <w:ins w:id="573" w:author="Jiří Vojtěšek" w:date="2018-11-22T17:31:00Z"/>
                <w:rFonts w:asciiTheme="minorHAnsi" w:hAnsiTheme="minorHAnsi" w:cstheme="minorHAnsi"/>
                <w:b/>
                <w:sz w:val="20"/>
                <w:szCs w:val="20"/>
                <w:rPrChange w:id="574" w:author="Jiří Vojtěšek" w:date="2018-11-22T17:33:00Z">
                  <w:rPr>
                    <w:ins w:id="575" w:author="Jiří Vojtěšek" w:date="2018-11-22T17:31:00Z"/>
                    <w:b/>
                    <w:sz w:val="19"/>
                    <w:szCs w:val="19"/>
                  </w:rPr>
                </w:rPrChange>
              </w:rPr>
            </w:pPr>
            <w:proofErr w:type="spellStart"/>
            <w:ins w:id="576" w:author="Jiří Vojtěšek" w:date="2018-11-22T17:31:00Z">
              <w:r w:rsidRPr="0047599C">
                <w:rPr>
                  <w:rFonts w:asciiTheme="minorHAnsi" w:hAnsiTheme="minorHAnsi" w:cstheme="minorHAnsi"/>
                  <w:sz w:val="20"/>
                  <w:szCs w:val="20"/>
                  <w:rPrChange w:id="577" w:author="Jiří Vojtěšek" w:date="2018-11-22T17:33:00Z">
                    <w:rPr>
                      <w:sz w:val="19"/>
                      <w:szCs w:val="19"/>
                    </w:rPr>
                  </w:rPrChange>
                </w:rPr>
                <w:t>Kryptologie</w:t>
              </w:r>
              <w:proofErr w:type="spellEnd"/>
            </w:ins>
          </w:p>
        </w:tc>
        <w:tc>
          <w:tcPr>
            <w:tcW w:w="801" w:type="dxa"/>
            <w:shd w:val="clear" w:color="auto" w:fill="auto"/>
          </w:tcPr>
          <w:p w14:paraId="0F3982B4" w14:textId="77777777" w:rsidR="00CE16D6" w:rsidRPr="0047599C" w:rsidRDefault="00CE16D6" w:rsidP="00A74D2E">
            <w:pPr>
              <w:jc w:val="center"/>
              <w:rPr>
                <w:ins w:id="578" w:author="Jiří Vojtěšek" w:date="2018-11-22T17:31:00Z"/>
                <w:rFonts w:asciiTheme="minorHAnsi" w:hAnsiTheme="minorHAnsi" w:cstheme="minorHAnsi"/>
                <w:b/>
                <w:sz w:val="20"/>
                <w:szCs w:val="20"/>
                <w:rPrChange w:id="579" w:author="Jiří Vojtěšek" w:date="2018-11-22T17:33:00Z">
                  <w:rPr>
                    <w:ins w:id="580" w:author="Jiří Vojtěšek" w:date="2018-11-22T17:31:00Z"/>
                    <w:b/>
                    <w:sz w:val="19"/>
                    <w:szCs w:val="19"/>
                  </w:rPr>
                </w:rPrChange>
              </w:rPr>
            </w:pPr>
            <w:ins w:id="581" w:author="Jiří Vojtěšek" w:date="2018-11-22T17:31:00Z">
              <w:r w:rsidRPr="0047599C">
                <w:rPr>
                  <w:rFonts w:asciiTheme="minorHAnsi" w:hAnsiTheme="minorHAnsi" w:cstheme="minorHAnsi"/>
                  <w:sz w:val="20"/>
                  <w:szCs w:val="20"/>
                  <w:rPrChange w:id="582" w:author="Jiří Vojtěšek" w:date="2018-11-22T17:33:00Z">
                    <w:rPr>
                      <w:sz w:val="19"/>
                      <w:szCs w:val="19"/>
                    </w:rPr>
                  </w:rPrChange>
                </w:rPr>
                <w:t>2</w:t>
              </w:r>
            </w:ins>
          </w:p>
        </w:tc>
        <w:tc>
          <w:tcPr>
            <w:tcW w:w="851" w:type="dxa"/>
            <w:shd w:val="clear" w:color="auto" w:fill="auto"/>
          </w:tcPr>
          <w:p w14:paraId="2C57F721" w14:textId="77777777" w:rsidR="00CE16D6" w:rsidRPr="0047599C" w:rsidRDefault="00CE16D6" w:rsidP="00A74D2E">
            <w:pPr>
              <w:jc w:val="center"/>
              <w:rPr>
                <w:ins w:id="583" w:author="Jiří Vojtěšek" w:date="2018-11-22T17:31:00Z"/>
                <w:rFonts w:asciiTheme="minorHAnsi" w:hAnsiTheme="minorHAnsi" w:cstheme="minorHAnsi"/>
                <w:b/>
                <w:sz w:val="20"/>
                <w:szCs w:val="20"/>
                <w:rPrChange w:id="584" w:author="Jiří Vojtěšek" w:date="2018-11-22T17:33:00Z">
                  <w:rPr>
                    <w:ins w:id="585" w:author="Jiří Vojtěšek" w:date="2018-11-22T17:31:00Z"/>
                    <w:b/>
                    <w:sz w:val="19"/>
                    <w:szCs w:val="19"/>
                  </w:rPr>
                </w:rPrChange>
              </w:rPr>
            </w:pPr>
            <w:ins w:id="586" w:author="Jiří Vojtěšek" w:date="2018-11-22T17:31:00Z">
              <w:r w:rsidRPr="0047599C">
                <w:rPr>
                  <w:rFonts w:asciiTheme="minorHAnsi" w:hAnsiTheme="minorHAnsi" w:cstheme="minorHAnsi"/>
                  <w:sz w:val="20"/>
                  <w:szCs w:val="20"/>
                  <w:rPrChange w:id="587" w:author="Jiří Vojtěšek" w:date="2018-11-22T17:33:00Z">
                    <w:rPr>
                      <w:sz w:val="19"/>
                      <w:szCs w:val="19"/>
                    </w:rPr>
                  </w:rPrChange>
                </w:rPr>
                <w:t>Z</w:t>
              </w:r>
            </w:ins>
          </w:p>
        </w:tc>
        <w:tc>
          <w:tcPr>
            <w:tcW w:w="1324" w:type="dxa"/>
            <w:shd w:val="clear" w:color="auto" w:fill="auto"/>
            <w:vAlign w:val="center"/>
          </w:tcPr>
          <w:p w14:paraId="45B06842" w14:textId="77777777" w:rsidR="00CE16D6" w:rsidRPr="0047599C" w:rsidRDefault="00CE16D6" w:rsidP="00A74D2E">
            <w:pPr>
              <w:jc w:val="center"/>
              <w:rPr>
                <w:ins w:id="588" w:author="Jiří Vojtěšek" w:date="2018-11-22T17:31:00Z"/>
                <w:rFonts w:asciiTheme="minorHAnsi" w:hAnsiTheme="minorHAnsi" w:cstheme="minorHAnsi"/>
                <w:b/>
                <w:sz w:val="20"/>
                <w:szCs w:val="20"/>
                <w:rPrChange w:id="589" w:author="Jiří Vojtěšek" w:date="2018-11-22T17:33:00Z">
                  <w:rPr>
                    <w:ins w:id="590" w:author="Jiří Vojtěšek" w:date="2018-11-22T17:31:00Z"/>
                    <w:b/>
                    <w:sz w:val="19"/>
                    <w:szCs w:val="19"/>
                  </w:rPr>
                </w:rPrChange>
              </w:rPr>
            </w:pPr>
          </w:p>
        </w:tc>
        <w:tc>
          <w:tcPr>
            <w:tcW w:w="1134" w:type="dxa"/>
            <w:shd w:val="clear" w:color="auto" w:fill="D9D9D9" w:themeFill="background1" w:themeFillShade="D9"/>
            <w:vAlign w:val="center"/>
          </w:tcPr>
          <w:p w14:paraId="1B9C7974" w14:textId="77777777" w:rsidR="00CE16D6" w:rsidRPr="0047599C" w:rsidRDefault="00CE16D6" w:rsidP="00A74D2E">
            <w:pPr>
              <w:jc w:val="center"/>
              <w:rPr>
                <w:ins w:id="591" w:author="Jiří Vojtěšek" w:date="2018-11-22T17:31:00Z"/>
                <w:rFonts w:asciiTheme="minorHAnsi" w:hAnsiTheme="minorHAnsi" w:cstheme="minorHAnsi"/>
                <w:b/>
                <w:sz w:val="20"/>
                <w:szCs w:val="20"/>
                <w:rPrChange w:id="592" w:author="Jiří Vojtěšek" w:date="2018-11-22T17:33:00Z">
                  <w:rPr>
                    <w:ins w:id="593" w:author="Jiří Vojtěšek" w:date="2018-11-22T17:31:00Z"/>
                    <w:b/>
                    <w:sz w:val="19"/>
                    <w:szCs w:val="19"/>
                  </w:rPr>
                </w:rPrChange>
              </w:rPr>
            </w:pPr>
            <w:ins w:id="594" w:author="Jiří Vojtěšek" w:date="2018-11-22T17:31:00Z">
              <w:r w:rsidRPr="0047599C">
                <w:rPr>
                  <w:rFonts w:asciiTheme="minorHAnsi" w:hAnsiTheme="minorHAnsi" w:cstheme="minorHAnsi"/>
                  <w:b/>
                  <w:sz w:val="20"/>
                  <w:szCs w:val="20"/>
                  <w:rPrChange w:id="595" w:author="Jiří Vojtěšek" w:date="2018-11-22T17:33:00Z">
                    <w:rPr>
                      <w:b/>
                      <w:sz w:val="19"/>
                      <w:szCs w:val="19"/>
                    </w:rPr>
                  </w:rPrChange>
                </w:rPr>
                <w:t>x</w:t>
              </w:r>
            </w:ins>
          </w:p>
        </w:tc>
        <w:tc>
          <w:tcPr>
            <w:tcW w:w="1843" w:type="dxa"/>
            <w:shd w:val="clear" w:color="auto" w:fill="auto"/>
            <w:vAlign w:val="center"/>
          </w:tcPr>
          <w:p w14:paraId="5CEC29EF" w14:textId="77777777" w:rsidR="00CE16D6" w:rsidRPr="0047599C" w:rsidRDefault="00CE16D6" w:rsidP="00A74D2E">
            <w:pPr>
              <w:jc w:val="center"/>
              <w:rPr>
                <w:ins w:id="596" w:author="Jiří Vojtěšek" w:date="2018-11-22T17:31:00Z"/>
                <w:rFonts w:asciiTheme="minorHAnsi" w:hAnsiTheme="minorHAnsi" w:cstheme="minorHAnsi"/>
                <w:b/>
                <w:sz w:val="20"/>
                <w:szCs w:val="20"/>
                <w:rPrChange w:id="597" w:author="Jiří Vojtěšek" w:date="2018-11-22T17:33:00Z">
                  <w:rPr>
                    <w:ins w:id="598" w:author="Jiří Vojtěšek" w:date="2018-11-22T17:31:00Z"/>
                    <w:b/>
                    <w:sz w:val="19"/>
                    <w:szCs w:val="19"/>
                  </w:rPr>
                </w:rPrChange>
              </w:rPr>
            </w:pPr>
          </w:p>
        </w:tc>
      </w:tr>
      <w:tr w:rsidR="00CE16D6" w:rsidRPr="0047599C" w14:paraId="6A763C43" w14:textId="77777777" w:rsidTr="00A74D2E">
        <w:trPr>
          <w:ins w:id="599" w:author="Jiří Vojtěšek" w:date="2018-11-22T17:31:00Z"/>
        </w:trPr>
        <w:tc>
          <w:tcPr>
            <w:tcW w:w="3294" w:type="dxa"/>
            <w:shd w:val="clear" w:color="auto" w:fill="auto"/>
          </w:tcPr>
          <w:p w14:paraId="1FDA6F3A" w14:textId="77777777" w:rsidR="00CE16D6" w:rsidRPr="0047599C" w:rsidRDefault="00CE16D6" w:rsidP="00A74D2E">
            <w:pPr>
              <w:rPr>
                <w:ins w:id="600" w:author="Jiří Vojtěšek" w:date="2018-11-22T17:31:00Z"/>
                <w:rFonts w:asciiTheme="minorHAnsi" w:hAnsiTheme="minorHAnsi" w:cstheme="minorHAnsi"/>
                <w:b/>
                <w:sz w:val="20"/>
                <w:szCs w:val="20"/>
                <w:rPrChange w:id="601" w:author="Jiří Vojtěšek" w:date="2018-11-22T17:33:00Z">
                  <w:rPr>
                    <w:ins w:id="602" w:author="Jiří Vojtěšek" w:date="2018-11-22T17:31:00Z"/>
                    <w:b/>
                    <w:sz w:val="19"/>
                    <w:szCs w:val="19"/>
                  </w:rPr>
                </w:rPrChange>
              </w:rPr>
            </w:pPr>
            <w:proofErr w:type="spellStart"/>
            <w:ins w:id="603" w:author="Jiří Vojtěšek" w:date="2018-11-22T17:31:00Z">
              <w:r w:rsidRPr="0047599C">
                <w:rPr>
                  <w:rFonts w:asciiTheme="minorHAnsi" w:hAnsiTheme="minorHAnsi" w:cstheme="minorHAnsi"/>
                  <w:sz w:val="20"/>
                  <w:szCs w:val="20"/>
                  <w:rPrChange w:id="604" w:author="Jiří Vojtěšek" w:date="2018-11-22T17:33:00Z">
                    <w:rPr>
                      <w:sz w:val="19"/>
                      <w:szCs w:val="19"/>
                    </w:rPr>
                  </w:rPrChange>
                </w:rPr>
                <w:t>Matematická</w:t>
              </w:r>
              <w:proofErr w:type="spellEnd"/>
              <w:r w:rsidRPr="0047599C">
                <w:rPr>
                  <w:rFonts w:asciiTheme="minorHAnsi" w:hAnsiTheme="minorHAnsi" w:cstheme="minorHAnsi"/>
                  <w:sz w:val="20"/>
                  <w:szCs w:val="20"/>
                  <w:rPrChange w:id="605"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606" w:author="Jiří Vojtěšek" w:date="2018-11-22T17:33:00Z">
                    <w:rPr>
                      <w:sz w:val="19"/>
                      <w:szCs w:val="19"/>
                    </w:rPr>
                  </w:rPrChange>
                </w:rPr>
                <w:t>analýza</w:t>
              </w:r>
              <w:proofErr w:type="spellEnd"/>
            </w:ins>
          </w:p>
        </w:tc>
        <w:tc>
          <w:tcPr>
            <w:tcW w:w="801" w:type="dxa"/>
            <w:shd w:val="clear" w:color="auto" w:fill="auto"/>
          </w:tcPr>
          <w:p w14:paraId="19E9D585" w14:textId="77777777" w:rsidR="00CE16D6" w:rsidRPr="0047599C" w:rsidRDefault="00CE16D6" w:rsidP="00A74D2E">
            <w:pPr>
              <w:jc w:val="center"/>
              <w:rPr>
                <w:ins w:id="607" w:author="Jiří Vojtěšek" w:date="2018-11-22T17:31:00Z"/>
                <w:rFonts w:asciiTheme="minorHAnsi" w:hAnsiTheme="minorHAnsi" w:cstheme="minorHAnsi"/>
                <w:b/>
                <w:sz w:val="20"/>
                <w:szCs w:val="20"/>
                <w:rPrChange w:id="608" w:author="Jiří Vojtěšek" w:date="2018-11-22T17:33:00Z">
                  <w:rPr>
                    <w:ins w:id="609" w:author="Jiří Vojtěšek" w:date="2018-11-22T17:31:00Z"/>
                    <w:b/>
                    <w:sz w:val="19"/>
                    <w:szCs w:val="19"/>
                  </w:rPr>
                </w:rPrChange>
              </w:rPr>
            </w:pPr>
            <w:ins w:id="610" w:author="Jiří Vojtěšek" w:date="2018-11-22T17:31:00Z">
              <w:r w:rsidRPr="0047599C">
                <w:rPr>
                  <w:rFonts w:asciiTheme="minorHAnsi" w:hAnsiTheme="minorHAnsi" w:cstheme="minorHAnsi"/>
                  <w:sz w:val="20"/>
                  <w:szCs w:val="20"/>
                  <w:rPrChange w:id="611" w:author="Jiří Vojtěšek" w:date="2018-11-22T17:33:00Z">
                    <w:rPr>
                      <w:sz w:val="19"/>
                      <w:szCs w:val="19"/>
                    </w:rPr>
                  </w:rPrChange>
                </w:rPr>
                <w:t>1</w:t>
              </w:r>
            </w:ins>
          </w:p>
        </w:tc>
        <w:tc>
          <w:tcPr>
            <w:tcW w:w="851" w:type="dxa"/>
            <w:shd w:val="clear" w:color="auto" w:fill="auto"/>
          </w:tcPr>
          <w:p w14:paraId="3AB113CD" w14:textId="77777777" w:rsidR="00CE16D6" w:rsidRPr="0047599C" w:rsidRDefault="00CE16D6" w:rsidP="00A74D2E">
            <w:pPr>
              <w:jc w:val="center"/>
              <w:rPr>
                <w:ins w:id="612" w:author="Jiří Vojtěšek" w:date="2018-11-22T17:31:00Z"/>
                <w:rFonts w:asciiTheme="minorHAnsi" w:hAnsiTheme="minorHAnsi" w:cstheme="minorHAnsi"/>
                <w:b/>
                <w:sz w:val="20"/>
                <w:szCs w:val="20"/>
                <w:rPrChange w:id="613" w:author="Jiří Vojtěšek" w:date="2018-11-22T17:33:00Z">
                  <w:rPr>
                    <w:ins w:id="614" w:author="Jiří Vojtěšek" w:date="2018-11-22T17:31:00Z"/>
                    <w:b/>
                    <w:sz w:val="19"/>
                    <w:szCs w:val="19"/>
                  </w:rPr>
                </w:rPrChange>
              </w:rPr>
            </w:pPr>
            <w:ins w:id="615" w:author="Jiří Vojtěšek" w:date="2018-11-22T17:31:00Z">
              <w:r w:rsidRPr="0047599C">
                <w:rPr>
                  <w:rFonts w:asciiTheme="minorHAnsi" w:hAnsiTheme="minorHAnsi" w:cstheme="minorHAnsi"/>
                  <w:sz w:val="20"/>
                  <w:szCs w:val="20"/>
                  <w:rPrChange w:id="616" w:author="Jiří Vojtěšek" w:date="2018-11-22T17:33:00Z">
                    <w:rPr>
                      <w:sz w:val="19"/>
                      <w:szCs w:val="19"/>
                    </w:rPr>
                  </w:rPrChange>
                </w:rPr>
                <w:t>L</w:t>
              </w:r>
            </w:ins>
          </w:p>
        </w:tc>
        <w:tc>
          <w:tcPr>
            <w:tcW w:w="1324" w:type="dxa"/>
            <w:shd w:val="clear" w:color="auto" w:fill="auto"/>
            <w:vAlign w:val="center"/>
          </w:tcPr>
          <w:p w14:paraId="36517A10" w14:textId="77777777" w:rsidR="00CE16D6" w:rsidRPr="0047599C" w:rsidRDefault="00CE16D6" w:rsidP="00A74D2E">
            <w:pPr>
              <w:jc w:val="center"/>
              <w:rPr>
                <w:ins w:id="617" w:author="Jiří Vojtěšek" w:date="2018-11-22T17:31:00Z"/>
                <w:rFonts w:asciiTheme="minorHAnsi" w:hAnsiTheme="minorHAnsi" w:cstheme="minorHAnsi"/>
                <w:b/>
                <w:sz w:val="20"/>
                <w:szCs w:val="20"/>
                <w:rPrChange w:id="618" w:author="Jiří Vojtěšek" w:date="2018-11-22T17:33:00Z">
                  <w:rPr>
                    <w:ins w:id="619" w:author="Jiří Vojtěšek" w:date="2018-11-22T17:31:00Z"/>
                    <w:b/>
                    <w:sz w:val="19"/>
                    <w:szCs w:val="19"/>
                  </w:rPr>
                </w:rPrChange>
              </w:rPr>
            </w:pPr>
          </w:p>
        </w:tc>
        <w:tc>
          <w:tcPr>
            <w:tcW w:w="1134" w:type="dxa"/>
            <w:shd w:val="clear" w:color="auto" w:fill="D9D9D9" w:themeFill="background1" w:themeFillShade="D9"/>
            <w:vAlign w:val="center"/>
          </w:tcPr>
          <w:p w14:paraId="6EC48270" w14:textId="77777777" w:rsidR="00CE16D6" w:rsidRPr="0047599C" w:rsidRDefault="00CE16D6" w:rsidP="00A74D2E">
            <w:pPr>
              <w:jc w:val="center"/>
              <w:rPr>
                <w:ins w:id="620" w:author="Jiří Vojtěšek" w:date="2018-11-22T17:31:00Z"/>
                <w:rFonts w:asciiTheme="minorHAnsi" w:hAnsiTheme="minorHAnsi" w:cstheme="minorHAnsi"/>
                <w:b/>
                <w:sz w:val="20"/>
                <w:szCs w:val="20"/>
                <w:rPrChange w:id="621" w:author="Jiří Vojtěšek" w:date="2018-11-22T17:33:00Z">
                  <w:rPr>
                    <w:ins w:id="622" w:author="Jiří Vojtěšek" w:date="2018-11-22T17:31:00Z"/>
                    <w:b/>
                    <w:sz w:val="19"/>
                    <w:szCs w:val="19"/>
                  </w:rPr>
                </w:rPrChange>
              </w:rPr>
            </w:pPr>
            <w:ins w:id="623" w:author="Jiří Vojtěšek" w:date="2018-11-22T17:31:00Z">
              <w:r w:rsidRPr="0047599C">
                <w:rPr>
                  <w:rFonts w:asciiTheme="minorHAnsi" w:hAnsiTheme="minorHAnsi" w:cstheme="minorHAnsi"/>
                  <w:b/>
                  <w:sz w:val="20"/>
                  <w:szCs w:val="20"/>
                  <w:rPrChange w:id="624" w:author="Jiří Vojtěšek" w:date="2018-11-22T17:33:00Z">
                    <w:rPr>
                      <w:b/>
                      <w:sz w:val="19"/>
                      <w:szCs w:val="19"/>
                    </w:rPr>
                  </w:rPrChange>
                </w:rPr>
                <w:t>x</w:t>
              </w:r>
            </w:ins>
          </w:p>
        </w:tc>
        <w:tc>
          <w:tcPr>
            <w:tcW w:w="1843" w:type="dxa"/>
            <w:shd w:val="clear" w:color="auto" w:fill="auto"/>
            <w:vAlign w:val="center"/>
          </w:tcPr>
          <w:p w14:paraId="03CCFF99" w14:textId="77777777" w:rsidR="00CE16D6" w:rsidRPr="0047599C" w:rsidRDefault="00CE16D6" w:rsidP="00A74D2E">
            <w:pPr>
              <w:jc w:val="center"/>
              <w:rPr>
                <w:ins w:id="625" w:author="Jiří Vojtěšek" w:date="2018-11-22T17:31:00Z"/>
                <w:rFonts w:asciiTheme="minorHAnsi" w:hAnsiTheme="minorHAnsi" w:cstheme="minorHAnsi"/>
                <w:b/>
                <w:sz w:val="20"/>
                <w:szCs w:val="20"/>
                <w:rPrChange w:id="626" w:author="Jiří Vojtěšek" w:date="2018-11-22T17:33:00Z">
                  <w:rPr>
                    <w:ins w:id="627" w:author="Jiří Vojtěšek" w:date="2018-11-22T17:31:00Z"/>
                    <w:b/>
                    <w:sz w:val="19"/>
                    <w:szCs w:val="19"/>
                  </w:rPr>
                </w:rPrChange>
              </w:rPr>
            </w:pPr>
          </w:p>
        </w:tc>
      </w:tr>
      <w:tr w:rsidR="00CE16D6" w:rsidRPr="0047599C" w14:paraId="43372011" w14:textId="77777777" w:rsidTr="00A74D2E">
        <w:trPr>
          <w:ins w:id="628" w:author="Jiří Vojtěšek" w:date="2018-11-22T17:31:00Z"/>
        </w:trPr>
        <w:tc>
          <w:tcPr>
            <w:tcW w:w="3294" w:type="dxa"/>
            <w:shd w:val="clear" w:color="auto" w:fill="auto"/>
          </w:tcPr>
          <w:p w14:paraId="54F2D292" w14:textId="77777777" w:rsidR="00CE16D6" w:rsidRPr="0047599C" w:rsidRDefault="00CE16D6" w:rsidP="00A74D2E">
            <w:pPr>
              <w:rPr>
                <w:ins w:id="629" w:author="Jiří Vojtěšek" w:date="2018-11-22T17:31:00Z"/>
                <w:rFonts w:asciiTheme="minorHAnsi" w:hAnsiTheme="minorHAnsi" w:cstheme="minorHAnsi"/>
                <w:b/>
                <w:sz w:val="20"/>
                <w:szCs w:val="20"/>
                <w:rPrChange w:id="630" w:author="Jiří Vojtěšek" w:date="2018-11-22T17:33:00Z">
                  <w:rPr>
                    <w:ins w:id="631" w:author="Jiří Vojtěšek" w:date="2018-11-22T17:31:00Z"/>
                    <w:b/>
                    <w:sz w:val="19"/>
                    <w:szCs w:val="19"/>
                  </w:rPr>
                </w:rPrChange>
              </w:rPr>
            </w:pPr>
            <w:proofErr w:type="spellStart"/>
            <w:ins w:id="632" w:author="Jiří Vojtěšek" w:date="2018-11-22T17:31:00Z">
              <w:r w:rsidRPr="0047599C">
                <w:rPr>
                  <w:rFonts w:asciiTheme="minorHAnsi" w:hAnsiTheme="minorHAnsi" w:cstheme="minorHAnsi"/>
                  <w:sz w:val="20"/>
                  <w:szCs w:val="20"/>
                  <w:rPrChange w:id="633" w:author="Jiří Vojtěšek" w:date="2018-11-22T17:33:00Z">
                    <w:rPr>
                      <w:sz w:val="19"/>
                      <w:szCs w:val="19"/>
                    </w:rPr>
                  </w:rPrChange>
                </w:rPr>
                <w:t>Matematický</w:t>
              </w:r>
              <w:proofErr w:type="spellEnd"/>
              <w:r w:rsidRPr="0047599C">
                <w:rPr>
                  <w:rFonts w:asciiTheme="minorHAnsi" w:hAnsiTheme="minorHAnsi" w:cstheme="minorHAnsi"/>
                  <w:sz w:val="20"/>
                  <w:szCs w:val="20"/>
                  <w:rPrChange w:id="634"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635" w:author="Jiří Vojtěšek" w:date="2018-11-22T17:33:00Z">
                    <w:rPr>
                      <w:sz w:val="19"/>
                      <w:szCs w:val="19"/>
                    </w:rPr>
                  </w:rPrChange>
                </w:rPr>
                <w:t>seminář</w:t>
              </w:r>
              <w:proofErr w:type="spellEnd"/>
            </w:ins>
          </w:p>
        </w:tc>
        <w:tc>
          <w:tcPr>
            <w:tcW w:w="801" w:type="dxa"/>
            <w:shd w:val="clear" w:color="auto" w:fill="auto"/>
          </w:tcPr>
          <w:p w14:paraId="02850B07" w14:textId="77777777" w:rsidR="00CE16D6" w:rsidRPr="0047599C" w:rsidRDefault="00CE16D6" w:rsidP="00A74D2E">
            <w:pPr>
              <w:jc w:val="center"/>
              <w:rPr>
                <w:ins w:id="636" w:author="Jiří Vojtěšek" w:date="2018-11-22T17:31:00Z"/>
                <w:rFonts w:asciiTheme="minorHAnsi" w:hAnsiTheme="minorHAnsi" w:cstheme="minorHAnsi"/>
                <w:b/>
                <w:sz w:val="20"/>
                <w:szCs w:val="20"/>
                <w:rPrChange w:id="637" w:author="Jiří Vojtěšek" w:date="2018-11-22T17:33:00Z">
                  <w:rPr>
                    <w:ins w:id="638" w:author="Jiří Vojtěšek" w:date="2018-11-22T17:31:00Z"/>
                    <w:b/>
                    <w:sz w:val="19"/>
                    <w:szCs w:val="19"/>
                  </w:rPr>
                </w:rPrChange>
              </w:rPr>
            </w:pPr>
            <w:ins w:id="639" w:author="Jiří Vojtěšek" w:date="2018-11-22T17:31:00Z">
              <w:r w:rsidRPr="0047599C">
                <w:rPr>
                  <w:rFonts w:asciiTheme="minorHAnsi" w:hAnsiTheme="minorHAnsi" w:cstheme="minorHAnsi"/>
                  <w:sz w:val="20"/>
                  <w:szCs w:val="20"/>
                  <w:rPrChange w:id="640" w:author="Jiří Vojtěšek" w:date="2018-11-22T17:33:00Z">
                    <w:rPr>
                      <w:sz w:val="19"/>
                      <w:szCs w:val="19"/>
                    </w:rPr>
                  </w:rPrChange>
                </w:rPr>
                <w:t>1</w:t>
              </w:r>
            </w:ins>
          </w:p>
        </w:tc>
        <w:tc>
          <w:tcPr>
            <w:tcW w:w="851" w:type="dxa"/>
            <w:shd w:val="clear" w:color="auto" w:fill="auto"/>
          </w:tcPr>
          <w:p w14:paraId="4504B2CE" w14:textId="77777777" w:rsidR="00CE16D6" w:rsidRPr="0047599C" w:rsidRDefault="00CE16D6" w:rsidP="00A74D2E">
            <w:pPr>
              <w:jc w:val="center"/>
              <w:rPr>
                <w:ins w:id="641" w:author="Jiří Vojtěšek" w:date="2018-11-22T17:31:00Z"/>
                <w:rFonts w:asciiTheme="minorHAnsi" w:hAnsiTheme="minorHAnsi" w:cstheme="minorHAnsi"/>
                <w:b/>
                <w:sz w:val="20"/>
                <w:szCs w:val="20"/>
                <w:rPrChange w:id="642" w:author="Jiří Vojtěšek" w:date="2018-11-22T17:33:00Z">
                  <w:rPr>
                    <w:ins w:id="643" w:author="Jiří Vojtěšek" w:date="2018-11-22T17:31:00Z"/>
                    <w:b/>
                    <w:sz w:val="19"/>
                    <w:szCs w:val="19"/>
                  </w:rPr>
                </w:rPrChange>
              </w:rPr>
            </w:pPr>
            <w:ins w:id="644" w:author="Jiří Vojtěšek" w:date="2018-11-22T17:31:00Z">
              <w:r w:rsidRPr="0047599C">
                <w:rPr>
                  <w:rFonts w:asciiTheme="minorHAnsi" w:hAnsiTheme="minorHAnsi" w:cstheme="minorHAnsi"/>
                  <w:sz w:val="20"/>
                  <w:szCs w:val="20"/>
                  <w:rPrChange w:id="645" w:author="Jiří Vojtěšek" w:date="2018-11-22T17:33:00Z">
                    <w:rPr>
                      <w:sz w:val="19"/>
                      <w:szCs w:val="19"/>
                    </w:rPr>
                  </w:rPrChange>
                </w:rPr>
                <w:t>Z</w:t>
              </w:r>
            </w:ins>
          </w:p>
        </w:tc>
        <w:tc>
          <w:tcPr>
            <w:tcW w:w="1324" w:type="dxa"/>
            <w:shd w:val="clear" w:color="auto" w:fill="auto"/>
            <w:vAlign w:val="center"/>
          </w:tcPr>
          <w:p w14:paraId="604C6992" w14:textId="77777777" w:rsidR="00CE16D6" w:rsidRPr="0047599C" w:rsidRDefault="00CE16D6" w:rsidP="00A74D2E">
            <w:pPr>
              <w:jc w:val="center"/>
              <w:rPr>
                <w:ins w:id="646" w:author="Jiří Vojtěšek" w:date="2018-11-22T17:31:00Z"/>
                <w:rFonts w:asciiTheme="minorHAnsi" w:hAnsiTheme="minorHAnsi" w:cstheme="minorHAnsi"/>
                <w:b/>
                <w:sz w:val="20"/>
                <w:szCs w:val="20"/>
                <w:rPrChange w:id="647" w:author="Jiří Vojtěšek" w:date="2018-11-22T17:33:00Z">
                  <w:rPr>
                    <w:ins w:id="648" w:author="Jiří Vojtěšek" w:date="2018-11-22T17:31:00Z"/>
                    <w:b/>
                    <w:sz w:val="19"/>
                    <w:szCs w:val="19"/>
                  </w:rPr>
                </w:rPrChange>
              </w:rPr>
            </w:pPr>
          </w:p>
        </w:tc>
        <w:tc>
          <w:tcPr>
            <w:tcW w:w="1134" w:type="dxa"/>
            <w:shd w:val="clear" w:color="auto" w:fill="D9D9D9" w:themeFill="background1" w:themeFillShade="D9"/>
            <w:vAlign w:val="center"/>
          </w:tcPr>
          <w:p w14:paraId="6E7AE39F" w14:textId="77777777" w:rsidR="00CE16D6" w:rsidRPr="0047599C" w:rsidRDefault="00CE16D6" w:rsidP="00A74D2E">
            <w:pPr>
              <w:jc w:val="center"/>
              <w:rPr>
                <w:ins w:id="649" w:author="Jiří Vojtěšek" w:date="2018-11-22T17:31:00Z"/>
                <w:rFonts w:asciiTheme="minorHAnsi" w:hAnsiTheme="minorHAnsi" w:cstheme="minorHAnsi"/>
                <w:b/>
                <w:sz w:val="20"/>
                <w:szCs w:val="20"/>
                <w:rPrChange w:id="650" w:author="Jiří Vojtěšek" w:date="2018-11-22T17:33:00Z">
                  <w:rPr>
                    <w:ins w:id="651" w:author="Jiří Vojtěšek" w:date="2018-11-22T17:31:00Z"/>
                    <w:b/>
                    <w:sz w:val="19"/>
                    <w:szCs w:val="19"/>
                  </w:rPr>
                </w:rPrChange>
              </w:rPr>
            </w:pPr>
            <w:ins w:id="652" w:author="Jiří Vojtěšek" w:date="2018-11-22T17:31:00Z">
              <w:r w:rsidRPr="0047599C">
                <w:rPr>
                  <w:rFonts w:asciiTheme="minorHAnsi" w:hAnsiTheme="minorHAnsi" w:cstheme="minorHAnsi"/>
                  <w:b/>
                  <w:sz w:val="20"/>
                  <w:szCs w:val="20"/>
                  <w:rPrChange w:id="653" w:author="Jiří Vojtěšek" w:date="2018-11-22T17:33:00Z">
                    <w:rPr>
                      <w:b/>
                      <w:sz w:val="19"/>
                      <w:szCs w:val="19"/>
                    </w:rPr>
                  </w:rPrChange>
                </w:rPr>
                <w:t>x</w:t>
              </w:r>
            </w:ins>
          </w:p>
        </w:tc>
        <w:tc>
          <w:tcPr>
            <w:tcW w:w="1843" w:type="dxa"/>
            <w:shd w:val="clear" w:color="auto" w:fill="auto"/>
            <w:vAlign w:val="center"/>
          </w:tcPr>
          <w:p w14:paraId="7B7B45F1" w14:textId="77777777" w:rsidR="00CE16D6" w:rsidRPr="0047599C" w:rsidRDefault="00CE16D6" w:rsidP="00A74D2E">
            <w:pPr>
              <w:jc w:val="center"/>
              <w:rPr>
                <w:ins w:id="654" w:author="Jiří Vojtěšek" w:date="2018-11-22T17:31:00Z"/>
                <w:rFonts w:asciiTheme="minorHAnsi" w:hAnsiTheme="minorHAnsi" w:cstheme="minorHAnsi"/>
                <w:b/>
                <w:sz w:val="20"/>
                <w:szCs w:val="20"/>
                <w:rPrChange w:id="655" w:author="Jiří Vojtěšek" w:date="2018-11-22T17:33:00Z">
                  <w:rPr>
                    <w:ins w:id="656" w:author="Jiří Vojtěšek" w:date="2018-11-22T17:31:00Z"/>
                    <w:b/>
                    <w:sz w:val="19"/>
                    <w:szCs w:val="19"/>
                  </w:rPr>
                </w:rPrChange>
              </w:rPr>
            </w:pPr>
          </w:p>
        </w:tc>
      </w:tr>
      <w:tr w:rsidR="00CE16D6" w:rsidRPr="0047599C" w14:paraId="317BCD69" w14:textId="77777777" w:rsidTr="00A74D2E">
        <w:trPr>
          <w:ins w:id="657" w:author="Jiří Vojtěšek" w:date="2018-11-22T17:31:00Z"/>
        </w:trPr>
        <w:tc>
          <w:tcPr>
            <w:tcW w:w="3294" w:type="dxa"/>
            <w:shd w:val="clear" w:color="auto" w:fill="auto"/>
          </w:tcPr>
          <w:p w14:paraId="34D60D35" w14:textId="77777777" w:rsidR="00CE16D6" w:rsidRPr="0047599C" w:rsidRDefault="00CE16D6" w:rsidP="00A74D2E">
            <w:pPr>
              <w:rPr>
                <w:ins w:id="658" w:author="Jiří Vojtěšek" w:date="2018-11-22T17:31:00Z"/>
                <w:rFonts w:asciiTheme="minorHAnsi" w:hAnsiTheme="minorHAnsi" w:cstheme="minorHAnsi"/>
                <w:b/>
                <w:sz w:val="20"/>
                <w:szCs w:val="20"/>
                <w:rPrChange w:id="659" w:author="Jiří Vojtěšek" w:date="2018-11-22T17:33:00Z">
                  <w:rPr>
                    <w:ins w:id="660" w:author="Jiří Vojtěšek" w:date="2018-11-22T17:31:00Z"/>
                    <w:b/>
                    <w:sz w:val="19"/>
                    <w:szCs w:val="19"/>
                  </w:rPr>
                </w:rPrChange>
              </w:rPr>
            </w:pPr>
            <w:proofErr w:type="spellStart"/>
            <w:ins w:id="661" w:author="Jiří Vojtěšek" w:date="2018-11-22T17:31:00Z">
              <w:r w:rsidRPr="0047599C">
                <w:rPr>
                  <w:rFonts w:asciiTheme="minorHAnsi" w:hAnsiTheme="minorHAnsi" w:cstheme="minorHAnsi"/>
                  <w:sz w:val="20"/>
                  <w:szCs w:val="20"/>
                  <w:rPrChange w:id="662" w:author="Jiří Vojtěšek" w:date="2018-11-22T17:33:00Z">
                    <w:rPr>
                      <w:sz w:val="19"/>
                      <w:szCs w:val="19"/>
                    </w:rPr>
                  </w:rPrChange>
                </w:rPr>
                <w:t>Moderní</w:t>
              </w:r>
              <w:proofErr w:type="spellEnd"/>
              <w:r w:rsidRPr="0047599C">
                <w:rPr>
                  <w:rFonts w:asciiTheme="minorHAnsi" w:hAnsiTheme="minorHAnsi" w:cstheme="minorHAnsi"/>
                  <w:sz w:val="20"/>
                  <w:szCs w:val="20"/>
                  <w:rPrChange w:id="663"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664" w:author="Jiří Vojtěšek" w:date="2018-11-22T17:33:00Z">
                    <w:rPr>
                      <w:sz w:val="19"/>
                      <w:szCs w:val="19"/>
                    </w:rPr>
                  </w:rPrChange>
                </w:rPr>
                <w:t>počítačová</w:t>
              </w:r>
              <w:proofErr w:type="spellEnd"/>
              <w:r w:rsidRPr="0047599C">
                <w:rPr>
                  <w:rFonts w:asciiTheme="minorHAnsi" w:hAnsiTheme="minorHAnsi" w:cstheme="minorHAnsi"/>
                  <w:sz w:val="20"/>
                  <w:szCs w:val="20"/>
                  <w:rPrChange w:id="665"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666" w:author="Jiří Vojtěšek" w:date="2018-11-22T17:33:00Z">
                    <w:rPr>
                      <w:sz w:val="19"/>
                      <w:szCs w:val="19"/>
                    </w:rPr>
                  </w:rPrChange>
                </w:rPr>
                <w:t>grafika</w:t>
              </w:r>
              <w:proofErr w:type="spellEnd"/>
            </w:ins>
          </w:p>
        </w:tc>
        <w:tc>
          <w:tcPr>
            <w:tcW w:w="801" w:type="dxa"/>
            <w:shd w:val="clear" w:color="auto" w:fill="auto"/>
          </w:tcPr>
          <w:p w14:paraId="12C58CB6" w14:textId="77777777" w:rsidR="00CE16D6" w:rsidRPr="0047599C" w:rsidRDefault="00CE16D6" w:rsidP="00A74D2E">
            <w:pPr>
              <w:jc w:val="center"/>
              <w:rPr>
                <w:ins w:id="667" w:author="Jiří Vojtěšek" w:date="2018-11-22T17:31:00Z"/>
                <w:rFonts w:asciiTheme="minorHAnsi" w:hAnsiTheme="minorHAnsi" w:cstheme="minorHAnsi"/>
                <w:b/>
                <w:sz w:val="20"/>
                <w:szCs w:val="20"/>
                <w:rPrChange w:id="668" w:author="Jiří Vojtěšek" w:date="2018-11-22T17:33:00Z">
                  <w:rPr>
                    <w:ins w:id="669" w:author="Jiří Vojtěšek" w:date="2018-11-22T17:31:00Z"/>
                    <w:b/>
                    <w:sz w:val="19"/>
                    <w:szCs w:val="19"/>
                  </w:rPr>
                </w:rPrChange>
              </w:rPr>
            </w:pPr>
            <w:ins w:id="670" w:author="Jiří Vojtěšek" w:date="2018-11-22T17:31:00Z">
              <w:r w:rsidRPr="0047599C">
                <w:rPr>
                  <w:rFonts w:asciiTheme="minorHAnsi" w:hAnsiTheme="minorHAnsi" w:cstheme="minorHAnsi"/>
                  <w:sz w:val="20"/>
                  <w:szCs w:val="20"/>
                  <w:rPrChange w:id="671" w:author="Jiří Vojtěšek" w:date="2018-11-22T17:33:00Z">
                    <w:rPr>
                      <w:sz w:val="19"/>
                      <w:szCs w:val="19"/>
                    </w:rPr>
                  </w:rPrChange>
                </w:rPr>
                <w:t>1</w:t>
              </w:r>
            </w:ins>
          </w:p>
        </w:tc>
        <w:tc>
          <w:tcPr>
            <w:tcW w:w="851" w:type="dxa"/>
            <w:shd w:val="clear" w:color="auto" w:fill="auto"/>
          </w:tcPr>
          <w:p w14:paraId="3FB3EF85" w14:textId="77777777" w:rsidR="00CE16D6" w:rsidRPr="0047599C" w:rsidRDefault="00CE16D6" w:rsidP="00A74D2E">
            <w:pPr>
              <w:jc w:val="center"/>
              <w:rPr>
                <w:ins w:id="672" w:author="Jiří Vojtěšek" w:date="2018-11-22T17:31:00Z"/>
                <w:rFonts w:asciiTheme="minorHAnsi" w:hAnsiTheme="minorHAnsi" w:cstheme="minorHAnsi"/>
                <w:b/>
                <w:sz w:val="20"/>
                <w:szCs w:val="20"/>
                <w:rPrChange w:id="673" w:author="Jiří Vojtěšek" w:date="2018-11-22T17:33:00Z">
                  <w:rPr>
                    <w:ins w:id="674" w:author="Jiří Vojtěšek" w:date="2018-11-22T17:31:00Z"/>
                    <w:b/>
                    <w:sz w:val="19"/>
                    <w:szCs w:val="19"/>
                  </w:rPr>
                </w:rPrChange>
              </w:rPr>
            </w:pPr>
            <w:ins w:id="675" w:author="Jiří Vojtěšek" w:date="2018-11-22T17:31:00Z">
              <w:r w:rsidRPr="0047599C">
                <w:rPr>
                  <w:rFonts w:asciiTheme="minorHAnsi" w:hAnsiTheme="minorHAnsi" w:cstheme="minorHAnsi"/>
                  <w:sz w:val="20"/>
                  <w:szCs w:val="20"/>
                  <w:rPrChange w:id="676" w:author="Jiří Vojtěšek" w:date="2018-11-22T17:33:00Z">
                    <w:rPr>
                      <w:sz w:val="19"/>
                      <w:szCs w:val="19"/>
                    </w:rPr>
                  </w:rPrChange>
                </w:rPr>
                <w:t>L</w:t>
              </w:r>
            </w:ins>
          </w:p>
        </w:tc>
        <w:tc>
          <w:tcPr>
            <w:tcW w:w="1324" w:type="dxa"/>
            <w:shd w:val="clear" w:color="auto" w:fill="auto"/>
            <w:vAlign w:val="center"/>
          </w:tcPr>
          <w:p w14:paraId="74F88D24" w14:textId="77777777" w:rsidR="00CE16D6" w:rsidRPr="0047599C" w:rsidRDefault="00CE16D6" w:rsidP="00A74D2E">
            <w:pPr>
              <w:jc w:val="center"/>
              <w:rPr>
                <w:ins w:id="677" w:author="Jiří Vojtěšek" w:date="2018-11-22T17:31:00Z"/>
                <w:rFonts w:asciiTheme="minorHAnsi" w:hAnsiTheme="minorHAnsi" w:cstheme="minorHAnsi"/>
                <w:b/>
                <w:sz w:val="20"/>
                <w:szCs w:val="20"/>
                <w:rPrChange w:id="678" w:author="Jiří Vojtěšek" w:date="2018-11-22T17:33:00Z">
                  <w:rPr>
                    <w:ins w:id="679" w:author="Jiří Vojtěšek" w:date="2018-11-22T17:31:00Z"/>
                    <w:b/>
                    <w:sz w:val="19"/>
                    <w:szCs w:val="19"/>
                  </w:rPr>
                </w:rPrChange>
              </w:rPr>
            </w:pPr>
          </w:p>
        </w:tc>
        <w:tc>
          <w:tcPr>
            <w:tcW w:w="1134" w:type="dxa"/>
            <w:shd w:val="clear" w:color="auto" w:fill="D9D9D9" w:themeFill="background1" w:themeFillShade="D9"/>
            <w:vAlign w:val="center"/>
          </w:tcPr>
          <w:p w14:paraId="7E4B9762" w14:textId="77777777" w:rsidR="00CE16D6" w:rsidRPr="0047599C" w:rsidRDefault="00CE16D6" w:rsidP="00A74D2E">
            <w:pPr>
              <w:jc w:val="center"/>
              <w:rPr>
                <w:ins w:id="680" w:author="Jiří Vojtěšek" w:date="2018-11-22T17:31:00Z"/>
                <w:rFonts w:asciiTheme="minorHAnsi" w:hAnsiTheme="minorHAnsi" w:cstheme="minorHAnsi"/>
                <w:b/>
                <w:sz w:val="20"/>
                <w:szCs w:val="20"/>
                <w:rPrChange w:id="681" w:author="Jiří Vojtěšek" w:date="2018-11-22T17:33:00Z">
                  <w:rPr>
                    <w:ins w:id="682" w:author="Jiří Vojtěšek" w:date="2018-11-22T17:31:00Z"/>
                    <w:b/>
                    <w:sz w:val="19"/>
                    <w:szCs w:val="19"/>
                  </w:rPr>
                </w:rPrChange>
              </w:rPr>
            </w:pPr>
            <w:ins w:id="683" w:author="Jiří Vojtěšek" w:date="2018-11-22T17:31:00Z">
              <w:r w:rsidRPr="0047599C">
                <w:rPr>
                  <w:rFonts w:asciiTheme="minorHAnsi" w:hAnsiTheme="minorHAnsi" w:cstheme="minorHAnsi"/>
                  <w:b/>
                  <w:sz w:val="20"/>
                  <w:szCs w:val="20"/>
                  <w:rPrChange w:id="684" w:author="Jiří Vojtěšek" w:date="2018-11-22T17:33:00Z">
                    <w:rPr>
                      <w:b/>
                      <w:sz w:val="19"/>
                      <w:szCs w:val="19"/>
                    </w:rPr>
                  </w:rPrChange>
                </w:rPr>
                <w:t>x</w:t>
              </w:r>
            </w:ins>
          </w:p>
        </w:tc>
        <w:tc>
          <w:tcPr>
            <w:tcW w:w="1843" w:type="dxa"/>
            <w:tcBorders>
              <w:bottom w:val="single" w:sz="4" w:space="0" w:color="auto"/>
            </w:tcBorders>
            <w:shd w:val="clear" w:color="auto" w:fill="auto"/>
            <w:vAlign w:val="center"/>
          </w:tcPr>
          <w:p w14:paraId="34FB8DCD" w14:textId="77777777" w:rsidR="00CE16D6" w:rsidRPr="0047599C" w:rsidRDefault="00CE16D6" w:rsidP="00A74D2E">
            <w:pPr>
              <w:jc w:val="center"/>
              <w:rPr>
                <w:ins w:id="685" w:author="Jiří Vojtěšek" w:date="2018-11-22T17:31:00Z"/>
                <w:rFonts w:asciiTheme="minorHAnsi" w:hAnsiTheme="minorHAnsi" w:cstheme="minorHAnsi"/>
                <w:b/>
                <w:sz w:val="20"/>
                <w:szCs w:val="20"/>
                <w:rPrChange w:id="686" w:author="Jiří Vojtěšek" w:date="2018-11-22T17:33:00Z">
                  <w:rPr>
                    <w:ins w:id="687" w:author="Jiří Vojtěšek" w:date="2018-11-22T17:31:00Z"/>
                    <w:b/>
                    <w:sz w:val="19"/>
                    <w:szCs w:val="19"/>
                  </w:rPr>
                </w:rPrChange>
              </w:rPr>
            </w:pPr>
          </w:p>
        </w:tc>
      </w:tr>
      <w:tr w:rsidR="00CE16D6" w:rsidRPr="0047599C" w14:paraId="512D4C55" w14:textId="77777777" w:rsidTr="00A74D2E">
        <w:trPr>
          <w:ins w:id="688" w:author="Jiří Vojtěšek" w:date="2018-11-22T17:31:00Z"/>
        </w:trPr>
        <w:tc>
          <w:tcPr>
            <w:tcW w:w="3294" w:type="dxa"/>
            <w:shd w:val="clear" w:color="auto" w:fill="auto"/>
          </w:tcPr>
          <w:p w14:paraId="75840A1C" w14:textId="77777777" w:rsidR="00CE16D6" w:rsidRPr="0047599C" w:rsidRDefault="00CE16D6" w:rsidP="00A74D2E">
            <w:pPr>
              <w:rPr>
                <w:ins w:id="689" w:author="Jiří Vojtěšek" w:date="2018-11-22T17:31:00Z"/>
                <w:rFonts w:asciiTheme="minorHAnsi" w:hAnsiTheme="minorHAnsi" w:cstheme="minorHAnsi"/>
                <w:b/>
                <w:sz w:val="20"/>
                <w:szCs w:val="20"/>
                <w:rPrChange w:id="690" w:author="Jiří Vojtěšek" w:date="2018-11-22T17:33:00Z">
                  <w:rPr>
                    <w:ins w:id="691" w:author="Jiří Vojtěšek" w:date="2018-11-22T17:31:00Z"/>
                    <w:b/>
                    <w:sz w:val="19"/>
                    <w:szCs w:val="19"/>
                  </w:rPr>
                </w:rPrChange>
              </w:rPr>
            </w:pPr>
            <w:proofErr w:type="spellStart"/>
            <w:ins w:id="692" w:author="Jiří Vojtěšek" w:date="2018-11-22T17:31:00Z">
              <w:r w:rsidRPr="0047599C">
                <w:rPr>
                  <w:rFonts w:asciiTheme="minorHAnsi" w:hAnsiTheme="minorHAnsi" w:cstheme="minorHAnsi"/>
                  <w:sz w:val="20"/>
                  <w:szCs w:val="20"/>
                  <w:rPrChange w:id="693" w:author="Jiří Vojtěšek" w:date="2018-11-22T17:33:00Z">
                    <w:rPr>
                      <w:sz w:val="19"/>
                      <w:szCs w:val="19"/>
                    </w:rPr>
                  </w:rPrChange>
                </w:rPr>
                <w:t>Nástroje</w:t>
              </w:r>
              <w:proofErr w:type="spellEnd"/>
              <w:r w:rsidRPr="0047599C">
                <w:rPr>
                  <w:rFonts w:asciiTheme="minorHAnsi" w:hAnsiTheme="minorHAnsi" w:cstheme="minorHAnsi"/>
                  <w:sz w:val="20"/>
                  <w:szCs w:val="20"/>
                  <w:rPrChange w:id="694" w:author="Jiří Vojtěšek" w:date="2018-11-22T17:33:00Z">
                    <w:rPr>
                      <w:sz w:val="19"/>
                      <w:szCs w:val="19"/>
                    </w:rPr>
                  </w:rPrChange>
                </w:rPr>
                <w:t xml:space="preserve"> pro </w:t>
              </w:r>
              <w:proofErr w:type="spellStart"/>
              <w:r w:rsidRPr="0047599C">
                <w:rPr>
                  <w:rFonts w:asciiTheme="minorHAnsi" w:hAnsiTheme="minorHAnsi" w:cstheme="minorHAnsi"/>
                  <w:sz w:val="20"/>
                  <w:szCs w:val="20"/>
                  <w:rPrChange w:id="695" w:author="Jiří Vojtěšek" w:date="2018-11-22T17:33:00Z">
                    <w:rPr>
                      <w:sz w:val="19"/>
                      <w:szCs w:val="19"/>
                    </w:rPr>
                  </w:rPrChange>
                </w:rPr>
                <w:t>vývoj</w:t>
              </w:r>
              <w:proofErr w:type="spellEnd"/>
              <w:r w:rsidRPr="0047599C">
                <w:rPr>
                  <w:rFonts w:asciiTheme="minorHAnsi" w:hAnsiTheme="minorHAnsi" w:cstheme="minorHAnsi"/>
                  <w:sz w:val="20"/>
                  <w:szCs w:val="20"/>
                  <w:rPrChange w:id="696"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697" w:author="Jiří Vojtěšek" w:date="2018-11-22T17:33:00Z">
                    <w:rPr>
                      <w:sz w:val="19"/>
                      <w:szCs w:val="19"/>
                    </w:rPr>
                  </w:rPrChange>
                </w:rPr>
                <w:t>softwarových</w:t>
              </w:r>
              <w:proofErr w:type="spellEnd"/>
              <w:r w:rsidRPr="0047599C">
                <w:rPr>
                  <w:rFonts w:asciiTheme="minorHAnsi" w:hAnsiTheme="minorHAnsi" w:cstheme="minorHAnsi"/>
                  <w:sz w:val="20"/>
                  <w:szCs w:val="20"/>
                  <w:rPrChange w:id="698"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699" w:author="Jiří Vojtěšek" w:date="2018-11-22T17:33:00Z">
                    <w:rPr>
                      <w:sz w:val="19"/>
                      <w:szCs w:val="19"/>
                    </w:rPr>
                  </w:rPrChange>
                </w:rPr>
                <w:t>projektů</w:t>
              </w:r>
              <w:proofErr w:type="spellEnd"/>
            </w:ins>
          </w:p>
        </w:tc>
        <w:tc>
          <w:tcPr>
            <w:tcW w:w="801" w:type="dxa"/>
            <w:shd w:val="clear" w:color="auto" w:fill="auto"/>
          </w:tcPr>
          <w:p w14:paraId="6584D39F" w14:textId="77777777" w:rsidR="00CE16D6" w:rsidRPr="0047599C" w:rsidRDefault="00CE16D6" w:rsidP="00A74D2E">
            <w:pPr>
              <w:jc w:val="center"/>
              <w:rPr>
                <w:ins w:id="700" w:author="Jiří Vojtěšek" w:date="2018-11-22T17:31:00Z"/>
                <w:rFonts w:asciiTheme="minorHAnsi" w:hAnsiTheme="minorHAnsi" w:cstheme="minorHAnsi"/>
                <w:b/>
                <w:sz w:val="20"/>
                <w:szCs w:val="20"/>
                <w:rPrChange w:id="701" w:author="Jiří Vojtěšek" w:date="2018-11-22T17:33:00Z">
                  <w:rPr>
                    <w:ins w:id="702" w:author="Jiří Vojtěšek" w:date="2018-11-22T17:31:00Z"/>
                    <w:b/>
                    <w:sz w:val="19"/>
                    <w:szCs w:val="19"/>
                  </w:rPr>
                </w:rPrChange>
              </w:rPr>
            </w:pPr>
            <w:ins w:id="703" w:author="Jiří Vojtěšek" w:date="2018-11-22T17:31:00Z">
              <w:r w:rsidRPr="0047599C">
                <w:rPr>
                  <w:rFonts w:asciiTheme="minorHAnsi" w:hAnsiTheme="minorHAnsi" w:cstheme="minorHAnsi"/>
                  <w:sz w:val="20"/>
                  <w:szCs w:val="20"/>
                  <w:rPrChange w:id="704" w:author="Jiří Vojtěšek" w:date="2018-11-22T17:33:00Z">
                    <w:rPr>
                      <w:sz w:val="19"/>
                      <w:szCs w:val="19"/>
                    </w:rPr>
                  </w:rPrChange>
                </w:rPr>
                <w:t>1</w:t>
              </w:r>
            </w:ins>
          </w:p>
        </w:tc>
        <w:tc>
          <w:tcPr>
            <w:tcW w:w="851" w:type="dxa"/>
            <w:shd w:val="clear" w:color="auto" w:fill="auto"/>
          </w:tcPr>
          <w:p w14:paraId="33B779EB" w14:textId="77777777" w:rsidR="00CE16D6" w:rsidRPr="0047599C" w:rsidRDefault="00CE16D6" w:rsidP="00A74D2E">
            <w:pPr>
              <w:jc w:val="center"/>
              <w:rPr>
                <w:ins w:id="705" w:author="Jiří Vojtěšek" w:date="2018-11-22T17:31:00Z"/>
                <w:rFonts w:asciiTheme="minorHAnsi" w:hAnsiTheme="minorHAnsi" w:cstheme="minorHAnsi"/>
                <w:b/>
                <w:sz w:val="20"/>
                <w:szCs w:val="20"/>
                <w:rPrChange w:id="706" w:author="Jiří Vojtěšek" w:date="2018-11-22T17:33:00Z">
                  <w:rPr>
                    <w:ins w:id="707" w:author="Jiří Vojtěšek" w:date="2018-11-22T17:31:00Z"/>
                    <w:b/>
                    <w:sz w:val="19"/>
                    <w:szCs w:val="19"/>
                  </w:rPr>
                </w:rPrChange>
              </w:rPr>
            </w:pPr>
            <w:ins w:id="708" w:author="Jiří Vojtěšek" w:date="2018-11-22T17:31:00Z">
              <w:r w:rsidRPr="0047599C">
                <w:rPr>
                  <w:rFonts w:asciiTheme="minorHAnsi" w:hAnsiTheme="minorHAnsi" w:cstheme="minorHAnsi"/>
                  <w:sz w:val="20"/>
                  <w:szCs w:val="20"/>
                  <w:rPrChange w:id="709" w:author="Jiří Vojtěšek" w:date="2018-11-22T17:33:00Z">
                    <w:rPr>
                      <w:sz w:val="19"/>
                      <w:szCs w:val="19"/>
                    </w:rPr>
                  </w:rPrChange>
                </w:rPr>
                <w:t>Z</w:t>
              </w:r>
            </w:ins>
          </w:p>
        </w:tc>
        <w:tc>
          <w:tcPr>
            <w:tcW w:w="1324" w:type="dxa"/>
            <w:shd w:val="clear" w:color="auto" w:fill="auto"/>
            <w:vAlign w:val="center"/>
          </w:tcPr>
          <w:p w14:paraId="20CCE937" w14:textId="77777777" w:rsidR="00CE16D6" w:rsidRPr="0047599C" w:rsidRDefault="00CE16D6" w:rsidP="00A74D2E">
            <w:pPr>
              <w:jc w:val="center"/>
              <w:rPr>
                <w:ins w:id="710" w:author="Jiří Vojtěšek" w:date="2018-11-22T17:31:00Z"/>
                <w:rFonts w:asciiTheme="minorHAnsi" w:hAnsiTheme="minorHAnsi" w:cstheme="minorHAnsi"/>
                <w:b/>
                <w:sz w:val="20"/>
                <w:szCs w:val="20"/>
                <w:rPrChange w:id="711" w:author="Jiří Vojtěšek" w:date="2018-11-22T17:33:00Z">
                  <w:rPr>
                    <w:ins w:id="712" w:author="Jiří Vojtěšek" w:date="2018-11-22T17:31:00Z"/>
                    <w:b/>
                    <w:sz w:val="19"/>
                    <w:szCs w:val="19"/>
                  </w:rPr>
                </w:rPrChange>
              </w:rPr>
            </w:pPr>
          </w:p>
        </w:tc>
        <w:tc>
          <w:tcPr>
            <w:tcW w:w="1134" w:type="dxa"/>
            <w:shd w:val="clear" w:color="auto" w:fill="D9D9D9" w:themeFill="background1" w:themeFillShade="D9"/>
            <w:vAlign w:val="center"/>
          </w:tcPr>
          <w:p w14:paraId="701BA956" w14:textId="77777777" w:rsidR="00CE16D6" w:rsidRPr="0047599C" w:rsidRDefault="00CE16D6" w:rsidP="00A74D2E">
            <w:pPr>
              <w:jc w:val="center"/>
              <w:rPr>
                <w:ins w:id="713" w:author="Jiří Vojtěšek" w:date="2018-11-22T17:31:00Z"/>
                <w:rFonts w:asciiTheme="minorHAnsi" w:hAnsiTheme="minorHAnsi" w:cstheme="minorHAnsi"/>
                <w:b/>
                <w:sz w:val="20"/>
                <w:szCs w:val="20"/>
                <w:rPrChange w:id="714" w:author="Jiří Vojtěšek" w:date="2018-11-22T17:33:00Z">
                  <w:rPr>
                    <w:ins w:id="715" w:author="Jiří Vojtěšek" w:date="2018-11-22T17:31:00Z"/>
                    <w:b/>
                    <w:sz w:val="19"/>
                    <w:szCs w:val="19"/>
                  </w:rPr>
                </w:rPrChange>
              </w:rPr>
            </w:pPr>
            <w:ins w:id="716" w:author="Jiří Vojtěšek" w:date="2018-11-22T17:31:00Z">
              <w:r w:rsidRPr="0047599C">
                <w:rPr>
                  <w:rFonts w:asciiTheme="minorHAnsi" w:hAnsiTheme="minorHAnsi" w:cstheme="minorHAnsi"/>
                  <w:b/>
                  <w:sz w:val="20"/>
                  <w:szCs w:val="20"/>
                  <w:rPrChange w:id="717" w:author="Jiří Vojtěšek" w:date="2018-11-22T17:33:00Z">
                    <w:rPr>
                      <w:b/>
                      <w:sz w:val="19"/>
                      <w:szCs w:val="19"/>
                    </w:rPr>
                  </w:rPrChange>
                </w:rPr>
                <w:t>x</w:t>
              </w:r>
            </w:ins>
          </w:p>
        </w:tc>
        <w:tc>
          <w:tcPr>
            <w:tcW w:w="1843" w:type="dxa"/>
            <w:shd w:val="clear" w:color="auto" w:fill="D9D9D9" w:themeFill="background1" w:themeFillShade="D9"/>
            <w:vAlign w:val="center"/>
          </w:tcPr>
          <w:p w14:paraId="703C3795" w14:textId="77777777" w:rsidR="00CE16D6" w:rsidRPr="0047599C" w:rsidRDefault="00CE16D6" w:rsidP="00A74D2E">
            <w:pPr>
              <w:jc w:val="center"/>
              <w:rPr>
                <w:ins w:id="718" w:author="Jiří Vojtěšek" w:date="2018-11-22T17:31:00Z"/>
                <w:rFonts w:asciiTheme="minorHAnsi" w:hAnsiTheme="minorHAnsi" w:cstheme="minorHAnsi"/>
                <w:b/>
                <w:sz w:val="20"/>
                <w:szCs w:val="20"/>
                <w:rPrChange w:id="719" w:author="Jiří Vojtěšek" w:date="2018-11-22T17:33:00Z">
                  <w:rPr>
                    <w:ins w:id="720" w:author="Jiří Vojtěšek" w:date="2018-11-22T17:31:00Z"/>
                    <w:b/>
                    <w:sz w:val="19"/>
                    <w:szCs w:val="19"/>
                  </w:rPr>
                </w:rPrChange>
              </w:rPr>
            </w:pPr>
            <w:ins w:id="721" w:author="Jiří Vojtěšek" w:date="2018-11-22T17:31:00Z">
              <w:r w:rsidRPr="0047599C">
                <w:rPr>
                  <w:rFonts w:asciiTheme="minorHAnsi" w:hAnsiTheme="minorHAnsi" w:cstheme="minorHAnsi"/>
                  <w:b/>
                  <w:sz w:val="20"/>
                  <w:szCs w:val="20"/>
                  <w:rPrChange w:id="722" w:author="Jiří Vojtěšek" w:date="2018-11-22T17:33:00Z">
                    <w:rPr>
                      <w:b/>
                      <w:sz w:val="19"/>
                      <w:szCs w:val="19"/>
                    </w:rPr>
                  </w:rPrChange>
                </w:rPr>
                <w:t>x</w:t>
              </w:r>
            </w:ins>
          </w:p>
        </w:tc>
      </w:tr>
      <w:tr w:rsidR="00CE16D6" w:rsidRPr="0047599C" w14:paraId="0644A59D" w14:textId="77777777" w:rsidTr="00A74D2E">
        <w:trPr>
          <w:ins w:id="723" w:author="Jiří Vojtěšek" w:date="2018-11-22T17:31:00Z"/>
        </w:trPr>
        <w:tc>
          <w:tcPr>
            <w:tcW w:w="3294" w:type="dxa"/>
            <w:shd w:val="clear" w:color="auto" w:fill="auto"/>
          </w:tcPr>
          <w:p w14:paraId="51D646CC" w14:textId="77777777" w:rsidR="00CE16D6" w:rsidRPr="0047599C" w:rsidRDefault="00CE16D6" w:rsidP="00A74D2E">
            <w:pPr>
              <w:rPr>
                <w:ins w:id="724" w:author="Jiří Vojtěšek" w:date="2018-11-22T17:31:00Z"/>
                <w:rFonts w:asciiTheme="minorHAnsi" w:hAnsiTheme="minorHAnsi" w:cstheme="minorHAnsi"/>
                <w:b/>
                <w:sz w:val="20"/>
                <w:szCs w:val="20"/>
                <w:rPrChange w:id="725" w:author="Jiří Vojtěšek" w:date="2018-11-22T17:33:00Z">
                  <w:rPr>
                    <w:ins w:id="726" w:author="Jiří Vojtěšek" w:date="2018-11-22T17:31:00Z"/>
                    <w:b/>
                    <w:sz w:val="19"/>
                    <w:szCs w:val="19"/>
                  </w:rPr>
                </w:rPrChange>
              </w:rPr>
            </w:pPr>
            <w:proofErr w:type="spellStart"/>
            <w:ins w:id="727" w:author="Jiří Vojtěšek" w:date="2018-11-22T17:31:00Z">
              <w:r w:rsidRPr="0047599C">
                <w:rPr>
                  <w:rFonts w:asciiTheme="minorHAnsi" w:hAnsiTheme="minorHAnsi" w:cstheme="minorHAnsi"/>
                  <w:sz w:val="20"/>
                  <w:szCs w:val="20"/>
                  <w:rPrChange w:id="728" w:author="Jiří Vojtěšek" w:date="2018-11-22T17:33:00Z">
                    <w:rPr>
                      <w:sz w:val="19"/>
                      <w:szCs w:val="19"/>
                    </w:rPr>
                  </w:rPrChange>
                </w:rPr>
                <w:t>Němčina</w:t>
              </w:r>
              <w:proofErr w:type="spellEnd"/>
              <w:r w:rsidRPr="0047599C">
                <w:rPr>
                  <w:rFonts w:asciiTheme="minorHAnsi" w:hAnsiTheme="minorHAnsi" w:cstheme="minorHAnsi"/>
                  <w:sz w:val="20"/>
                  <w:szCs w:val="20"/>
                  <w:rPrChange w:id="729" w:author="Jiří Vojtěšek" w:date="2018-11-22T17:33:00Z">
                    <w:rPr>
                      <w:sz w:val="19"/>
                      <w:szCs w:val="19"/>
                    </w:rPr>
                  </w:rPrChange>
                </w:rPr>
                <w:t xml:space="preserve"> 1-4</w:t>
              </w:r>
            </w:ins>
          </w:p>
        </w:tc>
        <w:tc>
          <w:tcPr>
            <w:tcW w:w="801" w:type="dxa"/>
            <w:shd w:val="clear" w:color="auto" w:fill="auto"/>
          </w:tcPr>
          <w:p w14:paraId="2466EBDC" w14:textId="77777777" w:rsidR="00CE16D6" w:rsidRPr="0047599C" w:rsidRDefault="00CE16D6" w:rsidP="00A74D2E">
            <w:pPr>
              <w:jc w:val="center"/>
              <w:rPr>
                <w:ins w:id="730" w:author="Jiří Vojtěšek" w:date="2018-11-22T17:31:00Z"/>
                <w:rFonts w:asciiTheme="minorHAnsi" w:hAnsiTheme="minorHAnsi" w:cstheme="minorHAnsi"/>
                <w:b/>
                <w:sz w:val="20"/>
                <w:szCs w:val="20"/>
                <w:rPrChange w:id="731" w:author="Jiří Vojtěšek" w:date="2018-11-22T17:33:00Z">
                  <w:rPr>
                    <w:ins w:id="732" w:author="Jiří Vojtěšek" w:date="2018-11-22T17:31:00Z"/>
                    <w:b/>
                    <w:sz w:val="19"/>
                    <w:szCs w:val="19"/>
                  </w:rPr>
                </w:rPrChange>
              </w:rPr>
            </w:pPr>
            <w:ins w:id="733" w:author="Jiří Vojtěšek" w:date="2018-11-22T17:31:00Z">
              <w:r w:rsidRPr="0047599C">
                <w:rPr>
                  <w:rFonts w:asciiTheme="minorHAnsi" w:hAnsiTheme="minorHAnsi" w:cstheme="minorHAnsi"/>
                  <w:sz w:val="20"/>
                  <w:szCs w:val="20"/>
                  <w:rPrChange w:id="734" w:author="Jiří Vojtěšek" w:date="2018-11-22T17:33:00Z">
                    <w:rPr>
                      <w:sz w:val="19"/>
                      <w:szCs w:val="19"/>
                    </w:rPr>
                  </w:rPrChange>
                </w:rPr>
                <w:t>1</w:t>
              </w:r>
            </w:ins>
          </w:p>
        </w:tc>
        <w:tc>
          <w:tcPr>
            <w:tcW w:w="851" w:type="dxa"/>
            <w:shd w:val="clear" w:color="auto" w:fill="auto"/>
          </w:tcPr>
          <w:p w14:paraId="1B73120B" w14:textId="77777777" w:rsidR="00CE16D6" w:rsidRPr="0047599C" w:rsidRDefault="00CE16D6" w:rsidP="00A74D2E">
            <w:pPr>
              <w:jc w:val="center"/>
              <w:rPr>
                <w:ins w:id="735" w:author="Jiří Vojtěšek" w:date="2018-11-22T17:31:00Z"/>
                <w:rFonts w:asciiTheme="minorHAnsi" w:hAnsiTheme="minorHAnsi" w:cstheme="minorHAnsi"/>
                <w:b/>
                <w:sz w:val="20"/>
                <w:szCs w:val="20"/>
                <w:rPrChange w:id="736" w:author="Jiří Vojtěšek" w:date="2018-11-22T17:33:00Z">
                  <w:rPr>
                    <w:ins w:id="737" w:author="Jiří Vojtěšek" w:date="2018-11-22T17:31:00Z"/>
                    <w:b/>
                    <w:sz w:val="19"/>
                    <w:szCs w:val="19"/>
                  </w:rPr>
                </w:rPrChange>
              </w:rPr>
            </w:pPr>
            <w:ins w:id="738" w:author="Jiří Vojtěšek" w:date="2018-11-22T17:31:00Z">
              <w:r w:rsidRPr="0047599C">
                <w:rPr>
                  <w:rFonts w:asciiTheme="minorHAnsi" w:hAnsiTheme="minorHAnsi" w:cstheme="minorHAnsi"/>
                  <w:sz w:val="20"/>
                  <w:szCs w:val="20"/>
                  <w:rPrChange w:id="739" w:author="Jiří Vojtěšek" w:date="2018-11-22T17:33:00Z">
                    <w:rPr>
                      <w:sz w:val="19"/>
                      <w:szCs w:val="19"/>
                    </w:rPr>
                  </w:rPrChange>
                </w:rPr>
                <w:t>L</w:t>
              </w:r>
            </w:ins>
          </w:p>
        </w:tc>
        <w:tc>
          <w:tcPr>
            <w:tcW w:w="1324" w:type="dxa"/>
            <w:shd w:val="clear" w:color="auto" w:fill="auto"/>
            <w:vAlign w:val="center"/>
          </w:tcPr>
          <w:p w14:paraId="2887EF89" w14:textId="77777777" w:rsidR="00CE16D6" w:rsidRPr="0047599C" w:rsidRDefault="00CE16D6" w:rsidP="00A74D2E">
            <w:pPr>
              <w:jc w:val="center"/>
              <w:rPr>
                <w:ins w:id="740" w:author="Jiří Vojtěšek" w:date="2018-11-22T17:31:00Z"/>
                <w:rFonts w:asciiTheme="minorHAnsi" w:hAnsiTheme="minorHAnsi" w:cstheme="minorHAnsi"/>
                <w:b/>
                <w:sz w:val="20"/>
                <w:szCs w:val="20"/>
                <w:rPrChange w:id="741" w:author="Jiří Vojtěšek" w:date="2018-11-22T17:33:00Z">
                  <w:rPr>
                    <w:ins w:id="742" w:author="Jiří Vojtěšek" w:date="2018-11-22T17:31:00Z"/>
                    <w:b/>
                    <w:sz w:val="19"/>
                    <w:szCs w:val="19"/>
                  </w:rPr>
                </w:rPrChange>
              </w:rPr>
            </w:pPr>
          </w:p>
        </w:tc>
        <w:tc>
          <w:tcPr>
            <w:tcW w:w="1134" w:type="dxa"/>
            <w:shd w:val="clear" w:color="auto" w:fill="D9D9D9" w:themeFill="background1" w:themeFillShade="D9"/>
            <w:vAlign w:val="center"/>
          </w:tcPr>
          <w:p w14:paraId="01FD35D0" w14:textId="77777777" w:rsidR="00CE16D6" w:rsidRPr="0047599C" w:rsidRDefault="00CE16D6" w:rsidP="00A74D2E">
            <w:pPr>
              <w:jc w:val="center"/>
              <w:rPr>
                <w:ins w:id="743" w:author="Jiří Vojtěšek" w:date="2018-11-22T17:31:00Z"/>
                <w:rFonts w:asciiTheme="minorHAnsi" w:hAnsiTheme="minorHAnsi" w:cstheme="minorHAnsi"/>
                <w:b/>
                <w:sz w:val="20"/>
                <w:szCs w:val="20"/>
                <w:rPrChange w:id="744" w:author="Jiří Vojtěšek" w:date="2018-11-22T17:33:00Z">
                  <w:rPr>
                    <w:ins w:id="745" w:author="Jiří Vojtěšek" w:date="2018-11-22T17:31:00Z"/>
                    <w:b/>
                    <w:sz w:val="19"/>
                    <w:szCs w:val="19"/>
                  </w:rPr>
                </w:rPrChange>
              </w:rPr>
            </w:pPr>
            <w:ins w:id="746" w:author="Jiří Vojtěšek" w:date="2018-11-22T17:31:00Z">
              <w:r w:rsidRPr="0047599C">
                <w:rPr>
                  <w:rFonts w:asciiTheme="minorHAnsi" w:hAnsiTheme="minorHAnsi" w:cstheme="minorHAnsi"/>
                  <w:b/>
                  <w:sz w:val="20"/>
                  <w:szCs w:val="20"/>
                  <w:rPrChange w:id="747" w:author="Jiří Vojtěšek" w:date="2018-11-22T17:33:00Z">
                    <w:rPr>
                      <w:b/>
                      <w:sz w:val="19"/>
                      <w:szCs w:val="19"/>
                    </w:rPr>
                  </w:rPrChange>
                </w:rPr>
                <w:t>x</w:t>
              </w:r>
            </w:ins>
          </w:p>
        </w:tc>
        <w:tc>
          <w:tcPr>
            <w:tcW w:w="1843" w:type="dxa"/>
            <w:shd w:val="clear" w:color="auto" w:fill="auto"/>
            <w:vAlign w:val="center"/>
          </w:tcPr>
          <w:p w14:paraId="6A061446" w14:textId="77777777" w:rsidR="00CE16D6" w:rsidRPr="0047599C" w:rsidRDefault="00CE16D6" w:rsidP="00A74D2E">
            <w:pPr>
              <w:jc w:val="center"/>
              <w:rPr>
                <w:ins w:id="748" w:author="Jiří Vojtěšek" w:date="2018-11-22T17:31:00Z"/>
                <w:rFonts w:asciiTheme="minorHAnsi" w:hAnsiTheme="minorHAnsi" w:cstheme="minorHAnsi"/>
                <w:b/>
                <w:sz w:val="20"/>
                <w:szCs w:val="20"/>
                <w:rPrChange w:id="749" w:author="Jiří Vojtěšek" w:date="2018-11-22T17:33:00Z">
                  <w:rPr>
                    <w:ins w:id="750" w:author="Jiří Vojtěšek" w:date="2018-11-22T17:31:00Z"/>
                    <w:b/>
                    <w:sz w:val="19"/>
                    <w:szCs w:val="19"/>
                  </w:rPr>
                </w:rPrChange>
              </w:rPr>
            </w:pPr>
          </w:p>
        </w:tc>
      </w:tr>
      <w:tr w:rsidR="00CE16D6" w:rsidRPr="0047599C" w14:paraId="4950DBDF" w14:textId="77777777" w:rsidTr="00A74D2E">
        <w:trPr>
          <w:ins w:id="751" w:author="Jiří Vojtěšek" w:date="2018-11-22T17:31:00Z"/>
        </w:trPr>
        <w:tc>
          <w:tcPr>
            <w:tcW w:w="3294" w:type="dxa"/>
            <w:shd w:val="clear" w:color="auto" w:fill="auto"/>
          </w:tcPr>
          <w:p w14:paraId="12923CE6" w14:textId="77777777" w:rsidR="00CE16D6" w:rsidRPr="0047599C" w:rsidRDefault="00CE16D6" w:rsidP="00A74D2E">
            <w:pPr>
              <w:rPr>
                <w:ins w:id="752" w:author="Jiří Vojtěšek" w:date="2018-11-22T17:31:00Z"/>
                <w:rFonts w:asciiTheme="minorHAnsi" w:hAnsiTheme="minorHAnsi" w:cstheme="minorHAnsi"/>
                <w:b/>
                <w:sz w:val="20"/>
                <w:szCs w:val="20"/>
                <w:rPrChange w:id="753" w:author="Jiří Vojtěšek" w:date="2018-11-22T17:33:00Z">
                  <w:rPr>
                    <w:ins w:id="754" w:author="Jiří Vojtěšek" w:date="2018-11-22T17:31:00Z"/>
                    <w:b/>
                    <w:sz w:val="19"/>
                    <w:szCs w:val="19"/>
                  </w:rPr>
                </w:rPrChange>
              </w:rPr>
            </w:pPr>
            <w:proofErr w:type="spellStart"/>
            <w:ins w:id="755" w:author="Jiří Vojtěšek" w:date="2018-11-22T17:31:00Z">
              <w:r w:rsidRPr="0047599C">
                <w:rPr>
                  <w:rFonts w:asciiTheme="minorHAnsi" w:hAnsiTheme="minorHAnsi" w:cstheme="minorHAnsi"/>
                  <w:sz w:val="20"/>
                  <w:szCs w:val="20"/>
                  <w:rPrChange w:id="756" w:author="Jiří Vojtěšek" w:date="2018-11-22T17:33:00Z">
                    <w:rPr>
                      <w:sz w:val="19"/>
                      <w:szCs w:val="19"/>
                    </w:rPr>
                  </w:rPrChange>
                </w:rPr>
                <w:t>Objektové</w:t>
              </w:r>
              <w:proofErr w:type="spellEnd"/>
              <w:r w:rsidRPr="0047599C">
                <w:rPr>
                  <w:rFonts w:asciiTheme="minorHAnsi" w:hAnsiTheme="minorHAnsi" w:cstheme="minorHAnsi"/>
                  <w:sz w:val="20"/>
                  <w:szCs w:val="20"/>
                  <w:rPrChange w:id="757"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758" w:author="Jiří Vojtěšek" w:date="2018-11-22T17:33:00Z">
                    <w:rPr>
                      <w:sz w:val="19"/>
                      <w:szCs w:val="19"/>
                    </w:rPr>
                  </w:rPrChange>
                </w:rPr>
                <w:t>programování</w:t>
              </w:r>
              <w:proofErr w:type="spellEnd"/>
              <w:r w:rsidRPr="0047599C">
                <w:rPr>
                  <w:rFonts w:asciiTheme="minorHAnsi" w:hAnsiTheme="minorHAnsi" w:cstheme="minorHAnsi"/>
                  <w:sz w:val="20"/>
                  <w:szCs w:val="20"/>
                  <w:rPrChange w:id="759" w:author="Jiří Vojtěšek" w:date="2018-11-22T17:33:00Z">
                    <w:rPr>
                      <w:sz w:val="19"/>
                      <w:szCs w:val="19"/>
                    </w:rPr>
                  </w:rPrChange>
                </w:rPr>
                <w:t xml:space="preserve"> a </w:t>
              </w:r>
              <w:proofErr w:type="spellStart"/>
              <w:r w:rsidRPr="0047599C">
                <w:rPr>
                  <w:rFonts w:asciiTheme="minorHAnsi" w:hAnsiTheme="minorHAnsi" w:cstheme="minorHAnsi"/>
                  <w:sz w:val="20"/>
                  <w:szCs w:val="20"/>
                  <w:rPrChange w:id="760" w:author="Jiří Vojtěšek" w:date="2018-11-22T17:33:00Z">
                    <w:rPr>
                      <w:sz w:val="19"/>
                      <w:szCs w:val="19"/>
                    </w:rPr>
                  </w:rPrChange>
                </w:rPr>
                <w:t>návrhové</w:t>
              </w:r>
              <w:proofErr w:type="spellEnd"/>
              <w:r w:rsidRPr="0047599C">
                <w:rPr>
                  <w:rFonts w:asciiTheme="minorHAnsi" w:hAnsiTheme="minorHAnsi" w:cstheme="minorHAnsi"/>
                  <w:sz w:val="20"/>
                  <w:szCs w:val="20"/>
                  <w:rPrChange w:id="761"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762" w:author="Jiří Vojtěšek" w:date="2018-11-22T17:33:00Z">
                    <w:rPr>
                      <w:sz w:val="19"/>
                      <w:szCs w:val="19"/>
                    </w:rPr>
                  </w:rPrChange>
                </w:rPr>
                <w:t>vzory</w:t>
              </w:r>
              <w:proofErr w:type="spellEnd"/>
            </w:ins>
          </w:p>
        </w:tc>
        <w:tc>
          <w:tcPr>
            <w:tcW w:w="801" w:type="dxa"/>
            <w:shd w:val="clear" w:color="auto" w:fill="auto"/>
          </w:tcPr>
          <w:p w14:paraId="0F36F443" w14:textId="77777777" w:rsidR="00CE16D6" w:rsidRPr="0047599C" w:rsidRDefault="00CE16D6" w:rsidP="00A74D2E">
            <w:pPr>
              <w:jc w:val="center"/>
              <w:rPr>
                <w:ins w:id="763" w:author="Jiří Vojtěšek" w:date="2018-11-22T17:31:00Z"/>
                <w:rFonts w:asciiTheme="minorHAnsi" w:hAnsiTheme="minorHAnsi" w:cstheme="minorHAnsi"/>
                <w:b/>
                <w:sz w:val="20"/>
                <w:szCs w:val="20"/>
                <w:rPrChange w:id="764" w:author="Jiří Vojtěšek" w:date="2018-11-22T17:33:00Z">
                  <w:rPr>
                    <w:ins w:id="765" w:author="Jiří Vojtěšek" w:date="2018-11-22T17:31:00Z"/>
                    <w:b/>
                    <w:sz w:val="19"/>
                    <w:szCs w:val="19"/>
                  </w:rPr>
                </w:rPrChange>
              </w:rPr>
            </w:pPr>
            <w:ins w:id="766" w:author="Jiří Vojtěšek" w:date="2018-11-22T17:31:00Z">
              <w:r w:rsidRPr="0047599C">
                <w:rPr>
                  <w:rFonts w:asciiTheme="minorHAnsi" w:hAnsiTheme="minorHAnsi" w:cstheme="minorHAnsi"/>
                  <w:sz w:val="20"/>
                  <w:szCs w:val="20"/>
                  <w:rPrChange w:id="767" w:author="Jiří Vojtěšek" w:date="2018-11-22T17:33:00Z">
                    <w:rPr>
                      <w:sz w:val="19"/>
                      <w:szCs w:val="19"/>
                    </w:rPr>
                  </w:rPrChange>
                </w:rPr>
                <w:t>1</w:t>
              </w:r>
            </w:ins>
          </w:p>
        </w:tc>
        <w:tc>
          <w:tcPr>
            <w:tcW w:w="851" w:type="dxa"/>
            <w:shd w:val="clear" w:color="auto" w:fill="auto"/>
          </w:tcPr>
          <w:p w14:paraId="4A45645D" w14:textId="77777777" w:rsidR="00CE16D6" w:rsidRPr="0047599C" w:rsidRDefault="00CE16D6" w:rsidP="00A74D2E">
            <w:pPr>
              <w:jc w:val="center"/>
              <w:rPr>
                <w:ins w:id="768" w:author="Jiří Vojtěšek" w:date="2018-11-22T17:31:00Z"/>
                <w:rFonts w:asciiTheme="minorHAnsi" w:hAnsiTheme="minorHAnsi" w:cstheme="minorHAnsi"/>
                <w:b/>
                <w:sz w:val="20"/>
                <w:szCs w:val="20"/>
                <w:rPrChange w:id="769" w:author="Jiří Vojtěšek" w:date="2018-11-22T17:33:00Z">
                  <w:rPr>
                    <w:ins w:id="770" w:author="Jiří Vojtěšek" w:date="2018-11-22T17:31:00Z"/>
                    <w:b/>
                    <w:sz w:val="19"/>
                    <w:szCs w:val="19"/>
                  </w:rPr>
                </w:rPrChange>
              </w:rPr>
            </w:pPr>
            <w:ins w:id="771" w:author="Jiří Vojtěšek" w:date="2018-11-22T17:31:00Z">
              <w:r w:rsidRPr="0047599C">
                <w:rPr>
                  <w:rFonts w:asciiTheme="minorHAnsi" w:hAnsiTheme="minorHAnsi" w:cstheme="minorHAnsi"/>
                  <w:sz w:val="20"/>
                  <w:szCs w:val="20"/>
                  <w:rPrChange w:id="772" w:author="Jiří Vojtěšek" w:date="2018-11-22T17:33:00Z">
                    <w:rPr>
                      <w:sz w:val="19"/>
                      <w:szCs w:val="19"/>
                    </w:rPr>
                  </w:rPrChange>
                </w:rPr>
                <w:t>L</w:t>
              </w:r>
            </w:ins>
          </w:p>
        </w:tc>
        <w:tc>
          <w:tcPr>
            <w:tcW w:w="1324" w:type="dxa"/>
            <w:tcBorders>
              <w:bottom w:val="single" w:sz="4" w:space="0" w:color="auto"/>
            </w:tcBorders>
            <w:shd w:val="clear" w:color="auto" w:fill="auto"/>
            <w:vAlign w:val="center"/>
          </w:tcPr>
          <w:p w14:paraId="63281C33" w14:textId="77777777" w:rsidR="00CE16D6" w:rsidRPr="0047599C" w:rsidRDefault="00CE16D6" w:rsidP="00A74D2E">
            <w:pPr>
              <w:jc w:val="center"/>
              <w:rPr>
                <w:ins w:id="773" w:author="Jiří Vojtěšek" w:date="2018-11-22T17:31:00Z"/>
                <w:rFonts w:asciiTheme="minorHAnsi" w:hAnsiTheme="minorHAnsi" w:cstheme="minorHAnsi"/>
                <w:b/>
                <w:sz w:val="20"/>
                <w:szCs w:val="20"/>
                <w:rPrChange w:id="774" w:author="Jiří Vojtěšek" w:date="2018-11-22T17:33:00Z">
                  <w:rPr>
                    <w:ins w:id="775" w:author="Jiří Vojtěšek" w:date="2018-11-22T17:31:00Z"/>
                    <w:b/>
                    <w:sz w:val="19"/>
                    <w:szCs w:val="19"/>
                  </w:rPr>
                </w:rPrChange>
              </w:rPr>
            </w:pPr>
          </w:p>
        </w:tc>
        <w:tc>
          <w:tcPr>
            <w:tcW w:w="1134" w:type="dxa"/>
            <w:shd w:val="clear" w:color="auto" w:fill="D9D9D9" w:themeFill="background1" w:themeFillShade="D9"/>
            <w:vAlign w:val="center"/>
          </w:tcPr>
          <w:p w14:paraId="14CEB742" w14:textId="77777777" w:rsidR="00CE16D6" w:rsidRPr="0047599C" w:rsidRDefault="00CE16D6" w:rsidP="00A74D2E">
            <w:pPr>
              <w:jc w:val="center"/>
              <w:rPr>
                <w:ins w:id="776" w:author="Jiří Vojtěšek" w:date="2018-11-22T17:31:00Z"/>
                <w:rFonts w:asciiTheme="minorHAnsi" w:hAnsiTheme="minorHAnsi" w:cstheme="minorHAnsi"/>
                <w:b/>
                <w:sz w:val="20"/>
                <w:szCs w:val="20"/>
                <w:rPrChange w:id="777" w:author="Jiří Vojtěšek" w:date="2018-11-22T17:33:00Z">
                  <w:rPr>
                    <w:ins w:id="778" w:author="Jiří Vojtěšek" w:date="2018-11-22T17:31:00Z"/>
                    <w:b/>
                    <w:sz w:val="19"/>
                    <w:szCs w:val="19"/>
                  </w:rPr>
                </w:rPrChange>
              </w:rPr>
            </w:pPr>
            <w:ins w:id="779" w:author="Jiří Vojtěšek" w:date="2018-11-22T17:31:00Z">
              <w:r w:rsidRPr="0047599C">
                <w:rPr>
                  <w:rFonts w:asciiTheme="minorHAnsi" w:hAnsiTheme="minorHAnsi" w:cstheme="minorHAnsi"/>
                  <w:b/>
                  <w:sz w:val="20"/>
                  <w:szCs w:val="20"/>
                  <w:rPrChange w:id="780" w:author="Jiří Vojtěšek" w:date="2018-11-22T17:33:00Z">
                    <w:rPr>
                      <w:b/>
                      <w:sz w:val="19"/>
                      <w:szCs w:val="19"/>
                    </w:rPr>
                  </w:rPrChange>
                </w:rPr>
                <w:t>x</w:t>
              </w:r>
            </w:ins>
          </w:p>
        </w:tc>
        <w:tc>
          <w:tcPr>
            <w:tcW w:w="1843" w:type="dxa"/>
            <w:tcBorders>
              <w:bottom w:val="single" w:sz="4" w:space="0" w:color="auto"/>
            </w:tcBorders>
            <w:shd w:val="clear" w:color="auto" w:fill="auto"/>
            <w:vAlign w:val="center"/>
          </w:tcPr>
          <w:p w14:paraId="59591393" w14:textId="77777777" w:rsidR="00CE16D6" w:rsidRPr="0047599C" w:rsidRDefault="00CE16D6" w:rsidP="00A74D2E">
            <w:pPr>
              <w:jc w:val="center"/>
              <w:rPr>
                <w:ins w:id="781" w:author="Jiří Vojtěšek" w:date="2018-11-22T17:31:00Z"/>
                <w:rFonts w:asciiTheme="minorHAnsi" w:hAnsiTheme="minorHAnsi" w:cstheme="minorHAnsi"/>
                <w:b/>
                <w:sz w:val="20"/>
                <w:szCs w:val="20"/>
                <w:rPrChange w:id="782" w:author="Jiří Vojtěšek" w:date="2018-11-22T17:33:00Z">
                  <w:rPr>
                    <w:ins w:id="783" w:author="Jiří Vojtěšek" w:date="2018-11-22T17:31:00Z"/>
                    <w:b/>
                    <w:sz w:val="19"/>
                    <w:szCs w:val="19"/>
                  </w:rPr>
                </w:rPrChange>
              </w:rPr>
            </w:pPr>
          </w:p>
        </w:tc>
      </w:tr>
      <w:tr w:rsidR="00CE16D6" w:rsidRPr="0047599C" w14:paraId="68D7B2C7" w14:textId="77777777" w:rsidTr="00A74D2E">
        <w:trPr>
          <w:ins w:id="784" w:author="Jiří Vojtěšek" w:date="2018-11-22T17:31:00Z"/>
        </w:trPr>
        <w:tc>
          <w:tcPr>
            <w:tcW w:w="3294" w:type="dxa"/>
            <w:shd w:val="clear" w:color="auto" w:fill="auto"/>
          </w:tcPr>
          <w:p w14:paraId="3E0FE250" w14:textId="77777777" w:rsidR="00CE16D6" w:rsidRPr="0047599C" w:rsidRDefault="00CE16D6" w:rsidP="00A74D2E">
            <w:pPr>
              <w:rPr>
                <w:ins w:id="785" w:author="Jiří Vojtěšek" w:date="2018-11-22T17:31:00Z"/>
                <w:rFonts w:asciiTheme="minorHAnsi" w:hAnsiTheme="minorHAnsi" w:cstheme="minorHAnsi"/>
                <w:b/>
                <w:sz w:val="20"/>
                <w:szCs w:val="20"/>
                <w:rPrChange w:id="786" w:author="Jiří Vojtěšek" w:date="2018-11-22T17:33:00Z">
                  <w:rPr>
                    <w:ins w:id="787" w:author="Jiří Vojtěšek" w:date="2018-11-22T17:31:00Z"/>
                    <w:b/>
                    <w:sz w:val="19"/>
                    <w:szCs w:val="19"/>
                  </w:rPr>
                </w:rPrChange>
              </w:rPr>
            </w:pPr>
            <w:proofErr w:type="spellStart"/>
            <w:ins w:id="788" w:author="Jiří Vojtěšek" w:date="2018-11-22T17:31:00Z">
              <w:r w:rsidRPr="0047599C">
                <w:rPr>
                  <w:rFonts w:asciiTheme="minorHAnsi" w:hAnsiTheme="minorHAnsi" w:cstheme="minorHAnsi"/>
                  <w:sz w:val="20"/>
                  <w:szCs w:val="20"/>
                  <w:rPrChange w:id="789" w:author="Jiří Vojtěšek" w:date="2018-11-22T17:33:00Z">
                    <w:rPr>
                      <w:sz w:val="19"/>
                      <w:szCs w:val="19"/>
                    </w:rPr>
                  </w:rPrChange>
                </w:rPr>
                <w:t>Operační</w:t>
              </w:r>
              <w:proofErr w:type="spellEnd"/>
              <w:r w:rsidRPr="0047599C">
                <w:rPr>
                  <w:rFonts w:asciiTheme="minorHAnsi" w:hAnsiTheme="minorHAnsi" w:cstheme="minorHAnsi"/>
                  <w:sz w:val="20"/>
                  <w:szCs w:val="20"/>
                  <w:rPrChange w:id="790"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791" w:author="Jiří Vojtěšek" w:date="2018-11-22T17:33:00Z">
                    <w:rPr>
                      <w:sz w:val="19"/>
                      <w:szCs w:val="19"/>
                    </w:rPr>
                  </w:rPrChange>
                </w:rPr>
                <w:t>systémy</w:t>
              </w:r>
              <w:proofErr w:type="spellEnd"/>
            </w:ins>
          </w:p>
        </w:tc>
        <w:tc>
          <w:tcPr>
            <w:tcW w:w="801" w:type="dxa"/>
            <w:shd w:val="clear" w:color="auto" w:fill="auto"/>
          </w:tcPr>
          <w:p w14:paraId="0269EAE9" w14:textId="77777777" w:rsidR="00CE16D6" w:rsidRPr="0047599C" w:rsidRDefault="00CE16D6" w:rsidP="00A74D2E">
            <w:pPr>
              <w:jc w:val="center"/>
              <w:rPr>
                <w:ins w:id="792" w:author="Jiří Vojtěšek" w:date="2018-11-22T17:31:00Z"/>
                <w:rFonts w:asciiTheme="minorHAnsi" w:hAnsiTheme="minorHAnsi" w:cstheme="minorHAnsi"/>
                <w:b/>
                <w:sz w:val="20"/>
                <w:szCs w:val="20"/>
                <w:rPrChange w:id="793" w:author="Jiří Vojtěšek" w:date="2018-11-22T17:33:00Z">
                  <w:rPr>
                    <w:ins w:id="794" w:author="Jiří Vojtěšek" w:date="2018-11-22T17:31:00Z"/>
                    <w:b/>
                    <w:sz w:val="19"/>
                    <w:szCs w:val="19"/>
                  </w:rPr>
                </w:rPrChange>
              </w:rPr>
            </w:pPr>
            <w:ins w:id="795" w:author="Jiří Vojtěšek" w:date="2018-11-22T17:31:00Z">
              <w:r w:rsidRPr="0047599C">
                <w:rPr>
                  <w:rFonts w:asciiTheme="minorHAnsi" w:hAnsiTheme="minorHAnsi" w:cstheme="minorHAnsi"/>
                  <w:sz w:val="20"/>
                  <w:szCs w:val="20"/>
                  <w:rPrChange w:id="796" w:author="Jiří Vojtěšek" w:date="2018-11-22T17:33:00Z">
                    <w:rPr>
                      <w:sz w:val="19"/>
                      <w:szCs w:val="19"/>
                    </w:rPr>
                  </w:rPrChange>
                </w:rPr>
                <w:t>2</w:t>
              </w:r>
            </w:ins>
          </w:p>
        </w:tc>
        <w:tc>
          <w:tcPr>
            <w:tcW w:w="851" w:type="dxa"/>
            <w:shd w:val="clear" w:color="auto" w:fill="auto"/>
          </w:tcPr>
          <w:p w14:paraId="3465A9F0" w14:textId="77777777" w:rsidR="00CE16D6" w:rsidRPr="0047599C" w:rsidRDefault="00CE16D6" w:rsidP="00A74D2E">
            <w:pPr>
              <w:jc w:val="center"/>
              <w:rPr>
                <w:ins w:id="797" w:author="Jiří Vojtěšek" w:date="2018-11-22T17:31:00Z"/>
                <w:rFonts w:asciiTheme="minorHAnsi" w:hAnsiTheme="minorHAnsi" w:cstheme="minorHAnsi"/>
                <w:b/>
                <w:sz w:val="20"/>
                <w:szCs w:val="20"/>
                <w:rPrChange w:id="798" w:author="Jiří Vojtěšek" w:date="2018-11-22T17:33:00Z">
                  <w:rPr>
                    <w:ins w:id="799" w:author="Jiří Vojtěšek" w:date="2018-11-22T17:31:00Z"/>
                    <w:b/>
                    <w:sz w:val="19"/>
                    <w:szCs w:val="19"/>
                  </w:rPr>
                </w:rPrChange>
              </w:rPr>
            </w:pPr>
            <w:ins w:id="800" w:author="Jiří Vojtěšek" w:date="2018-11-22T17:31:00Z">
              <w:r w:rsidRPr="0047599C">
                <w:rPr>
                  <w:rFonts w:asciiTheme="minorHAnsi" w:hAnsiTheme="minorHAnsi" w:cstheme="minorHAnsi"/>
                  <w:sz w:val="20"/>
                  <w:szCs w:val="20"/>
                  <w:rPrChange w:id="801" w:author="Jiří Vojtěšek" w:date="2018-11-22T17:33:00Z">
                    <w:rPr>
                      <w:sz w:val="19"/>
                      <w:szCs w:val="19"/>
                    </w:rPr>
                  </w:rPrChange>
                </w:rPr>
                <w:t>Z</w:t>
              </w:r>
            </w:ins>
          </w:p>
        </w:tc>
        <w:tc>
          <w:tcPr>
            <w:tcW w:w="1324" w:type="dxa"/>
            <w:shd w:val="clear" w:color="auto" w:fill="D9D9D9" w:themeFill="background1" w:themeFillShade="D9"/>
            <w:vAlign w:val="center"/>
          </w:tcPr>
          <w:p w14:paraId="3B3525FF" w14:textId="77777777" w:rsidR="00CE16D6" w:rsidRPr="0047599C" w:rsidRDefault="00CE16D6" w:rsidP="00A74D2E">
            <w:pPr>
              <w:jc w:val="center"/>
              <w:rPr>
                <w:ins w:id="802" w:author="Jiří Vojtěšek" w:date="2018-11-22T17:31:00Z"/>
                <w:rFonts w:asciiTheme="minorHAnsi" w:hAnsiTheme="minorHAnsi" w:cstheme="minorHAnsi"/>
                <w:b/>
                <w:sz w:val="20"/>
                <w:szCs w:val="20"/>
                <w:rPrChange w:id="803" w:author="Jiří Vojtěšek" w:date="2018-11-22T17:33:00Z">
                  <w:rPr>
                    <w:ins w:id="804" w:author="Jiří Vojtěšek" w:date="2018-11-22T17:31:00Z"/>
                    <w:b/>
                    <w:sz w:val="19"/>
                    <w:szCs w:val="19"/>
                  </w:rPr>
                </w:rPrChange>
              </w:rPr>
            </w:pPr>
            <w:ins w:id="805" w:author="Jiří Vojtěšek" w:date="2018-11-22T17:31:00Z">
              <w:r w:rsidRPr="0047599C">
                <w:rPr>
                  <w:rFonts w:asciiTheme="minorHAnsi" w:hAnsiTheme="minorHAnsi" w:cstheme="minorHAnsi"/>
                  <w:b/>
                  <w:sz w:val="20"/>
                  <w:szCs w:val="20"/>
                  <w:rPrChange w:id="806" w:author="Jiří Vojtěšek" w:date="2018-11-22T17:33:00Z">
                    <w:rPr>
                      <w:b/>
                      <w:sz w:val="19"/>
                      <w:szCs w:val="19"/>
                    </w:rPr>
                  </w:rPrChange>
                </w:rPr>
                <w:t>x</w:t>
              </w:r>
            </w:ins>
          </w:p>
        </w:tc>
        <w:tc>
          <w:tcPr>
            <w:tcW w:w="1134" w:type="dxa"/>
            <w:shd w:val="clear" w:color="auto" w:fill="D9D9D9" w:themeFill="background1" w:themeFillShade="D9"/>
            <w:vAlign w:val="center"/>
          </w:tcPr>
          <w:p w14:paraId="00FF6EE6" w14:textId="77777777" w:rsidR="00CE16D6" w:rsidRPr="0047599C" w:rsidRDefault="00CE16D6" w:rsidP="00A74D2E">
            <w:pPr>
              <w:jc w:val="center"/>
              <w:rPr>
                <w:ins w:id="807" w:author="Jiří Vojtěšek" w:date="2018-11-22T17:31:00Z"/>
                <w:rFonts w:asciiTheme="minorHAnsi" w:hAnsiTheme="minorHAnsi" w:cstheme="minorHAnsi"/>
                <w:b/>
                <w:sz w:val="20"/>
                <w:szCs w:val="20"/>
                <w:rPrChange w:id="808" w:author="Jiří Vojtěšek" w:date="2018-11-22T17:33:00Z">
                  <w:rPr>
                    <w:ins w:id="809" w:author="Jiří Vojtěšek" w:date="2018-11-22T17:31:00Z"/>
                    <w:b/>
                    <w:sz w:val="19"/>
                    <w:szCs w:val="19"/>
                  </w:rPr>
                </w:rPrChange>
              </w:rPr>
            </w:pPr>
            <w:ins w:id="810" w:author="Jiří Vojtěšek" w:date="2018-11-22T17:31:00Z">
              <w:r w:rsidRPr="0047599C">
                <w:rPr>
                  <w:rFonts w:asciiTheme="minorHAnsi" w:hAnsiTheme="minorHAnsi" w:cstheme="minorHAnsi"/>
                  <w:b/>
                  <w:sz w:val="20"/>
                  <w:szCs w:val="20"/>
                  <w:rPrChange w:id="811" w:author="Jiří Vojtěšek" w:date="2018-11-22T17:33:00Z">
                    <w:rPr>
                      <w:b/>
                      <w:sz w:val="19"/>
                      <w:szCs w:val="19"/>
                    </w:rPr>
                  </w:rPrChange>
                </w:rPr>
                <w:t>x</w:t>
              </w:r>
            </w:ins>
          </w:p>
        </w:tc>
        <w:tc>
          <w:tcPr>
            <w:tcW w:w="1843" w:type="dxa"/>
            <w:shd w:val="clear" w:color="auto" w:fill="D9D9D9" w:themeFill="background1" w:themeFillShade="D9"/>
            <w:vAlign w:val="center"/>
          </w:tcPr>
          <w:p w14:paraId="624E1710" w14:textId="77777777" w:rsidR="00CE16D6" w:rsidRPr="0047599C" w:rsidRDefault="00CE16D6" w:rsidP="00A74D2E">
            <w:pPr>
              <w:jc w:val="center"/>
              <w:rPr>
                <w:ins w:id="812" w:author="Jiří Vojtěšek" w:date="2018-11-22T17:31:00Z"/>
                <w:rFonts w:asciiTheme="minorHAnsi" w:hAnsiTheme="minorHAnsi" w:cstheme="minorHAnsi"/>
                <w:b/>
                <w:sz w:val="20"/>
                <w:szCs w:val="20"/>
                <w:rPrChange w:id="813" w:author="Jiří Vojtěšek" w:date="2018-11-22T17:33:00Z">
                  <w:rPr>
                    <w:ins w:id="814" w:author="Jiří Vojtěšek" w:date="2018-11-22T17:31:00Z"/>
                    <w:b/>
                    <w:sz w:val="19"/>
                    <w:szCs w:val="19"/>
                  </w:rPr>
                </w:rPrChange>
              </w:rPr>
            </w:pPr>
            <w:ins w:id="815" w:author="Jiří Vojtěšek" w:date="2018-11-22T17:31:00Z">
              <w:r w:rsidRPr="0047599C">
                <w:rPr>
                  <w:rFonts w:asciiTheme="minorHAnsi" w:hAnsiTheme="minorHAnsi" w:cstheme="minorHAnsi"/>
                  <w:b/>
                  <w:sz w:val="20"/>
                  <w:szCs w:val="20"/>
                  <w:rPrChange w:id="816" w:author="Jiří Vojtěšek" w:date="2018-11-22T17:33:00Z">
                    <w:rPr>
                      <w:b/>
                      <w:sz w:val="19"/>
                      <w:szCs w:val="19"/>
                    </w:rPr>
                  </w:rPrChange>
                </w:rPr>
                <w:t>x</w:t>
              </w:r>
            </w:ins>
          </w:p>
        </w:tc>
      </w:tr>
      <w:tr w:rsidR="00CE16D6" w:rsidRPr="0047599C" w14:paraId="07F7BEFB" w14:textId="77777777" w:rsidTr="00A74D2E">
        <w:trPr>
          <w:ins w:id="817" w:author="Jiří Vojtěšek" w:date="2018-11-22T17:31:00Z"/>
        </w:trPr>
        <w:tc>
          <w:tcPr>
            <w:tcW w:w="3294" w:type="dxa"/>
            <w:shd w:val="clear" w:color="auto" w:fill="auto"/>
          </w:tcPr>
          <w:p w14:paraId="35F26C29" w14:textId="77777777" w:rsidR="00CE16D6" w:rsidRPr="0047599C" w:rsidRDefault="00CE16D6" w:rsidP="00A74D2E">
            <w:pPr>
              <w:rPr>
                <w:ins w:id="818" w:author="Jiří Vojtěšek" w:date="2018-11-22T17:31:00Z"/>
                <w:rFonts w:asciiTheme="minorHAnsi" w:hAnsiTheme="minorHAnsi" w:cstheme="minorHAnsi"/>
                <w:b/>
                <w:sz w:val="20"/>
                <w:szCs w:val="20"/>
                <w:rPrChange w:id="819" w:author="Jiří Vojtěšek" w:date="2018-11-22T17:33:00Z">
                  <w:rPr>
                    <w:ins w:id="820" w:author="Jiří Vojtěšek" w:date="2018-11-22T17:31:00Z"/>
                    <w:b/>
                    <w:sz w:val="19"/>
                    <w:szCs w:val="19"/>
                  </w:rPr>
                </w:rPrChange>
              </w:rPr>
            </w:pPr>
            <w:proofErr w:type="spellStart"/>
            <w:ins w:id="821" w:author="Jiří Vojtěšek" w:date="2018-11-22T17:31:00Z">
              <w:r w:rsidRPr="0047599C">
                <w:rPr>
                  <w:rFonts w:asciiTheme="minorHAnsi" w:hAnsiTheme="minorHAnsi" w:cstheme="minorHAnsi"/>
                  <w:sz w:val="20"/>
                  <w:szCs w:val="20"/>
                  <w:rPrChange w:id="822" w:author="Jiří Vojtěšek" w:date="2018-11-22T17:33:00Z">
                    <w:rPr>
                      <w:sz w:val="19"/>
                      <w:szCs w:val="19"/>
                    </w:rPr>
                  </w:rPrChange>
                </w:rPr>
                <w:t>Optimalizační</w:t>
              </w:r>
              <w:proofErr w:type="spellEnd"/>
              <w:r w:rsidRPr="0047599C">
                <w:rPr>
                  <w:rFonts w:asciiTheme="minorHAnsi" w:hAnsiTheme="minorHAnsi" w:cstheme="minorHAnsi"/>
                  <w:sz w:val="20"/>
                  <w:szCs w:val="20"/>
                  <w:rPrChange w:id="823"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824" w:author="Jiří Vojtěšek" w:date="2018-11-22T17:33:00Z">
                    <w:rPr>
                      <w:sz w:val="19"/>
                      <w:szCs w:val="19"/>
                    </w:rPr>
                  </w:rPrChange>
                </w:rPr>
                <w:t>metody</w:t>
              </w:r>
              <w:proofErr w:type="spellEnd"/>
            </w:ins>
          </w:p>
        </w:tc>
        <w:tc>
          <w:tcPr>
            <w:tcW w:w="801" w:type="dxa"/>
            <w:shd w:val="clear" w:color="auto" w:fill="auto"/>
          </w:tcPr>
          <w:p w14:paraId="302C4201" w14:textId="77777777" w:rsidR="00CE16D6" w:rsidRPr="0047599C" w:rsidRDefault="00CE16D6" w:rsidP="00A74D2E">
            <w:pPr>
              <w:jc w:val="center"/>
              <w:rPr>
                <w:ins w:id="825" w:author="Jiří Vojtěšek" w:date="2018-11-22T17:31:00Z"/>
                <w:rFonts w:asciiTheme="minorHAnsi" w:hAnsiTheme="minorHAnsi" w:cstheme="minorHAnsi"/>
                <w:b/>
                <w:sz w:val="20"/>
                <w:szCs w:val="20"/>
                <w:rPrChange w:id="826" w:author="Jiří Vojtěšek" w:date="2018-11-22T17:33:00Z">
                  <w:rPr>
                    <w:ins w:id="827" w:author="Jiří Vojtěšek" w:date="2018-11-22T17:31:00Z"/>
                    <w:b/>
                    <w:sz w:val="19"/>
                    <w:szCs w:val="19"/>
                  </w:rPr>
                </w:rPrChange>
              </w:rPr>
            </w:pPr>
            <w:ins w:id="828" w:author="Jiří Vojtěšek" w:date="2018-11-22T17:31:00Z">
              <w:r w:rsidRPr="0047599C">
                <w:rPr>
                  <w:rFonts w:asciiTheme="minorHAnsi" w:hAnsiTheme="minorHAnsi" w:cstheme="minorHAnsi"/>
                  <w:sz w:val="20"/>
                  <w:szCs w:val="20"/>
                  <w:rPrChange w:id="829" w:author="Jiří Vojtěšek" w:date="2018-11-22T17:33:00Z">
                    <w:rPr>
                      <w:sz w:val="19"/>
                      <w:szCs w:val="19"/>
                    </w:rPr>
                  </w:rPrChange>
                </w:rPr>
                <w:t>2</w:t>
              </w:r>
            </w:ins>
          </w:p>
        </w:tc>
        <w:tc>
          <w:tcPr>
            <w:tcW w:w="851" w:type="dxa"/>
            <w:shd w:val="clear" w:color="auto" w:fill="auto"/>
          </w:tcPr>
          <w:p w14:paraId="2CECE36D" w14:textId="77777777" w:rsidR="00CE16D6" w:rsidRPr="0047599C" w:rsidRDefault="00CE16D6" w:rsidP="00A74D2E">
            <w:pPr>
              <w:jc w:val="center"/>
              <w:rPr>
                <w:ins w:id="830" w:author="Jiří Vojtěšek" w:date="2018-11-22T17:31:00Z"/>
                <w:rFonts w:asciiTheme="minorHAnsi" w:hAnsiTheme="minorHAnsi" w:cstheme="minorHAnsi"/>
                <w:b/>
                <w:sz w:val="20"/>
                <w:szCs w:val="20"/>
                <w:rPrChange w:id="831" w:author="Jiří Vojtěšek" w:date="2018-11-22T17:33:00Z">
                  <w:rPr>
                    <w:ins w:id="832" w:author="Jiří Vojtěšek" w:date="2018-11-22T17:31:00Z"/>
                    <w:b/>
                    <w:sz w:val="19"/>
                    <w:szCs w:val="19"/>
                  </w:rPr>
                </w:rPrChange>
              </w:rPr>
            </w:pPr>
            <w:ins w:id="833" w:author="Jiří Vojtěšek" w:date="2018-11-22T17:31:00Z">
              <w:r w:rsidRPr="0047599C">
                <w:rPr>
                  <w:rFonts w:asciiTheme="minorHAnsi" w:hAnsiTheme="minorHAnsi" w:cstheme="minorHAnsi"/>
                  <w:sz w:val="20"/>
                  <w:szCs w:val="20"/>
                  <w:rPrChange w:id="834" w:author="Jiří Vojtěšek" w:date="2018-11-22T17:33:00Z">
                    <w:rPr>
                      <w:sz w:val="19"/>
                      <w:szCs w:val="19"/>
                    </w:rPr>
                  </w:rPrChange>
                </w:rPr>
                <w:t>L</w:t>
              </w:r>
            </w:ins>
          </w:p>
        </w:tc>
        <w:tc>
          <w:tcPr>
            <w:tcW w:w="1324" w:type="dxa"/>
            <w:shd w:val="clear" w:color="auto" w:fill="D9D9D9" w:themeFill="background1" w:themeFillShade="D9"/>
            <w:vAlign w:val="center"/>
          </w:tcPr>
          <w:p w14:paraId="16DD95E1" w14:textId="77777777" w:rsidR="00CE16D6" w:rsidRPr="0047599C" w:rsidRDefault="00CE16D6" w:rsidP="00A74D2E">
            <w:pPr>
              <w:jc w:val="center"/>
              <w:rPr>
                <w:ins w:id="835" w:author="Jiří Vojtěšek" w:date="2018-11-22T17:31:00Z"/>
                <w:rFonts w:asciiTheme="minorHAnsi" w:hAnsiTheme="minorHAnsi" w:cstheme="minorHAnsi"/>
                <w:b/>
                <w:sz w:val="20"/>
                <w:szCs w:val="20"/>
                <w:rPrChange w:id="836" w:author="Jiří Vojtěšek" w:date="2018-11-22T17:33:00Z">
                  <w:rPr>
                    <w:ins w:id="837" w:author="Jiří Vojtěšek" w:date="2018-11-22T17:31:00Z"/>
                    <w:b/>
                    <w:sz w:val="19"/>
                    <w:szCs w:val="19"/>
                  </w:rPr>
                </w:rPrChange>
              </w:rPr>
            </w:pPr>
            <w:ins w:id="838" w:author="Jiří Vojtěšek" w:date="2018-11-22T17:31:00Z">
              <w:r w:rsidRPr="0047599C">
                <w:rPr>
                  <w:rFonts w:asciiTheme="minorHAnsi" w:hAnsiTheme="minorHAnsi" w:cstheme="minorHAnsi"/>
                  <w:b/>
                  <w:sz w:val="20"/>
                  <w:szCs w:val="20"/>
                  <w:rPrChange w:id="839" w:author="Jiří Vojtěšek" w:date="2018-11-22T17:33:00Z">
                    <w:rPr>
                      <w:b/>
                      <w:sz w:val="19"/>
                      <w:szCs w:val="19"/>
                    </w:rPr>
                  </w:rPrChange>
                </w:rPr>
                <w:t>x</w:t>
              </w:r>
            </w:ins>
          </w:p>
        </w:tc>
        <w:tc>
          <w:tcPr>
            <w:tcW w:w="1134" w:type="dxa"/>
            <w:shd w:val="clear" w:color="auto" w:fill="D9D9D9" w:themeFill="background1" w:themeFillShade="D9"/>
            <w:vAlign w:val="center"/>
          </w:tcPr>
          <w:p w14:paraId="4DCBA4F1" w14:textId="77777777" w:rsidR="00CE16D6" w:rsidRPr="0047599C" w:rsidRDefault="00CE16D6" w:rsidP="00A74D2E">
            <w:pPr>
              <w:jc w:val="center"/>
              <w:rPr>
                <w:ins w:id="840" w:author="Jiří Vojtěšek" w:date="2018-11-22T17:31:00Z"/>
                <w:rFonts w:asciiTheme="minorHAnsi" w:hAnsiTheme="minorHAnsi" w:cstheme="minorHAnsi"/>
                <w:b/>
                <w:sz w:val="20"/>
                <w:szCs w:val="20"/>
                <w:rPrChange w:id="841" w:author="Jiří Vojtěšek" w:date="2018-11-22T17:33:00Z">
                  <w:rPr>
                    <w:ins w:id="842" w:author="Jiří Vojtěšek" w:date="2018-11-22T17:31:00Z"/>
                    <w:b/>
                    <w:sz w:val="19"/>
                    <w:szCs w:val="19"/>
                  </w:rPr>
                </w:rPrChange>
              </w:rPr>
            </w:pPr>
            <w:ins w:id="843" w:author="Jiří Vojtěšek" w:date="2018-11-22T17:31:00Z">
              <w:r w:rsidRPr="0047599C">
                <w:rPr>
                  <w:rFonts w:asciiTheme="minorHAnsi" w:hAnsiTheme="minorHAnsi" w:cstheme="minorHAnsi"/>
                  <w:b/>
                  <w:sz w:val="20"/>
                  <w:szCs w:val="20"/>
                  <w:rPrChange w:id="844" w:author="Jiří Vojtěšek" w:date="2018-11-22T17:33:00Z">
                    <w:rPr>
                      <w:b/>
                      <w:sz w:val="19"/>
                      <w:szCs w:val="19"/>
                    </w:rPr>
                  </w:rPrChange>
                </w:rPr>
                <w:t>x</w:t>
              </w:r>
            </w:ins>
          </w:p>
        </w:tc>
        <w:tc>
          <w:tcPr>
            <w:tcW w:w="1843" w:type="dxa"/>
            <w:tcBorders>
              <w:bottom w:val="single" w:sz="4" w:space="0" w:color="auto"/>
            </w:tcBorders>
            <w:shd w:val="clear" w:color="auto" w:fill="auto"/>
            <w:vAlign w:val="center"/>
          </w:tcPr>
          <w:p w14:paraId="188380FA" w14:textId="77777777" w:rsidR="00CE16D6" w:rsidRPr="0047599C" w:rsidRDefault="00CE16D6" w:rsidP="00A74D2E">
            <w:pPr>
              <w:jc w:val="center"/>
              <w:rPr>
                <w:ins w:id="845" w:author="Jiří Vojtěšek" w:date="2018-11-22T17:31:00Z"/>
                <w:rFonts w:asciiTheme="minorHAnsi" w:hAnsiTheme="minorHAnsi" w:cstheme="minorHAnsi"/>
                <w:b/>
                <w:sz w:val="20"/>
                <w:szCs w:val="20"/>
                <w:rPrChange w:id="846" w:author="Jiří Vojtěšek" w:date="2018-11-22T17:33:00Z">
                  <w:rPr>
                    <w:ins w:id="847" w:author="Jiří Vojtěšek" w:date="2018-11-22T17:31:00Z"/>
                    <w:b/>
                    <w:sz w:val="19"/>
                    <w:szCs w:val="19"/>
                  </w:rPr>
                </w:rPrChange>
              </w:rPr>
            </w:pPr>
          </w:p>
        </w:tc>
      </w:tr>
      <w:tr w:rsidR="00CE16D6" w:rsidRPr="0047599C" w14:paraId="1BFE522E" w14:textId="77777777" w:rsidTr="00A74D2E">
        <w:trPr>
          <w:ins w:id="848" w:author="Jiří Vojtěšek" w:date="2018-11-22T17:31:00Z"/>
        </w:trPr>
        <w:tc>
          <w:tcPr>
            <w:tcW w:w="3294" w:type="dxa"/>
            <w:shd w:val="clear" w:color="auto" w:fill="auto"/>
          </w:tcPr>
          <w:p w14:paraId="46665396" w14:textId="77777777" w:rsidR="00CE16D6" w:rsidRPr="0047599C" w:rsidRDefault="00CE16D6" w:rsidP="00A74D2E">
            <w:pPr>
              <w:rPr>
                <w:ins w:id="849" w:author="Jiří Vojtěšek" w:date="2018-11-22T17:31:00Z"/>
                <w:rFonts w:asciiTheme="minorHAnsi" w:hAnsiTheme="minorHAnsi" w:cstheme="minorHAnsi"/>
                <w:b/>
                <w:sz w:val="20"/>
                <w:szCs w:val="20"/>
                <w:rPrChange w:id="850" w:author="Jiří Vojtěšek" w:date="2018-11-22T17:33:00Z">
                  <w:rPr>
                    <w:ins w:id="851" w:author="Jiří Vojtěšek" w:date="2018-11-22T17:31:00Z"/>
                    <w:b/>
                    <w:sz w:val="19"/>
                    <w:szCs w:val="19"/>
                  </w:rPr>
                </w:rPrChange>
              </w:rPr>
            </w:pPr>
            <w:proofErr w:type="spellStart"/>
            <w:ins w:id="852" w:author="Jiří Vojtěšek" w:date="2018-11-22T17:31:00Z">
              <w:r w:rsidRPr="0047599C">
                <w:rPr>
                  <w:rFonts w:asciiTheme="minorHAnsi" w:hAnsiTheme="minorHAnsi" w:cstheme="minorHAnsi"/>
                  <w:sz w:val="20"/>
                  <w:szCs w:val="20"/>
                  <w:rPrChange w:id="853" w:author="Jiří Vojtěšek" w:date="2018-11-22T17:33:00Z">
                    <w:rPr>
                      <w:sz w:val="19"/>
                      <w:szCs w:val="19"/>
                    </w:rPr>
                  </w:rPrChange>
                </w:rPr>
                <w:t>Počítačové</w:t>
              </w:r>
              <w:proofErr w:type="spellEnd"/>
              <w:r w:rsidRPr="0047599C">
                <w:rPr>
                  <w:rFonts w:asciiTheme="minorHAnsi" w:hAnsiTheme="minorHAnsi" w:cstheme="minorHAnsi"/>
                  <w:sz w:val="20"/>
                  <w:szCs w:val="20"/>
                  <w:rPrChange w:id="854"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855" w:author="Jiří Vojtěšek" w:date="2018-11-22T17:33:00Z">
                    <w:rPr>
                      <w:sz w:val="19"/>
                      <w:szCs w:val="19"/>
                    </w:rPr>
                  </w:rPrChange>
                </w:rPr>
                <w:t>sítě</w:t>
              </w:r>
              <w:proofErr w:type="spellEnd"/>
            </w:ins>
          </w:p>
        </w:tc>
        <w:tc>
          <w:tcPr>
            <w:tcW w:w="801" w:type="dxa"/>
            <w:shd w:val="clear" w:color="auto" w:fill="auto"/>
          </w:tcPr>
          <w:p w14:paraId="5EA1885E" w14:textId="77777777" w:rsidR="00CE16D6" w:rsidRPr="0047599C" w:rsidRDefault="00CE16D6" w:rsidP="00A74D2E">
            <w:pPr>
              <w:jc w:val="center"/>
              <w:rPr>
                <w:ins w:id="856" w:author="Jiří Vojtěšek" w:date="2018-11-22T17:31:00Z"/>
                <w:rFonts w:asciiTheme="minorHAnsi" w:hAnsiTheme="minorHAnsi" w:cstheme="minorHAnsi"/>
                <w:b/>
                <w:sz w:val="20"/>
                <w:szCs w:val="20"/>
                <w:rPrChange w:id="857" w:author="Jiří Vojtěšek" w:date="2018-11-22T17:33:00Z">
                  <w:rPr>
                    <w:ins w:id="858" w:author="Jiří Vojtěšek" w:date="2018-11-22T17:31:00Z"/>
                    <w:b/>
                    <w:sz w:val="19"/>
                    <w:szCs w:val="19"/>
                  </w:rPr>
                </w:rPrChange>
              </w:rPr>
            </w:pPr>
            <w:ins w:id="859" w:author="Jiří Vojtěšek" w:date="2018-11-22T17:31:00Z">
              <w:r w:rsidRPr="0047599C">
                <w:rPr>
                  <w:rFonts w:asciiTheme="minorHAnsi" w:hAnsiTheme="minorHAnsi" w:cstheme="minorHAnsi"/>
                  <w:sz w:val="20"/>
                  <w:szCs w:val="20"/>
                  <w:rPrChange w:id="860" w:author="Jiří Vojtěšek" w:date="2018-11-22T17:33:00Z">
                    <w:rPr>
                      <w:sz w:val="19"/>
                      <w:szCs w:val="19"/>
                    </w:rPr>
                  </w:rPrChange>
                </w:rPr>
                <w:t>2</w:t>
              </w:r>
            </w:ins>
          </w:p>
        </w:tc>
        <w:tc>
          <w:tcPr>
            <w:tcW w:w="851" w:type="dxa"/>
            <w:shd w:val="clear" w:color="auto" w:fill="auto"/>
          </w:tcPr>
          <w:p w14:paraId="75F9670C" w14:textId="77777777" w:rsidR="00CE16D6" w:rsidRPr="0047599C" w:rsidRDefault="00CE16D6" w:rsidP="00A74D2E">
            <w:pPr>
              <w:jc w:val="center"/>
              <w:rPr>
                <w:ins w:id="861" w:author="Jiří Vojtěšek" w:date="2018-11-22T17:31:00Z"/>
                <w:rFonts w:asciiTheme="minorHAnsi" w:hAnsiTheme="minorHAnsi" w:cstheme="minorHAnsi"/>
                <w:b/>
                <w:sz w:val="20"/>
                <w:szCs w:val="20"/>
                <w:rPrChange w:id="862" w:author="Jiří Vojtěšek" w:date="2018-11-22T17:33:00Z">
                  <w:rPr>
                    <w:ins w:id="863" w:author="Jiří Vojtěšek" w:date="2018-11-22T17:31:00Z"/>
                    <w:b/>
                    <w:sz w:val="19"/>
                    <w:szCs w:val="19"/>
                  </w:rPr>
                </w:rPrChange>
              </w:rPr>
            </w:pPr>
            <w:ins w:id="864" w:author="Jiří Vojtěšek" w:date="2018-11-22T17:31:00Z">
              <w:r w:rsidRPr="0047599C">
                <w:rPr>
                  <w:rFonts w:asciiTheme="minorHAnsi" w:hAnsiTheme="minorHAnsi" w:cstheme="minorHAnsi"/>
                  <w:sz w:val="20"/>
                  <w:szCs w:val="20"/>
                  <w:rPrChange w:id="865" w:author="Jiří Vojtěšek" w:date="2018-11-22T17:33:00Z">
                    <w:rPr>
                      <w:sz w:val="19"/>
                      <w:szCs w:val="19"/>
                    </w:rPr>
                  </w:rPrChange>
                </w:rPr>
                <w:t>L</w:t>
              </w:r>
            </w:ins>
          </w:p>
        </w:tc>
        <w:tc>
          <w:tcPr>
            <w:tcW w:w="1324" w:type="dxa"/>
            <w:shd w:val="clear" w:color="auto" w:fill="auto"/>
            <w:vAlign w:val="center"/>
          </w:tcPr>
          <w:p w14:paraId="7BF31C96" w14:textId="77777777" w:rsidR="00CE16D6" w:rsidRPr="0047599C" w:rsidRDefault="00CE16D6" w:rsidP="00A74D2E">
            <w:pPr>
              <w:jc w:val="center"/>
              <w:rPr>
                <w:ins w:id="866" w:author="Jiří Vojtěšek" w:date="2018-11-22T17:31:00Z"/>
                <w:rFonts w:asciiTheme="minorHAnsi" w:hAnsiTheme="minorHAnsi" w:cstheme="minorHAnsi"/>
                <w:b/>
                <w:sz w:val="20"/>
                <w:szCs w:val="20"/>
                <w:rPrChange w:id="867" w:author="Jiří Vojtěšek" w:date="2018-11-22T17:33:00Z">
                  <w:rPr>
                    <w:ins w:id="868" w:author="Jiří Vojtěšek" w:date="2018-11-22T17:31:00Z"/>
                    <w:b/>
                    <w:sz w:val="19"/>
                    <w:szCs w:val="19"/>
                  </w:rPr>
                </w:rPrChange>
              </w:rPr>
            </w:pPr>
          </w:p>
        </w:tc>
        <w:tc>
          <w:tcPr>
            <w:tcW w:w="1134" w:type="dxa"/>
            <w:shd w:val="clear" w:color="auto" w:fill="D9D9D9" w:themeFill="background1" w:themeFillShade="D9"/>
            <w:vAlign w:val="center"/>
          </w:tcPr>
          <w:p w14:paraId="389C8F9E" w14:textId="77777777" w:rsidR="00CE16D6" w:rsidRPr="0047599C" w:rsidRDefault="00CE16D6" w:rsidP="00A74D2E">
            <w:pPr>
              <w:jc w:val="center"/>
              <w:rPr>
                <w:ins w:id="869" w:author="Jiří Vojtěšek" w:date="2018-11-22T17:31:00Z"/>
                <w:rFonts w:asciiTheme="minorHAnsi" w:hAnsiTheme="minorHAnsi" w:cstheme="minorHAnsi"/>
                <w:b/>
                <w:sz w:val="20"/>
                <w:szCs w:val="20"/>
                <w:rPrChange w:id="870" w:author="Jiří Vojtěšek" w:date="2018-11-22T17:33:00Z">
                  <w:rPr>
                    <w:ins w:id="871" w:author="Jiří Vojtěšek" w:date="2018-11-22T17:31:00Z"/>
                    <w:b/>
                    <w:sz w:val="19"/>
                    <w:szCs w:val="19"/>
                  </w:rPr>
                </w:rPrChange>
              </w:rPr>
            </w:pPr>
            <w:ins w:id="872" w:author="Jiří Vojtěšek" w:date="2018-11-22T17:31:00Z">
              <w:r w:rsidRPr="0047599C">
                <w:rPr>
                  <w:rFonts w:asciiTheme="minorHAnsi" w:hAnsiTheme="minorHAnsi" w:cstheme="minorHAnsi"/>
                  <w:b/>
                  <w:sz w:val="20"/>
                  <w:szCs w:val="20"/>
                  <w:rPrChange w:id="873" w:author="Jiří Vojtěšek" w:date="2018-11-22T17:33:00Z">
                    <w:rPr>
                      <w:b/>
                      <w:sz w:val="19"/>
                      <w:szCs w:val="19"/>
                    </w:rPr>
                  </w:rPrChange>
                </w:rPr>
                <w:t>x</w:t>
              </w:r>
            </w:ins>
          </w:p>
        </w:tc>
        <w:tc>
          <w:tcPr>
            <w:tcW w:w="1843" w:type="dxa"/>
            <w:shd w:val="clear" w:color="auto" w:fill="D9D9D9" w:themeFill="background1" w:themeFillShade="D9"/>
            <w:vAlign w:val="center"/>
          </w:tcPr>
          <w:p w14:paraId="693E743E" w14:textId="77777777" w:rsidR="00CE16D6" w:rsidRPr="0047599C" w:rsidRDefault="00CE16D6" w:rsidP="00A74D2E">
            <w:pPr>
              <w:jc w:val="center"/>
              <w:rPr>
                <w:ins w:id="874" w:author="Jiří Vojtěšek" w:date="2018-11-22T17:31:00Z"/>
                <w:rFonts w:asciiTheme="minorHAnsi" w:hAnsiTheme="minorHAnsi" w:cstheme="minorHAnsi"/>
                <w:b/>
                <w:sz w:val="20"/>
                <w:szCs w:val="20"/>
                <w:rPrChange w:id="875" w:author="Jiří Vojtěšek" w:date="2018-11-22T17:33:00Z">
                  <w:rPr>
                    <w:ins w:id="876" w:author="Jiří Vojtěšek" w:date="2018-11-22T17:31:00Z"/>
                    <w:b/>
                    <w:sz w:val="19"/>
                    <w:szCs w:val="19"/>
                  </w:rPr>
                </w:rPrChange>
              </w:rPr>
            </w:pPr>
            <w:ins w:id="877" w:author="Jiří Vojtěšek" w:date="2018-11-22T17:31:00Z">
              <w:r w:rsidRPr="0047599C">
                <w:rPr>
                  <w:rFonts w:asciiTheme="minorHAnsi" w:hAnsiTheme="minorHAnsi" w:cstheme="minorHAnsi"/>
                  <w:b/>
                  <w:sz w:val="20"/>
                  <w:szCs w:val="20"/>
                  <w:rPrChange w:id="878" w:author="Jiří Vojtěšek" w:date="2018-11-22T17:33:00Z">
                    <w:rPr>
                      <w:b/>
                      <w:sz w:val="19"/>
                      <w:szCs w:val="19"/>
                    </w:rPr>
                  </w:rPrChange>
                </w:rPr>
                <w:t>x</w:t>
              </w:r>
            </w:ins>
          </w:p>
        </w:tc>
      </w:tr>
      <w:tr w:rsidR="00CE16D6" w:rsidRPr="0047599C" w14:paraId="1AA64CF7" w14:textId="77777777" w:rsidTr="00A74D2E">
        <w:trPr>
          <w:ins w:id="879" w:author="Jiří Vojtěšek" w:date="2018-11-22T17:31:00Z"/>
        </w:trPr>
        <w:tc>
          <w:tcPr>
            <w:tcW w:w="3294" w:type="dxa"/>
            <w:shd w:val="clear" w:color="auto" w:fill="auto"/>
          </w:tcPr>
          <w:p w14:paraId="06A37885" w14:textId="77777777" w:rsidR="00CE16D6" w:rsidRPr="0047599C" w:rsidRDefault="00CE16D6" w:rsidP="00A74D2E">
            <w:pPr>
              <w:rPr>
                <w:ins w:id="880" w:author="Jiří Vojtěšek" w:date="2018-11-22T17:31:00Z"/>
                <w:rFonts w:asciiTheme="minorHAnsi" w:hAnsiTheme="minorHAnsi" w:cstheme="minorHAnsi"/>
                <w:b/>
                <w:sz w:val="20"/>
                <w:szCs w:val="20"/>
                <w:rPrChange w:id="881" w:author="Jiří Vojtěšek" w:date="2018-11-22T17:33:00Z">
                  <w:rPr>
                    <w:ins w:id="882" w:author="Jiří Vojtěšek" w:date="2018-11-22T17:31:00Z"/>
                    <w:b/>
                    <w:sz w:val="19"/>
                    <w:szCs w:val="19"/>
                  </w:rPr>
                </w:rPrChange>
              </w:rPr>
            </w:pPr>
            <w:proofErr w:type="spellStart"/>
            <w:ins w:id="883" w:author="Jiří Vojtěšek" w:date="2018-11-22T17:31:00Z">
              <w:r w:rsidRPr="0047599C">
                <w:rPr>
                  <w:rFonts w:asciiTheme="minorHAnsi" w:hAnsiTheme="minorHAnsi" w:cstheme="minorHAnsi"/>
                  <w:sz w:val="20"/>
                  <w:szCs w:val="20"/>
                  <w:rPrChange w:id="884" w:author="Jiří Vojtěšek" w:date="2018-11-22T17:33:00Z">
                    <w:rPr>
                      <w:sz w:val="19"/>
                      <w:szCs w:val="19"/>
                    </w:rPr>
                  </w:rPrChange>
                </w:rPr>
                <w:t>Podniková</w:t>
              </w:r>
              <w:proofErr w:type="spellEnd"/>
              <w:r w:rsidRPr="0047599C">
                <w:rPr>
                  <w:rFonts w:asciiTheme="minorHAnsi" w:hAnsiTheme="minorHAnsi" w:cstheme="minorHAnsi"/>
                  <w:sz w:val="20"/>
                  <w:szCs w:val="20"/>
                  <w:rPrChange w:id="885"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886" w:author="Jiří Vojtěšek" w:date="2018-11-22T17:33:00Z">
                    <w:rPr>
                      <w:sz w:val="19"/>
                      <w:szCs w:val="19"/>
                    </w:rPr>
                  </w:rPrChange>
                </w:rPr>
                <w:t>ekonomika</w:t>
              </w:r>
              <w:proofErr w:type="spellEnd"/>
            </w:ins>
          </w:p>
        </w:tc>
        <w:tc>
          <w:tcPr>
            <w:tcW w:w="801" w:type="dxa"/>
            <w:shd w:val="clear" w:color="auto" w:fill="auto"/>
          </w:tcPr>
          <w:p w14:paraId="48533692" w14:textId="77777777" w:rsidR="00CE16D6" w:rsidRPr="0047599C" w:rsidRDefault="00CE16D6" w:rsidP="00A74D2E">
            <w:pPr>
              <w:jc w:val="center"/>
              <w:rPr>
                <w:ins w:id="887" w:author="Jiří Vojtěšek" w:date="2018-11-22T17:31:00Z"/>
                <w:rFonts w:asciiTheme="minorHAnsi" w:hAnsiTheme="minorHAnsi" w:cstheme="minorHAnsi"/>
                <w:b/>
                <w:sz w:val="20"/>
                <w:szCs w:val="20"/>
                <w:rPrChange w:id="888" w:author="Jiří Vojtěšek" w:date="2018-11-22T17:33:00Z">
                  <w:rPr>
                    <w:ins w:id="889" w:author="Jiří Vojtěšek" w:date="2018-11-22T17:31:00Z"/>
                    <w:b/>
                    <w:sz w:val="19"/>
                    <w:szCs w:val="19"/>
                  </w:rPr>
                </w:rPrChange>
              </w:rPr>
            </w:pPr>
            <w:ins w:id="890" w:author="Jiří Vojtěšek" w:date="2018-11-22T17:31:00Z">
              <w:r w:rsidRPr="0047599C">
                <w:rPr>
                  <w:rFonts w:asciiTheme="minorHAnsi" w:hAnsiTheme="minorHAnsi" w:cstheme="minorHAnsi"/>
                  <w:sz w:val="20"/>
                  <w:szCs w:val="20"/>
                  <w:rPrChange w:id="891" w:author="Jiří Vojtěšek" w:date="2018-11-22T17:33:00Z">
                    <w:rPr>
                      <w:sz w:val="19"/>
                      <w:szCs w:val="19"/>
                    </w:rPr>
                  </w:rPrChange>
                </w:rPr>
                <w:t>3</w:t>
              </w:r>
            </w:ins>
          </w:p>
        </w:tc>
        <w:tc>
          <w:tcPr>
            <w:tcW w:w="851" w:type="dxa"/>
            <w:shd w:val="clear" w:color="auto" w:fill="auto"/>
          </w:tcPr>
          <w:p w14:paraId="3B6157FB" w14:textId="77777777" w:rsidR="00CE16D6" w:rsidRPr="0047599C" w:rsidRDefault="00CE16D6" w:rsidP="00A74D2E">
            <w:pPr>
              <w:jc w:val="center"/>
              <w:rPr>
                <w:ins w:id="892" w:author="Jiří Vojtěšek" w:date="2018-11-22T17:31:00Z"/>
                <w:rFonts w:asciiTheme="minorHAnsi" w:hAnsiTheme="minorHAnsi" w:cstheme="minorHAnsi"/>
                <w:b/>
                <w:sz w:val="20"/>
                <w:szCs w:val="20"/>
                <w:rPrChange w:id="893" w:author="Jiří Vojtěšek" w:date="2018-11-22T17:33:00Z">
                  <w:rPr>
                    <w:ins w:id="894" w:author="Jiří Vojtěšek" w:date="2018-11-22T17:31:00Z"/>
                    <w:b/>
                    <w:sz w:val="19"/>
                    <w:szCs w:val="19"/>
                  </w:rPr>
                </w:rPrChange>
              </w:rPr>
            </w:pPr>
            <w:ins w:id="895" w:author="Jiří Vojtěšek" w:date="2018-11-22T17:31:00Z">
              <w:r w:rsidRPr="0047599C">
                <w:rPr>
                  <w:rFonts w:asciiTheme="minorHAnsi" w:hAnsiTheme="minorHAnsi" w:cstheme="minorHAnsi"/>
                  <w:sz w:val="20"/>
                  <w:szCs w:val="20"/>
                  <w:rPrChange w:id="896" w:author="Jiří Vojtěšek" w:date="2018-11-22T17:33:00Z">
                    <w:rPr>
                      <w:sz w:val="19"/>
                      <w:szCs w:val="19"/>
                    </w:rPr>
                  </w:rPrChange>
                </w:rPr>
                <w:t>L</w:t>
              </w:r>
            </w:ins>
          </w:p>
        </w:tc>
        <w:tc>
          <w:tcPr>
            <w:tcW w:w="1324" w:type="dxa"/>
            <w:shd w:val="clear" w:color="auto" w:fill="auto"/>
            <w:vAlign w:val="center"/>
          </w:tcPr>
          <w:p w14:paraId="207902F7" w14:textId="77777777" w:rsidR="00CE16D6" w:rsidRPr="0047599C" w:rsidRDefault="00CE16D6" w:rsidP="00A74D2E">
            <w:pPr>
              <w:jc w:val="center"/>
              <w:rPr>
                <w:ins w:id="897" w:author="Jiří Vojtěšek" w:date="2018-11-22T17:31:00Z"/>
                <w:rFonts w:asciiTheme="minorHAnsi" w:hAnsiTheme="minorHAnsi" w:cstheme="minorHAnsi"/>
                <w:b/>
                <w:sz w:val="20"/>
                <w:szCs w:val="20"/>
                <w:rPrChange w:id="898" w:author="Jiří Vojtěšek" w:date="2018-11-22T17:33:00Z">
                  <w:rPr>
                    <w:ins w:id="899" w:author="Jiří Vojtěšek" w:date="2018-11-22T17:31:00Z"/>
                    <w:b/>
                    <w:sz w:val="19"/>
                    <w:szCs w:val="19"/>
                  </w:rPr>
                </w:rPrChange>
              </w:rPr>
            </w:pPr>
          </w:p>
        </w:tc>
        <w:tc>
          <w:tcPr>
            <w:tcW w:w="1134" w:type="dxa"/>
            <w:shd w:val="clear" w:color="auto" w:fill="auto"/>
            <w:vAlign w:val="center"/>
          </w:tcPr>
          <w:p w14:paraId="5D737BD8" w14:textId="77777777" w:rsidR="00CE16D6" w:rsidRPr="0047599C" w:rsidRDefault="00CE16D6" w:rsidP="00A74D2E">
            <w:pPr>
              <w:jc w:val="center"/>
              <w:rPr>
                <w:ins w:id="900" w:author="Jiří Vojtěšek" w:date="2018-11-22T17:31:00Z"/>
                <w:rFonts w:asciiTheme="minorHAnsi" w:hAnsiTheme="minorHAnsi" w:cstheme="minorHAnsi"/>
                <w:b/>
                <w:sz w:val="20"/>
                <w:szCs w:val="20"/>
                <w:rPrChange w:id="901" w:author="Jiří Vojtěšek" w:date="2018-11-22T17:33:00Z">
                  <w:rPr>
                    <w:ins w:id="902" w:author="Jiří Vojtěšek" w:date="2018-11-22T17:31:00Z"/>
                    <w:b/>
                    <w:sz w:val="19"/>
                    <w:szCs w:val="19"/>
                  </w:rPr>
                </w:rPrChange>
              </w:rPr>
            </w:pPr>
          </w:p>
        </w:tc>
        <w:tc>
          <w:tcPr>
            <w:tcW w:w="1843" w:type="dxa"/>
            <w:shd w:val="clear" w:color="auto" w:fill="D9D9D9" w:themeFill="background1" w:themeFillShade="D9"/>
            <w:vAlign w:val="center"/>
          </w:tcPr>
          <w:p w14:paraId="3262FD90" w14:textId="77777777" w:rsidR="00CE16D6" w:rsidRPr="0047599C" w:rsidRDefault="00CE16D6" w:rsidP="00A74D2E">
            <w:pPr>
              <w:jc w:val="center"/>
              <w:rPr>
                <w:ins w:id="903" w:author="Jiří Vojtěšek" w:date="2018-11-22T17:31:00Z"/>
                <w:rFonts w:asciiTheme="minorHAnsi" w:hAnsiTheme="minorHAnsi" w:cstheme="minorHAnsi"/>
                <w:b/>
                <w:sz w:val="20"/>
                <w:szCs w:val="20"/>
                <w:rPrChange w:id="904" w:author="Jiří Vojtěšek" w:date="2018-11-22T17:33:00Z">
                  <w:rPr>
                    <w:ins w:id="905" w:author="Jiří Vojtěšek" w:date="2018-11-22T17:31:00Z"/>
                    <w:b/>
                    <w:sz w:val="19"/>
                    <w:szCs w:val="19"/>
                  </w:rPr>
                </w:rPrChange>
              </w:rPr>
            </w:pPr>
            <w:ins w:id="906" w:author="Jiří Vojtěšek" w:date="2018-11-22T17:31:00Z">
              <w:r w:rsidRPr="0047599C">
                <w:rPr>
                  <w:rFonts w:asciiTheme="minorHAnsi" w:hAnsiTheme="minorHAnsi" w:cstheme="minorHAnsi"/>
                  <w:b/>
                  <w:sz w:val="20"/>
                  <w:szCs w:val="20"/>
                  <w:rPrChange w:id="907" w:author="Jiří Vojtěšek" w:date="2018-11-22T17:33:00Z">
                    <w:rPr>
                      <w:b/>
                      <w:sz w:val="19"/>
                      <w:szCs w:val="19"/>
                    </w:rPr>
                  </w:rPrChange>
                </w:rPr>
                <w:t>x</w:t>
              </w:r>
            </w:ins>
          </w:p>
        </w:tc>
      </w:tr>
      <w:tr w:rsidR="00CE16D6" w:rsidRPr="0047599C" w14:paraId="5747566E" w14:textId="77777777" w:rsidTr="00A74D2E">
        <w:trPr>
          <w:ins w:id="908" w:author="Jiří Vojtěšek" w:date="2018-11-22T17:31:00Z"/>
        </w:trPr>
        <w:tc>
          <w:tcPr>
            <w:tcW w:w="3294" w:type="dxa"/>
            <w:shd w:val="clear" w:color="auto" w:fill="auto"/>
          </w:tcPr>
          <w:p w14:paraId="78E3566D" w14:textId="77777777" w:rsidR="00CE16D6" w:rsidRPr="0047599C" w:rsidRDefault="00CE16D6" w:rsidP="00A74D2E">
            <w:pPr>
              <w:rPr>
                <w:ins w:id="909" w:author="Jiří Vojtěšek" w:date="2018-11-22T17:31:00Z"/>
                <w:rFonts w:asciiTheme="minorHAnsi" w:hAnsiTheme="minorHAnsi" w:cstheme="minorHAnsi"/>
                <w:sz w:val="20"/>
                <w:szCs w:val="20"/>
                <w:rPrChange w:id="910" w:author="Jiří Vojtěšek" w:date="2018-11-22T17:33:00Z">
                  <w:rPr>
                    <w:ins w:id="911" w:author="Jiří Vojtěšek" w:date="2018-11-22T17:31:00Z"/>
                    <w:sz w:val="19"/>
                    <w:szCs w:val="19"/>
                  </w:rPr>
                </w:rPrChange>
              </w:rPr>
            </w:pPr>
            <w:proofErr w:type="spellStart"/>
            <w:ins w:id="912" w:author="Jiří Vojtěšek" w:date="2018-11-22T17:31:00Z">
              <w:r w:rsidRPr="0047599C">
                <w:rPr>
                  <w:rFonts w:asciiTheme="minorHAnsi" w:hAnsiTheme="minorHAnsi" w:cstheme="minorHAnsi"/>
                  <w:sz w:val="20"/>
                  <w:szCs w:val="20"/>
                  <w:rPrChange w:id="913" w:author="Jiří Vojtěšek" w:date="2018-11-22T17:33:00Z">
                    <w:rPr>
                      <w:sz w:val="19"/>
                      <w:szCs w:val="19"/>
                    </w:rPr>
                  </w:rPrChange>
                </w:rPr>
                <w:t>Pokročilé</w:t>
              </w:r>
              <w:proofErr w:type="spellEnd"/>
              <w:r w:rsidRPr="0047599C">
                <w:rPr>
                  <w:rFonts w:asciiTheme="minorHAnsi" w:hAnsiTheme="minorHAnsi" w:cstheme="minorHAnsi"/>
                  <w:sz w:val="20"/>
                  <w:szCs w:val="20"/>
                  <w:rPrChange w:id="914"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915" w:author="Jiří Vojtěšek" w:date="2018-11-22T17:33:00Z">
                    <w:rPr>
                      <w:sz w:val="19"/>
                      <w:szCs w:val="19"/>
                    </w:rPr>
                  </w:rPrChange>
                </w:rPr>
                <w:t>webové</w:t>
              </w:r>
              <w:proofErr w:type="spellEnd"/>
              <w:r w:rsidRPr="0047599C">
                <w:rPr>
                  <w:rFonts w:asciiTheme="minorHAnsi" w:hAnsiTheme="minorHAnsi" w:cstheme="minorHAnsi"/>
                  <w:sz w:val="20"/>
                  <w:szCs w:val="20"/>
                  <w:rPrChange w:id="916"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917" w:author="Jiří Vojtěšek" w:date="2018-11-22T17:33:00Z">
                    <w:rPr>
                      <w:sz w:val="19"/>
                      <w:szCs w:val="19"/>
                    </w:rPr>
                  </w:rPrChange>
                </w:rPr>
                <w:t>technologie</w:t>
              </w:r>
              <w:proofErr w:type="spellEnd"/>
            </w:ins>
          </w:p>
        </w:tc>
        <w:tc>
          <w:tcPr>
            <w:tcW w:w="801" w:type="dxa"/>
            <w:shd w:val="clear" w:color="auto" w:fill="auto"/>
          </w:tcPr>
          <w:p w14:paraId="4477845D" w14:textId="77777777" w:rsidR="00CE16D6" w:rsidRPr="0047599C" w:rsidRDefault="00CE16D6" w:rsidP="00A74D2E">
            <w:pPr>
              <w:jc w:val="center"/>
              <w:rPr>
                <w:ins w:id="918" w:author="Jiří Vojtěšek" w:date="2018-11-22T17:31:00Z"/>
                <w:rFonts w:asciiTheme="minorHAnsi" w:hAnsiTheme="minorHAnsi" w:cstheme="minorHAnsi"/>
                <w:sz w:val="20"/>
                <w:szCs w:val="20"/>
                <w:rPrChange w:id="919" w:author="Jiří Vojtěšek" w:date="2018-11-22T17:33:00Z">
                  <w:rPr>
                    <w:ins w:id="920" w:author="Jiří Vojtěšek" w:date="2018-11-22T17:31:00Z"/>
                    <w:sz w:val="19"/>
                    <w:szCs w:val="19"/>
                  </w:rPr>
                </w:rPrChange>
              </w:rPr>
            </w:pPr>
            <w:ins w:id="921" w:author="Jiří Vojtěšek" w:date="2018-11-22T17:31:00Z">
              <w:r w:rsidRPr="0047599C">
                <w:rPr>
                  <w:rFonts w:asciiTheme="minorHAnsi" w:hAnsiTheme="minorHAnsi" w:cstheme="minorHAnsi"/>
                  <w:sz w:val="20"/>
                  <w:szCs w:val="20"/>
                  <w:rPrChange w:id="922" w:author="Jiří Vojtěšek" w:date="2018-11-22T17:33:00Z">
                    <w:rPr>
                      <w:sz w:val="19"/>
                      <w:szCs w:val="19"/>
                    </w:rPr>
                  </w:rPrChange>
                </w:rPr>
                <w:t>3</w:t>
              </w:r>
            </w:ins>
          </w:p>
        </w:tc>
        <w:tc>
          <w:tcPr>
            <w:tcW w:w="851" w:type="dxa"/>
            <w:shd w:val="clear" w:color="auto" w:fill="auto"/>
          </w:tcPr>
          <w:p w14:paraId="381DCBDD" w14:textId="77777777" w:rsidR="00CE16D6" w:rsidRPr="0047599C" w:rsidRDefault="00CE16D6" w:rsidP="00A74D2E">
            <w:pPr>
              <w:jc w:val="center"/>
              <w:rPr>
                <w:ins w:id="923" w:author="Jiří Vojtěšek" w:date="2018-11-22T17:31:00Z"/>
                <w:rFonts w:asciiTheme="minorHAnsi" w:hAnsiTheme="minorHAnsi" w:cstheme="minorHAnsi"/>
                <w:sz w:val="20"/>
                <w:szCs w:val="20"/>
                <w:rPrChange w:id="924" w:author="Jiří Vojtěšek" w:date="2018-11-22T17:33:00Z">
                  <w:rPr>
                    <w:ins w:id="925" w:author="Jiří Vojtěšek" w:date="2018-11-22T17:31:00Z"/>
                    <w:sz w:val="19"/>
                    <w:szCs w:val="19"/>
                  </w:rPr>
                </w:rPrChange>
              </w:rPr>
            </w:pPr>
            <w:ins w:id="926" w:author="Jiří Vojtěšek" w:date="2018-11-22T17:31:00Z">
              <w:r w:rsidRPr="0047599C">
                <w:rPr>
                  <w:rFonts w:asciiTheme="minorHAnsi" w:hAnsiTheme="minorHAnsi" w:cstheme="minorHAnsi"/>
                  <w:sz w:val="20"/>
                  <w:szCs w:val="20"/>
                  <w:rPrChange w:id="927" w:author="Jiří Vojtěšek" w:date="2018-11-22T17:33:00Z">
                    <w:rPr>
                      <w:sz w:val="19"/>
                      <w:szCs w:val="19"/>
                    </w:rPr>
                  </w:rPrChange>
                </w:rPr>
                <w:t>Z</w:t>
              </w:r>
            </w:ins>
          </w:p>
        </w:tc>
        <w:tc>
          <w:tcPr>
            <w:tcW w:w="1324" w:type="dxa"/>
            <w:shd w:val="clear" w:color="auto" w:fill="auto"/>
            <w:vAlign w:val="center"/>
          </w:tcPr>
          <w:p w14:paraId="6A229C39" w14:textId="77777777" w:rsidR="00CE16D6" w:rsidRPr="0047599C" w:rsidRDefault="00CE16D6" w:rsidP="00A74D2E">
            <w:pPr>
              <w:jc w:val="center"/>
              <w:rPr>
                <w:ins w:id="928" w:author="Jiří Vojtěšek" w:date="2018-11-22T17:31:00Z"/>
                <w:rFonts w:asciiTheme="minorHAnsi" w:hAnsiTheme="minorHAnsi" w:cstheme="minorHAnsi"/>
                <w:b/>
                <w:sz w:val="20"/>
                <w:szCs w:val="20"/>
                <w:rPrChange w:id="929" w:author="Jiří Vojtěšek" w:date="2018-11-22T17:33:00Z">
                  <w:rPr>
                    <w:ins w:id="930" w:author="Jiří Vojtěšek" w:date="2018-11-22T17:31:00Z"/>
                    <w:b/>
                    <w:sz w:val="19"/>
                    <w:szCs w:val="19"/>
                  </w:rPr>
                </w:rPrChange>
              </w:rPr>
            </w:pPr>
          </w:p>
        </w:tc>
        <w:tc>
          <w:tcPr>
            <w:tcW w:w="1134" w:type="dxa"/>
            <w:tcBorders>
              <w:bottom w:val="single" w:sz="4" w:space="0" w:color="auto"/>
            </w:tcBorders>
            <w:shd w:val="clear" w:color="auto" w:fill="auto"/>
            <w:vAlign w:val="center"/>
          </w:tcPr>
          <w:p w14:paraId="4CD026B9" w14:textId="77777777" w:rsidR="00CE16D6" w:rsidRPr="0047599C" w:rsidRDefault="00CE16D6" w:rsidP="00A74D2E">
            <w:pPr>
              <w:jc w:val="center"/>
              <w:rPr>
                <w:ins w:id="931" w:author="Jiří Vojtěšek" w:date="2018-11-22T17:31:00Z"/>
                <w:rFonts w:asciiTheme="minorHAnsi" w:hAnsiTheme="minorHAnsi" w:cstheme="minorHAnsi"/>
                <w:b/>
                <w:sz w:val="20"/>
                <w:szCs w:val="20"/>
                <w:rPrChange w:id="932" w:author="Jiří Vojtěšek" w:date="2018-11-22T17:33:00Z">
                  <w:rPr>
                    <w:ins w:id="933" w:author="Jiří Vojtěšek" w:date="2018-11-22T17:31:00Z"/>
                    <w:b/>
                    <w:sz w:val="19"/>
                    <w:szCs w:val="19"/>
                  </w:rPr>
                </w:rPrChange>
              </w:rPr>
            </w:pPr>
          </w:p>
        </w:tc>
        <w:tc>
          <w:tcPr>
            <w:tcW w:w="1843" w:type="dxa"/>
            <w:shd w:val="clear" w:color="auto" w:fill="D9D9D9" w:themeFill="background1" w:themeFillShade="D9"/>
            <w:vAlign w:val="center"/>
          </w:tcPr>
          <w:p w14:paraId="686A7640" w14:textId="77777777" w:rsidR="00CE16D6" w:rsidRPr="0047599C" w:rsidRDefault="00CE16D6" w:rsidP="00A74D2E">
            <w:pPr>
              <w:jc w:val="center"/>
              <w:rPr>
                <w:ins w:id="934" w:author="Jiří Vojtěšek" w:date="2018-11-22T17:31:00Z"/>
                <w:rFonts w:asciiTheme="minorHAnsi" w:hAnsiTheme="minorHAnsi" w:cstheme="minorHAnsi"/>
                <w:b/>
                <w:sz w:val="20"/>
                <w:szCs w:val="20"/>
                <w:rPrChange w:id="935" w:author="Jiří Vojtěšek" w:date="2018-11-22T17:33:00Z">
                  <w:rPr>
                    <w:ins w:id="936" w:author="Jiří Vojtěšek" w:date="2018-11-22T17:31:00Z"/>
                    <w:b/>
                    <w:sz w:val="19"/>
                    <w:szCs w:val="19"/>
                  </w:rPr>
                </w:rPrChange>
              </w:rPr>
            </w:pPr>
            <w:ins w:id="937" w:author="Jiří Vojtěšek" w:date="2018-11-22T17:31:00Z">
              <w:r w:rsidRPr="0047599C">
                <w:rPr>
                  <w:rFonts w:asciiTheme="minorHAnsi" w:hAnsiTheme="minorHAnsi" w:cstheme="minorHAnsi"/>
                  <w:b/>
                  <w:sz w:val="20"/>
                  <w:szCs w:val="20"/>
                  <w:rPrChange w:id="938" w:author="Jiří Vojtěšek" w:date="2018-11-22T17:33:00Z">
                    <w:rPr>
                      <w:b/>
                      <w:sz w:val="19"/>
                      <w:szCs w:val="19"/>
                    </w:rPr>
                  </w:rPrChange>
                </w:rPr>
                <w:t>x</w:t>
              </w:r>
            </w:ins>
          </w:p>
        </w:tc>
      </w:tr>
      <w:tr w:rsidR="00CE16D6" w:rsidRPr="0047599C" w14:paraId="7AB1F5C1" w14:textId="77777777" w:rsidTr="00A74D2E">
        <w:trPr>
          <w:ins w:id="939" w:author="Jiří Vojtěšek" w:date="2018-11-22T17:31:00Z"/>
        </w:trPr>
        <w:tc>
          <w:tcPr>
            <w:tcW w:w="3294" w:type="dxa"/>
            <w:shd w:val="clear" w:color="auto" w:fill="auto"/>
          </w:tcPr>
          <w:p w14:paraId="66CBAA5A" w14:textId="77777777" w:rsidR="00CE16D6" w:rsidRPr="0047599C" w:rsidRDefault="00CE16D6" w:rsidP="00A74D2E">
            <w:pPr>
              <w:rPr>
                <w:ins w:id="940" w:author="Jiří Vojtěšek" w:date="2018-11-22T17:31:00Z"/>
                <w:rFonts w:asciiTheme="minorHAnsi" w:hAnsiTheme="minorHAnsi" w:cstheme="minorHAnsi"/>
                <w:sz w:val="20"/>
                <w:szCs w:val="20"/>
                <w:rPrChange w:id="941" w:author="Jiří Vojtěšek" w:date="2018-11-22T17:33:00Z">
                  <w:rPr>
                    <w:ins w:id="942" w:author="Jiří Vojtěšek" w:date="2018-11-22T17:31:00Z"/>
                    <w:sz w:val="19"/>
                    <w:szCs w:val="19"/>
                  </w:rPr>
                </w:rPrChange>
              </w:rPr>
            </w:pPr>
            <w:proofErr w:type="spellStart"/>
            <w:ins w:id="943" w:author="Jiří Vojtěšek" w:date="2018-11-22T17:31:00Z">
              <w:r w:rsidRPr="0047599C">
                <w:rPr>
                  <w:rFonts w:asciiTheme="minorHAnsi" w:hAnsiTheme="minorHAnsi" w:cstheme="minorHAnsi"/>
                  <w:sz w:val="20"/>
                  <w:szCs w:val="20"/>
                  <w:rPrChange w:id="944" w:author="Jiří Vojtěšek" w:date="2018-11-22T17:33:00Z">
                    <w:rPr>
                      <w:sz w:val="19"/>
                      <w:szCs w:val="19"/>
                    </w:rPr>
                  </w:rPrChange>
                </w:rPr>
                <w:t>Praktikum</w:t>
              </w:r>
              <w:proofErr w:type="spellEnd"/>
              <w:r w:rsidRPr="0047599C">
                <w:rPr>
                  <w:rFonts w:asciiTheme="minorHAnsi" w:hAnsiTheme="minorHAnsi" w:cstheme="minorHAnsi"/>
                  <w:sz w:val="20"/>
                  <w:szCs w:val="20"/>
                  <w:rPrChange w:id="945"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946" w:author="Jiří Vojtěšek" w:date="2018-11-22T17:33:00Z">
                    <w:rPr>
                      <w:sz w:val="19"/>
                      <w:szCs w:val="19"/>
                    </w:rPr>
                  </w:rPrChange>
                </w:rPr>
                <w:t>programování</w:t>
              </w:r>
              <w:proofErr w:type="spellEnd"/>
            </w:ins>
          </w:p>
        </w:tc>
        <w:tc>
          <w:tcPr>
            <w:tcW w:w="801" w:type="dxa"/>
            <w:shd w:val="clear" w:color="auto" w:fill="auto"/>
          </w:tcPr>
          <w:p w14:paraId="2E532A38" w14:textId="77777777" w:rsidR="00CE16D6" w:rsidRPr="0047599C" w:rsidRDefault="00CE16D6" w:rsidP="00A74D2E">
            <w:pPr>
              <w:jc w:val="center"/>
              <w:rPr>
                <w:ins w:id="947" w:author="Jiří Vojtěšek" w:date="2018-11-22T17:31:00Z"/>
                <w:rFonts w:asciiTheme="minorHAnsi" w:hAnsiTheme="minorHAnsi" w:cstheme="minorHAnsi"/>
                <w:sz w:val="20"/>
                <w:szCs w:val="20"/>
                <w:rPrChange w:id="948" w:author="Jiří Vojtěšek" w:date="2018-11-22T17:33:00Z">
                  <w:rPr>
                    <w:ins w:id="949" w:author="Jiří Vojtěšek" w:date="2018-11-22T17:31:00Z"/>
                    <w:sz w:val="19"/>
                    <w:szCs w:val="19"/>
                  </w:rPr>
                </w:rPrChange>
              </w:rPr>
            </w:pPr>
            <w:ins w:id="950" w:author="Jiří Vojtěšek" w:date="2018-11-22T17:31:00Z">
              <w:r w:rsidRPr="0047599C">
                <w:rPr>
                  <w:rFonts w:asciiTheme="minorHAnsi" w:hAnsiTheme="minorHAnsi" w:cstheme="minorHAnsi"/>
                  <w:sz w:val="20"/>
                  <w:szCs w:val="20"/>
                  <w:rPrChange w:id="951" w:author="Jiří Vojtěšek" w:date="2018-11-22T17:33:00Z">
                    <w:rPr>
                      <w:sz w:val="19"/>
                      <w:szCs w:val="19"/>
                    </w:rPr>
                  </w:rPrChange>
                </w:rPr>
                <w:t>3</w:t>
              </w:r>
            </w:ins>
          </w:p>
        </w:tc>
        <w:tc>
          <w:tcPr>
            <w:tcW w:w="851" w:type="dxa"/>
            <w:shd w:val="clear" w:color="auto" w:fill="auto"/>
          </w:tcPr>
          <w:p w14:paraId="478772EC" w14:textId="77777777" w:rsidR="00CE16D6" w:rsidRPr="0047599C" w:rsidRDefault="00CE16D6" w:rsidP="00A74D2E">
            <w:pPr>
              <w:jc w:val="center"/>
              <w:rPr>
                <w:ins w:id="952" w:author="Jiří Vojtěšek" w:date="2018-11-22T17:31:00Z"/>
                <w:rFonts w:asciiTheme="minorHAnsi" w:hAnsiTheme="minorHAnsi" w:cstheme="minorHAnsi"/>
                <w:sz w:val="20"/>
                <w:szCs w:val="20"/>
                <w:rPrChange w:id="953" w:author="Jiří Vojtěšek" w:date="2018-11-22T17:33:00Z">
                  <w:rPr>
                    <w:ins w:id="954" w:author="Jiří Vojtěšek" w:date="2018-11-22T17:31:00Z"/>
                    <w:sz w:val="19"/>
                    <w:szCs w:val="19"/>
                  </w:rPr>
                </w:rPrChange>
              </w:rPr>
            </w:pPr>
            <w:ins w:id="955" w:author="Jiří Vojtěšek" w:date="2018-11-22T17:31:00Z">
              <w:r w:rsidRPr="0047599C">
                <w:rPr>
                  <w:rFonts w:asciiTheme="minorHAnsi" w:hAnsiTheme="minorHAnsi" w:cstheme="minorHAnsi"/>
                  <w:sz w:val="20"/>
                  <w:szCs w:val="20"/>
                  <w:rPrChange w:id="956" w:author="Jiří Vojtěšek" w:date="2018-11-22T17:33:00Z">
                    <w:rPr>
                      <w:sz w:val="19"/>
                      <w:szCs w:val="19"/>
                    </w:rPr>
                  </w:rPrChange>
                </w:rPr>
                <w:t>L</w:t>
              </w:r>
            </w:ins>
          </w:p>
        </w:tc>
        <w:tc>
          <w:tcPr>
            <w:tcW w:w="1324" w:type="dxa"/>
            <w:shd w:val="clear" w:color="auto" w:fill="auto"/>
            <w:vAlign w:val="center"/>
          </w:tcPr>
          <w:p w14:paraId="325093A3" w14:textId="77777777" w:rsidR="00CE16D6" w:rsidRPr="0047599C" w:rsidRDefault="00CE16D6" w:rsidP="00A74D2E">
            <w:pPr>
              <w:jc w:val="center"/>
              <w:rPr>
                <w:ins w:id="957" w:author="Jiří Vojtěšek" w:date="2018-11-22T17:31:00Z"/>
                <w:rFonts w:asciiTheme="minorHAnsi" w:hAnsiTheme="minorHAnsi" w:cstheme="minorHAnsi"/>
                <w:b/>
                <w:sz w:val="20"/>
                <w:szCs w:val="20"/>
                <w:rPrChange w:id="958" w:author="Jiří Vojtěšek" w:date="2018-11-22T17:33:00Z">
                  <w:rPr>
                    <w:ins w:id="959" w:author="Jiří Vojtěšek" w:date="2018-11-22T17:31:00Z"/>
                    <w:b/>
                    <w:sz w:val="19"/>
                    <w:szCs w:val="19"/>
                  </w:rPr>
                </w:rPrChange>
              </w:rPr>
            </w:pPr>
          </w:p>
        </w:tc>
        <w:tc>
          <w:tcPr>
            <w:tcW w:w="1134" w:type="dxa"/>
            <w:shd w:val="clear" w:color="auto" w:fill="D9D9D9" w:themeFill="background1" w:themeFillShade="D9"/>
            <w:vAlign w:val="center"/>
          </w:tcPr>
          <w:p w14:paraId="583CAE21" w14:textId="77777777" w:rsidR="00CE16D6" w:rsidRPr="0047599C" w:rsidRDefault="00CE16D6" w:rsidP="00A74D2E">
            <w:pPr>
              <w:jc w:val="center"/>
              <w:rPr>
                <w:ins w:id="960" w:author="Jiří Vojtěšek" w:date="2018-11-22T17:31:00Z"/>
                <w:rFonts w:asciiTheme="minorHAnsi" w:hAnsiTheme="minorHAnsi" w:cstheme="minorHAnsi"/>
                <w:b/>
                <w:sz w:val="20"/>
                <w:szCs w:val="20"/>
                <w:rPrChange w:id="961" w:author="Jiří Vojtěšek" w:date="2018-11-22T17:33:00Z">
                  <w:rPr>
                    <w:ins w:id="962" w:author="Jiří Vojtěšek" w:date="2018-11-22T17:31:00Z"/>
                    <w:b/>
                    <w:sz w:val="19"/>
                    <w:szCs w:val="19"/>
                  </w:rPr>
                </w:rPrChange>
              </w:rPr>
            </w:pPr>
            <w:ins w:id="963" w:author="Jiří Vojtěšek" w:date="2018-11-22T17:31:00Z">
              <w:r w:rsidRPr="0047599C">
                <w:rPr>
                  <w:rFonts w:asciiTheme="minorHAnsi" w:hAnsiTheme="minorHAnsi" w:cstheme="minorHAnsi"/>
                  <w:b/>
                  <w:sz w:val="20"/>
                  <w:szCs w:val="20"/>
                  <w:rPrChange w:id="964" w:author="Jiří Vojtěšek" w:date="2018-11-22T17:33:00Z">
                    <w:rPr>
                      <w:b/>
                      <w:sz w:val="19"/>
                      <w:szCs w:val="19"/>
                    </w:rPr>
                  </w:rPrChange>
                </w:rPr>
                <w:t>x</w:t>
              </w:r>
            </w:ins>
          </w:p>
        </w:tc>
        <w:tc>
          <w:tcPr>
            <w:tcW w:w="1843" w:type="dxa"/>
            <w:shd w:val="clear" w:color="auto" w:fill="auto"/>
            <w:vAlign w:val="center"/>
          </w:tcPr>
          <w:p w14:paraId="2AF100A1" w14:textId="77777777" w:rsidR="00CE16D6" w:rsidRPr="0047599C" w:rsidRDefault="00CE16D6" w:rsidP="00A74D2E">
            <w:pPr>
              <w:jc w:val="center"/>
              <w:rPr>
                <w:ins w:id="965" w:author="Jiří Vojtěšek" w:date="2018-11-22T17:31:00Z"/>
                <w:rFonts w:asciiTheme="minorHAnsi" w:hAnsiTheme="minorHAnsi" w:cstheme="minorHAnsi"/>
                <w:b/>
                <w:sz w:val="20"/>
                <w:szCs w:val="20"/>
                <w:rPrChange w:id="966" w:author="Jiří Vojtěšek" w:date="2018-11-22T17:33:00Z">
                  <w:rPr>
                    <w:ins w:id="967" w:author="Jiří Vojtěšek" w:date="2018-11-22T17:31:00Z"/>
                    <w:b/>
                    <w:sz w:val="19"/>
                    <w:szCs w:val="19"/>
                  </w:rPr>
                </w:rPrChange>
              </w:rPr>
            </w:pPr>
          </w:p>
        </w:tc>
      </w:tr>
      <w:tr w:rsidR="00CE16D6" w:rsidRPr="0047599C" w14:paraId="5A73B0E4" w14:textId="77777777" w:rsidTr="00A74D2E">
        <w:trPr>
          <w:ins w:id="968" w:author="Jiří Vojtěšek" w:date="2018-11-22T17:31:00Z"/>
        </w:trPr>
        <w:tc>
          <w:tcPr>
            <w:tcW w:w="3294" w:type="dxa"/>
            <w:shd w:val="clear" w:color="auto" w:fill="auto"/>
          </w:tcPr>
          <w:p w14:paraId="182DE214" w14:textId="77777777" w:rsidR="00CE16D6" w:rsidRPr="0047599C" w:rsidRDefault="00CE16D6" w:rsidP="00A74D2E">
            <w:pPr>
              <w:rPr>
                <w:ins w:id="969" w:author="Jiří Vojtěšek" w:date="2018-11-22T17:31:00Z"/>
                <w:rFonts w:asciiTheme="minorHAnsi" w:hAnsiTheme="minorHAnsi" w:cstheme="minorHAnsi"/>
                <w:sz w:val="20"/>
                <w:szCs w:val="20"/>
                <w:rPrChange w:id="970" w:author="Jiří Vojtěšek" w:date="2018-11-22T17:33:00Z">
                  <w:rPr>
                    <w:ins w:id="971" w:author="Jiří Vojtěšek" w:date="2018-11-22T17:31:00Z"/>
                    <w:sz w:val="19"/>
                    <w:szCs w:val="19"/>
                  </w:rPr>
                </w:rPrChange>
              </w:rPr>
            </w:pPr>
            <w:proofErr w:type="spellStart"/>
            <w:ins w:id="972" w:author="Jiří Vojtěšek" w:date="2018-11-22T17:31:00Z">
              <w:r w:rsidRPr="0047599C">
                <w:rPr>
                  <w:rFonts w:asciiTheme="minorHAnsi" w:hAnsiTheme="minorHAnsi" w:cstheme="minorHAnsi"/>
                  <w:sz w:val="20"/>
                  <w:szCs w:val="20"/>
                  <w:rPrChange w:id="973" w:author="Jiří Vojtěšek" w:date="2018-11-22T17:33:00Z">
                    <w:rPr>
                      <w:sz w:val="19"/>
                      <w:szCs w:val="19"/>
                    </w:rPr>
                  </w:rPrChange>
                </w:rPr>
                <w:t>Programování</w:t>
              </w:r>
              <w:proofErr w:type="spellEnd"/>
              <w:r w:rsidRPr="0047599C">
                <w:rPr>
                  <w:rFonts w:asciiTheme="minorHAnsi" w:hAnsiTheme="minorHAnsi" w:cstheme="minorHAnsi"/>
                  <w:sz w:val="20"/>
                  <w:szCs w:val="20"/>
                  <w:rPrChange w:id="974" w:author="Jiří Vojtěšek" w:date="2018-11-22T17:33:00Z">
                    <w:rPr>
                      <w:sz w:val="19"/>
                      <w:szCs w:val="19"/>
                    </w:rPr>
                  </w:rPrChange>
                </w:rPr>
                <w:t xml:space="preserve"> a </w:t>
              </w:r>
              <w:proofErr w:type="spellStart"/>
              <w:r w:rsidRPr="0047599C">
                <w:rPr>
                  <w:rFonts w:asciiTheme="minorHAnsi" w:hAnsiTheme="minorHAnsi" w:cstheme="minorHAnsi"/>
                  <w:sz w:val="20"/>
                  <w:szCs w:val="20"/>
                  <w:rPrChange w:id="975" w:author="Jiří Vojtěšek" w:date="2018-11-22T17:33:00Z">
                    <w:rPr>
                      <w:sz w:val="19"/>
                      <w:szCs w:val="19"/>
                    </w:rPr>
                  </w:rPrChange>
                </w:rPr>
                <w:t>algoritmizace</w:t>
              </w:r>
              <w:proofErr w:type="spellEnd"/>
            </w:ins>
          </w:p>
        </w:tc>
        <w:tc>
          <w:tcPr>
            <w:tcW w:w="801" w:type="dxa"/>
            <w:shd w:val="clear" w:color="auto" w:fill="auto"/>
          </w:tcPr>
          <w:p w14:paraId="3346E193" w14:textId="77777777" w:rsidR="00CE16D6" w:rsidRPr="0047599C" w:rsidRDefault="00CE16D6" w:rsidP="00A74D2E">
            <w:pPr>
              <w:jc w:val="center"/>
              <w:rPr>
                <w:ins w:id="976" w:author="Jiří Vojtěšek" w:date="2018-11-22T17:31:00Z"/>
                <w:rFonts w:asciiTheme="minorHAnsi" w:hAnsiTheme="minorHAnsi" w:cstheme="minorHAnsi"/>
                <w:sz w:val="20"/>
                <w:szCs w:val="20"/>
                <w:rPrChange w:id="977" w:author="Jiří Vojtěšek" w:date="2018-11-22T17:33:00Z">
                  <w:rPr>
                    <w:ins w:id="978" w:author="Jiří Vojtěšek" w:date="2018-11-22T17:31:00Z"/>
                    <w:sz w:val="19"/>
                    <w:szCs w:val="19"/>
                  </w:rPr>
                </w:rPrChange>
              </w:rPr>
            </w:pPr>
            <w:ins w:id="979" w:author="Jiří Vojtěšek" w:date="2018-11-22T17:31:00Z">
              <w:r w:rsidRPr="0047599C">
                <w:rPr>
                  <w:rFonts w:asciiTheme="minorHAnsi" w:hAnsiTheme="minorHAnsi" w:cstheme="minorHAnsi"/>
                  <w:sz w:val="20"/>
                  <w:szCs w:val="20"/>
                  <w:rPrChange w:id="980" w:author="Jiří Vojtěšek" w:date="2018-11-22T17:33:00Z">
                    <w:rPr>
                      <w:sz w:val="19"/>
                      <w:szCs w:val="19"/>
                    </w:rPr>
                  </w:rPrChange>
                </w:rPr>
                <w:t>1</w:t>
              </w:r>
            </w:ins>
          </w:p>
        </w:tc>
        <w:tc>
          <w:tcPr>
            <w:tcW w:w="851" w:type="dxa"/>
            <w:shd w:val="clear" w:color="auto" w:fill="auto"/>
          </w:tcPr>
          <w:p w14:paraId="414882BE" w14:textId="77777777" w:rsidR="00CE16D6" w:rsidRPr="0047599C" w:rsidRDefault="00CE16D6" w:rsidP="00A74D2E">
            <w:pPr>
              <w:jc w:val="center"/>
              <w:rPr>
                <w:ins w:id="981" w:author="Jiří Vojtěšek" w:date="2018-11-22T17:31:00Z"/>
                <w:rFonts w:asciiTheme="minorHAnsi" w:hAnsiTheme="minorHAnsi" w:cstheme="minorHAnsi"/>
                <w:sz w:val="20"/>
                <w:szCs w:val="20"/>
                <w:rPrChange w:id="982" w:author="Jiří Vojtěšek" w:date="2018-11-22T17:33:00Z">
                  <w:rPr>
                    <w:ins w:id="983" w:author="Jiří Vojtěšek" w:date="2018-11-22T17:31:00Z"/>
                    <w:sz w:val="19"/>
                    <w:szCs w:val="19"/>
                  </w:rPr>
                </w:rPrChange>
              </w:rPr>
            </w:pPr>
            <w:ins w:id="984" w:author="Jiří Vojtěšek" w:date="2018-11-22T17:31:00Z">
              <w:r w:rsidRPr="0047599C">
                <w:rPr>
                  <w:rFonts w:asciiTheme="minorHAnsi" w:hAnsiTheme="minorHAnsi" w:cstheme="minorHAnsi"/>
                  <w:sz w:val="20"/>
                  <w:szCs w:val="20"/>
                  <w:rPrChange w:id="985" w:author="Jiří Vojtěšek" w:date="2018-11-22T17:33:00Z">
                    <w:rPr>
                      <w:sz w:val="19"/>
                      <w:szCs w:val="19"/>
                    </w:rPr>
                  </w:rPrChange>
                </w:rPr>
                <w:t>Z</w:t>
              </w:r>
            </w:ins>
          </w:p>
        </w:tc>
        <w:tc>
          <w:tcPr>
            <w:tcW w:w="1324" w:type="dxa"/>
            <w:shd w:val="clear" w:color="auto" w:fill="auto"/>
            <w:vAlign w:val="center"/>
          </w:tcPr>
          <w:p w14:paraId="15CC91A9" w14:textId="77777777" w:rsidR="00CE16D6" w:rsidRPr="0047599C" w:rsidRDefault="00CE16D6" w:rsidP="00A74D2E">
            <w:pPr>
              <w:jc w:val="center"/>
              <w:rPr>
                <w:ins w:id="986" w:author="Jiří Vojtěšek" w:date="2018-11-22T17:31:00Z"/>
                <w:rFonts w:asciiTheme="minorHAnsi" w:hAnsiTheme="minorHAnsi" w:cstheme="minorHAnsi"/>
                <w:b/>
                <w:sz w:val="20"/>
                <w:szCs w:val="20"/>
                <w:rPrChange w:id="987" w:author="Jiří Vojtěšek" w:date="2018-11-22T17:33:00Z">
                  <w:rPr>
                    <w:ins w:id="988" w:author="Jiří Vojtěšek" w:date="2018-11-22T17:31:00Z"/>
                    <w:b/>
                    <w:sz w:val="19"/>
                    <w:szCs w:val="19"/>
                  </w:rPr>
                </w:rPrChange>
              </w:rPr>
            </w:pPr>
          </w:p>
        </w:tc>
        <w:tc>
          <w:tcPr>
            <w:tcW w:w="1134" w:type="dxa"/>
            <w:shd w:val="clear" w:color="auto" w:fill="D9D9D9" w:themeFill="background1" w:themeFillShade="D9"/>
            <w:vAlign w:val="center"/>
          </w:tcPr>
          <w:p w14:paraId="63FCC3AE" w14:textId="77777777" w:rsidR="00CE16D6" w:rsidRPr="0047599C" w:rsidRDefault="00CE16D6" w:rsidP="00A74D2E">
            <w:pPr>
              <w:jc w:val="center"/>
              <w:rPr>
                <w:ins w:id="989" w:author="Jiří Vojtěšek" w:date="2018-11-22T17:31:00Z"/>
                <w:rFonts w:asciiTheme="minorHAnsi" w:hAnsiTheme="minorHAnsi" w:cstheme="minorHAnsi"/>
                <w:b/>
                <w:sz w:val="20"/>
                <w:szCs w:val="20"/>
                <w:rPrChange w:id="990" w:author="Jiří Vojtěšek" w:date="2018-11-22T17:33:00Z">
                  <w:rPr>
                    <w:ins w:id="991" w:author="Jiří Vojtěšek" w:date="2018-11-22T17:31:00Z"/>
                    <w:b/>
                    <w:sz w:val="19"/>
                    <w:szCs w:val="19"/>
                  </w:rPr>
                </w:rPrChange>
              </w:rPr>
            </w:pPr>
            <w:ins w:id="992" w:author="Jiří Vojtěšek" w:date="2018-11-22T17:31:00Z">
              <w:r w:rsidRPr="0047599C">
                <w:rPr>
                  <w:rFonts w:asciiTheme="minorHAnsi" w:hAnsiTheme="minorHAnsi" w:cstheme="minorHAnsi"/>
                  <w:b/>
                  <w:sz w:val="20"/>
                  <w:szCs w:val="20"/>
                  <w:rPrChange w:id="993" w:author="Jiří Vojtěšek" w:date="2018-11-22T17:33:00Z">
                    <w:rPr>
                      <w:b/>
                      <w:sz w:val="19"/>
                      <w:szCs w:val="19"/>
                    </w:rPr>
                  </w:rPrChange>
                </w:rPr>
                <w:t>x</w:t>
              </w:r>
            </w:ins>
          </w:p>
        </w:tc>
        <w:tc>
          <w:tcPr>
            <w:tcW w:w="1843" w:type="dxa"/>
            <w:tcBorders>
              <w:bottom w:val="single" w:sz="4" w:space="0" w:color="auto"/>
            </w:tcBorders>
            <w:shd w:val="clear" w:color="auto" w:fill="auto"/>
            <w:vAlign w:val="center"/>
          </w:tcPr>
          <w:p w14:paraId="72EBC865" w14:textId="77777777" w:rsidR="00CE16D6" w:rsidRPr="0047599C" w:rsidRDefault="00CE16D6" w:rsidP="00A74D2E">
            <w:pPr>
              <w:jc w:val="center"/>
              <w:rPr>
                <w:ins w:id="994" w:author="Jiří Vojtěšek" w:date="2018-11-22T17:31:00Z"/>
                <w:rFonts w:asciiTheme="minorHAnsi" w:hAnsiTheme="minorHAnsi" w:cstheme="minorHAnsi"/>
                <w:b/>
                <w:sz w:val="20"/>
                <w:szCs w:val="20"/>
                <w:rPrChange w:id="995" w:author="Jiří Vojtěšek" w:date="2018-11-22T17:33:00Z">
                  <w:rPr>
                    <w:ins w:id="996" w:author="Jiří Vojtěšek" w:date="2018-11-22T17:31:00Z"/>
                    <w:b/>
                    <w:sz w:val="19"/>
                    <w:szCs w:val="19"/>
                  </w:rPr>
                </w:rPrChange>
              </w:rPr>
            </w:pPr>
          </w:p>
        </w:tc>
      </w:tr>
      <w:tr w:rsidR="00CE16D6" w:rsidRPr="0047599C" w14:paraId="624D18DF" w14:textId="77777777" w:rsidTr="00A74D2E">
        <w:trPr>
          <w:ins w:id="997" w:author="Jiří Vojtěšek" w:date="2018-11-22T17:31:00Z"/>
        </w:trPr>
        <w:tc>
          <w:tcPr>
            <w:tcW w:w="3294" w:type="dxa"/>
            <w:shd w:val="clear" w:color="auto" w:fill="auto"/>
          </w:tcPr>
          <w:p w14:paraId="235611BE" w14:textId="77777777" w:rsidR="00CE16D6" w:rsidRPr="0047599C" w:rsidRDefault="00CE16D6" w:rsidP="00A74D2E">
            <w:pPr>
              <w:rPr>
                <w:ins w:id="998" w:author="Jiří Vojtěšek" w:date="2018-11-22T17:31:00Z"/>
                <w:rFonts w:asciiTheme="minorHAnsi" w:hAnsiTheme="minorHAnsi" w:cstheme="minorHAnsi"/>
                <w:sz w:val="20"/>
                <w:szCs w:val="20"/>
                <w:rPrChange w:id="999" w:author="Jiří Vojtěšek" w:date="2018-11-22T17:33:00Z">
                  <w:rPr>
                    <w:ins w:id="1000" w:author="Jiří Vojtěšek" w:date="2018-11-22T17:31:00Z"/>
                    <w:sz w:val="19"/>
                    <w:szCs w:val="19"/>
                  </w:rPr>
                </w:rPrChange>
              </w:rPr>
            </w:pPr>
            <w:proofErr w:type="spellStart"/>
            <w:ins w:id="1001" w:author="Jiří Vojtěšek" w:date="2018-11-22T17:31:00Z">
              <w:r w:rsidRPr="0047599C">
                <w:rPr>
                  <w:rFonts w:asciiTheme="minorHAnsi" w:hAnsiTheme="minorHAnsi" w:cstheme="minorHAnsi"/>
                  <w:sz w:val="20"/>
                  <w:szCs w:val="20"/>
                  <w:rPrChange w:id="1002" w:author="Jiří Vojtěšek" w:date="2018-11-22T17:33:00Z">
                    <w:rPr>
                      <w:sz w:val="19"/>
                      <w:szCs w:val="19"/>
                    </w:rPr>
                  </w:rPrChange>
                </w:rPr>
                <w:t>Programování</w:t>
              </w:r>
              <w:proofErr w:type="spellEnd"/>
              <w:r w:rsidRPr="0047599C">
                <w:rPr>
                  <w:rFonts w:asciiTheme="minorHAnsi" w:hAnsiTheme="minorHAnsi" w:cstheme="minorHAnsi"/>
                  <w:sz w:val="20"/>
                  <w:szCs w:val="20"/>
                  <w:rPrChange w:id="1003"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1004" w:author="Jiří Vojtěšek" w:date="2018-11-22T17:33:00Z">
                    <w:rPr>
                      <w:sz w:val="19"/>
                      <w:szCs w:val="19"/>
                    </w:rPr>
                  </w:rPrChange>
                </w:rPr>
                <w:t>mobilních</w:t>
              </w:r>
              <w:proofErr w:type="spellEnd"/>
              <w:r w:rsidRPr="0047599C">
                <w:rPr>
                  <w:rFonts w:asciiTheme="minorHAnsi" w:hAnsiTheme="minorHAnsi" w:cstheme="minorHAnsi"/>
                  <w:sz w:val="20"/>
                  <w:szCs w:val="20"/>
                  <w:rPrChange w:id="1005"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1006" w:author="Jiří Vojtěšek" w:date="2018-11-22T17:33:00Z">
                    <w:rPr>
                      <w:sz w:val="19"/>
                      <w:szCs w:val="19"/>
                    </w:rPr>
                  </w:rPrChange>
                </w:rPr>
                <w:t>aplikací</w:t>
              </w:r>
              <w:proofErr w:type="spellEnd"/>
            </w:ins>
          </w:p>
        </w:tc>
        <w:tc>
          <w:tcPr>
            <w:tcW w:w="801" w:type="dxa"/>
            <w:shd w:val="clear" w:color="auto" w:fill="auto"/>
          </w:tcPr>
          <w:p w14:paraId="37F3639E" w14:textId="77777777" w:rsidR="00CE16D6" w:rsidRPr="0047599C" w:rsidRDefault="00CE16D6" w:rsidP="00A74D2E">
            <w:pPr>
              <w:jc w:val="center"/>
              <w:rPr>
                <w:ins w:id="1007" w:author="Jiří Vojtěšek" w:date="2018-11-22T17:31:00Z"/>
                <w:rFonts w:asciiTheme="minorHAnsi" w:hAnsiTheme="minorHAnsi" w:cstheme="minorHAnsi"/>
                <w:sz w:val="20"/>
                <w:szCs w:val="20"/>
                <w:rPrChange w:id="1008" w:author="Jiří Vojtěšek" w:date="2018-11-22T17:33:00Z">
                  <w:rPr>
                    <w:ins w:id="1009" w:author="Jiří Vojtěšek" w:date="2018-11-22T17:31:00Z"/>
                    <w:sz w:val="19"/>
                    <w:szCs w:val="19"/>
                  </w:rPr>
                </w:rPrChange>
              </w:rPr>
            </w:pPr>
            <w:ins w:id="1010" w:author="Jiří Vojtěšek" w:date="2018-11-22T17:31:00Z">
              <w:r w:rsidRPr="0047599C">
                <w:rPr>
                  <w:rFonts w:asciiTheme="minorHAnsi" w:hAnsiTheme="minorHAnsi" w:cstheme="minorHAnsi"/>
                  <w:sz w:val="20"/>
                  <w:szCs w:val="20"/>
                  <w:rPrChange w:id="1011" w:author="Jiří Vojtěšek" w:date="2018-11-22T17:33:00Z">
                    <w:rPr>
                      <w:sz w:val="19"/>
                      <w:szCs w:val="19"/>
                    </w:rPr>
                  </w:rPrChange>
                </w:rPr>
                <w:t>3</w:t>
              </w:r>
            </w:ins>
          </w:p>
        </w:tc>
        <w:tc>
          <w:tcPr>
            <w:tcW w:w="851" w:type="dxa"/>
            <w:shd w:val="clear" w:color="auto" w:fill="auto"/>
          </w:tcPr>
          <w:p w14:paraId="0F4163B7" w14:textId="77777777" w:rsidR="00CE16D6" w:rsidRPr="0047599C" w:rsidRDefault="00CE16D6" w:rsidP="00A74D2E">
            <w:pPr>
              <w:jc w:val="center"/>
              <w:rPr>
                <w:ins w:id="1012" w:author="Jiří Vojtěšek" w:date="2018-11-22T17:31:00Z"/>
                <w:rFonts w:asciiTheme="minorHAnsi" w:hAnsiTheme="minorHAnsi" w:cstheme="minorHAnsi"/>
                <w:sz w:val="20"/>
                <w:szCs w:val="20"/>
                <w:rPrChange w:id="1013" w:author="Jiří Vojtěšek" w:date="2018-11-22T17:33:00Z">
                  <w:rPr>
                    <w:ins w:id="1014" w:author="Jiří Vojtěšek" w:date="2018-11-22T17:31:00Z"/>
                    <w:sz w:val="19"/>
                    <w:szCs w:val="19"/>
                  </w:rPr>
                </w:rPrChange>
              </w:rPr>
            </w:pPr>
            <w:ins w:id="1015" w:author="Jiří Vojtěšek" w:date="2018-11-22T17:31:00Z">
              <w:r w:rsidRPr="0047599C">
                <w:rPr>
                  <w:rFonts w:asciiTheme="minorHAnsi" w:hAnsiTheme="minorHAnsi" w:cstheme="minorHAnsi"/>
                  <w:sz w:val="20"/>
                  <w:szCs w:val="20"/>
                  <w:rPrChange w:id="1016" w:author="Jiří Vojtěšek" w:date="2018-11-22T17:33:00Z">
                    <w:rPr>
                      <w:sz w:val="19"/>
                      <w:szCs w:val="19"/>
                    </w:rPr>
                  </w:rPrChange>
                </w:rPr>
                <w:t>Z</w:t>
              </w:r>
            </w:ins>
          </w:p>
        </w:tc>
        <w:tc>
          <w:tcPr>
            <w:tcW w:w="1324" w:type="dxa"/>
            <w:shd w:val="clear" w:color="auto" w:fill="auto"/>
            <w:vAlign w:val="center"/>
          </w:tcPr>
          <w:p w14:paraId="5A9B299D" w14:textId="77777777" w:rsidR="00CE16D6" w:rsidRPr="0047599C" w:rsidRDefault="00CE16D6" w:rsidP="00A74D2E">
            <w:pPr>
              <w:jc w:val="center"/>
              <w:rPr>
                <w:ins w:id="1017" w:author="Jiří Vojtěšek" w:date="2018-11-22T17:31:00Z"/>
                <w:rFonts w:asciiTheme="minorHAnsi" w:hAnsiTheme="minorHAnsi" w:cstheme="minorHAnsi"/>
                <w:b/>
                <w:sz w:val="20"/>
                <w:szCs w:val="20"/>
                <w:rPrChange w:id="1018" w:author="Jiří Vojtěšek" w:date="2018-11-22T17:33:00Z">
                  <w:rPr>
                    <w:ins w:id="1019" w:author="Jiří Vojtěšek" w:date="2018-11-22T17:31:00Z"/>
                    <w:b/>
                    <w:sz w:val="19"/>
                    <w:szCs w:val="19"/>
                  </w:rPr>
                </w:rPrChange>
              </w:rPr>
            </w:pPr>
          </w:p>
        </w:tc>
        <w:tc>
          <w:tcPr>
            <w:tcW w:w="1134" w:type="dxa"/>
            <w:shd w:val="clear" w:color="auto" w:fill="D9D9D9" w:themeFill="background1" w:themeFillShade="D9"/>
            <w:vAlign w:val="center"/>
          </w:tcPr>
          <w:p w14:paraId="0D98467A" w14:textId="77777777" w:rsidR="00CE16D6" w:rsidRPr="0047599C" w:rsidRDefault="00CE16D6" w:rsidP="00A74D2E">
            <w:pPr>
              <w:jc w:val="center"/>
              <w:rPr>
                <w:ins w:id="1020" w:author="Jiří Vojtěšek" w:date="2018-11-22T17:31:00Z"/>
                <w:rFonts w:asciiTheme="minorHAnsi" w:hAnsiTheme="minorHAnsi" w:cstheme="minorHAnsi"/>
                <w:b/>
                <w:sz w:val="20"/>
                <w:szCs w:val="20"/>
                <w:rPrChange w:id="1021" w:author="Jiří Vojtěšek" w:date="2018-11-22T17:33:00Z">
                  <w:rPr>
                    <w:ins w:id="1022" w:author="Jiří Vojtěšek" w:date="2018-11-22T17:31:00Z"/>
                    <w:b/>
                    <w:sz w:val="19"/>
                    <w:szCs w:val="19"/>
                  </w:rPr>
                </w:rPrChange>
              </w:rPr>
            </w:pPr>
            <w:ins w:id="1023" w:author="Jiří Vojtěšek" w:date="2018-11-22T17:31:00Z">
              <w:r w:rsidRPr="0047599C">
                <w:rPr>
                  <w:rFonts w:asciiTheme="minorHAnsi" w:hAnsiTheme="minorHAnsi" w:cstheme="minorHAnsi"/>
                  <w:b/>
                  <w:sz w:val="20"/>
                  <w:szCs w:val="20"/>
                  <w:rPrChange w:id="1024" w:author="Jiří Vojtěšek" w:date="2018-11-22T17:33:00Z">
                    <w:rPr>
                      <w:b/>
                      <w:sz w:val="19"/>
                      <w:szCs w:val="19"/>
                    </w:rPr>
                  </w:rPrChange>
                </w:rPr>
                <w:t>x</w:t>
              </w:r>
            </w:ins>
          </w:p>
        </w:tc>
        <w:tc>
          <w:tcPr>
            <w:tcW w:w="1843" w:type="dxa"/>
            <w:shd w:val="clear" w:color="auto" w:fill="D9D9D9" w:themeFill="background1" w:themeFillShade="D9"/>
            <w:vAlign w:val="center"/>
          </w:tcPr>
          <w:p w14:paraId="25D47304" w14:textId="77777777" w:rsidR="00CE16D6" w:rsidRPr="0047599C" w:rsidRDefault="00CE16D6" w:rsidP="00A74D2E">
            <w:pPr>
              <w:jc w:val="center"/>
              <w:rPr>
                <w:ins w:id="1025" w:author="Jiří Vojtěšek" w:date="2018-11-22T17:31:00Z"/>
                <w:rFonts w:asciiTheme="minorHAnsi" w:hAnsiTheme="minorHAnsi" w:cstheme="minorHAnsi"/>
                <w:b/>
                <w:sz w:val="20"/>
                <w:szCs w:val="20"/>
                <w:rPrChange w:id="1026" w:author="Jiří Vojtěšek" w:date="2018-11-22T17:33:00Z">
                  <w:rPr>
                    <w:ins w:id="1027" w:author="Jiří Vojtěšek" w:date="2018-11-22T17:31:00Z"/>
                    <w:b/>
                    <w:sz w:val="19"/>
                    <w:szCs w:val="19"/>
                  </w:rPr>
                </w:rPrChange>
              </w:rPr>
            </w:pPr>
            <w:ins w:id="1028" w:author="Jiří Vojtěšek" w:date="2018-11-22T17:31:00Z">
              <w:r w:rsidRPr="0047599C">
                <w:rPr>
                  <w:rFonts w:asciiTheme="minorHAnsi" w:hAnsiTheme="minorHAnsi" w:cstheme="minorHAnsi"/>
                  <w:b/>
                  <w:sz w:val="20"/>
                  <w:szCs w:val="20"/>
                  <w:rPrChange w:id="1029" w:author="Jiří Vojtěšek" w:date="2018-11-22T17:33:00Z">
                    <w:rPr>
                      <w:b/>
                      <w:sz w:val="19"/>
                      <w:szCs w:val="19"/>
                    </w:rPr>
                  </w:rPrChange>
                </w:rPr>
                <w:t>x</w:t>
              </w:r>
            </w:ins>
          </w:p>
        </w:tc>
      </w:tr>
      <w:tr w:rsidR="00CE16D6" w:rsidRPr="0047599C" w14:paraId="2273D6DB" w14:textId="77777777" w:rsidTr="00A74D2E">
        <w:trPr>
          <w:ins w:id="1030" w:author="Jiří Vojtěšek" w:date="2018-11-22T17:31:00Z"/>
        </w:trPr>
        <w:tc>
          <w:tcPr>
            <w:tcW w:w="3294" w:type="dxa"/>
            <w:shd w:val="clear" w:color="auto" w:fill="auto"/>
          </w:tcPr>
          <w:p w14:paraId="42C01A99" w14:textId="77777777" w:rsidR="00CE16D6" w:rsidRPr="0047599C" w:rsidRDefault="00CE16D6" w:rsidP="00A74D2E">
            <w:pPr>
              <w:rPr>
                <w:ins w:id="1031" w:author="Jiří Vojtěšek" w:date="2018-11-22T17:31:00Z"/>
                <w:rFonts w:asciiTheme="minorHAnsi" w:hAnsiTheme="minorHAnsi" w:cstheme="minorHAnsi"/>
                <w:sz w:val="20"/>
                <w:szCs w:val="20"/>
                <w:rPrChange w:id="1032" w:author="Jiří Vojtěšek" w:date="2018-11-22T17:33:00Z">
                  <w:rPr>
                    <w:ins w:id="1033" w:author="Jiří Vojtěšek" w:date="2018-11-22T17:31:00Z"/>
                    <w:sz w:val="19"/>
                    <w:szCs w:val="19"/>
                  </w:rPr>
                </w:rPrChange>
              </w:rPr>
            </w:pPr>
            <w:proofErr w:type="spellStart"/>
            <w:ins w:id="1034" w:author="Jiří Vojtěšek" w:date="2018-11-22T17:31:00Z">
              <w:r w:rsidRPr="0047599C">
                <w:rPr>
                  <w:rFonts w:asciiTheme="minorHAnsi" w:hAnsiTheme="minorHAnsi" w:cstheme="minorHAnsi"/>
                  <w:sz w:val="20"/>
                  <w:szCs w:val="20"/>
                  <w:rPrChange w:id="1035" w:author="Jiří Vojtěšek" w:date="2018-11-22T17:33:00Z">
                    <w:rPr>
                      <w:sz w:val="19"/>
                      <w:szCs w:val="19"/>
                    </w:rPr>
                  </w:rPrChange>
                </w:rPr>
                <w:t>Programování</w:t>
              </w:r>
              <w:proofErr w:type="spellEnd"/>
              <w:r w:rsidRPr="0047599C">
                <w:rPr>
                  <w:rFonts w:asciiTheme="minorHAnsi" w:hAnsiTheme="minorHAnsi" w:cstheme="minorHAnsi"/>
                  <w:sz w:val="20"/>
                  <w:szCs w:val="20"/>
                  <w:rPrChange w:id="1036" w:author="Jiří Vojtěšek" w:date="2018-11-22T17:33:00Z">
                    <w:rPr>
                      <w:sz w:val="19"/>
                      <w:szCs w:val="19"/>
                    </w:rPr>
                  </w:rPrChange>
                </w:rPr>
                <w:t xml:space="preserve"> v </w:t>
              </w:r>
              <w:proofErr w:type="spellStart"/>
              <w:r w:rsidRPr="0047599C">
                <w:rPr>
                  <w:rFonts w:asciiTheme="minorHAnsi" w:hAnsiTheme="minorHAnsi" w:cstheme="minorHAnsi"/>
                  <w:sz w:val="20"/>
                  <w:szCs w:val="20"/>
                  <w:rPrChange w:id="1037" w:author="Jiří Vojtěšek" w:date="2018-11-22T17:33:00Z">
                    <w:rPr>
                      <w:sz w:val="19"/>
                      <w:szCs w:val="19"/>
                    </w:rPr>
                  </w:rPrChange>
                </w:rPr>
                <w:t>jazyku</w:t>
              </w:r>
              <w:proofErr w:type="spellEnd"/>
              <w:r w:rsidRPr="0047599C">
                <w:rPr>
                  <w:rFonts w:asciiTheme="minorHAnsi" w:hAnsiTheme="minorHAnsi" w:cstheme="minorHAnsi"/>
                  <w:sz w:val="20"/>
                  <w:szCs w:val="20"/>
                  <w:rPrChange w:id="1038" w:author="Jiří Vojtěšek" w:date="2018-11-22T17:33:00Z">
                    <w:rPr>
                      <w:sz w:val="19"/>
                      <w:szCs w:val="19"/>
                    </w:rPr>
                  </w:rPrChange>
                </w:rPr>
                <w:t xml:space="preserve"> C++</w:t>
              </w:r>
            </w:ins>
          </w:p>
        </w:tc>
        <w:tc>
          <w:tcPr>
            <w:tcW w:w="801" w:type="dxa"/>
            <w:shd w:val="clear" w:color="auto" w:fill="auto"/>
          </w:tcPr>
          <w:p w14:paraId="5EC93586" w14:textId="77777777" w:rsidR="00CE16D6" w:rsidRPr="0047599C" w:rsidRDefault="00CE16D6" w:rsidP="00A74D2E">
            <w:pPr>
              <w:jc w:val="center"/>
              <w:rPr>
                <w:ins w:id="1039" w:author="Jiří Vojtěšek" w:date="2018-11-22T17:31:00Z"/>
                <w:rFonts w:asciiTheme="minorHAnsi" w:hAnsiTheme="minorHAnsi" w:cstheme="minorHAnsi"/>
                <w:sz w:val="20"/>
                <w:szCs w:val="20"/>
                <w:rPrChange w:id="1040" w:author="Jiří Vojtěšek" w:date="2018-11-22T17:33:00Z">
                  <w:rPr>
                    <w:ins w:id="1041" w:author="Jiří Vojtěšek" w:date="2018-11-22T17:31:00Z"/>
                    <w:sz w:val="19"/>
                    <w:szCs w:val="19"/>
                  </w:rPr>
                </w:rPrChange>
              </w:rPr>
            </w:pPr>
            <w:ins w:id="1042" w:author="Jiří Vojtěšek" w:date="2018-11-22T17:31:00Z">
              <w:r w:rsidRPr="0047599C">
                <w:rPr>
                  <w:rFonts w:asciiTheme="minorHAnsi" w:hAnsiTheme="minorHAnsi" w:cstheme="minorHAnsi"/>
                  <w:sz w:val="20"/>
                  <w:szCs w:val="20"/>
                  <w:rPrChange w:id="1043" w:author="Jiří Vojtěšek" w:date="2018-11-22T17:33:00Z">
                    <w:rPr>
                      <w:sz w:val="19"/>
                      <w:szCs w:val="19"/>
                    </w:rPr>
                  </w:rPrChange>
                </w:rPr>
                <w:t>3</w:t>
              </w:r>
            </w:ins>
          </w:p>
        </w:tc>
        <w:tc>
          <w:tcPr>
            <w:tcW w:w="851" w:type="dxa"/>
            <w:shd w:val="clear" w:color="auto" w:fill="auto"/>
          </w:tcPr>
          <w:p w14:paraId="68173CA1" w14:textId="77777777" w:rsidR="00CE16D6" w:rsidRPr="0047599C" w:rsidRDefault="00CE16D6" w:rsidP="00A74D2E">
            <w:pPr>
              <w:jc w:val="center"/>
              <w:rPr>
                <w:ins w:id="1044" w:author="Jiří Vojtěšek" w:date="2018-11-22T17:31:00Z"/>
                <w:rFonts w:asciiTheme="minorHAnsi" w:hAnsiTheme="minorHAnsi" w:cstheme="minorHAnsi"/>
                <w:sz w:val="20"/>
                <w:szCs w:val="20"/>
                <w:rPrChange w:id="1045" w:author="Jiří Vojtěšek" w:date="2018-11-22T17:33:00Z">
                  <w:rPr>
                    <w:ins w:id="1046" w:author="Jiří Vojtěšek" w:date="2018-11-22T17:31:00Z"/>
                    <w:sz w:val="19"/>
                    <w:szCs w:val="19"/>
                  </w:rPr>
                </w:rPrChange>
              </w:rPr>
            </w:pPr>
            <w:ins w:id="1047" w:author="Jiří Vojtěšek" w:date="2018-11-22T17:31:00Z">
              <w:r w:rsidRPr="0047599C">
                <w:rPr>
                  <w:rFonts w:asciiTheme="minorHAnsi" w:hAnsiTheme="minorHAnsi" w:cstheme="minorHAnsi"/>
                  <w:sz w:val="20"/>
                  <w:szCs w:val="20"/>
                  <w:rPrChange w:id="1048" w:author="Jiří Vojtěšek" w:date="2018-11-22T17:33:00Z">
                    <w:rPr>
                      <w:sz w:val="19"/>
                      <w:szCs w:val="19"/>
                    </w:rPr>
                  </w:rPrChange>
                </w:rPr>
                <w:t>Z</w:t>
              </w:r>
            </w:ins>
          </w:p>
        </w:tc>
        <w:tc>
          <w:tcPr>
            <w:tcW w:w="1324" w:type="dxa"/>
            <w:shd w:val="clear" w:color="auto" w:fill="auto"/>
            <w:vAlign w:val="center"/>
          </w:tcPr>
          <w:p w14:paraId="5E7DDC5B" w14:textId="77777777" w:rsidR="00CE16D6" w:rsidRPr="0047599C" w:rsidRDefault="00CE16D6" w:rsidP="00A74D2E">
            <w:pPr>
              <w:jc w:val="center"/>
              <w:rPr>
                <w:ins w:id="1049" w:author="Jiří Vojtěšek" w:date="2018-11-22T17:31:00Z"/>
                <w:rFonts w:asciiTheme="minorHAnsi" w:hAnsiTheme="minorHAnsi" w:cstheme="minorHAnsi"/>
                <w:b/>
                <w:sz w:val="20"/>
                <w:szCs w:val="20"/>
                <w:rPrChange w:id="1050" w:author="Jiří Vojtěšek" w:date="2018-11-22T17:33:00Z">
                  <w:rPr>
                    <w:ins w:id="1051" w:author="Jiří Vojtěšek" w:date="2018-11-22T17:31:00Z"/>
                    <w:b/>
                    <w:sz w:val="19"/>
                    <w:szCs w:val="19"/>
                  </w:rPr>
                </w:rPrChange>
              </w:rPr>
            </w:pPr>
          </w:p>
        </w:tc>
        <w:tc>
          <w:tcPr>
            <w:tcW w:w="1134" w:type="dxa"/>
            <w:shd w:val="clear" w:color="auto" w:fill="D9D9D9" w:themeFill="background1" w:themeFillShade="D9"/>
            <w:vAlign w:val="center"/>
          </w:tcPr>
          <w:p w14:paraId="1D7B702B" w14:textId="77777777" w:rsidR="00CE16D6" w:rsidRPr="0047599C" w:rsidRDefault="00CE16D6" w:rsidP="00A74D2E">
            <w:pPr>
              <w:jc w:val="center"/>
              <w:rPr>
                <w:ins w:id="1052" w:author="Jiří Vojtěšek" w:date="2018-11-22T17:31:00Z"/>
                <w:rFonts w:asciiTheme="minorHAnsi" w:hAnsiTheme="minorHAnsi" w:cstheme="minorHAnsi"/>
                <w:b/>
                <w:sz w:val="20"/>
                <w:szCs w:val="20"/>
                <w:rPrChange w:id="1053" w:author="Jiří Vojtěšek" w:date="2018-11-22T17:33:00Z">
                  <w:rPr>
                    <w:ins w:id="1054" w:author="Jiří Vojtěšek" w:date="2018-11-22T17:31:00Z"/>
                    <w:b/>
                    <w:sz w:val="19"/>
                    <w:szCs w:val="19"/>
                  </w:rPr>
                </w:rPrChange>
              </w:rPr>
            </w:pPr>
            <w:ins w:id="1055" w:author="Jiří Vojtěšek" w:date="2018-11-22T17:31:00Z">
              <w:r w:rsidRPr="0047599C">
                <w:rPr>
                  <w:rFonts w:asciiTheme="minorHAnsi" w:hAnsiTheme="minorHAnsi" w:cstheme="minorHAnsi"/>
                  <w:b/>
                  <w:sz w:val="20"/>
                  <w:szCs w:val="20"/>
                  <w:rPrChange w:id="1056" w:author="Jiří Vojtěšek" w:date="2018-11-22T17:33:00Z">
                    <w:rPr>
                      <w:b/>
                      <w:sz w:val="19"/>
                      <w:szCs w:val="19"/>
                    </w:rPr>
                  </w:rPrChange>
                </w:rPr>
                <w:t>x</w:t>
              </w:r>
            </w:ins>
          </w:p>
        </w:tc>
        <w:tc>
          <w:tcPr>
            <w:tcW w:w="1843" w:type="dxa"/>
            <w:shd w:val="clear" w:color="auto" w:fill="auto"/>
            <w:vAlign w:val="center"/>
          </w:tcPr>
          <w:p w14:paraId="238AE4AF" w14:textId="77777777" w:rsidR="00CE16D6" w:rsidRPr="0047599C" w:rsidRDefault="00CE16D6" w:rsidP="00A74D2E">
            <w:pPr>
              <w:jc w:val="center"/>
              <w:rPr>
                <w:ins w:id="1057" w:author="Jiří Vojtěšek" w:date="2018-11-22T17:31:00Z"/>
                <w:rFonts w:asciiTheme="minorHAnsi" w:hAnsiTheme="minorHAnsi" w:cstheme="minorHAnsi"/>
                <w:b/>
                <w:sz w:val="20"/>
                <w:szCs w:val="20"/>
                <w:rPrChange w:id="1058" w:author="Jiří Vojtěšek" w:date="2018-11-22T17:33:00Z">
                  <w:rPr>
                    <w:ins w:id="1059" w:author="Jiří Vojtěšek" w:date="2018-11-22T17:31:00Z"/>
                    <w:b/>
                    <w:sz w:val="19"/>
                    <w:szCs w:val="19"/>
                  </w:rPr>
                </w:rPrChange>
              </w:rPr>
            </w:pPr>
          </w:p>
        </w:tc>
      </w:tr>
      <w:tr w:rsidR="00CE16D6" w:rsidRPr="0047599C" w14:paraId="579FE74C" w14:textId="77777777" w:rsidTr="00A74D2E">
        <w:trPr>
          <w:ins w:id="1060" w:author="Jiří Vojtěšek" w:date="2018-11-22T17:31:00Z"/>
        </w:trPr>
        <w:tc>
          <w:tcPr>
            <w:tcW w:w="3294" w:type="dxa"/>
            <w:shd w:val="clear" w:color="auto" w:fill="auto"/>
          </w:tcPr>
          <w:p w14:paraId="51065BC3" w14:textId="77777777" w:rsidR="00CE16D6" w:rsidRPr="0047599C" w:rsidRDefault="00CE16D6" w:rsidP="00A74D2E">
            <w:pPr>
              <w:rPr>
                <w:ins w:id="1061" w:author="Jiří Vojtěšek" w:date="2018-11-22T17:31:00Z"/>
                <w:rFonts w:asciiTheme="minorHAnsi" w:hAnsiTheme="minorHAnsi" w:cstheme="minorHAnsi"/>
                <w:sz w:val="20"/>
                <w:szCs w:val="20"/>
                <w:rPrChange w:id="1062" w:author="Jiří Vojtěšek" w:date="2018-11-22T17:33:00Z">
                  <w:rPr>
                    <w:ins w:id="1063" w:author="Jiří Vojtěšek" w:date="2018-11-22T17:31:00Z"/>
                    <w:sz w:val="19"/>
                    <w:szCs w:val="19"/>
                  </w:rPr>
                </w:rPrChange>
              </w:rPr>
            </w:pPr>
            <w:proofErr w:type="spellStart"/>
            <w:ins w:id="1064" w:author="Jiří Vojtěšek" w:date="2018-11-22T17:31:00Z">
              <w:r w:rsidRPr="0047599C">
                <w:rPr>
                  <w:rFonts w:asciiTheme="minorHAnsi" w:hAnsiTheme="minorHAnsi" w:cstheme="minorHAnsi"/>
                  <w:sz w:val="20"/>
                  <w:szCs w:val="20"/>
                  <w:rPrChange w:id="1065" w:author="Jiří Vojtěšek" w:date="2018-11-22T17:33:00Z">
                    <w:rPr>
                      <w:sz w:val="19"/>
                      <w:szCs w:val="19"/>
                    </w:rPr>
                  </w:rPrChange>
                </w:rPr>
                <w:t>Ruština</w:t>
              </w:r>
              <w:proofErr w:type="spellEnd"/>
              <w:r w:rsidRPr="0047599C">
                <w:rPr>
                  <w:rFonts w:asciiTheme="minorHAnsi" w:hAnsiTheme="minorHAnsi" w:cstheme="minorHAnsi"/>
                  <w:sz w:val="20"/>
                  <w:szCs w:val="20"/>
                  <w:rPrChange w:id="1066" w:author="Jiří Vojtěšek" w:date="2018-11-22T17:33:00Z">
                    <w:rPr>
                      <w:sz w:val="19"/>
                      <w:szCs w:val="19"/>
                    </w:rPr>
                  </w:rPrChange>
                </w:rPr>
                <w:t xml:space="preserve"> 1-4</w:t>
              </w:r>
            </w:ins>
          </w:p>
        </w:tc>
        <w:tc>
          <w:tcPr>
            <w:tcW w:w="801" w:type="dxa"/>
            <w:shd w:val="clear" w:color="auto" w:fill="auto"/>
          </w:tcPr>
          <w:p w14:paraId="7BFB1743" w14:textId="77777777" w:rsidR="00CE16D6" w:rsidRPr="0047599C" w:rsidRDefault="00CE16D6" w:rsidP="00A74D2E">
            <w:pPr>
              <w:jc w:val="center"/>
              <w:rPr>
                <w:ins w:id="1067" w:author="Jiří Vojtěšek" w:date="2018-11-22T17:31:00Z"/>
                <w:rFonts w:asciiTheme="minorHAnsi" w:hAnsiTheme="minorHAnsi" w:cstheme="minorHAnsi"/>
                <w:sz w:val="20"/>
                <w:szCs w:val="20"/>
                <w:rPrChange w:id="1068" w:author="Jiří Vojtěšek" w:date="2018-11-22T17:33:00Z">
                  <w:rPr>
                    <w:ins w:id="1069" w:author="Jiří Vojtěšek" w:date="2018-11-22T17:31:00Z"/>
                    <w:sz w:val="19"/>
                    <w:szCs w:val="19"/>
                  </w:rPr>
                </w:rPrChange>
              </w:rPr>
            </w:pPr>
            <w:ins w:id="1070" w:author="Jiří Vojtěšek" w:date="2018-11-22T17:31:00Z">
              <w:r w:rsidRPr="0047599C">
                <w:rPr>
                  <w:rFonts w:asciiTheme="minorHAnsi" w:hAnsiTheme="minorHAnsi" w:cstheme="minorHAnsi"/>
                  <w:sz w:val="20"/>
                  <w:szCs w:val="20"/>
                  <w:rPrChange w:id="1071" w:author="Jiří Vojtěšek" w:date="2018-11-22T17:33:00Z">
                    <w:rPr>
                      <w:sz w:val="19"/>
                      <w:szCs w:val="19"/>
                    </w:rPr>
                  </w:rPrChange>
                </w:rPr>
                <w:t>1</w:t>
              </w:r>
            </w:ins>
          </w:p>
        </w:tc>
        <w:tc>
          <w:tcPr>
            <w:tcW w:w="851" w:type="dxa"/>
            <w:shd w:val="clear" w:color="auto" w:fill="auto"/>
          </w:tcPr>
          <w:p w14:paraId="6AB853DB" w14:textId="77777777" w:rsidR="00CE16D6" w:rsidRPr="0047599C" w:rsidRDefault="00CE16D6" w:rsidP="00A74D2E">
            <w:pPr>
              <w:jc w:val="center"/>
              <w:rPr>
                <w:ins w:id="1072" w:author="Jiří Vojtěšek" w:date="2018-11-22T17:31:00Z"/>
                <w:rFonts w:asciiTheme="minorHAnsi" w:hAnsiTheme="minorHAnsi" w:cstheme="minorHAnsi"/>
                <w:sz w:val="20"/>
                <w:szCs w:val="20"/>
                <w:rPrChange w:id="1073" w:author="Jiří Vojtěšek" w:date="2018-11-22T17:33:00Z">
                  <w:rPr>
                    <w:ins w:id="1074" w:author="Jiří Vojtěšek" w:date="2018-11-22T17:31:00Z"/>
                    <w:sz w:val="19"/>
                    <w:szCs w:val="19"/>
                  </w:rPr>
                </w:rPrChange>
              </w:rPr>
            </w:pPr>
            <w:ins w:id="1075" w:author="Jiří Vojtěšek" w:date="2018-11-22T17:31:00Z">
              <w:r w:rsidRPr="0047599C">
                <w:rPr>
                  <w:rFonts w:asciiTheme="minorHAnsi" w:hAnsiTheme="minorHAnsi" w:cstheme="minorHAnsi"/>
                  <w:sz w:val="20"/>
                  <w:szCs w:val="20"/>
                  <w:rPrChange w:id="1076" w:author="Jiří Vojtěšek" w:date="2018-11-22T17:33:00Z">
                    <w:rPr>
                      <w:sz w:val="19"/>
                      <w:szCs w:val="19"/>
                    </w:rPr>
                  </w:rPrChange>
                </w:rPr>
                <w:t>L</w:t>
              </w:r>
            </w:ins>
          </w:p>
        </w:tc>
        <w:tc>
          <w:tcPr>
            <w:tcW w:w="1324" w:type="dxa"/>
            <w:shd w:val="clear" w:color="auto" w:fill="auto"/>
            <w:vAlign w:val="center"/>
          </w:tcPr>
          <w:p w14:paraId="3C75F5C4" w14:textId="77777777" w:rsidR="00CE16D6" w:rsidRPr="0047599C" w:rsidRDefault="00CE16D6" w:rsidP="00A74D2E">
            <w:pPr>
              <w:jc w:val="center"/>
              <w:rPr>
                <w:ins w:id="1077" w:author="Jiří Vojtěšek" w:date="2018-11-22T17:31:00Z"/>
                <w:rFonts w:asciiTheme="minorHAnsi" w:hAnsiTheme="minorHAnsi" w:cstheme="minorHAnsi"/>
                <w:b/>
                <w:sz w:val="20"/>
                <w:szCs w:val="20"/>
                <w:rPrChange w:id="1078" w:author="Jiří Vojtěšek" w:date="2018-11-22T17:33:00Z">
                  <w:rPr>
                    <w:ins w:id="1079" w:author="Jiří Vojtěšek" w:date="2018-11-22T17:31:00Z"/>
                    <w:b/>
                    <w:sz w:val="19"/>
                    <w:szCs w:val="19"/>
                  </w:rPr>
                </w:rPrChange>
              </w:rPr>
            </w:pPr>
          </w:p>
        </w:tc>
        <w:tc>
          <w:tcPr>
            <w:tcW w:w="1134" w:type="dxa"/>
            <w:shd w:val="clear" w:color="auto" w:fill="D9D9D9" w:themeFill="background1" w:themeFillShade="D9"/>
            <w:vAlign w:val="center"/>
          </w:tcPr>
          <w:p w14:paraId="146227B0" w14:textId="77777777" w:rsidR="00CE16D6" w:rsidRPr="0047599C" w:rsidRDefault="00CE16D6" w:rsidP="00A74D2E">
            <w:pPr>
              <w:jc w:val="center"/>
              <w:rPr>
                <w:ins w:id="1080" w:author="Jiří Vojtěšek" w:date="2018-11-22T17:31:00Z"/>
                <w:rFonts w:asciiTheme="minorHAnsi" w:hAnsiTheme="minorHAnsi" w:cstheme="minorHAnsi"/>
                <w:b/>
                <w:sz w:val="20"/>
                <w:szCs w:val="20"/>
                <w:rPrChange w:id="1081" w:author="Jiří Vojtěšek" w:date="2018-11-22T17:33:00Z">
                  <w:rPr>
                    <w:ins w:id="1082" w:author="Jiří Vojtěšek" w:date="2018-11-22T17:31:00Z"/>
                    <w:b/>
                    <w:sz w:val="19"/>
                    <w:szCs w:val="19"/>
                  </w:rPr>
                </w:rPrChange>
              </w:rPr>
            </w:pPr>
            <w:ins w:id="1083" w:author="Jiří Vojtěšek" w:date="2018-11-22T17:31:00Z">
              <w:r w:rsidRPr="0047599C">
                <w:rPr>
                  <w:rFonts w:asciiTheme="minorHAnsi" w:hAnsiTheme="minorHAnsi" w:cstheme="minorHAnsi"/>
                  <w:b/>
                  <w:sz w:val="20"/>
                  <w:szCs w:val="20"/>
                  <w:rPrChange w:id="1084" w:author="Jiří Vojtěšek" w:date="2018-11-22T17:33:00Z">
                    <w:rPr>
                      <w:b/>
                      <w:sz w:val="19"/>
                      <w:szCs w:val="19"/>
                    </w:rPr>
                  </w:rPrChange>
                </w:rPr>
                <w:t>x</w:t>
              </w:r>
            </w:ins>
          </w:p>
        </w:tc>
        <w:tc>
          <w:tcPr>
            <w:tcW w:w="1843" w:type="dxa"/>
            <w:shd w:val="clear" w:color="auto" w:fill="auto"/>
            <w:vAlign w:val="center"/>
          </w:tcPr>
          <w:p w14:paraId="1499495B" w14:textId="77777777" w:rsidR="00CE16D6" w:rsidRPr="0047599C" w:rsidRDefault="00CE16D6" w:rsidP="00A74D2E">
            <w:pPr>
              <w:jc w:val="center"/>
              <w:rPr>
                <w:ins w:id="1085" w:author="Jiří Vojtěšek" w:date="2018-11-22T17:31:00Z"/>
                <w:rFonts w:asciiTheme="minorHAnsi" w:hAnsiTheme="minorHAnsi" w:cstheme="minorHAnsi"/>
                <w:b/>
                <w:sz w:val="20"/>
                <w:szCs w:val="20"/>
                <w:rPrChange w:id="1086" w:author="Jiří Vojtěšek" w:date="2018-11-22T17:33:00Z">
                  <w:rPr>
                    <w:ins w:id="1087" w:author="Jiří Vojtěšek" w:date="2018-11-22T17:31:00Z"/>
                    <w:b/>
                    <w:sz w:val="19"/>
                    <w:szCs w:val="19"/>
                  </w:rPr>
                </w:rPrChange>
              </w:rPr>
            </w:pPr>
          </w:p>
        </w:tc>
      </w:tr>
      <w:tr w:rsidR="00CE16D6" w:rsidRPr="0047599C" w14:paraId="1CE98393" w14:textId="77777777" w:rsidTr="00A74D2E">
        <w:trPr>
          <w:ins w:id="1088" w:author="Jiří Vojtěšek" w:date="2018-11-22T17:31:00Z"/>
        </w:trPr>
        <w:tc>
          <w:tcPr>
            <w:tcW w:w="3294" w:type="dxa"/>
            <w:shd w:val="clear" w:color="auto" w:fill="auto"/>
          </w:tcPr>
          <w:p w14:paraId="2C793424" w14:textId="77777777" w:rsidR="00CE16D6" w:rsidRPr="0047599C" w:rsidRDefault="00CE16D6" w:rsidP="00A74D2E">
            <w:pPr>
              <w:rPr>
                <w:ins w:id="1089" w:author="Jiří Vojtěšek" w:date="2018-11-22T17:31:00Z"/>
                <w:rFonts w:asciiTheme="minorHAnsi" w:hAnsiTheme="minorHAnsi" w:cstheme="minorHAnsi"/>
                <w:sz w:val="20"/>
                <w:szCs w:val="20"/>
                <w:rPrChange w:id="1090" w:author="Jiří Vojtěšek" w:date="2018-11-22T17:33:00Z">
                  <w:rPr>
                    <w:ins w:id="1091" w:author="Jiří Vojtěšek" w:date="2018-11-22T17:31:00Z"/>
                    <w:sz w:val="19"/>
                    <w:szCs w:val="19"/>
                  </w:rPr>
                </w:rPrChange>
              </w:rPr>
            </w:pPr>
            <w:proofErr w:type="spellStart"/>
            <w:ins w:id="1092" w:author="Jiří Vojtěšek" w:date="2018-11-22T17:31:00Z">
              <w:r w:rsidRPr="0047599C">
                <w:rPr>
                  <w:rFonts w:asciiTheme="minorHAnsi" w:hAnsiTheme="minorHAnsi" w:cstheme="minorHAnsi"/>
                  <w:sz w:val="20"/>
                  <w:szCs w:val="20"/>
                  <w:rPrChange w:id="1093" w:author="Jiří Vojtěšek" w:date="2018-11-22T17:33:00Z">
                    <w:rPr>
                      <w:sz w:val="19"/>
                      <w:szCs w:val="19"/>
                    </w:rPr>
                  </w:rPrChange>
                </w:rPr>
                <w:lastRenderedPageBreak/>
                <w:t>Softwarová</w:t>
              </w:r>
              <w:proofErr w:type="spellEnd"/>
              <w:r w:rsidRPr="0047599C">
                <w:rPr>
                  <w:rFonts w:asciiTheme="minorHAnsi" w:hAnsiTheme="minorHAnsi" w:cstheme="minorHAnsi"/>
                  <w:sz w:val="20"/>
                  <w:szCs w:val="20"/>
                  <w:rPrChange w:id="1094"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1095" w:author="Jiří Vojtěšek" w:date="2018-11-22T17:33:00Z">
                    <w:rPr>
                      <w:sz w:val="19"/>
                      <w:szCs w:val="19"/>
                    </w:rPr>
                  </w:rPrChange>
                </w:rPr>
                <w:t>podpora</w:t>
              </w:r>
              <w:proofErr w:type="spellEnd"/>
              <w:r w:rsidRPr="0047599C">
                <w:rPr>
                  <w:rFonts w:asciiTheme="minorHAnsi" w:hAnsiTheme="minorHAnsi" w:cstheme="minorHAnsi"/>
                  <w:sz w:val="20"/>
                  <w:szCs w:val="20"/>
                  <w:rPrChange w:id="1096"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1097" w:author="Jiří Vojtěšek" w:date="2018-11-22T17:33:00Z">
                    <w:rPr>
                      <w:sz w:val="19"/>
                      <w:szCs w:val="19"/>
                    </w:rPr>
                  </w:rPrChange>
                </w:rPr>
                <w:t>inženýrských</w:t>
              </w:r>
              <w:proofErr w:type="spellEnd"/>
              <w:r w:rsidRPr="0047599C">
                <w:rPr>
                  <w:rFonts w:asciiTheme="minorHAnsi" w:hAnsiTheme="minorHAnsi" w:cstheme="minorHAnsi"/>
                  <w:sz w:val="20"/>
                  <w:szCs w:val="20"/>
                  <w:rPrChange w:id="1098"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1099" w:author="Jiří Vojtěšek" w:date="2018-11-22T17:33:00Z">
                    <w:rPr>
                      <w:sz w:val="19"/>
                      <w:szCs w:val="19"/>
                    </w:rPr>
                  </w:rPrChange>
                </w:rPr>
                <w:t>výpočtů</w:t>
              </w:r>
              <w:proofErr w:type="spellEnd"/>
            </w:ins>
          </w:p>
        </w:tc>
        <w:tc>
          <w:tcPr>
            <w:tcW w:w="801" w:type="dxa"/>
            <w:shd w:val="clear" w:color="auto" w:fill="auto"/>
          </w:tcPr>
          <w:p w14:paraId="40D20146" w14:textId="77777777" w:rsidR="00CE16D6" w:rsidRPr="0047599C" w:rsidRDefault="00CE16D6" w:rsidP="00A74D2E">
            <w:pPr>
              <w:jc w:val="center"/>
              <w:rPr>
                <w:ins w:id="1100" w:author="Jiří Vojtěšek" w:date="2018-11-22T17:31:00Z"/>
                <w:rFonts w:asciiTheme="minorHAnsi" w:hAnsiTheme="minorHAnsi" w:cstheme="minorHAnsi"/>
                <w:sz w:val="20"/>
                <w:szCs w:val="20"/>
                <w:rPrChange w:id="1101" w:author="Jiří Vojtěšek" w:date="2018-11-22T17:33:00Z">
                  <w:rPr>
                    <w:ins w:id="1102" w:author="Jiří Vojtěšek" w:date="2018-11-22T17:31:00Z"/>
                    <w:sz w:val="19"/>
                    <w:szCs w:val="19"/>
                  </w:rPr>
                </w:rPrChange>
              </w:rPr>
            </w:pPr>
            <w:ins w:id="1103" w:author="Jiří Vojtěšek" w:date="2018-11-22T17:31:00Z">
              <w:r w:rsidRPr="0047599C">
                <w:rPr>
                  <w:rFonts w:asciiTheme="minorHAnsi" w:hAnsiTheme="minorHAnsi" w:cstheme="minorHAnsi"/>
                  <w:sz w:val="20"/>
                  <w:szCs w:val="20"/>
                  <w:rPrChange w:id="1104" w:author="Jiří Vojtěšek" w:date="2018-11-22T17:33:00Z">
                    <w:rPr>
                      <w:sz w:val="19"/>
                      <w:szCs w:val="19"/>
                    </w:rPr>
                  </w:rPrChange>
                </w:rPr>
                <w:t>1</w:t>
              </w:r>
            </w:ins>
          </w:p>
        </w:tc>
        <w:tc>
          <w:tcPr>
            <w:tcW w:w="851" w:type="dxa"/>
            <w:shd w:val="clear" w:color="auto" w:fill="auto"/>
          </w:tcPr>
          <w:p w14:paraId="5387BD1C" w14:textId="77777777" w:rsidR="00CE16D6" w:rsidRPr="0047599C" w:rsidRDefault="00CE16D6" w:rsidP="00A74D2E">
            <w:pPr>
              <w:jc w:val="center"/>
              <w:rPr>
                <w:ins w:id="1105" w:author="Jiří Vojtěšek" w:date="2018-11-22T17:31:00Z"/>
                <w:rFonts w:asciiTheme="minorHAnsi" w:hAnsiTheme="minorHAnsi" w:cstheme="minorHAnsi"/>
                <w:sz w:val="20"/>
                <w:szCs w:val="20"/>
                <w:rPrChange w:id="1106" w:author="Jiří Vojtěšek" w:date="2018-11-22T17:33:00Z">
                  <w:rPr>
                    <w:ins w:id="1107" w:author="Jiří Vojtěšek" w:date="2018-11-22T17:31:00Z"/>
                    <w:sz w:val="19"/>
                    <w:szCs w:val="19"/>
                  </w:rPr>
                </w:rPrChange>
              </w:rPr>
            </w:pPr>
            <w:ins w:id="1108" w:author="Jiří Vojtěšek" w:date="2018-11-22T17:31:00Z">
              <w:r w:rsidRPr="0047599C">
                <w:rPr>
                  <w:rFonts w:asciiTheme="minorHAnsi" w:hAnsiTheme="minorHAnsi" w:cstheme="minorHAnsi"/>
                  <w:sz w:val="20"/>
                  <w:szCs w:val="20"/>
                  <w:rPrChange w:id="1109" w:author="Jiří Vojtěšek" w:date="2018-11-22T17:33:00Z">
                    <w:rPr>
                      <w:sz w:val="19"/>
                      <w:szCs w:val="19"/>
                    </w:rPr>
                  </w:rPrChange>
                </w:rPr>
                <w:t>Z</w:t>
              </w:r>
            </w:ins>
          </w:p>
        </w:tc>
        <w:tc>
          <w:tcPr>
            <w:tcW w:w="1324" w:type="dxa"/>
            <w:shd w:val="clear" w:color="auto" w:fill="auto"/>
            <w:vAlign w:val="center"/>
          </w:tcPr>
          <w:p w14:paraId="196EBD7B" w14:textId="77777777" w:rsidR="00CE16D6" w:rsidRPr="0047599C" w:rsidRDefault="00CE16D6" w:rsidP="00A74D2E">
            <w:pPr>
              <w:jc w:val="center"/>
              <w:rPr>
                <w:ins w:id="1110" w:author="Jiří Vojtěšek" w:date="2018-11-22T17:31:00Z"/>
                <w:rFonts w:asciiTheme="minorHAnsi" w:hAnsiTheme="minorHAnsi" w:cstheme="minorHAnsi"/>
                <w:b/>
                <w:sz w:val="20"/>
                <w:szCs w:val="20"/>
                <w:rPrChange w:id="1111" w:author="Jiří Vojtěšek" w:date="2018-11-22T17:33:00Z">
                  <w:rPr>
                    <w:ins w:id="1112" w:author="Jiří Vojtěšek" w:date="2018-11-22T17:31:00Z"/>
                    <w:b/>
                    <w:sz w:val="19"/>
                    <w:szCs w:val="19"/>
                  </w:rPr>
                </w:rPrChange>
              </w:rPr>
            </w:pPr>
          </w:p>
        </w:tc>
        <w:tc>
          <w:tcPr>
            <w:tcW w:w="1134" w:type="dxa"/>
            <w:shd w:val="clear" w:color="auto" w:fill="D9D9D9" w:themeFill="background1" w:themeFillShade="D9"/>
            <w:vAlign w:val="center"/>
          </w:tcPr>
          <w:p w14:paraId="4867D726" w14:textId="77777777" w:rsidR="00CE16D6" w:rsidRPr="0047599C" w:rsidRDefault="00CE16D6" w:rsidP="00A74D2E">
            <w:pPr>
              <w:jc w:val="center"/>
              <w:rPr>
                <w:ins w:id="1113" w:author="Jiří Vojtěšek" w:date="2018-11-22T17:31:00Z"/>
                <w:rFonts w:asciiTheme="minorHAnsi" w:hAnsiTheme="minorHAnsi" w:cstheme="minorHAnsi"/>
                <w:b/>
                <w:sz w:val="20"/>
                <w:szCs w:val="20"/>
                <w:rPrChange w:id="1114" w:author="Jiří Vojtěšek" w:date="2018-11-22T17:33:00Z">
                  <w:rPr>
                    <w:ins w:id="1115" w:author="Jiří Vojtěšek" w:date="2018-11-22T17:31:00Z"/>
                    <w:b/>
                    <w:sz w:val="19"/>
                    <w:szCs w:val="19"/>
                  </w:rPr>
                </w:rPrChange>
              </w:rPr>
            </w:pPr>
            <w:ins w:id="1116" w:author="Jiří Vojtěšek" w:date="2018-11-22T17:31:00Z">
              <w:r w:rsidRPr="0047599C">
                <w:rPr>
                  <w:rFonts w:asciiTheme="minorHAnsi" w:hAnsiTheme="minorHAnsi" w:cstheme="minorHAnsi"/>
                  <w:b/>
                  <w:sz w:val="20"/>
                  <w:szCs w:val="20"/>
                  <w:rPrChange w:id="1117" w:author="Jiří Vojtěšek" w:date="2018-11-22T17:33:00Z">
                    <w:rPr>
                      <w:b/>
                      <w:sz w:val="19"/>
                      <w:szCs w:val="19"/>
                    </w:rPr>
                  </w:rPrChange>
                </w:rPr>
                <w:t>x</w:t>
              </w:r>
            </w:ins>
          </w:p>
        </w:tc>
        <w:tc>
          <w:tcPr>
            <w:tcW w:w="1843" w:type="dxa"/>
            <w:tcBorders>
              <w:bottom w:val="single" w:sz="4" w:space="0" w:color="auto"/>
            </w:tcBorders>
            <w:shd w:val="clear" w:color="auto" w:fill="auto"/>
            <w:vAlign w:val="center"/>
          </w:tcPr>
          <w:p w14:paraId="52B5A0E0" w14:textId="77777777" w:rsidR="00CE16D6" w:rsidRPr="0047599C" w:rsidRDefault="00CE16D6" w:rsidP="00A74D2E">
            <w:pPr>
              <w:jc w:val="center"/>
              <w:rPr>
                <w:ins w:id="1118" w:author="Jiří Vojtěšek" w:date="2018-11-22T17:31:00Z"/>
                <w:rFonts w:asciiTheme="minorHAnsi" w:hAnsiTheme="minorHAnsi" w:cstheme="minorHAnsi"/>
                <w:b/>
                <w:sz w:val="20"/>
                <w:szCs w:val="20"/>
                <w:rPrChange w:id="1119" w:author="Jiří Vojtěšek" w:date="2018-11-22T17:33:00Z">
                  <w:rPr>
                    <w:ins w:id="1120" w:author="Jiří Vojtěšek" w:date="2018-11-22T17:31:00Z"/>
                    <w:b/>
                    <w:sz w:val="19"/>
                    <w:szCs w:val="19"/>
                  </w:rPr>
                </w:rPrChange>
              </w:rPr>
            </w:pPr>
          </w:p>
        </w:tc>
      </w:tr>
      <w:tr w:rsidR="00CE16D6" w:rsidRPr="0047599C" w14:paraId="53E84C2A" w14:textId="77777777" w:rsidTr="00A74D2E">
        <w:trPr>
          <w:ins w:id="1121" w:author="Jiří Vojtěšek" w:date="2018-11-22T17:31:00Z"/>
        </w:trPr>
        <w:tc>
          <w:tcPr>
            <w:tcW w:w="3294" w:type="dxa"/>
            <w:shd w:val="clear" w:color="auto" w:fill="auto"/>
          </w:tcPr>
          <w:p w14:paraId="45695BD8" w14:textId="77777777" w:rsidR="00CE16D6" w:rsidRPr="0047599C" w:rsidRDefault="00CE16D6" w:rsidP="00A74D2E">
            <w:pPr>
              <w:rPr>
                <w:ins w:id="1122" w:author="Jiří Vojtěšek" w:date="2018-11-22T17:31:00Z"/>
                <w:rFonts w:asciiTheme="minorHAnsi" w:hAnsiTheme="minorHAnsi" w:cstheme="minorHAnsi"/>
                <w:sz w:val="20"/>
                <w:szCs w:val="20"/>
                <w:rPrChange w:id="1123" w:author="Jiří Vojtěšek" w:date="2018-11-22T17:33:00Z">
                  <w:rPr>
                    <w:ins w:id="1124" w:author="Jiří Vojtěšek" w:date="2018-11-22T17:31:00Z"/>
                    <w:sz w:val="19"/>
                    <w:szCs w:val="19"/>
                  </w:rPr>
                </w:rPrChange>
              </w:rPr>
            </w:pPr>
            <w:proofErr w:type="spellStart"/>
            <w:ins w:id="1125" w:author="Jiří Vojtěšek" w:date="2018-11-22T17:31:00Z">
              <w:r w:rsidRPr="0047599C">
                <w:rPr>
                  <w:rFonts w:asciiTheme="minorHAnsi" w:hAnsiTheme="minorHAnsi" w:cstheme="minorHAnsi"/>
                  <w:sz w:val="20"/>
                  <w:szCs w:val="20"/>
                  <w:rPrChange w:id="1126" w:author="Jiří Vojtěšek" w:date="2018-11-22T17:33:00Z">
                    <w:rPr>
                      <w:sz w:val="19"/>
                      <w:szCs w:val="19"/>
                    </w:rPr>
                  </w:rPrChange>
                </w:rPr>
                <w:t>Technologie</w:t>
              </w:r>
              <w:proofErr w:type="spellEnd"/>
              <w:r w:rsidRPr="0047599C">
                <w:rPr>
                  <w:rFonts w:asciiTheme="minorHAnsi" w:hAnsiTheme="minorHAnsi" w:cstheme="minorHAnsi"/>
                  <w:sz w:val="20"/>
                  <w:szCs w:val="20"/>
                  <w:rPrChange w:id="1127" w:author="Jiří Vojtěšek" w:date="2018-11-22T17:33:00Z">
                    <w:rPr>
                      <w:sz w:val="19"/>
                      <w:szCs w:val="19"/>
                    </w:rPr>
                  </w:rPrChange>
                </w:rPr>
                <w:t xml:space="preserve"> www</w:t>
              </w:r>
            </w:ins>
          </w:p>
        </w:tc>
        <w:tc>
          <w:tcPr>
            <w:tcW w:w="801" w:type="dxa"/>
            <w:shd w:val="clear" w:color="auto" w:fill="auto"/>
          </w:tcPr>
          <w:p w14:paraId="75F54535" w14:textId="77777777" w:rsidR="00CE16D6" w:rsidRPr="0047599C" w:rsidRDefault="00CE16D6" w:rsidP="00A74D2E">
            <w:pPr>
              <w:jc w:val="center"/>
              <w:rPr>
                <w:ins w:id="1128" w:author="Jiří Vojtěšek" w:date="2018-11-22T17:31:00Z"/>
                <w:rFonts w:asciiTheme="minorHAnsi" w:hAnsiTheme="minorHAnsi" w:cstheme="minorHAnsi"/>
                <w:sz w:val="20"/>
                <w:szCs w:val="20"/>
                <w:rPrChange w:id="1129" w:author="Jiří Vojtěšek" w:date="2018-11-22T17:33:00Z">
                  <w:rPr>
                    <w:ins w:id="1130" w:author="Jiří Vojtěšek" w:date="2018-11-22T17:31:00Z"/>
                    <w:sz w:val="19"/>
                    <w:szCs w:val="19"/>
                  </w:rPr>
                </w:rPrChange>
              </w:rPr>
            </w:pPr>
            <w:ins w:id="1131" w:author="Jiří Vojtěšek" w:date="2018-11-22T17:31:00Z">
              <w:r w:rsidRPr="0047599C">
                <w:rPr>
                  <w:rFonts w:asciiTheme="minorHAnsi" w:hAnsiTheme="minorHAnsi" w:cstheme="minorHAnsi"/>
                  <w:sz w:val="20"/>
                  <w:szCs w:val="20"/>
                  <w:rPrChange w:id="1132" w:author="Jiří Vojtěšek" w:date="2018-11-22T17:33:00Z">
                    <w:rPr>
                      <w:sz w:val="19"/>
                      <w:szCs w:val="19"/>
                    </w:rPr>
                  </w:rPrChange>
                </w:rPr>
                <w:t>2</w:t>
              </w:r>
            </w:ins>
          </w:p>
        </w:tc>
        <w:tc>
          <w:tcPr>
            <w:tcW w:w="851" w:type="dxa"/>
            <w:shd w:val="clear" w:color="auto" w:fill="auto"/>
          </w:tcPr>
          <w:p w14:paraId="5D6CF6FE" w14:textId="77777777" w:rsidR="00CE16D6" w:rsidRPr="0047599C" w:rsidRDefault="00CE16D6" w:rsidP="00A74D2E">
            <w:pPr>
              <w:jc w:val="center"/>
              <w:rPr>
                <w:ins w:id="1133" w:author="Jiří Vojtěšek" w:date="2018-11-22T17:31:00Z"/>
                <w:rFonts w:asciiTheme="minorHAnsi" w:hAnsiTheme="minorHAnsi" w:cstheme="minorHAnsi"/>
                <w:sz w:val="20"/>
                <w:szCs w:val="20"/>
                <w:rPrChange w:id="1134" w:author="Jiří Vojtěšek" w:date="2018-11-22T17:33:00Z">
                  <w:rPr>
                    <w:ins w:id="1135" w:author="Jiří Vojtěšek" w:date="2018-11-22T17:31:00Z"/>
                    <w:sz w:val="19"/>
                    <w:szCs w:val="19"/>
                  </w:rPr>
                </w:rPrChange>
              </w:rPr>
            </w:pPr>
            <w:ins w:id="1136" w:author="Jiří Vojtěšek" w:date="2018-11-22T17:31:00Z">
              <w:r w:rsidRPr="0047599C">
                <w:rPr>
                  <w:rFonts w:asciiTheme="minorHAnsi" w:hAnsiTheme="minorHAnsi" w:cstheme="minorHAnsi"/>
                  <w:sz w:val="20"/>
                  <w:szCs w:val="20"/>
                  <w:rPrChange w:id="1137" w:author="Jiří Vojtěšek" w:date="2018-11-22T17:33:00Z">
                    <w:rPr>
                      <w:sz w:val="19"/>
                      <w:szCs w:val="19"/>
                    </w:rPr>
                  </w:rPrChange>
                </w:rPr>
                <w:t>L</w:t>
              </w:r>
            </w:ins>
          </w:p>
        </w:tc>
        <w:tc>
          <w:tcPr>
            <w:tcW w:w="1324" w:type="dxa"/>
            <w:shd w:val="clear" w:color="auto" w:fill="auto"/>
            <w:vAlign w:val="center"/>
          </w:tcPr>
          <w:p w14:paraId="384C481D" w14:textId="77777777" w:rsidR="00CE16D6" w:rsidRPr="0047599C" w:rsidRDefault="00CE16D6" w:rsidP="00A74D2E">
            <w:pPr>
              <w:jc w:val="center"/>
              <w:rPr>
                <w:ins w:id="1138" w:author="Jiří Vojtěšek" w:date="2018-11-22T17:31:00Z"/>
                <w:rFonts w:asciiTheme="minorHAnsi" w:hAnsiTheme="minorHAnsi" w:cstheme="minorHAnsi"/>
                <w:b/>
                <w:sz w:val="20"/>
                <w:szCs w:val="20"/>
                <w:rPrChange w:id="1139" w:author="Jiří Vojtěšek" w:date="2018-11-22T17:33:00Z">
                  <w:rPr>
                    <w:ins w:id="1140" w:author="Jiří Vojtěšek" w:date="2018-11-22T17:31:00Z"/>
                    <w:b/>
                    <w:sz w:val="19"/>
                    <w:szCs w:val="19"/>
                  </w:rPr>
                </w:rPrChange>
              </w:rPr>
            </w:pPr>
          </w:p>
        </w:tc>
        <w:tc>
          <w:tcPr>
            <w:tcW w:w="1134" w:type="dxa"/>
            <w:shd w:val="clear" w:color="auto" w:fill="D9D9D9" w:themeFill="background1" w:themeFillShade="D9"/>
            <w:vAlign w:val="center"/>
          </w:tcPr>
          <w:p w14:paraId="61775235" w14:textId="77777777" w:rsidR="00CE16D6" w:rsidRPr="0047599C" w:rsidRDefault="00CE16D6" w:rsidP="00A74D2E">
            <w:pPr>
              <w:jc w:val="center"/>
              <w:rPr>
                <w:ins w:id="1141" w:author="Jiří Vojtěšek" w:date="2018-11-22T17:31:00Z"/>
                <w:rFonts w:asciiTheme="minorHAnsi" w:hAnsiTheme="minorHAnsi" w:cstheme="minorHAnsi"/>
                <w:b/>
                <w:sz w:val="20"/>
                <w:szCs w:val="20"/>
                <w:rPrChange w:id="1142" w:author="Jiří Vojtěšek" w:date="2018-11-22T17:33:00Z">
                  <w:rPr>
                    <w:ins w:id="1143" w:author="Jiří Vojtěšek" w:date="2018-11-22T17:31:00Z"/>
                    <w:b/>
                    <w:sz w:val="19"/>
                    <w:szCs w:val="19"/>
                  </w:rPr>
                </w:rPrChange>
              </w:rPr>
            </w:pPr>
            <w:ins w:id="1144" w:author="Jiří Vojtěšek" w:date="2018-11-22T17:31:00Z">
              <w:r w:rsidRPr="0047599C">
                <w:rPr>
                  <w:rFonts w:asciiTheme="minorHAnsi" w:hAnsiTheme="minorHAnsi" w:cstheme="minorHAnsi"/>
                  <w:b/>
                  <w:sz w:val="20"/>
                  <w:szCs w:val="20"/>
                  <w:rPrChange w:id="1145" w:author="Jiří Vojtěšek" w:date="2018-11-22T17:33:00Z">
                    <w:rPr>
                      <w:b/>
                      <w:sz w:val="19"/>
                      <w:szCs w:val="19"/>
                    </w:rPr>
                  </w:rPrChange>
                </w:rPr>
                <w:t>x</w:t>
              </w:r>
            </w:ins>
          </w:p>
        </w:tc>
        <w:tc>
          <w:tcPr>
            <w:tcW w:w="1843" w:type="dxa"/>
            <w:shd w:val="clear" w:color="auto" w:fill="D9D9D9" w:themeFill="background1" w:themeFillShade="D9"/>
            <w:vAlign w:val="center"/>
          </w:tcPr>
          <w:p w14:paraId="399994A5" w14:textId="77777777" w:rsidR="00CE16D6" w:rsidRPr="0047599C" w:rsidRDefault="00CE16D6" w:rsidP="00A74D2E">
            <w:pPr>
              <w:jc w:val="center"/>
              <w:rPr>
                <w:ins w:id="1146" w:author="Jiří Vojtěšek" w:date="2018-11-22T17:31:00Z"/>
                <w:rFonts w:asciiTheme="minorHAnsi" w:hAnsiTheme="minorHAnsi" w:cstheme="minorHAnsi"/>
                <w:b/>
                <w:sz w:val="20"/>
                <w:szCs w:val="20"/>
                <w:rPrChange w:id="1147" w:author="Jiří Vojtěšek" w:date="2018-11-22T17:33:00Z">
                  <w:rPr>
                    <w:ins w:id="1148" w:author="Jiří Vojtěšek" w:date="2018-11-22T17:31:00Z"/>
                    <w:b/>
                    <w:sz w:val="19"/>
                    <w:szCs w:val="19"/>
                  </w:rPr>
                </w:rPrChange>
              </w:rPr>
            </w:pPr>
            <w:ins w:id="1149" w:author="Jiří Vojtěšek" w:date="2018-11-22T17:31:00Z">
              <w:r w:rsidRPr="0047599C">
                <w:rPr>
                  <w:rFonts w:asciiTheme="minorHAnsi" w:hAnsiTheme="minorHAnsi" w:cstheme="minorHAnsi"/>
                  <w:b/>
                  <w:sz w:val="20"/>
                  <w:szCs w:val="20"/>
                  <w:rPrChange w:id="1150" w:author="Jiří Vojtěšek" w:date="2018-11-22T17:33:00Z">
                    <w:rPr>
                      <w:b/>
                      <w:sz w:val="19"/>
                      <w:szCs w:val="19"/>
                    </w:rPr>
                  </w:rPrChange>
                </w:rPr>
                <w:t>x</w:t>
              </w:r>
            </w:ins>
          </w:p>
        </w:tc>
      </w:tr>
      <w:tr w:rsidR="00CE16D6" w:rsidRPr="0047599C" w14:paraId="689865BB" w14:textId="77777777" w:rsidTr="00A74D2E">
        <w:trPr>
          <w:ins w:id="1151" w:author="Jiří Vojtěšek" w:date="2018-11-22T17:31:00Z"/>
        </w:trPr>
        <w:tc>
          <w:tcPr>
            <w:tcW w:w="3294" w:type="dxa"/>
            <w:shd w:val="clear" w:color="auto" w:fill="auto"/>
          </w:tcPr>
          <w:p w14:paraId="11BED960" w14:textId="77777777" w:rsidR="00CE16D6" w:rsidRPr="0047599C" w:rsidRDefault="00CE16D6" w:rsidP="00A74D2E">
            <w:pPr>
              <w:rPr>
                <w:ins w:id="1152" w:author="Jiří Vojtěšek" w:date="2018-11-22T17:31:00Z"/>
                <w:rFonts w:asciiTheme="minorHAnsi" w:hAnsiTheme="minorHAnsi" w:cstheme="minorHAnsi"/>
                <w:sz w:val="20"/>
                <w:szCs w:val="20"/>
                <w:rPrChange w:id="1153" w:author="Jiří Vojtěšek" w:date="2018-11-22T17:33:00Z">
                  <w:rPr>
                    <w:ins w:id="1154" w:author="Jiří Vojtěšek" w:date="2018-11-22T17:31:00Z"/>
                    <w:sz w:val="19"/>
                    <w:szCs w:val="19"/>
                  </w:rPr>
                </w:rPrChange>
              </w:rPr>
            </w:pPr>
            <w:proofErr w:type="spellStart"/>
            <w:ins w:id="1155" w:author="Jiří Vojtěšek" w:date="2018-11-22T17:31:00Z">
              <w:r w:rsidRPr="0047599C">
                <w:rPr>
                  <w:rFonts w:asciiTheme="minorHAnsi" w:hAnsiTheme="minorHAnsi" w:cstheme="minorHAnsi"/>
                  <w:sz w:val="20"/>
                  <w:szCs w:val="20"/>
                  <w:rPrChange w:id="1156" w:author="Jiří Vojtěšek" w:date="2018-11-22T17:33:00Z">
                    <w:rPr>
                      <w:sz w:val="19"/>
                      <w:szCs w:val="19"/>
                    </w:rPr>
                  </w:rPrChange>
                </w:rPr>
                <w:t>Teoretická</w:t>
              </w:r>
              <w:proofErr w:type="spellEnd"/>
              <w:r w:rsidRPr="0047599C">
                <w:rPr>
                  <w:rFonts w:asciiTheme="minorHAnsi" w:hAnsiTheme="minorHAnsi" w:cstheme="minorHAnsi"/>
                  <w:sz w:val="20"/>
                  <w:szCs w:val="20"/>
                  <w:rPrChange w:id="1157"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1158" w:author="Jiří Vojtěšek" w:date="2018-11-22T17:33:00Z">
                    <w:rPr>
                      <w:sz w:val="19"/>
                      <w:szCs w:val="19"/>
                    </w:rPr>
                  </w:rPrChange>
                </w:rPr>
                <w:t>informatika</w:t>
              </w:r>
              <w:proofErr w:type="spellEnd"/>
            </w:ins>
          </w:p>
        </w:tc>
        <w:tc>
          <w:tcPr>
            <w:tcW w:w="801" w:type="dxa"/>
            <w:shd w:val="clear" w:color="auto" w:fill="auto"/>
          </w:tcPr>
          <w:p w14:paraId="61A603DA" w14:textId="77777777" w:rsidR="00CE16D6" w:rsidRPr="0047599C" w:rsidRDefault="00CE16D6" w:rsidP="00A74D2E">
            <w:pPr>
              <w:jc w:val="center"/>
              <w:rPr>
                <w:ins w:id="1159" w:author="Jiří Vojtěšek" w:date="2018-11-22T17:31:00Z"/>
                <w:rFonts w:asciiTheme="minorHAnsi" w:hAnsiTheme="minorHAnsi" w:cstheme="minorHAnsi"/>
                <w:sz w:val="20"/>
                <w:szCs w:val="20"/>
                <w:rPrChange w:id="1160" w:author="Jiří Vojtěšek" w:date="2018-11-22T17:33:00Z">
                  <w:rPr>
                    <w:ins w:id="1161" w:author="Jiří Vojtěšek" w:date="2018-11-22T17:31:00Z"/>
                    <w:sz w:val="19"/>
                    <w:szCs w:val="19"/>
                  </w:rPr>
                </w:rPrChange>
              </w:rPr>
            </w:pPr>
            <w:ins w:id="1162" w:author="Jiří Vojtěšek" w:date="2018-11-22T17:31:00Z">
              <w:r w:rsidRPr="0047599C">
                <w:rPr>
                  <w:rFonts w:asciiTheme="minorHAnsi" w:hAnsiTheme="minorHAnsi" w:cstheme="minorHAnsi"/>
                  <w:sz w:val="20"/>
                  <w:szCs w:val="20"/>
                  <w:rPrChange w:id="1163" w:author="Jiří Vojtěšek" w:date="2018-11-22T17:33:00Z">
                    <w:rPr>
                      <w:sz w:val="19"/>
                      <w:szCs w:val="19"/>
                    </w:rPr>
                  </w:rPrChange>
                </w:rPr>
                <w:t>2</w:t>
              </w:r>
            </w:ins>
          </w:p>
        </w:tc>
        <w:tc>
          <w:tcPr>
            <w:tcW w:w="851" w:type="dxa"/>
            <w:shd w:val="clear" w:color="auto" w:fill="auto"/>
          </w:tcPr>
          <w:p w14:paraId="38EEA314" w14:textId="77777777" w:rsidR="00CE16D6" w:rsidRPr="0047599C" w:rsidRDefault="00CE16D6" w:rsidP="00A74D2E">
            <w:pPr>
              <w:jc w:val="center"/>
              <w:rPr>
                <w:ins w:id="1164" w:author="Jiří Vojtěšek" w:date="2018-11-22T17:31:00Z"/>
                <w:rFonts w:asciiTheme="minorHAnsi" w:hAnsiTheme="minorHAnsi" w:cstheme="minorHAnsi"/>
                <w:sz w:val="20"/>
                <w:szCs w:val="20"/>
                <w:rPrChange w:id="1165" w:author="Jiří Vojtěšek" w:date="2018-11-22T17:33:00Z">
                  <w:rPr>
                    <w:ins w:id="1166" w:author="Jiří Vojtěšek" w:date="2018-11-22T17:31:00Z"/>
                    <w:sz w:val="19"/>
                    <w:szCs w:val="19"/>
                  </w:rPr>
                </w:rPrChange>
              </w:rPr>
            </w:pPr>
            <w:ins w:id="1167" w:author="Jiří Vojtěšek" w:date="2018-11-22T17:31:00Z">
              <w:r w:rsidRPr="0047599C">
                <w:rPr>
                  <w:rFonts w:asciiTheme="minorHAnsi" w:hAnsiTheme="minorHAnsi" w:cstheme="minorHAnsi"/>
                  <w:sz w:val="20"/>
                  <w:szCs w:val="20"/>
                  <w:rPrChange w:id="1168" w:author="Jiří Vojtěšek" w:date="2018-11-22T17:33:00Z">
                    <w:rPr>
                      <w:sz w:val="19"/>
                      <w:szCs w:val="19"/>
                    </w:rPr>
                  </w:rPrChange>
                </w:rPr>
                <w:t>Z</w:t>
              </w:r>
            </w:ins>
          </w:p>
        </w:tc>
        <w:tc>
          <w:tcPr>
            <w:tcW w:w="1324" w:type="dxa"/>
            <w:tcBorders>
              <w:bottom w:val="single" w:sz="4" w:space="0" w:color="auto"/>
            </w:tcBorders>
            <w:shd w:val="clear" w:color="auto" w:fill="auto"/>
            <w:vAlign w:val="center"/>
          </w:tcPr>
          <w:p w14:paraId="35F30AC9" w14:textId="77777777" w:rsidR="00CE16D6" w:rsidRPr="0047599C" w:rsidRDefault="00CE16D6" w:rsidP="00A74D2E">
            <w:pPr>
              <w:jc w:val="center"/>
              <w:rPr>
                <w:ins w:id="1169" w:author="Jiří Vojtěšek" w:date="2018-11-22T17:31:00Z"/>
                <w:rFonts w:asciiTheme="minorHAnsi" w:hAnsiTheme="minorHAnsi" w:cstheme="minorHAnsi"/>
                <w:b/>
                <w:sz w:val="20"/>
                <w:szCs w:val="20"/>
                <w:rPrChange w:id="1170" w:author="Jiří Vojtěšek" w:date="2018-11-22T17:33:00Z">
                  <w:rPr>
                    <w:ins w:id="1171" w:author="Jiří Vojtěšek" w:date="2018-11-22T17:31:00Z"/>
                    <w:b/>
                    <w:sz w:val="19"/>
                    <w:szCs w:val="19"/>
                  </w:rPr>
                </w:rPrChange>
              </w:rPr>
            </w:pPr>
          </w:p>
        </w:tc>
        <w:tc>
          <w:tcPr>
            <w:tcW w:w="1134" w:type="dxa"/>
            <w:shd w:val="clear" w:color="auto" w:fill="D9D9D9" w:themeFill="background1" w:themeFillShade="D9"/>
            <w:vAlign w:val="center"/>
          </w:tcPr>
          <w:p w14:paraId="47F196AA" w14:textId="77777777" w:rsidR="00CE16D6" w:rsidRPr="0047599C" w:rsidRDefault="00CE16D6" w:rsidP="00A74D2E">
            <w:pPr>
              <w:jc w:val="center"/>
              <w:rPr>
                <w:ins w:id="1172" w:author="Jiří Vojtěšek" w:date="2018-11-22T17:31:00Z"/>
                <w:rFonts w:asciiTheme="minorHAnsi" w:hAnsiTheme="minorHAnsi" w:cstheme="minorHAnsi"/>
                <w:b/>
                <w:sz w:val="20"/>
                <w:szCs w:val="20"/>
                <w:rPrChange w:id="1173" w:author="Jiří Vojtěšek" w:date="2018-11-22T17:33:00Z">
                  <w:rPr>
                    <w:ins w:id="1174" w:author="Jiří Vojtěšek" w:date="2018-11-22T17:31:00Z"/>
                    <w:b/>
                    <w:sz w:val="19"/>
                    <w:szCs w:val="19"/>
                  </w:rPr>
                </w:rPrChange>
              </w:rPr>
            </w:pPr>
            <w:ins w:id="1175" w:author="Jiří Vojtěšek" w:date="2018-11-22T17:31:00Z">
              <w:r w:rsidRPr="0047599C">
                <w:rPr>
                  <w:rFonts w:asciiTheme="minorHAnsi" w:hAnsiTheme="minorHAnsi" w:cstheme="minorHAnsi"/>
                  <w:b/>
                  <w:sz w:val="20"/>
                  <w:szCs w:val="20"/>
                  <w:rPrChange w:id="1176" w:author="Jiří Vojtěšek" w:date="2018-11-22T17:33:00Z">
                    <w:rPr>
                      <w:b/>
                      <w:sz w:val="19"/>
                      <w:szCs w:val="19"/>
                    </w:rPr>
                  </w:rPrChange>
                </w:rPr>
                <w:t>x</w:t>
              </w:r>
            </w:ins>
          </w:p>
        </w:tc>
        <w:tc>
          <w:tcPr>
            <w:tcW w:w="1843" w:type="dxa"/>
            <w:shd w:val="clear" w:color="auto" w:fill="D9D9D9" w:themeFill="background1" w:themeFillShade="D9"/>
            <w:vAlign w:val="center"/>
          </w:tcPr>
          <w:p w14:paraId="1A2DC2D7" w14:textId="77777777" w:rsidR="00CE16D6" w:rsidRPr="0047599C" w:rsidRDefault="00CE16D6" w:rsidP="00A74D2E">
            <w:pPr>
              <w:jc w:val="center"/>
              <w:rPr>
                <w:ins w:id="1177" w:author="Jiří Vojtěšek" w:date="2018-11-22T17:31:00Z"/>
                <w:rFonts w:asciiTheme="minorHAnsi" w:hAnsiTheme="minorHAnsi" w:cstheme="minorHAnsi"/>
                <w:b/>
                <w:sz w:val="20"/>
                <w:szCs w:val="20"/>
                <w:rPrChange w:id="1178" w:author="Jiří Vojtěšek" w:date="2018-11-22T17:33:00Z">
                  <w:rPr>
                    <w:ins w:id="1179" w:author="Jiří Vojtěšek" w:date="2018-11-22T17:31:00Z"/>
                    <w:b/>
                    <w:sz w:val="19"/>
                    <w:szCs w:val="19"/>
                  </w:rPr>
                </w:rPrChange>
              </w:rPr>
            </w:pPr>
            <w:ins w:id="1180" w:author="Jiří Vojtěšek" w:date="2018-11-22T17:31:00Z">
              <w:r w:rsidRPr="0047599C">
                <w:rPr>
                  <w:rFonts w:asciiTheme="minorHAnsi" w:hAnsiTheme="minorHAnsi" w:cstheme="minorHAnsi"/>
                  <w:b/>
                  <w:sz w:val="20"/>
                  <w:szCs w:val="20"/>
                  <w:rPrChange w:id="1181" w:author="Jiří Vojtěšek" w:date="2018-11-22T17:33:00Z">
                    <w:rPr>
                      <w:b/>
                      <w:sz w:val="19"/>
                      <w:szCs w:val="19"/>
                    </w:rPr>
                  </w:rPrChange>
                </w:rPr>
                <w:t>x</w:t>
              </w:r>
            </w:ins>
          </w:p>
        </w:tc>
      </w:tr>
      <w:tr w:rsidR="00CE16D6" w:rsidRPr="0047599C" w14:paraId="3368D77A" w14:textId="77777777" w:rsidTr="00A74D2E">
        <w:trPr>
          <w:ins w:id="1182" w:author="Jiří Vojtěšek" w:date="2018-11-22T17:31:00Z"/>
        </w:trPr>
        <w:tc>
          <w:tcPr>
            <w:tcW w:w="3294" w:type="dxa"/>
            <w:shd w:val="clear" w:color="auto" w:fill="auto"/>
          </w:tcPr>
          <w:p w14:paraId="3983968B" w14:textId="77777777" w:rsidR="00CE16D6" w:rsidRPr="0047599C" w:rsidRDefault="00CE16D6" w:rsidP="00A74D2E">
            <w:pPr>
              <w:rPr>
                <w:ins w:id="1183" w:author="Jiří Vojtěšek" w:date="2018-11-22T17:31:00Z"/>
                <w:rFonts w:asciiTheme="minorHAnsi" w:hAnsiTheme="minorHAnsi" w:cstheme="minorHAnsi"/>
                <w:sz w:val="20"/>
                <w:szCs w:val="20"/>
                <w:rPrChange w:id="1184" w:author="Jiří Vojtěšek" w:date="2018-11-22T17:33:00Z">
                  <w:rPr>
                    <w:ins w:id="1185" w:author="Jiří Vojtěšek" w:date="2018-11-22T17:31:00Z"/>
                    <w:sz w:val="19"/>
                    <w:szCs w:val="19"/>
                  </w:rPr>
                </w:rPrChange>
              </w:rPr>
            </w:pPr>
            <w:proofErr w:type="spellStart"/>
            <w:ins w:id="1186" w:author="Jiří Vojtěšek" w:date="2018-11-22T17:31:00Z">
              <w:r w:rsidRPr="0047599C">
                <w:rPr>
                  <w:rFonts w:asciiTheme="minorHAnsi" w:hAnsiTheme="minorHAnsi" w:cstheme="minorHAnsi"/>
                  <w:sz w:val="20"/>
                  <w:szCs w:val="20"/>
                  <w:rPrChange w:id="1187" w:author="Jiří Vojtěšek" w:date="2018-11-22T17:33:00Z">
                    <w:rPr>
                      <w:sz w:val="19"/>
                      <w:szCs w:val="19"/>
                    </w:rPr>
                  </w:rPrChange>
                </w:rPr>
                <w:t>Teorie</w:t>
              </w:r>
              <w:proofErr w:type="spellEnd"/>
              <w:r w:rsidRPr="0047599C">
                <w:rPr>
                  <w:rFonts w:asciiTheme="minorHAnsi" w:hAnsiTheme="minorHAnsi" w:cstheme="minorHAnsi"/>
                  <w:sz w:val="20"/>
                  <w:szCs w:val="20"/>
                  <w:rPrChange w:id="1188"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1189" w:author="Jiří Vojtěšek" w:date="2018-11-22T17:33:00Z">
                    <w:rPr>
                      <w:sz w:val="19"/>
                      <w:szCs w:val="19"/>
                    </w:rPr>
                  </w:rPrChange>
                </w:rPr>
                <w:t>přenosu</w:t>
              </w:r>
              <w:proofErr w:type="spellEnd"/>
              <w:r w:rsidRPr="0047599C">
                <w:rPr>
                  <w:rFonts w:asciiTheme="minorHAnsi" w:hAnsiTheme="minorHAnsi" w:cstheme="minorHAnsi"/>
                  <w:sz w:val="20"/>
                  <w:szCs w:val="20"/>
                  <w:rPrChange w:id="1190"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1191" w:author="Jiří Vojtěšek" w:date="2018-11-22T17:33:00Z">
                    <w:rPr>
                      <w:sz w:val="19"/>
                      <w:szCs w:val="19"/>
                    </w:rPr>
                  </w:rPrChange>
                </w:rPr>
                <w:t>informace</w:t>
              </w:r>
              <w:proofErr w:type="spellEnd"/>
            </w:ins>
          </w:p>
        </w:tc>
        <w:tc>
          <w:tcPr>
            <w:tcW w:w="801" w:type="dxa"/>
            <w:shd w:val="clear" w:color="auto" w:fill="auto"/>
          </w:tcPr>
          <w:p w14:paraId="083323A6" w14:textId="77777777" w:rsidR="00CE16D6" w:rsidRPr="0047599C" w:rsidRDefault="00CE16D6" w:rsidP="00A74D2E">
            <w:pPr>
              <w:jc w:val="center"/>
              <w:rPr>
                <w:ins w:id="1192" w:author="Jiří Vojtěšek" w:date="2018-11-22T17:31:00Z"/>
                <w:rFonts w:asciiTheme="minorHAnsi" w:hAnsiTheme="minorHAnsi" w:cstheme="minorHAnsi"/>
                <w:sz w:val="20"/>
                <w:szCs w:val="20"/>
                <w:rPrChange w:id="1193" w:author="Jiří Vojtěšek" w:date="2018-11-22T17:33:00Z">
                  <w:rPr>
                    <w:ins w:id="1194" w:author="Jiří Vojtěšek" w:date="2018-11-22T17:31:00Z"/>
                    <w:sz w:val="19"/>
                    <w:szCs w:val="19"/>
                  </w:rPr>
                </w:rPrChange>
              </w:rPr>
            </w:pPr>
            <w:ins w:id="1195" w:author="Jiří Vojtěšek" w:date="2018-11-22T17:31:00Z">
              <w:r w:rsidRPr="0047599C">
                <w:rPr>
                  <w:rFonts w:asciiTheme="minorHAnsi" w:hAnsiTheme="minorHAnsi" w:cstheme="minorHAnsi"/>
                  <w:sz w:val="20"/>
                  <w:szCs w:val="20"/>
                  <w:rPrChange w:id="1196" w:author="Jiří Vojtěšek" w:date="2018-11-22T17:33:00Z">
                    <w:rPr>
                      <w:sz w:val="19"/>
                      <w:szCs w:val="19"/>
                    </w:rPr>
                  </w:rPrChange>
                </w:rPr>
                <w:t>1</w:t>
              </w:r>
            </w:ins>
          </w:p>
        </w:tc>
        <w:tc>
          <w:tcPr>
            <w:tcW w:w="851" w:type="dxa"/>
            <w:shd w:val="clear" w:color="auto" w:fill="auto"/>
          </w:tcPr>
          <w:p w14:paraId="2CEB3FEB" w14:textId="77777777" w:rsidR="00CE16D6" w:rsidRPr="0047599C" w:rsidRDefault="00CE16D6" w:rsidP="00A74D2E">
            <w:pPr>
              <w:jc w:val="center"/>
              <w:rPr>
                <w:ins w:id="1197" w:author="Jiří Vojtěšek" w:date="2018-11-22T17:31:00Z"/>
                <w:rFonts w:asciiTheme="minorHAnsi" w:hAnsiTheme="minorHAnsi" w:cstheme="minorHAnsi"/>
                <w:sz w:val="20"/>
                <w:szCs w:val="20"/>
                <w:rPrChange w:id="1198" w:author="Jiří Vojtěšek" w:date="2018-11-22T17:33:00Z">
                  <w:rPr>
                    <w:ins w:id="1199" w:author="Jiří Vojtěšek" w:date="2018-11-22T17:31:00Z"/>
                    <w:sz w:val="19"/>
                    <w:szCs w:val="19"/>
                  </w:rPr>
                </w:rPrChange>
              </w:rPr>
            </w:pPr>
            <w:ins w:id="1200" w:author="Jiří Vojtěšek" w:date="2018-11-22T17:31:00Z">
              <w:r w:rsidRPr="0047599C">
                <w:rPr>
                  <w:rFonts w:asciiTheme="minorHAnsi" w:hAnsiTheme="minorHAnsi" w:cstheme="minorHAnsi"/>
                  <w:sz w:val="20"/>
                  <w:szCs w:val="20"/>
                  <w:rPrChange w:id="1201" w:author="Jiří Vojtěšek" w:date="2018-11-22T17:33:00Z">
                    <w:rPr>
                      <w:sz w:val="19"/>
                      <w:szCs w:val="19"/>
                    </w:rPr>
                  </w:rPrChange>
                </w:rPr>
                <w:t>L</w:t>
              </w:r>
            </w:ins>
          </w:p>
        </w:tc>
        <w:tc>
          <w:tcPr>
            <w:tcW w:w="1324" w:type="dxa"/>
            <w:shd w:val="clear" w:color="auto" w:fill="D9D9D9" w:themeFill="background1" w:themeFillShade="D9"/>
            <w:vAlign w:val="center"/>
          </w:tcPr>
          <w:p w14:paraId="57FFDF14" w14:textId="77777777" w:rsidR="00CE16D6" w:rsidRPr="0047599C" w:rsidRDefault="00CE16D6" w:rsidP="00A74D2E">
            <w:pPr>
              <w:jc w:val="center"/>
              <w:rPr>
                <w:ins w:id="1202" w:author="Jiří Vojtěšek" w:date="2018-11-22T17:31:00Z"/>
                <w:rFonts w:asciiTheme="minorHAnsi" w:hAnsiTheme="minorHAnsi" w:cstheme="minorHAnsi"/>
                <w:b/>
                <w:sz w:val="20"/>
                <w:szCs w:val="20"/>
                <w:rPrChange w:id="1203" w:author="Jiří Vojtěšek" w:date="2018-11-22T17:33:00Z">
                  <w:rPr>
                    <w:ins w:id="1204" w:author="Jiří Vojtěšek" w:date="2018-11-22T17:31:00Z"/>
                    <w:b/>
                    <w:sz w:val="19"/>
                    <w:szCs w:val="19"/>
                  </w:rPr>
                </w:rPrChange>
              </w:rPr>
            </w:pPr>
            <w:ins w:id="1205" w:author="Jiří Vojtěšek" w:date="2018-11-22T17:31:00Z">
              <w:r w:rsidRPr="0047599C">
                <w:rPr>
                  <w:rFonts w:asciiTheme="minorHAnsi" w:hAnsiTheme="minorHAnsi" w:cstheme="minorHAnsi"/>
                  <w:b/>
                  <w:sz w:val="20"/>
                  <w:szCs w:val="20"/>
                  <w:rPrChange w:id="1206" w:author="Jiří Vojtěšek" w:date="2018-11-22T17:33:00Z">
                    <w:rPr>
                      <w:b/>
                      <w:sz w:val="19"/>
                      <w:szCs w:val="19"/>
                    </w:rPr>
                  </w:rPrChange>
                </w:rPr>
                <w:t>x</w:t>
              </w:r>
            </w:ins>
          </w:p>
        </w:tc>
        <w:tc>
          <w:tcPr>
            <w:tcW w:w="1134" w:type="dxa"/>
            <w:shd w:val="clear" w:color="auto" w:fill="D9D9D9" w:themeFill="background1" w:themeFillShade="D9"/>
            <w:vAlign w:val="center"/>
          </w:tcPr>
          <w:p w14:paraId="0E1DF1C3" w14:textId="77777777" w:rsidR="00CE16D6" w:rsidRPr="0047599C" w:rsidRDefault="00CE16D6" w:rsidP="00A74D2E">
            <w:pPr>
              <w:jc w:val="center"/>
              <w:rPr>
                <w:ins w:id="1207" w:author="Jiří Vojtěšek" w:date="2018-11-22T17:31:00Z"/>
                <w:rFonts w:asciiTheme="minorHAnsi" w:hAnsiTheme="minorHAnsi" w:cstheme="minorHAnsi"/>
                <w:b/>
                <w:sz w:val="20"/>
                <w:szCs w:val="20"/>
                <w:rPrChange w:id="1208" w:author="Jiří Vojtěšek" w:date="2018-11-22T17:33:00Z">
                  <w:rPr>
                    <w:ins w:id="1209" w:author="Jiří Vojtěšek" w:date="2018-11-22T17:31:00Z"/>
                    <w:b/>
                    <w:sz w:val="19"/>
                    <w:szCs w:val="19"/>
                  </w:rPr>
                </w:rPrChange>
              </w:rPr>
            </w:pPr>
            <w:ins w:id="1210" w:author="Jiří Vojtěšek" w:date="2018-11-22T17:31:00Z">
              <w:r w:rsidRPr="0047599C">
                <w:rPr>
                  <w:rFonts w:asciiTheme="minorHAnsi" w:hAnsiTheme="minorHAnsi" w:cstheme="minorHAnsi"/>
                  <w:b/>
                  <w:sz w:val="20"/>
                  <w:szCs w:val="20"/>
                  <w:rPrChange w:id="1211" w:author="Jiří Vojtěšek" w:date="2018-11-22T17:33:00Z">
                    <w:rPr>
                      <w:b/>
                      <w:sz w:val="19"/>
                      <w:szCs w:val="19"/>
                    </w:rPr>
                  </w:rPrChange>
                </w:rPr>
                <w:t>x</w:t>
              </w:r>
            </w:ins>
          </w:p>
        </w:tc>
        <w:tc>
          <w:tcPr>
            <w:tcW w:w="1843" w:type="dxa"/>
            <w:shd w:val="clear" w:color="auto" w:fill="D9D9D9" w:themeFill="background1" w:themeFillShade="D9"/>
            <w:vAlign w:val="center"/>
          </w:tcPr>
          <w:p w14:paraId="2DD0841B" w14:textId="77777777" w:rsidR="00CE16D6" w:rsidRPr="0047599C" w:rsidRDefault="00CE16D6" w:rsidP="00A74D2E">
            <w:pPr>
              <w:jc w:val="center"/>
              <w:rPr>
                <w:ins w:id="1212" w:author="Jiří Vojtěšek" w:date="2018-11-22T17:31:00Z"/>
                <w:rFonts w:asciiTheme="minorHAnsi" w:hAnsiTheme="minorHAnsi" w:cstheme="minorHAnsi"/>
                <w:b/>
                <w:sz w:val="20"/>
                <w:szCs w:val="20"/>
                <w:rPrChange w:id="1213" w:author="Jiří Vojtěšek" w:date="2018-11-22T17:33:00Z">
                  <w:rPr>
                    <w:ins w:id="1214" w:author="Jiří Vojtěšek" w:date="2018-11-22T17:31:00Z"/>
                    <w:b/>
                    <w:sz w:val="19"/>
                    <w:szCs w:val="19"/>
                  </w:rPr>
                </w:rPrChange>
              </w:rPr>
            </w:pPr>
            <w:ins w:id="1215" w:author="Jiří Vojtěšek" w:date="2018-11-22T17:31:00Z">
              <w:r w:rsidRPr="0047599C">
                <w:rPr>
                  <w:rFonts w:asciiTheme="minorHAnsi" w:hAnsiTheme="minorHAnsi" w:cstheme="minorHAnsi"/>
                  <w:b/>
                  <w:sz w:val="20"/>
                  <w:szCs w:val="20"/>
                  <w:rPrChange w:id="1216" w:author="Jiří Vojtěšek" w:date="2018-11-22T17:33:00Z">
                    <w:rPr>
                      <w:b/>
                      <w:sz w:val="19"/>
                      <w:szCs w:val="19"/>
                    </w:rPr>
                  </w:rPrChange>
                </w:rPr>
                <w:t>x</w:t>
              </w:r>
            </w:ins>
          </w:p>
        </w:tc>
      </w:tr>
      <w:tr w:rsidR="00CE16D6" w:rsidRPr="0047599C" w14:paraId="54EDAB41" w14:textId="77777777" w:rsidTr="00A74D2E">
        <w:trPr>
          <w:ins w:id="1217" w:author="Jiří Vojtěšek" w:date="2018-11-22T17:31:00Z"/>
        </w:trPr>
        <w:tc>
          <w:tcPr>
            <w:tcW w:w="3294" w:type="dxa"/>
            <w:shd w:val="clear" w:color="auto" w:fill="auto"/>
          </w:tcPr>
          <w:p w14:paraId="581F2ABA" w14:textId="77777777" w:rsidR="00CE16D6" w:rsidRPr="0047599C" w:rsidRDefault="00CE16D6" w:rsidP="00A74D2E">
            <w:pPr>
              <w:rPr>
                <w:ins w:id="1218" w:author="Jiří Vojtěšek" w:date="2018-11-22T17:31:00Z"/>
                <w:rFonts w:asciiTheme="minorHAnsi" w:hAnsiTheme="minorHAnsi" w:cstheme="minorHAnsi"/>
                <w:sz w:val="20"/>
                <w:szCs w:val="20"/>
                <w:rPrChange w:id="1219" w:author="Jiří Vojtěšek" w:date="2018-11-22T17:33:00Z">
                  <w:rPr>
                    <w:ins w:id="1220" w:author="Jiří Vojtěšek" w:date="2018-11-22T17:31:00Z"/>
                    <w:sz w:val="19"/>
                    <w:szCs w:val="19"/>
                  </w:rPr>
                </w:rPrChange>
              </w:rPr>
            </w:pPr>
            <w:proofErr w:type="spellStart"/>
            <w:ins w:id="1221" w:author="Jiří Vojtěšek" w:date="2018-11-22T17:31:00Z">
              <w:r w:rsidRPr="0047599C">
                <w:rPr>
                  <w:rFonts w:asciiTheme="minorHAnsi" w:hAnsiTheme="minorHAnsi" w:cstheme="minorHAnsi"/>
                  <w:sz w:val="20"/>
                  <w:szCs w:val="20"/>
                  <w:rPrChange w:id="1222" w:author="Jiří Vojtěšek" w:date="2018-11-22T17:33:00Z">
                    <w:rPr>
                      <w:sz w:val="19"/>
                      <w:szCs w:val="19"/>
                    </w:rPr>
                  </w:rPrChange>
                </w:rPr>
                <w:t>Testování</w:t>
              </w:r>
              <w:proofErr w:type="spellEnd"/>
              <w:r w:rsidRPr="0047599C">
                <w:rPr>
                  <w:rFonts w:asciiTheme="minorHAnsi" w:hAnsiTheme="minorHAnsi" w:cstheme="minorHAnsi"/>
                  <w:sz w:val="20"/>
                  <w:szCs w:val="20"/>
                  <w:rPrChange w:id="1223" w:author="Jiří Vojtěšek" w:date="2018-11-22T17:33:00Z">
                    <w:rPr>
                      <w:sz w:val="19"/>
                      <w:szCs w:val="19"/>
                    </w:rPr>
                  </w:rPrChange>
                </w:rPr>
                <w:t xml:space="preserve"> software</w:t>
              </w:r>
            </w:ins>
          </w:p>
        </w:tc>
        <w:tc>
          <w:tcPr>
            <w:tcW w:w="801" w:type="dxa"/>
            <w:shd w:val="clear" w:color="auto" w:fill="auto"/>
          </w:tcPr>
          <w:p w14:paraId="3EB6FF62" w14:textId="77777777" w:rsidR="00CE16D6" w:rsidRPr="0047599C" w:rsidRDefault="00CE16D6" w:rsidP="00A74D2E">
            <w:pPr>
              <w:jc w:val="center"/>
              <w:rPr>
                <w:ins w:id="1224" w:author="Jiří Vojtěšek" w:date="2018-11-22T17:31:00Z"/>
                <w:rFonts w:asciiTheme="minorHAnsi" w:hAnsiTheme="minorHAnsi" w:cstheme="minorHAnsi"/>
                <w:sz w:val="20"/>
                <w:szCs w:val="20"/>
                <w:rPrChange w:id="1225" w:author="Jiří Vojtěšek" w:date="2018-11-22T17:33:00Z">
                  <w:rPr>
                    <w:ins w:id="1226" w:author="Jiří Vojtěšek" w:date="2018-11-22T17:31:00Z"/>
                    <w:sz w:val="19"/>
                    <w:szCs w:val="19"/>
                  </w:rPr>
                </w:rPrChange>
              </w:rPr>
            </w:pPr>
            <w:ins w:id="1227" w:author="Jiří Vojtěšek" w:date="2018-11-22T17:31:00Z">
              <w:r w:rsidRPr="0047599C">
                <w:rPr>
                  <w:rFonts w:asciiTheme="minorHAnsi" w:hAnsiTheme="minorHAnsi" w:cstheme="minorHAnsi"/>
                  <w:sz w:val="20"/>
                  <w:szCs w:val="20"/>
                  <w:rPrChange w:id="1228" w:author="Jiří Vojtěšek" w:date="2018-11-22T17:33:00Z">
                    <w:rPr>
                      <w:sz w:val="19"/>
                      <w:szCs w:val="19"/>
                    </w:rPr>
                  </w:rPrChange>
                </w:rPr>
                <w:t>2</w:t>
              </w:r>
            </w:ins>
          </w:p>
        </w:tc>
        <w:tc>
          <w:tcPr>
            <w:tcW w:w="851" w:type="dxa"/>
            <w:shd w:val="clear" w:color="auto" w:fill="auto"/>
          </w:tcPr>
          <w:p w14:paraId="0D7015F7" w14:textId="77777777" w:rsidR="00CE16D6" w:rsidRPr="0047599C" w:rsidRDefault="00CE16D6" w:rsidP="00A74D2E">
            <w:pPr>
              <w:jc w:val="center"/>
              <w:rPr>
                <w:ins w:id="1229" w:author="Jiří Vojtěšek" w:date="2018-11-22T17:31:00Z"/>
                <w:rFonts w:asciiTheme="minorHAnsi" w:hAnsiTheme="minorHAnsi" w:cstheme="minorHAnsi"/>
                <w:sz w:val="20"/>
                <w:szCs w:val="20"/>
                <w:rPrChange w:id="1230" w:author="Jiří Vojtěšek" w:date="2018-11-22T17:33:00Z">
                  <w:rPr>
                    <w:ins w:id="1231" w:author="Jiří Vojtěšek" w:date="2018-11-22T17:31:00Z"/>
                    <w:sz w:val="19"/>
                    <w:szCs w:val="19"/>
                  </w:rPr>
                </w:rPrChange>
              </w:rPr>
            </w:pPr>
            <w:ins w:id="1232" w:author="Jiří Vojtěšek" w:date="2018-11-22T17:31:00Z">
              <w:r w:rsidRPr="0047599C">
                <w:rPr>
                  <w:rFonts w:asciiTheme="minorHAnsi" w:hAnsiTheme="minorHAnsi" w:cstheme="minorHAnsi"/>
                  <w:sz w:val="20"/>
                  <w:szCs w:val="20"/>
                  <w:rPrChange w:id="1233" w:author="Jiří Vojtěšek" w:date="2018-11-22T17:33:00Z">
                    <w:rPr>
                      <w:sz w:val="19"/>
                      <w:szCs w:val="19"/>
                    </w:rPr>
                  </w:rPrChange>
                </w:rPr>
                <w:t>L</w:t>
              </w:r>
            </w:ins>
          </w:p>
        </w:tc>
        <w:tc>
          <w:tcPr>
            <w:tcW w:w="1324" w:type="dxa"/>
            <w:shd w:val="clear" w:color="auto" w:fill="auto"/>
            <w:vAlign w:val="center"/>
          </w:tcPr>
          <w:p w14:paraId="20076386" w14:textId="77777777" w:rsidR="00CE16D6" w:rsidRPr="0047599C" w:rsidRDefault="00CE16D6" w:rsidP="00A74D2E">
            <w:pPr>
              <w:jc w:val="center"/>
              <w:rPr>
                <w:ins w:id="1234" w:author="Jiří Vojtěšek" w:date="2018-11-22T17:31:00Z"/>
                <w:rFonts w:asciiTheme="minorHAnsi" w:hAnsiTheme="minorHAnsi" w:cstheme="minorHAnsi"/>
                <w:b/>
                <w:sz w:val="20"/>
                <w:szCs w:val="20"/>
                <w:rPrChange w:id="1235" w:author="Jiří Vojtěšek" w:date="2018-11-22T17:33:00Z">
                  <w:rPr>
                    <w:ins w:id="1236" w:author="Jiří Vojtěšek" w:date="2018-11-22T17:31:00Z"/>
                    <w:b/>
                    <w:sz w:val="19"/>
                    <w:szCs w:val="19"/>
                  </w:rPr>
                </w:rPrChange>
              </w:rPr>
            </w:pPr>
          </w:p>
        </w:tc>
        <w:tc>
          <w:tcPr>
            <w:tcW w:w="1134" w:type="dxa"/>
            <w:shd w:val="clear" w:color="auto" w:fill="D9D9D9" w:themeFill="background1" w:themeFillShade="D9"/>
            <w:vAlign w:val="center"/>
          </w:tcPr>
          <w:p w14:paraId="5681C766" w14:textId="77777777" w:rsidR="00CE16D6" w:rsidRPr="0047599C" w:rsidRDefault="00CE16D6" w:rsidP="00A74D2E">
            <w:pPr>
              <w:jc w:val="center"/>
              <w:rPr>
                <w:ins w:id="1237" w:author="Jiří Vojtěšek" w:date="2018-11-22T17:31:00Z"/>
                <w:rFonts w:asciiTheme="minorHAnsi" w:hAnsiTheme="minorHAnsi" w:cstheme="minorHAnsi"/>
                <w:b/>
                <w:sz w:val="20"/>
                <w:szCs w:val="20"/>
                <w:rPrChange w:id="1238" w:author="Jiří Vojtěšek" w:date="2018-11-22T17:33:00Z">
                  <w:rPr>
                    <w:ins w:id="1239" w:author="Jiří Vojtěšek" w:date="2018-11-22T17:31:00Z"/>
                    <w:b/>
                    <w:sz w:val="19"/>
                    <w:szCs w:val="19"/>
                  </w:rPr>
                </w:rPrChange>
              </w:rPr>
            </w:pPr>
            <w:ins w:id="1240" w:author="Jiří Vojtěšek" w:date="2018-11-22T17:31:00Z">
              <w:r w:rsidRPr="0047599C">
                <w:rPr>
                  <w:rFonts w:asciiTheme="minorHAnsi" w:hAnsiTheme="minorHAnsi" w:cstheme="minorHAnsi"/>
                  <w:b/>
                  <w:sz w:val="20"/>
                  <w:szCs w:val="20"/>
                  <w:rPrChange w:id="1241" w:author="Jiří Vojtěšek" w:date="2018-11-22T17:33:00Z">
                    <w:rPr>
                      <w:b/>
                      <w:sz w:val="19"/>
                      <w:szCs w:val="19"/>
                    </w:rPr>
                  </w:rPrChange>
                </w:rPr>
                <w:t>x</w:t>
              </w:r>
            </w:ins>
          </w:p>
        </w:tc>
        <w:tc>
          <w:tcPr>
            <w:tcW w:w="1843" w:type="dxa"/>
            <w:shd w:val="clear" w:color="auto" w:fill="D9D9D9" w:themeFill="background1" w:themeFillShade="D9"/>
            <w:vAlign w:val="center"/>
          </w:tcPr>
          <w:p w14:paraId="4BCB64FA" w14:textId="77777777" w:rsidR="00CE16D6" w:rsidRPr="0047599C" w:rsidRDefault="00CE16D6" w:rsidP="00A74D2E">
            <w:pPr>
              <w:jc w:val="center"/>
              <w:rPr>
                <w:ins w:id="1242" w:author="Jiří Vojtěšek" w:date="2018-11-22T17:31:00Z"/>
                <w:rFonts w:asciiTheme="minorHAnsi" w:hAnsiTheme="minorHAnsi" w:cstheme="minorHAnsi"/>
                <w:b/>
                <w:sz w:val="20"/>
                <w:szCs w:val="20"/>
                <w:rPrChange w:id="1243" w:author="Jiří Vojtěšek" w:date="2018-11-22T17:33:00Z">
                  <w:rPr>
                    <w:ins w:id="1244" w:author="Jiří Vojtěšek" w:date="2018-11-22T17:31:00Z"/>
                    <w:b/>
                    <w:sz w:val="19"/>
                    <w:szCs w:val="19"/>
                  </w:rPr>
                </w:rPrChange>
              </w:rPr>
            </w:pPr>
            <w:ins w:id="1245" w:author="Jiří Vojtěšek" w:date="2018-11-22T17:31:00Z">
              <w:r w:rsidRPr="0047599C">
                <w:rPr>
                  <w:rFonts w:asciiTheme="minorHAnsi" w:hAnsiTheme="minorHAnsi" w:cstheme="minorHAnsi"/>
                  <w:b/>
                  <w:sz w:val="20"/>
                  <w:szCs w:val="20"/>
                  <w:rPrChange w:id="1246" w:author="Jiří Vojtěšek" w:date="2018-11-22T17:33:00Z">
                    <w:rPr>
                      <w:b/>
                      <w:sz w:val="19"/>
                      <w:szCs w:val="19"/>
                    </w:rPr>
                  </w:rPrChange>
                </w:rPr>
                <w:t>x</w:t>
              </w:r>
            </w:ins>
          </w:p>
        </w:tc>
      </w:tr>
      <w:tr w:rsidR="00CE16D6" w:rsidRPr="0047599C" w14:paraId="4868B165" w14:textId="77777777" w:rsidTr="00A74D2E">
        <w:trPr>
          <w:ins w:id="1247" w:author="Jiří Vojtěšek" w:date="2018-11-22T17:31:00Z"/>
        </w:trPr>
        <w:tc>
          <w:tcPr>
            <w:tcW w:w="3294" w:type="dxa"/>
            <w:shd w:val="clear" w:color="auto" w:fill="auto"/>
          </w:tcPr>
          <w:p w14:paraId="3CCFADB0" w14:textId="77777777" w:rsidR="00CE16D6" w:rsidRPr="0047599C" w:rsidRDefault="00CE16D6" w:rsidP="00A74D2E">
            <w:pPr>
              <w:rPr>
                <w:ins w:id="1248" w:author="Jiří Vojtěšek" w:date="2018-11-22T17:31:00Z"/>
                <w:rFonts w:asciiTheme="minorHAnsi" w:hAnsiTheme="minorHAnsi" w:cstheme="minorHAnsi"/>
                <w:sz w:val="20"/>
                <w:szCs w:val="20"/>
                <w:rPrChange w:id="1249" w:author="Jiří Vojtěšek" w:date="2018-11-22T17:33:00Z">
                  <w:rPr>
                    <w:ins w:id="1250" w:author="Jiří Vojtěšek" w:date="2018-11-22T17:31:00Z"/>
                    <w:sz w:val="19"/>
                    <w:szCs w:val="19"/>
                  </w:rPr>
                </w:rPrChange>
              </w:rPr>
            </w:pPr>
            <w:proofErr w:type="spellStart"/>
            <w:ins w:id="1251" w:author="Jiří Vojtěšek" w:date="2018-11-22T17:31:00Z">
              <w:r w:rsidRPr="0047599C">
                <w:rPr>
                  <w:rFonts w:asciiTheme="minorHAnsi" w:hAnsiTheme="minorHAnsi" w:cstheme="minorHAnsi"/>
                  <w:sz w:val="20"/>
                  <w:szCs w:val="20"/>
                  <w:rPrChange w:id="1252" w:author="Jiří Vojtěšek" w:date="2018-11-22T17:33:00Z">
                    <w:rPr>
                      <w:sz w:val="19"/>
                      <w:szCs w:val="19"/>
                    </w:rPr>
                  </w:rPrChange>
                </w:rPr>
                <w:t>Umělá</w:t>
              </w:r>
              <w:proofErr w:type="spellEnd"/>
              <w:r w:rsidRPr="0047599C">
                <w:rPr>
                  <w:rFonts w:asciiTheme="minorHAnsi" w:hAnsiTheme="minorHAnsi" w:cstheme="minorHAnsi"/>
                  <w:sz w:val="20"/>
                  <w:szCs w:val="20"/>
                  <w:rPrChange w:id="1253" w:author="Jiří Vojtěšek" w:date="2018-11-22T17:33:00Z">
                    <w:rPr>
                      <w:sz w:val="19"/>
                      <w:szCs w:val="19"/>
                    </w:rPr>
                  </w:rPrChange>
                </w:rPr>
                <w:t xml:space="preserve"> a </w:t>
              </w:r>
              <w:proofErr w:type="spellStart"/>
              <w:r w:rsidRPr="0047599C">
                <w:rPr>
                  <w:rFonts w:asciiTheme="minorHAnsi" w:hAnsiTheme="minorHAnsi" w:cstheme="minorHAnsi"/>
                  <w:sz w:val="20"/>
                  <w:szCs w:val="20"/>
                  <w:rPrChange w:id="1254" w:author="Jiří Vojtěšek" w:date="2018-11-22T17:33:00Z">
                    <w:rPr>
                      <w:sz w:val="19"/>
                      <w:szCs w:val="19"/>
                    </w:rPr>
                  </w:rPrChange>
                </w:rPr>
                <w:t>výpočetní</w:t>
              </w:r>
              <w:proofErr w:type="spellEnd"/>
              <w:r w:rsidRPr="0047599C">
                <w:rPr>
                  <w:rFonts w:asciiTheme="minorHAnsi" w:hAnsiTheme="minorHAnsi" w:cstheme="minorHAnsi"/>
                  <w:sz w:val="20"/>
                  <w:szCs w:val="20"/>
                  <w:rPrChange w:id="1255"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1256" w:author="Jiří Vojtěšek" w:date="2018-11-22T17:33:00Z">
                    <w:rPr>
                      <w:sz w:val="19"/>
                      <w:szCs w:val="19"/>
                    </w:rPr>
                  </w:rPrChange>
                </w:rPr>
                <w:t>inteligence</w:t>
              </w:r>
              <w:proofErr w:type="spellEnd"/>
            </w:ins>
          </w:p>
        </w:tc>
        <w:tc>
          <w:tcPr>
            <w:tcW w:w="801" w:type="dxa"/>
            <w:shd w:val="clear" w:color="auto" w:fill="auto"/>
          </w:tcPr>
          <w:p w14:paraId="064700F3" w14:textId="77777777" w:rsidR="00CE16D6" w:rsidRPr="0047599C" w:rsidRDefault="00CE16D6" w:rsidP="00A74D2E">
            <w:pPr>
              <w:jc w:val="center"/>
              <w:rPr>
                <w:ins w:id="1257" w:author="Jiří Vojtěšek" w:date="2018-11-22T17:31:00Z"/>
                <w:rFonts w:asciiTheme="minorHAnsi" w:hAnsiTheme="minorHAnsi" w:cstheme="minorHAnsi"/>
                <w:sz w:val="20"/>
                <w:szCs w:val="20"/>
                <w:rPrChange w:id="1258" w:author="Jiří Vojtěšek" w:date="2018-11-22T17:33:00Z">
                  <w:rPr>
                    <w:ins w:id="1259" w:author="Jiří Vojtěšek" w:date="2018-11-22T17:31:00Z"/>
                    <w:sz w:val="19"/>
                    <w:szCs w:val="19"/>
                  </w:rPr>
                </w:rPrChange>
              </w:rPr>
            </w:pPr>
            <w:ins w:id="1260" w:author="Jiří Vojtěšek" w:date="2018-11-22T17:31:00Z">
              <w:r w:rsidRPr="0047599C">
                <w:rPr>
                  <w:rFonts w:asciiTheme="minorHAnsi" w:hAnsiTheme="minorHAnsi" w:cstheme="minorHAnsi"/>
                  <w:sz w:val="20"/>
                  <w:szCs w:val="20"/>
                  <w:rPrChange w:id="1261" w:author="Jiří Vojtěšek" w:date="2018-11-22T17:33:00Z">
                    <w:rPr>
                      <w:sz w:val="19"/>
                      <w:szCs w:val="19"/>
                    </w:rPr>
                  </w:rPrChange>
                </w:rPr>
                <w:t>3</w:t>
              </w:r>
            </w:ins>
          </w:p>
        </w:tc>
        <w:tc>
          <w:tcPr>
            <w:tcW w:w="851" w:type="dxa"/>
            <w:shd w:val="clear" w:color="auto" w:fill="auto"/>
          </w:tcPr>
          <w:p w14:paraId="6CFC0CBE" w14:textId="77777777" w:rsidR="00CE16D6" w:rsidRPr="0047599C" w:rsidRDefault="00CE16D6" w:rsidP="00A74D2E">
            <w:pPr>
              <w:jc w:val="center"/>
              <w:rPr>
                <w:ins w:id="1262" w:author="Jiří Vojtěšek" w:date="2018-11-22T17:31:00Z"/>
                <w:rFonts w:asciiTheme="minorHAnsi" w:hAnsiTheme="minorHAnsi" w:cstheme="minorHAnsi"/>
                <w:sz w:val="20"/>
                <w:szCs w:val="20"/>
                <w:rPrChange w:id="1263" w:author="Jiří Vojtěšek" w:date="2018-11-22T17:33:00Z">
                  <w:rPr>
                    <w:ins w:id="1264" w:author="Jiří Vojtěšek" w:date="2018-11-22T17:31:00Z"/>
                    <w:sz w:val="19"/>
                    <w:szCs w:val="19"/>
                  </w:rPr>
                </w:rPrChange>
              </w:rPr>
            </w:pPr>
            <w:ins w:id="1265" w:author="Jiří Vojtěšek" w:date="2018-11-22T17:31:00Z">
              <w:r w:rsidRPr="0047599C">
                <w:rPr>
                  <w:rFonts w:asciiTheme="minorHAnsi" w:hAnsiTheme="minorHAnsi" w:cstheme="minorHAnsi"/>
                  <w:sz w:val="20"/>
                  <w:szCs w:val="20"/>
                  <w:rPrChange w:id="1266" w:author="Jiří Vojtěšek" w:date="2018-11-22T17:33:00Z">
                    <w:rPr>
                      <w:sz w:val="19"/>
                      <w:szCs w:val="19"/>
                    </w:rPr>
                  </w:rPrChange>
                </w:rPr>
                <w:t>L</w:t>
              </w:r>
            </w:ins>
          </w:p>
        </w:tc>
        <w:tc>
          <w:tcPr>
            <w:tcW w:w="1324" w:type="dxa"/>
            <w:shd w:val="clear" w:color="auto" w:fill="auto"/>
            <w:vAlign w:val="center"/>
          </w:tcPr>
          <w:p w14:paraId="1C81C425" w14:textId="77777777" w:rsidR="00CE16D6" w:rsidRPr="0047599C" w:rsidRDefault="00CE16D6" w:rsidP="00A74D2E">
            <w:pPr>
              <w:jc w:val="center"/>
              <w:rPr>
                <w:ins w:id="1267" w:author="Jiří Vojtěšek" w:date="2018-11-22T17:31:00Z"/>
                <w:rFonts w:asciiTheme="minorHAnsi" w:hAnsiTheme="minorHAnsi" w:cstheme="minorHAnsi"/>
                <w:b/>
                <w:sz w:val="20"/>
                <w:szCs w:val="20"/>
                <w:rPrChange w:id="1268" w:author="Jiří Vojtěšek" w:date="2018-11-22T17:33:00Z">
                  <w:rPr>
                    <w:ins w:id="1269" w:author="Jiří Vojtěšek" w:date="2018-11-22T17:31:00Z"/>
                    <w:b/>
                    <w:sz w:val="19"/>
                    <w:szCs w:val="19"/>
                  </w:rPr>
                </w:rPrChange>
              </w:rPr>
            </w:pPr>
          </w:p>
        </w:tc>
        <w:tc>
          <w:tcPr>
            <w:tcW w:w="1134" w:type="dxa"/>
            <w:shd w:val="clear" w:color="auto" w:fill="D9D9D9" w:themeFill="background1" w:themeFillShade="D9"/>
            <w:vAlign w:val="center"/>
          </w:tcPr>
          <w:p w14:paraId="394E814E" w14:textId="77777777" w:rsidR="00CE16D6" w:rsidRPr="0047599C" w:rsidRDefault="00CE16D6" w:rsidP="00A74D2E">
            <w:pPr>
              <w:jc w:val="center"/>
              <w:rPr>
                <w:ins w:id="1270" w:author="Jiří Vojtěšek" w:date="2018-11-22T17:31:00Z"/>
                <w:rFonts w:asciiTheme="minorHAnsi" w:hAnsiTheme="minorHAnsi" w:cstheme="minorHAnsi"/>
                <w:b/>
                <w:sz w:val="20"/>
                <w:szCs w:val="20"/>
                <w:rPrChange w:id="1271" w:author="Jiří Vojtěšek" w:date="2018-11-22T17:33:00Z">
                  <w:rPr>
                    <w:ins w:id="1272" w:author="Jiří Vojtěšek" w:date="2018-11-22T17:31:00Z"/>
                    <w:b/>
                    <w:sz w:val="19"/>
                    <w:szCs w:val="19"/>
                  </w:rPr>
                </w:rPrChange>
              </w:rPr>
            </w:pPr>
            <w:ins w:id="1273" w:author="Jiří Vojtěšek" w:date="2018-11-22T17:31:00Z">
              <w:r w:rsidRPr="0047599C">
                <w:rPr>
                  <w:rFonts w:asciiTheme="minorHAnsi" w:hAnsiTheme="minorHAnsi" w:cstheme="minorHAnsi"/>
                  <w:b/>
                  <w:sz w:val="20"/>
                  <w:szCs w:val="20"/>
                  <w:rPrChange w:id="1274" w:author="Jiří Vojtěšek" w:date="2018-11-22T17:33:00Z">
                    <w:rPr>
                      <w:b/>
                      <w:sz w:val="19"/>
                      <w:szCs w:val="19"/>
                    </w:rPr>
                  </w:rPrChange>
                </w:rPr>
                <w:t>x</w:t>
              </w:r>
            </w:ins>
          </w:p>
        </w:tc>
        <w:tc>
          <w:tcPr>
            <w:tcW w:w="1843" w:type="dxa"/>
            <w:shd w:val="clear" w:color="auto" w:fill="D9D9D9" w:themeFill="background1" w:themeFillShade="D9"/>
            <w:vAlign w:val="center"/>
          </w:tcPr>
          <w:p w14:paraId="13C35A37" w14:textId="77777777" w:rsidR="00CE16D6" w:rsidRPr="0047599C" w:rsidRDefault="00CE16D6" w:rsidP="00A74D2E">
            <w:pPr>
              <w:jc w:val="center"/>
              <w:rPr>
                <w:ins w:id="1275" w:author="Jiří Vojtěšek" w:date="2018-11-22T17:31:00Z"/>
                <w:rFonts w:asciiTheme="minorHAnsi" w:hAnsiTheme="minorHAnsi" w:cstheme="minorHAnsi"/>
                <w:b/>
                <w:sz w:val="20"/>
                <w:szCs w:val="20"/>
                <w:rPrChange w:id="1276" w:author="Jiří Vojtěšek" w:date="2018-11-22T17:33:00Z">
                  <w:rPr>
                    <w:ins w:id="1277" w:author="Jiří Vojtěšek" w:date="2018-11-22T17:31:00Z"/>
                    <w:b/>
                    <w:sz w:val="19"/>
                    <w:szCs w:val="19"/>
                  </w:rPr>
                </w:rPrChange>
              </w:rPr>
            </w:pPr>
            <w:ins w:id="1278" w:author="Jiří Vojtěšek" w:date="2018-11-22T17:31:00Z">
              <w:r w:rsidRPr="0047599C">
                <w:rPr>
                  <w:rFonts w:asciiTheme="minorHAnsi" w:hAnsiTheme="minorHAnsi" w:cstheme="minorHAnsi"/>
                  <w:b/>
                  <w:sz w:val="20"/>
                  <w:szCs w:val="20"/>
                  <w:rPrChange w:id="1279" w:author="Jiří Vojtěšek" w:date="2018-11-22T17:33:00Z">
                    <w:rPr>
                      <w:b/>
                      <w:sz w:val="19"/>
                      <w:szCs w:val="19"/>
                    </w:rPr>
                  </w:rPrChange>
                </w:rPr>
                <w:t>x</w:t>
              </w:r>
            </w:ins>
          </w:p>
        </w:tc>
      </w:tr>
      <w:tr w:rsidR="00CE16D6" w:rsidRPr="0047599C" w14:paraId="1C7B2C12" w14:textId="77777777" w:rsidTr="00A74D2E">
        <w:trPr>
          <w:ins w:id="1280" w:author="Jiří Vojtěšek" w:date="2018-11-22T17:31:00Z"/>
        </w:trPr>
        <w:tc>
          <w:tcPr>
            <w:tcW w:w="3294" w:type="dxa"/>
            <w:shd w:val="clear" w:color="auto" w:fill="auto"/>
          </w:tcPr>
          <w:p w14:paraId="736A391E" w14:textId="77777777" w:rsidR="00CE16D6" w:rsidRPr="0047599C" w:rsidRDefault="00CE16D6" w:rsidP="00A74D2E">
            <w:pPr>
              <w:rPr>
                <w:ins w:id="1281" w:author="Jiří Vojtěšek" w:date="2018-11-22T17:31:00Z"/>
                <w:rFonts w:asciiTheme="minorHAnsi" w:hAnsiTheme="minorHAnsi" w:cstheme="minorHAnsi"/>
                <w:sz w:val="20"/>
                <w:szCs w:val="20"/>
                <w:rPrChange w:id="1282" w:author="Jiří Vojtěšek" w:date="2018-11-22T17:33:00Z">
                  <w:rPr>
                    <w:ins w:id="1283" w:author="Jiří Vojtěšek" w:date="2018-11-22T17:31:00Z"/>
                    <w:sz w:val="19"/>
                    <w:szCs w:val="19"/>
                  </w:rPr>
                </w:rPrChange>
              </w:rPr>
            </w:pPr>
            <w:proofErr w:type="spellStart"/>
            <w:ins w:id="1284" w:author="Jiří Vojtěšek" w:date="2018-11-22T17:31:00Z">
              <w:r w:rsidRPr="0047599C">
                <w:rPr>
                  <w:rFonts w:asciiTheme="minorHAnsi" w:hAnsiTheme="minorHAnsi" w:cstheme="minorHAnsi"/>
                  <w:sz w:val="20"/>
                  <w:szCs w:val="20"/>
                  <w:rPrChange w:id="1285" w:author="Jiří Vojtěšek" w:date="2018-11-22T17:33:00Z">
                    <w:rPr>
                      <w:sz w:val="19"/>
                      <w:szCs w:val="19"/>
                    </w:rPr>
                  </w:rPrChange>
                </w:rPr>
                <w:t>Vývoj</w:t>
              </w:r>
              <w:proofErr w:type="spellEnd"/>
              <w:r w:rsidRPr="0047599C">
                <w:rPr>
                  <w:rFonts w:asciiTheme="minorHAnsi" w:hAnsiTheme="minorHAnsi" w:cstheme="minorHAnsi"/>
                  <w:sz w:val="20"/>
                  <w:szCs w:val="20"/>
                  <w:rPrChange w:id="1286"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1287" w:author="Jiří Vojtěšek" w:date="2018-11-22T17:33:00Z">
                    <w:rPr>
                      <w:sz w:val="19"/>
                      <w:szCs w:val="19"/>
                    </w:rPr>
                  </w:rPrChange>
                </w:rPr>
                <w:t>síťových</w:t>
              </w:r>
              <w:proofErr w:type="spellEnd"/>
              <w:r w:rsidRPr="0047599C">
                <w:rPr>
                  <w:rFonts w:asciiTheme="minorHAnsi" w:hAnsiTheme="minorHAnsi" w:cstheme="minorHAnsi"/>
                  <w:sz w:val="20"/>
                  <w:szCs w:val="20"/>
                  <w:rPrChange w:id="1288"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1289" w:author="Jiří Vojtěšek" w:date="2018-11-22T17:33:00Z">
                    <w:rPr>
                      <w:sz w:val="19"/>
                      <w:szCs w:val="19"/>
                    </w:rPr>
                  </w:rPrChange>
                </w:rPr>
                <w:t>aplikací</w:t>
              </w:r>
              <w:proofErr w:type="spellEnd"/>
            </w:ins>
          </w:p>
        </w:tc>
        <w:tc>
          <w:tcPr>
            <w:tcW w:w="801" w:type="dxa"/>
            <w:shd w:val="clear" w:color="auto" w:fill="auto"/>
          </w:tcPr>
          <w:p w14:paraId="4D1E3466" w14:textId="77777777" w:rsidR="00CE16D6" w:rsidRPr="0047599C" w:rsidRDefault="00CE16D6" w:rsidP="00A74D2E">
            <w:pPr>
              <w:jc w:val="center"/>
              <w:rPr>
                <w:ins w:id="1290" w:author="Jiří Vojtěšek" w:date="2018-11-22T17:31:00Z"/>
                <w:rFonts w:asciiTheme="minorHAnsi" w:hAnsiTheme="minorHAnsi" w:cstheme="minorHAnsi"/>
                <w:sz w:val="20"/>
                <w:szCs w:val="20"/>
                <w:rPrChange w:id="1291" w:author="Jiří Vojtěšek" w:date="2018-11-22T17:33:00Z">
                  <w:rPr>
                    <w:ins w:id="1292" w:author="Jiří Vojtěšek" w:date="2018-11-22T17:31:00Z"/>
                    <w:sz w:val="19"/>
                    <w:szCs w:val="19"/>
                  </w:rPr>
                </w:rPrChange>
              </w:rPr>
            </w:pPr>
            <w:ins w:id="1293" w:author="Jiří Vojtěšek" w:date="2018-11-22T17:31:00Z">
              <w:r w:rsidRPr="0047599C">
                <w:rPr>
                  <w:rFonts w:asciiTheme="minorHAnsi" w:hAnsiTheme="minorHAnsi" w:cstheme="minorHAnsi"/>
                  <w:sz w:val="20"/>
                  <w:szCs w:val="20"/>
                  <w:rPrChange w:id="1294" w:author="Jiří Vojtěšek" w:date="2018-11-22T17:33:00Z">
                    <w:rPr>
                      <w:sz w:val="19"/>
                      <w:szCs w:val="19"/>
                    </w:rPr>
                  </w:rPrChange>
                </w:rPr>
                <w:t>3</w:t>
              </w:r>
            </w:ins>
          </w:p>
        </w:tc>
        <w:tc>
          <w:tcPr>
            <w:tcW w:w="851" w:type="dxa"/>
            <w:shd w:val="clear" w:color="auto" w:fill="auto"/>
          </w:tcPr>
          <w:p w14:paraId="1ACD1AAD" w14:textId="77777777" w:rsidR="00CE16D6" w:rsidRPr="0047599C" w:rsidRDefault="00CE16D6" w:rsidP="00A74D2E">
            <w:pPr>
              <w:jc w:val="center"/>
              <w:rPr>
                <w:ins w:id="1295" w:author="Jiří Vojtěšek" w:date="2018-11-22T17:31:00Z"/>
                <w:rFonts w:asciiTheme="minorHAnsi" w:hAnsiTheme="minorHAnsi" w:cstheme="minorHAnsi"/>
                <w:sz w:val="20"/>
                <w:szCs w:val="20"/>
                <w:rPrChange w:id="1296" w:author="Jiří Vojtěšek" w:date="2018-11-22T17:33:00Z">
                  <w:rPr>
                    <w:ins w:id="1297" w:author="Jiří Vojtěšek" w:date="2018-11-22T17:31:00Z"/>
                    <w:sz w:val="19"/>
                    <w:szCs w:val="19"/>
                  </w:rPr>
                </w:rPrChange>
              </w:rPr>
            </w:pPr>
            <w:ins w:id="1298" w:author="Jiří Vojtěšek" w:date="2018-11-22T17:31:00Z">
              <w:r w:rsidRPr="0047599C">
                <w:rPr>
                  <w:rFonts w:asciiTheme="minorHAnsi" w:hAnsiTheme="minorHAnsi" w:cstheme="minorHAnsi"/>
                  <w:sz w:val="20"/>
                  <w:szCs w:val="20"/>
                  <w:rPrChange w:id="1299" w:author="Jiří Vojtěšek" w:date="2018-11-22T17:33:00Z">
                    <w:rPr>
                      <w:sz w:val="19"/>
                      <w:szCs w:val="19"/>
                    </w:rPr>
                  </w:rPrChange>
                </w:rPr>
                <w:t>Z</w:t>
              </w:r>
            </w:ins>
          </w:p>
        </w:tc>
        <w:tc>
          <w:tcPr>
            <w:tcW w:w="1324" w:type="dxa"/>
            <w:shd w:val="clear" w:color="auto" w:fill="auto"/>
            <w:vAlign w:val="center"/>
          </w:tcPr>
          <w:p w14:paraId="49852EB9" w14:textId="77777777" w:rsidR="00CE16D6" w:rsidRPr="0047599C" w:rsidRDefault="00CE16D6" w:rsidP="00A74D2E">
            <w:pPr>
              <w:jc w:val="center"/>
              <w:rPr>
                <w:ins w:id="1300" w:author="Jiří Vojtěšek" w:date="2018-11-22T17:31:00Z"/>
                <w:rFonts w:asciiTheme="minorHAnsi" w:hAnsiTheme="minorHAnsi" w:cstheme="minorHAnsi"/>
                <w:b/>
                <w:sz w:val="20"/>
                <w:szCs w:val="20"/>
                <w:rPrChange w:id="1301" w:author="Jiří Vojtěšek" w:date="2018-11-22T17:33:00Z">
                  <w:rPr>
                    <w:ins w:id="1302" w:author="Jiří Vojtěšek" w:date="2018-11-22T17:31:00Z"/>
                    <w:b/>
                    <w:sz w:val="19"/>
                    <w:szCs w:val="19"/>
                  </w:rPr>
                </w:rPrChange>
              </w:rPr>
            </w:pPr>
          </w:p>
        </w:tc>
        <w:tc>
          <w:tcPr>
            <w:tcW w:w="1134" w:type="dxa"/>
            <w:shd w:val="clear" w:color="auto" w:fill="D9D9D9" w:themeFill="background1" w:themeFillShade="D9"/>
            <w:vAlign w:val="center"/>
          </w:tcPr>
          <w:p w14:paraId="155E3AD0" w14:textId="77777777" w:rsidR="00CE16D6" w:rsidRPr="0047599C" w:rsidRDefault="00CE16D6" w:rsidP="00A74D2E">
            <w:pPr>
              <w:jc w:val="center"/>
              <w:rPr>
                <w:ins w:id="1303" w:author="Jiří Vojtěšek" w:date="2018-11-22T17:31:00Z"/>
                <w:rFonts w:asciiTheme="minorHAnsi" w:hAnsiTheme="minorHAnsi" w:cstheme="minorHAnsi"/>
                <w:b/>
                <w:sz w:val="20"/>
                <w:szCs w:val="20"/>
                <w:rPrChange w:id="1304" w:author="Jiří Vojtěšek" w:date="2018-11-22T17:33:00Z">
                  <w:rPr>
                    <w:ins w:id="1305" w:author="Jiří Vojtěšek" w:date="2018-11-22T17:31:00Z"/>
                    <w:b/>
                    <w:sz w:val="19"/>
                    <w:szCs w:val="19"/>
                  </w:rPr>
                </w:rPrChange>
              </w:rPr>
            </w:pPr>
            <w:ins w:id="1306" w:author="Jiří Vojtěšek" w:date="2018-11-22T17:31:00Z">
              <w:r w:rsidRPr="0047599C">
                <w:rPr>
                  <w:rFonts w:asciiTheme="minorHAnsi" w:hAnsiTheme="minorHAnsi" w:cstheme="minorHAnsi"/>
                  <w:b/>
                  <w:sz w:val="20"/>
                  <w:szCs w:val="20"/>
                  <w:rPrChange w:id="1307" w:author="Jiří Vojtěšek" w:date="2018-11-22T17:33:00Z">
                    <w:rPr>
                      <w:b/>
                      <w:sz w:val="19"/>
                      <w:szCs w:val="19"/>
                    </w:rPr>
                  </w:rPrChange>
                </w:rPr>
                <w:t>x</w:t>
              </w:r>
            </w:ins>
          </w:p>
        </w:tc>
        <w:tc>
          <w:tcPr>
            <w:tcW w:w="1843" w:type="dxa"/>
            <w:shd w:val="clear" w:color="auto" w:fill="D9D9D9" w:themeFill="background1" w:themeFillShade="D9"/>
            <w:vAlign w:val="center"/>
          </w:tcPr>
          <w:p w14:paraId="5B02FB9A" w14:textId="77777777" w:rsidR="00CE16D6" w:rsidRPr="0047599C" w:rsidRDefault="00CE16D6" w:rsidP="00A74D2E">
            <w:pPr>
              <w:jc w:val="center"/>
              <w:rPr>
                <w:ins w:id="1308" w:author="Jiří Vojtěšek" w:date="2018-11-22T17:31:00Z"/>
                <w:rFonts w:asciiTheme="minorHAnsi" w:hAnsiTheme="minorHAnsi" w:cstheme="minorHAnsi"/>
                <w:b/>
                <w:sz w:val="20"/>
                <w:szCs w:val="20"/>
                <w:rPrChange w:id="1309" w:author="Jiří Vojtěšek" w:date="2018-11-22T17:33:00Z">
                  <w:rPr>
                    <w:ins w:id="1310" w:author="Jiří Vojtěšek" w:date="2018-11-22T17:31:00Z"/>
                    <w:b/>
                    <w:sz w:val="19"/>
                    <w:szCs w:val="19"/>
                  </w:rPr>
                </w:rPrChange>
              </w:rPr>
            </w:pPr>
            <w:ins w:id="1311" w:author="Jiří Vojtěšek" w:date="2018-11-22T17:31:00Z">
              <w:r w:rsidRPr="0047599C">
                <w:rPr>
                  <w:rFonts w:asciiTheme="minorHAnsi" w:hAnsiTheme="minorHAnsi" w:cstheme="minorHAnsi"/>
                  <w:b/>
                  <w:sz w:val="20"/>
                  <w:szCs w:val="20"/>
                  <w:rPrChange w:id="1312" w:author="Jiří Vojtěšek" w:date="2018-11-22T17:33:00Z">
                    <w:rPr>
                      <w:b/>
                      <w:sz w:val="19"/>
                      <w:szCs w:val="19"/>
                    </w:rPr>
                  </w:rPrChange>
                </w:rPr>
                <w:t>x</w:t>
              </w:r>
            </w:ins>
          </w:p>
        </w:tc>
      </w:tr>
      <w:tr w:rsidR="00CE16D6" w:rsidRPr="0047599C" w14:paraId="13E95D49" w14:textId="77777777" w:rsidTr="00A74D2E">
        <w:trPr>
          <w:ins w:id="1313" w:author="Jiří Vojtěšek" w:date="2018-11-22T17:31:00Z"/>
        </w:trPr>
        <w:tc>
          <w:tcPr>
            <w:tcW w:w="3294" w:type="dxa"/>
            <w:shd w:val="clear" w:color="auto" w:fill="auto"/>
          </w:tcPr>
          <w:p w14:paraId="3C56824F" w14:textId="77777777" w:rsidR="00CE16D6" w:rsidRPr="0047599C" w:rsidRDefault="00CE16D6" w:rsidP="00A74D2E">
            <w:pPr>
              <w:rPr>
                <w:ins w:id="1314" w:author="Jiří Vojtěšek" w:date="2018-11-22T17:31:00Z"/>
                <w:rFonts w:asciiTheme="minorHAnsi" w:hAnsiTheme="minorHAnsi" w:cstheme="minorHAnsi"/>
                <w:sz w:val="20"/>
                <w:szCs w:val="20"/>
                <w:rPrChange w:id="1315" w:author="Jiří Vojtěšek" w:date="2018-11-22T17:33:00Z">
                  <w:rPr>
                    <w:ins w:id="1316" w:author="Jiří Vojtěšek" w:date="2018-11-22T17:31:00Z"/>
                    <w:sz w:val="19"/>
                    <w:szCs w:val="19"/>
                  </w:rPr>
                </w:rPrChange>
              </w:rPr>
            </w:pPr>
            <w:proofErr w:type="spellStart"/>
            <w:ins w:id="1317" w:author="Jiří Vojtěšek" w:date="2018-11-22T17:31:00Z">
              <w:r w:rsidRPr="0047599C">
                <w:rPr>
                  <w:rFonts w:asciiTheme="minorHAnsi" w:hAnsiTheme="minorHAnsi" w:cstheme="minorHAnsi"/>
                  <w:sz w:val="20"/>
                  <w:szCs w:val="20"/>
                  <w:rPrChange w:id="1318" w:author="Jiří Vojtěšek" w:date="2018-11-22T17:33:00Z">
                    <w:rPr>
                      <w:sz w:val="19"/>
                      <w:szCs w:val="19"/>
                    </w:rPr>
                  </w:rPrChange>
                </w:rPr>
                <w:t>Základy</w:t>
              </w:r>
              <w:proofErr w:type="spellEnd"/>
              <w:r w:rsidRPr="0047599C">
                <w:rPr>
                  <w:rFonts w:asciiTheme="minorHAnsi" w:hAnsiTheme="minorHAnsi" w:cstheme="minorHAnsi"/>
                  <w:sz w:val="20"/>
                  <w:szCs w:val="20"/>
                  <w:rPrChange w:id="1319" w:author="Jiří Vojtěšek" w:date="2018-11-22T17:33:00Z">
                    <w:rPr>
                      <w:sz w:val="19"/>
                      <w:szCs w:val="19"/>
                    </w:rPr>
                  </w:rPrChange>
                </w:rPr>
                <w:t xml:space="preserve"> </w:t>
              </w:r>
              <w:proofErr w:type="spellStart"/>
              <w:r w:rsidRPr="0047599C">
                <w:rPr>
                  <w:rFonts w:asciiTheme="minorHAnsi" w:hAnsiTheme="minorHAnsi" w:cstheme="minorHAnsi"/>
                  <w:sz w:val="20"/>
                  <w:szCs w:val="20"/>
                  <w:rPrChange w:id="1320" w:author="Jiří Vojtěšek" w:date="2018-11-22T17:33:00Z">
                    <w:rPr>
                      <w:sz w:val="19"/>
                      <w:szCs w:val="19"/>
                    </w:rPr>
                  </w:rPrChange>
                </w:rPr>
                <w:t>jazyka</w:t>
              </w:r>
              <w:proofErr w:type="spellEnd"/>
              <w:r w:rsidRPr="0047599C">
                <w:rPr>
                  <w:rFonts w:asciiTheme="minorHAnsi" w:hAnsiTheme="minorHAnsi" w:cstheme="minorHAnsi"/>
                  <w:sz w:val="20"/>
                  <w:szCs w:val="20"/>
                  <w:rPrChange w:id="1321" w:author="Jiří Vojtěšek" w:date="2018-11-22T17:33:00Z">
                    <w:rPr>
                      <w:sz w:val="19"/>
                      <w:szCs w:val="19"/>
                    </w:rPr>
                  </w:rPrChange>
                </w:rPr>
                <w:t xml:space="preserve"> C</w:t>
              </w:r>
            </w:ins>
          </w:p>
        </w:tc>
        <w:tc>
          <w:tcPr>
            <w:tcW w:w="801" w:type="dxa"/>
            <w:shd w:val="clear" w:color="auto" w:fill="auto"/>
          </w:tcPr>
          <w:p w14:paraId="5DD1ED62" w14:textId="77777777" w:rsidR="00CE16D6" w:rsidRPr="0047599C" w:rsidRDefault="00CE16D6" w:rsidP="00A74D2E">
            <w:pPr>
              <w:jc w:val="center"/>
              <w:rPr>
                <w:ins w:id="1322" w:author="Jiří Vojtěšek" w:date="2018-11-22T17:31:00Z"/>
                <w:rFonts w:asciiTheme="minorHAnsi" w:hAnsiTheme="minorHAnsi" w:cstheme="minorHAnsi"/>
                <w:sz w:val="20"/>
                <w:szCs w:val="20"/>
                <w:rPrChange w:id="1323" w:author="Jiří Vojtěšek" w:date="2018-11-22T17:33:00Z">
                  <w:rPr>
                    <w:ins w:id="1324" w:author="Jiří Vojtěšek" w:date="2018-11-22T17:31:00Z"/>
                    <w:sz w:val="19"/>
                    <w:szCs w:val="19"/>
                  </w:rPr>
                </w:rPrChange>
              </w:rPr>
            </w:pPr>
            <w:ins w:id="1325" w:author="Jiří Vojtěšek" w:date="2018-11-22T17:31:00Z">
              <w:r w:rsidRPr="0047599C">
                <w:rPr>
                  <w:rFonts w:asciiTheme="minorHAnsi" w:hAnsiTheme="minorHAnsi" w:cstheme="minorHAnsi"/>
                  <w:sz w:val="20"/>
                  <w:szCs w:val="20"/>
                  <w:rPrChange w:id="1326" w:author="Jiří Vojtěšek" w:date="2018-11-22T17:33:00Z">
                    <w:rPr>
                      <w:sz w:val="19"/>
                      <w:szCs w:val="19"/>
                    </w:rPr>
                  </w:rPrChange>
                </w:rPr>
                <w:t>1</w:t>
              </w:r>
            </w:ins>
          </w:p>
        </w:tc>
        <w:tc>
          <w:tcPr>
            <w:tcW w:w="851" w:type="dxa"/>
            <w:shd w:val="clear" w:color="auto" w:fill="auto"/>
          </w:tcPr>
          <w:p w14:paraId="598CBCE4" w14:textId="77777777" w:rsidR="00CE16D6" w:rsidRPr="0047599C" w:rsidRDefault="00CE16D6" w:rsidP="00A74D2E">
            <w:pPr>
              <w:jc w:val="center"/>
              <w:rPr>
                <w:ins w:id="1327" w:author="Jiří Vojtěšek" w:date="2018-11-22T17:31:00Z"/>
                <w:rFonts w:asciiTheme="minorHAnsi" w:hAnsiTheme="minorHAnsi" w:cstheme="minorHAnsi"/>
                <w:sz w:val="20"/>
                <w:szCs w:val="20"/>
                <w:rPrChange w:id="1328" w:author="Jiří Vojtěšek" w:date="2018-11-22T17:33:00Z">
                  <w:rPr>
                    <w:ins w:id="1329" w:author="Jiří Vojtěšek" w:date="2018-11-22T17:31:00Z"/>
                    <w:sz w:val="19"/>
                    <w:szCs w:val="19"/>
                  </w:rPr>
                </w:rPrChange>
              </w:rPr>
            </w:pPr>
            <w:ins w:id="1330" w:author="Jiří Vojtěšek" w:date="2018-11-22T17:31:00Z">
              <w:r w:rsidRPr="0047599C">
                <w:rPr>
                  <w:rFonts w:asciiTheme="minorHAnsi" w:hAnsiTheme="minorHAnsi" w:cstheme="minorHAnsi"/>
                  <w:sz w:val="20"/>
                  <w:szCs w:val="20"/>
                  <w:rPrChange w:id="1331" w:author="Jiří Vojtěšek" w:date="2018-11-22T17:33:00Z">
                    <w:rPr>
                      <w:sz w:val="19"/>
                      <w:szCs w:val="19"/>
                    </w:rPr>
                  </w:rPrChange>
                </w:rPr>
                <w:t>L</w:t>
              </w:r>
            </w:ins>
          </w:p>
        </w:tc>
        <w:tc>
          <w:tcPr>
            <w:tcW w:w="1324" w:type="dxa"/>
            <w:shd w:val="clear" w:color="auto" w:fill="auto"/>
            <w:vAlign w:val="center"/>
          </w:tcPr>
          <w:p w14:paraId="07374D13" w14:textId="77777777" w:rsidR="00CE16D6" w:rsidRPr="0047599C" w:rsidRDefault="00CE16D6" w:rsidP="00A74D2E">
            <w:pPr>
              <w:jc w:val="center"/>
              <w:rPr>
                <w:ins w:id="1332" w:author="Jiří Vojtěšek" w:date="2018-11-22T17:31:00Z"/>
                <w:rFonts w:asciiTheme="minorHAnsi" w:hAnsiTheme="minorHAnsi" w:cstheme="minorHAnsi"/>
                <w:b/>
                <w:sz w:val="20"/>
                <w:szCs w:val="20"/>
                <w:rPrChange w:id="1333" w:author="Jiří Vojtěšek" w:date="2018-11-22T17:33:00Z">
                  <w:rPr>
                    <w:ins w:id="1334" w:author="Jiří Vojtěšek" w:date="2018-11-22T17:31:00Z"/>
                    <w:b/>
                    <w:sz w:val="19"/>
                    <w:szCs w:val="19"/>
                  </w:rPr>
                </w:rPrChange>
              </w:rPr>
            </w:pPr>
          </w:p>
        </w:tc>
        <w:tc>
          <w:tcPr>
            <w:tcW w:w="1134" w:type="dxa"/>
            <w:shd w:val="clear" w:color="auto" w:fill="D9D9D9" w:themeFill="background1" w:themeFillShade="D9"/>
            <w:vAlign w:val="center"/>
          </w:tcPr>
          <w:p w14:paraId="6F9487FF" w14:textId="77777777" w:rsidR="00CE16D6" w:rsidRPr="0047599C" w:rsidRDefault="00CE16D6" w:rsidP="00A74D2E">
            <w:pPr>
              <w:jc w:val="center"/>
              <w:rPr>
                <w:ins w:id="1335" w:author="Jiří Vojtěšek" w:date="2018-11-22T17:31:00Z"/>
                <w:rFonts w:asciiTheme="minorHAnsi" w:hAnsiTheme="minorHAnsi" w:cstheme="minorHAnsi"/>
                <w:b/>
                <w:sz w:val="20"/>
                <w:szCs w:val="20"/>
                <w:rPrChange w:id="1336" w:author="Jiří Vojtěšek" w:date="2018-11-22T17:33:00Z">
                  <w:rPr>
                    <w:ins w:id="1337" w:author="Jiří Vojtěšek" w:date="2018-11-22T17:31:00Z"/>
                    <w:b/>
                    <w:sz w:val="19"/>
                    <w:szCs w:val="19"/>
                  </w:rPr>
                </w:rPrChange>
              </w:rPr>
            </w:pPr>
            <w:ins w:id="1338" w:author="Jiří Vojtěšek" w:date="2018-11-22T17:31:00Z">
              <w:r w:rsidRPr="0047599C">
                <w:rPr>
                  <w:rFonts w:asciiTheme="minorHAnsi" w:hAnsiTheme="minorHAnsi" w:cstheme="minorHAnsi"/>
                  <w:b/>
                  <w:sz w:val="20"/>
                  <w:szCs w:val="20"/>
                  <w:rPrChange w:id="1339" w:author="Jiří Vojtěšek" w:date="2018-11-22T17:33:00Z">
                    <w:rPr>
                      <w:b/>
                      <w:sz w:val="19"/>
                      <w:szCs w:val="19"/>
                    </w:rPr>
                  </w:rPrChange>
                </w:rPr>
                <w:t>x</w:t>
              </w:r>
            </w:ins>
          </w:p>
        </w:tc>
        <w:tc>
          <w:tcPr>
            <w:tcW w:w="1843" w:type="dxa"/>
            <w:shd w:val="clear" w:color="auto" w:fill="auto"/>
            <w:vAlign w:val="center"/>
          </w:tcPr>
          <w:p w14:paraId="30324763" w14:textId="77777777" w:rsidR="00CE16D6" w:rsidRPr="0047599C" w:rsidRDefault="00CE16D6" w:rsidP="00A74D2E">
            <w:pPr>
              <w:jc w:val="center"/>
              <w:rPr>
                <w:ins w:id="1340" w:author="Jiří Vojtěšek" w:date="2018-11-22T17:31:00Z"/>
                <w:rFonts w:asciiTheme="minorHAnsi" w:hAnsiTheme="minorHAnsi" w:cstheme="minorHAnsi"/>
                <w:b/>
                <w:sz w:val="20"/>
                <w:szCs w:val="20"/>
                <w:rPrChange w:id="1341" w:author="Jiří Vojtěšek" w:date="2018-11-22T17:33:00Z">
                  <w:rPr>
                    <w:ins w:id="1342" w:author="Jiří Vojtěšek" w:date="2018-11-22T17:31:00Z"/>
                    <w:b/>
                    <w:sz w:val="19"/>
                    <w:szCs w:val="19"/>
                  </w:rPr>
                </w:rPrChange>
              </w:rPr>
            </w:pPr>
          </w:p>
        </w:tc>
      </w:tr>
    </w:tbl>
    <w:p w14:paraId="7AAC7575" w14:textId="77777777" w:rsidR="00CE16D6" w:rsidRDefault="00CE16D6" w:rsidP="00CE16D6">
      <w:pPr>
        <w:rPr>
          <w:ins w:id="1343" w:author="Jiří Vojtěšek" w:date="2018-11-22T17:31:00Z"/>
        </w:rPr>
      </w:pPr>
    </w:p>
    <w:p w14:paraId="452315B2" w14:textId="77777777" w:rsidR="00CE16D6" w:rsidRDefault="00CE16D6" w:rsidP="00CE16D6">
      <w:pPr>
        <w:rPr>
          <w:ins w:id="1344" w:author="Jiří Vojtěšek" w:date="2018-11-22T17:31:00Z"/>
        </w:rPr>
      </w:pPr>
    </w:p>
    <w:tbl>
      <w:tblPr>
        <w:tblStyle w:val="Mkatabulky"/>
        <w:tblW w:w="9209" w:type="dxa"/>
        <w:tblLook w:val="04A0" w:firstRow="1" w:lastRow="0" w:firstColumn="1" w:lastColumn="0" w:noHBand="0" w:noVBand="1"/>
      </w:tblPr>
      <w:tblGrid>
        <w:gridCol w:w="4957"/>
        <w:gridCol w:w="1275"/>
        <w:gridCol w:w="1134"/>
        <w:gridCol w:w="1843"/>
      </w:tblGrid>
      <w:tr w:rsidR="00CE16D6" w:rsidRPr="00DD108B" w14:paraId="4B0A59C0" w14:textId="77777777" w:rsidTr="00A74D2E">
        <w:trPr>
          <w:ins w:id="1345" w:author="Jiří Vojtěšek" w:date="2018-11-22T17:31:00Z"/>
        </w:trPr>
        <w:tc>
          <w:tcPr>
            <w:tcW w:w="4957" w:type="dxa"/>
            <w:tcBorders>
              <w:top w:val="single" w:sz="4" w:space="0" w:color="auto"/>
              <w:left w:val="single" w:sz="4" w:space="0" w:color="auto"/>
              <w:bottom w:val="single" w:sz="4" w:space="0" w:color="auto"/>
              <w:right w:val="single" w:sz="4" w:space="0" w:color="auto"/>
            </w:tcBorders>
            <w:hideMark/>
          </w:tcPr>
          <w:p w14:paraId="6E0421CE" w14:textId="77777777" w:rsidR="00CE16D6" w:rsidRPr="00DD108B" w:rsidRDefault="00CE16D6" w:rsidP="00A74D2E">
            <w:pPr>
              <w:ind w:right="-1806"/>
              <w:rPr>
                <w:ins w:id="1346" w:author="Jiří Vojtěšek" w:date="2018-11-22T17:31:00Z"/>
                <w:rFonts w:asciiTheme="minorHAnsi" w:hAnsiTheme="minorHAnsi" w:cstheme="minorHAnsi"/>
                <w:sz w:val="20"/>
                <w:szCs w:val="20"/>
              </w:rPr>
            </w:pPr>
            <w:proofErr w:type="spellStart"/>
            <w:ins w:id="1347" w:author="Jiří Vojtěšek" w:date="2018-11-22T17:31:00Z">
              <w:r w:rsidRPr="00DD108B">
                <w:rPr>
                  <w:rFonts w:asciiTheme="minorHAnsi" w:hAnsiTheme="minorHAnsi" w:cstheme="minorHAnsi"/>
                  <w:sz w:val="20"/>
                  <w:szCs w:val="20"/>
                </w:rPr>
                <w:t>Skripta</w:t>
              </w:r>
              <w:proofErr w:type="spellEnd"/>
              <w:r w:rsidRPr="00DD108B">
                <w:rPr>
                  <w:rFonts w:asciiTheme="minorHAnsi" w:hAnsiTheme="minorHAnsi" w:cstheme="minorHAnsi"/>
                  <w:sz w:val="20"/>
                  <w:szCs w:val="20"/>
                </w:rPr>
                <w:t xml:space="preserve"> k </w:t>
              </w:r>
              <w:proofErr w:type="spellStart"/>
              <w:r w:rsidRPr="00DD108B">
                <w:rPr>
                  <w:rFonts w:asciiTheme="minorHAnsi" w:hAnsiTheme="minorHAnsi" w:cstheme="minorHAnsi"/>
                  <w:sz w:val="20"/>
                  <w:szCs w:val="20"/>
                </w:rPr>
                <w:t>dispozici</w:t>
              </w:r>
              <w:proofErr w:type="spellEnd"/>
            </w:ins>
          </w:p>
        </w:tc>
        <w:tc>
          <w:tcPr>
            <w:tcW w:w="1275" w:type="dxa"/>
            <w:tcBorders>
              <w:top w:val="single" w:sz="4" w:space="0" w:color="auto"/>
              <w:left w:val="single" w:sz="4" w:space="0" w:color="auto"/>
              <w:bottom w:val="single" w:sz="4" w:space="0" w:color="auto"/>
              <w:right w:val="single" w:sz="4" w:space="0" w:color="auto"/>
            </w:tcBorders>
          </w:tcPr>
          <w:p w14:paraId="2F91DB5D" w14:textId="77777777" w:rsidR="00CE16D6" w:rsidRPr="00DD108B" w:rsidRDefault="00CE16D6" w:rsidP="00A74D2E">
            <w:pPr>
              <w:ind w:right="-1806"/>
              <w:rPr>
                <w:ins w:id="1348" w:author="Jiří Vojtěšek" w:date="2018-11-22T17:31:00Z"/>
                <w:rFonts w:asciiTheme="minorHAnsi" w:hAnsiTheme="minorHAnsi" w:cstheme="minorHAnsi"/>
                <w:sz w:val="20"/>
                <w:szCs w:val="20"/>
              </w:rPr>
            </w:pPr>
            <w:ins w:id="1349" w:author="Jiří Vojtěšek" w:date="2018-11-22T17:31:00Z">
              <w:r w:rsidRPr="00DD108B">
                <w:rPr>
                  <w:rFonts w:asciiTheme="minorHAnsi" w:hAnsiTheme="minorHAnsi" w:cstheme="minorHAnsi"/>
                  <w:sz w:val="20"/>
                  <w:szCs w:val="20"/>
                </w:rPr>
                <w:t>3</w:t>
              </w:r>
            </w:ins>
          </w:p>
        </w:tc>
        <w:tc>
          <w:tcPr>
            <w:tcW w:w="1134" w:type="dxa"/>
            <w:tcBorders>
              <w:top w:val="single" w:sz="4" w:space="0" w:color="auto"/>
              <w:left w:val="single" w:sz="4" w:space="0" w:color="auto"/>
              <w:bottom w:val="single" w:sz="4" w:space="0" w:color="auto"/>
              <w:right w:val="single" w:sz="4" w:space="0" w:color="auto"/>
            </w:tcBorders>
          </w:tcPr>
          <w:p w14:paraId="09995E9F" w14:textId="77777777" w:rsidR="00CE16D6" w:rsidRPr="00DD108B" w:rsidRDefault="00CE16D6" w:rsidP="00A74D2E">
            <w:pPr>
              <w:ind w:right="-1806"/>
              <w:rPr>
                <w:ins w:id="1350" w:author="Jiří Vojtěšek" w:date="2018-11-22T17:31:00Z"/>
                <w:rFonts w:asciiTheme="minorHAnsi" w:hAnsiTheme="minorHAnsi" w:cstheme="minorHAns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5BCFB973" w14:textId="77777777" w:rsidR="00CE16D6" w:rsidRPr="00DD108B" w:rsidRDefault="00CE16D6" w:rsidP="00A74D2E">
            <w:pPr>
              <w:rPr>
                <w:ins w:id="1351" w:author="Jiří Vojtěšek" w:date="2018-11-22T17:31:00Z"/>
                <w:rFonts w:asciiTheme="minorHAnsi" w:hAnsiTheme="minorHAnsi" w:cstheme="minorHAnsi"/>
                <w:sz w:val="20"/>
                <w:szCs w:val="20"/>
              </w:rPr>
            </w:pPr>
          </w:p>
        </w:tc>
      </w:tr>
      <w:tr w:rsidR="00CE16D6" w:rsidRPr="00DD108B" w14:paraId="356ABC3A" w14:textId="77777777" w:rsidTr="00A74D2E">
        <w:trPr>
          <w:ins w:id="1352" w:author="Jiří Vojtěšek" w:date="2018-11-22T17:31:00Z"/>
        </w:trPr>
        <w:tc>
          <w:tcPr>
            <w:tcW w:w="6232" w:type="dxa"/>
            <w:gridSpan w:val="2"/>
            <w:tcBorders>
              <w:top w:val="single" w:sz="4" w:space="0" w:color="auto"/>
              <w:left w:val="single" w:sz="4" w:space="0" w:color="auto"/>
              <w:bottom w:val="single" w:sz="4" w:space="0" w:color="auto"/>
              <w:right w:val="single" w:sz="4" w:space="0" w:color="auto"/>
            </w:tcBorders>
            <w:hideMark/>
          </w:tcPr>
          <w:p w14:paraId="672206F2" w14:textId="77777777" w:rsidR="00CE16D6" w:rsidRPr="00DD108B" w:rsidRDefault="00CE16D6" w:rsidP="00A74D2E">
            <w:pPr>
              <w:ind w:right="-1806"/>
              <w:rPr>
                <w:ins w:id="1353" w:author="Jiří Vojtěšek" w:date="2018-11-22T17:31:00Z"/>
                <w:rFonts w:asciiTheme="minorHAnsi" w:hAnsiTheme="minorHAnsi" w:cstheme="minorHAnsi"/>
                <w:sz w:val="20"/>
                <w:szCs w:val="20"/>
              </w:rPr>
            </w:pPr>
            <w:proofErr w:type="spellStart"/>
            <w:ins w:id="1354" w:author="Jiří Vojtěšek" w:date="2018-11-22T17:31:00Z">
              <w:r w:rsidRPr="00DD108B">
                <w:rPr>
                  <w:rFonts w:asciiTheme="minorHAnsi" w:hAnsiTheme="minorHAnsi" w:cstheme="minorHAnsi"/>
                  <w:sz w:val="20"/>
                  <w:szCs w:val="20"/>
                </w:rPr>
                <w:t>Elektronické</w:t>
              </w:r>
              <w:proofErr w:type="spellEnd"/>
              <w:r w:rsidRPr="00DD108B">
                <w:rPr>
                  <w:rFonts w:asciiTheme="minorHAnsi" w:hAnsiTheme="minorHAnsi" w:cstheme="minorHAnsi"/>
                  <w:sz w:val="20"/>
                  <w:szCs w:val="20"/>
                </w:rPr>
                <w:t xml:space="preserve"> </w:t>
              </w:r>
              <w:proofErr w:type="spellStart"/>
              <w:r w:rsidRPr="00DD108B">
                <w:rPr>
                  <w:rFonts w:asciiTheme="minorHAnsi" w:hAnsiTheme="minorHAnsi" w:cstheme="minorHAnsi"/>
                  <w:sz w:val="20"/>
                  <w:szCs w:val="20"/>
                </w:rPr>
                <w:t>opory</w:t>
              </w:r>
              <w:proofErr w:type="spellEnd"/>
              <w:r w:rsidRPr="00DD108B">
                <w:rPr>
                  <w:rFonts w:asciiTheme="minorHAnsi" w:hAnsiTheme="minorHAnsi" w:cstheme="minorHAnsi"/>
                  <w:sz w:val="20"/>
                  <w:szCs w:val="20"/>
                </w:rPr>
                <w:t xml:space="preserve"> </w:t>
              </w:r>
              <w:proofErr w:type="spellStart"/>
              <w:r w:rsidRPr="00DD108B">
                <w:rPr>
                  <w:rFonts w:asciiTheme="minorHAnsi" w:hAnsiTheme="minorHAnsi" w:cstheme="minorHAnsi"/>
                  <w:sz w:val="20"/>
                  <w:szCs w:val="20"/>
                </w:rPr>
                <w:t>dostupné</w:t>
              </w:r>
              <w:proofErr w:type="spellEnd"/>
              <w:r w:rsidRPr="00DD108B">
                <w:rPr>
                  <w:rFonts w:asciiTheme="minorHAnsi" w:hAnsiTheme="minorHAnsi" w:cstheme="minorHAnsi"/>
                  <w:sz w:val="20"/>
                  <w:szCs w:val="20"/>
                </w:rPr>
                <w:t xml:space="preserve"> </w:t>
              </w:r>
              <w:proofErr w:type="spellStart"/>
              <w:r w:rsidRPr="00DD108B">
                <w:rPr>
                  <w:rFonts w:asciiTheme="minorHAnsi" w:hAnsiTheme="minorHAnsi" w:cstheme="minorHAnsi"/>
                  <w:sz w:val="20"/>
                  <w:szCs w:val="20"/>
                </w:rPr>
                <w:t>ze</w:t>
              </w:r>
              <w:proofErr w:type="spellEnd"/>
              <w:r w:rsidRPr="00DD108B">
                <w:rPr>
                  <w:rFonts w:asciiTheme="minorHAnsi" w:hAnsiTheme="minorHAnsi" w:cstheme="minorHAnsi"/>
                  <w:sz w:val="20"/>
                  <w:szCs w:val="20"/>
                </w:rPr>
                <w:t xml:space="preserve"> </w:t>
              </w:r>
              <w:proofErr w:type="spellStart"/>
              <w:r w:rsidRPr="00DD108B">
                <w:rPr>
                  <w:rFonts w:asciiTheme="minorHAnsi" w:hAnsiTheme="minorHAnsi" w:cstheme="minorHAnsi"/>
                  <w:sz w:val="20"/>
                  <w:szCs w:val="20"/>
                </w:rPr>
                <w:t>školní</w:t>
              </w:r>
              <w:proofErr w:type="spellEnd"/>
              <w:r w:rsidRPr="00DD108B">
                <w:rPr>
                  <w:rFonts w:asciiTheme="minorHAnsi" w:hAnsiTheme="minorHAnsi" w:cstheme="minorHAnsi"/>
                  <w:sz w:val="20"/>
                  <w:szCs w:val="20"/>
                </w:rPr>
                <w:t xml:space="preserve"> </w:t>
              </w:r>
              <w:proofErr w:type="spellStart"/>
              <w:r w:rsidRPr="00DD108B">
                <w:rPr>
                  <w:rFonts w:asciiTheme="minorHAnsi" w:hAnsiTheme="minorHAnsi" w:cstheme="minorHAnsi"/>
                  <w:sz w:val="20"/>
                  <w:szCs w:val="20"/>
                </w:rPr>
                <w:t>sítě</w:t>
              </w:r>
              <w:proofErr w:type="spellEnd"/>
            </w:ins>
          </w:p>
        </w:tc>
        <w:tc>
          <w:tcPr>
            <w:tcW w:w="1134" w:type="dxa"/>
            <w:tcBorders>
              <w:top w:val="single" w:sz="4" w:space="0" w:color="auto"/>
              <w:left w:val="single" w:sz="4" w:space="0" w:color="auto"/>
              <w:bottom w:val="single" w:sz="4" w:space="0" w:color="auto"/>
              <w:right w:val="single" w:sz="4" w:space="0" w:color="auto"/>
            </w:tcBorders>
          </w:tcPr>
          <w:p w14:paraId="1F7156D8" w14:textId="77777777" w:rsidR="00CE16D6" w:rsidRPr="00DD108B" w:rsidRDefault="00CE16D6" w:rsidP="00A74D2E">
            <w:pPr>
              <w:ind w:right="-1806"/>
              <w:rPr>
                <w:ins w:id="1355" w:author="Jiří Vojtěšek" w:date="2018-11-22T17:31:00Z"/>
                <w:rFonts w:asciiTheme="minorHAnsi" w:hAnsiTheme="minorHAnsi" w:cstheme="minorHAnsi"/>
                <w:sz w:val="20"/>
                <w:szCs w:val="20"/>
              </w:rPr>
            </w:pPr>
            <w:ins w:id="1356" w:author="Jiří Vojtěšek" w:date="2018-11-22T17:31:00Z">
              <w:r w:rsidRPr="00DD108B">
                <w:rPr>
                  <w:rFonts w:asciiTheme="minorHAnsi" w:hAnsiTheme="minorHAnsi" w:cstheme="minorHAnsi"/>
                  <w:sz w:val="20"/>
                  <w:szCs w:val="20"/>
                </w:rPr>
                <w:t>34</w:t>
              </w:r>
            </w:ins>
          </w:p>
        </w:tc>
        <w:tc>
          <w:tcPr>
            <w:tcW w:w="1843" w:type="dxa"/>
            <w:tcBorders>
              <w:top w:val="single" w:sz="4" w:space="0" w:color="auto"/>
              <w:left w:val="single" w:sz="4" w:space="0" w:color="auto"/>
              <w:bottom w:val="single" w:sz="4" w:space="0" w:color="auto"/>
              <w:right w:val="single" w:sz="4" w:space="0" w:color="auto"/>
            </w:tcBorders>
          </w:tcPr>
          <w:p w14:paraId="5A1D69A5" w14:textId="77777777" w:rsidR="00CE16D6" w:rsidRPr="00DD108B" w:rsidRDefault="00CE16D6" w:rsidP="00A74D2E">
            <w:pPr>
              <w:rPr>
                <w:ins w:id="1357" w:author="Jiří Vojtěšek" w:date="2018-11-22T17:31:00Z"/>
                <w:rFonts w:asciiTheme="minorHAnsi" w:hAnsiTheme="minorHAnsi" w:cstheme="minorHAnsi"/>
                <w:sz w:val="20"/>
                <w:szCs w:val="20"/>
              </w:rPr>
            </w:pPr>
          </w:p>
        </w:tc>
      </w:tr>
      <w:tr w:rsidR="00CE16D6" w:rsidRPr="00DD108B" w14:paraId="062D80D6" w14:textId="77777777" w:rsidTr="00A74D2E">
        <w:trPr>
          <w:ins w:id="1358" w:author="Jiří Vojtěšek" w:date="2018-11-22T17:31:00Z"/>
        </w:trPr>
        <w:tc>
          <w:tcPr>
            <w:tcW w:w="7366" w:type="dxa"/>
            <w:gridSpan w:val="3"/>
            <w:tcBorders>
              <w:top w:val="single" w:sz="4" w:space="0" w:color="auto"/>
              <w:left w:val="single" w:sz="4" w:space="0" w:color="auto"/>
              <w:bottom w:val="single" w:sz="4" w:space="0" w:color="auto"/>
              <w:right w:val="single" w:sz="4" w:space="0" w:color="auto"/>
            </w:tcBorders>
            <w:hideMark/>
          </w:tcPr>
          <w:p w14:paraId="5AC3DC61" w14:textId="77777777" w:rsidR="00CE16D6" w:rsidRPr="00DD108B" w:rsidRDefault="00CE16D6" w:rsidP="00A74D2E">
            <w:pPr>
              <w:rPr>
                <w:ins w:id="1359" w:author="Jiří Vojtěšek" w:date="2018-11-22T17:31:00Z"/>
                <w:rFonts w:asciiTheme="minorHAnsi" w:hAnsiTheme="minorHAnsi" w:cstheme="minorHAnsi"/>
                <w:sz w:val="20"/>
                <w:szCs w:val="20"/>
              </w:rPr>
            </w:pPr>
            <w:proofErr w:type="spellStart"/>
            <w:ins w:id="1360" w:author="Jiří Vojtěšek" w:date="2018-11-22T17:31:00Z">
              <w:r w:rsidRPr="00DD108B">
                <w:rPr>
                  <w:rFonts w:asciiTheme="minorHAnsi" w:hAnsiTheme="minorHAnsi" w:cstheme="minorHAnsi"/>
                  <w:sz w:val="20"/>
                  <w:szCs w:val="20"/>
                </w:rPr>
                <w:t>Elektronické</w:t>
              </w:r>
              <w:proofErr w:type="spellEnd"/>
              <w:r w:rsidRPr="00DD108B">
                <w:rPr>
                  <w:rFonts w:asciiTheme="minorHAnsi" w:hAnsiTheme="minorHAnsi" w:cstheme="minorHAnsi"/>
                  <w:sz w:val="20"/>
                  <w:szCs w:val="20"/>
                </w:rPr>
                <w:t xml:space="preserve"> </w:t>
              </w:r>
              <w:proofErr w:type="spellStart"/>
              <w:r w:rsidRPr="00DD108B">
                <w:rPr>
                  <w:rFonts w:asciiTheme="minorHAnsi" w:hAnsiTheme="minorHAnsi" w:cstheme="minorHAnsi"/>
                  <w:sz w:val="20"/>
                  <w:szCs w:val="20"/>
                </w:rPr>
                <w:t>opory</w:t>
              </w:r>
              <w:proofErr w:type="spellEnd"/>
              <w:r w:rsidRPr="00DD108B">
                <w:rPr>
                  <w:rFonts w:asciiTheme="minorHAnsi" w:hAnsiTheme="minorHAnsi" w:cstheme="minorHAnsi"/>
                  <w:sz w:val="20"/>
                  <w:szCs w:val="20"/>
                </w:rPr>
                <w:t xml:space="preserve"> </w:t>
              </w:r>
              <w:proofErr w:type="spellStart"/>
              <w:r w:rsidRPr="00DD108B">
                <w:rPr>
                  <w:rFonts w:asciiTheme="minorHAnsi" w:hAnsiTheme="minorHAnsi" w:cstheme="minorHAnsi"/>
                  <w:sz w:val="20"/>
                  <w:szCs w:val="20"/>
                </w:rPr>
                <w:t>veřejně</w:t>
              </w:r>
              <w:proofErr w:type="spellEnd"/>
              <w:r w:rsidRPr="00DD108B">
                <w:rPr>
                  <w:rFonts w:asciiTheme="minorHAnsi" w:hAnsiTheme="minorHAnsi" w:cstheme="minorHAnsi"/>
                  <w:sz w:val="20"/>
                  <w:szCs w:val="20"/>
                </w:rPr>
                <w:t xml:space="preserve"> </w:t>
              </w:r>
              <w:proofErr w:type="spellStart"/>
              <w:r w:rsidRPr="00DD108B">
                <w:rPr>
                  <w:rFonts w:asciiTheme="minorHAnsi" w:hAnsiTheme="minorHAnsi" w:cstheme="minorHAnsi"/>
                  <w:sz w:val="20"/>
                  <w:szCs w:val="20"/>
                </w:rPr>
                <w:t>dostupné</w:t>
              </w:r>
              <w:proofErr w:type="spellEnd"/>
            </w:ins>
          </w:p>
        </w:tc>
        <w:tc>
          <w:tcPr>
            <w:tcW w:w="1843" w:type="dxa"/>
            <w:tcBorders>
              <w:top w:val="single" w:sz="4" w:space="0" w:color="auto"/>
              <w:left w:val="single" w:sz="4" w:space="0" w:color="auto"/>
              <w:bottom w:val="single" w:sz="4" w:space="0" w:color="auto"/>
              <w:right w:val="single" w:sz="4" w:space="0" w:color="auto"/>
            </w:tcBorders>
          </w:tcPr>
          <w:p w14:paraId="26EA50E1" w14:textId="77777777" w:rsidR="00CE16D6" w:rsidRPr="00DD108B" w:rsidRDefault="00CE16D6" w:rsidP="00A74D2E">
            <w:pPr>
              <w:rPr>
                <w:ins w:id="1361" w:author="Jiří Vojtěšek" w:date="2018-11-22T17:31:00Z"/>
                <w:rFonts w:asciiTheme="minorHAnsi" w:hAnsiTheme="minorHAnsi" w:cstheme="minorHAnsi"/>
                <w:sz w:val="20"/>
                <w:szCs w:val="20"/>
              </w:rPr>
            </w:pPr>
            <w:ins w:id="1362" w:author="Jiří Vojtěšek" w:date="2018-11-22T17:31:00Z">
              <w:r w:rsidRPr="00DD108B">
                <w:rPr>
                  <w:rFonts w:asciiTheme="minorHAnsi" w:hAnsiTheme="minorHAnsi" w:cstheme="minorHAnsi"/>
                  <w:sz w:val="20"/>
                  <w:szCs w:val="20"/>
                </w:rPr>
                <w:t>19</w:t>
              </w:r>
            </w:ins>
          </w:p>
        </w:tc>
      </w:tr>
    </w:tbl>
    <w:p w14:paraId="1AB454F5" w14:textId="77777777" w:rsidR="00CE16D6" w:rsidRDefault="00CE16D6" w:rsidP="00CE16D6">
      <w:pPr>
        <w:rPr>
          <w:ins w:id="1363" w:author="Jiří Vojtěšek" w:date="2018-11-22T17:31:00Z"/>
        </w:rPr>
      </w:pPr>
    </w:p>
    <w:p w14:paraId="47B3554D" w14:textId="27558CFC" w:rsidR="00CE16D6" w:rsidRPr="006A0E3C" w:rsidRDefault="00CE16D6" w:rsidP="002B3539">
      <w:pPr>
        <w:pStyle w:val="Zkladntext21"/>
        <w:shd w:val="clear" w:color="auto" w:fill="auto"/>
        <w:spacing w:before="0" w:after="120" w:line="288" w:lineRule="exact"/>
        <w:ind w:firstLine="0"/>
        <w:rPr>
          <w:rFonts w:asciiTheme="minorHAnsi" w:hAnsiTheme="minorHAnsi"/>
        </w:rPr>
      </w:pPr>
    </w:p>
    <w:p w14:paraId="667A5645" w14:textId="77777777" w:rsidR="00976F86" w:rsidRPr="006A0E3C" w:rsidRDefault="00976F86" w:rsidP="00704719">
      <w:pPr>
        <w:rPr>
          <w:rFonts w:asciiTheme="minorHAnsi" w:hAnsiTheme="minorHAnsi"/>
        </w:rPr>
      </w:pPr>
    </w:p>
    <w:p w14:paraId="795988BB" w14:textId="683DC0F8" w:rsidR="00976F86" w:rsidRPr="006A0E3C" w:rsidRDefault="00976F86" w:rsidP="00C66240">
      <w:pPr>
        <w:pStyle w:val="Nadpis3"/>
        <w:rPr>
          <w:rFonts w:asciiTheme="minorHAnsi" w:hAnsiTheme="minorHAnsi"/>
        </w:rPr>
      </w:pPr>
      <w:bookmarkStart w:id="1364" w:name="_Toc523751518"/>
      <w:r w:rsidRPr="006A0E3C">
        <w:rPr>
          <w:rFonts w:asciiTheme="minorHAnsi" w:hAnsiTheme="minorHAnsi"/>
        </w:rPr>
        <w:t xml:space="preserve">Standard </w:t>
      </w:r>
      <w:r w:rsidR="00704719" w:rsidRPr="006A0E3C">
        <w:rPr>
          <w:rFonts w:asciiTheme="minorHAnsi" w:hAnsiTheme="minorHAnsi"/>
        </w:rPr>
        <w:t>3.4 Hodnocení výsledků studia</w:t>
      </w:r>
      <w:bookmarkEnd w:id="1364"/>
    </w:p>
    <w:p w14:paraId="6D559BD0" w14:textId="501320F7" w:rsidR="00704719" w:rsidRPr="006A0E3C" w:rsidRDefault="00ED5FAD"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Sylab</w:t>
      </w:r>
      <w:r w:rsidR="008377BB" w:rsidRPr="006A0E3C">
        <w:rPr>
          <w:rFonts w:asciiTheme="minorHAnsi" w:hAnsiTheme="minorHAnsi"/>
        </w:rPr>
        <w:t>y</w:t>
      </w:r>
      <w:r w:rsidRPr="006A0E3C">
        <w:rPr>
          <w:rFonts w:asciiTheme="minorHAnsi" w:hAnsiTheme="minorHAnsi"/>
        </w:rPr>
        <w:t xml:space="preserve"> předmět</w:t>
      </w:r>
      <w:r w:rsidR="008377BB" w:rsidRPr="006A0E3C">
        <w:rPr>
          <w:rFonts w:asciiTheme="minorHAnsi" w:hAnsiTheme="minorHAnsi"/>
        </w:rPr>
        <w:t xml:space="preserve">ů studijního programu </w:t>
      </w:r>
      <w:r w:rsidR="00B457A3" w:rsidRPr="006A0E3C">
        <w:rPr>
          <w:rFonts w:asciiTheme="minorHAnsi" w:hAnsiTheme="minorHAnsi"/>
        </w:rPr>
        <w:t>obsahující</w:t>
      </w:r>
      <w:r w:rsidR="008377BB" w:rsidRPr="006A0E3C">
        <w:rPr>
          <w:rFonts w:asciiTheme="minorHAnsi" w:hAnsiTheme="minorHAnsi"/>
        </w:rPr>
        <w:t xml:space="preserve"> cíle, </w:t>
      </w:r>
      <w:r w:rsidR="00B457A3" w:rsidRPr="006A0E3C">
        <w:rPr>
          <w:rFonts w:asciiTheme="minorHAnsi" w:hAnsiTheme="minorHAnsi"/>
        </w:rPr>
        <w:t>náplň</w:t>
      </w:r>
      <w:r w:rsidR="008377BB" w:rsidRPr="006A0E3C">
        <w:rPr>
          <w:rFonts w:asciiTheme="minorHAnsi" w:hAnsiTheme="minorHAnsi"/>
        </w:rPr>
        <w:t>, povinnou a doporučenou literaturu včetně podmínek pro absolvování předmět</w:t>
      </w:r>
      <w:r w:rsidR="007452E0" w:rsidRPr="006A0E3C">
        <w:rPr>
          <w:rFonts w:asciiTheme="minorHAnsi" w:hAnsiTheme="minorHAnsi"/>
        </w:rPr>
        <w:t>ů</w:t>
      </w:r>
      <w:r w:rsidRPr="006A0E3C">
        <w:rPr>
          <w:rFonts w:asciiTheme="minorHAnsi" w:hAnsiTheme="minorHAnsi"/>
        </w:rPr>
        <w:t xml:space="preserve"> jsou uveřejněny na IS/STAG</w:t>
      </w:r>
      <w:r w:rsidR="0001084D" w:rsidRPr="006A0E3C">
        <w:rPr>
          <w:rStyle w:val="Znakapoznpodarou"/>
          <w:rFonts w:asciiTheme="minorHAnsi" w:hAnsiTheme="minorHAnsi"/>
        </w:rPr>
        <w:footnoteReference w:id="38"/>
      </w:r>
      <w:r w:rsidR="007452E0" w:rsidRPr="006A0E3C">
        <w:rPr>
          <w:rFonts w:asciiTheme="minorHAnsi" w:hAnsiTheme="minorHAnsi"/>
        </w:rPr>
        <w:t>. Podmínky pro absolvování předmět</w:t>
      </w:r>
      <w:r w:rsidR="00B457A3" w:rsidRPr="006A0E3C">
        <w:rPr>
          <w:rFonts w:asciiTheme="minorHAnsi" w:hAnsiTheme="minorHAnsi"/>
        </w:rPr>
        <w:t>ů</w:t>
      </w:r>
      <w:r w:rsidR="007452E0" w:rsidRPr="006A0E3C">
        <w:rPr>
          <w:rFonts w:asciiTheme="minorHAnsi" w:hAnsiTheme="minorHAnsi"/>
        </w:rPr>
        <w:t xml:space="preserve"> jsou </w:t>
      </w:r>
      <w:r w:rsidR="00173DE9" w:rsidRPr="006A0E3C">
        <w:rPr>
          <w:rFonts w:asciiTheme="minorHAnsi" w:hAnsiTheme="minorHAnsi"/>
        </w:rPr>
        <w:t xml:space="preserve">zveřejněny </w:t>
      </w:r>
      <w:r w:rsidR="007452E0" w:rsidRPr="006A0E3C">
        <w:rPr>
          <w:rFonts w:asciiTheme="minorHAnsi" w:hAnsiTheme="minorHAnsi"/>
        </w:rPr>
        <w:t xml:space="preserve">před zahájením semestru a během výuky se nesmí měnit. Sylaby </w:t>
      </w:r>
      <w:r w:rsidR="00173DE9" w:rsidRPr="006A0E3C">
        <w:rPr>
          <w:rFonts w:asciiTheme="minorHAnsi" w:hAnsiTheme="minorHAnsi"/>
        </w:rPr>
        <w:t>j</w:t>
      </w:r>
      <w:r w:rsidR="007452E0" w:rsidRPr="006A0E3C">
        <w:rPr>
          <w:rFonts w:asciiTheme="minorHAnsi" w:hAnsiTheme="minorHAnsi"/>
        </w:rPr>
        <w:t>sou každoročně</w:t>
      </w:r>
      <w:r w:rsidR="00F3211D" w:rsidRPr="006A0E3C">
        <w:rPr>
          <w:rFonts w:asciiTheme="minorHAnsi" w:hAnsiTheme="minorHAnsi"/>
        </w:rPr>
        <w:t xml:space="preserve"> aktualizován</w:t>
      </w:r>
      <w:r w:rsidR="007452E0" w:rsidRPr="006A0E3C">
        <w:rPr>
          <w:rFonts w:asciiTheme="minorHAnsi" w:hAnsiTheme="minorHAnsi"/>
        </w:rPr>
        <w:t>y</w:t>
      </w:r>
      <w:r w:rsidR="00F3211D" w:rsidRPr="006A0E3C">
        <w:rPr>
          <w:rFonts w:asciiTheme="minorHAnsi" w:hAnsiTheme="minorHAnsi"/>
        </w:rPr>
        <w:t xml:space="preserve"> </w:t>
      </w:r>
      <w:r w:rsidR="007452E0" w:rsidRPr="006A0E3C">
        <w:rPr>
          <w:rFonts w:asciiTheme="minorHAnsi" w:hAnsiTheme="minorHAnsi"/>
        </w:rPr>
        <w:t xml:space="preserve">garanty předmětů </w:t>
      </w:r>
      <w:r w:rsidR="00F3211D" w:rsidRPr="006A0E3C">
        <w:rPr>
          <w:rFonts w:asciiTheme="minorHAnsi" w:hAnsiTheme="minorHAnsi"/>
        </w:rPr>
        <w:t>a dle</w:t>
      </w:r>
      <w:r w:rsidR="00B3122C" w:rsidRPr="006A0E3C">
        <w:rPr>
          <w:rFonts w:asciiTheme="minorHAnsi" w:hAnsiTheme="minorHAnsi"/>
        </w:rPr>
        <w:t xml:space="preserve"> </w:t>
      </w:r>
      <w:r w:rsidR="00B3122C" w:rsidRPr="006A0E3C">
        <w:rPr>
          <w:rFonts w:asciiTheme="minorHAnsi" w:hAnsiTheme="minorHAnsi"/>
          <w:i/>
        </w:rPr>
        <w:t>Pravidel průběhu studia ve studijních programech uskutečňovaných na Fakultě aplikované informatiky</w:t>
      </w:r>
      <w:r w:rsidR="00B3122C" w:rsidRPr="006A0E3C">
        <w:rPr>
          <w:rStyle w:val="Znakapoznpodarou"/>
          <w:rFonts w:asciiTheme="minorHAnsi" w:hAnsiTheme="minorHAnsi"/>
        </w:rPr>
        <w:footnoteReference w:id="39"/>
      </w:r>
      <w:r w:rsidR="00F3211D" w:rsidRPr="006A0E3C">
        <w:rPr>
          <w:rFonts w:asciiTheme="minorHAnsi" w:hAnsiTheme="minorHAnsi"/>
        </w:rPr>
        <w:t xml:space="preserve">, článku 8 </w:t>
      </w:r>
      <w:r w:rsidR="00173DE9" w:rsidRPr="006A0E3C">
        <w:rPr>
          <w:rFonts w:asciiTheme="minorHAnsi" w:hAnsiTheme="minorHAnsi"/>
        </w:rPr>
        <w:t xml:space="preserve">jsou </w:t>
      </w:r>
      <w:r w:rsidR="00F3211D" w:rsidRPr="006A0E3C">
        <w:rPr>
          <w:rFonts w:asciiTheme="minorHAnsi" w:hAnsiTheme="minorHAnsi"/>
        </w:rPr>
        <w:t>zveřejněn</w:t>
      </w:r>
      <w:r w:rsidR="007452E0" w:rsidRPr="006A0E3C">
        <w:rPr>
          <w:rFonts w:asciiTheme="minorHAnsi" w:hAnsiTheme="minorHAnsi"/>
        </w:rPr>
        <w:t>y</w:t>
      </w:r>
      <w:r w:rsidR="00F3211D" w:rsidRPr="006A0E3C">
        <w:rPr>
          <w:rFonts w:asciiTheme="minorHAnsi" w:hAnsiTheme="minorHAnsi"/>
        </w:rPr>
        <w:t xml:space="preserve"> nejpozději týden před začátkem </w:t>
      </w:r>
      <w:proofErr w:type="spellStart"/>
      <w:r w:rsidR="00F3211D" w:rsidRPr="006A0E3C">
        <w:rPr>
          <w:rFonts w:asciiTheme="minorHAnsi" w:hAnsiTheme="minorHAnsi"/>
        </w:rPr>
        <w:t>předzápisu</w:t>
      </w:r>
      <w:proofErr w:type="spellEnd"/>
      <w:r w:rsidR="00F3211D" w:rsidRPr="006A0E3C">
        <w:rPr>
          <w:rFonts w:asciiTheme="minorHAnsi" w:hAnsiTheme="minorHAnsi"/>
        </w:rPr>
        <w:t xml:space="preserve"> studentů</w:t>
      </w:r>
      <w:r w:rsidR="007452E0" w:rsidRPr="006A0E3C">
        <w:rPr>
          <w:rFonts w:asciiTheme="minorHAnsi" w:hAnsiTheme="minorHAnsi"/>
        </w:rPr>
        <w:t>.</w:t>
      </w:r>
      <w:r w:rsidR="00F3211D" w:rsidRPr="006A0E3C">
        <w:rPr>
          <w:rFonts w:asciiTheme="minorHAnsi" w:hAnsiTheme="minorHAnsi"/>
        </w:rPr>
        <w:t xml:space="preserve"> </w:t>
      </w:r>
      <w:r w:rsidR="007452E0" w:rsidRPr="006A0E3C">
        <w:rPr>
          <w:rFonts w:asciiTheme="minorHAnsi" w:hAnsiTheme="minorHAnsi"/>
        </w:rPr>
        <w:t>Tímto včasným zveřejněním se studenti mohou ještě před zápisem předmětu obeznámit s</w:t>
      </w:r>
      <w:r w:rsidR="00173DE9" w:rsidRPr="006A0E3C">
        <w:rPr>
          <w:rFonts w:asciiTheme="minorHAnsi" w:hAnsiTheme="minorHAnsi"/>
        </w:rPr>
        <w:t xml:space="preserve"> </w:t>
      </w:r>
      <w:r w:rsidR="007452E0" w:rsidRPr="006A0E3C">
        <w:rPr>
          <w:rFonts w:asciiTheme="minorHAnsi" w:hAnsiTheme="minorHAnsi"/>
        </w:rPr>
        <w:t>náplní předmětů</w:t>
      </w:r>
      <w:r w:rsidR="00B457A3" w:rsidRPr="006A0E3C">
        <w:rPr>
          <w:rFonts w:asciiTheme="minorHAnsi" w:hAnsiTheme="minorHAnsi"/>
        </w:rPr>
        <w:t xml:space="preserve">. </w:t>
      </w:r>
      <w:r w:rsidR="00F3211D" w:rsidRPr="006A0E3C">
        <w:rPr>
          <w:rFonts w:asciiTheme="minorHAnsi" w:hAnsiTheme="minorHAnsi"/>
        </w:rPr>
        <w:t>Každý předmět má stanoven</w:t>
      </w:r>
      <w:r w:rsidR="00173DE9" w:rsidRPr="006A0E3C">
        <w:rPr>
          <w:rFonts w:asciiTheme="minorHAnsi" w:hAnsiTheme="minorHAnsi"/>
        </w:rPr>
        <w:t>y</w:t>
      </w:r>
      <w:r w:rsidR="00F3211D" w:rsidRPr="006A0E3C">
        <w:rPr>
          <w:rFonts w:asciiTheme="minorHAnsi" w:hAnsiTheme="minorHAnsi"/>
        </w:rPr>
        <w:t xml:space="preserve"> také minimální </w:t>
      </w:r>
      <w:r w:rsidR="00173DE9" w:rsidRPr="006A0E3C">
        <w:rPr>
          <w:rFonts w:asciiTheme="minorHAnsi" w:hAnsiTheme="minorHAnsi"/>
        </w:rPr>
        <w:t>požadavky</w:t>
      </w:r>
      <w:r w:rsidR="00F3211D" w:rsidRPr="006A0E3C">
        <w:rPr>
          <w:rFonts w:asciiTheme="minorHAnsi" w:hAnsiTheme="minorHAnsi"/>
        </w:rPr>
        <w:t>, kter</w:t>
      </w:r>
      <w:r w:rsidR="00173DE9" w:rsidRPr="006A0E3C">
        <w:rPr>
          <w:rFonts w:asciiTheme="minorHAnsi" w:hAnsiTheme="minorHAnsi"/>
        </w:rPr>
        <w:t>é</w:t>
      </w:r>
      <w:r w:rsidR="00F3211D" w:rsidRPr="006A0E3C">
        <w:rPr>
          <w:rFonts w:asciiTheme="minorHAnsi" w:hAnsiTheme="minorHAnsi"/>
        </w:rPr>
        <w:t xml:space="preserve"> student </w:t>
      </w:r>
      <w:r w:rsidR="00173DE9" w:rsidRPr="006A0E3C">
        <w:rPr>
          <w:rFonts w:asciiTheme="minorHAnsi" w:hAnsiTheme="minorHAnsi"/>
        </w:rPr>
        <w:t>musí splnit pro absolvování</w:t>
      </w:r>
      <w:r w:rsidR="00F3211D" w:rsidRPr="006A0E3C">
        <w:rPr>
          <w:rFonts w:asciiTheme="minorHAnsi" w:hAnsiTheme="minorHAnsi"/>
        </w:rPr>
        <w:t xml:space="preserve"> předmětu.</w:t>
      </w:r>
      <w:r w:rsidR="00A86714" w:rsidRPr="006A0E3C">
        <w:rPr>
          <w:rFonts w:asciiTheme="minorHAnsi" w:hAnsiTheme="minorHAnsi"/>
        </w:rPr>
        <w:t xml:space="preserve"> </w:t>
      </w:r>
      <w:r w:rsidR="00173DE9" w:rsidRPr="006A0E3C">
        <w:rPr>
          <w:rFonts w:asciiTheme="minorHAnsi" w:hAnsiTheme="minorHAnsi"/>
        </w:rPr>
        <w:t xml:space="preserve">Základní požadavky pro úspěšné absolvování předmětů jsou uvedeny </w:t>
      </w:r>
      <w:r w:rsidR="00F3211D" w:rsidRPr="006A0E3C">
        <w:rPr>
          <w:rFonts w:asciiTheme="minorHAnsi" w:hAnsiTheme="minorHAnsi"/>
        </w:rPr>
        <w:t xml:space="preserve">v kartách předmětů </w:t>
      </w:r>
      <w:r w:rsidR="00F3211D" w:rsidRPr="006A0E3C">
        <w:rPr>
          <w:rFonts w:asciiTheme="minorHAnsi" w:hAnsiTheme="minorHAnsi"/>
          <w:i/>
        </w:rPr>
        <w:t>B-III – Charakteristika studijního předmětu</w:t>
      </w:r>
      <w:r w:rsidR="00F3211D" w:rsidRPr="006A0E3C">
        <w:rPr>
          <w:rFonts w:asciiTheme="minorHAnsi" w:hAnsiTheme="minorHAnsi"/>
        </w:rPr>
        <w:t>.</w:t>
      </w:r>
      <w:r w:rsidR="00411DA0" w:rsidRPr="006A0E3C">
        <w:rPr>
          <w:rFonts w:asciiTheme="minorHAnsi" w:hAnsiTheme="minorHAnsi"/>
        </w:rPr>
        <w:t xml:space="preserve"> Aktualizaci těchto požadavků zajišťuje garant předmětu.</w:t>
      </w:r>
    </w:p>
    <w:p w14:paraId="0536046C" w14:textId="763C3B6F" w:rsidR="00E13A05" w:rsidRDefault="00E13A05"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Organizací, průběhem a hodnocením </w:t>
      </w:r>
      <w:r w:rsidR="006937D4" w:rsidRPr="006A0E3C">
        <w:rPr>
          <w:rFonts w:asciiTheme="minorHAnsi" w:hAnsiTheme="minorHAnsi"/>
        </w:rPr>
        <w:t xml:space="preserve">státní závěrečné zkoušky </w:t>
      </w:r>
      <w:r w:rsidR="0065604D" w:rsidRPr="006A0E3C">
        <w:rPr>
          <w:rFonts w:asciiTheme="minorHAnsi" w:hAnsiTheme="minorHAnsi"/>
        </w:rPr>
        <w:t xml:space="preserve"> (dále jen „SZZ“) </w:t>
      </w:r>
      <w:r w:rsidRPr="006A0E3C">
        <w:rPr>
          <w:rFonts w:asciiTheme="minorHAnsi" w:hAnsiTheme="minorHAnsi"/>
        </w:rPr>
        <w:t xml:space="preserve">se na FAI zabývá </w:t>
      </w:r>
      <w:r w:rsidRPr="006A0E3C">
        <w:rPr>
          <w:rFonts w:asciiTheme="minorHAnsi" w:hAnsiTheme="minorHAnsi"/>
          <w:i/>
        </w:rPr>
        <w:t>Směrnice děkana SD/01/18</w:t>
      </w:r>
      <w:r w:rsidR="003C6EA7" w:rsidRPr="006A0E3C">
        <w:rPr>
          <w:rFonts w:asciiTheme="minorHAnsi" w:hAnsiTheme="minorHAnsi"/>
          <w:i/>
        </w:rPr>
        <w:t xml:space="preserve"> - Pokyny pro organizaci, průběh a hodnocení státních závěrečných zkoušek na Fakultě aplikované informatiky UTB ve Zlíně</w:t>
      </w:r>
      <w:r w:rsidR="003C6EA7" w:rsidRPr="006A0E3C">
        <w:rPr>
          <w:rStyle w:val="Znakapoznpodarou"/>
          <w:rFonts w:asciiTheme="minorHAnsi" w:hAnsiTheme="minorHAnsi"/>
          <w:i/>
        </w:rPr>
        <w:footnoteReference w:id="40"/>
      </w:r>
      <w:r w:rsidRPr="006A0E3C">
        <w:rPr>
          <w:rFonts w:asciiTheme="minorHAnsi" w:hAnsiTheme="minorHAnsi"/>
        </w:rPr>
        <w:t xml:space="preserve">. </w:t>
      </w:r>
      <w:r w:rsidR="00411DA0" w:rsidRPr="006A0E3C">
        <w:rPr>
          <w:rFonts w:asciiTheme="minorHAnsi" w:hAnsiTheme="minorHAnsi"/>
        </w:rPr>
        <w:t xml:space="preserve"> </w:t>
      </w:r>
      <w:r w:rsidR="00DB75D0" w:rsidRPr="006A0E3C">
        <w:rPr>
          <w:rFonts w:asciiTheme="minorHAnsi" w:hAnsiTheme="minorHAnsi"/>
        </w:rPr>
        <w:t>V této směrnici j</w:t>
      </w:r>
      <w:r w:rsidR="000E384E" w:rsidRPr="006A0E3C">
        <w:rPr>
          <w:rFonts w:asciiTheme="minorHAnsi" w:hAnsiTheme="minorHAnsi"/>
        </w:rPr>
        <w:t>sou uvedena</w:t>
      </w:r>
      <w:r w:rsidR="00DB75D0" w:rsidRPr="006A0E3C">
        <w:rPr>
          <w:rFonts w:asciiTheme="minorHAnsi" w:hAnsiTheme="minorHAnsi"/>
        </w:rPr>
        <w:t xml:space="preserve"> </w:t>
      </w:r>
      <w:r w:rsidR="000E384E" w:rsidRPr="006A0E3C">
        <w:rPr>
          <w:rFonts w:asciiTheme="minorHAnsi" w:hAnsiTheme="minorHAnsi"/>
        </w:rPr>
        <w:t>pravidla pro sestavování komisí pro SZZ, průběh a hodnocení SZZ a hodnocení celého studia</w:t>
      </w:r>
      <w:r w:rsidRPr="006A0E3C">
        <w:rPr>
          <w:rFonts w:asciiTheme="minorHAnsi" w:hAnsiTheme="minorHAnsi"/>
        </w:rPr>
        <w:t>.</w:t>
      </w:r>
      <w:r w:rsidR="006937D4" w:rsidRPr="006A0E3C">
        <w:rPr>
          <w:rFonts w:asciiTheme="minorHAnsi" w:hAnsiTheme="minorHAnsi"/>
        </w:rPr>
        <w:t xml:space="preserve"> Státní závěrečná zkouška se dle SZŘ UTB, článku 26</w:t>
      </w:r>
      <w:r w:rsidR="008D7975" w:rsidRPr="006A0E3C">
        <w:rPr>
          <w:rFonts w:asciiTheme="minorHAnsi" w:hAnsiTheme="minorHAnsi"/>
        </w:rPr>
        <w:t>,</w:t>
      </w:r>
      <w:r w:rsidR="006937D4" w:rsidRPr="006A0E3C">
        <w:rPr>
          <w:rFonts w:asciiTheme="minorHAnsi" w:hAnsiTheme="minorHAnsi"/>
        </w:rPr>
        <w:t xml:space="preserve"> skládá z obhajoby </w:t>
      </w:r>
      <w:r w:rsidR="008D7975" w:rsidRPr="006A0E3C">
        <w:rPr>
          <w:rFonts w:asciiTheme="minorHAnsi" w:hAnsiTheme="minorHAnsi"/>
        </w:rPr>
        <w:t xml:space="preserve">bakalářské </w:t>
      </w:r>
      <w:r w:rsidR="006937D4" w:rsidRPr="006A0E3C">
        <w:rPr>
          <w:rFonts w:asciiTheme="minorHAnsi" w:hAnsiTheme="minorHAnsi"/>
        </w:rPr>
        <w:t xml:space="preserve">práce a ze státní zkoušky, skládající se ze dvou povinných předmětů. </w:t>
      </w:r>
      <w:r w:rsidR="001F1CD6" w:rsidRPr="006A0E3C">
        <w:rPr>
          <w:rFonts w:asciiTheme="minorHAnsi" w:hAnsiTheme="minorHAnsi"/>
        </w:rPr>
        <w:t xml:space="preserve">Obě části se konají v jeden </w:t>
      </w:r>
      <w:r w:rsidR="006937D4" w:rsidRPr="006A0E3C">
        <w:rPr>
          <w:rFonts w:asciiTheme="minorHAnsi" w:hAnsiTheme="minorHAnsi"/>
        </w:rPr>
        <w:t>den</w:t>
      </w:r>
      <w:r w:rsidR="001F1CD6" w:rsidRPr="006A0E3C">
        <w:rPr>
          <w:rFonts w:asciiTheme="minorHAnsi" w:hAnsiTheme="minorHAnsi"/>
        </w:rPr>
        <w:t xml:space="preserve"> a jsou klasifikovány zvlášť. V případě neúspěchu student opakuje jen tu část</w:t>
      </w:r>
      <w:r w:rsidR="006937D4" w:rsidRPr="006A0E3C">
        <w:rPr>
          <w:rFonts w:asciiTheme="minorHAnsi" w:hAnsiTheme="minorHAnsi"/>
        </w:rPr>
        <w:t xml:space="preserve"> SZZ</w:t>
      </w:r>
      <w:r w:rsidR="001F1CD6" w:rsidRPr="006A0E3C">
        <w:rPr>
          <w:rFonts w:asciiTheme="minorHAnsi" w:hAnsiTheme="minorHAnsi"/>
        </w:rPr>
        <w:t xml:space="preserve">, u které </w:t>
      </w:r>
      <w:r w:rsidR="0065604D" w:rsidRPr="006A0E3C">
        <w:rPr>
          <w:rFonts w:asciiTheme="minorHAnsi" w:hAnsiTheme="minorHAnsi"/>
        </w:rPr>
        <w:t>neprospěl.</w:t>
      </w:r>
      <w:r w:rsidR="001F1CD6" w:rsidRPr="006A0E3C">
        <w:rPr>
          <w:rFonts w:asciiTheme="minorHAnsi" w:hAnsiTheme="minorHAnsi"/>
        </w:rPr>
        <w:t xml:space="preserve"> Pokud v předmětové části neuspěje v jednom předmětu, bere se tato část jako neúspěšná a studen</w:t>
      </w:r>
      <w:r w:rsidR="006937D4" w:rsidRPr="006A0E3C">
        <w:rPr>
          <w:rFonts w:asciiTheme="minorHAnsi" w:hAnsiTheme="minorHAnsi"/>
        </w:rPr>
        <w:t>t</w:t>
      </w:r>
      <w:r w:rsidR="001F1CD6" w:rsidRPr="006A0E3C">
        <w:rPr>
          <w:rFonts w:asciiTheme="minorHAnsi" w:hAnsiTheme="minorHAnsi"/>
        </w:rPr>
        <w:t xml:space="preserve"> opakuje v opravném termínu všechny odborné předměty.</w:t>
      </w:r>
    </w:p>
    <w:p w14:paraId="7FC0FDE4" w14:textId="77777777" w:rsidR="00571099" w:rsidRPr="006A0E3C" w:rsidRDefault="00571099" w:rsidP="00572434">
      <w:pPr>
        <w:pStyle w:val="Zkladntext21"/>
        <w:shd w:val="clear" w:color="auto" w:fill="auto"/>
        <w:spacing w:before="0" w:after="120" w:line="288" w:lineRule="exact"/>
        <w:ind w:firstLine="0"/>
        <w:rPr>
          <w:rFonts w:asciiTheme="minorHAnsi" w:hAnsiTheme="minorHAnsi"/>
        </w:rPr>
      </w:pPr>
    </w:p>
    <w:p w14:paraId="0BA7D9B5" w14:textId="43634285" w:rsidR="009E517D" w:rsidRPr="006A0E3C" w:rsidRDefault="00C66240" w:rsidP="00C66240">
      <w:pPr>
        <w:pStyle w:val="Nadpis3"/>
        <w:rPr>
          <w:rFonts w:asciiTheme="minorHAnsi" w:hAnsiTheme="minorHAnsi"/>
        </w:rPr>
      </w:pPr>
      <w:bookmarkStart w:id="1365" w:name="_Toc523751519"/>
      <w:r w:rsidRPr="006A0E3C">
        <w:rPr>
          <w:rFonts w:asciiTheme="minorHAnsi" w:hAnsiTheme="minorHAnsi"/>
        </w:rPr>
        <w:t xml:space="preserve">Standardy 3.5-3.7: </w:t>
      </w:r>
      <w:r w:rsidR="009E517D" w:rsidRPr="006A0E3C">
        <w:rPr>
          <w:rFonts w:asciiTheme="minorHAnsi" w:hAnsiTheme="minorHAnsi"/>
        </w:rPr>
        <w:t>Tvůrčí činnost vztahující se ke studijnímu programu</w:t>
      </w:r>
      <w:bookmarkEnd w:id="1365"/>
      <w:r w:rsidR="009E517D" w:rsidRPr="006A0E3C">
        <w:rPr>
          <w:rFonts w:asciiTheme="minorHAnsi" w:hAnsiTheme="minorHAnsi"/>
        </w:rPr>
        <w:t xml:space="preserve"> </w:t>
      </w:r>
    </w:p>
    <w:p w14:paraId="21C39342" w14:textId="271BB3A4" w:rsidR="0065604D" w:rsidRPr="006A0E3C" w:rsidRDefault="0065604D"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Tvůrčí a publikační činnost je na Fakultě aplikované informatiky Univerzity Tomáše Bati ve Zlíně systematicky dlouhodobě rozvíjena. Kvantifikovaný přehled publikační činnosti akademických pracovníků fakulty </w:t>
      </w:r>
      <w:r w:rsidR="00224C68" w:rsidRPr="006A0E3C">
        <w:rPr>
          <w:rFonts w:asciiTheme="minorHAnsi" w:hAnsiTheme="minorHAnsi"/>
        </w:rPr>
        <w:t xml:space="preserve">za posledních pět let </w:t>
      </w:r>
      <w:r w:rsidRPr="006A0E3C">
        <w:rPr>
          <w:rFonts w:asciiTheme="minorHAnsi" w:hAnsiTheme="minorHAnsi"/>
        </w:rPr>
        <w:t>je uveden v části 2.2a</w:t>
      </w:r>
      <w:r w:rsidR="00224C68" w:rsidRPr="006A0E3C">
        <w:rPr>
          <w:rFonts w:asciiTheme="minorHAnsi" w:hAnsiTheme="minorHAnsi"/>
        </w:rPr>
        <w:t xml:space="preserve"> </w:t>
      </w:r>
      <w:r w:rsidR="00224C68" w:rsidRPr="009F0E49">
        <w:rPr>
          <w:rFonts w:asciiTheme="minorHAnsi" w:hAnsiTheme="minorHAnsi"/>
          <w:i/>
        </w:rPr>
        <w:t>Sebehodnotící zprávy</w:t>
      </w:r>
      <w:r w:rsidRPr="006A0E3C">
        <w:rPr>
          <w:rFonts w:asciiTheme="minorHAnsi" w:hAnsiTheme="minorHAnsi"/>
        </w:rPr>
        <w:t xml:space="preserve">. Z tohoto přehledu je zřejmé, že orientace publikační činnosti akademických pracovníků Fakulty aplikované informatiky je plně v souladu s oblastmi vzdělávání, v rámci nichž bude studijní program uskutečňován. Na fakultě byla v uplynulých pěti </w:t>
      </w:r>
      <w:r w:rsidRPr="006A0E3C">
        <w:rPr>
          <w:rFonts w:asciiTheme="minorHAnsi" w:hAnsiTheme="minorHAnsi"/>
        </w:rPr>
        <w:lastRenderedPageBreak/>
        <w:t xml:space="preserve">letech řešena celá řada odborných grantů a projektů, které svým zaměřením úzce souvisí s oblastmi vzdělávání studijního programu. Aktuálně je na fakultě řešeno </w:t>
      </w:r>
      <w:r w:rsidR="00224C68" w:rsidRPr="006A0E3C">
        <w:rPr>
          <w:rFonts w:asciiTheme="minorHAnsi" w:hAnsiTheme="minorHAnsi"/>
        </w:rPr>
        <w:t>7</w:t>
      </w:r>
      <w:r w:rsidRPr="006A0E3C">
        <w:rPr>
          <w:rFonts w:asciiTheme="minorHAnsi" w:hAnsiTheme="minorHAnsi"/>
        </w:rPr>
        <w:t xml:space="preserve"> projektů financovaných Ministerstvem průmyslu a obchodu, 1 projekt financovaný Technologickou agenturou ČR, 3 projekty financované Ministerstvem vnitra a 1 projekt Národního programu udržitelnosti financovaný Ministerstvem školství, mládeže a tělovýchovy. Vedle těchto velkých projektů se pracovníci fakulty aktivně zapojují do řešení Inovačních voucherů a drobných projektů aplikovaného a smluvního výzkumu. Řešiteli, respektive spoluřešiteli těchto projektů jsou akademičtí pracovníci, kteří budou aktivně zapojeni do výuky povinných odborných předmětů navrhovaného studijního programu. Do řešení většiny těchto projektů jsou zapojeni i studenti magisterských studijních oborů, které jsou aktuálně realizovány na Fakultě aplikované informatiky. </w:t>
      </w:r>
    </w:p>
    <w:p w14:paraId="63F2998A" w14:textId="521E420D" w:rsidR="00224C68" w:rsidRPr="006A0E3C" w:rsidRDefault="0065604D"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K</w:t>
      </w:r>
      <w:r w:rsidR="00224C68" w:rsidRPr="006A0E3C">
        <w:rPr>
          <w:rFonts w:asciiTheme="minorHAnsi" w:hAnsiTheme="minorHAnsi"/>
        </w:rPr>
        <w:t> </w:t>
      </w:r>
      <w:r w:rsidRPr="006A0E3C">
        <w:rPr>
          <w:rFonts w:asciiTheme="minorHAnsi" w:hAnsiTheme="minorHAnsi"/>
        </w:rPr>
        <w:t>významné</w:t>
      </w:r>
      <w:r w:rsidR="00224C68" w:rsidRPr="006A0E3C">
        <w:rPr>
          <w:rFonts w:asciiTheme="minorHAnsi" w:hAnsiTheme="minorHAnsi"/>
        </w:rPr>
        <w:t>mu rozvoji</w:t>
      </w:r>
      <w:r w:rsidRPr="006A0E3C">
        <w:rPr>
          <w:rFonts w:asciiTheme="minorHAnsi" w:hAnsiTheme="minorHAnsi"/>
        </w:rPr>
        <w:t xml:space="preserve"> tvůrčí činnosti Fakulty aplikované informatiky přispívá také Regionální výzkumné centrum CEBIA-</w:t>
      </w:r>
      <w:proofErr w:type="spellStart"/>
      <w:r w:rsidRPr="006A0E3C">
        <w:rPr>
          <w:rFonts w:asciiTheme="minorHAnsi" w:hAnsiTheme="minorHAnsi"/>
        </w:rPr>
        <w:t>Tech</w:t>
      </w:r>
      <w:proofErr w:type="spellEnd"/>
      <w:r w:rsidRPr="006A0E3C">
        <w:rPr>
          <w:rFonts w:asciiTheme="minorHAnsi" w:hAnsiTheme="minorHAnsi"/>
        </w:rPr>
        <w:t xml:space="preserve">, které bylo vybudováno v rámci evropského Operačního programu </w:t>
      </w:r>
      <w:proofErr w:type="spellStart"/>
      <w:r w:rsidRPr="006A0E3C">
        <w:rPr>
          <w:rFonts w:asciiTheme="minorHAnsi" w:hAnsiTheme="minorHAnsi"/>
        </w:rPr>
        <w:t>VaVpI</w:t>
      </w:r>
      <w:proofErr w:type="spellEnd"/>
      <w:r w:rsidRPr="006A0E3C">
        <w:rPr>
          <w:rFonts w:asciiTheme="minorHAnsi" w:hAnsiTheme="minorHAnsi"/>
        </w:rPr>
        <w:t xml:space="preserve"> a které je součástí fakulty. </w:t>
      </w:r>
      <w:r w:rsidR="00224C68" w:rsidRPr="006A0E3C">
        <w:rPr>
          <w:rFonts w:asciiTheme="minorHAnsi" w:hAnsiTheme="minorHAnsi"/>
        </w:rPr>
        <w:t xml:space="preserve">Toto Centrum disponuje novými laboratořemi vybavenými nejmodernějšími stroji, přístroji a zařízeními a velmi úzce spolupracuje se studenty navazujících magisterských studijních oborů a doktorských studií. V rámci projektu OP </w:t>
      </w:r>
      <w:proofErr w:type="spellStart"/>
      <w:r w:rsidR="00224C68" w:rsidRPr="006A0E3C">
        <w:rPr>
          <w:rFonts w:asciiTheme="minorHAnsi" w:hAnsiTheme="minorHAnsi"/>
        </w:rPr>
        <w:t>VaVpI</w:t>
      </w:r>
      <w:proofErr w:type="spellEnd"/>
      <w:r w:rsidR="00224C68" w:rsidRPr="006A0E3C">
        <w:rPr>
          <w:rFonts w:asciiTheme="minorHAnsi" w:hAnsiTheme="minorHAnsi"/>
        </w:rPr>
        <w:t xml:space="preserve"> byla vybudována laboratoř elektromagnetické kompatibility, laboratoř mikroskopie atomárních sil, laboratoř </w:t>
      </w:r>
      <w:proofErr w:type="spellStart"/>
      <w:r w:rsidR="00224C68" w:rsidRPr="006A0E3C">
        <w:rPr>
          <w:rFonts w:asciiTheme="minorHAnsi" w:hAnsiTheme="minorHAnsi"/>
        </w:rPr>
        <w:t>terahertzové</w:t>
      </w:r>
      <w:proofErr w:type="spellEnd"/>
      <w:r w:rsidR="00224C68" w:rsidRPr="006A0E3C">
        <w:rPr>
          <w:rFonts w:asciiTheme="minorHAnsi" w:hAnsiTheme="minorHAnsi"/>
        </w:rPr>
        <w:t xml:space="preserve"> spektroskopie a laboratoř </w:t>
      </w:r>
      <w:proofErr w:type="spellStart"/>
      <w:r w:rsidR="00224C68" w:rsidRPr="006A0E3C">
        <w:rPr>
          <w:rFonts w:asciiTheme="minorHAnsi" w:hAnsiTheme="minorHAnsi"/>
        </w:rPr>
        <w:t>Ramanovy</w:t>
      </w:r>
      <w:proofErr w:type="spellEnd"/>
      <w:r w:rsidR="00224C68" w:rsidRPr="006A0E3C">
        <w:rPr>
          <w:rFonts w:asciiTheme="minorHAnsi" w:hAnsiTheme="minorHAnsi"/>
        </w:rPr>
        <w:t xml:space="preserve"> spektroskopie. Studenti mají možnost se s těmito přístroji seznámit v rámci výuky, nabízené přístrojové vybavení skýtá dobré technické zázemí pro řešení </w:t>
      </w:r>
      <w:r w:rsidR="00EA6632" w:rsidRPr="006A0E3C">
        <w:rPr>
          <w:rFonts w:asciiTheme="minorHAnsi" w:hAnsiTheme="minorHAnsi"/>
        </w:rPr>
        <w:t xml:space="preserve">bakalářských a diplomových </w:t>
      </w:r>
      <w:r w:rsidR="00224C68" w:rsidRPr="006A0E3C">
        <w:rPr>
          <w:rFonts w:asciiTheme="minorHAnsi" w:hAnsiTheme="minorHAnsi"/>
        </w:rPr>
        <w:t xml:space="preserve">prací. </w:t>
      </w:r>
    </w:p>
    <w:p w14:paraId="5EE1A13C" w14:textId="77777777" w:rsidR="00650122" w:rsidRDefault="0065604D" w:rsidP="00572434">
      <w:pPr>
        <w:pStyle w:val="Zkladntext21"/>
        <w:shd w:val="clear" w:color="auto" w:fill="auto"/>
        <w:spacing w:before="0" w:after="120" w:line="288" w:lineRule="exact"/>
        <w:ind w:firstLine="0"/>
        <w:rPr>
          <w:ins w:id="1366" w:author="Zuzka" w:date="2018-11-15T00:19:00Z"/>
          <w:rFonts w:asciiTheme="minorHAnsi" w:hAnsiTheme="minorHAnsi"/>
        </w:rPr>
      </w:pPr>
      <w:r w:rsidRPr="006A0E3C">
        <w:rPr>
          <w:rFonts w:asciiTheme="minorHAnsi" w:hAnsiTheme="minorHAnsi"/>
        </w:rPr>
        <w:t xml:space="preserve">K úspěšnému zapojení studentů do tvůrčí činnosti fakulty přispívá také Vědeckotechnický park Informační a komunikační technologie, který je přímo spojen s budovou Fakulty aplikované informatiky. Tento park umožňuje rozšíření spolupráce univerzitního prostředí s průmyslovou sférou a vytváří synergické centrum pro firmy, které mohou využívat zkušenosti akademických pracovníků v informačních a komunikačních technologiích. Cílem parku je mimo jiné rozvoj spolupráce univerzity s regionálními firmami na bázi smluvního a </w:t>
      </w:r>
      <w:proofErr w:type="spellStart"/>
      <w:r w:rsidRPr="006A0E3C">
        <w:rPr>
          <w:rFonts w:asciiTheme="minorHAnsi" w:hAnsiTheme="minorHAnsi"/>
        </w:rPr>
        <w:t>kolaborativního</w:t>
      </w:r>
      <w:proofErr w:type="spellEnd"/>
      <w:r w:rsidRPr="006A0E3C">
        <w:rPr>
          <w:rFonts w:asciiTheme="minorHAnsi" w:hAnsiTheme="minorHAnsi"/>
        </w:rPr>
        <w:t xml:space="preserve"> výzkumu s přímou účastí akademických pracovníků a studentů Fakulty aplikované informatiky.</w:t>
      </w:r>
    </w:p>
    <w:p w14:paraId="4EB1E367" w14:textId="7754D578" w:rsidR="00016085" w:rsidRDefault="0043357A">
      <w:pPr>
        <w:pStyle w:val="Titulek"/>
        <w:rPr>
          <w:ins w:id="1367" w:author="Zuzka" w:date="2018-11-15T00:41:00Z"/>
        </w:rPr>
        <w:pPrChange w:id="1368" w:author="Zuzka" w:date="2018-11-15T00:41:00Z">
          <w:pPr>
            <w:pStyle w:val="Zkladntext21"/>
            <w:shd w:val="clear" w:color="auto" w:fill="auto"/>
            <w:spacing w:before="0" w:after="120" w:line="288" w:lineRule="exact"/>
            <w:ind w:firstLine="0"/>
          </w:pPr>
        </w:pPrChange>
      </w:pPr>
      <w:ins w:id="1369" w:author="Zuzka" w:date="2018-11-15T00:38:00Z">
        <w:r>
          <w:t>V</w:t>
        </w:r>
      </w:ins>
      <w:ins w:id="1370" w:author="Zuzka" w:date="2018-11-15T00:40:00Z">
        <w:r>
          <w:t> </w:t>
        </w:r>
      </w:ins>
      <w:ins w:id="1371" w:author="Zuzka" w:date="2018-11-15T00:38:00Z">
        <w:r w:rsidRPr="00C910F6">
          <w:t>tabulce</w:t>
        </w:r>
      </w:ins>
      <w:bookmarkStart w:id="1372" w:name="_GoBack"/>
      <w:bookmarkEnd w:id="1372"/>
      <w:ins w:id="1373" w:author="Zuzka" w:date="2018-11-15T00:40:00Z">
        <w:r>
          <w:t xml:space="preserve"> </w:t>
        </w:r>
        <w:del w:id="1374" w:author="Jiří Vojtěšek" w:date="2018-11-22T17:34:00Z">
          <w:r w:rsidDel="0047599C">
            <w:delText>5</w:delText>
          </w:r>
        </w:del>
      </w:ins>
      <w:ins w:id="1375" w:author="Jiří Vojtěšek" w:date="2018-11-22T17:34:00Z">
        <w:r w:rsidR="0047599C">
          <w:t>6</w:t>
        </w:r>
      </w:ins>
      <w:ins w:id="1376" w:author="Zuzka" w:date="2018-11-15T00:40:00Z">
        <w:r>
          <w:t xml:space="preserve"> uvádíme rozšířenou tabulku ze sekce CII</w:t>
        </w:r>
      </w:ins>
      <w:ins w:id="1377" w:author="Zuzka" w:date="2018-11-15T00:41:00Z">
        <w:r>
          <w:t xml:space="preserve"> předkládané žádosti -  </w:t>
        </w:r>
      </w:ins>
      <w:ins w:id="1378" w:author="Zuzka" w:date="2018-11-15T00:21:00Z">
        <w:r w:rsidR="004C7DB7">
          <w:t>Ř</w:t>
        </w:r>
      </w:ins>
      <w:ins w:id="1379" w:author="Zuzka" w:date="2018-11-15T00:19:00Z">
        <w:r w:rsidR="004C7DB7">
          <w:t xml:space="preserve">ešené granty a projekty </w:t>
        </w:r>
      </w:ins>
      <w:ins w:id="1380" w:author="Zuzka" w:date="2018-11-15T00:20:00Z">
        <w:r w:rsidR="004C7DB7">
          <w:t xml:space="preserve">u akademicky zaměřeného bakalářského </w:t>
        </w:r>
        <w:r>
          <w:t xml:space="preserve">studijního programu </w:t>
        </w:r>
      </w:ins>
      <w:ins w:id="1381" w:author="Zuzka" w:date="2018-11-15T00:41:00Z">
        <w:r>
          <w:t>„Softwarové inženýrství“.</w:t>
        </w:r>
      </w:ins>
    </w:p>
    <w:p w14:paraId="1C6EFB0B" w14:textId="77777777" w:rsidR="0043357A" w:rsidRPr="0043357A" w:rsidRDefault="0043357A">
      <w:pPr>
        <w:rPr>
          <w:ins w:id="1382" w:author="Zuzka" w:date="2018-11-15T00:25:00Z"/>
          <w:rPrChange w:id="1383" w:author="Zuzka" w:date="2018-11-15T00:41:00Z">
            <w:rPr>
              <w:ins w:id="1384" w:author="Zuzka" w:date="2018-11-15T00:25:00Z"/>
              <w:rFonts w:asciiTheme="minorHAnsi" w:hAnsiTheme="minorHAnsi"/>
            </w:rPr>
          </w:rPrChange>
        </w:rPr>
        <w:pPrChange w:id="1385" w:author="Zuzka" w:date="2018-11-15T00:41:00Z">
          <w:pPr>
            <w:pStyle w:val="Zkladntext21"/>
            <w:shd w:val="clear" w:color="auto" w:fill="auto"/>
            <w:spacing w:before="0" w:after="120" w:line="288" w:lineRule="exact"/>
            <w:ind w:firstLine="0"/>
          </w:pPr>
        </w:pPrChange>
      </w:pPr>
    </w:p>
    <w:p w14:paraId="12BBEE4E" w14:textId="2A42CDEE" w:rsidR="00016085" w:rsidRDefault="00016085" w:rsidP="00016085">
      <w:pPr>
        <w:pStyle w:val="Titulek"/>
        <w:keepNext/>
        <w:rPr>
          <w:ins w:id="1386" w:author="Zuzka" w:date="2018-11-15T00:35:00Z"/>
        </w:rPr>
      </w:pPr>
      <w:ins w:id="1387" w:author="Zuzka" w:date="2018-11-15T00:35:00Z">
        <w:r>
          <w:t xml:space="preserve">Tabulka </w:t>
        </w:r>
      </w:ins>
      <w:ins w:id="1388" w:author="Jiří Vojtěšek" w:date="2018-11-22T17:32:00Z">
        <w:r w:rsidR="00CE16D6">
          <w:fldChar w:fldCharType="begin"/>
        </w:r>
        <w:r w:rsidR="00CE16D6">
          <w:instrText xml:space="preserve"> SEQ Tabulka \* ARABIC </w:instrText>
        </w:r>
      </w:ins>
      <w:r w:rsidR="00CE16D6">
        <w:fldChar w:fldCharType="separate"/>
      </w:r>
      <w:ins w:id="1389" w:author="Jiří Vojtěšek" w:date="2018-11-22T17:32:00Z">
        <w:r w:rsidR="00CE16D6">
          <w:rPr>
            <w:noProof/>
          </w:rPr>
          <w:t>6</w:t>
        </w:r>
        <w:r w:rsidR="00CE16D6">
          <w:fldChar w:fldCharType="end"/>
        </w:r>
      </w:ins>
      <w:ins w:id="1390" w:author="Zuzka" w:date="2018-11-15T00:35:00Z">
        <w:del w:id="1391" w:author="Jiří Vojtěšek" w:date="2018-11-22T17:32:00Z">
          <w:r w:rsidDel="00CE16D6">
            <w:fldChar w:fldCharType="begin"/>
          </w:r>
          <w:r w:rsidDel="00CE16D6">
            <w:delInstrText xml:space="preserve"> SEQ Tabulka \* ARABIC </w:delInstrText>
          </w:r>
          <w:r w:rsidDel="00CE16D6">
            <w:fldChar w:fldCharType="separate"/>
          </w:r>
        </w:del>
      </w:ins>
      <w:del w:id="1392" w:author="Jiří Vojtěšek" w:date="2018-11-22T17:32:00Z">
        <w:r w:rsidDel="00CE16D6">
          <w:rPr>
            <w:noProof/>
          </w:rPr>
          <w:delText>5</w:delText>
        </w:r>
      </w:del>
      <w:ins w:id="1393" w:author="Zuzka" w:date="2018-11-15T00:35:00Z">
        <w:del w:id="1394" w:author="Jiří Vojtěšek" w:date="2018-11-22T17:32:00Z">
          <w:r w:rsidDel="00CE16D6">
            <w:rPr>
              <w:noProof/>
            </w:rPr>
            <w:fldChar w:fldCharType="end"/>
          </w:r>
        </w:del>
        <w:r>
          <w:t xml:space="preserve">: </w:t>
        </w:r>
      </w:ins>
      <w:ins w:id="1395" w:author="Zuzka" w:date="2018-11-15T00:37:00Z">
        <w:r>
          <w:t>Přehled řešených grantů a projektů</w:t>
        </w:r>
      </w:ins>
    </w:p>
    <w:tbl>
      <w:tblPr>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21"/>
        <w:gridCol w:w="4624"/>
        <w:gridCol w:w="1065"/>
        <w:gridCol w:w="1254"/>
        <w:tblGridChange w:id="1396">
          <w:tblGrid>
            <w:gridCol w:w="190"/>
            <w:gridCol w:w="1831"/>
            <w:gridCol w:w="190"/>
            <w:gridCol w:w="4434"/>
            <w:gridCol w:w="190"/>
            <w:gridCol w:w="875"/>
            <w:gridCol w:w="190"/>
            <w:gridCol w:w="1064"/>
            <w:gridCol w:w="190"/>
          </w:tblGrid>
        </w:tblGridChange>
      </w:tblGrid>
      <w:tr w:rsidR="00016085" w:rsidRPr="007405C9" w14:paraId="6FDB5E23" w14:textId="77777777" w:rsidTr="00016085">
        <w:trPr>
          <w:trHeight w:val="318"/>
          <w:ins w:id="1397" w:author="Zuzka" w:date="2018-11-15T00:23:00Z"/>
        </w:trPr>
        <w:tc>
          <w:tcPr>
            <w:tcW w:w="8964" w:type="dxa"/>
            <w:gridSpan w:val="4"/>
            <w:shd w:val="clear" w:color="auto" w:fill="F7CAAC"/>
          </w:tcPr>
          <w:p w14:paraId="46F2E8D7" w14:textId="31DC5658" w:rsidR="00016085" w:rsidRPr="007405C9" w:rsidRDefault="00016085" w:rsidP="004C088F">
            <w:pPr>
              <w:rPr>
                <w:ins w:id="1398" w:author="Zuzka" w:date="2018-11-15T00:23:00Z"/>
                <w:rFonts w:asciiTheme="minorHAnsi" w:hAnsiTheme="minorHAnsi" w:cstheme="minorHAnsi"/>
                <w:sz w:val="20"/>
                <w:szCs w:val="20"/>
                <w:lang w:val="cs-CZ" w:eastAsia="cs-CZ"/>
              </w:rPr>
            </w:pPr>
            <w:ins w:id="1399" w:author="Zuzka" w:date="2018-11-15T00:23:00Z">
              <w:r w:rsidRPr="007405C9">
                <w:rPr>
                  <w:rFonts w:asciiTheme="minorHAnsi" w:hAnsiTheme="minorHAnsi" w:cstheme="minorHAnsi"/>
                  <w:sz w:val="20"/>
                  <w:szCs w:val="20"/>
                  <w:lang w:val="cs-CZ" w:eastAsia="cs-CZ"/>
                </w:rPr>
                <w:t xml:space="preserve">Přehled řešených grantů a projektů u akademicky zaměřeného bakalářského studijního programu </w:t>
              </w:r>
            </w:ins>
            <w:ins w:id="1400" w:author="Zuzka" w:date="2018-11-15T00:38:00Z">
              <w:r w:rsidR="0043357A" w:rsidRPr="007405C9">
                <w:rPr>
                  <w:rFonts w:asciiTheme="minorHAnsi" w:hAnsiTheme="minorHAnsi" w:cstheme="minorHAnsi"/>
                  <w:sz w:val="20"/>
                  <w:szCs w:val="20"/>
                  <w:lang w:val="cs-CZ" w:eastAsia="cs-CZ"/>
                </w:rPr>
                <w:t>„</w:t>
              </w:r>
              <w:r w:rsidR="0043357A" w:rsidRPr="007405C9">
                <w:rPr>
                  <w:rFonts w:asciiTheme="minorHAnsi" w:hAnsiTheme="minorHAnsi" w:cstheme="minorHAnsi"/>
                  <w:i/>
                  <w:sz w:val="20"/>
                  <w:szCs w:val="20"/>
                  <w:lang w:val="cs-CZ" w:eastAsia="cs-CZ"/>
                  <w:rPrChange w:id="1401" w:author="Zuzka" w:date="2018-11-15T00:38:00Z">
                    <w:rPr>
                      <w:rFonts w:eastAsia="Times New Roman"/>
                      <w:b/>
                      <w:sz w:val="20"/>
                      <w:szCs w:val="20"/>
                      <w:lang w:val="cs-CZ" w:eastAsia="cs-CZ"/>
                    </w:rPr>
                  </w:rPrChange>
                </w:rPr>
                <w:t>Softwarové inženýrství</w:t>
              </w:r>
              <w:r w:rsidR="0043357A" w:rsidRPr="007405C9">
                <w:rPr>
                  <w:rFonts w:asciiTheme="minorHAnsi" w:hAnsiTheme="minorHAnsi" w:cstheme="minorHAnsi"/>
                  <w:sz w:val="20"/>
                  <w:szCs w:val="20"/>
                  <w:lang w:val="cs-CZ" w:eastAsia="cs-CZ"/>
                </w:rPr>
                <w:t>“</w:t>
              </w:r>
            </w:ins>
            <w:ins w:id="1402" w:author="Zuzka" w:date="2018-11-15T00:23:00Z">
              <w:r w:rsidRPr="007405C9">
                <w:rPr>
                  <w:rFonts w:asciiTheme="minorHAnsi" w:hAnsiTheme="minorHAnsi" w:cstheme="minorHAnsi"/>
                  <w:sz w:val="20"/>
                  <w:szCs w:val="20"/>
                  <w:lang w:val="cs-CZ" w:eastAsia="cs-CZ"/>
                </w:rPr>
                <w:t xml:space="preserve">  </w:t>
              </w:r>
            </w:ins>
          </w:p>
        </w:tc>
      </w:tr>
      <w:tr w:rsidR="00016085" w:rsidRPr="007405C9" w14:paraId="5DD92844"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03"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85"/>
          <w:ins w:id="1404" w:author="Zuzka" w:date="2018-11-15T00:23:00Z"/>
          <w:trPrChange w:id="1405" w:author="Zuzka" w:date="2018-11-15T00:25:00Z">
            <w:trPr>
              <w:gridBefore w:val="1"/>
              <w:cantSplit/>
              <w:trHeight w:val="685"/>
            </w:trPr>
          </w:trPrChange>
        </w:trPr>
        <w:tc>
          <w:tcPr>
            <w:tcW w:w="2021" w:type="dxa"/>
            <w:shd w:val="clear" w:color="auto" w:fill="F7CAAC"/>
            <w:tcPrChange w:id="1406" w:author="Zuzka" w:date="2018-11-15T00:25:00Z">
              <w:tcPr>
                <w:tcW w:w="2021" w:type="dxa"/>
                <w:gridSpan w:val="2"/>
                <w:shd w:val="clear" w:color="auto" w:fill="F7CAAC"/>
              </w:tcPr>
            </w:tcPrChange>
          </w:tcPr>
          <w:p w14:paraId="4DB76358" w14:textId="77777777" w:rsidR="00016085" w:rsidRPr="007405C9" w:rsidRDefault="00016085">
            <w:pPr>
              <w:rPr>
                <w:ins w:id="1407" w:author="Zuzka" w:date="2018-11-15T00:23:00Z"/>
                <w:rFonts w:asciiTheme="minorHAnsi" w:hAnsiTheme="minorHAnsi" w:cstheme="minorHAnsi"/>
                <w:sz w:val="20"/>
                <w:szCs w:val="20"/>
                <w:lang w:val="cs-CZ" w:eastAsia="cs-CZ"/>
              </w:rPr>
              <w:pPrChange w:id="1408" w:author="Jiří Vojtěšek" w:date="2018-11-22T17:38:00Z">
                <w:pPr>
                  <w:jc w:val="both"/>
                </w:pPr>
              </w:pPrChange>
            </w:pPr>
            <w:ins w:id="1409" w:author="Zuzka" w:date="2018-11-15T00:23:00Z">
              <w:r w:rsidRPr="007405C9">
                <w:rPr>
                  <w:rFonts w:asciiTheme="minorHAnsi" w:hAnsiTheme="minorHAnsi" w:cstheme="minorHAnsi"/>
                  <w:sz w:val="20"/>
                  <w:szCs w:val="20"/>
                  <w:lang w:val="cs-CZ" w:eastAsia="cs-CZ"/>
                </w:rPr>
                <w:t>Řešitel/spoluřešitel</w:t>
              </w:r>
            </w:ins>
          </w:p>
        </w:tc>
        <w:tc>
          <w:tcPr>
            <w:tcW w:w="4624" w:type="dxa"/>
            <w:shd w:val="clear" w:color="auto" w:fill="F7CAAC"/>
            <w:tcPrChange w:id="1410" w:author="Zuzka" w:date="2018-11-15T00:25:00Z">
              <w:tcPr>
                <w:tcW w:w="4624" w:type="dxa"/>
                <w:gridSpan w:val="2"/>
                <w:shd w:val="clear" w:color="auto" w:fill="F7CAAC"/>
              </w:tcPr>
            </w:tcPrChange>
          </w:tcPr>
          <w:p w14:paraId="0F6AFFE9" w14:textId="77777777" w:rsidR="00016085" w:rsidRPr="007405C9" w:rsidRDefault="00016085">
            <w:pPr>
              <w:rPr>
                <w:ins w:id="1411" w:author="Zuzka" w:date="2018-11-15T00:23:00Z"/>
                <w:rFonts w:asciiTheme="minorHAnsi" w:hAnsiTheme="minorHAnsi" w:cstheme="minorHAnsi"/>
                <w:sz w:val="20"/>
                <w:szCs w:val="20"/>
                <w:lang w:val="cs-CZ" w:eastAsia="cs-CZ"/>
              </w:rPr>
              <w:pPrChange w:id="1412" w:author="Jiří Vojtěšek" w:date="2018-11-22T17:38:00Z">
                <w:pPr>
                  <w:jc w:val="both"/>
                </w:pPr>
              </w:pPrChange>
            </w:pPr>
            <w:ins w:id="1413" w:author="Zuzka" w:date="2018-11-15T00:23:00Z">
              <w:r w:rsidRPr="007405C9">
                <w:rPr>
                  <w:rFonts w:asciiTheme="minorHAnsi" w:hAnsiTheme="minorHAnsi" w:cstheme="minorHAnsi"/>
                  <w:sz w:val="20"/>
                  <w:szCs w:val="20"/>
                  <w:lang w:val="cs-CZ" w:eastAsia="cs-CZ"/>
                </w:rPr>
                <w:t>Názvy grantů a projektů získaných pro vědeckou, výzkumnou, uměleckou a další tvůrčí činnost v příslušné oblasti vzdělávání</w:t>
              </w:r>
            </w:ins>
          </w:p>
        </w:tc>
        <w:tc>
          <w:tcPr>
            <w:tcW w:w="1065" w:type="dxa"/>
            <w:shd w:val="clear" w:color="auto" w:fill="F7CAAC"/>
            <w:tcPrChange w:id="1414" w:author="Zuzka" w:date="2018-11-15T00:25:00Z">
              <w:tcPr>
                <w:tcW w:w="1065" w:type="dxa"/>
                <w:gridSpan w:val="2"/>
                <w:shd w:val="clear" w:color="auto" w:fill="F7CAAC"/>
              </w:tcPr>
            </w:tcPrChange>
          </w:tcPr>
          <w:p w14:paraId="16E8586D" w14:textId="77777777" w:rsidR="00016085" w:rsidRPr="007405C9" w:rsidRDefault="00016085">
            <w:pPr>
              <w:rPr>
                <w:ins w:id="1415" w:author="Zuzka" w:date="2018-11-15T00:23:00Z"/>
                <w:rFonts w:asciiTheme="minorHAnsi" w:hAnsiTheme="minorHAnsi" w:cstheme="minorHAnsi"/>
                <w:sz w:val="20"/>
                <w:szCs w:val="20"/>
                <w:lang w:val="cs-CZ" w:eastAsia="cs-CZ"/>
              </w:rPr>
              <w:pPrChange w:id="1416" w:author="Jiří Vojtěšek" w:date="2018-11-22T17:38:00Z">
                <w:pPr>
                  <w:jc w:val="center"/>
                </w:pPr>
              </w:pPrChange>
            </w:pPr>
            <w:ins w:id="1417" w:author="Zuzka" w:date="2018-11-15T00:23:00Z">
              <w:r w:rsidRPr="007405C9">
                <w:rPr>
                  <w:rFonts w:asciiTheme="minorHAnsi" w:hAnsiTheme="minorHAnsi" w:cstheme="minorHAnsi"/>
                  <w:sz w:val="20"/>
                  <w:szCs w:val="20"/>
                  <w:lang w:val="cs-CZ" w:eastAsia="cs-CZ"/>
                </w:rPr>
                <w:t>Zdroj</w:t>
              </w:r>
            </w:ins>
          </w:p>
        </w:tc>
        <w:tc>
          <w:tcPr>
            <w:tcW w:w="1254" w:type="dxa"/>
            <w:shd w:val="clear" w:color="auto" w:fill="F7CAAC"/>
            <w:tcPrChange w:id="1418" w:author="Zuzka" w:date="2018-11-15T00:25:00Z">
              <w:tcPr>
                <w:tcW w:w="1249" w:type="dxa"/>
                <w:gridSpan w:val="2"/>
                <w:shd w:val="clear" w:color="auto" w:fill="F7CAAC"/>
              </w:tcPr>
            </w:tcPrChange>
          </w:tcPr>
          <w:p w14:paraId="6A950BB6" w14:textId="77777777" w:rsidR="00016085" w:rsidRPr="007405C9" w:rsidRDefault="00016085">
            <w:pPr>
              <w:rPr>
                <w:ins w:id="1419" w:author="Zuzka" w:date="2018-11-15T00:23:00Z"/>
                <w:rFonts w:asciiTheme="minorHAnsi" w:hAnsiTheme="minorHAnsi" w:cstheme="minorHAnsi"/>
                <w:sz w:val="20"/>
                <w:szCs w:val="20"/>
                <w:lang w:val="cs-CZ" w:eastAsia="cs-CZ"/>
              </w:rPr>
              <w:pPrChange w:id="1420" w:author="Jiří Vojtěšek" w:date="2018-11-22T17:38:00Z">
                <w:pPr>
                  <w:jc w:val="center"/>
                </w:pPr>
              </w:pPrChange>
            </w:pPr>
            <w:ins w:id="1421" w:author="Zuzka" w:date="2018-11-15T00:23:00Z">
              <w:r w:rsidRPr="007405C9">
                <w:rPr>
                  <w:rFonts w:asciiTheme="minorHAnsi" w:hAnsiTheme="minorHAnsi" w:cstheme="minorHAnsi"/>
                  <w:sz w:val="20"/>
                  <w:szCs w:val="20"/>
                  <w:lang w:val="cs-CZ" w:eastAsia="cs-CZ"/>
                </w:rPr>
                <w:t>Období</w:t>
              </w:r>
            </w:ins>
          </w:p>
          <w:p w14:paraId="72EF3535" w14:textId="77777777" w:rsidR="00016085" w:rsidRPr="007405C9" w:rsidRDefault="00016085">
            <w:pPr>
              <w:rPr>
                <w:ins w:id="1422" w:author="Zuzka" w:date="2018-11-15T00:23:00Z"/>
                <w:rFonts w:asciiTheme="minorHAnsi" w:hAnsiTheme="minorHAnsi" w:cstheme="minorHAnsi"/>
                <w:sz w:val="20"/>
                <w:szCs w:val="20"/>
                <w:lang w:val="cs-CZ" w:eastAsia="cs-CZ"/>
              </w:rPr>
              <w:pPrChange w:id="1423" w:author="Jiří Vojtěšek" w:date="2018-11-22T17:38:00Z">
                <w:pPr>
                  <w:jc w:val="center"/>
                </w:pPr>
              </w:pPrChange>
            </w:pPr>
          </w:p>
        </w:tc>
      </w:tr>
      <w:tr w:rsidR="00016085" w:rsidRPr="007405C9" w14:paraId="3B11FB6D"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24"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21"/>
          <w:ins w:id="1425" w:author="Zuzka" w:date="2018-11-15T00:23:00Z"/>
          <w:trPrChange w:id="1426" w:author="Zuzka" w:date="2018-11-15T00:25:00Z">
            <w:trPr>
              <w:gridBefore w:val="1"/>
              <w:trHeight w:val="921"/>
            </w:trPr>
          </w:trPrChange>
        </w:trPr>
        <w:tc>
          <w:tcPr>
            <w:tcW w:w="2021" w:type="dxa"/>
            <w:tcPrChange w:id="1427" w:author="Zuzka" w:date="2018-11-15T00:25:00Z">
              <w:tcPr>
                <w:tcW w:w="2021" w:type="dxa"/>
                <w:gridSpan w:val="2"/>
              </w:tcPr>
            </w:tcPrChange>
          </w:tcPr>
          <w:p w14:paraId="5665563D" w14:textId="0D18BB9B" w:rsidR="00016085" w:rsidRPr="007405C9" w:rsidRDefault="00016085">
            <w:pPr>
              <w:rPr>
                <w:ins w:id="1428" w:author="Zuzka" w:date="2018-11-15T00:23:00Z"/>
                <w:rFonts w:asciiTheme="minorHAnsi" w:hAnsiTheme="minorHAnsi" w:cstheme="minorHAnsi"/>
                <w:sz w:val="20"/>
                <w:szCs w:val="20"/>
                <w:lang w:val="cs-CZ" w:eastAsia="cs-CZ"/>
              </w:rPr>
              <w:pPrChange w:id="1429" w:author="Jiří Vojtěšek" w:date="2018-11-22T17:38:00Z">
                <w:pPr>
                  <w:jc w:val="both"/>
                </w:pPr>
              </w:pPrChange>
            </w:pPr>
            <w:ins w:id="1430" w:author="Zuzka" w:date="2018-11-15T00:34:00Z">
              <w:r w:rsidRPr="007405C9">
                <w:rPr>
                  <w:rFonts w:asciiTheme="minorHAnsi" w:hAnsiTheme="minorHAnsi" w:cstheme="minorHAnsi"/>
                  <w:sz w:val="20"/>
                  <w:szCs w:val="20"/>
                  <w:lang w:val="cs-CZ" w:eastAsia="cs-CZ"/>
                </w:rPr>
                <w:t>doc. Mgr. Milan Adámek, Ph.D.</w:t>
              </w:r>
            </w:ins>
          </w:p>
        </w:tc>
        <w:tc>
          <w:tcPr>
            <w:tcW w:w="4624" w:type="dxa"/>
            <w:tcPrChange w:id="1431" w:author="Zuzka" w:date="2018-11-15T00:25:00Z">
              <w:tcPr>
                <w:tcW w:w="4624" w:type="dxa"/>
                <w:gridSpan w:val="2"/>
              </w:tcPr>
            </w:tcPrChange>
          </w:tcPr>
          <w:p w14:paraId="04C9E951" w14:textId="2D4CEA3A" w:rsidR="00016085" w:rsidRPr="007405C9" w:rsidRDefault="00016085">
            <w:pPr>
              <w:rPr>
                <w:ins w:id="1432" w:author="Zuzka" w:date="2018-11-15T00:23:00Z"/>
                <w:rFonts w:asciiTheme="minorHAnsi" w:hAnsiTheme="minorHAnsi" w:cstheme="minorHAnsi"/>
                <w:sz w:val="20"/>
                <w:szCs w:val="20"/>
                <w:lang w:val="cs-CZ" w:eastAsia="cs-CZ"/>
              </w:rPr>
              <w:pPrChange w:id="1433" w:author="Jiří Vojtěšek" w:date="2018-11-22T17:38:00Z">
                <w:pPr>
                  <w:jc w:val="both"/>
                </w:pPr>
              </w:pPrChange>
            </w:pPr>
            <w:proofErr w:type="spellStart"/>
            <w:ins w:id="1434" w:author="Zuzka" w:date="2018-11-15T00:35:00Z">
              <w:r w:rsidRPr="007405C9">
                <w:rPr>
                  <w:rFonts w:asciiTheme="minorHAnsi" w:hAnsiTheme="minorHAnsi" w:cstheme="minorHAnsi"/>
                  <w:sz w:val="20"/>
                  <w:szCs w:val="20"/>
                  <w:lang w:eastAsia="cs-CZ"/>
                </w:rPr>
                <w:t>Rozvoj</w:t>
              </w:r>
              <w:proofErr w:type="spellEnd"/>
              <w:r w:rsidRPr="007405C9">
                <w:rPr>
                  <w:rFonts w:asciiTheme="minorHAnsi" w:hAnsiTheme="minorHAnsi" w:cstheme="minorHAnsi"/>
                  <w:sz w:val="20"/>
                  <w:szCs w:val="20"/>
                  <w:lang w:eastAsia="cs-CZ"/>
                </w:rPr>
                <w:t xml:space="preserve"> </w:t>
              </w:r>
              <w:proofErr w:type="spellStart"/>
              <w:r w:rsidRPr="007405C9">
                <w:rPr>
                  <w:rFonts w:asciiTheme="minorHAnsi" w:hAnsiTheme="minorHAnsi" w:cstheme="minorHAnsi"/>
                  <w:sz w:val="20"/>
                  <w:szCs w:val="20"/>
                  <w:lang w:eastAsia="cs-CZ"/>
                </w:rPr>
                <w:t>výzkumně</w:t>
              </w:r>
              <w:proofErr w:type="spellEnd"/>
              <w:r w:rsidRPr="007405C9">
                <w:rPr>
                  <w:rFonts w:asciiTheme="minorHAnsi" w:hAnsiTheme="minorHAnsi" w:cstheme="minorHAnsi"/>
                  <w:sz w:val="20"/>
                  <w:szCs w:val="20"/>
                  <w:lang w:eastAsia="cs-CZ"/>
                </w:rPr>
                <w:t xml:space="preserve"> </w:t>
              </w:r>
              <w:proofErr w:type="spellStart"/>
              <w:r w:rsidRPr="007405C9">
                <w:rPr>
                  <w:rFonts w:asciiTheme="minorHAnsi" w:hAnsiTheme="minorHAnsi" w:cstheme="minorHAnsi"/>
                  <w:sz w:val="20"/>
                  <w:szCs w:val="20"/>
                  <w:lang w:eastAsia="cs-CZ"/>
                </w:rPr>
                <w:t>zaměřených</w:t>
              </w:r>
              <w:proofErr w:type="spellEnd"/>
              <w:r w:rsidRPr="007405C9">
                <w:rPr>
                  <w:rFonts w:asciiTheme="minorHAnsi" w:hAnsiTheme="minorHAnsi" w:cstheme="minorHAnsi"/>
                  <w:sz w:val="20"/>
                  <w:szCs w:val="20"/>
                  <w:lang w:eastAsia="cs-CZ"/>
                </w:rPr>
                <w:t xml:space="preserve"> </w:t>
              </w:r>
              <w:proofErr w:type="spellStart"/>
              <w:r w:rsidRPr="007405C9">
                <w:rPr>
                  <w:rFonts w:asciiTheme="minorHAnsi" w:hAnsiTheme="minorHAnsi" w:cstheme="minorHAnsi"/>
                  <w:sz w:val="20"/>
                  <w:szCs w:val="20"/>
                  <w:lang w:eastAsia="cs-CZ"/>
                </w:rPr>
                <w:t>studijních</w:t>
              </w:r>
              <w:proofErr w:type="spellEnd"/>
              <w:r w:rsidRPr="007405C9">
                <w:rPr>
                  <w:rFonts w:asciiTheme="minorHAnsi" w:hAnsiTheme="minorHAnsi" w:cstheme="minorHAnsi"/>
                  <w:sz w:val="20"/>
                  <w:szCs w:val="20"/>
                  <w:lang w:eastAsia="cs-CZ"/>
                </w:rPr>
                <w:t xml:space="preserve"> </w:t>
              </w:r>
              <w:proofErr w:type="spellStart"/>
              <w:r w:rsidRPr="007405C9">
                <w:rPr>
                  <w:rFonts w:asciiTheme="minorHAnsi" w:hAnsiTheme="minorHAnsi" w:cstheme="minorHAnsi"/>
                  <w:sz w:val="20"/>
                  <w:szCs w:val="20"/>
                  <w:lang w:eastAsia="cs-CZ"/>
                </w:rPr>
                <w:t>programů</w:t>
              </w:r>
              <w:proofErr w:type="spellEnd"/>
              <w:r w:rsidRPr="007405C9">
                <w:rPr>
                  <w:rFonts w:asciiTheme="minorHAnsi" w:hAnsiTheme="minorHAnsi" w:cstheme="minorHAnsi"/>
                  <w:sz w:val="20"/>
                  <w:szCs w:val="20"/>
                  <w:lang w:eastAsia="cs-CZ"/>
                </w:rPr>
                <w:t xml:space="preserve"> </w:t>
              </w:r>
              <w:proofErr w:type="spellStart"/>
              <w:r w:rsidRPr="007405C9">
                <w:rPr>
                  <w:rFonts w:asciiTheme="minorHAnsi" w:hAnsiTheme="minorHAnsi" w:cstheme="minorHAnsi"/>
                  <w:sz w:val="20"/>
                  <w:szCs w:val="20"/>
                  <w:lang w:eastAsia="cs-CZ"/>
                </w:rPr>
                <w:t>na</w:t>
              </w:r>
              <w:proofErr w:type="spellEnd"/>
              <w:r w:rsidRPr="007405C9">
                <w:rPr>
                  <w:rFonts w:asciiTheme="minorHAnsi" w:hAnsiTheme="minorHAnsi" w:cstheme="minorHAnsi"/>
                  <w:sz w:val="20"/>
                  <w:szCs w:val="20"/>
                  <w:lang w:eastAsia="cs-CZ"/>
                </w:rPr>
                <w:t xml:space="preserve"> FAI </w:t>
              </w:r>
            </w:ins>
            <w:ins w:id="1435" w:author="Zuzka" w:date="2018-11-15T00:34:00Z">
              <w:r w:rsidRPr="007405C9">
                <w:rPr>
                  <w:rFonts w:asciiTheme="minorHAnsi" w:hAnsiTheme="minorHAnsi" w:cstheme="minorHAnsi"/>
                  <w:sz w:val="20"/>
                  <w:szCs w:val="20"/>
                  <w:lang w:val="cs-CZ" w:eastAsia="cs-CZ"/>
                </w:rPr>
                <w:t>– (</w:t>
              </w:r>
              <w:proofErr w:type="spellStart"/>
              <w:r w:rsidRPr="007405C9">
                <w:rPr>
                  <w:rFonts w:asciiTheme="minorHAnsi" w:hAnsiTheme="minorHAnsi" w:cstheme="minorHAnsi"/>
                  <w:sz w:val="20"/>
                  <w:szCs w:val="20"/>
                  <w:lang w:val="cs-CZ" w:eastAsia="cs-CZ"/>
                </w:rPr>
                <w:t>reg</w:t>
              </w:r>
              <w:proofErr w:type="spellEnd"/>
              <w:r w:rsidRPr="007405C9">
                <w:rPr>
                  <w:rFonts w:asciiTheme="minorHAnsi" w:hAnsiTheme="minorHAnsi" w:cstheme="minorHAnsi"/>
                  <w:sz w:val="20"/>
                  <w:szCs w:val="20"/>
                  <w:lang w:val="cs-CZ" w:eastAsia="cs-CZ"/>
                </w:rPr>
                <w:t xml:space="preserve">. č. </w:t>
              </w:r>
            </w:ins>
            <w:ins w:id="1436" w:author="Zuzka" w:date="2018-11-15T00:35:00Z">
              <w:r w:rsidRPr="007405C9">
                <w:rPr>
                  <w:rFonts w:asciiTheme="minorHAnsi" w:hAnsiTheme="minorHAnsi" w:cstheme="minorHAnsi"/>
                  <w:sz w:val="20"/>
                  <w:szCs w:val="20"/>
                  <w:lang w:eastAsia="cs-CZ"/>
                </w:rPr>
                <w:t>CZ.02.2.69/0.0/0.0/16_018/0002381</w:t>
              </w:r>
            </w:ins>
            <w:ins w:id="1437" w:author="Zuzka" w:date="2018-11-15T00:34:00Z">
              <w:r w:rsidRPr="007405C9">
                <w:rPr>
                  <w:rFonts w:asciiTheme="minorHAnsi" w:hAnsiTheme="minorHAnsi" w:cstheme="minorHAnsi"/>
                  <w:sz w:val="20"/>
                  <w:szCs w:val="20"/>
                  <w:lang w:val="cs-CZ" w:eastAsia="cs-CZ"/>
                </w:rPr>
                <w:t>)</w:t>
              </w:r>
            </w:ins>
          </w:p>
        </w:tc>
        <w:tc>
          <w:tcPr>
            <w:tcW w:w="1065" w:type="dxa"/>
            <w:tcPrChange w:id="1438" w:author="Zuzka" w:date="2018-11-15T00:25:00Z">
              <w:tcPr>
                <w:tcW w:w="1065" w:type="dxa"/>
                <w:gridSpan w:val="2"/>
              </w:tcPr>
            </w:tcPrChange>
          </w:tcPr>
          <w:p w14:paraId="4FA60BCA" w14:textId="77777777" w:rsidR="00016085" w:rsidRPr="007405C9" w:rsidRDefault="00016085">
            <w:pPr>
              <w:rPr>
                <w:ins w:id="1439" w:author="Zuzka" w:date="2018-11-15T00:34:00Z"/>
                <w:rFonts w:asciiTheme="minorHAnsi" w:hAnsiTheme="minorHAnsi" w:cstheme="minorHAnsi"/>
                <w:sz w:val="20"/>
                <w:szCs w:val="20"/>
                <w:lang w:val="cs-CZ" w:eastAsia="cs-CZ"/>
              </w:rPr>
              <w:pPrChange w:id="1440" w:author="Jiří Vojtěšek" w:date="2018-11-22T17:38:00Z">
                <w:pPr>
                  <w:jc w:val="center"/>
                </w:pPr>
              </w:pPrChange>
            </w:pPr>
            <w:ins w:id="1441" w:author="Zuzka" w:date="2018-11-15T00:34:00Z">
              <w:r w:rsidRPr="007405C9">
                <w:rPr>
                  <w:rFonts w:asciiTheme="minorHAnsi" w:hAnsiTheme="minorHAnsi" w:cstheme="minorHAnsi"/>
                  <w:sz w:val="20"/>
                  <w:szCs w:val="20"/>
                  <w:lang w:val="cs-CZ" w:eastAsia="cs-CZ"/>
                </w:rPr>
                <w:t>OP VVV</w:t>
              </w:r>
            </w:ins>
          </w:p>
          <w:p w14:paraId="4B8C355A" w14:textId="301F317B" w:rsidR="00016085" w:rsidRPr="007405C9" w:rsidRDefault="00016085">
            <w:pPr>
              <w:rPr>
                <w:ins w:id="1442" w:author="Zuzka" w:date="2018-11-15T00:23:00Z"/>
                <w:rFonts w:asciiTheme="minorHAnsi" w:hAnsiTheme="minorHAnsi" w:cstheme="minorHAnsi"/>
                <w:sz w:val="20"/>
                <w:szCs w:val="20"/>
                <w:lang w:val="cs-CZ" w:eastAsia="cs-CZ"/>
              </w:rPr>
              <w:pPrChange w:id="1443" w:author="Jiří Vojtěšek" w:date="2018-11-22T17:38:00Z">
                <w:pPr>
                  <w:jc w:val="center"/>
                </w:pPr>
              </w:pPrChange>
            </w:pPr>
            <w:ins w:id="1444" w:author="Zuzka" w:date="2018-11-15T00:34:00Z">
              <w:r w:rsidRPr="007405C9">
                <w:rPr>
                  <w:rFonts w:asciiTheme="minorHAnsi" w:hAnsiTheme="minorHAnsi" w:cstheme="minorHAnsi"/>
                  <w:sz w:val="20"/>
                  <w:szCs w:val="20"/>
                  <w:lang w:val="cs-CZ" w:eastAsia="cs-CZ"/>
                </w:rPr>
                <w:t>MŠMT</w:t>
              </w:r>
            </w:ins>
          </w:p>
        </w:tc>
        <w:tc>
          <w:tcPr>
            <w:tcW w:w="1254" w:type="dxa"/>
            <w:tcPrChange w:id="1445" w:author="Zuzka" w:date="2018-11-15T00:25:00Z">
              <w:tcPr>
                <w:tcW w:w="1249" w:type="dxa"/>
                <w:gridSpan w:val="2"/>
              </w:tcPr>
            </w:tcPrChange>
          </w:tcPr>
          <w:p w14:paraId="5CE7937D" w14:textId="37BA0125" w:rsidR="00016085" w:rsidRPr="007405C9" w:rsidRDefault="00016085">
            <w:pPr>
              <w:rPr>
                <w:ins w:id="1446" w:author="Zuzka" w:date="2018-11-15T00:23:00Z"/>
                <w:rFonts w:asciiTheme="minorHAnsi" w:hAnsiTheme="minorHAnsi" w:cstheme="minorHAnsi"/>
                <w:sz w:val="20"/>
                <w:szCs w:val="20"/>
                <w:lang w:val="cs-CZ" w:eastAsia="cs-CZ"/>
              </w:rPr>
              <w:pPrChange w:id="1447" w:author="Jiří Vojtěšek" w:date="2018-11-22T17:38:00Z">
                <w:pPr>
                  <w:jc w:val="center"/>
                </w:pPr>
              </w:pPrChange>
            </w:pPr>
            <w:ins w:id="1448" w:author="Zuzka" w:date="2018-11-15T00:34:00Z">
              <w:r w:rsidRPr="007405C9">
                <w:rPr>
                  <w:rFonts w:asciiTheme="minorHAnsi" w:hAnsiTheme="minorHAnsi" w:cstheme="minorHAnsi"/>
                  <w:sz w:val="20"/>
                  <w:szCs w:val="20"/>
                  <w:lang w:val="cs-CZ" w:eastAsia="cs-CZ"/>
                </w:rPr>
                <w:t>2017 - 2020</w:t>
              </w:r>
            </w:ins>
          </w:p>
        </w:tc>
      </w:tr>
      <w:tr w:rsidR="00016085" w:rsidRPr="007405C9" w14:paraId="2D4F8936" w14:textId="77777777" w:rsidTr="00016085">
        <w:trPr>
          <w:trHeight w:val="921"/>
          <w:ins w:id="1449" w:author="Zuzka" w:date="2018-11-15T00:33:00Z"/>
        </w:trPr>
        <w:tc>
          <w:tcPr>
            <w:tcW w:w="2021" w:type="dxa"/>
          </w:tcPr>
          <w:p w14:paraId="28A8F342" w14:textId="23058813" w:rsidR="00016085" w:rsidRPr="007405C9" w:rsidRDefault="00016085">
            <w:pPr>
              <w:rPr>
                <w:ins w:id="1450" w:author="Zuzka" w:date="2018-11-15T00:33:00Z"/>
                <w:rFonts w:asciiTheme="minorHAnsi" w:hAnsiTheme="minorHAnsi" w:cstheme="minorHAnsi"/>
                <w:sz w:val="20"/>
                <w:szCs w:val="20"/>
                <w:lang w:val="cs-CZ" w:eastAsia="cs-CZ"/>
              </w:rPr>
              <w:pPrChange w:id="1451" w:author="Jiří Vojtěšek" w:date="2018-11-22T17:38:00Z">
                <w:pPr>
                  <w:jc w:val="both"/>
                </w:pPr>
              </w:pPrChange>
            </w:pPr>
            <w:ins w:id="1452" w:author="Zuzka" w:date="2018-11-15T00:33:00Z">
              <w:r w:rsidRPr="007405C9">
                <w:rPr>
                  <w:rFonts w:asciiTheme="minorHAnsi" w:hAnsiTheme="minorHAnsi" w:cstheme="minorHAnsi"/>
                  <w:sz w:val="20"/>
                  <w:szCs w:val="20"/>
                  <w:lang w:val="cs-CZ" w:eastAsia="cs-CZ"/>
                  <w:rPrChange w:id="1453" w:author="Zuzka" w:date="2018-11-15T00:33:00Z">
                    <w:rPr/>
                  </w:rPrChange>
                </w:rPr>
                <w:t>prof. Ing. Vladimír Vašek, CSc.</w:t>
              </w:r>
            </w:ins>
          </w:p>
        </w:tc>
        <w:tc>
          <w:tcPr>
            <w:tcW w:w="4624" w:type="dxa"/>
          </w:tcPr>
          <w:p w14:paraId="7488E079" w14:textId="26421114" w:rsidR="00016085" w:rsidRPr="007405C9" w:rsidRDefault="00016085">
            <w:pPr>
              <w:rPr>
                <w:ins w:id="1454" w:author="Zuzka" w:date="2018-11-15T00:33:00Z"/>
                <w:rFonts w:asciiTheme="minorHAnsi" w:hAnsiTheme="minorHAnsi" w:cstheme="minorHAnsi"/>
                <w:sz w:val="20"/>
                <w:szCs w:val="20"/>
                <w:lang w:val="cs-CZ" w:eastAsia="cs-CZ"/>
              </w:rPr>
              <w:pPrChange w:id="1455" w:author="Jiří Vojtěšek" w:date="2018-11-22T17:38:00Z">
                <w:pPr>
                  <w:jc w:val="both"/>
                </w:pPr>
              </w:pPrChange>
            </w:pPr>
            <w:ins w:id="1456" w:author="Zuzka" w:date="2018-11-15T00:33:00Z">
              <w:r w:rsidRPr="007405C9">
                <w:rPr>
                  <w:rFonts w:asciiTheme="minorHAnsi" w:hAnsiTheme="minorHAnsi" w:cstheme="minorHAnsi"/>
                  <w:sz w:val="20"/>
                  <w:szCs w:val="20"/>
                  <w:lang w:val="cs-CZ" w:eastAsia="cs-CZ"/>
                  <w:rPrChange w:id="1457" w:author="Zuzka" w:date="2018-11-15T00:33:00Z">
                    <w:rPr/>
                  </w:rPrChange>
                </w:rPr>
                <w:t>Modernizace výukové infrastruktury Fakulty aplikované informatiky (</w:t>
              </w:r>
              <w:proofErr w:type="spellStart"/>
              <w:r w:rsidRPr="007405C9">
                <w:rPr>
                  <w:rFonts w:asciiTheme="minorHAnsi" w:hAnsiTheme="minorHAnsi" w:cstheme="minorHAnsi"/>
                  <w:sz w:val="20"/>
                  <w:szCs w:val="20"/>
                  <w:lang w:val="cs-CZ" w:eastAsia="cs-CZ"/>
                  <w:rPrChange w:id="1458" w:author="Zuzka" w:date="2018-11-15T00:33:00Z">
                    <w:rPr/>
                  </w:rPrChange>
                </w:rPr>
                <w:t>MoVI</w:t>
              </w:r>
              <w:proofErr w:type="spellEnd"/>
              <w:r w:rsidRPr="007405C9">
                <w:rPr>
                  <w:rFonts w:asciiTheme="minorHAnsi" w:hAnsiTheme="minorHAnsi" w:cstheme="minorHAnsi"/>
                  <w:sz w:val="20"/>
                  <w:szCs w:val="20"/>
                  <w:lang w:val="cs-CZ" w:eastAsia="cs-CZ"/>
                  <w:rPrChange w:id="1459" w:author="Zuzka" w:date="2018-11-15T00:33:00Z">
                    <w:rPr/>
                  </w:rPrChange>
                </w:rPr>
                <w:t>-FAI) – (</w:t>
              </w:r>
              <w:proofErr w:type="spellStart"/>
              <w:r w:rsidRPr="007405C9">
                <w:rPr>
                  <w:rFonts w:asciiTheme="minorHAnsi" w:hAnsiTheme="minorHAnsi" w:cstheme="minorHAnsi"/>
                  <w:sz w:val="20"/>
                  <w:szCs w:val="20"/>
                  <w:lang w:val="cs-CZ" w:eastAsia="cs-CZ"/>
                  <w:rPrChange w:id="1460" w:author="Zuzka" w:date="2018-11-15T00:33:00Z">
                    <w:rPr/>
                  </w:rPrChange>
                </w:rPr>
                <w:t>reg</w:t>
              </w:r>
              <w:proofErr w:type="spellEnd"/>
              <w:r w:rsidRPr="007405C9">
                <w:rPr>
                  <w:rFonts w:asciiTheme="minorHAnsi" w:hAnsiTheme="minorHAnsi" w:cstheme="minorHAnsi"/>
                  <w:sz w:val="20"/>
                  <w:szCs w:val="20"/>
                  <w:lang w:val="cs-CZ" w:eastAsia="cs-CZ"/>
                  <w:rPrChange w:id="1461" w:author="Zuzka" w:date="2018-11-15T00:33:00Z">
                    <w:rPr/>
                  </w:rPrChange>
                </w:rPr>
                <w:t xml:space="preserve">. </w:t>
              </w:r>
              <w:proofErr w:type="gramStart"/>
              <w:r w:rsidRPr="007405C9">
                <w:rPr>
                  <w:rFonts w:asciiTheme="minorHAnsi" w:hAnsiTheme="minorHAnsi" w:cstheme="minorHAnsi"/>
                  <w:sz w:val="20"/>
                  <w:szCs w:val="20"/>
                  <w:lang w:val="cs-CZ" w:eastAsia="cs-CZ"/>
                  <w:rPrChange w:id="1462" w:author="Zuzka" w:date="2018-11-15T00:33:00Z">
                    <w:rPr/>
                  </w:rPrChange>
                </w:rPr>
                <w:t>č.</w:t>
              </w:r>
              <w:proofErr w:type="gramEnd"/>
              <w:r w:rsidRPr="007405C9">
                <w:rPr>
                  <w:rFonts w:asciiTheme="minorHAnsi" w:hAnsiTheme="minorHAnsi" w:cstheme="minorHAnsi"/>
                  <w:sz w:val="20"/>
                  <w:szCs w:val="20"/>
                  <w:lang w:val="cs-CZ" w:eastAsia="cs-CZ"/>
                  <w:rPrChange w:id="1463" w:author="Zuzka" w:date="2018-11-15T00:33:00Z">
                    <w:rPr/>
                  </w:rPrChange>
                </w:rPr>
                <w:t xml:space="preserve"> CZ.02.2.67/0.0/0.0/16_016/0002325)</w:t>
              </w:r>
            </w:ins>
          </w:p>
        </w:tc>
        <w:tc>
          <w:tcPr>
            <w:tcW w:w="1065" w:type="dxa"/>
          </w:tcPr>
          <w:p w14:paraId="4F95ED61" w14:textId="77777777" w:rsidR="00016085" w:rsidRPr="007405C9" w:rsidRDefault="00016085">
            <w:pPr>
              <w:rPr>
                <w:ins w:id="1464" w:author="Zuzka" w:date="2018-11-15T00:33:00Z"/>
                <w:rFonts w:asciiTheme="minorHAnsi" w:hAnsiTheme="minorHAnsi" w:cstheme="minorHAnsi"/>
                <w:sz w:val="20"/>
                <w:szCs w:val="20"/>
                <w:lang w:val="cs-CZ" w:eastAsia="cs-CZ"/>
                <w:rPrChange w:id="1465" w:author="Zuzka" w:date="2018-11-15T00:33:00Z">
                  <w:rPr>
                    <w:ins w:id="1466" w:author="Zuzka" w:date="2018-11-15T00:33:00Z"/>
                  </w:rPr>
                </w:rPrChange>
              </w:rPr>
              <w:pPrChange w:id="1467" w:author="Jiří Vojtěšek" w:date="2018-11-22T17:38:00Z">
                <w:pPr>
                  <w:jc w:val="center"/>
                </w:pPr>
              </w:pPrChange>
            </w:pPr>
            <w:ins w:id="1468" w:author="Zuzka" w:date="2018-11-15T00:33:00Z">
              <w:r w:rsidRPr="007405C9">
                <w:rPr>
                  <w:rFonts w:asciiTheme="minorHAnsi" w:hAnsiTheme="minorHAnsi" w:cstheme="minorHAnsi"/>
                  <w:sz w:val="20"/>
                  <w:szCs w:val="20"/>
                  <w:lang w:val="cs-CZ" w:eastAsia="cs-CZ"/>
                  <w:rPrChange w:id="1469" w:author="Zuzka" w:date="2018-11-15T00:33:00Z">
                    <w:rPr/>
                  </w:rPrChange>
                </w:rPr>
                <w:t>OP VVV</w:t>
              </w:r>
            </w:ins>
          </w:p>
          <w:p w14:paraId="42187652" w14:textId="45C07628" w:rsidR="00016085" w:rsidRPr="007405C9" w:rsidRDefault="00016085">
            <w:pPr>
              <w:rPr>
                <w:ins w:id="1470" w:author="Zuzka" w:date="2018-11-15T00:33:00Z"/>
                <w:rFonts w:asciiTheme="minorHAnsi" w:hAnsiTheme="minorHAnsi" w:cstheme="minorHAnsi"/>
                <w:sz w:val="20"/>
                <w:szCs w:val="20"/>
                <w:lang w:val="cs-CZ" w:eastAsia="cs-CZ"/>
              </w:rPr>
              <w:pPrChange w:id="1471" w:author="Jiří Vojtěšek" w:date="2018-11-22T17:38:00Z">
                <w:pPr>
                  <w:jc w:val="center"/>
                </w:pPr>
              </w:pPrChange>
            </w:pPr>
            <w:ins w:id="1472" w:author="Zuzka" w:date="2018-11-15T00:33:00Z">
              <w:r w:rsidRPr="007405C9">
                <w:rPr>
                  <w:rFonts w:asciiTheme="minorHAnsi" w:hAnsiTheme="minorHAnsi" w:cstheme="minorHAnsi"/>
                  <w:sz w:val="20"/>
                  <w:szCs w:val="20"/>
                  <w:lang w:val="cs-CZ" w:eastAsia="cs-CZ"/>
                  <w:rPrChange w:id="1473" w:author="Zuzka" w:date="2018-11-15T00:33:00Z">
                    <w:rPr/>
                  </w:rPrChange>
                </w:rPr>
                <w:t>MŠMT</w:t>
              </w:r>
            </w:ins>
          </w:p>
        </w:tc>
        <w:tc>
          <w:tcPr>
            <w:tcW w:w="1254" w:type="dxa"/>
          </w:tcPr>
          <w:p w14:paraId="3F800513" w14:textId="0381C729" w:rsidR="00016085" w:rsidRPr="007405C9" w:rsidRDefault="00016085">
            <w:pPr>
              <w:rPr>
                <w:ins w:id="1474" w:author="Zuzka" w:date="2018-11-15T00:33:00Z"/>
                <w:rFonts w:asciiTheme="minorHAnsi" w:hAnsiTheme="minorHAnsi" w:cstheme="minorHAnsi"/>
                <w:sz w:val="20"/>
                <w:szCs w:val="20"/>
                <w:lang w:val="cs-CZ" w:eastAsia="cs-CZ"/>
              </w:rPr>
              <w:pPrChange w:id="1475" w:author="Jiří Vojtěšek" w:date="2018-11-22T17:38:00Z">
                <w:pPr>
                  <w:jc w:val="center"/>
                </w:pPr>
              </w:pPrChange>
            </w:pPr>
            <w:ins w:id="1476" w:author="Zuzka" w:date="2018-11-15T00:33:00Z">
              <w:r w:rsidRPr="007405C9">
                <w:rPr>
                  <w:rFonts w:asciiTheme="minorHAnsi" w:hAnsiTheme="minorHAnsi" w:cstheme="minorHAnsi"/>
                  <w:sz w:val="20"/>
                  <w:szCs w:val="20"/>
                  <w:lang w:val="cs-CZ" w:eastAsia="cs-CZ"/>
                  <w:rPrChange w:id="1477" w:author="Zuzka" w:date="2018-11-15T00:33:00Z">
                    <w:rPr/>
                  </w:rPrChange>
                </w:rPr>
                <w:t>2017 - 2020</w:t>
              </w:r>
            </w:ins>
          </w:p>
        </w:tc>
      </w:tr>
      <w:tr w:rsidR="00016085" w:rsidRPr="007405C9" w14:paraId="50E468DF"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78"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85"/>
          <w:ins w:id="1479" w:author="Zuzka" w:date="2018-11-15T00:23:00Z"/>
          <w:trPrChange w:id="1480" w:author="Zuzka" w:date="2018-11-15T00:25:00Z">
            <w:trPr>
              <w:gridBefore w:val="1"/>
              <w:trHeight w:val="685"/>
            </w:trPr>
          </w:trPrChange>
        </w:trPr>
        <w:tc>
          <w:tcPr>
            <w:tcW w:w="2021" w:type="dxa"/>
            <w:tcPrChange w:id="1481" w:author="Zuzka" w:date="2018-11-15T00:25:00Z">
              <w:tcPr>
                <w:tcW w:w="2021" w:type="dxa"/>
                <w:gridSpan w:val="2"/>
              </w:tcPr>
            </w:tcPrChange>
          </w:tcPr>
          <w:p w14:paraId="3BE75658" w14:textId="77777777" w:rsidR="00016085" w:rsidRPr="007405C9" w:rsidRDefault="00016085">
            <w:pPr>
              <w:rPr>
                <w:ins w:id="1482" w:author="Zuzka" w:date="2018-11-15T00:23:00Z"/>
                <w:rFonts w:asciiTheme="minorHAnsi" w:hAnsiTheme="minorHAnsi" w:cstheme="minorHAnsi"/>
                <w:sz w:val="20"/>
                <w:szCs w:val="20"/>
                <w:lang w:val="cs-CZ" w:eastAsia="cs-CZ"/>
              </w:rPr>
              <w:pPrChange w:id="1483" w:author="Jiří Vojtěšek" w:date="2018-11-22T17:38:00Z">
                <w:pPr>
                  <w:jc w:val="both"/>
                </w:pPr>
              </w:pPrChange>
            </w:pPr>
            <w:ins w:id="1484" w:author="Zuzka" w:date="2018-11-15T00:23:00Z">
              <w:r w:rsidRPr="007405C9">
                <w:rPr>
                  <w:rFonts w:asciiTheme="minorHAnsi" w:hAnsiTheme="minorHAnsi" w:cstheme="minorHAnsi"/>
                  <w:sz w:val="20"/>
                  <w:szCs w:val="20"/>
                  <w:lang w:val="cs-CZ" w:eastAsia="cs-CZ"/>
                </w:rPr>
                <w:t xml:space="preserve">prof. Ing. Vladimír Vašek, CSc. </w:t>
              </w:r>
            </w:ins>
          </w:p>
        </w:tc>
        <w:tc>
          <w:tcPr>
            <w:tcW w:w="4624" w:type="dxa"/>
            <w:tcPrChange w:id="1485" w:author="Zuzka" w:date="2018-11-15T00:25:00Z">
              <w:tcPr>
                <w:tcW w:w="4624" w:type="dxa"/>
                <w:gridSpan w:val="2"/>
              </w:tcPr>
            </w:tcPrChange>
          </w:tcPr>
          <w:p w14:paraId="34E84E54" w14:textId="77777777" w:rsidR="00016085" w:rsidRPr="007405C9" w:rsidRDefault="00016085" w:rsidP="004C088F">
            <w:pPr>
              <w:rPr>
                <w:ins w:id="1486" w:author="Zuzka" w:date="2018-11-15T00:23:00Z"/>
                <w:rFonts w:asciiTheme="minorHAnsi" w:hAnsiTheme="minorHAnsi" w:cstheme="minorHAnsi"/>
                <w:sz w:val="20"/>
                <w:szCs w:val="20"/>
                <w:lang w:val="cs-CZ" w:eastAsia="cs-CZ"/>
              </w:rPr>
            </w:pPr>
            <w:ins w:id="1487" w:author="Zuzka" w:date="2018-11-15T00:23:00Z">
              <w:r w:rsidRPr="007405C9">
                <w:rPr>
                  <w:rFonts w:asciiTheme="minorHAnsi" w:hAnsiTheme="minorHAnsi" w:cstheme="minorHAnsi"/>
                  <w:sz w:val="20"/>
                  <w:szCs w:val="20"/>
                  <w:lang w:val="cs-CZ" w:eastAsia="cs-CZ"/>
                </w:rPr>
                <w:fldChar w:fldCharType="begin"/>
              </w:r>
              <w:r w:rsidRPr="007405C9">
                <w:rPr>
                  <w:rFonts w:asciiTheme="minorHAnsi" w:hAnsiTheme="minorHAnsi" w:cstheme="minorHAnsi"/>
                  <w:sz w:val="20"/>
                  <w:szCs w:val="20"/>
                  <w:lang w:val="cs-CZ" w:eastAsia="cs-CZ"/>
                </w:rPr>
                <w:instrText xml:space="preserve"> HYPERLINK "https://www.rvvi.cz/cep?s=jednoduche-vyhledavani&amp;ss=detail&amp;n=0&amp;h=LO1303" </w:instrText>
              </w:r>
              <w:r w:rsidRPr="007405C9">
                <w:rPr>
                  <w:rFonts w:asciiTheme="minorHAnsi" w:hAnsiTheme="minorHAnsi" w:cstheme="minorHAnsi"/>
                  <w:sz w:val="20"/>
                  <w:szCs w:val="20"/>
                  <w:lang w:val="cs-CZ" w:eastAsia="cs-CZ"/>
                </w:rPr>
                <w:fldChar w:fldCharType="separate"/>
              </w:r>
              <w:r w:rsidRPr="007405C9">
                <w:rPr>
                  <w:rFonts w:asciiTheme="minorHAnsi" w:hAnsiTheme="minorHAnsi" w:cstheme="minorHAnsi"/>
                  <w:sz w:val="20"/>
                  <w:szCs w:val="20"/>
                  <w:lang w:val="cs-CZ" w:eastAsia="cs-CZ"/>
                </w:rPr>
                <w:t>Podpora udržitelnosti a rozvoje Centra bezpečnostních, informačních a pokročilých technologií</w:t>
              </w:r>
              <w:r w:rsidRPr="007405C9">
                <w:rPr>
                  <w:rFonts w:asciiTheme="minorHAnsi" w:hAnsiTheme="minorHAnsi" w:cstheme="minorHAnsi"/>
                  <w:sz w:val="20"/>
                  <w:szCs w:val="20"/>
                  <w:lang w:val="cs-CZ" w:eastAsia="cs-CZ"/>
                </w:rPr>
                <w:fldChar w:fldCharType="end"/>
              </w:r>
              <w:r w:rsidRPr="007405C9">
                <w:rPr>
                  <w:rFonts w:asciiTheme="minorHAnsi" w:hAnsiTheme="minorHAnsi" w:cstheme="minorHAnsi"/>
                  <w:sz w:val="20"/>
                  <w:szCs w:val="20"/>
                  <w:lang w:val="cs-CZ" w:eastAsia="cs-CZ"/>
                </w:rPr>
                <w:t xml:space="preserve"> (</w:t>
              </w:r>
              <w:proofErr w:type="spellStart"/>
              <w:r w:rsidRPr="007405C9">
                <w:rPr>
                  <w:rFonts w:asciiTheme="minorHAnsi" w:hAnsiTheme="minorHAnsi" w:cstheme="minorHAnsi"/>
                  <w:sz w:val="20"/>
                  <w:szCs w:val="20"/>
                  <w:lang w:val="cs-CZ" w:eastAsia="cs-CZ"/>
                </w:rPr>
                <w:t>reg</w:t>
              </w:r>
              <w:proofErr w:type="spellEnd"/>
              <w:r w:rsidRPr="007405C9">
                <w:rPr>
                  <w:rFonts w:asciiTheme="minorHAnsi" w:hAnsiTheme="minorHAnsi" w:cstheme="minorHAnsi"/>
                  <w:sz w:val="20"/>
                  <w:szCs w:val="20"/>
                  <w:lang w:val="cs-CZ" w:eastAsia="cs-CZ"/>
                </w:rPr>
                <w:t xml:space="preserve">. </w:t>
              </w:r>
              <w:proofErr w:type="gramStart"/>
              <w:r w:rsidRPr="007405C9">
                <w:rPr>
                  <w:rFonts w:asciiTheme="minorHAnsi" w:hAnsiTheme="minorHAnsi" w:cstheme="minorHAnsi"/>
                  <w:sz w:val="20"/>
                  <w:szCs w:val="20"/>
                  <w:lang w:val="cs-CZ" w:eastAsia="cs-CZ"/>
                </w:rPr>
                <w:t>č.</w:t>
              </w:r>
              <w:proofErr w:type="gramEnd"/>
              <w:r w:rsidRPr="007405C9">
                <w:rPr>
                  <w:rFonts w:asciiTheme="minorHAnsi" w:hAnsiTheme="minorHAnsi" w:cstheme="minorHAnsi"/>
                  <w:sz w:val="20"/>
                  <w:szCs w:val="20"/>
                  <w:lang w:val="cs-CZ" w:eastAsia="cs-CZ"/>
                </w:rPr>
                <w:t xml:space="preserve"> VG20112014067)</w:t>
              </w:r>
            </w:ins>
          </w:p>
        </w:tc>
        <w:tc>
          <w:tcPr>
            <w:tcW w:w="1065" w:type="dxa"/>
            <w:tcPrChange w:id="1488" w:author="Zuzka" w:date="2018-11-15T00:25:00Z">
              <w:tcPr>
                <w:tcW w:w="1065" w:type="dxa"/>
                <w:gridSpan w:val="2"/>
              </w:tcPr>
            </w:tcPrChange>
          </w:tcPr>
          <w:p w14:paraId="4F11B69E" w14:textId="77777777" w:rsidR="00016085" w:rsidRPr="007405C9" w:rsidRDefault="00016085">
            <w:pPr>
              <w:rPr>
                <w:ins w:id="1489" w:author="Zuzka" w:date="2018-11-15T00:23:00Z"/>
                <w:rFonts w:asciiTheme="minorHAnsi" w:hAnsiTheme="minorHAnsi" w:cstheme="minorHAnsi"/>
                <w:sz w:val="20"/>
                <w:szCs w:val="20"/>
                <w:lang w:val="cs-CZ" w:eastAsia="cs-CZ"/>
              </w:rPr>
              <w:pPrChange w:id="1490" w:author="Jiří Vojtěšek" w:date="2018-11-22T17:38:00Z">
                <w:pPr>
                  <w:jc w:val="center"/>
                </w:pPr>
              </w:pPrChange>
            </w:pPr>
            <w:ins w:id="1491" w:author="Zuzka" w:date="2018-11-15T00:23:00Z">
              <w:r w:rsidRPr="007405C9">
                <w:rPr>
                  <w:rFonts w:asciiTheme="minorHAnsi" w:hAnsiTheme="minorHAnsi" w:cstheme="minorHAnsi"/>
                  <w:sz w:val="20"/>
                  <w:szCs w:val="20"/>
                  <w:lang w:val="cs-CZ" w:eastAsia="cs-CZ"/>
                </w:rPr>
                <w:t>C</w:t>
              </w:r>
            </w:ins>
          </w:p>
          <w:p w14:paraId="7597BDE3" w14:textId="77777777" w:rsidR="00016085" w:rsidRPr="007405C9" w:rsidRDefault="00016085">
            <w:pPr>
              <w:rPr>
                <w:ins w:id="1492" w:author="Zuzka" w:date="2018-11-15T00:23:00Z"/>
                <w:rFonts w:asciiTheme="minorHAnsi" w:hAnsiTheme="minorHAnsi" w:cstheme="minorHAnsi"/>
                <w:sz w:val="20"/>
                <w:szCs w:val="20"/>
                <w:lang w:val="cs-CZ" w:eastAsia="cs-CZ"/>
              </w:rPr>
              <w:pPrChange w:id="1493" w:author="Jiří Vojtěšek" w:date="2018-11-22T17:38:00Z">
                <w:pPr>
                  <w:jc w:val="center"/>
                </w:pPr>
              </w:pPrChange>
            </w:pPr>
            <w:ins w:id="1494" w:author="Zuzka" w:date="2018-11-15T00:23:00Z">
              <w:r w:rsidRPr="007405C9">
                <w:rPr>
                  <w:rFonts w:asciiTheme="minorHAnsi" w:hAnsiTheme="minorHAnsi" w:cstheme="minorHAnsi"/>
                  <w:sz w:val="20"/>
                  <w:szCs w:val="20"/>
                  <w:lang w:val="cs-CZ" w:eastAsia="cs-CZ"/>
                </w:rPr>
                <w:t>MŠMT</w:t>
              </w:r>
            </w:ins>
          </w:p>
        </w:tc>
        <w:tc>
          <w:tcPr>
            <w:tcW w:w="1254" w:type="dxa"/>
            <w:tcPrChange w:id="1495" w:author="Zuzka" w:date="2018-11-15T00:25:00Z">
              <w:tcPr>
                <w:tcW w:w="1249" w:type="dxa"/>
                <w:gridSpan w:val="2"/>
              </w:tcPr>
            </w:tcPrChange>
          </w:tcPr>
          <w:p w14:paraId="595C9C48" w14:textId="77777777" w:rsidR="00016085" w:rsidRPr="007405C9" w:rsidRDefault="00016085">
            <w:pPr>
              <w:rPr>
                <w:ins w:id="1496" w:author="Zuzka" w:date="2018-11-15T00:23:00Z"/>
                <w:rFonts w:asciiTheme="minorHAnsi" w:hAnsiTheme="minorHAnsi" w:cstheme="minorHAnsi"/>
                <w:sz w:val="20"/>
                <w:szCs w:val="20"/>
                <w:lang w:val="cs-CZ" w:eastAsia="cs-CZ"/>
              </w:rPr>
              <w:pPrChange w:id="1497" w:author="Jiří Vojtěšek" w:date="2018-11-22T17:38:00Z">
                <w:pPr>
                  <w:jc w:val="center"/>
                </w:pPr>
              </w:pPrChange>
            </w:pPr>
            <w:ins w:id="1498" w:author="Zuzka" w:date="2018-11-15T00:23:00Z">
              <w:r w:rsidRPr="007405C9">
                <w:rPr>
                  <w:rFonts w:asciiTheme="minorHAnsi" w:hAnsiTheme="minorHAnsi" w:cstheme="minorHAnsi"/>
                  <w:sz w:val="20"/>
                  <w:szCs w:val="20"/>
                  <w:lang w:val="cs-CZ" w:eastAsia="cs-CZ"/>
                </w:rPr>
                <w:t>2015 - 2019</w:t>
              </w:r>
            </w:ins>
          </w:p>
        </w:tc>
      </w:tr>
      <w:tr w:rsidR="00016085" w:rsidRPr="007405C9" w14:paraId="17EFF298" w14:textId="77777777" w:rsidTr="00016085">
        <w:trPr>
          <w:trHeight w:val="685"/>
          <w:ins w:id="1499" w:author="Zuzka" w:date="2018-11-15T00:33:00Z"/>
        </w:trPr>
        <w:tc>
          <w:tcPr>
            <w:tcW w:w="2021" w:type="dxa"/>
          </w:tcPr>
          <w:p w14:paraId="0F19EFD2" w14:textId="515A37BA" w:rsidR="00016085" w:rsidRPr="007405C9" w:rsidRDefault="00016085">
            <w:pPr>
              <w:rPr>
                <w:ins w:id="1500" w:author="Zuzka" w:date="2018-11-15T00:33:00Z"/>
                <w:rFonts w:asciiTheme="minorHAnsi" w:hAnsiTheme="minorHAnsi" w:cstheme="minorHAnsi"/>
                <w:sz w:val="20"/>
                <w:szCs w:val="20"/>
                <w:lang w:val="cs-CZ" w:eastAsia="cs-CZ"/>
              </w:rPr>
              <w:pPrChange w:id="1501" w:author="Jiří Vojtěšek" w:date="2018-11-22T17:38:00Z">
                <w:pPr>
                  <w:jc w:val="both"/>
                </w:pPr>
              </w:pPrChange>
            </w:pPr>
            <w:ins w:id="1502" w:author="Zuzka" w:date="2018-11-15T00:34:00Z">
              <w:r w:rsidRPr="007405C9">
                <w:rPr>
                  <w:rFonts w:asciiTheme="minorHAnsi" w:hAnsiTheme="minorHAnsi" w:cstheme="minorHAnsi"/>
                  <w:sz w:val="20"/>
                  <w:szCs w:val="20"/>
                  <w:lang w:val="cs-CZ" w:eastAsia="cs-CZ"/>
                </w:rPr>
                <w:t>doc. Mgr. Milan Adámek, Ph.D.</w:t>
              </w:r>
            </w:ins>
          </w:p>
        </w:tc>
        <w:tc>
          <w:tcPr>
            <w:tcW w:w="4624" w:type="dxa"/>
          </w:tcPr>
          <w:p w14:paraId="54BF2839" w14:textId="77777777" w:rsidR="00016085" w:rsidRPr="007405C9" w:rsidRDefault="00016085" w:rsidP="004C088F">
            <w:pPr>
              <w:rPr>
                <w:ins w:id="1503" w:author="Zuzka" w:date="2018-11-15T00:33:00Z"/>
                <w:rFonts w:asciiTheme="minorHAnsi" w:hAnsiTheme="minorHAnsi" w:cstheme="minorHAnsi"/>
                <w:sz w:val="20"/>
                <w:szCs w:val="20"/>
                <w:lang w:val="cs-CZ" w:eastAsia="cs-CZ"/>
              </w:rPr>
            </w:pPr>
            <w:ins w:id="1504" w:author="Zuzka" w:date="2018-11-15T00:33:00Z">
              <w:r w:rsidRPr="007405C9">
                <w:rPr>
                  <w:rFonts w:asciiTheme="minorHAnsi" w:hAnsiTheme="minorHAnsi" w:cstheme="minorHAnsi"/>
                  <w:sz w:val="20"/>
                  <w:szCs w:val="20"/>
                  <w:lang w:val="cs-CZ" w:eastAsia="cs-CZ"/>
                </w:rPr>
                <w:t xml:space="preserve">Modulární systém ENTER </w:t>
              </w:r>
            </w:ins>
          </w:p>
          <w:p w14:paraId="7111FDB7" w14:textId="4476F4DD" w:rsidR="00016085" w:rsidRPr="007405C9" w:rsidRDefault="00016085">
            <w:pPr>
              <w:rPr>
                <w:ins w:id="1505" w:author="Zuzka" w:date="2018-11-15T00:33:00Z"/>
                <w:rFonts w:asciiTheme="minorHAnsi" w:hAnsiTheme="minorHAnsi" w:cstheme="minorHAnsi"/>
                <w:sz w:val="20"/>
                <w:szCs w:val="20"/>
                <w:lang w:val="cs-CZ" w:eastAsia="cs-CZ"/>
              </w:rPr>
            </w:pPr>
            <w:ins w:id="1506" w:author="Zuzka" w:date="2018-11-15T00:33:00Z">
              <w:r w:rsidRPr="007405C9">
                <w:rPr>
                  <w:rFonts w:asciiTheme="minorHAnsi" w:hAnsiTheme="minorHAnsi" w:cstheme="minorHAnsi"/>
                  <w:sz w:val="20"/>
                  <w:szCs w:val="20"/>
                  <w:lang w:val="cs-CZ" w:eastAsia="cs-CZ"/>
                </w:rPr>
                <w:t>(</w:t>
              </w:r>
              <w:proofErr w:type="spellStart"/>
              <w:r w:rsidRPr="007405C9">
                <w:rPr>
                  <w:rFonts w:asciiTheme="minorHAnsi" w:hAnsiTheme="minorHAnsi" w:cstheme="minorHAnsi"/>
                  <w:sz w:val="20"/>
                  <w:szCs w:val="20"/>
                  <w:lang w:val="cs-CZ" w:eastAsia="cs-CZ"/>
                </w:rPr>
                <w:t>reg</w:t>
              </w:r>
              <w:proofErr w:type="spellEnd"/>
              <w:r w:rsidRPr="007405C9">
                <w:rPr>
                  <w:rFonts w:asciiTheme="minorHAnsi" w:hAnsiTheme="minorHAnsi" w:cstheme="minorHAnsi"/>
                  <w:sz w:val="20"/>
                  <w:szCs w:val="20"/>
                  <w:lang w:val="cs-CZ" w:eastAsia="cs-CZ"/>
                </w:rPr>
                <w:t xml:space="preserve">. </w:t>
              </w:r>
              <w:proofErr w:type="gramStart"/>
              <w:r w:rsidRPr="007405C9">
                <w:rPr>
                  <w:rFonts w:asciiTheme="minorHAnsi" w:hAnsiTheme="minorHAnsi" w:cstheme="minorHAnsi"/>
                  <w:sz w:val="20"/>
                  <w:szCs w:val="20"/>
                  <w:lang w:val="cs-CZ" w:eastAsia="cs-CZ"/>
                </w:rPr>
                <w:t>č.</w:t>
              </w:r>
              <w:proofErr w:type="gramEnd"/>
              <w:r w:rsidRPr="007405C9">
                <w:rPr>
                  <w:rFonts w:asciiTheme="minorHAnsi" w:hAnsiTheme="minorHAnsi" w:cstheme="minorHAnsi"/>
                  <w:sz w:val="20"/>
                  <w:szCs w:val="20"/>
                  <w:lang w:val="cs-CZ" w:eastAsia="cs-CZ"/>
                </w:rPr>
                <w:t xml:space="preserve"> CZ.01.1.02/0.0/0.0/15_019/0004581)</w:t>
              </w:r>
            </w:ins>
          </w:p>
        </w:tc>
        <w:tc>
          <w:tcPr>
            <w:tcW w:w="1065" w:type="dxa"/>
          </w:tcPr>
          <w:p w14:paraId="229C9A2E" w14:textId="77777777" w:rsidR="00016085" w:rsidRPr="007405C9" w:rsidRDefault="00016085">
            <w:pPr>
              <w:rPr>
                <w:ins w:id="1507" w:author="Zuzka" w:date="2018-11-15T00:33:00Z"/>
                <w:rFonts w:asciiTheme="minorHAnsi" w:hAnsiTheme="minorHAnsi" w:cstheme="minorHAnsi"/>
                <w:sz w:val="20"/>
                <w:szCs w:val="20"/>
                <w:lang w:val="cs-CZ" w:eastAsia="cs-CZ"/>
              </w:rPr>
              <w:pPrChange w:id="1508" w:author="Jiří Vojtěšek" w:date="2018-11-22T17:38:00Z">
                <w:pPr>
                  <w:jc w:val="center"/>
                </w:pPr>
              </w:pPrChange>
            </w:pPr>
            <w:ins w:id="1509" w:author="Zuzka" w:date="2018-11-15T00:33:00Z">
              <w:r w:rsidRPr="007405C9">
                <w:rPr>
                  <w:rFonts w:asciiTheme="minorHAnsi" w:hAnsiTheme="minorHAnsi" w:cstheme="minorHAnsi"/>
                  <w:sz w:val="20"/>
                  <w:szCs w:val="20"/>
                  <w:lang w:val="cs-CZ" w:eastAsia="cs-CZ"/>
                </w:rPr>
                <w:t>C</w:t>
              </w:r>
            </w:ins>
          </w:p>
          <w:p w14:paraId="5A3F38AF" w14:textId="6CD38CA8" w:rsidR="00016085" w:rsidRPr="007405C9" w:rsidRDefault="00016085">
            <w:pPr>
              <w:rPr>
                <w:ins w:id="1510" w:author="Zuzka" w:date="2018-11-15T00:33:00Z"/>
                <w:rFonts w:asciiTheme="minorHAnsi" w:hAnsiTheme="minorHAnsi" w:cstheme="minorHAnsi"/>
                <w:sz w:val="20"/>
                <w:szCs w:val="20"/>
                <w:lang w:val="cs-CZ" w:eastAsia="cs-CZ"/>
              </w:rPr>
              <w:pPrChange w:id="1511" w:author="Jiří Vojtěšek" w:date="2018-11-22T17:38:00Z">
                <w:pPr>
                  <w:jc w:val="center"/>
                </w:pPr>
              </w:pPrChange>
            </w:pPr>
            <w:proofErr w:type="spellStart"/>
            <w:ins w:id="1512" w:author="Zuzka" w:date="2018-11-15T00:33:00Z">
              <w:r w:rsidRPr="007405C9">
                <w:rPr>
                  <w:rFonts w:asciiTheme="minorHAnsi" w:hAnsiTheme="minorHAnsi" w:cstheme="minorHAnsi"/>
                  <w:sz w:val="20"/>
                  <w:szCs w:val="20"/>
                  <w:lang w:val="cs-CZ" w:eastAsia="cs-CZ"/>
                </w:rPr>
                <w:t>Ministerstvoprůmyslu</w:t>
              </w:r>
              <w:proofErr w:type="spellEnd"/>
              <w:r w:rsidRPr="007405C9">
                <w:rPr>
                  <w:rFonts w:asciiTheme="minorHAnsi" w:hAnsiTheme="minorHAnsi" w:cstheme="minorHAnsi"/>
                  <w:sz w:val="20"/>
                  <w:szCs w:val="20"/>
                  <w:lang w:val="cs-CZ" w:eastAsia="cs-CZ"/>
                </w:rPr>
                <w:t xml:space="preserve"> a obchodu</w:t>
              </w:r>
            </w:ins>
          </w:p>
        </w:tc>
        <w:tc>
          <w:tcPr>
            <w:tcW w:w="1254" w:type="dxa"/>
          </w:tcPr>
          <w:p w14:paraId="466E7E4C" w14:textId="0AC800D8" w:rsidR="00016085" w:rsidRPr="007405C9" w:rsidRDefault="00016085">
            <w:pPr>
              <w:rPr>
                <w:ins w:id="1513" w:author="Zuzka" w:date="2018-11-15T00:33:00Z"/>
                <w:rFonts w:asciiTheme="minorHAnsi" w:hAnsiTheme="minorHAnsi" w:cstheme="minorHAnsi"/>
                <w:sz w:val="20"/>
                <w:szCs w:val="20"/>
                <w:lang w:val="cs-CZ" w:eastAsia="cs-CZ"/>
              </w:rPr>
              <w:pPrChange w:id="1514" w:author="Jiří Vojtěšek" w:date="2018-11-22T17:38:00Z">
                <w:pPr>
                  <w:jc w:val="center"/>
                </w:pPr>
              </w:pPrChange>
            </w:pPr>
            <w:ins w:id="1515" w:author="Zuzka" w:date="2018-11-15T00:33:00Z">
              <w:r w:rsidRPr="007405C9">
                <w:rPr>
                  <w:rFonts w:asciiTheme="minorHAnsi" w:hAnsiTheme="minorHAnsi" w:cstheme="minorHAnsi"/>
                  <w:sz w:val="20"/>
                  <w:szCs w:val="20"/>
                  <w:lang w:val="cs-CZ" w:eastAsia="cs-CZ"/>
                </w:rPr>
                <w:t>2017 - 2019</w:t>
              </w:r>
            </w:ins>
          </w:p>
        </w:tc>
      </w:tr>
      <w:tr w:rsidR="00016085" w:rsidRPr="007405C9" w14:paraId="335E94DD" w14:textId="77777777" w:rsidTr="00016085">
        <w:trPr>
          <w:trHeight w:val="685"/>
          <w:ins w:id="1516" w:author="Zuzka" w:date="2018-11-15T00:33:00Z"/>
        </w:trPr>
        <w:tc>
          <w:tcPr>
            <w:tcW w:w="2021" w:type="dxa"/>
          </w:tcPr>
          <w:p w14:paraId="3260CC85" w14:textId="35D52307" w:rsidR="00016085" w:rsidRPr="007405C9" w:rsidRDefault="00016085">
            <w:pPr>
              <w:rPr>
                <w:ins w:id="1517" w:author="Zuzka" w:date="2018-11-15T00:33:00Z"/>
                <w:rFonts w:asciiTheme="minorHAnsi" w:hAnsiTheme="minorHAnsi" w:cstheme="minorHAnsi"/>
                <w:sz w:val="20"/>
                <w:szCs w:val="20"/>
                <w:lang w:val="cs-CZ" w:eastAsia="cs-CZ"/>
              </w:rPr>
              <w:pPrChange w:id="1518" w:author="Jiří Vojtěšek" w:date="2018-11-22T17:38:00Z">
                <w:pPr>
                  <w:jc w:val="both"/>
                </w:pPr>
              </w:pPrChange>
            </w:pPr>
            <w:ins w:id="1519" w:author="Zuzka" w:date="2018-11-15T00:33:00Z">
              <w:r w:rsidRPr="007405C9">
                <w:rPr>
                  <w:rFonts w:asciiTheme="minorHAnsi" w:hAnsiTheme="minorHAnsi" w:cstheme="minorHAnsi"/>
                  <w:sz w:val="20"/>
                  <w:szCs w:val="20"/>
                  <w:lang w:val="cs-CZ" w:eastAsia="cs-CZ"/>
                </w:rPr>
                <w:lastRenderedPageBreak/>
                <w:t>doc. Mgr. Milan Adámek, Ph.D.</w:t>
              </w:r>
            </w:ins>
          </w:p>
        </w:tc>
        <w:tc>
          <w:tcPr>
            <w:tcW w:w="4624" w:type="dxa"/>
          </w:tcPr>
          <w:p w14:paraId="4CADA519" w14:textId="77777777" w:rsidR="00016085" w:rsidRPr="007405C9" w:rsidRDefault="00016085">
            <w:pPr>
              <w:rPr>
                <w:ins w:id="1520" w:author="Zuzka" w:date="2018-11-15T00:33:00Z"/>
                <w:rFonts w:asciiTheme="minorHAnsi" w:hAnsiTheme="minorHAnsi" w:cstheme="minorHAnsi"/>
                <w:sz w:val="20"/>
                <w:szCs w:val="20"/>
                <w:lang w:val="cs-CZ" w:eastAsia="cs-CZ"/>
              </w:rPr>
              <w:pPrChange w:id="1521" w:author="Jiří Vojtěšek" w:date="2018-11-22T17:38:00Z">
                <w:pPr>
                  <w:jc w:val="both"/>
                </w:pPr>
              </w:pPrChange>
            </w:pPr>
            <w:ins w:id="1522" w:author="Zuzka" w:date="2018-11-15T00:33:00Z">
              <w:r w:rsidRPr="007405C9">
                <w:rPr>
                  <w:rFonts w:asciiTheme="minorHAnsi" w:hAnsiTheme="minorHAnsi" w:cstheme="minorHAnsi"/>
                  <w:sz w:val="20"/>
                  <w:szCs w:val="20"/>
                  <w:lang w:val="cs-CZ" w:eastAsia="cs-CZ"/>
                </w:rPr>
                <w:t>Platforma INFOS</w:t>
              </w:r>
            </w:ins>
          </w:p>
          <w:p w14:paraId="4692EBB9" w14:textId="3CA39CF4" w:rsidR="00016085" w:rsidRPr="007405C9" w:rsidRDefault="00016085" w:rsidP="004C088F">
            <w:pPr>
              <w:rPr>
                <w:ins w:id="1523" w:author="Zuzka" w:date="2018-11-15T00:33:00Z"/>
                <w:rFonts w:asciiTheme="minorHAnsi" w:hAnsiTheme="minorHAnsi" w:cstheme="minorHAnsi"/>
                <w:sz w:val="20"/>
                <w:szCs w:val="20"/>
                <w:lang w:val="cs-CZ" w:eastAsia="cs-CZ"/>
              </w:rPr>
            </w:pPr>
            <w:ins w:id="1524" w:author="Zuzka" w:date="2018-11-15T00:33:00Z">
              <w:r w:rsidRPr="007405C9">
                <w:rPr>
                  <w:rFonts w:asciiTheme="minorHAnsi" w:hAnsiTheme="minorHAnsi" w:cstheme="minorHAnsi"/>
                  <w:sz w:val="20"/>
                  <w:szCs w:val="20"/>
                  <w:lang w:val="cs-CZ" w:eastAsia="cs-CZ"/>
                </w:rPr>
                <w:t>(</w:t>
              </w:r>
              <w:proofErr w:type="spellStart"/>
              <w:r w:rsidRPr="007405C9">
                <w:rPr>
                  <w:rFonts w:asciiTheme="minorHAnsi" w:hAnsiTheme="minorHAnsi" w:cstheme="minorHAnsi"/>
                  <w:sz w:val="20"/>
                  <w:szCs w:val="20"/>
                  <w:lang w:val="cs-CZ" w:eastAsia="cs-CZ"/>
                </w:rPr>
                <w:t>reg</w:t>
              </w:r>
              <w:proofErr w:type="spellEnd"/>
              <w:r w:rsidRPr="007405C9">
                <w:rPr>
                  <w:rFonts w:asciiTheme="minorHAnsi" w:hAnsiTheme="minorHAnsi" w:cstheme="minorHAnsi"/>
                  <w:sz w:val="20"/>
                  <w:szCs w:val="20"/>
                  <w:lang w:val="cs-CZ" w:eastAsia="cs-CZ"/>
                </w:rPr>
                <w:t xml:space="preserve">. </w:t>
              </w:r>
              <w:proofErr w:type="gramStart"/>
              <w:r w:rsidRPr="007405C9">
                <w:rPr>
                  <w:rFonts w:asciiTheme="minorHAnsi" w:hAnsiTheme="minorHAnsi" w:cstheme="minorHAnsi"/>
                  <w:sz w:val="20"/>
                  <w:szCs w:val="20"/>
                  <w:lang w:val="cs-CZ" w:eastAsia="cs-CZ"/>
                </w:rPr>
                <w:t>č.</w:t>
              </w:r>
              <w:proofErr w:type="gramEnd"/>
              <w:r w:rsidRPr="007405C9">
                <w:rPr>
                  <w:rFonts w:asciiTheme="minorHAnsi" w:hAnsiTheme="minorHAnsi" w:cstheme="minorHAnsi"/>
                  <w:sz w:val="20"/>
                  <w:szCs w:val="20"/>
                  <w:lang w:val="cs-CZ" w:eastAsia="cs-CZ"/>
                </w:rPr>
                <w:t xml:space="preserve"> CZ.01.1.02/0.0/0.0/15_019/0004580)</w:t>
              </w:r>
            </w:ins>
          </w:p>
        </w:tc>
        <w:tc>
          <w:tcPr>
            <w:tcW w:w="1065" w:type="dxa"/>
          </w:tcPr>
          <w:p w14:paraId="6BC9138E" w14:textId="77777777" w:rsidR="00016085" w:rsidRPr="007405C9" w:rsidRDefault="00016085">
            <w:pPr>
              <w:rPr>
                <w:ins w:id="1525" w:author="Zuzka" w:date="2018-11-15T00:33:00Z"/>
                <w:rFonts w:asciiTheme="minorHAnsi" w:hAnsiTheme="minorHAnsi" w:cstheme="minorHAnsi"/>
                <w:sz w:val="20"/>
                <w:szCs w:val="20"/>
                <w:lang w:val="cs-CZ" w:eastAsia="cs-CZ"/>
              </w:rPr>
              <w:pPrChange w:id="1526" w:author="Jiří Vojtěšek" w:date="2018-11-22T17:38:00Z">
                <w:pPr>
                  <w:jc w:val="center"/>
                </w:pPr>
              </w:pPrChange>
            </w:pPr>
            <w:ins w:id="1527" w:author="Zuzka" w:date="2018-11-15T00:33:00Z">
              <w:r w:rsidRPr="007405C9">
                <w:rPr>
                  <w:rFonts w:asciiTheme="minorHAnsi" w:hAnsiTheme="minorHAnsi" w:cstheme="minorHAnsi"/>
                  <w:sz w:val="20"/>
                  <w:szCs w:val="20"/>
                  <w:lang w:val="cs-CZ" w:eastAsia="cs-CZ"/>
                </w:rPr>
                <w:t>C</w:t>
              </w:r>
            </w:ins>
          </w:p>
          <w:p w14:paraId="0D69F725" w14:textId="1C002367" w:rsidR="00016085" w:rsidRPr="007405C9" w:rsidRDefault="00016085">
            <w:pPr>
              <w:rPr>
                <w:ins w:id="1528" w:author="Zuzka" w:date="2018-11-15T00:33:00Z"/>
                <w:rFonts w:asciiTheme="minorHAnsi" w:hAnsiTheme="minorHAnsi" w:cstheme="minorHAnsi"/>
                <w:sz w:val="20"/>
                <w:szCs w:val="20"/>
                <w:lang w:val="cs-CZ" w:eastAsia="cs-CZ"/>
              </w:rPr>
              <w:pPrChange w:id="1529" w:author="Jiří Vojtěšek" w:date="2018-11-22T17:38:00Z">
                <w:pPr>
                  <w:jc w:val="center"/>
                </w:pPr>
              </w:pPrChange>
            </w:pPr>
            <w:proofErr w:type="spellStart"/>
            <w:ins w:id="1530" w:author="Zuzka" w:date="2018-11-15T00:33:00Z">
              <w:r w:rsidRPr="007405C9">
                <w:rPr>
                  <w:rFonts w:asciiTheme="minorHAnsi" w:hAnsiTheme="minorHAnsi" w:cstheme="minorHAnsi"/>
                  <w:sz w:val="20"/>
                  <w:szCs w:val="20"/>
                  <w:lang w:val="cs-CZ" w:eastAsia="cs-CZ"/>
                </w:rPr>
                <w:t>Ministerstvoprůmyslu</w:t>
              </w:r>
              <w:proofErr w:type="spellEnd"/>
              <w:r w:rsidRPr="007405C9">
                <w:rPr>
                  <w:rFonts w:asciiTheme="minorHAnsi" w:hAnsiTheme="minorHAnsi" w:cstheme="minorHAnsi"/>
                  <w:sz w:val="20"/>
                  <w:szCs w:val="20"/>
                  <w:lang w:val="cs-CZ" w:eastAsia="cs-CZ"/>
                </w:rPr>
                <w:t xml:space="preserve"> a obchodu</w:t>
              </w:r>
            </w:ins>
          </w:p>
        </w:tc>
        <w:tc>
          <w:tcPr>
            <w:tcW w:w="1254" w:type="dxa"/>
          </w:tcPr>
          <w:p w14:paraId="353AFF3D" w14:textId="4C5AE0C9" w:rsidR="00016085" w:rsidRPr="007405C9" w:rsidRDefault="00016085">
            <w:pPr>
              <w:rPr>
                <w:ins w:id="1531" w:author="Zuzka" w:date="2018-11-15T00:33:00Z"/>
                <w:rFonts w:asciiTheme="minorHAnsi" w:hAnsiTheme="minorHAnsi" w:cstheme="minorHAnsi"/>
                <w:sz w:val="20"/>
                <w:szCs w:val="20"/>
                <w:lang w:val="cs-CZ" w:eastAsia="cs-CZ"/>
              </w:rPr>
              <w:pPrChange w:id="1532" w:author="Jiří Vojtěšek" w:date="2018-11-22T17:38:00Z">
                <w:pPr>
                  <w:jc w:val="center"/>
                </w:pPr>
              </w:pPrChange>
            </w:pPr>
            <w:ins w:id="1533" w:author="Zuzka" w:date="2018-11-15T00:33:00Z">
              <w:r w:rsidRPr="007405C9">
                <w:rPr>
                  <w:rFonts w:asciiTheme="minorHAnsi" w:hAnsiTheme="minorHAnsi" w:cstheme="minorHAnsi"/>
                  <w:sz w:val="20"/>
                  <w:szCs w:val="20"/>
                  <w:lang w:val="cs-CZ" w:eastAsia="cs-CZ"/>
                </w:rPr>
                <w:t>2017 - 2019</w:t>
              </w:r>
            </w:ins>
          </w:p>
        </w:tc>
      </w:tr>
      <w:tr w:rsidR="00016085" w:rsidRPr="007405C9" w14:paraId="3D9350B2"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34"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21"/>
          <w:ins w:id="1535" w:author="Zuzka" w:date="2018-11-15T00:23:00Z"/>
          <w:trPrChange w:id="1536" w:author="Zuzka" w:date="2018-11-15T00:25:00Z">
            <w:trPr>
              <w:gridBefore w:val="1"/>
              <w:trHeight w:val="921"/>
            </w:trPr>
          </w:trPrChange>
        </w:trPr>
        <w:tc>
          <w:tcPr>
            <w:tcW w:w="2021" w:type="dxa"/>
            <w:tcPrChange w:id="1537" w:author="Zuzka" w:date="2018-11-15T00:25:00Z">
              <w:tcPr>
                <w:tcW w:w="2021" w:type="dxa"/>
                <w:gridSpan w:val="2"/>
              </w:tcPr>
            </w:tcPrChange>
          </w:tcPr>
          <w:p w14:paraId="6598105F" w14:textId="77777777" w:rsidR="00016085" w:rsidRPr="007405C9" w:rsidRDefault="00016085">
            <w:pPr>
              <w:rPr>
                <w:ins w:id="1538" w:author="Zuzka" w:date="2018-11-15T00:23:00Z"/>
                <w:rFonts w:asciiTheme="minorHAnsi" w:hAnsiTheme="minorHAnsi" w:cstheme="minorHAnsi"/>
                <w:sz w:val="20"/>
                <w:szCs w:val="20"/>
                <w:lang w:val="cs-CZ" w:eastAsia="cs-CZ"/>
              </w:rPr>
              <w:pPrChange w:id="1539" w:author="Jiří Vojtěšek" w:date="2018-11-22T17:38:00Z">
                <w:pPr>
                  <w:jc w:val="both"/>
                </w:pPr>
              </w:pPrChange>
            </w:pPr>
            <w:ins w:id="1540" w:author="Zuzka" w:date="2018-11-15T00:23:00Z">
              <w:r w:rsidRPr="007405C9">
                <w:rPr>
                  <w:rFonts w:asciiTheme="minorHAnsi" w:hAnsiTheme="minorHAnsi" w:cstheme="minorHAnsi"/>
                  <w:sz w:val="20"/>
                  <w:szCs w:val="20"/>
                  <w:lang w:val="cs-CZ" w:eastAsia="cs-CZ"/>
                </w:rPr>
                <w:t xml:space="preserve">Ing. Tomáš </w:t>
              </w:r>
              <w:proofErr w:type="spellStart"/>
              <w:r w:rsidRPr="007405C9">
                <w:rPr>
                  <w:rFonts w:asciiTheme="minorHAnsi" w:hAnsiTheme="minorHAnsi" w:cstheme="minorHAnsi"/>
                  <w:sz w:val="20"/>
                  <w:szCs w:val="20"/>
                  <w:lang w:val="cs-CZ" w:eastAsia="cs-CZ"/>
                </w:rPr>
                <w:t>Dulík</w:t>
              </w:r>
              <w:proofErr w:type="spellEnd"/>
              <w:r w:rsidRPr="007405C9">
                <w:rPr>
                  <w:rFonts w:asciiTheme="minorHAnsi" w:hAnsiTheme="minorHAnsi" w:cstheme="minorHAnsi"/>
                  <w:sz w:val="20"/>
                  <w:szCs w:val="20"/>
                  <w:lang w:val="cs-CZ" w:eastAsia="cs-CZ"/>
                </w:rPr>
                <w:t>, Ph.D.</w:t>
              </w:r>
            </w:ins>
          </w:p>
        </w:tc>
        <w:tc>
          <w:tcPr>
            <w:tcW w:w="4624" w:type="dxa"/>
            <w:tcPrChange w:id="1541" w:author="Zuzka" w:date="2018-11-15T00:25:00Z">
              <w:tcPr>
                <w:tcW w:w="4624" w:type="dxa"/>
                <w:gridSpan w:val="2"/>
              </w:tcPr>
            </w:tcPrChange>
          </w:tcPr>
          <w:p w14:paraId="15B8F2CB" w14:textId="77777777" w:rsidR="00016085" w:rsidRPr="007405C9" w:rsidRDefault="00016085">
            <w:pPr>
              <w:rPr>
                <w:ins w:id="1542" w:author="Zuzka" w:date="2018-11-15T00:23:00Z"/>
                <w:rFonts w:asciiTheme="minorHAnsi" w:hAnsiTheme="minorHAnsi" w:cstheme="minorHAnsi"/>
                <w:sz w:val="20"/>
                <w:szCs w:val="20"/>
                <w:lang w:eastAsia="cs-CZ"/>
              </w:rPr>
              <w:pPrChange w:id="1543" w:author="Jiří Vojtěšek" w:date="2018-11-22T17:38:00Z">
                <w:pPr>
                  <w:jc w:val="both"/>
                </w:pPr>
              </w:pPrChange>
            </w:pPr>
            <w:ins w:id="1544" w:author="Zuzka" w:date="2018-11-15T00:23:00Z">
              <w:r w:rsidRPr="007405C9">
                <w:rPr>
                  <w:rFonts w:asciiTheme="minorHAnsi" w:hAnsiTheme="minorHAnsi" w:cstheme="minorHAnsi"/>
                  <w:sz w:val="20"/>
                  <w:szCs w:val="20"/>
                  <w:lang w:eastAsia="cs-CZ"/>
                </w:rPr>
                <w:t xml:space="preserve">Transfer </w:t>
              </w:r>
              <w:proofErr w:type="spellStart"/>
              <w:r w:rsidRPr="007405C9">
                <w:rPr>
                  <w:rFonts w:asciiTheme="minorHAnsi" w:hAnsiTheme="minorHAnsi" w:cstheme="minorHAnsi"/>
                  <w:sz w:val="20"/>
                  <w:szCs w:val="20"/>
                  <w:lang w:eastAsia="cs-CZ"/>
                </w:rPr>
                <w:t>znalostí</w:t>
              </w:r>
              <w:proofErr w:type="spellEnd"/>
              <w:r w:rsidRPr="007405C9">
                <w:rPr>
                  <w:rFonts w:asciiTheme="minorHAnsi" w:hAnsiTheme="minorHAnsi" w:cstheme="minorHAnsi"/>
                  <w:sz w:val="20"/>
                  <w:szCs w:val="20"/>
                  <w:lang w:eastAsia="cs-CZ"/>
                </w:rPr>
                <w:t xml:space="preserve"> pro </w:t>
              </w:r>
              <w:proofErr w:type="spellStart"/>
              <w:r w:rsidRPr="007405C9">
                <w:rPr>
                  <w:rFonts w:asciiTheme="minorHAnsi" w:hAnsiTheme="minorHAnsi" w:cstheme="minorHAnsi"/>
                  <w:sz w:val="20"/>
                  <w:szCs w:val="20"/>
                  <w:lang w:eastAsia="cs-CZ"/>
                </w:rPr>
                <w:t>aplikace</w:t>
              </w:r>
              <w:proofErr w:type="spellEnd"/>
              <w:r w:rsidRPr="007405C9">
                <w:rPr>
                  <w:rFonts w:asciiTheme="minorHAnsi" w:hAnsiTheme="minorHAnsi" w:cstheme="minorHAnsi"/>
                  <w:sz w:val="20"/>
                  <w:szCs w:val="20"/>
                  <w:lang w:eastAsia="cs-CZ"/>
                </w:rPr>
                <w:t xml:space="preserve"> </w:t>
              </w:r>
              <w:proofErr w:type="spellStart"/>
              <w:r w:rsidRPr="007405C9">
                <w:rPr>
                  <w:rFonts w:asciiTheme="minorHAnsi" w:hAnsiTheme="minorHAnsi" w:cstheme="minorHAnsi"/>
                  <w:sz w:val="20"/>
                  <w:szCs w:val="20"/>
                  <w:lang w:eastAsia="cs-CZ"/>
                </w:rPr>
                <w:t>optických</w:t>
              </w:r>
              <w:proofErr w:type="spellEnd"/>
              <w:r w:rsidRPr="007405C9">
                <w:rPr>
                  <w:rFonts w:asciiTheme="minorHAnsi" w:hAnsiTheme="minorHAnsi" w:cstheme="minorHAnsi"/>
                  <w:sz w:val="20"/>
                  <w:szCs w:val="20"/>
                  <w:lang w:eastAsia="cs-CZ"/>
                </w:rPr>
                <w:t xml:space="preserve"> </w:t>
              </w:r>
              <w:proofErr w:type="spellStart"/>
              <w:r w:rsidRPr="007405C9">
                <w:rPr>
                  <w:rFonts w:asciiTheme="minorHAnsi" w:hAnsiTheme="minorHAnsi" w:cstheme="minorHAnsi"/>
                  <w:sz w:val="20"/>
                  <w:szCs w:val="20"/>
                  <w:lang w:eastAsia="cs-CZ"/>
                </w:rPr>
                <w:t>metod</w:t>
              </w:r>
              <w:proofErr w:type="spellEnd"/>
              <w:r w:rsidRPr="007405C9">
                <w:rPr>
                  <w:rFonts w:asciiTheme="minorHAnsi" w:hAnsiTheme="minorHAnsi" w:cstheme="minorHAnsi"/>
                  <w:sz w:val="20"/>
                  <w:szCs w:val="20"/>
                  <w:lang w:eastAsia="cs-CZ"/>
                </w:rPr>
                <w:t xml:space="preserve"> </w:t>
              </w:r>
              <w:proofErr w:type="spellStart"/>
              <w:r w:rsidRPr="007405C9">
                <w:rPr>
                  <w:rFonts w:asciiTheme="minorHAnsi" w:hAnsiTheme="minorHAnsi" w:cstheme="minorHAnsi"/>
                  <w:sz w:val="20"/>
                  <w:szCs w:val="20"/>
                  <w:lang w:eastAsia="cs-CZ"/>
                </w:rPr>
                <w:t>měření</w:t>
              </w:r>
              <w:proofErr w:type="spellEnd"/>
              <w:r w:rsidRPr="007405C9">
                <w:rPr>
                  <w:rFonts w:asciiTheme="minorHAnsi" w:hAnsiTheme="minorHAnsi" w:cstheme="minorHAnsi"/>
                  <w:sz w:val="20"/>
                  <w:szCs w:val="20"/>
                  <w:lang w:eastAsia="cs-CZ"/>
                </w:rPr>
                <w:t xml:space="preserve"> do </w:t>
              </w:r>
              <w:proofErr w:type="spellStart"/>
              <w:r w:rsidRPr="007405C9">
                <w:rPr>
                  <w:rFonts w:asciiTheme="minorHAnsi" w:hAnsiTheme="minorHAnsi" w:cstheme="minorHAnsi"/>
                  <w:sz w:val="20"/>
                  <w:szCs w:val="20"/>
                  <w:lang w:eastAsia="cs-CZ"/>
                </w:rPr>
                <w:t>firmy</w:t>
              </w:r>
              <w:proofErr w:type="spellEnd"/>
              <w:r w:rsidRPr="007405C9">
                <w:rPr>
                  <w:rFonts w:asciiTheme="minorHAnsi" w:hAnsiTheme="minorHAnsi" w:cstheme="minorHAnsi"/>
                  <w:sz w:val="20"/>
                  <w:szCs w:val="20"/>
                  <w:lang w:eastAsia="cs-CZ"/>
                </w:rPr>
                <w:t xml:space="preserve"> </w:t>
              </w:r>
              <w:proofErr w:type="spellStart"/>
              <w:r w:rsidRPr="007405C9">
                <w:rPr>
                  <w:rFonts w:asciiTheme="minorHAnsi" w:hAnsiTheme="minorHAnsi" w:cstheme="minorHAnsi"/>
                  <w:sz w:val="20"/>
                  <w:szCs w:val="20"/>
                  <w:lang w:eastAsia="cs-CZ"/>
                </w:rPr>
                <w:t>Dudr</w:t>
              </w:r>
              <w:proofErr w:type="spellEnd"/>
              <w:r w:rsidRPr="007405C9">
                <w:rPr>
                  <w:rFonts w:asciiTheme="minorHAnsi" w:hAnsiTheme="minorHAnsi" w:cstheme="minorHAnsi"/>
                  <w:sz w:val="20"/>
                  <w:szCs w:val="20"/>
                  <w:lang w:eastAsia="cs-CZ"/>
                </w:rPr>
                <w:t xml:space="preserve"> Tools </w:t>
              </w:r>
            </w:ins>
          </w:p>
          <w:p w14:paraId="734706E5" w14:textId="77777777" w:rsidR="00016085" w:rsidRPr="007405C9" w:rsidRDefault="00016085">
            <w:pPr>
              <w:rPr>
                <w:ins w:id="1545" w:author="Zuzka" w:date="2018-11-15T00:23:00Z"/>
                <w:rFonts w:asciiTheme="minorHAnsi" w:hAnsiTheme="minorHAnsi" w:cstheme="minorHAnsi"/>
                <w:sz w:val="20"/>
                <w:szCs w:val="20"/>
                <w:lang w:eastAsia="cs-CZ"/>
              </w:rPr>
              <w:pPrChange w:id="1546" w:author="Jiří Vojtěšek" w:date="2018-11-22T17:38:00Z">
                <w:pPr>
                  <w:jc w:val="both"/>
                </w:pPr>
              </w:pPrChange>
            </w:pPr>
            <w:ins w:id="1547" w:author="Zuzka" w:date="2018-11-15T00:23:00Z">
              <w:r w:rsidRPr="007405C9">
                <w:rPr>
                  <w:rFonts w:asciiTheme="minorHAnsi" w:hAnsiTheme="minorHAnsi" w:cstheme="minorHAnsi"/>
                  <w:sz w:val="20"/>
                  <w:szCs w:val="20"/>
                  <w:lang w:eastAsia="cs-CZ"/>
                </w:rPr>
                <w:t xml:space="preserve">(reg. č. </w:t>
              </w:r>
              <w:r w:rsidRPr="007405C9">
                <w:rPr>
                  <w:rFonts w:asciiTheme="minorHAnsi" w:hAnsiTheme="minorHAnsi" w:cstheme="minorHAnsi"/>
                  <w:sz w:val="20"/>
                  <w:szCs w:val="20"/>
                  <w:lang w:eastAsia="cs-CZ"/>
                </w:rPr>
                <w:tab/>
                <w:t>CZ.01.1.02/0.0/0.0/15_013/0004918)</w:t>
              </w:r>
            </w:ins>
          </w:p>
          <w:p w14:paraId="06E08564" w14:textId="77777777" w:rsidR="00016085" w:rsidRPr="007405C9" w:rsidRDefault="00016085">
            <w:pPr>
              <w:rPr>
                <w:ins w:id="1548" w:author="Zuzka" w:date="2018-11-15T00:23:00Z"/>
                <w:rFonts w:asciiTheme="minorHAnsi" w:hAnsiTheme="minorHAnsi" w:cstheme="minorHAnsi"/>
                <w:sz w:val="20"/>
                <w:szCs w:val="20"/>
                <w:lang w:val="cs-CZ" w:eastAsia="cs-CZ"/>
              </w:rPr>
              <w:pPrChange w:id="1549" w:author="Jiří Vojtěšek" w:date="2018-11-22T17:38:00Z">
                <w:pPr>
                  <w:jc w:val="both"/>
                </w:pPr>
              </w:pPrChange>
            </w:pPr>
          </w:p>
        </w:tc>
        <w:tc>
          <w:tcPr>
            <w:tcW w:w="1065" w:type="dxa"/>
            <w:tcPrChange w:id="1550" w:author="Zuzka" w:date="2018-11-15T00:25:00Z">
              <w:tcPr>
                <w:tcW w:w="1065" w:type="dxa"/>
                <w:gridSpan w:val="2"/>
              </w:tcPr>
            </w:tcPrChange>
          </w:tcPr>
          <w:p w14:paraId="6E6A0D17" w14:textId="77777777" w:rsidR="00016085" w:rsidRPr="007405C9" w:rsidRDefault="00016085">
            <w:pPr>
              <w:rPr>
                <w:ins w:id="1551" w:author="Zuzka" w:date="2018-11-15T00:23:00Z"/>
                <w:rFonts w:asciiTheme="minorHAnsi" w:hAnsiTheme="minorHAnsi" w:cstheme="minorHAnsi"/>
                <w:sz w:val="20"/>
                <w:szCs w:val="20"/>
                <w:lang w:val="cs-CZ" w:eastAsia="cs-CZ"/>
              </w:rPr>
              <w:pPrChange w:id="1552" w:author="Jiří Vojtěšek" w:date="2018-11-22T17:38:00Z">
                <w:pPr>
                  <w:jc w:val="center"/>
                </w:pPr>
              </w:pPrChange>
            </w:pPr>
            <w:ins w:id="1553" w:author="Zuzka" w:date="2018-11-15T00:23:00Z">
              <w:r w:rsidRPr="007405C9">
                <w:rPr>
                  <w:rFonts w:asciiTheme="minorHAnsi" w:hAnsiTheme="minorHAnsi" w:cstheme="minorHAnsi"/>
                  <w:sz w:val="20"/>
                  <w:szCs w:val="20"/>
                  <w:lang w:val="cs-CZ" w:eastAsia="cs-CZ"/>
                </w:rPr>
                <w:t>C</w:t>
              </w:r>
            </w:ins>
          </w:p>
          <w:p w14:paraId="75851B4C" w14:textId="77777777" w:rsidR="00016085" w:rsidRPr="007405C9" w:rsidRDefault="00016085">
            <w:pPr>
              <w:rPr>
                <w:ins w:id="1554" w:author="Zuzka" w:date="2018-11-15T00:23:00Z"/>
                <w:rFonts w:asciiTheme="minorHAnsi" w:hAnsiTheme="minorHAnsi" w:cstheme="minorHAnsi"/>
                <w:sz w:val="20"/>
                <w:szCs w:val="20"/>
                <w:lang w:val="cs-CZ" w:eastAsia="cs-CZ"/>
              </w:rPr>
              <w:pPrChange w:id="1555" w:author="Jiří Vojtěšek" w:date="2018-11-22T17:38:00Z">
                <w:pPr>
                  <w:jc w:val="center"/>
                </w:pPr>
              </w:pPrChange>
            </w:pPr>
            <w:proofErr w:type="spellStart"/>
            <w:ins w:id="1556" w:author="Zuzka" w:date="2018-11-15T00:23:00Z">
              <w:r w:rsidRPr="007405C9">
                <w:rPr>
                  <w:rFonts w:asciiTheme="minorHAnsi" w:hAnsiTheme="minorHAnsi" w:cstheme="minorHAnsi"/>
                  <w:sz w:val="20"/>
                  <w:szCs w:val="20"/>
                  <w:lang w:val="cs-CZ" w:eastAsia="cs-CZ"/>
                </w:rPr>
                <w:t>Ministerstvoprůmyslu</w:t>
              </w:r>
              <w:proofErr w:type="spellEnd"/>
              <w:r w:rsidRPr="007405C9">
                <w:rPr>
                  <w:rFonts w:asciiTheme="minorHAnsi" w:hAnsiTheme="minorHAnsi" w:cstheme="minorHAnsi"/>
                  <w:sz w:val="20"/>
                  <w:szCs w:val="20"/>
                  <w:lang w:val="cs-CZ" w:eastAsia="cs-CZ"/>
                </w:rPr>
                <w:t xml:space="preserve"> a obchodu</w:t>
              </w:r>
            </w:ins>
          </w:p>
        </w:tc>
        <w:tc>
          <w:tcPr>
            <w:tcW w:w="1254" w:type="dxa"/>
            <w:tcPrChange w:id="1557" w:author="Zuzka" w:date="2018-11-15T00:25:00Z">
              <w:tcPr>
                <w:tcW w:w="1249" w:type="dxa"/>
                <w:gridSpan w:val="2"/>
              </w:tcPr>
            </w:tcPrChange>
          </w:tcPr>
          <w:p w14:paraId="0E751AD7" w14:textId="77777777" w:rsidR="00016085" w:rsidRPr="007405C9" w:rsidRDefault="00016085">
            <w:pPr>
              <w:rPr>
                <w:ins w:id="1558" w:author="Zuzka" w:date="2018-11-15T00:23:00Z"/>
                <w:rFonts w:asciiTheme="minorHAnsi" w:hAnsiTheme="minorHAnsi" w:cstheme="minorHAnsi"/>
                <w:sz w:val="20"/>
                <w:szCs w:val="20"/>
                <w:lang w:val="cs-CZ" w:eastAsia="cs-CZ"/>
              </w:rPr>
              <w:pPrChange w:id="1559" w:author="Jiří Vojtěšek" w:date="2018-11-22T17:38:00Z">
                <w:pPr>
                  <w:jc w:val="center"/>
                </w:pPr>
              </w:pPrChange>
            </w:pPr>
            <w:ins w:id="1560" w:author="Zuzka" w:date="2018-11-15T00:23:00Z">
              <w:r w:rsidRPr="007405C9">
                <w:rPr>
                  <w:rFonts w:asciiTheme="minorHAnsi" w:hAnsiTheme="minorHAnsi" w:cstheme="minorHAnsi"/>
                  <w:sz w:val="20"/>
                  <w:szCs w:val="20"/>
                  <w:lang w:val="cs-CZ" w:eastAsia="cs-CZ"/>
                </w:rPr>
                <w:t>2016 - 2018</w:t>
              </w:r>
            </w:ins>
          </w:p>
        </w:tc>
      </w:tr>
      <w:tr w:rsidR="00016085" w:rsidRPr="007405C9" w14:paraId="19DFA6DB"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61"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21"/>
          <w:ins w:id="1562" w:author="Zuzka" w:date="2018-11-15T00:23:00Z"/>
          <w:trPrChange w:id="1563" w:author="Zuzka" w:date="2018-11-15T00:25:00Z">
            <w:trPr>
              <w:gridBefore w:val="1"/>
              <w:trHeight w:val="921"/>
            </w:trPr>
          </w:trPrChange>
        </w:trPr>
        <w:tc>
          <w:tcPr>
            <w:tcW w:w="2021" w:type="dxa"/>
            <w:tcPrChange w:id="1564" w:author="Zuzka" w:date="2018-11-15T00:25:00Z">
              <w:tcPr>
                <w:tcW w:w="2021" w:type="dxa"/>
                <w:gridSpan w:val="2"/>
              </w:tcPr>
            </w:tcPrChange>
          </w:tcPr>
          <w:p w14:paraId="578B850B" w14:textId="77777777" w:rsidR="00016085" w:rsidRPr="007405C9" w:rsidRDefault="00016085">
            <w:pPr>
              <w:rPr>
                <w:ins w:id="1565" w:author="Zuzka" w:date="2018-11-15T00:23:00Z"/>
                <w:rFonts w:asciiTheme="minorHAnsi" w:hAnsiTheme="minorHAnsi" w:cstheme="minorHAnsi"/>
                <w:sz w:val="20"/>
                <w:szCs w:val="20"/>
                <w:lang w:val="cs-CZ" w:eastAsia="cs-CZ"/>
              </w:rPr>
              <w:pPrChange w:id="1566" w:author="Jiří Vojtěšek" w:date="2018-11-22T17:38:00Z">
                <w:pPr>
                  <w:jc w:val="both"/>
                </w:pPr>
              </w:pPrChange>
            </w:pPr>
            <w:ins w:id="1567" w:author="Zuzka" w:date="2018-11-15T00:23:00Z">
              <w:r w:rsidRPr="007405C9">
                <w:rPr>
                  <w:rFonts w:asciiTheme="minorHAnsi" w:hAnsiTheme="minorHAnsi" w:cstheme="minorHAnsi"/>
                  <w:sz w:val="20"/>
                  <w:szCs w:val="20"/>
                  <w:lang w:val="cs-CZ" w:eastAsia="cs-CZ"/>
                </w:rPr>
                <w:t xml:space="preserve">Ing. Tomáš </w:t>
              </w:r>
              <w:proofErr w:type="spellStart"/>
              <w:r w:rsidRPr="007405C9">
                <w:rPr>
                  <w:rFonts w:asciiTheme="minorHAnsi" w:hAnsiTheme="minorHAnsi" w:cstheme="minorHAnsi"/>
                  <w:sz w:val="20"/>
                  <w:szCs w:val="20"/>
                  <w:lang w:val="cs-CZ" w:eastAsia="cs-CZ"/>
                </w:rPr>
                <w:t>Dulík</w:t>
              </w:r>
              <w:proofErr w:type="spellEnd"/>
              <w:r w:rsidRPr="007405C9">
                <w:rPr>
                  <w:rFonts w:asciiTheme="minorHAnsi" w:hAnsiTheme="minorHAnsi" w:cstheme="minorHAnsi"/>
                  <w:sz w:val="20"/>
                  <w:szCs w:val="20"/>
                  <w:lang w:val="cs-CZ" w:eastAsia="cs-CZ"/>
                </w:rPr>
                <w:t>, Ph.D.</w:t>
              </w:r>
            </w:ins>
          </w:p>
        </w:tc>
        <w:tc>
          <w:tcPr>
            <w:tcW w:w="4624" w:type="dxa"/>
            <w:tcPrChange w:id="1568" w:author="Zuzka" w:date="2018-11-15T00:25:00Z">
              <w:tcPr>
                <w:tcW w:w="4624" w:type="dxa"/>
                <w:gridSpan w:val="2"/>
              </w:tcPr>
            </w:tcPrChange>
          </w:tcPr>
          <w:p w14:paraId="1E7BE2AC" w14:textId="77777777" w:rsidR="00016085" w:rsidRPr="007405C9" w:rsidRDefault="00016085">
            <w:pPr>
              <w:rPr>
                <w:ins w:id="1569" w:author="Zuzka" w:date="2018-11-15T00:23:00Z"/>
                <w:rFonts w:asciiTheme="minorHAnsi" w:hAnsiTheme="minorHAnsi" w:cstheme="minorHAnsi"/>
                <w:sz w:val="20"/>
                <w:szCs w:val="20"/>
                <w:lang w:val="cs-CZ" w:eastAsia="cs-CZ"/>
              </w:rPr>
              <w:pPrChange w:id="1570" w:author="Jiří Vojtěšek" w:date="2018-11-22T17:38:00Z">
                <w:pPr>
                  <w:jc w:val="both"/>
                </w:pPr>
              </w:pPrChange>
            </w:pPr>
            <w:ins w:id="1571" w:author="Zuzka" w:date="2018-11-15T00:23:00Z">
              <w:r w:rsidRPr="007405C9">
                <w:rPr>
                  <w:rFonts w:asciiTheme="minorHAnsi" w:hAnsiTheme="minorHAnsi" w:cstheme="minorHAnsi"/>
                  <w:sz w:val="20"/>
                  <w:szCs w:val="20"/>
                  <w:lang w:val="cs-CZ" w:eastAsia="cs-CZ"/>
                </w:rPr>
                <w:t>Transfer znalostí pro výrobu elektronických systémů</w:t>
              </w:r>
            </w:ins>
          </w:p>
          <w:p w14:paraId="11B394A3" w14:textId="77777777" w:rsidR="00016085" w:rsidRPr="007405C9" w:rsidRDefault="00016085">
            <w:pPr>
              <w:rPr>
                <w:ins w:id="1572" w:author="Zuzka" w:date="2018-11-15T00:23:00Z"/>
                <w:rFonts w:asciiTheme="minorHAnsi" w:hAnsiTheme="minorHAnsi" w:cstheme="minorHAnsi"/>
                <w:sz w:val="20"/>
                <w:szCs w:val="20"/>
                <w:lang w:val="cs-CZ" w:eastAsia="cs-CZ"/>
              </w:rPr>
              <w:pPrChange w:id="1573" w:author="Jiří Vojtěšek" w:date="2018-11-22T17:38:00Z">
                <w:pPr>
                  <w:jc w:val="both"/>
                </w:pPr>
              </w:pPrChange>
            </w:pPr>
            <w:ins w:id="1574" w:author="Zuzka" w:date="2018-11-15T00:23:00Z">
              <w:r w:rsidRPr="007405C9">
                <w:rPr>
                  <w:rFonts w:asciiTheme="minorHAnsi" w:hAnsiTheme="minorHAnsi" w:cstheme="minorHAnsi"/>
                  <w:sz w:val="20"/>
                  <w:szCs w:val="20"/>
                  <w:lang w:val="cs-CZ" w:eastAsia="cs-CZ"/>
                </w:rPr>
                <w:t>(</w:t>
              </w:r>
              <w:proofErr w:type="spellStart"/>
              <w:r w:rsidRPr="007405C9">
                <w:rPr>
                  <w:rFonts w:asciiTheme="minorHAnsi" w:hAnsiTheme="minorHAnsi" w:cstheme="minorHAnsi"/>
                  <w:sz w:val="20"/>
                  <w:szCs w:val="20"/>
                  <w:lang w:val="cs-CZ" w:eastAsia="cs-CZ"/>
                </w:rPr>
                <w:t>reg</w:t>
              </w:r>
              <w:proofErr w:type="spellEnd"/>
              <w:r w:rsidRPr="007405C9">
                <w:rPr>
                  <w:rFonts w:asciiTheme="minorHAnsi" w:hAnsiTheme="minorHAnsi" w:cstheme="minorHAnsi"/>
                  <w:sz w:val="20"/>
                  <w:szCs w:val="20"/>
                  <w:lang w:val="cs-CZ" w:eastAsia="cs-CZ"/>
                </w:rPr>
                <w:t xml:space="preserve">. </w:t>
              </w:r>
              <w:proofErr w:type="gramStart"/>
              <w:r w:rsidRPr="007405C9">
                <w:rPr>
                  <w:rFonts w:asciiTheme="minorHAnsi" w:hAnsiTheme="minorHAnsi" w:cstheme="minorHAnsi"/>
                  <w:sz w:val="20"/>
                  <w:szCs w:val="20"/>
                  <w:lang w:val="cs-CZ" w:eastAsia="cs-CZ"/>
                </w:rPr>
                <w:t>č.</w:t>
              </w:r>
              <w:proofErr w:type="gramEnd"/>
              <w:r w:rsidRPr="007405C9">
                <w:rPr>
                  <w:rFonts w:asciiTheme="minorHAnsi" w:hAnsiTheme="minorHAnsi" w:cstheme="minorHAnsi"/>
                  <w:sz w:val="20"/>
                  <w:szCs w:val="20"/>
                  <w:lang w:val="cs-CZ" w:eastAsia="cs-CZ"/>
                </w:rPr>
                <w:t xml:space="preserve"> CZ.01.1.02/0.0/0.0/15_013/0004986)</w:t>
              </w:r>
            </w:ins>
          </w:p>
        </w:tc>
        <w:tc>
          <w:tcPr>
            <w:tcW w:w="1065" w:type="dxa"/>
            <w:tcPrChange w:id="1575" w:author="Zuzka" w:date="2018-11-15T00:25:00Z">
              <w:tcPr>
                <w:tcW w:w="1065" w:type="dxa"/>
                <w:gridSpan w:val="2"/>
              </w:tcPr>
            </w:tcPrChange>
          </w:tcPr>
          <w:p w14:paraId="3159F4E0" w14:textId="77777777" w:rsidR="00016085" w:rsidRPr="007405C9" w:rsidRDefault="00016085">
            <w:pPr>
              <w:rPr>
                <w:ins w:id="1576" w:author="Zuzka" w:date="2018-11-15T00:23:00Z"/>
                <w:rFonts w:asciiTheme="minorHAnsi" w:hAnsiTheme="minorHAnsi" w:cstheme="minorHAnsi"/>
                <w:sz w:val="20"/>
                <w:szCs w:val="20"/>
                <w:lang w:val="cs-CZ" w:eastAsia="cs-CZ"/>
              </w:rPr>
              <w:pPrChange w:id="1577" w:author="Jiří Vojtěšek" w:date="2018-11-22T17:38:00Z">
                <w:pPr>
                  <w:jc w:val="center"/>
                </w:pPr>
              </w:pPrChange>
            </w:pPr>
            <w:ins w:id="1578" w:author="Zuzka" w:date="2018-11-15T00:23:00Z">
              <w:r w:rsidRPr="007405C9">
                <w:rPr>
                  <w:rFonts w:asciiTheme="minorHAnsi" w:hAnsiTheme="minorHAnsi" w:cstheme="minorHAnsi"/>
                  <w:sz w:val="20"/>
                  <w:szCs w:val="20"/>
                  <w:lang w:val="cs-CZ" w:eastAsia="cs-CZ"/>
                </w:rPr>
                <w:t>C</w:t>
              </w:r>
            </w:ins>
          </w:p>
          <w:p w14:paraId="63141009" w14:textId="77777777" w:rsidR="00016085" w:rsidRPr="007405C9" w:rsidRDefault="00016085">
            <w:pPr>
              <w:rPr>
                <w:ins w:id="1579" w:author="Zuzka" w:date="2018-11-15T00:23:00Z"/>
                <w:rFonts w:asciiTheme="minorHAnsi" w:hAnsiTheme="minorHAnsi" w:cstheme="minorHAnsi"/>
                <w:sz w:val="20"/>
                <w:szCs w:val="20"/>
                <w:lang w:val="cs-CZ" w:eastAsia="cs-CZ"/>
              </w:rPr>
              <w:pPrChange w:id="1580" w:author="Jiří Vojtěšek" w:date="2018-11-22T17:38:00Z">
                <w:pPr>
                  <w:jc w:val="center"/>
                </w:pPr>
              </w:pPrChange>
            </w:pPr>
            <w:proofErr w:type="spellStart"/>
            <w:ins w:id="1581" w:author="Zuzka" w:date="2018-11-15T00:23:00Z">
              <w:r w:rsidRPr="007405C9">
                <w:rPr>
                  <w:rFonts w:asciiTheme="minorHAnsi" w:hAnsiTheme="minorHAnsi" w:cstheme="minorHAnsi"/>
                  <w:sz w:val="20"/>
                  <w:szCs w:val="20"/>
                  <w:lang w:val="cs-CZ" w:eastAsia="cs-CZ"/>
                </w:rPr>
                <w:t>Ministerstvoprůmyslu</w:t>
              </w:r>
              <w:proofErr w:type="spellEnd"/>
              <w:r w:rsidRPr="007405C9">
                <w:rPr>
                  <w:rFonts w:asciiTheme="minorHAnsi" w:hAnsiTheme="minorHAnsi" w:cstheme="minorHAnsi"/>
                  <w:sz w:val="20"/>
                  <w:szCs w:val="20"/>
                  <w:lang w:val="cs-CZ" w:eastAsia="cs-CZ"/>
                </w:rPr>
                <w:t xml:space="preserve"> a obchodu</w:t>
              </w:r>
            </w:ins>
          </w:p>
        </w:tc>
        <w:tc>
          <w:tcPr>
            <w:tcW w:w="1254" w:type="dxa"/>
            <w:tcPrChange w:id="1582" w:author="Zuzka" w:date="2018-11-15T00:25:00Z">
              <w:tcPr>
                <w:tcW w:w="1249" w:type="dxa"/>
                <w:gridSpan w:val="2"/>
              </w:tcPr>
            </w:tcPrChange>
          </w:tcPr>
          <w:p w14:paraId="13B8213C" w14:textId="77777777" w:rsidR="00016085" w:rsidRPr="007405C9" w:rsidRDefault="00016085">
            <w:pPr>
              <w:rPr>
                <w:ins w:id="1583" w:author="Zuzka" w:date="2018-11-15T00:23:00Z"/>
                <w:rFonts w:asciiTheme="minorHAnsi" w:hAnsiTheme="minorHAnsi" w:cstheme="minorHAnsi"/>
                <w:sz w:val="20"/>
                <w:szCs w:val="20"/>
                <w:lang w:val="cs-CZ" w:eastAsia="cs-CZ"/>
              </w:rPr>
              <w:pPrChange w:id="1584" w:author="Jiří Vojtěšek" w:date="2018-11-22T17:38:00Z">
                <w:pPr>
                  <w:jc w:val="center"/>
                </w:pPr>
              </w:pPrChange>
            </w:pPr>
            <w:ins w:id="1585" w:author="Zuzka" w:date="2018-11-15T00:23:00Z">
              <w:r w:rsidRPr="007405C9">
                <w:rPr>
                  <w:rFonts w:asciiTheme="minorHAnsi" w:hAnsiTheme="minorHAnsi" w:cstheme="minorHAnsi"/>
                  <w:sz w:val="20"/>
                  <w:szCs w:val="20"/>
                  <w:lang w:val="cs-CZ" w:eastAsia="cs-CZ"/>
                </w:rPr>
                <w:t>2016 - 2018</w:t>
              </w:r>
            </w:ins>
          </w:p>
        </w:tc>
      </w:tr>
      <w:tr w:rsidR="00016085" w:rsidRPr="007405C9" w14:paraId="520133C3"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86"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09"/>
          <w:ins w:id="1587" w:author="Zuzka" w:date="2018-11-15T00:23:00Z"/>
          <w:trPrChange w:id="1588" w:author="Zuzka" w:date="2018-11-15T00:25:00Z">
            <w:trPr>
              <w:gridBefore w:val="1"/>
              <w:trHeight w:val="909"/>
            </w:trPr>
          </w:trPrChange>
        </w:trPr>
        <w:tc>
          <w:tcPr>
            <w:tcW w:w="2021" w:type="dxa"/>
            <w:tcPrChange w:id="1589" w:author="Zuzka" w:date="2018-11-15T00:25:00Z">
              <w:tcPr>
                <w:tcW w:w="2021" w:type="dxa"/>
                <w:gridSpan w:val="2"/>
              </w:tcPr>
            </w:tcPrChange>
          </w:tcPr>
          <w:p w14:paraId="3410F1E8" w14:textId="77777777" w:rsidR="00016085" w:rsidRPr="007405C9" w:rsidRDefault="00016085">
            <w:pPr>
              <w:rPr>
                <w:ins w:id="1590" w:author="Zuzka" w:date="2018-11-15T00:23:00Z"/>
                <w:rFonts w:asciiTheme="minorHAnsi" w:hAnsiTheme="minorHAnsi" w:cstheme="minorHAnsi"/>
                <w:sz w:val="20"/>
                <w:szCs w:val="20"/>
                <w:lang w:val="cs-CZ" w:eastAsia="cs-CZ"/>
              </w:rPr>
              <w:pPrChange w:id="1591" w:author="Jiří Vojtěšek" w:date="2018-11-22T17:38:00Z">
                <w:pPr>
                  <w:jc w:val="both"/>
                </w:pPr>
              </w:pPrChange>
            </w:pPr>
            <w:ins w:id="1592" w:author="Zuzka" w:date="2018-11-15T00:23:00Z">
              <w:r w:rsidRPr="007405C9">
                <w:rPr>
                  <w:rFonts w:asciiTheme="minorHAnsi" w:hAnsiTheme="minorHAnsi" w:cstheme="minorHAnsi"/>
                  <w:sz w:val="20"/>
                  <w:szCs w:val="20"/>
                  <w:lang w:val="cs-CZ" w:eastAsia="cs-CZ"/>
                </w:rPr>
                <w:t xml:space="preserve">Ing. Tomáš </w:t>
              </w:r>
              <w:proofErr w:type="spellStart"/>
              <w:r w:rsidRPr="007405C9">
                <w:rPr>
                  <w:rFonts w:asciiTheme="minorHAnsi" w:hAnsiTheme="minorHAnsi" w:cstheme="minorHAnsi"/>
                  <w:sz w:val="20"/>
                  <w:szCs w:val="20"/>
                  <w:lang w:val="cs-CZ" w:eastAsia="cs-CZ"/>
                </w:rPr>
                <w:t>Dulík</w:t>
              </w:r>
              <w:proofErr w:type="spellEnd"/>
              <w:r w:rsidRPr="007405C9">
                <w:rPr>
                  <w:rFonts w:asciiTheme="minorHAnsi" w:hAnsiTheme="minorHAnsi" w:cstheme="minorHAnsi"/>
                  <w:sz w:val="20"/>
                  <w:szCs w:val="20"/>
                  <w:lang w:val="cs-CZ" w:eastAsia="cs-CZ"/>
                </w:rPr>
                <w:t>, Ph.D.</w:t>
              </w:r>
            </w:ins>
          </w:p>
        </w:tc>
        <w:tc>
          <w:tcPr>
            <w:tcW w:w="4624" w:type="dxa"/>
            <w:tcPrChange w:id="1593" w:author="Zuzka" w:date="2018-11-15T00:25:00Z">
              <w:tcPr>
                <w:tcW w:w="4624" w:type="dxa"/>
                <w:gridSpan w:val="2"/>
              </w:tcPr>
            </w:tcPrChange>
          </w:tcPr>
          <w:p w14:paraId="091D1CAA" w14:textId="77777777" w:rsidR="00016085" w:rsidRPr="007405C9" w:rsidRDefault="00016085">
            <w:pPr>
              <w:rPr>
                <w:ins w:id="1594" w:author="Zuzka" w:date="2018-11-15T00:23:00Z"/>
                <w:rFonts w:asciiTheme="minorHAnsi" w:hAnsiTheme="minorHAnsi" w:cstheme="minorHAnsi"/>
                <w:sz w:val="20"/>
                <w:szCs w:val="20"/>
                <w:lang w:val="cs-CZ" w:eastAsia="cs-CZ"/>
              </w:rPr>
              <w:pPrChange w:id="1595" w:author="Jiří Vojtěšek" w:date="2018-11-22T17:38:00Z">
                <w:pPr>
                  <w:jc w:val="both"/>
                </w:pPr>
              </w:pPrChange>
            </w:pPr>
            <w:ins w:id="1596" w:author="Zuzka" w:date="2018-11-15T00:23:00Z">
              <w:r w:rsidRPr="007405C9">
                <w:rPr>
                  <w:rFonts w:asciiTheme="minorHAnsi" w:hAnsiTheme="minorHAnsi" w:cstheme="minorHAnsi"/>
                  <w:sz w:val="20"/>
                  <w:szCs w:val="20"/>
                  <w:lang w:val="cs-CZ" w:eastAsia="cs-CZ"/>
                </w:rPr>
                <w:t>Transfer znalostí vývoje mobilních aplikací</w:t>
              </w:r>
            </w:ins>
          </w:p>
          <w:p w14:paraId="3CE14EE5" w14:textId="77777777" w:rsidR="00016085" w:rsidRPr="007405C9" w:rsidRDefault="00016085">
            <w:pPr>
              <w:rPr>
                <w:ins w:id="1597" w:author="Zuzka" w:date="2018-11-15T00:23:00Z"/>
                <w:rFonts w:asciiTheme="minorHAnsi" w:hAnsiTheme="minorHAnsi" w:cstheme="minorHAnsi"/>
                <w:sz w:val="20"/>
                <w:szCs w:val="20"/>
                <w:lang w:val="cs-CZ" w:eastAsia="cs-CZ"/>
              </w:rPr>
              <w:pPrChange w:id="1598" w:author="Jiří Vojtěšek" w:date="2018-11-22T17:38:00Z">
                <w:pPr>
                  <w:jc w:val="both"/>
                </w:pPr>
              </w:pPrChange>
            </w:pPr>
            <w:ins w:id="1599" w:author="Zuzka" w:date="2018-11-15T00:23:00Z">
              <w:r w:rsidRPr="007405C9">
                <w:rPr>
                  <w:rFonts w:asciiTheme="minorHAnsi" w:hAnsiTheme="minorHAnsi" w:cstheme="minorHAnsi"/>
                  <w:sz w:val="20"/>
                  <w:szCs w:val="20"/>
                  <w:lang w:val="cs-CZ" w:eastAsia="cs-CZ"/>
                </w:rPr>
                <w:t>(</w:t>
              </w:r>
              <w:proofErr w:type="spellStart"/>
              <w:r w:rsidRPr="007405C9">
                <w:rPr>
                  <w:rFonts w:asciiTheme="minorHAnsi" w:hAnsiTheme="minorHAnsi" w:cstheme="minorHAnsi"/>
                  <w:sz w:val="20"/>
                  <w:szCs w:val="20"/>
                  <w:lang w:val="cs-CZ" w:eastAsia="cs-CZ"/>
                </w:rPr>
                <w:t>reg</w:t>
              </w:r>
              <w:proofErr w:type="spellEnd"/>
              <w:r w:rsidRPr="007405C9">
                <w:rPr>
                  <w:rFonts w:asciiTheme="minorHAnsi" w:hAnsiTheme="minorHAnsi" w:cstheme="minorHAnsi"/>
                  <w:sz w:val="20"/>
                  <w:szCs w:val="20"/>
                  <w:lang w:val="cs-CZ" w:eastAsia="cs-CZ"/>
                </w:rPr>
                <w:t xml:space="preserve">. </w:t>
              </w:r>
              <w:proofErr w:type="gramStart"/>
              <w:r w:rsidRPr="007405C9">
                <w:rPr>
                  <w:rFonts w:asciiTheme="minorHAnsi" w:hAnsiTheme="minorHAnsi" w:cstheme="minorHAnsi"/>
                  <w:sz w:val="20"/>
                  <w:szCs w:val="20"/>
                  <w:lang w:val="cs-CZ" w:eastAsia="cs-CZ"/>
                </w:rPr>
                <w:t>č.</w:t>
              </w:r>
              <w:proofErr w:type="gramEnd"/>
              <w:r w:rsidRPr="007405C9">
                <w:rPr>
                  <w:rFonts w:asciiTheme="minorHAnsi" w:hAnsiTheme="minorHAnsi" w:cstheme="minorHAnsi"/>
                  <w:sz w:val="20"/>
                  <w:szCs w:val="20"/>
                  <w:lang w:val="cs-CZ" w:eastAsia="cs-CZ"/>
                </w:rPr>
                <w:t xml:space="preserve"> CZ.01.1.02/0.0/0.0/15_013/0005019)</w:t>
              </w:r>
            </w:ins>
          </w:p>
        </w:tc>
        <w:tc>
          <w:tcPr>
            <w:tcW w:w="1065" w:type="dxa"/>
            <w:tcPrChange w:id="1600" w:author="Zuzka" w:date="2018-11-15T00:25:00Z">
              <w:tcPr>
                <w:tcW w:w="1065" w:type="dxa"/>
                <w:gridSpan w:val="2"/>
              </w:tcPr>
            </w:tcPrChange>
          </w:tcPr>
          <w:p w14:paraId="2A9C7651" w14:textId="77777777" w:rsidR="00016085" w:rsidRPr="007405C9" w:rsidRDefault="00016085">
            <w:pPr>
              <w:rPr>
                <w:ins w:id="1601" w:author="Zuzka" w:date="2018-11-15T00:23:00Z"/>
                <w:rFonts w:asciiTheme="minorHAnsi" w:hAnsiTheme="minorHAnsi" w:cstheme="minorHAnsi"/>
                <w:sz w:val="20"/>
                <w:szCs w:val="20"/>
                <w:lang w:val="cs-CZ" w:eastAsia="cs-CZ"/>
              </w:rPr>
              <w:pPrChange w:id="1602" w:author="Jiří Vojtěšek" w:date="2018-11-22T17:38:00Z">
                <w:pPr>
                  <w:jc w:val="center"/>
                </w:pPr>
              </w:pPrChange>
            </w:pPr>
            <w:ins w:id="1603" w:author="Zuzka" w:date="2018-11-15T00:23:00Z">
              <w:r w:rsidRPr="007405C9">
                <w:rPr>
                  <w:rFonts w:asciiTheme="minorHAnsi" w:hAnsiTheme="minorHAnsi" w:cstheme="minorHAnsi"/>
                  <w:sz w:val="20"/>
                  <w:szCs w:val="20"/>
                  <w:lang w:val="cs-CZ" w:eastAsia="cs-CZ"/>
                </w:rPr>
                <w:t>C</w:t>
              </w:r>
            </w:ins>
          </w:p>
          <w:p w14:paraId="4F73D412" w14:textId="77777777" w:rsidR="00016085" w:rsidRPr="007405C9" w:rsidRDefault="00016085">
            <w:pPr>
              <w:rPr>
                <w:ins w:id="1604" w:author="Zuzka" w:date="2018-11-15T00:23:00Z"/>
                <w:rFonts w:asciiTheme="minorHAnsi" w:hAnsiTheme="minorHAnsi" w:cstheme="minorHAnsi"/>
                <w:sz w:val="20"/>
                <w:szCs w:val="20"/>
                <w:lang w:val="cs-CZ" w:eastAsia="cs-CZ"/>
              </w:rPr>
              <w:pPrChange w:id="1605" w:author="Jiří Vojtěšek" w:date="2018-11-22T17:38:00Z">
                <w:pPr>
                  <w:jc w:val="center"/>
                </w:pPr>
              </w:pPrChange>
            </w:pPr>
            <w:proofErr w:type="spellStart"/>
            <w:ins w:id="1606" w:author="Zuzka" w:date="2018-11-15T00:23:00Z">
              <w:r w:rsidRPr="007405C9">
                <w:rPr>
                  <w:rFonts w:asciiTheme="minorHAnsi" w:hAnsiTheme="minorHAnsi" w:cstheme="minorHAnsi"/>
                  <w:sz w:val="20"/>
                  <w:szCs w:val="20"/>
                  <w:lang w:val="cs-CZ" w:eastAsia="cs-CZ"/>
                </w:rPr>
                <w:t>Ministerstvoprůmyslu</w:t>
              </w:r>
              <w:proofErr w:type="spellEnd"/>
              <w:r w:rsidRPr="007405C9">
                <w:rPr>
                  <w:rFonts w:asciiTheme="minorHAnsi" w:hAnsiTheme="minorHAnsi" w:cstheme="minorHAnsi"/>
                  <w:sz w:val="20"/>
                  <w:szCs w:val="20"/>
                  <w:lang w:val="cs-CZ" w:eastAsia="cs-CZ"/>
                </w:rPr>
                <w:t xml:space="preserve"> a obchodu</w:t>
              </w:r>
            </w:ins>
          </w:p>
        </w:tc>
        <w:tc>
          <w:tcPr>
            <w:tcW w:w="1254" w:type="dxa"/>
            <w:tcPrChange w:id="1607" w:author="Zuzka" w:date="2018-11-15T00:25:00Z">
              <w:tcPr>
                <w:tcW w:w="1249" w:type="dxa"/>
                <w:gridSpan w:val="2"/>
              </w:tcPr>
            </w:tcPrChange>
          </w:tcPr>
          <w:p w14:paraId="299B9DCB" w14:textId="77777777" w:rsidR="00016085" w:rsidRPr="007405C9" w:rsidRDefault="00016085">
            <w:pPr>
              <w:rPr>
                <w:ins w:id="1608" w:author="Zuzka" w:date="2018-11-15T00:23:00Z"/>
                <w:rFonts w:asciiTheme="minorHAnsi" w:hAnsiTheme="minorHAnsi" w:cstheme="minorHAnsi"/>
                <w:sz w:val="20"/>
                <w:szCs w:val="20"/>
                <w:lang w:val="cs-CZ" w:eastAsia="cs-CZ"/>
              </w:rPr>
              <w:pPrChange w:id="1609" w:author="Jiří Vojtěšek" w:date="2018-11-22T17:38:00Z">
                <w:pPr>
                  <w:jc w:val="center"/>
                </w:pPr>
              </w:pPrChange>
            </w:pPr>
            <w:ins w:id="1610" w:author="Zuzka" w:date="2018-11-15T00:23:00Z">
              <w:r w:rsidRPr="007405C9">
                <w:rPr>
                  <w:rFonts w:asciiTheme="minorHAnsi" w:hAnsiTheme="minorHAnsi" w:cstheme="minorHAnsi"/>
                  <w:sz w:val="20"/>
                  <w:szCs w:val="20"/>
                  <w:lang w:val="cs-CZ" w:eastAsia="cs-CZ"/>
                </w:rPr>
                <w:t>2016 - 2018</w:t>
              </w:r>
            </w:ins>
          </w:p>
        </w:tc>
      </w:tr>
      <w:tr w:rsidR="00016085" w:rsidRPr="007405C9" w14:paraId="54602E3E"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11"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21"/>
          <w:ins w:id="1612" w:author="Zuzka" w:date="2018-11-15T00:23:00Z"/>
          <w:trPrChange w:id="1613" w:author="Zuzka" w:date="2018-11-15T00:25:00Z">
            <w:trPr>
              <w:gridBefore w:val="1"/>
              <w:trHeight w:val="921"/>
            </w:trPr>
          </w:trPrChange>
        </w:trPr>
        <w:tc>
          <w:tcPr>
            <w:tcW w:w="2021" w:type="dxa"/>
            <w:tcPrChange w:id="1614" w:author="Zuzka" w:date="2018-11-15T00:25:00Z">
              <w:tcPr>
                <w:tcW w:w="2021" w:type="dxa"/>
                <w:gridSpan w:val="2"/>
              </w:tcPr>
            </w:tcPrChange>
          </w:tcPr>
          <w:p w14:paraId="132B9077" w14:textId="77777777" w:rsidR="00016085" w:rsidRPr="007405C9" w:rsidRDefault="00016085">
            <w:pPr>
              <w:rPr>
                <w:ins w:id="1615" w:author="Zuzka" w:date="2018-11-15T00:23:00Z"/>
                <w:rFonts w:asciiTheme="minorHAnsi" w:hAnsiTheme="minorHAnsi" w:cstheme="minorHAnsi"/>
                <w:sz w:val="20"/>
                <w:szCs w:val="20"/>
                <w:lang w:val="cs-CZ" w:eastAsia="cs-CZ"/>
              </w:rPr>
              <w:pPrChange w:id="1616" w:author="Jiří Vojtěšek" w:date="2018-11-22T17:38:00Z">
                <w:pPr>
                  <w:jc w:val="both"/>
                </w:pPr>
              </w:pPrChange>
            </w:pPr>
            <w:ins w:id="1617" w:author="Zuzka" w:date="2018-11-15T00:23:00Z">
              <w:r w:rsidRPr="007405C9">
                <w:rPr>
                  <w:rFonts w:asciiTheme="minorHAnsi" w:hAnsiTheme="minorHAnsi" w:cstheme="minorHAnsi"/>
                  <w:sz w:val="20"/>
                  <w:szCs w:val="20"/>
                  <w:lang w:val="cs-CZ" w:eastAsia="cs-CZ"/>
                </w:rPr>
                <w:t xml:space="preserve">Ing. Tomáš </w:t>
              </w:r>
              <w:proofErr w:type="spellStart"/>
              <w:r w:rsidRPr="007405C9">
                <w:rPr>
                  <w:rFonts w:asciiTheme="minorHAnsi" w:hAnsiTheme="minorHAnsi" w:cstheme="minorHAnsi"/>
                  <w:sz w:val="20"/>
                  <w:szCs w:val="20"/>
                  <w:lang w:val="cs-CZ" w:eastAsia="cs-CZ"/>
                </w:rPr>
                <w:t>Dulík</w:t>
              </w:r>
              <w:proofErr w:type="spellEnd"/>
              <w:r w:rsidRPr="007405C9">
                <w:rPr>
                  <w:rFonts w:asciiTheme="minorHAnsi" w:hAnsiTheme="minorHAnsi" w:cstheme="minorHAnsi"/>
                  <w:sz w:val="20"/>
                  <w:szCs w:val="20"/>
                  <w:lang w:val="cs-CZ" w:eastAsia="cs-CZ"/>
                </w:rPr>
                <w:t>, Ph.D.</w:t>
              </w:r>
            </w:ins>
          </w:p>
        </w:tc>
        <w:tc>
          <w:tcPr>
            <w:tcW w:w="4624" w:type="dxa"/>
            <w:tcPrChange w:id="1618" w:author="Zuzka" w:date="2018-11-15T00:25:00Z">
              <w:tcPr>
                <w:tcW w:w="4624" w:type="dxa"/>
                <w:gridSpan w:val="2"/>
              </w:tcPr>
            </w:tcPrChange>
          </w:tcPr>
          <w:p w14:paraId="0951E9CB" w14:textId="77777777" w:rsidR="00016085" w:rsidRPr="007405C9" w:rsidRDefault="00016085">
            <w:pPr>
              <w:rPr>
                <w:ins w:id="1619" w:author="Zuzka" w:date="2018-11-15T00:23:00Z"/>
                <w:rFonts w:asciiTheme="minorHAnsi" w:hAnsiTheme="minorHAnsi" w:cstheme="minorHAnsi"/>
                <w:sz w:val="20"/>
                <w:szCs w:val="20"/>
                <w:lang w:val="cs-CZ" w:eastAsia="cs-CZ"/>
              </w:rPr>
              <w:pPrChange w:id="1620" w:author="Jiří Vojtěšek" w:date="2018-11-22T17:38:00Z">
                <w:pPr>
                  <w:jc w:val="both"/>
                </w:pPr>
              </w:pPrChange>
            </w:pPr>
            <w:ins w:id="1621" w:author="Zuzka" w:date="2018-11-15T00:23:00Z">
              <w:r w:rsidRPr="007405C9">
                <w:rPr>
                  <w:rFonts w:asciiTheme="minorHAnsi" w:hAnsiTheme="minorHAnsi" w:cstheme="minorHAnsi"/>
                  <w:sz w:val="20"/>
                  <w:szCs w:val="20"/>
                  <w:lang w:val="cs-CZ" w:eastAsia="cs-CZ"/>
                </w:rPr>
                <w:t xml:space="preserve">Výdejní stojany E-Line </w:t>
              </w:r>
            </w:ins>
          </w:p>
          <w:p w14:paraId="2682CBF1" w14:textId="77777777" w:rsidR="00016085" w:rsidRPr="007405C9" w:rsidRDefault="00016085">
            <w:pPr>
              <w:rPr>
                <w:ins w:id="1622" w:author="Zuzka" w:date="2018-11-15T00:23:00Z"/>
                <w:rFonts w:asciiTheme="minorHAnsi" w:hAnsiTheme="minorHAnsi" w:cstheme="minorHAnsi"/>
                <w:sz w:val="20"/>
                <w:szCs w:val="20"/>
                <w:lang w:val="cs-CZ" w:eastAsia="cs-CZ"/>
              </w:rPr>
              <w:pPrChange w:id="1623" w:author="Jiří Vojtěšek" w:date="2018-11-22T17:38:00Z">
                <w:pPr>
                  <w:jc w:val="both"/>
                </w:pPr>
              </w:pPrChange>
            </w:pPr>
            <w:ins w:id="1624" w:author="Zuzka" w:date="2018-11-15T00:23:00Z">
              <w:r w:rsidRPr="007405C9">
                <w:rPr>
                  <w:rFonts w:asciiTheme="minorHAnsi" w:hAnsiTheme="minorHAnsi" w:cstheme="minorHAnsi"/>
                  <w:sz w:val="20"/>
                  <w:szCs w:val="20"/>
                  <w:lang w:val="cs-CZ" w:eastAsia="cs-CZ"/>
                </w:rPr>
                <w:t>(</w:t>
              </w:r>
              <w:proofErr w:type="spellStart"/>
              <w:r w:rsidRPr="007405C9">
                <w:rPr>
                  <w:rFonts w:asciiTheme="minorHAnsi" w:hAnsiTheme="minorHAnsi" w:cstheme="minorHAnsi"/>
                  <w:sz w:val="20"/>
                  <w:szCs w:val="20"/>
                  <w:lang w:val="cs-CZ" w:eastAsia="cs-CZ"/>
                </w:rPr>
                <w:t>reg</w:t>
              </w:r>
              <w:proofErr w:type="spellEnd"/>
              <w:r w:rsidRPr="007405C9">
                <w:rPr>
                  <w:rFonts w:asciiTheme="minorHAnsi" w:hAnsiTheme="minorHAnsi" w:cstheme="minorHAnsi"/>
                  <w:sz w:val="20"/>
                  <w:szCs w:val="20"/>
                  <w:lang w:val="cs-CZ" w:eastAsia="cs-CZ"/>
                </w:rPr>
                <w:t xml:space="preserve">. </w:t>
              </w:r>
              <w:proofErr w:type="gramStart"/>
              <w:r w:rsidRPr="007405C9">
                <w:rPr>
                  <w:rFonts w:asciiTheme="minorHAnsi" w:hAnsiTheme="minorHAnsi" w:cstheme="minorHAnsi"/>
                  <w:sz w:val="20"/>
                  <w:szCs w:val="20"/>
                  <w:lang w:val="cs-CZ" w:eastAsia="cs-CZ"/>
                </w:rPr>
                <w:t>č.</w:t>
              </w:r>
              <w:proofErr w:type="gramEnd"/>
              <w:r w:rsidRPr="007405C9">
                <w:rPr>
                  <w:rFonts w:asciiTheme="minorHAnsi" w:hAnsiTheme="minorHAnsi" w:cstheme="minorHAnsi"/>
                  <w:sz w:val="20"/>
                  <w:szCs w:val="20"/>
                  <w:lang w:val="cs-CZ" w:eastAsia="cs-CZ"/>
                </w:rPr>
                <w:t xml:space="preserve"> CZ.01.1.02/0.0/0.0/15_019/0004635)</w:t>
              </w:r>
            </w:ins>
          </w:p>
        </w:tc>
        <w:tc>
          <w:tcPr>
            <w:tcW w:w="1065" w:type="dxa"/>
            <w:tcPrChange w:id="1625" w:author="Zuzka" w:date="2018-11-15T00:25:00Z">
              <w:tcPr>
                <w:tcW w:w="1065" w:type="dxa"/>
                <w:gridSpan w:val="2"/>
              </w:tcPr>
            </w:tcPrChange>
          </w:tcPr>
          <w:p w14:paraId="02D6A310" w14:textId="77777777" w:rsidR="00016085" w:rsidRPr="007405C9" w:rsidRDefault="00016085">
            <w:pPr>
              <w:rPr>
                <w:ins w:id="1626" w:author="Zuzka" w:date="2018-11-15T00:23:00Z"/>
                <w:rFonts w:asciiTheme="minorHAnsi" w:hAnsiTheme="minorHAnsi" w:cstheme="minorHAnsi"/>
                <w:sz w:val="20"/>
                <w:szCs w:val="20"/>
                <w:lang w:val="cs-CZ" w:eastAsia="cs-CZ"/>
              </w:rPr>
              <w:pPrChange w:id="1627" w:author="Jiří Vojtěšek" w:date="2018-11-22T17:38:00Z">
                <w:pPr>
                  <w:jc w:val="center"/>
                </w:pPr>
              </w:pPrChange>
            </w:pPr>
            <w:ins w:id="1628" w:author="Zuzka" w:date="2018-11-15T00:23:00Z">
              <w:r w:rsidRPr="007405C9">
                <w:rPr>
                  <w:rFonts w:asciiTheme="minorHAnsi" w:hAnsiTheme="minorHAnsi" w:cstheme="minorHAnsi"/>
                  <w:sz w:val="20"/>
                  <w:szCs w:val="20"/>
                  <w:lang w:val="cs-CZ" w:eastAsia="cs-CZ"/>
                </w:rPr>
                <w:t>C</w:t>
              </w:r>
            </w:ins>
          </w:p>
          <w:p w14:paraId="7F3A4D5D" w14:textId="77777777" w:rsidR="00016085" w:rsidRPr="007405C9" w:rsidRDefault="00016085">
            <w:pPr>
              <w:rPr>
                <w:ins w:id="1629" w:author="Zuzka" w:date="2018-11-15T00:23:00Z"/>
                <w:rFonts w:asciiTheme="minorHAnsi" w:hAnsiTheme="minorHAnsi" w:cstheme="minorHAnsi"/>
                <w:sz w:val="20"/>
                <w:szCs w:val="20"/>
                <w:lang w:val="cs-CZ" w:eastAsia="cs-CZ"/>
              </w:rPr>
              <w:pPrChange w:id="1630" w:author="Jiří Vojtěšek" w:date="2018-11-22T17:38:00Z">
                <w:pPr>
                  <w:jc w:val="center"/>
                </w:pPr>
              </w:pPrChange>
            </w:pPr>
            <w:proofErr w:type="spellStart"/>
            <w:ins w:id="1631" w:author="Zuzka" w:date="2018-11-15T00:23:00Z">
              <w:r w:rsidRPr="007405C9">
                <w:rPr>
                  <w:rFonts w:asciiTheme="minorHAnsi" w:hAnsiTheme="minorHAnsi" w:cstheme="minorHAnsi"/>
                  <w:sz w:val="20"/>
                  <w:szCs w:val="20"/>
                  <w:lang w:val="cs-CZ" w:eastAsia="cs-CZ"/>
                </w:rPr>
                <w:t>Ministerstvoprůmyslu</w:t>
              </w:r>
              <w:proofErr w:type="spellEnd"/>
              <w:r w:rsidRPr="007405C9">
                <w:rPr>
                  <w:rFonts w:asciiTheme="minorHAnsi" w:hAnsiTheme="minorHAnsi" w:cstheme="minorHAnsi"/>
                  <w:sz w:val="20"/>
                  <w:szCs w:val="20"/>
                  <w:lang w:val="cs-CZ" w:eastAsia="cs-CZ"/>
                </w:rPr>
                <w:t xml:space="preserve"> a obchodu</w:t>
              </w:r>
            </w:ins>
          </w:p>
        </w:tc>
        <w:tc>
          <w:tcPr>
            <w:tcW w:w="1254" w:type="dxa"/>
            <w:tcPrChange w:id="1632" w:author="Zuzka" w:date="2018-11-15T00:25:00Z">
              <w:tcPr>
                <w:tcW w:w="1249" w:type="dxa"/>
                <w:gridSpan w:val="2"/>
              </w:tcPr>
            </w:tcPrChange>
          </w:tcPr>
          <w:p w14:paraId="7AB6DD99" w14:textId="77777777" w:rsidR="00016085" w:rsidRPr="007405C9" w:rsidRDefault="00016085">
            <w:pPr>
              <w:rPr>
                <w:ins w:id="1633" w:author="Zuzka" w:date="2018-11-15T00:23:00Z"/>
                <w:rFonts w:asciiTheme="minorHAnsi" w:hAnsiTheme="minorHAnsi" w:cstheme="minorHAnsi"/>
                <w:sz w:val="20"/>
                <w:szCs w:val="20"/>
                <w:lang w:val="cs-CZ" w:eastAsia="cs-CZ"/>
              </w:rPr>
              <w:pPrChange w:id="1634" w:author="Jiří Vojtěšek" w:date="2018-11-22T17:38:00Z">
                <w:pPr>
                  <w:jc w:val="center"/>
                </w:pPr>
              </w:pPrChange>
            </w:pPr>
            <w:ins w:id="1635" w:author="Zuzka" w:date="2018-11-15T00:23:00Z">
              <w:r w:rsidRPr="007405C9">
                <w:rPr>
                  <w:rFonts w:asciiTheme="minorHAnsi" w:hAnsiTheme="minorHAnsi" w:cstheme="minorHAnsi"/>
                  <w:sz w:val="20"/>
                  <w:szCs w:val="20"/>
                  <w:lang w:val="cs-CZ" w:eastAsia="cs-CZ"/>
                </w:rPr>
                <w:t>2016 - 2018</w:t>
              </w:r>
            </w:ins>
          </w:p>
        </w:tc>
      </w:tr>
      <w:tr w:rsidR="00016085" w:rsidRPr="007405C9" w14:paraId="1A5671D1"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36"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21"/>
          <w:ins w:id="1637" w:author="Zuzka" w:date="2018-11-15T00:23:00Z"/>
          <w:trPrChange w:id="1638" w:author="Zuzka" w:date="2018-11-15T00:25:00Z">
            <w:trPr>
              <w:gridBefore w:val="1"/>
              <w:trHeight w:val="921"/>
            </w:trPr>
          </w:trPrChange>
        </w:trPr>
        <w:tc>
          <w:tcPr>
            <w:tcW w:w="2021" w:type="dxa"/>
            <w:tcPrChange w:id="1639" w:author="Zuzka" w:date="2018-11-15T00:25:00Z">
              <w:tcPr>
                <w:tcW w:w="2021" w:type="dxa"/>
                <w:gridSpan w:val="2"/>
              </w:tcPr>
            </w:tcPrChange>
          </w:tcPr>
          <w:p w14:paraId="08DADD83" w14:textId="77777777" w:rsidR="00016085" w:rsidRPr="007405C9" w:rsidRDefault="00016085">
            <w:pPr>
              <w:rPr>
                <w:ins w:id="1640" w:author="Zuzka" w:date="2018-11-15T00:23:00Z"/>
                <w:rFonts w:asciiTheme="minorHAnsi" w:hAnsiTheme="minorHAnsi" w:cstheme="minorHAnsi"/>
                <w:sz w:val="20"/>
                <w:szCs w:val="20"/>
                <w:lang w:val="cs-CZ" w:eastAsia="cs-CZ"/>
              </w:rPr>
              <w:pPrChange w:id="1641" w:author="Jiří Vojtěšek" w:date="2018-11-22T17:38:00Z">
                <w:pPr>
                  <w:jc w:val="both"/>
                </w:pPr>
              </w:pPrChange>
            </w:pPr>
            <w:ins w:id="1642" w:author="Zuzka" w:date="2018-11-15T00:23:00Z">
              <w:r w:rsidRPr="007405C9">
                <w:rPr>
                  <w:rFonts w:asciiTheme="minorHAnsi" w:hAnsiTheme="minorHAnsi" w:cstheme="minorHAnsi"/>
                  <w:sz w:val="20"/>
                  <w:szCs w:val="20"/>
                  <w:lang w:val="cs-CZ" w:eastAsia="cs-CZ"/>
                </w:rPr>
                <w:t xml:space="preserve">Ing. Tomáš </w:t>
              </w:r>
              <w:proofErr w:type="spellStart"/>
              <w:r w:rsidRPr="007405C9">
                <w:rPr>
                  <w:rFonts w:asciiTheme="minorHAnsi" w:hAnsiTheme="minorHAnsi" w:cstheme="minorHAnsi"/>
                  <w:sz w:val="20"/>
                  <w:szCs w:val="20"/>
                  <w:lang w:val="cs-CZ" w:eastAsia="cs-CZ"/>
                </w:rPr>
                <w:t>Dulík</w:t>
              </w:r>
              <w:proofErr w:type="spellEnd"/>
              <w:r w:rsidRPr="007405C9">
                <w:rPr>
                  <w:rFonts w:asciiTheme="minorHAnsi" w:hAnsiTheme="minorHAnsi" w:cstheme="minorHAnsi"/>
                  <w:sz w:val="20"/>
                  <w:szCs w:val="20"/>
                  <w:lang w:val="cs-CZ" w:eastAsia="cs-CZ"/>
                </w:rPr>
                <w:t>, Ph.D.</w:t>
              </w:r>
            </w:ins>
          </w:p>
        </w:tc>
        <w:tc>
          <w:tcPr>
            <w:tcW w:w="4624" w:type="dxa"/>
            <w:tcPrChange w:id="1643" w:author="Zuzka" w:date="2018-11-15T00:25:00Z">
              <w:tcPr>
                <w:tcW w:w="4624" w:type="dxa"/>
                <w:gridSpan w:val="2"/>
              </w:tcPr>
            </w:tcPrChange>
          </w:tcPr>
          <w:p w14:paraId="4F70AE06" w14:textId="77777777" w:rsidR="00016085" w:rsidRPr="007405C9" w:rsidRDefault="00016085">
            <w:pPr>
              <w:rPr>
                <w:ins w:id="1644" w:author="Zuzka" w:date="2018-11-15T00:23:00Z"/>
                <w:rFonts w:asciiTheme="minorHAnsi" w:hAnsiTheme="minorHAnsi" w:cstheme="minorHAnsi"/>
                <w:sz w:val="20"/>
                <w:szCs w:val="20"/>
                <w:lang w:val="cs-CZ" w:eastAsia="cs-CZ"/>
              </w:rPr>
              <w:pPrChange w:id="1645" w:author="Jiří Vojtěšek" w:date="2018-11-22T17:38:00Z">
                <w:pPr>
                  <w:jc w:val="both"/>
                </w:pPr>
              </w:pPrChange>
            </w:pPr>
            <w:ins w:id="1646" w:author="Zuzka" w:date="2018-11-15T00:23:00Z">
              <w:r w:rsidRPr="007405C9">
                <w:rPr>
                  <w:rFonts w:asciiTheme="minorHAnsi" w:hAnsiTheme="minorHAnsi" w:cstheme="minorHAnsi"/>
                  <w:sz w:val="20"/>
                  <w:szCs w:val="20"/>
                  <w:lang w:val="cs-CZ" w:eastAsia="cs-CZ"/>
                </w:rPr>
                <w:t xml:space="preserve">Expertní systém pro podniky se zakázkovou výrobou s podporou </w:t>
              </w:r>
              <w:proofErr w:type="spellStart"/>
              <w:r w:rsidRPr="007405C9">
                <w:rPr>
                  <w:rFonts w:asciiTheme="minorHAnsi" w:hAnsiTheme="minorHAnsi" w:cstheme="minorHAnsi"/>
                  <w:sz w:val="20"/>
                  <w:szCs w:val="20"/>
                  <w:lang w:val="cs-CZ" w:eastAsia="cs-CZ"/>
                </w:rPr>
                <w:t>Industry</w:t>
              </w:r>
              <w:proofErr w:type="spellEnd"/>
              <w:r w:rsidRPr="007405C9">
                <w:rPr>
                  <w:rFonts w:asciiTheme="minorHAnsi" w:hAnsiTheme="minorHAnsi" w:cstheme="minorHAnsi"/>
                  <w:sz w:val="20"/>
                  <w:szCs w:val="20"/>
                  <w:lang w:val="cs-CZ" w:eastAsia="cs-CZ"/>
                </w:rPr>
                <w:t xml:space="preserve"> 4.0 </w:t>
              </w:r>
            </w:ins>
          </w:p>
          <w:p w14:paraId="30D1084D" w14:textId="77777777" w:rsidR="00016085" w:rsidRPr="007405C9" w:rsidRDefault="00016085">
            <w:pPr>
              <w:rPr>
                <w:ins w:id="1647" w:author="Zuzka" w:date="2018-11-15T00:23:00Z"/>
                <w:rFonts w:asciiTheme="minorHAnsi" w:hAnsiTheme="minorHAnsi" w:cstheme="minorHAnsi"/>
                <w:sz w:val="20"/>
                <w:szCs w:val="20"/>
                <w:lang w:val="cs-CZ" w:eastAsia="cs-CZ"/>
              </w:rPr>
              <w:pPrChange w:id="1648" w:author="Jiří Vojtěšek" w:date="2018-11-22T17:38:00Z">
                <w:pPr>
                  <w:jc w:val="both"/>
                </w:pPr>
              </w:pPrChange>
            </w:pPr>
            <w:ins w:id="1649" w:author="Zuzka" w:date="2018-11-15T00:23:00Z">
              <w:r w:rsidRPr="007405C9">
                <w:rPr>
                  <w:rFonts w:asciiTheme="minorHAnsi" w:hAnsiTheme="minorHAnsi" w:cstheme="minorHAnsi"/>
                  <w:sz w:val="20"/>
                  <w:szCs w:val="20"/>
                  <w:lang w:val="cs-CZ" w:eastAsia="cs-CZ"/>
                </w:rPr>
                <w:t>(</w:t>
              </w:r>
              <w:proofErr w:type="spellStart"/>
              <w:r w:rsidRPr="007405C9">
                <w:rPr>
                  <w:rFonts w:asciiTheme="minorHAnsi" w:hAnsiTheme="minorHAnsi" w:cstheme="minorHAnsi"/>
                  <w:sz w:val="20"/>
                  <w:szCs w:val="20"/>
                  <w:lang w:val="cs-CZ" w:eastAsia="cs-CZ"/>
                </w:rPr>
                <w:t>reg</w:t>
              </w:r>
              <w:proofErr w:type="spellEnd"/>
              <w:r w:rsidRPr="007405C9">
                <w:rPr>
                  <w:rFonts w:asciiTheme="minorHAnsi" w:hAnsiTheme="minorHAnsi" w:cstheme="minorHAnsi"/>
                  <w:sz w:val="20"/>
                  <w:szCs w:val="20"/>
                  <w:lang w:val="cs-CZ" w:eastAsia="cs-CZ"/>
                </w:rPr>
                <w:t xml:space="preserve">. </w:t>
              </w:r>
              <w:proofErr w:type="gramStart"/>
              <w:r w:rsidRPr="007405C9">
                <w:rPr>
                  <w:rFonts w:asciiTheme="minorHAnsi" w:hAnsiTheme="minorHAnsi" w:cstheme="minorHAnsi"/>
                  <w:sz w:val="20"/>
                  <w:szCs w:val="20"/>
                  <w:lang w:val="cs-CZ" w:eastAsia="cs-CZ"/>
                </w:rPr>
                <w:t>č.</w:t>
              </w:r>
              <w:proofErr w:type="gramEnd"/>
              <w:r w:rsidRPr="007405C9">
                <w:rPr>
                  <w:rFonts w:asciiTheme="minorHAnsi" w:hAnsiTheme="minorHAnsi" w:cstheme="minorHAnsi"/>
                  <w:sz w:val="20"/>
                  <w:szCs w:val="20"/>
                  <w:lang w:val="cs-CZ" w:eastAsia="cs-CZ"/>
                </w:rPr>
                <w:t xml:space="preserve"> CZ.01.1.02/0.0/0.0/17_107/0012477)</w:t>
              </w:r>
            </w:ins>
          </w:p>
        </w:tc>
        <w:tc>
          <w:tcPr>
            <w:tcW w:w="1065" w:type="dxa"/>
            <w:tcPrChange w:id="1650" w:author="Zuzka" w:date="2018-11-15T00:25:00Z">
              <w:tcPr>
                <w:tcW w:w="1065" w:type="dxa"/>
                <w:gridSpan w:val="2"/>
              </w:tcPr>
            </w:tcPrChange>
          </w:tcPr>
          <w:p w14:paraId="5E384FEE" w14:textId="77777777" w:rsidR="00016085" w:rsidRPr="007405C9" w:rsidRDefault="00016085">
            <w:pPr>
              <w:rPr>
                <w:ins w:id="1651" w:author="Zuzka" w:date="2018-11-15T00:23:00Z"/>
                <w:rFonts w:asciiTheme="minorHAnsi" w:hAnsiTheme="minorHAnsi" w:cstheme="minorHAnsi"/>
                <w:sz w:val="20"/>
                <w:szCs w:val="20"/>
                <w:lang w:val="cs-CZ" w:eastAsia="cs-CZ"/>
              </w:rPr>
              <w:pPrChange w:id="1652" w:author="Jiří Vojtěšek" w:date="2018-11-22T17:38:00Z">
                <w:pPr>
                  <w:jc w:val="center"/>
                </w:pPr>
              </w:pPrChange>
            </w:pPr>
            <w:ins w:id="1653" w:author="Zuzka" w:date="2018-11-15T00:23:00Z">
              <w:r w:rsidRPr="007405C9">
                <w:rPr>
                  <w:rFonts w:asciiTheme="minorHAnsi" w:hAnsiTheme="minorHAnsi" w:cstheme="minorHAnsi"/>
                  <w:sz w:val="20"/>
                  <w:szCs w:val="20"/>
                  <w:lang w:val="cs-CZ" w:eastAsia="cs-CZ"/>
                </w:rPr>
                <w:t>C</w:t>
              </w:r>
            </w:ins>
          </w:p>
          <w:p w14:paraId="315F551F" w14:textId="77777777" w:rsidR="00016085" w:rsidRPr="007405C9" w:rsidRDefault="00016085">
            <w:pPr>
              <w:rPr>
                <w:ins w:id="1654" w:author="Zuzka" w:date="2018-11-15T00:23:00Z"/>
                <w:rFonts w:asciiTheme="minorHAnsi" w:hAnsiTheme="minorHAnsi" w:cstheme="minorHAnsi"/>
                <w:sz w:val="20"/>
                <w:szCs w:val="20"/>
                <w:lang w:val="cs-CZ" w:eastAsia="cs-CZ"/>
              </w:rPr>
              <w:pPrChange w:id="1655" w:author="Jiří Vojtěšek" w:date="2018-11-22T17:38:00Z">
                <w:pPr>
                  <w:jc w:val="center"/>
                </w:pPr>
              </w:pPrChange>
            </w:pPr>
            <w:proofErr w:type="spellStart"/>
            <w:ins w:id="1656" w:author="Zuzka" w:date="2018-11-15T00:23:00Z">
              <w:r w:rsidRPr="007405C9">
                <w:rPr>
                  <w:rFonts w:asciiTheme="minorHAnsi" w:hAnsiTheme="minorHAnsi" w:cstheme="minorHAnsi"/>
                  <w:sz w:val="20"/>
                  <w:szCs w:val="20"/>
                  <w:lang w:val="cs-CZ" w:eastAsia="cs-CZ"/>
                </w:rPr>
                <w:t>Ministerstvoprůmyslu</w:t>
              </w:r>
              <w:proofErr w:type="spellEnd"/>
              <w:r w:rsidRPr="007405C9">
                <w:rPr>
                  <w:rFonts w:asciiTheme="minorHAnsi" w:hAnsiTheme="minorHAnsi" w:cstheme="minorHAnsi"/>
                  <w:sz w:val="20"/>
                  <w:szCs w:val="20"/>
                  <w:lang w:val="cs-CZ" w:eastAsia="cs-CZ"/>
                </w:rPr>
                <w:t xml:space="preserve"> a obchodu</w:t>
              </w:r>
            </w:ins>
          </w:p>
        </w:tc>
        <w:tc>
          <w:tcPr>
            <w:tcW w:w="1254" w:type="dxa"/>
            <w:tcPrChange w:id="1657" w:author="Zuzka" w:date="2018-11-15T00:25:00Z">
              <w:tcPr>
                <w:tcW w:w="1249" w:type="dxa"/>
                <w:gridSpan w:val="2"/>
              </w:tcPr>
            </w:tcPrChange>
          </w:tcPr>
          <w:p w14:paraId="3151632D" w14:textId="77777777" w:rsidR="00016085" w:rsidRPr="007405C9" w:rsidRDefault="00016085">
            <w:pPr>
              <w:rPr>
                <w:ins w:id="1658" w:author="Zuzka" w:date="2018-11-15T00:23:00Z"/>
                <w:rFonts w:asciiTheme="minorHAnsi" w:hAnsiTheme="minorHAnsi" w:cstheme="minorHAnsi"/>
                <w:sz w:val="20"/>
                <w:szCs w:val="20"/>
                <w:lang w:val="cs-CZ" w:eastAsia="cs-CZ"/>
              </w:rPr>
              <w:pPrChange w:id="1659" w:author="Jiří Vojtěšek" w:date="2018-11-22T17:38:00Z">
                <w:pPr>
                  <w:jc w:val="center"/>
                </w:pPr>
              </w:pPrChange>
            </w:pPr>
            <w:ins w:id="1660" w:author="Zuzka" w:date="2018-11-15T00:23:00Z">
              <w:r w:rsidRPr="007405C9">
                <w:rPr>
                  <w:rFonts w:asciiTheme="minorHAnsi" w:hAnsiTheme="minorHAnsi" w:cstheme="minorHAnsi"/>
                  <w:sz w:val="20"/>
                  <w:szCs w:val="20"/>
                  <w:lang w:val="cs-CZ" w:eastAsia="cs-CZ"/>
                </w:rPr>
                <w:t>2018 - 2020</w:t>
              </w:r>
            </w:ins>
          </w:p>
        </w:tc>
      </w:tr>
      <w:tr w:rsidR="00016085" w:rsidRPr="007405C9" w14:paraId="09D4E1AA"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61"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60"/>
          <w:ins w:id="1662" w:author="Zuzka" w:date="2018-11-15T00:23:00Z"/>
          <w:trPrChange w:id="1663" w:author="Zuzka" w:date="2018-11-15T00:25:00Z">
            <w:trPr>
              <w:gridBefore w:val="1"/>
              <w:trHeight w:val="460"/>
            </w:trPr>
          </w:trPrChange>
        </w:trPr>
        <w:tc>
          <w:tcPr>
            <w:tcW w:w="2021" w:type="dxa"/>
            <w:tcPrChange w:id="1664" w:author="Zuzka" w:date="2018-11-15T00:25:00Z">
              <w:tcPr>
                <w:tcW w:w="2021" w:type="dxa"/>
                <w:gridSpan w:val="2"/>
              </w:tcPr>
            </w:tcPrChange>
          </w:tcPr>
          <w:p w14:paraId="015928CF" w14:textId="77777777" w:rsidR="00016085" w:rsidRPr="007405C9" w:rsidRDefault="00016085">
            <w:pPr>
              <w:rPr>
                <w:ins w:id="1665" w:author="Zuzka" w:date="2018-11-15T00:23:00Z"/>
                <w:rFonts w:asciiTheme="minorHAnsi" w:hAnsiTheme="minorHAnsi" w:cstheme="minorHAnsi"/>
                <w:sz w:val="20"/>
                <w:szCs w:val="20"/>
                <w:lang w:val="cs-CZ" w:eastAsia="cs-CZ"/>
              </w:rPr>
              <w:pPrChange w:id="1666" w:author="Jiří Vojtěšek" w:date="2018-11-22T17:38:00Z">
                <w:pPr>
                  <w:jc w:val="both"/>
                </w:pPr>
              </w:pPrChange>
            </w:pPr>
            <w:ins w:id="1667" w:author="Zuzka" w:date="2018-11-15T00:23:00Z">
              <w:r w:rsidRPr="007405C9">
                <w:rPr>
                  <w:rFonts w:asciiTheme="minorHAnsi" w:hAnsiTheme="minorHAnsi" w:cstheme="minorHAnsi"/>
                  <w:sz w:val="20"/>
                  <w:szCs w:val="20"/>
                  <w:lang w:val="cs-CZ" w:eastAsia="cs-CZ"/>
                </w:rPr>
                <w:t>doc. Ing. Roman Šenkeřík, Ph.D.</w:t>
              </w:r>
            </w:ins>
          </w:p>
        </w:tc>
        <w:tc>
          <w:tcPr>
            <w:tcW w:w="4624" w:type="dxa"/>
            <w:tcPrChange w:id="1668" w:author="Zuzka" w:date="2018-11-15T00:25:00Z">
              <w:tcPr>
                <w:tcW w:w="4624" w:type="dxa"/>
                <w:gridSpan w:val="2"/>
              </w:tcPr>
            </w:tcPrChange>
          </w:tcPr>
          <w:p w14:paraId="547F446C" w14:textId="77777777" w:rsidR="00016085" w:rsidRPr="007405C9" w:rsidRDefault="00016085">
            <w:pPr>
              <w:rPr>
                <w:ins w:id="1669" w:author="Zuzka" w:date="2018-11-15T00:23:00Z"/>
                <w:rFonts w:asciiTheme="minorHAnsi" w:hAnsiTheme="minorHAnsi" w:cstheme="minorHAnsi"/>
                <w:sz w:val="20"/>
                <w:szCs w:val="20"/>
                <w:lang w:val="cs-CZ" w:eastAsia="cs-CZ"/>
              </w:rPr>
              <w:pPrChange w:id="1670" w:author="Jiří Vojtěšek" w:date="2018-11-22T17:38:00Z">
                <w:pPr>
                  <w:jc w:val="both"/>
                </w:pPr>
              </w:pPrChange>
            </w:pPr>
            <w:ins w:id="1671" w:author="Zuzka" w:date="2018-11-15T00:23:00Z">
              <w:r w:rsidRPr="007405C9">
                <w:rPr>
                  <w:rFonts w:asciiTheme="minorHAnsi" w:hAnsiTheme="minorHAnsi" w:cstheme="minorHAnsi"/>
                  <w:sz w:val="20"/>
                  <w:szCs w:val="20"/>
                  <w:lang w:val="cs-CZ" w:eastAsia="cs-CZ"/>
                </w:rPr>
                <w:t>Nekonvenční řízení komplexních systémů</w:t>
              </w:r>
            </w:ins>
          </w:p>
          <w:p w14:paraId="3170B80E" w14:textId="77777777" w:rsidR="00016085" w:rsidRPr="007405C9" w:rsidRDefault="00016085">
            <w:pPr>
              <w:rPr>
                <w:ins w:id="1672" w:author="Zuzka" w:date="2018-11-15T00:23:00Z"/>
                <w:rFonts w:asciiTheme="minorHAnsi" w:hAnsiTheme="minorHAnsi" w:cstheme="minorHAnsi"/>
                <w:sz w:val="20"/>
                <w:szCs w:val="20"/>
                <w:lang w:val="cs-CZ" w:eastAsia="cs-CZ"/>
              </w:rPr>
              <w:pPrChange w:id="1673" w:author="Jiří Vojtěšek" w:date="2018-11-22T17:38:00Z">
                <w:pPr>
                  <w:jc w:val="both"/>
                </w:pPr>
              </w:pPrChange>
            </w:pPr>
            <w:ins w:id="1674" w:author="Zuzka" w:date="2018-11-15T00:23:00Z">
              <w:r w:rsidRPr="007405C9">
                <w:rPr>
                  <w:rFonts w:asciiTheme="minorHAnsi" w:hAnsiTheme="minorHAnsi" w:cstheme="minorHAnsi"/>
                  <w:sz w:val="20"/>
                  <w:szCs w:val="20"/>
                  <w:lang w:val="cs-CZ" w:eastAsia="cs-CZ"/>
                </w:rPr>
                <w:t>(</w:t>
              </w:r>
              <w:proofErr w:type="spellStart"/>
              <w:r w:rsidRPr="007405C9">
                <w:rPr>
                  <w:rFonts w:asciiTheme="minorHAnsi" w:hAnsiTheme="minorHAnsi" w:cstheme="minorHAnsi"/>
                  <w:sz w:val="20"/>
                  <w:szCs w:val="20"/>
                  <w:lang w:val="cs-CZ" w:eastAsia="cs-CZ"/>
                </w:rPr>
                <w:t>reg</w:t>
              </w:r>
              <w:proofErr w:type="spellEnd"/>
              <w:r w:rsidRPr="007405C9">
                <w:rPr>
                  <w:rFonts w:asciiTheme="minorHAnsi" w:hAnsiTheme="minorHAnsi" w:cstheme="minorHAnsi"/>
                  <w:sz w:val="20"/>
                  <w:szCs w:val="20"/>
                  <w:lang w:val="cs-CZ" w:eastAsia="cs-CZ"/>
                </w:rPr>
                <w:t xml:space="preserve">. </w:t>
              </w:r>
              <w:proofErr w:type="gramStart"/>
              <w:r w:rsidRPr="007405C9">
                <w:rPr>
                  <w:rFonts w:asciiTheme="minorHAnsi" w:hAnsiTheme="minorHAnsi" w:cstheme="minorHAnsi"/>
                  <w:sz w:val="20"/>
                  <w:szCs w:val="20"/>
                  <w:lang w:val="cs-CZ" w:eastAsia="cs-CZ"/>
                </w:rPr>
                <w:t>č.</w:t>
              </w:r>
              <w:proofErr w:type="gramEnd"/>
              <w:r w:rsidRPr="007405C9">
                <w:rPr>
                  <w:rFonts w:asciiTheme="minorHAnsi" w:hAnsiTheme="minorHAnsi" w:cstheme="minorHAnsi"/>
                  <w:sz w:val="20"/>
                  <w:szCs w:val="20"/>
                  <w:lang w:val="cs-CZ" w:eastAsia="cs-CZ"/>
                </w:rPr>
                <w:t xml:space="preserve"> GA15-06700S)</w:t>
              </w:r>
            </w:ins>
          </w:p>
        </w:tc>
        <w:tc>
          <w:tcPr>
            <w:tcW w:w="1065" w:type="dxa"/>
            <w:tcPrChange w:id="1675" w:author="Zuzka" w:date="2018-11-15T00:25:00Z">
              <w:tcPr>
                <w:tcW w:w="1065" w:type="dxa"/>
                <w:gridSpan w:val="2"/>
              </w:tcPr>
            </w:tcPrChange>
          </w:tcPr>
          <w:p w14:paraId="4C51C7B4" w14:textId="77777777" w:rsidR="00016085" w:rsidRPr="007405C9" w:rsidRDefault="00016085">
            <w:pPr>
              <w:rPr>
                <w:ins w:id="1676" w:author="Zuzka" w:date="2018-11-15T00:23:00Z"/>
                <w:rFonts w:asciiTheme="minorHAnsi" w:hAnsiTheme="minorHAnsi" w:cstheme="minorHAnsi"/>
                <w:sz w:val="20"/>
                <w:szCs w:val="20"/>
                <w:lang w:val="cs-CZ" w:eastAsia="cs-CZ"/>
              </w:rPr>
              <w:pPrChange w:id="1677" w:author="Jiří Vojtěšek" w:date="2018-11-22T17:38:00Z">
                <w:pPr>
                  <w:jc w:val="center"/>
                </w:pPr>
              </w:pPrChange>
            </w:pPr>
            <w:ins w:id="1678" w:author="Zuzka" w:date="2018-11-15T00:23:00Z">
              <w:r w:rsidRPr="007405C9">
                <w:rPr>
                  <w:rFonts w:asciiTheme="minorHAnsi" w:hAnsiTheme="minorHAnsi" w:cstheme="minorHAnsi"/>
                  <w:sz w:val="20"/>
                  <w:szCs w:val="20"/>
                  <w:lang w:val="cs-CZ" w:eastAsia="cs-CZ"/>
                </w:rPr>
                <w:t>B</w:t>
              </w:r>
            </w:ins>
          </w:p>
          <w:p w14:paraId="78671D54" w14:textId="77777777" w:rsidR="00016085" w:rsidRPr="007405C9" w:rsidRDefault="00016085">
            <w:pPr>
              <w:rPr>
                <w:ins w:id="1679" w:author="Zuzka" w:date="2018-11-15T00:23:00Z"/>
                <w:rFonts w:asciiTheme="minorHAnsi" w:hAnsiTheme="minorHAnsi" w:cstheme="minorHAnsi"/>
                <w:sz w:val="20"/>
                <w:szCs w:val="20"/>
                <w:lang w:val="cs-CZ" w:eastAsia="cs-CZ"/>
              </w:rPr>
              <w:pPrChange w:id="1680" w:author="Jiří Vojtěšek" w:date="2018-11-22T17:38:00Z">
                <w:pPr>
                  <w:jc w:val="center"/>
                </w:pPr>
              </w:pPrChange>
            </w:pPr>
            <w:ins w:id="1681" w:author="Zuzka" w:date="2018-11-15T00:23:00Z">
              <w:r w:rsidRPr="007405C9">
                <w:rPr>
                  <w:rFonts w:asciiTheme="minorHAnsi" w:hAnsiTheme="minorHAnsi" w:cstheme="minorHAnsi"/>
                  <w:sz w:val="20"/>
                  <w:szCs w:val="20"/>
                  <w:lang w:val="cs-CZ" w:eastAsia="cs-CZ"/>
                </w:rPr>
                <w:t>GAČR</w:t>
              </w:r>
            </w:ins>
          </w:p>
        </w:tc>
        <w:tc>
          <w:tcPr>
            <w:tcW w:w="1254" w:type="dxa"/>
            <w:tcPrChange w:id="1682" w:author="Zuzka" w:date="2018-11-15T00:25:00Z">
              <w:tcPr>
                <w:tcW w:w="1249" w:type="dxa"/>
                <w:gridSpan w:val="2"/>
              </w:tcPr>
            </w:tcPrChange>
          </w:tcPr>
          <w:p w14:paraId="26DD10A9" w14:textId="77777777" w:rsidR="00016085" w:rsidRPr="007405C9" w:rsidRDefault="00016085">
            <w:pPr>
              <w:rPr>
                <w:ins w:id="1683" w:author="Zuzka" w:date="2018-11-15T00:23:00Z"/>
                <w:rFonts w:asciiTheme="minorHAnsi" w:hAnsiTheme="minorHAnsi" w:cstheme="minorHAnsi"/>
                <w:sz w:val="20"/>
                <w:szCs w:val="20"/>
                <w:lang w:val="cs-CZ" w:eastAsia="cs-CZ"/>
              </w:rPr>
              <w:pPrChange w:id="1684" w:author="Jiří Vojtěšek" w:date="2018-11-22T17:38:00Z">
                <w:pPr>
                  <w:jc w:val="center"/>
                </w:pPr>
              </w:pPrChange>
            </w:pPr>
            <w:ins w:id="1685" w:author="Zuzka" w:date="2018-11-15T00:23:00Z">
              <w:r w:rsidRPr="007405C9">
                <w:rPr>
                  <w:rFonts w:asciiTheme="minorHAnsi" w:hAnsiTheme="minorHAnsi" w:cstheme="minorHAnsi"/>
                  <w:sz w:val="20"/>
                  <w:szCs w:val="20"/>
                  <w:lang w:val="cs-CZ" w:eastAsia="cs-CZ"/>
                </w:rPr>
                <w:t>2015-2017</w:t>
              </w:r>
            </w:ins>
          </w:p>
        </w:tc>
      </w:tr>
      <w:tr w:rsidR="00016085" w:rsidRPr="007405C9" w14:paraId="21B84A44"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86"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60"/>
          <w:ins w:id="1687" w:author="Zuzka" w:date="2018-11-15T00:23:00Z"/>
          <w:trPrChange w:id="1688" w:author="Zuzka" w:date="2018-11-15T00:25:00Z">
            <w:trPr>
              <w:gridBefore w:val="1"/>
              <w:trHeight w:val="460"/>
            </w:trPr>
          </w:trPrChange>
        </w:trPr>
        <w:tc>
          <w:tcPr>
            <w:tcW w:w="2021" w:type="dxa"/>
            <w:tcPrChange w:id="1689" w:author="Zuzka" w:date="2018-11-15T00:25:00Z">
              <w:tcPr>
                <w:tcW w:w="2021" w:type="dxa"/>
                <w:gridSpan w:val="2"/>
              </w:tcPr>
            </w:tcPrChange>
          </w:tcPr>
          <w:p w14:paraId="46E1E80F" w14:textId="77777777" w:rsidR="00016085" w:rsidRPr="007405C9" w:rsidRDefault="00016085">
            <w:pPr>
              <w:rPr>
                <w:ins w:id="1690" w:author="Zuzka" w:date="2018-11-15T00:23:00Z"/>
                <w:rFonts w:asciiTheme="minorHAnsi" w:hAnsiTheme="minorHAnsi" w:cstheme="minorHAnsi"/>
                <w:sz w:val="20"/>
                <w:szCs w:val="20"/>
                <w:lang w:val="cs-CZ" w:eastAsia="cs-CZ"/>
              </w:rPr>
              <w:pPrChange w:id="1691" w:author="Jiří Vojtěšek" w:date="2018-11-22T17:38:00Z">
                <w:pPr>
                  <w:jc w:val="both"/>
                </w:pPr>
              </w:pPrChange>
            </w:pPr>
            <w:ins w:id="1692" w:author="Zuzka" w:date="2018-11-15T00:23:00Z">
              <w:r w:rsidRPr="007405C9">
                <w:rPr>
                  <w:rFonts w:asciiTheme="minorHAnsi" w:hAnsiTheme="minorHAnsi" w:cstheme="minorHAnsi"/>
                  <w:sz w:val="20"/>
                  <w:szCs w:val="20"/>
                  <w:lang w:val="cs-CZ" w:eastAsia="cs-CZ"/>
                </w:rPr>
                <w:t>Ing. Radek Vala, Ph.D.</w:t>
              </w:r>
            </w:ins>
          </w:p>
        </w:tc>
        <w:tc>
          <w:tcPr>
            <w:tcW w:w="4624" w:type="dxa"/>
            <w:tcPrChange w:id="1693" w:author="Zuzka" w:date="2018-11-15T00:25:00Z">
              <w:tcPr>
                <w:tcW w:w="4624" w:type="dxa"/>
                <w:gridSpan w:val="2"/>
              </w:tcPr>
            </w:tcPrChange>
          </w:tcPr>
          <w:p w14:paraId="37EDC328" w14:textId="578A73F5" w:rsidR="00016085" w:rsidRPr="007405C9" w:rsidRDefault="00016085">
            <w:pPr>
              <w:rPr>
                <w:ins w:id="1694" w:author="Zuzka" w:date="2018-11-15T00:23:00Z"/>
                <w:rFonts w:asciiTheme="minorHAnsi" w:hAnsiTheme="minorHAnsi" w:cstheme="minorHAnsi"/>
                <w:sz w:val="20"/>
                <w:szCs w:val="20"/>
                <w:lang w:val="cs-CZ" w:eastAsia="cs-CZ"/>
              </w:rPr>
              <w:pPrChange w:id="1695" w:author="Jiří Vojtěšek" w:date="2018-11-22T17:38:00Z">
                <w:pPr>
                  <w:jc w:val="both"/>
                </w:pPr>
              </w:pPrChange>
            </w:pPr>
            <w:ins w:id="1696" w:author="Zuzka" w:date="2018-11-15T00:23:00Z">
              <w:r w:rsidRPr="007405C9">
                <w:rPr>
                  <w:rFonts w:asciiTheme="minorHAnsi" w:hAnsiTheme="minorHAnsi" w:cstheme="minorHAnsi"/>
                  <w:sz w:val="20"/>
                  <w:szCs w:val="20"/>
                  <w:lang w:val="cs-CZ" w:eastAsia="cs-CZ"/>
                </w:rPr>
                <w:t xml:space="preserve">Monitoring výrobního zařízení ve společnosti </w:t>
              </w:r>
              <w:proofErr w:type="spellStart"/>
              <w:r w:rsidRPr="007405C9">
                <w:rPr>
                  <w:rFonts w:asciiTheme="minorHAnsi" w:hAnsiTheme="minorHAnsi" w:cstheme="minorHAnsi"/>
                  <w:sz w:val="20"/>
                  <w:szCs w:val="20"/>
                  <w:lang w:val="cs-CZ" w:eastAsia="cs-CZ"/>
                </w:rPr>
                <w:t>WIsta</w:t>
              </w:r>
              <w:proofErr w:type="spellEnd"/>
              <w:r w:rsidRPr="007405C9">
                <w:rPr>
                  <w:rFonts w:asciiTheme="minorHAnsi" w:hAnsiTheme="minorHAnsi" w:cstheme="minorHAnsi"/>
                  <w:sz w:val="20"/>
                  <w:szCs w:val="20"/>
                  <w:lang w:val="cs-CZ" w:eastAsia="cs-CZ"/>
                </w:rPr>
                <w:t xml:space="preserve"> s.r.o.</w:t>
              </w:r>
            </w:ins>
            <w:r w:rsidR="00CB1598">
              <w:rPr>
                <w:rFonts w:asciiTheme="minorHAnsi" w:hAnsiTheme="minorHAnsi" w:cstheme="minorHAnsi"/>
                <w:sz w:val="20"/>
                <w:szCs w:val="20"/>
                <w:lang w:val="cs-CZ" w:eastAsia="cs-CZ"/>
              </w:rPr>
              <w:t xml:space="preserve"> </w:t>
            </w:r>
            <w:ins w:id="1697" w:author="Zuzka" w:date="2018-11-15T00:23:00Z">
              <w:r w:rsidRPr="007405C9">
                <w:rPr>
                  <w:rFonts w:asciiTheme="minorHAnsi" w:hAnsiTheme="minorHAnsi" w:cstheme="minorHAnsi"/>
                  <w:sz w:val="20"/>
                  <w:szCs w:val="20"/>
                  <w:lang w:val="cs-CZ" w:eastAsia="cs-CZ"/>
                </w:rPr>
                <w:t>(</w:t>
              </w:r>
              <w:proofErr w:type="spellStart"/>
              <w:r w:rsidRPr="007405C9">
                <w:rPr>
                  <w:rFonts w:asciiTheme="minorHAnsi" w:hAnsiTheme="minorHAnsi" w:cstheme="minorHAnsi"/>
                  <w:sz w:val="20"/>
                  <w:szCs w:val="20"/>
                  <w:lang w:val="cs-CZ" w:eastAsia="cs-CZ"/>
                </w:rPr>
                <w:t>reg</w:t>
              </w:r>
              <w:proofErr w:type="spellEnd"/>
              <w:r w:rsidRPr="007405C9">
                <w:rPr>
                  <w:rFonts w:asciiTheme="minorHAnsi" w:hAnsiTheme="minorHAnsi" w:cstheme="minorHAnsi"/>
                  <w:sz w:val="20"/>
                  <w:szCs w:val="20"/>
                  <w:lang w:val="cs-CZ" w:eastAsia="cs-CZ"/>
                </w:rPr>
                <w:t xml:space="preserve">. </w:t>
              </w:r>
              <w:proofErr w:type="gramStart"/>
              <w:r w:rsidRPr="007405C9">
                <w:rPr>
                  <w:rFonts w:asciiTheme="minorHAnsi" w:hAnsiTheme="minorHAnsi" w:cstheme="minorHAnsi"/>
                  <w:sz w:val="20"/>
                  <w:szCs w:val="20"/>
                  <w:lang w:val="cs-CZ" w:eastAsia="cs-CZ"/>
                </w:rPr>
                <w:t>č.</w:t>
              </w:r>
              <w:proofErr w:type="gramEnd"/>
              <w:r w:rsidRPr="007405C9">
                <w:rPr>
                  <w:rFonts w:asciiTheme="minorHAnsi" w:hAnsiTheme="minorHAnsi" w:cstheme="minorHAnsi"/>
                  <w:sz w:val="20"/>
                  <w:szCs w:val="20"/>
                  <w:lang w:val="cs-CZ" w:eastAsia="cs-CZ"/>
                </w:rPr>
                <w:t xml:space="preserve"> RP19/2017AK)</w:t>
              </w:r>
            </w:ins>
          </w:p>
        </w:tc>
        <w:tc>
          <w:tcPr>
            <w:tcW w:w="1065" w:type="dxa"/>
            <w:tcPrChange w:id="1698" w:author="Zuzka" w:date="2018-11-15T00:25:00Z">
              <w:tcPr>
                <w:tcW w:w="1065" w:type="dxa"/>
                <w:gridSpan w:val="2"/>
              </w:tcPr>
            </w:tcPrChange>
          </w:tcPr>
          <w:p w14:paraId="376498E5" w14:textId="77777777" w:rsidR="00016085" w:rsidRPr="007405C9" w:rsidRDefault="00016085">
            <w:pPr>
              <w:rPr>
                <w:ins w:id="1699" w:author="Zuzka" w:date="2018-11-15T00:23:00Z"/>
                <w:rFonts w:asciiTheme="minorHAnsi" w:hAnsiTheme="minorHAnsi" w:cstheme="minorHAnsi"/>
                <w:sz w:val="20"/>
                <w:szCs w:val="20"/>
                <w:lang w:val="cs-CZ" w:eastAsia="cs-CZ"/>
              </w:rPr>
              <w:pPrChange w:id="1700" w:author="Jiří Vojtěšek" w:date="2018-11-22T17:38:00Z">
                <w:pPr>
                  <w:jc w:val="center"/>
                </w:pPr>
              </w:pPrChange>
            </w:pPr>
            <w:ins w:id="1701" w:author="Zuzka" w:date="2018-11-15T00:23:00Z">
              <w:r w:rsidRPr="007405C9">
                <w:rPr>
                  <w:rFonts w:asciiTheme="minorHAnsi" w:hAnsiTheme="minorHAnsi" w:cstheme="minorHAnsi"/>
                  <w:sz w:val="20"/>
                  <w:szCs w:val="20"/>
                  <w:lang w:val="cs-CZ" w:eastAsia="cs-CZ"/>
                </w:rPr>
                <w:t>inovační voucher</w:t>
              </w:r>
            </w:ins>
          </w:p>
        </w:tc>
        <w:tc>
          <w:tcPr>
            <w:tcW w:w="1254" w:type="dxa"/>
            <w:tcPrChange w:id="1702" w:author="Zuzka" w:date="2018-11-15T00:25:00Z">
              <w:tcPr>
                <w:tcW w:w="1249" w:type="dxa"/>
                <w:gridSpan w:val="2"/>
              </w:tcPr>
            </w:tcPrChange>
          </w:tcPr>
          <w:p w14:paraId="294A47FC" w14:textId="77777777" w:rsidR="00016085" w:rsidRPr="007405C9" w:rsidRDefault="00016085">
            <w:pPr>
              <w:rPr>
                <w:ins w:id="1703" w:author="Zuzka" w:date="2018-11-15T00:23:00Z"/>
                <w:rFonts w:asciiTheme="minorHAnsi" w:hAnsiTheme="minorHAnsi" w:cstheme="minorHAnsi"/>
                <w:sz w:val="20"/>
                <w:szCs w:val="20"/>
                <w:lang w:val="cs-CZ" w:eastAsia="cs-CZ"/>
              </w:rPr>
              <w:pPrChange w:id="1704" w:author="Jiří Vojtěšek" w:date="2018-11-22T17:38:00Z">
                <w:pPr>
                  <w:jc w:val="center"/>
                </w:pPr>
              </w:pPrChange>
            </w:pPr>
            <w:ins w:id="1705" w:author="Zuzka" w:date="2018-11-15T00:23:00Z">
              <w:r w:rsidRPr="007405C9">
                <w:rPr>
                  <w:rFonts w:asciiTheme="minorHAnsi" w:hAnsiTheme="minorHAnsi" w:cstheme="minorHAnsi"/>
                  <w:sz w:val="20"/>
                  <w:szCs w:val="20"/>
                  <w:lang w:val="cs-CZ" w:eastAsia="cs-CZ"/>
                </w:rPr>
                <w:t>2017</w:t>
              </w:r>
            </w:ins>
          </w:p>
        </w:tc>
      </w:tr>
      <w:tr w:rsidR="00016085" w:rsidRPr="007405C9" w14:paraId="3429BF71"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06"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96"/>
          <w:ins w:id="1707" w:author="Zuzka" w:date="2018-11-15T00:23:00Z"/>
          <w:trPrChange w:id="1708" w:author="Zuzka" w:date="2018-11-15T00:25:00Z">
            <w:trPr>
              <w:gridBefore w:val="1"/>
              <w:trHeight w:val="696"/>
            </w:trPr>
          </w:trPrChange>
        </w:trPr>
        <w:tc>
          <w:tcPr>
            <w:tcW w:w="2021" w:type="dxa"/>
            <w:tcPrChange w:id="1709" w:author="Zuzka" w:date="2018-11-15T00:25:00Z">
              <w:tcPr>
                <w:tcW w:w="2021" w:type="dxa"/>
                <w:gridSpan w:val="2"/>
              </w:tcPr>
            </w:tcPrChange>
          </w:tcPr>
          <w:p w14:paraId="3605E3A0" w14:textId="77777777" w:rsidR="00016085" w:rsidRPr="007405C9" w:rsidRDefault="00016085">
            <w:pPr>
              <w:rPr>
                <w:ins w:id="1710" w:author="Zuzka" w:date="2018-11-15T00:23:00Z"/>
                <w:rFonts w:asciiTheme="minorHAnsi" w:hAnsiTheme="minorHAnsi" w:cstheme="minorHAnsi"/>
                <w:sz w:val="20"/>
                <w:szCs w:val="20"/>
                <w:lang w:val="cs-CZ" w:eastAsia="cs-CZ"/>
              </w:rPr>
              <w:pPrChange w:id="1711" w:author="Jiří Vojtěšek" w:date="2018-11-22T17:38:00Z">
                <w:pPr>
                  <w:jc w:val="both"/>
                </w:pPr>
              </w:pPrChange>
            </w:pPr>
            <w:ins w:id="1712" w:author="Zuzka" w:date="2018-11-15T00:23:00Z">
              <w:r w:rsidRPr="007405C9">
                <w:rPr>
                  <w:rFonts w:asciiTheme="minorHAnsi" w:hAnsiTheme="minorHAnsi" w:cstheme="minorHAnsi"/>
                  <w:sz w:val="20"/>
                  <w:szCs w:val="20"/>
                  <w:lang w:val="cs-CZ" w:eastAsia="cs-CZ"/>
                </w:rPr>
                <w:t>doc. Ing. Zuzana Komínková Oplatková, Ph.D.</w:t>
              </w:r>
            </w:ins>
          </w:p>
          <w:p w14:paraId="1AFA518F" w14:textId="77777777" w:rsidR="00016085" w:rsidRPr="007405C9" w:rsidRDefault="00016085">
            <w:pPr>
              <w:rPr>
                <w:ins w:id="1713" w:author="Zuzka" w:date="2018-11-15T00:23:00Z"/>
                <w:rFonts w:asciiTheme="minorHAnsi" w:hAnsiTheme="minorHAnsi" w:cstheme="minorHAnsi"/>
                <w:sz w:val="20"/>
                <w:szCs w:val="20"/>
                <w:lang w:val="cs-CZ" w:eastAsia="cs-CZ"/>
              </w:rPr>
              <w:pPrChange w:id="1714" w:author="Jiří Vojtěšek" w:date="2018-11-22T17:38:00Z">
                <w:pPr>
                  <w:jc w:val="both"/>
                </w:pPr>
              </w:pPrChange>
            </w:pPr>
          </w:p>
        </w:tc>
        <w:tc>
          <w:tcPr>
            <w:tcW w:w="4624" w:type="dxa"/>
            <w:tcPrChange w:id="1715" w:author="Zuzka" w:date="2018-11-15T00:25:00Z">
              <w:tcPr>
                <w:tcW w:w="4624" w:type="dxa"/>
                <w:gridSpan w:val="2"/>
              </w:tcPr>
            </w:tcPrChange>
          </w:tcPr>
          <w:p w14:paraId="1017AC06" w14:textId="77777777" w:rsidR="00016085" w:rsidRPr="007405C9" w:rsidRDefault="00016085">
            <w:pPr>
              <w:rPr>
                <w:ins w:id="1716" w:author="Zuzka" w:date="2018-11-15T00:23:00Z"/>
                <w:rFonts w:asciiTheme="minorHAnsi" w:hAnsiTheme="minorHAnsi" w:cstheme="minorHAnsi"/>
                <w:sz w:val="20"/>
                <w:szCs w:val="20"/>
                <w:lang w:val="cs-CZ" w:eastAsia="cs-CZ"/>
              </w:rPr>
              <w:pPrChange w:id="1717" w:author="Jiří Vojtěšek" w:date="2018-11-22T17:38:00Z">
                <w:pPr>
                  <w:jc w:val="both"/>
                </w:pPr>
              </w:pPrChange>
            </w:pPr>
            <w:proofErr w:type="spellStart"/>
            <w:ins w:id="1718" w:author="Zuzka" w:date="2018-11-15T00:23:00Z">
              <w:r w:rsidRPr="007405C9">
                <w:rPr>
                  <w:rFonts w:asciiTheme="minorHAnsi" w:hAnsiTheme="minorHAnsi" w:cstheme="minorHAnsi"/>
                  <w:sz w:val="20"/>
                  <w:szCs w:val="20"/>
                  <w:lang w:val="cs-CZ" w:eastAsia="cs-CZ"/>
                </w:rPr>
                <w:t>High</w:t>
              </w:r>
              <w:proofErr w:type="spellEnd"/>
              <w:r w:rsidRPr="007405C9">
                <w:rPr>
                  <w:rFonts w:asciiTheme="minorHAnsi" w:hAnsiTheme="minorHAnsi" w:cstheme="minorHAnsi"/>
                  <w:sz w:val="20"/>
                  <w:szCs w:val="20"/>
                  <w:lang w:val="cs-CZ" w:eastAsia="cs-CZ"/>
                </w:rPr>
                <w:t xml:space="preserve">-performance </w:t>
              </w:r>
              <w:proofErr w:type="spellStart"/>
              <w:r w:rsidRPr="007405C9">
                <w:rPr>
                  <w:rFonts w:asciiTheme="minorHAnsi" w:hAnsiTheme="minorHAnsi" w:cstheme="minorHAnsi"/>
                  <w:sz w:val="20"/>
                  <w:szCs w:val="20"/>
                  <w:lang w:val="cs-CZ" w:eastAsia="cs-CZ"/>
                </w:rPr>
                <w:t>computing</w:t>
              </w:r>
              <w:proofErr w:type="spellEnd"/>
              <w:r w:rsidRPr="007405C9">
                <w:rPr>
                  <w:rFonts w:asciiTheme="minorHAnsi" w:hAnsiTheme="minorHAnsi" w:cstheme="minorHAnsi"/>
                  <w:sz w:val="20"/>
                  <w:szCs w:val="20"/>
                  <w:lang w:val="cs-CZ" w:eastAsia="cs-CZ"/>
                </w:rPr>
                <w:t xml:space="preserve"> v syntéze klasifikátorů pomocí evolučních výpočetních technik a jejich interdisciplinárních aplikací: in COST </w:t>
              </w:r>
              <w:proofErr w:type="spellStart"/>
              <w:r w:rsidRPr="007405C9">
                <w:rPr>
                  <w:rFonts w:asciiTheme="minorHAnsi" w:hAnsiTheme="minorHAnsi" w:cstheme="minorHAnsi"/>
                  <w:sz w:val="20"/>
                  <w:szCs w:val="20"/>
                  <w:lang w:val="cs-CZ" w:eastAsia="cs-CZ"/>
                </w:rPr>
                <w:t>Action</w:t>
              </w:r>
              <w:proofErr w:type="spellEnd"/>
              <w:r w:rsidRPr="007405C9">
                <w:rPr>
                  <w:rFonts w:asciiTheme="minorHAnsi" w:hAnsiTheme="minorHAnsi" w:cstheme="minorHAnsi"/>
                  <w:sz w:val="20"/>
                  <w:szCs w:val="20"/>
                  <w:lang w:val="cs-CZ" w:eastAsia="cs-CZ"/>
                </w:rPr>
                <w:t xml:space="preserve"> IC1406 </w:t>
              </w:r>
              <w:proofErr w:type="spellStart"/>
              <w:r w:rsidRPr="007405C9">
                <w:rPr>
                  <w:rFonts w:asciiTheme="minorHAnsi" w:hAnsiTheme="minorHAnsi" w:cstheme="minorHAnsi"/>
                  <w:sz w:val="20"/>
                  <w:szCs w:val="20"/>
                  <w:lang w:val="cs-CZ" w:eastAsia="cs-CZ"/>
                </w:rPr>
                <w:t>High</w:t>
              </w:r>
              <w:proofErr w:type="spellEnd"/>
              <w:r w:rsidRPr="007405C9">
                <w:rPr>
                  <w:rFonts w:asciiTheme="minorHAnsi" w:hAnsiTheme="minorHAnsi" w:cstheme="minorHAnsi"/>
                  <w:sz w:val="20"/>
                  <w:szCs w:val="20"/>
                  <w:lang w:val="cs-CZ" w:eastAsia="cs-CZ"/>
                </w:rPr>
                <w:t xml:space="preserve">-Performance Modelling and </w:t>
              </w:r>
              <w:proofErr w:type="spellStart"/>
              <w:r w:rsidRPr="007405C9">
                <w:rPr>
                  <w:rFonts w:asciiTheme="minorHAnsi" w:hAnsiTheme="minorHAnsi" w:cstheme="minorHAnsi"/>
                  <w:sz w:val="20"/>
                  <w:szCs w:val="20"/>
                  <w:lang w:val="cs-CZ" w:eastAsia="cs-CZ"/>
                </w:rPr>
                <w:t>Simulation</w:t>
              </w:r>
              <w:proofErr w:type="spellEnd"/>
              <w:r w:rsidRPr="007405C9">
                <w:rPr>
                  <w:rFonts w:asciiTheme="minorHAnsi" w:hAnsiTheme="minorHAnsi" w:cstheme="minorHAnsi"/>
                  <w:sz w:val="20"/>
                  <w:szCs w:val="20"/>
                  <w:lang w:val="cs-CZ" w:eastAsia="cs-CZ"/>
                </w:rPr>
                <w:t xml:space="preserve"> </w:t>
              </w:r>
              <w:proofErr w:type="spellStart"/>
              <w:r w:rsidRPr="007405C9">
                <w:rPr>
                  <w:rFonts w:asciiTheme="minorHAnsi" w:hAnsiTheme="minorHAnsi" w:cstheme="minorHAnsi"/>
                  <w:sz w:val="20"/>
                  <w:szCs w:val="20"/>
                  <w:lang w:val="cs-CZ" w:eastAsia="cs-CZ"/>
                </w:rPr>
                <w:t>for</w:t>
              </w:r>
              <w:proofErr w:type="spellEnd"/>
              <w:r w:rsidRPr="007405C9">
                <w:rPr>
                  <w:rFonts w:asciiTheme="minorHAnsi" w:hAnsiTheme="minorHAnsi" w:cstheme="minorHAnsi"/>
                  <w:sz w:val="20"/>
                  <w:szCs w:val="20"/>
                  <w:lang w:val="cs-CZ" w:eastAsia="cs-CZ"/>
                </w:rPr>
                <w:t xml:space="preserve"> Big Data </w:t>
              </w:r>
              <w:proofErr w:type="spellStart"/>
              <w:r w:rsidRPr="007405C9">
                <w:rPr>
                  <w:rFonts w:asciiTheme="minorHAnsi" w:hAnsiTheme="minorHAnsi" w:cstheme="minorHAnsi"/>
                  <w:sz w:val="20"/>
                  <w:szCs w:val="20"/>
                  <w:lang w:val="cs-CZ" w:eastAsia="cs-CZ"/>
                </w:rPr>
                <w:t>Applications</w:t>
              </w:r>
              <w:proofErr w:type="spellEnd"/>
              <w:r w:rsidRPr="007405C9">
                <w:rPr>
                  <w:rFonts w:asciiTheme="minorHAnsi" w:hAnsiTheme="minorHAnsi" w:cstheme="minorHAnsi"/>
                  <w:sz w:val="20"/>
                  <w:szCs w:val="20"/>
                  <w:lang w:val="cs-CZ" w:eastAsia="cs-CZ"/>
                </w:rPr>
                <w:t xml:space="preserve"> (</w:t>
              </w:r>
              <w:proofErr w:type="spellStart"/>
              <w:r w:rsidRPr="007405C9">
                <w:rPr>
                  <w:rFonts w:asciiTheme="minorHAnsi" w:hAnsiTheme="minorHAnsi" w:cstheme="minorHAnsi"/>
                  <w:sz w:val="20"/>
                  <w:szCs w:val="20"/>
                  <w:lang w:val="cs-CZ" w:eastAsia="cs-CZ"/>
                </w:rPr>
                <w:t>cHiPSet</w:t>
              </w:r>
              <w:proofErr w:type="spellEnd"/>
              <w:r w:rsidRPr="007405C9">
                <w:rPr>
                  <w:rFonts w:asciiTheme="minorHAnsi" w:hAnsiTheme="minorHAnsi" w:cstheme="minorHAnsi"/>
                  <w:sz w:val="20"/>
                  <w:szCs w:val="20"/>
                  <w:lang w:val="cs-CZ" w:eastAsia="cs-CZ"/>
                </w:rPr>
                <w:t>)</w:t>
              </w:r>
            </w:ins>
          </w:p>
        </w:tc>
        <w:tc>
          <w:tcPr>
            <w:tcW w:w="1065" w:type="dxa"/>
            <w:tcPrChange w:id="1719" w:author="Zuzka" w:date="2018-11-15T00:25:00Z">
              <w:tcPr>
                <w:tcW w:w="1065" w:type="dxa"/>
                <w:gridSpan w:val="2"/>
              </w:tcPr>
            </w:tcPrChange>
          </w:tcPr>
          <w:p w14:paraId="772F2A2F" w14:textId="77777777" w:rsidR="00016085" w:rsidRPr="007405C9" w:rsidRDefault="00016085">
            <w:pPr>
              <w:rPr>
                <w:ins w:id="1720" w:author="Zuzka" w:date="2018-11-15T00:23:00Z"/>
                <w:rFonts w:asciiTheme="minorHAnsi" w:hAnsiTheme="minorHAnsi" w:cstheme="minorHAnsi"/>
                <w:sz w:val="20"/>
                <w:szCs w:val="20"/>
                <w:lang w:val="cs-CZ" w:eastAsia="cs-CZ"/>
              </w:rPr>
              <w:pPrChange w:id="1721" w:author="Jiří Vojtěšek" w:date="2018-11-22T17:38:00Z">
                <w:pPr>
                  <w:jc w:val="center"/>
                </w:pPr>
              </w:pPrChange>
            </w:pPr>
            <w:ins w:id="1722" w:author="Zuzka" w:date="2018-11-15T00:23:00Z">
              <w:r w:rsidRPr="007405C9">
                <w:rPr>
                  <w:rFonts w:asciiTheme="minorHAnsi" w:hAnsiTheme="minorHAnsi" w:cstheme="minorHAnsi"/>
                  <w:sz w:val="20"/>
                  <w:szCs w:val="20"/>
                  <w:lang w:val="cs-CZ" w:eastAsia="cs-CZ"/>
                </w:rPr>
                <w:t>C</w:t>
              </w:r>
            </w:ins>
          </w:p>
          <w:p w14:paraId="67723C44" w14:textId="77777777" w:rsidR="00016085" w:rsidRPr="007405C9" w:rsidRDefault="00016085">
            <w:pPr>
              <w:rPr>
                <w:ins w:id="1723" w:author="Zuzka" w:date="2018-11-15T00:23:00Z"/>
                <w:rFonts w:asciiTheme="minorHAnsi" w:hAnsiTheme="minorHAnsi" w:cstheme="minorHAnsi"/>
                <w:sz w:val="20"/>
                <w:szCs w:val="20"/>
                <w:lang w:val="cs-CZ" w:eastAsia="cs-CZ"/>
              </w:rPr>
              <w:pPrChange w:id="1724" w:author="Jiří Vojtěšek" w:date="2018-11-22T17:38:00Z">
                <w:pPr>
                  <w:jc w:val="center"/>
                </w:pPr>
              </w:pPrChange>
            </w:pPr>
            <w:ins w:id="1725" w:author="Zuzka" w:date="2018-11-15T00:23:00Z">
              <w:r w:rsidRPr="007405C9">
                <w:rPr>
                  <w:rFonts w:asciiTheme="minorHAnsi" w:hAnsiTheme="minorHAnsi" w:cstheme="minorHAnsi"/>
                  <w:sz w:val="20"/>
                  <w:szCs w:val="20"/>
                  <w:lang w:val="cs-CZ" w:eastAsia="cs-CZ"/>
                </w:rPr>
                <w:t>MŠMT</w:t>
              </w:r>
            </w:ins>
          </w:p>
        </w:tc>
        <w:tc>
          <w:tcPr>
            <w:tcW w:w="1254" w:type="dxa"/>
            <w:tcPrChange w:id="1726" w:author="Zuzka" w:date="2018-11-15T00:25:00Z">
              <w:tcPr>
                <w:tcW w:w="1249" w:type="dxa"/>
                <w:gridSpan w:val="2"/>
              </w:tcPr>
            </w:tcPrChange>
          </w:tcPr>
          <w:p w14:paraId="247EEBD3" w14:textId="77777777" w:rsidR="00016085" w:rsidRPr="007405C9" w:rsidRDefault="00016085">
            <w:pPr>
              <w:rPr>
                <w:ins w:id="1727" w:author="Zuzka" w:date="2018-11-15T00:23:00Z"/>
                <w:rFonts w:asciiTheme="minorHAnsi" w:hAnsiTheme="minorHAnsi" w:cstheme="minorHAnsi"/>
                <w:sz w:val="20"/>
                <w:szCs w:val="20"/>
                <w:lang w:val="cs-CZ" w:eastAsia="cs-CZ"/>
              </w:rPr>
              <w:pPrChange w:id="1728" w:author="Jiří Vojtěšek" w:date="2018-11-22T17:38:00Z">
                <w:pPr>
                  <w:jc w:val="center"/>
                </w:pPr>
              </w:pPrChange>
            </w:pPr>
            <w:ins w:id="1729" w:author="Zuzka" w:date="2018-11-15T00:23:00Z">
              <w:r w:rsidRPr="007405C9">
                <w:rPr>
                  <w:rFonts w:asciiTheme="minorHAnsi" w:hAnsiTheme="minorHAnsi" w:cstheme="minorHAnsi"/>
                  <w:sz w:val="20"/>
                  <w:szCs w:val="20"/>
                  <w:lang w:val="cs-CZ" w:eastAsia="cs-CZ"/>
                </w:rPr>
                <w:t>2017-2019</w:t>
              </w:r>
            </w:ins>
          </w:p>
        </w:tc>
      </w:tr>
      <w:tr w:rsidR="00016085" w:rsidRPr="007405C9" w14:paraId="4A7641B6"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30"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44"/>
          <w:ins w:id="1731" w:author="Zuzka" w:date="2018-11-15T00:23:00Z"/>
          <w:trPrChange w:id="1732" w:author="Zuzka" w:date="2018-11-15T00:25:00Z">
            <w:trPr>
              <w:gridBefore w:val="1"/>
              <w:trHeight w:val="144"/>
            </w:trPr>
          </w:trPrChange>
        </w:trPr>
        <w:tc>
          <w:tcPr>
            <w:tcW w:w="2021" w:type="dxa"/>
            <w:tcPrChange w:id="1733" w:author="Zuzka" w:date="2018-11-15T00:25:00Z">
              <w:tcPr>
                <w:tcW w:w="2021" w:type="dxa"/>
                <w:gridSpan w:val="2"/>
              </w:tcPr>
            </w:tcPrChange>
          </w:tcPr>
          <w:p w14:paraId="40A217F6" w14:textId="77777777" w:rsidR="00016085" w:rsidRPr="007405C9" w:rsidRDefault="00016085">
            <w:pPr>
              <w:rPr>
                <w:ins w:id="1734" w:author="Zuzka" w:date="2018-11-15T00:23:00Z"/>
                <w:rFonts w:asciiTheme="minorHAnsi" w:hAnsiTheme="minorHAnsi" w:cstheme="minorHAnsi"/>
                <w:sz w:val="20"/>
                <w:szCs w:val="20"/>
                <w:lang w:val="cs-CZ" w:eastAsia="cs-CZ"/>
              </w:rPr>
              <w:pPrChange w:id="1735" w:author="Jiří Vojtěšek" w:date="2018-11-22T17:38:00Z">
                <w:pPr>
                  <w:jc w:val="both"/>
                </w:pPr>
              </w:pPrChange>
            </w:pPr>
            <w:ins w:id="1736" w:author="Zuzka" w:date="2018-11-15T00:23:00Z">
              <w:r w:rsidRPr="007405C9">
                <w:rPr>
                  <w:rFonts w:asciiTheme="minorHAnsi" w:hAnsiTheme="minorHAnsi" w:cstheme="minorHAnsi"/>
                  <w:sz w:val="20"/>
                  <w:szCs w:val="20"/>
                  <w:lang w:val="cs-CZ" w:eastAsia="cs-CZ"/>
                </w:rPr>
                <w:t>doc. Ing. Roman Šenkeřík, Ph.D.</w:t>
              </w:r>
            </w:ins>
          </w:p>
        </w:tc>
        <w:tc>
          <w:tcPr>
            <w:tcW w:w="4624" w:type="dxa"/>
            <w:tcPrChange w:id="1737" w:author="Zuzka" w:date="2018-11-15T00:25:00Z">
              <w:tcPr>
                <w:tcW w:w="4624" w:type="dxa"/>
                <w:gridSpan w:val="2"/>
              </w:tcPr>
            </w:tcPrChange>
          </w:tcPr>
          <w:p w14:paraId="257DFDE7" w14:textId="77777777" w:rsidR="00016085" w:rsidRPr="007405C9" w:rsidRDefault="00016085">
            <w:pPr>
              <w:rPr>
                <w:ins w:id="1738" w:author="Zuzka" w:date="2018-11-15T00:23:00Z"/>
                <w:rFonts w:asciiTheme="minorHAnsi" w:hAnsiTheme="minorHAnsi" w:cstheme="minorHAnsi"/>
                <w:sz w:val="20"/>
                <w:szCs w:val="20"/>
                <w:lang w:val="cs-CZ" w:eastAsia="cs-CZ"/>
              </w:rPr>
              <w:pPrChange w:id="1739" w:author="Jiří Vojtěšek" w:date="2018-11-22T17:38:00Z">
                <w:pPr>
                  <w:jc w:val="both"/>
                </w:pPr>
              </w:pPrChange>
            </w:pPr>
            <w:proofErr w:type="spellStart"/>
            <w:ins w:id="1740" w:author="Zuzka" w:date="2018-11-15T00:23:00Z">
              <w:r w:rsidRPr="007405C9">
                <w:rPr>
                  <w:rFonts w:asciiTheme="minorHAnsi" w:hAnsiTheme="minorHAnsi" w:cstheme="minorHAnsi"/>
                  <w:sz w:val="20"/>
                  <w:szCs w:val="20"/>
                  <w:lang w:val="cs-CZ" w:eastAsia="cs-CZ"/>
                </w:rPr>
                <w:t>High</w:t>
              </w:r>
              <w:proofErr w:type="spellEnd"/>
              <w:r w:rsidRPr="007405C9">
                <w:rPr>
                  <w:rFonts w:asciiTheme="minorHAnsi" w:hAnsiTheme="minorHAnsi" w:cstheme="minorHAnsi"/>
                  <w:sz w:val="20"/>
                  <w:szCs w:val="20"/>
                  <w:lang w:val="cs-CZ" w:eastAsia="cs-CZ"/>
                </w:rPr>
                <w:t xml:space="preserve">-performance </w:t>
              </w:r>
              <w:proofErr w:type="spellStart"/>
              <w:r w:rsidRPr="007405C9">
                <w:rPr>
                  <w:rFonts w:asciiTheme="minorHAnsi" w:hAnsiTheme="minorHAnsi" w:cstheme="minorHAnsi"/>
                  <w:sz w:val="20"/>
                  <w:szCs w:val="20"/>
                  <w:lang w:val="cs-CZ" w:eastAsia="cs-CZ"/>
                </w:rPr>
                <w:t>computing</w:t>
              </w:r>
              <w:proofErr w:type="spellEnd"/>
              <w:r w:rsidRPr="007405C9">
                <w:rPr>
                  <w:rFonts w:asciiTheme="minorHAnsi" w:hAnsiTheme="minorHAnsi" w:cstheme="minorHAnsi"/>
                  <w:sz w:val="20"/>
                  <w:szCs w:val="20"/>
                  <w:lang w:val="cs-CZ" w:eastAsia="cs-CZ"/>
                </w:rPr>
                <w:t xml:space="preserve"> v </w:t>
              </w:r>
              <w:proofErr w:type="spellStart"/>
              <w:r w:rsidRPr="007405C9">
                <w:rPr>
                  <w:rFonts w:asciiTheme="minorHAnsi" w:hAnsiTheme="minorHAnsi" w:cstheme="minorHAnsi"/>
                  <w:sz w:val="20"/>
                  <w:szCs w:val="20"/>
                  <w:lang w:val="cs-CZ" w:eastAsia="cs-CZ"/>
                </w:rPr>
                <w:t>metaheuristických</w:t>
              </w:r>
              <w:proofErr w:type="spellEnd"/>
              <w:r w:rsidRPr="007405C9">
                <w:rPr>
                  <w:rFonts w:asciiTheme="minorHAnsi" w:hAnsiTheme="minorHAnsi" w:cstheme="minorHAnsi"/>
                  <w:sz w:val="20"/>
                  <w:szCs w:val="20"/>
                  <w:lang w:val="cs-CZ" w:eastAsia="cs-CZ"/>
                </w:rPr>
                <w:t xml:space="preserve"> algoritmech: in COST </w:t>
              </w:r>
              <w:proofErr w:type="spellStart"/>
              <w:r w:rsidRPr="007405C9">
                <w:rPr>
                  <w:rFonts w:asciiTheme="minorHAnsi" w:hAnsiTheme="minorHAnsi" w:cstheme="minorHAnsi"/>
                  <w:sz w:val="20"/>
                  <w:szCs w:val="20"/>
                  <w:lang w:val="cs-CZ" w:eastAsia="cs-CZ"/>
                </w:rPr>
                <w:t>action</w:t>
              </w:r>
              <w:proofErr w:type="spellEnd"/>
              <w:r w:rsidRPr="007405C9">
                <w:rPr>
                  <w:rFonts w:asciiTheme="minorHAnsi" w:hAnsiTheme="minorHAnsi" w:cstheme="minorHAnsi"/>
                  <w:sz w:val="20"/>
                  <w:szCs w:val="20"/>
                  <w:lang w:val="cs-CZ" w:eastAsia="cs-CZ"/>
                </w:rPr>
                <w:t xml:space="preserve"> </w:t>
              </w:r>
              <w:proofErr w:type="spellStart"/>
              <w:r w:rsidRPr="007405C9">
                <w:rPr>
                  <w:rFonts w:asciiTheme="minorHAnsi" w:hAnsiTheme="minorHAnsi" w:cstheme="minorHAnsi"/>
                  <w:sz w:val="20"/>
                  <w:szCs w:val="20"/>
                  <w:lang w:val="cs-CZ" w:eastAsia="cs-CZ"/>
                </w:rPr>
                <w:t>cHiPSet</w:t>
              </w:r>
              <w:proofErr w:type="spellEnd"/>
              <w:r w:rsidRPr="007405C9">
                <w:rPr>
                  <w:rFonts w:asciiTheme="minorHAnsi" w:hAnsiTheme="minorHAnsi" w:cstheme="minorHAnsi"/>
                  <w:sz w:val="20"/>
                  <w:szCs w:val="20"/>
                  <w:lang w:val="cs-CZ" w:eastAsia="cs-CZ"/>
                </w:rPr>
                <w:t xml:space="preserve"> (IC1406)</w:t>
              </w:r>
            </w:ins>
          </w:p>
        </w:tc>
        <w:tc>
          <w:tcPr>
            <w:tcW w:w="1065" w:type="dxa"/>
            <w:tcPrChange w:id="1741" w:author="Zuzka" w:date="2018-11-15T00:25:00Z">
              <w:tcPr>
                <w:tcW w:w="1065" w:type="dxa"/>
                <w:gridSpan w:val="2"/>
              </w:tcPr>
            </w:tcPrChange>
          </w:tcPr>
          <w:p w14:paraId="6D824FF8" w14:textId="77777777" w:rsidR="00016085" w:rsidRPr="007405C9" w:rsidRDefault="00016085">
            <w:pPr>
              <w:rPr>
                <w:ins w:id="1742" w:author="Zuzka" w:date="2018-11-15T00:23:00Z"/>
                <w:rFonts w:asciiTheme="minorHAnsi" w:hAnsiTheme="minorHAnsi" w:cstheme="minorHAnsi"/>
                <w:sz w:val="20"/>
                <w:szCs w:val="20"/>
                <w:lang w:val="cs-CZ" w:eastAsia="cs-CZ"/>
              </w:rPr>
              <w:pPrChange w:id="1743" w:author="Jiří Vojtěšek" w:date="2018-11-22T17:38:00Z">
                <w:pPr>
                  <w:jc w:val="center"/>
                </w:pPr>
              </w:pPrChange>
            </w:pPr>
            <w:ins w:id="1744" w:author="Zuzka" w:date="2018-11-15T00:23:00Z">
              <w:r w:rsidRPr="007405C9">
                <w:rPr>
                  <w:rFonts w:asciiTheme="minorHAnsi" w:hAnsiTheme="minorHAnsi" w:cstheme="minorHAnsi"/>
                  <w:sz w:val="20"/>
                  <w:szCs w:val="20"/>
                  <w:lang w:val="cs-CZ" w:eastAsia="cs-CZ"/>
                </w:rPr>
                <w:t>C</w:t>
              </w:r>
            </w:ins>
          </w:p>
          <w:p w14:paraId="3B42E11E" w14:textId="77777777" w:rsidR="00016085" w:rsidRPr="007405C9" w:rsidRDefault="00016085">
            <w:pPr>
              <w:rPr>
                <w:ins w:id="1745" w:author="Zuzka" w:date="2018-11-15T00:23:00Z"/>
                <w:rFonts w:asciiTheme="minorHAnsi" w:hAnsiTheme="minorHAnsi" w:cstheme="minorHAnsi"/>
                <w:sz w:val="20"/>
                <w:szCs w:val="20"/>
                <w:lang w:val="cs-CZ" w:eastAsia="cs-CZ"/>
              </w:rPr>
              <w:pPrChange w:id="1746" w:author="Jiří Vojtěšek" w:date="2018-11-22T17:38:00Z">
                <w:pPr>
                  <w:jc w:val="center"/>
                </w:pPr>
              </w:pPrChange>
            </w:pPr>
            <w:ins w:id="1747" w:author="Zuzka" w:date="2018-11-15T00:23:00Z">
              <w:r w:rsidRPr="007405C9">
                <w:rPr>
                  <w:rFonts w:asciiTheme="minorHAnsi" w:hAnsiTheme="minorHAnsi" w:cstheme="minorHAnsi"/>
                  <w:sz w:val="20"/>
                  <w:szCs w:val="20"/>
                  <w:lang w:val="cs-CZ" w:eastAsia="cs-CZ"/>
                </w:rPr>
                <w:t>MŠMT</w:t>
              </w:r>
            </w:ins>
          </w:p>
        </w:tc>
        <w:tc>
          <w:tcPr>
            <w:tcW w:w="1254" w:type="dxa"/>
            <w:tcPrChange w:id="1748" w:author="Zuzka" w:date="2018-11-15T00:25:00Z">
              <w:tcPr>
                <w:tcW w:w="1249" w:type="dxa"/>
                <w:gridSpan w:val="2"/>
              </w:tcPr>
            </w:tcPrChange>
          </w:tcPr>
          <w:p w14:paraId="0FC317D7" w14:textId="77777777" w:rsidR="00016085" w:rsidRPr="007405C9" w:rsidRDefault="00016085">
            <w:pPr>
              <w:rPr>
                <w:ins w:id="1749" w:author="Zuzka" w:date="2018-11-15T00:23:00Z"/>
                <w:rFonts w:asciiTheme="minorHAnsi" w:hAnsiTheme="minorHAnsi" w:cstheme="minorHAnsi"/>
                <w:sz w:val="20"/>
                <w:szCs w:val="20"/>
                <w:lang w:val="cs-CZ" w:eastAsia="cs-CZ"/>
              </w:rPr>
              <w:pPrChange w:id="1750" w:author="Jiří Vojtěšek" w:date="2018-11-22T17:38:00Z">
                <w:pPr>
                  <w:jc w:val="center"/>
                </w:pPr>
              </w:pPrChange>
            </w:pPr>
            <w:ins w:id="1751" w:author="Zuzka" w:date="2018-11-15T00:23:00Z">
              <w:r w:rsidRPr="007405C9">
                <w:rPr>
                  <w:rFonts w:asciiTheme="minorHAnsi" w:hAnsiTheme="minorHAnsi" w:cstheme="minorHAnsi"/>
                  <w:sz w:val="20"/>
                  <w:szCs w:val="20"/>
                  <w:lang w:val="cs-CZ" w:eastAsia="cs-CZ"/>
                </w:rPr>
                <w:t>2017-2019</w:t>
              </w:r>
            </w:ins>
          </w:p>
        </w:tc>
      </w:tr>
      <w:tr w:rsidR="00016085" w:rsidRPr="007405C9" w14:paraId="31DD32C2"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52"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85"/>
          <w:ins w:id="1753" w:author="Zuzka" w:date="2018-11-15T00:23:00Z"/>
          <w:trPrChange w:id="1754" w:author="Zuzka" w:date="2018-11-15T00:25:00Z">
            <w:trPr>
              <w:gridBefore w:val="1"/>
              <w:trHeight w:val="685"/>
            </w:trPr>
          </w:trPrChange>
        </w:trPr>
        <w:tc>
          <w:tcPr>
            <w:tcW w:w="2021" w:type="dxa"/>
            <w:tcPrChange w:id="1755" w:author="Zuzka" w:date="2018-11-15T00:25:00Z">
              <w:tcPr>
                <w:tcW w:w="2021" w:type="dxa"/>
                <w:gridSpan w:val="2"/>
              </w:tcPr>
            </w:tcPrChange>
          </w:tcPr>
          <w:p w14:paraId="35C3BC35" w14:textId="77777777" w:rsidR="00016085" w:rsidRPr="007405C9" w:rsidRDefault="00016085">
            <w:pPr>
              <w:rPr>
                <w:ins w:id="1756" w:author="Zuzka" w:date="2018-11-15T00:23:00Z"/>
                <w:rFonts w:asciiTheme="minorHAnsi" w:hAnsiTheme="minorHAnsi" w:cstheme="minorHAnsi"/>
                <w:sz w:val="20"/>
                <w:szCs w:val="20"/>
                <w:lang w:val="cs-CZ" w:eastAsia="cs-CZ"/>
              </w:rPr>
              <w:pPrChange w:id="1757" w:author="Jiří Vojtěšek" w:date="2018-11-22T17:38:00Z">
                <w:pPr>
                  <w:jc w:val="both"/>
                </w:pPr>
              </w:pPrChange>
            </w:pPr>
            <w:ins w:id="1758" w:author="Zuzka" w:date="2018-11-15T00:23:00Z">
              <w:r w:rsidRPr="007405C9">
                <w:rPr>
                  <w:rFonts w:asciiTheme="minorHAnsi" w:hAnsiTheme="minorHAnsi" w:cstheme="minorHAnsi"/>
                  <w:sz w:val="20"/>
                  <w:szCs w:val="20"/>
                  <w:lang w:val="cs-CZ" w:eastAsia="cs-CZ"/>
                </w:rPr>
                <w:t>doc. Ing. Roman Šenkeřík, Ph.D.</w:t>
              </w:r>
            </w:ins>
          </w:p>
        </w:tc>
        <w:tc>
          <w:tcPr>
            <w:tcW w:w="4624" w:type="dxa"/>
            <w:tcPrChange w:id="1759" w:author="Zuzka" w:date="2018-11-15T00:25:00Z">
              <w:tcPr>
                <w:tcW w:w="4624" w:type="dxa"/>
                <w:gridSpan w:val="2"/>
              </w:tcPr>
            </w:tcPrChange>
          </w:tcPr>
          <w:p w14:paraId="311815F8" w14:textId="77777777" w:rsidR="00016085" w:rsidRPr="007405C9" w:rsidRDefault="00016085">
            <w:pPr>
              <w:rPr>
                <w:ins w:id="1760" w:author="Zuzka" w:date="2018-11-15T00:23:00Z"/>
                <w:rFonts w:asciiTheme="minorHAnsi" w:hAnsiTheme="minorHAnsi" w:cstheme="minorHAnsi"/>
                <w:sz w:val="20"/>
                <w:szCs w:val="20"/>
                <w:lang w:val="cs-CZ" w:eastAsia="cs-CZ"/>
              </w:rPr>
              <w:pPrChange w:id="1761" w:author="Jiří Vojtěšek" w:date="2018-11-22T17:38:00Z">
                <w:pPr>
                  <w:jc w:val="both"/>
                </w:pPr>
              </w:pPrChange>
            </w:pPr>
            <w:ins w:id="1762" w:author="Zuzka" w:date="2018-11-15T00:23:00Z">
              <w:r w:rsidRPr="007405C9">
                <w:rPr>
                  <w:rFonts w:asciiTheme="minorHAnsi" w:hAnsiTheme="minorHAnsi" w:cstheme="minorHAnsi"/>
                  <w:sz w:val="20"/>
                  <w:szCs w:val="20"/>
                  <w:lang w:val="cs-CZ" w:eastAsia="cs-CZ"/>
                </w:rPr>
                <w:t xml:space="preserve">Moderní přístupy v </w:t>
              </w:r>
              <w:proofErr w:type="spellStart"/>
              <w:r w:rsidRPr="007405C9">
                <w:rPr>
                  <w:rFonts w:asciiTheme="minorHAnsi" w:hAnsiTheme="minorHAnsi" w:cstheme="minorHAnsi"/>
                  <w:sz w:val="20"/>
                  <w:szCs w:val="20"/>
                  <w:lang w:val="cs-CZ" w:eastAsia="cs-CZ"/>
                </w:rPr>
                <w:t>metaheuristických</w:t>
              </w:r>
              <w:proofErr w:type="spellEnd"/>
              <w:r w:rsidRPr="007405C9">
                <w:rPr>
                  <w:rFonts w:asciiTheme="minorHAnsi" w:hAnsiTheme="minorHAnsi" w:cstheme="minorHAnsi"/>
                  <w:sz w:val="20"/>
                  <w:szCs w:val="20"/>
                  <w:lang w:val="cs-CZ" w:eastAsia="cs-CZ"/>
                </w:rPr>
                <w:t xml:space="preserve"> algoritmech: in COST </w:t>
              </w:r>
              <w:proofErr w:type="spellStart"/>
              <w:r w:rsidRPr="007405C9">
                <w:rPr>
                  <w:rFonts w:asciiTheme="minorHAnsi" w:hAnsiTheme="minorHAnsi" w:cstheme="minorHAnsi"/>
                  <w:sz w:val="20"/>
                  <w:szCs w:val="20"/>
                  <w:lang w:val="cs-CZ" w:eastAsia="cs-CZ"/>
                </w:rPr>
                <w:t>Action</w:t>
              </w:r>
              <w:proofErr w:type="spellEnd"/>
              <w:r w:rsidRPr="007405C9">
                <w:rPr>
                  <w:rFonts w:asciiTheme="minorHAnsi" w:hAnsiTheme="minorHAnsi" w:cstheme="minorHAnsi"/>
                  <w:sz w:val="20"/>
                  <w:szCs w:val="20"/>
                  <w:lang w:val="cs-CZ" w:eastAsia="cs-CZ"/>
                </w:rPr>
                <w:t xml:space="preserve"> </w:t>
              </w:r>
              <w:proofErr w:type="spellStart"/>
              <w:r w:rsidRPr="007405C9">
                <w:rPr>
                  <w:rFonts w:asciiTheme="minorHAnsi" w:hAnsiTheme="minorHAnsi" w:cstheme="minorHAnsi"/>
                  <w:sz w:val="20"/>
                  <w:szCs w:val="20"/>
                  <w:lang w:val="cs-CZ" w:eastAsia="cs-CZ"/>
                </w:rPr>
                <w:t>Improving</w:t>
              </w:r>
              <w:proofErr w:type="spellEnd"/>
              <w:r w:rsidRPr="007405C9">
                <w:rPr>
                  <w:rFonts w:asciiTheme="minorHAnsi" w:hAnsiTheme="minorHAnsi" w:cstheme="minorHAnsi"/>
                  <w:sz w:val="20"/>
                  <w:szCs w:val="20"/>
                  <w:lang w:val="cs-CZ" w:eastAsia="cs-CZ"/>
                </w:rPr>
                <w:t xml:space="preserve"> </w:t>
              </w:r>
              <w:proofErr w:type="spellStart"/>
              <w:r w:rsidRPr="007405C9">
                <w:rPr>
                  <w:rFonts w:asciiTheme="minorHAnsi" w:hAnsiTheme="minorHAnsi" w:cstheme="minorHAnsi"/>
                  <w:sz w:val="20"/>
                  <w:szCs w:val="20"/>
                  <w:lang w:val="cs-CZ" w:eastAsia="cs-CZ"/>
                </w:rPr>
                <w:t>Applicability</w:t>
              </w:r>
              <w:proofErr w:type="spellEnd"/>
              <w:r w:rsidRPr="007405C9">
                <w:rPr>
                  <w:rFonts w:asciiTheme="minorHAnsi" w:hAnsiTheme="minorHAnsi" w:cstheme="minorHAnsi"/>
                  <w:sz w:val="20"/>
                  <w:szCs w:val="20"/>
                  <w:lang w:val="cs-CZ" w:eastAsia="cs-CZ"/>
                </w:rPr>
                <w:t xml:space="preserve"> </w:t>
              </w:r>
              <w:proofErr w:type="spellStart"/>
              <w:r w:rsidRPr="007405C9">
                <w:rPr>
                  <w:rFonts w:asciiTheme="minorHAnsi" w:hAnsiTheme="minorHAnsi" w:cstheme="minorHAnsi"/>
                  <w:sz w:val="20"/>
                  <w:szCs w:val="20"/>
                  <w:lang w:val="cs-CZ" w:eastAsia="cs-CZ"/>
                </w:rPr>
                <w:t>of</w:t>
              </w:r>
              <w:proofErr w:type="spellEnd"/>
              <w:r w:rsidRPr="007405C9">
                <w:rPr>
                  <w:rFonts w:asciiTheme="minorHAnsi" w:hAnsiTheme="minorHAnsi" w:cstheme="minorHAnsi"/>
                  <w:sz w:val="20"/>
                  <w:szCs w:val="20"/>
                  <w:lang w:val="cs-CZ" w:eastAsia="cs-CZ"/>
                </w:rPr>
                <w:t xml:space="preserve"> </w:t>
              </w:r>
              <w:proofErr w:type="spellStart"/>
              <w:r w:rsidRPr="007405C9">
                <w:rPr>
                  <w:rFonts w:asciiTheme="minorHAnsi" w:hAnsiTheme="minorHAnsi" w:cstheme="minorHAnsi"/>
                  <w:sz w:val="20"/>
                  <w:szCs w:val="20"/>
                  <w:lang w:val="cs-CZ" w:eastAsia="cs-CZ"/>
                </w:rPr>
                <w:t>Nature-Inspired</w:t>
              </w:r>
              <w:proofErr w:type="spellEnd"/>
              <w:r w:rsidRPr="007405C9">
                <w:rPr>
                  <w:rFonts w:asciiTheme="minorHAnsi" w:hAnsiTheme="minorHAnsi" w:cstheme="minorHAnsi"/>
                  <w:sz w:val="20"/>
                  <w:szCs w:val="20"/>
                  <w:lang w:val="cs-CZ" w:eastAsia="cs-CZ"/>
                </w:rPr>
                <w:t xml:space="preserve"> </w:t>
              </w:r>
              <w:proofErr w:type="spellStart"/>
              <w:r w:rsidRPr="007405C9">
                <w:rPr>
                  <w:rFonts w:asciiTheme="minorHAnsi" w:hAnsiTheme="minorHAnsi" w:cstheme="minorHAnsi"/>
                  <w:sz w:val="20"/>
                  <w:szCs w:val="20"/>
                  <w:lang w:val="cs-CZ" w:eastAsia="cs-CZ"/>
                </w:rPr>
                <w:t>Optimisation</w:t>
              </w:r>
              <w:proofErr w:type="spellEnd"/>
              <w:r w:rsidRPr="007405C9">
                <w:rPr>
                  <w:rFonts w:asciiTheme="minorHAnsi" w:hAnsiTheme="minorHAnsi" w:cstheme="minorHAnsi"/>
                  <w:sz w:val="20"/>
                  <w:szCs w:val="20"/>
                  <w:lang w:val="cs-CZ" w:eastAsia="cs-CZ"/>
                </w:rPr>
                <w:t xml:space="preserve"> by </w:t>
              </w:r>
              <w:proofErr w:type="spellStart"/>
              <w:r w:rsidRPr="007405C9">
                <w:rPr>
                  <w:rFonts w:asciiTheme="minorHAnsi" w:hAnsiTheme="minorHAnsi" w:cstheme="minorHAnsi"/>
                  <w:sz w:val="20"/>
                  <w:szCs w:val="20"/>
                  <w:lang w:val="cs-CZ" w:eastAsia="cs-CZ"/>
                </w:rPr>
                <w:t>Joining</w:t>
              </w:r>
              <w:proofErr w:type="spellEnd"/>
              <w:r w:rsidRPr="007405C9">
                <w:rPr>
                  <w:rFonts w:asciiTheme="minorHAnsi" w:hAnsiTheme="minorHAnsi" w:cstheme="minorHAnsi"/>
                  <w:sz w:val="20"/>
                  <w:szCs w:val="20"/>
                  <w:lang w:val="cs-CZ" w:eastAsia="cs-CZ"/>
                </w:rPr>
                <w:t xml:space="preserve"> </w:t>
              </w:r>
              <w:proofErr w:type="spellStart"/>
              <w:r w:rsidRPr="007405C9">
                <w:rPr>
                  <w:rFonts w:asciiTheme="minorHAnsi" w:hAnsiTheme="minorHAnsi" w:cstheme="minorHAnsi"/>
                  <w:sz w:val="20"/>
                  <w:szCs w:val="20"/>
                  <w:lang w:val="cs-CZ" w:eastAsia="cs-CZ"/>
                </w:rPr>
                <w:t>Theory</w:t>
              </w:r>
              <w:proofErr w:type="spellEnd"/>
              <w:r w:rsidRPr="007405C9">
                <w:rPr>
                  <w:rFonts w:asciiTheme="minorHAnsi" w:hAnsiTheme="minorHAnsi" w:cstheme="minorHAnsi"/>
                  <w:sz w:val="20"/>
                  <w:szCs w:val="20"/>
                  <w:lang w:val="cs-CZ" w:eastAsia="cs-CZ"/>
                </w:rPr>
                <w:t xml:space="preserve"> and </w:t>
              </w:r>
              <w:proofErr w:type="spellStart"/>
              <w:r w:rsidRPr="007405C9">
                <w:rPr>
                  <w:rFonts w:asciiTheme="minorHAnsi" w:hAnsiTheme="minorHAnsi" w:cstheme="minorHAnsi"/>
                  <w:sz w:val="20"/>
                  <w:szCs w:val="20"/>
                  <w:lang w:val="cs-CZ" w:eastAsia="cs-CZ"/>
                </w:rPr>
                <w:t>Practice</w:t>
              </w:r>
              <w:proofErr w:type="spellEnd"/>
              <w:r w:rsidRPr="007405C9">
                <w:rPr>
                  <w:rFonts w:asciiTheme="minorHAnsi" w:hAnsiTheme="minorHAnsi" w:cstheme="minorHAnsi"/>
                  <w:sz w:val="20"/>
                  <w:szCs w:val="20"/>
                  <w:lang w:val="cs-CZ" w:eastAsia="cs-CZ"/>
                </w:rPr>
                <w:t xml:space="preserve"> (</w:t>
              </w:r>
              <w:proofErr w:type="spellStart"/>
              <w:r w:rsidRPr="007405C9">
                <w:rPr>
                  <w:rFonts w:asciiTheme="minorHAnsi" w:hAnsiTheme="minorHAnsi" w:cstheme="minorHAnsi"/>
                  <w:sz w:val="20"/>
                  <w:szCs w:val="20"/>
                  <w:lang w:val="cs-CZ" w:eastAsia="cs-CZ"/>
                </w:rPr>
                <w:t>ImAppNIO</w:t>
              </w:r>
              <w:proofErr w:type="spellEnd"/>
              <w:r w:rsidRPr="007405C9">
                <w:rPr>
                  <w:rFonts w:asciiTheme="minorHAnsi" w:hAnsiTheme="minorHAnsi" w:cstheme="minorHAnsi"/>
                  <w:sz w:val="20"/>
                  <w:szCs w:val="20"/>
                  <w:lang w:val="cs-CZ" w:eastAsia="cs-CZ"/>
                </w:rPr>
                <w:t>)</w:t>
              </w:r>
            </w:ins>
          </w:p>
        </w:tc>
        <w:tc>
          <w:tcPr>
            <w:tcW w:w="1065" w:type="dxa"/>
            <w:tcPrChange w:id="1763" w:author="Zuzka" w:date="2018-11-15T00:25:00Z">
              <w:tcPr>
                <w:tcW w:w="1065" w:type="dxa"/>
                <w:gridSpan w:val="2"/>
              </w:tcPr>
            </w:tcPrChange>
          </w:tcPr>
          <w:p w14:paraId="040FA756" w14:textId="77777777" w:rsidR="00016085" w:rsidRPr="007405C9" w:rsidRDefault="00016085">
            <w:pPr>
              <w:rPr>
                <w:ins w:id="1764" w:author="Zuzka" w:date="2018-11-15T00:23:00Z"/>
                <w:rFonts w:asciiTheme="minorHAnsi" w:hAnsiTheme="minorHAnsi" w:cstheme="minorHAnsi"/>
                <w:sz w:val="20"/>
                <w:szCs w:val="20"/>
                <w:lang w:val="cs-CZ" w:eastAsia="cs-CZ"/>
              </w:rPr>
              <w:pPrChange w:id="1765" w:author="Jiří Vojtěšek" w:date="2018-11-22T17:38:00Z">
                <w:pPr>
                  <w:jc w:val="center"/>
                </w:pPr>
              </w:pPrChange>
            </w:pPr>
            <w:ins w:id="1766" w:author="Zuzka" w:date="2018-11-15T00:23:00Z">
              <w:r w:rsidRPr="007405C9">
                <w:rPr>
                  <w:rFonts w:asciiTheme="minorHAnsi" w:hAnsiTheme="minorHAnsi" w:cstheme="minorHAnsi"/>
                  <w:sz w:val="20"/>
                  <w:szCs w:val="20"/>
                  <w:lang w:val="cs-CZ" w:eastAsia="cs-CZ"/>
                </w:rPr>
                <w:t>C</w:t>
              </w:r>
            </w:ins>
          </w:p>
          <w:p w14:paraId="6793325B" w14:textId="77777777" w:rsidR="00016085" w:rsidRPr="007405C9" w:rsidRDefault="00016085">
            <w:pPr>
              <w:rPr>
                <w:ins w:id="1767" w:author="Zuzka" w:date="2018-11-15T00:23:00Z"/>
                <w:rFonts w:asciiTheme="minorHAnsi" w:hAnsiTheme="minorHAnsi" w:cstheme="minorHAnsi"/>
                <w:sz w:val="20"/>
                <w:szCs w:val="20"/>
                <w:lang w:val="cs-CZ" w:eastAsia="cs-CZ"/>
              </w:rPr>
              <w:pPrChange w:id="1768" w:author="Jiří Vojtěšek" w:date="2018-11-22T17:38:00Z">
                <w:pPr>
                  <w:jc w:val="center"/>
                </w:pPr>
              </w:pPrChange>
            </w:pPr>
            <w:ins w:id="1769" w:author="Zuzka" w:date="2018-11-15T00:23:00Z">
              <w:r w:rsidRPr="007405C9">
                <w:rPr>
                  <w:rFonts w:asciiTheme="minorHAnsi" w:hAnsiTheme="minorHAnsi" w:cstheme="minorHAnsi"/>
                  <w:sz w:val="20"/>
                  <w:szCs w:val="20"/>
                  <w:lang w:val="cs-CZ" w:eastAsia="cs-CZ"/>
                </w:rPr>
                <w:t>MŠMT</w:t>
              </w:r>
            </w:ins>
          </w:p>
        </w:tc>
        <w:tc>
          <w:tcPr>
            <w:tcW w:w="1254" w:type="dxa"/>
            <w:tcPrChange w:id="1770" w:author="Zuzka" w:date="2018-11-15T00:25:00Z">
              <w:tcPr>
                <w:tcW w:w="1249" w:type="dxa"/>
                <w:gridSpan w:val="2"/>
              </w:tcPr>
            </w:tcPrChange>
          </w:tcPr>
          <w:p w14:paraId="14FFBC08" w14:textId="77777777" w:rsidR="00016085" w:rsidRPr="007405C9" w:rsidRDefault="00016085">
            <w:pPr>
              <w:rPr>
                <w:ins w:id="1771" w:author="Zuzka" w:date="2018-11-15T00:23:00Z"/>
                <w:rFonts w:asciiTheme="minorHAnsi" w:hAnsiTheme="minorHAnsi" w:cstheme="minorHAnsi"/>
                <w:sz w:val="20"/>
                <w:szCs w:val="20"/>
                <w:lang w:val="cs-CZ" w:eastAsia="cs-CZ"/>
              </w:rPr>
              <w:pPrChange w:id="1772" w:author="Jiří Vojtěšek" w:date="2018-11-22T17:38:00Z">
                <w:pPr>
                  <w:jc w:val="center"/>
                </w:pPr>
              </w:pPrChange>
            </w:pPr>
            <w:ins w:id="1773" w:author="Zuzka" w:date="2018-11-15T00:23:00Z">
              <w:r w:rsidRPr="007405C9">
                <w:rPr>
                  <w:rFonts w:asciiTheme="minorHAnsi" w:hAnsiTheme="minorHAnsi" w:cstheme="minorHAnsi"/>
                  <w:sz w:val="20"/>
                  <w:szCs w:val="20"/>
                  <w:lang w:val="cs-CZ" w:eastAsia="cs-CZ"/>
                </w:rPr>
                <w:t>2017-2019</w:t>
              </w:r>
            </w:ins>
          </w:p>
        </w:tc>
      </w:tr>
    </w:tbl>
    <w:p w14:paraId="7F5E5D43" w14:textId="77777777" w:rsidR="004C7DB7" w:rsidRDefault="004C7DB7" w:rsidP="00572434">
      <w:pPr>
        <w:pStyle w:val="Zkladntext21"/>
        <w:shd w:val="clear" w:color="auto" w:fill="auto"/>
        <w:spacing w:before="0" w:after="120" w:line="288" w:lineRule="exact"/>
        <w:ind w:firstLine="0"/>
        <w:rPr>
          <w:ins w:id="1774" w:author="Zuzka" w:date="2018-11-15T00:21:00Z"/>
          <w:rFonts w:asciiTheme="minorHAnsi" w:hAnsiTheme="minorHAnsi"/>
        </w:rPr>
      </w:pPr>
    </w:p>
    <w:p w14:paraId="622CBCC3" w14:textId="77777777" w:rsidR="004C7DB7" w:rsidRPr="006A0E3C" w:rsidRDefault="004C7DB7" w:rsidP="00572434">
      <w:pPr>
        <w:pStyle w:val="Zkladntext21"/>
        <w:shd w:val="clear" w:color="auto" w:fill="auto"/>
        <w:spacing w:before="0" w:after="120" w:line="288" w:lineRule="exact"/>
        <w:ind w:firstLine="0"/>
        <w:rPr>
          <w:rFonts w:asciiTheme="minorHAnsi" w:hAnsiTheme="minorHAnsi"/>
        </w:rPr>
      </w:pPr>
    </w:p>
    <w:p w14:paraId="5EBF958C" w14:textId="7C9DB7E6" w:rsidR="00650122" w:rsidRPr="006A0E3C" w:rsidRDefault="0065012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Hlavním garantujícím pracovištěm tohoto studijního programu je Ústav informatiky a umělé inteligence. Další pracoviště, které se bude nemalou měrou podílet na uskutečňování studijního oboru, je Ústav počítačových a komunikačních systémů. </w:t>
      </w:r>
    </w:p>
    <w:p w14:paraId="383869AD" w14:textId="7ADF74D6" w:rsidR="00650122" w:rsidRPr="006A0E3C" w:rsidRDefault="0065012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Interní pracovníci Ústavu informatiky a umělé inteligence</w:t>
      </w:r>
      <w:r w:rsidR="00B71B85" w:rsidRPr="006A0E3C">
        <w:rPr>
          <w:rFonts w:asciiTheme="minorHAnsi" w:hAnsiTheme="minorHAnsi"/>
        </w:rPr>
        <w:t xml:space="preserve"> (UIUI)</w:t>
      </w:r>
      <w:r w:rsidRPr="006A0E3C">
        <w:rPr>
          <w:rFonts w:asciiTheme="minorHAnsi" w:hAnsiTheme="minorHAnsi"/>
        </w:rPr>
        <w:t xml:space="preserve"> podílející se na zabezpečení výuky tohoto studijního programu realizují svůj výzkum dlouhodobě prostřednictvím tzv. velkých výzkumných projektů (Regionální výzkumné centrum CEBIA-</w:t>
      </w:r>
      <w:proofErr w:type="spellStart"/>
      <w:r w:rsidRPr="006A0E3C">
        <w:rPr>
          <w:rFonts w:asciiTheme="minorHAnsi" w:hAnsiTheme="minorHAnsi"/>
        </w:rPr>
        <w:t>Tech</w:t>
      </w:r>
      <w:proofErr w:type="spellEnd"/>
      <w:r w:rsidRPr="006A0E3C">
        <w:rPr>
          <w:rFonts w:asciiTheme="minorHAnsi" w:hAnsiTheme="minorHAnsi"/>
        </w:rPr>
        <w:t xml:space="preserve"> (OP </w:t>
      </w:r>
      <w:proofErr w:type="spellStart"/>
      <w:r w:rsidRPr="006A0E3C">
        <w:rPr>
          <w:rFonts w:asciiTheme="minorHAnsi" w:hAnsiTheme="minorHAnsi"/>
        </w:rPr>
        <w:t>VaVpI</w:t>
      </w:r>
      <w:proofErr w:type="spellEnd"/>
      <w:r w:rsidRPr="006A0E3C">
        <w:rPr>
          <w:rFonts w:asciiTheme="minorHAnsi" w:hAnsiTheme="minorHAnsi"/>
        </w:rPr>
        <w:t>)</w:t>
      </w:r>
      <w:r w:rsidR="00154FBF" w:rsidRPr="006A0E3C">
        <w:rPr>
          <w:rFonts w:asciiTheme="minorHAnsi" w:hAnsiTheme="minorHAnsi"/>
        </w:rPr>
        <w:t>, Podpora udržitelnosti a rozvoje Centra bezpečnostních, informačních a pokročilých technologií</w:t>
      </w:r>
      <w:r w:rsidRPr="006A0E3C">
        <w:rPr>
          <w:rFonts w:asciiTheme="minorHAnsi" w:hAnsiTheme="minorHAnsi"/>
        </w:rPr>
        <w:t xml:space="preserve">). Výzkumné aktivity tohoto ústavu jsou zaměřeny zejména do oblastí matematického modelování, teorie a aplikace umělé inteligence, metod paralelních výpočtů, bezpečnostních informačních technologií, multiplatformního vývoje aplikací pro mobilní technologie, </w:t>
      </w:r>
      <w:proofErr w:type="spellStart"/>
      <w:r w:rsidRPr="006A0E3C">
        <w:rPr>
          <w:rFonts w:asciiTheme="minorHAnsi" w:hAnsiTheme="minorHAnsi"/>
        </w:rPr>
        <w:t>virtualizace</w:t>
      </w:r>
      <w:proofErr w:type="spellEnd"/>
      <w:r w:rsidRPr="006A0E3C">
        <w:rPr>
          <w:rFonts w:asciiTheme="minorHAnsi" w:hAnsiTheme="minorHAnsi"/>
        </w:rPr>
        <w:t xml:space="preserve"> a </w:t>
      </w:r>
      <w:proofErr w:type="spellStart"/>
      <w:r w:rsidRPr="006A0E3C">
        <w:rPr>
          <w:rFonts w:asciiTheme="minorHAnsi" w:hAnsiTheme="minorHAnsi"/>
        </w:rPr>
        <w:t>cloud</w:t>
      </w:r>
      <w:proofErr w:type="spellEnd"/>
      <w:r w:rsidRPr="006A0E3C">
        <w:rPr>
          <w:rFonts w:asciiTheme="minorHAnsi" w:hAnsiTheme="minorHAnsi"/>
        </w:rPr>
        <w:t xml:space="preserve"> </w:t>
      </w:r>
      <w:proofErr w:type="spellStart"/>
      <w:r w:rsidRPr="006A0E3C">
        <w:rPr>
          <w:rFonts w:asciiTheme="minorHAnsi" w:hAnsiTheme="minorHAnsi"/>
        </w:rPr>
        <w:t>computingu</w:t>
      </w:r>
      <w:proofErr w:type="spellEnd"/>
      <w:r w:rsidRPr="006A0E3C">
        <w:rPr>
          <w:rFonts w:asciiTheme="minorHAnsi" w:hAnsiTheme="minorHAnsi"/>
        </w:rPr>
        <w:t xml:space="preserve">. Dále se ústav zaměřuje na výzkum a vývoj softwarových </w:t>
      </w:r>
      <w:r w:rsidRPr="006A0E3C">
        <w:rPr>
          <w:rFonts w:asciiTheme="minorHAnsi" w:hAnsiTheme="minorHAnsi"/>
        </w:rPr>
        <w:lastRenderedPageBreak/>
        <w:t xml:space="preserve">aplikací pro optimalizaci složitých problémů na bázi </w:t>
      </w:r>
      <w:proofErr w:type="spellStart"/>
      <w:r w:rsidRPr="006A0E3C">
        <w:rPr>
          <w:rFonts w:asciiTheme="minorHAnsi" w:hAnsiTheme="minorHAnsi"/>
        </w:rPr>
        <w:t>hejnových</w:t>
      </w:r>
      <w:proofErr w:type="spellEnd"/>
      <w:r w:rsidRPr="006A0E3C">
        <w:rPr>
          <w:rFonts w:asciiTheme="minorHAnsi" w:hAnsiTheme="minorHAnsi"/>
        </w:rPr>
        <w:t xml:space="preserve"> a evolučních výpočetních technik a jejich hybridizaci, </w:t>
      </w:r>
      <w:proofErr w:type="spellStart"/>
      <w:r w:rsidRPr="006A0E3C">
        <w:rPr>
          <w:rFonts w:asciiTheme="minorHAnsi" w:hAnsiTheme="minorHAnsi"/>
        </w:rPr>
        <w:t>deep</w:t>
      </w:r>
      <w:proofErr w:type="spellEnd"/>
      <w:r w:rsidRPr="006A0E3C">
        <w:rPr>
          <w:rFonts w:asciiTheme="minorHAnsi" w:hAnsiTheme="minorHAnsi"/>
        </w:rPr>
        <w:t xml:space="preserve"> </w:t>
      </w:r>
      <w:proofErr w:type="spellStart"/>
      <w:r w:rsidRPr="006A0E3C">
        <w:rPr>
          <w:rFonts w:asciiTheme="minorHAnsi" w:hAnsiTheme="minorHAnsi"/>
        </w:rPr>
        <w:t>learning</w:t>
      </w:r>
      <w:proofErr w:type="spellEnd"/>
      <w:r w:rsidRPr="006A0E3C">
        <w:rPr>
          <w:rFonts w:asciiTheme="minorHAnsi" w:hAnsiTheme="minorHAnsi"/>
        </w:rPr>
        <w:t xml:space="preserve"> technik pro image </w:t>
      </w:r>
      <w:proofErr w:type="spellStart"/>
      <w:r w:rsidRPr="006A0E3C">
        <w:rPr>
          <w:rFonts w:asciiTheme="minorHAnsi" w:hAnsiTheme="minorHAnsi"/>
        </w:rPr>
        <w:t>processing</w:t>
      </w:r>
      <w:proofErr w:type="spellEnd"/>
      <w:r w:rsidRPr="006A0E3C">
        <w:rPr>
          <w:rFonts w:asciiTheme="minorHAnsi" w:hAnsiTheme="minorHAnsi"/>
        </w:rPr>
        <w:t xml:space="preserve"> a klasifikátorů na bázi umělých neuronových sítí</w:t>
      </w:r>
      <w:r w:rsidR="00BF615A">
        <w:rPr>
          <w:rFonts w:asciiTheme="minorHAnsi" w:hAnsiTheme="minorHAnsi"/>
        </w:rPr>
        <w:t xml:space="preserve"> a strojového učení</w:t>
      </w:r>
      <w:r w:rsidRPr="006A0E3C">
        <w:rPr>
          <w:rFonts w:asciiTheme="minorHAnsi" w:hAnsiTheme="minorHAnsi"/>
        </w:rPr>
        <w:t xml:space="preserve">. V neposlední řadě se pracovníci ústavu zabývají vývojem aplikací pro mobilní technologie na platformách </w:t>
      </w:r>
      <w:proofErr w:type="spellStart"/>
      <w:r w:rsidRPr="006A0E3C">
        <w:rPr>
          <w:rFonts w:asciiTheme="minorHAnsi" w:hAnsiTheme="minorHAnsi"/>
        </w:rPr>
        <w:t>iOS</w:t>
      </w:r>
      <w:proofErr w:type="spellEnd"/>
      <w:r w:rsidRPr="006A0E3C">
        <w:rPr>
          <w:rFonts w:asciiTheme="minorHAnsi" w:hAnsiTheme="minorHAnsi"/>
        </w:rPr>
        <w:t>, ANDROID a Windows.</w:t>
      </w:r>
    </w:p>
    <w:p w14:paraId="722D6462" w14:textId="6AD483C0" w:rsidR="00B71B85" w:rsidRPr="006A0E3C" w:rsidRDefault="0065012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Tvůrčí činnost na Ústavu počítačových a komunikačních systém</w:t>
      </w:r>
      <w:r w:rsidR="00B71B85" w:rsidRPr="006A0E3C">
        <w:rPr>
          <w:rFonts w:asciiTheme="minorHAnsi" w:hAnsiTheme="minorHAnsi"/>
        </w:rPr>
        <w:t>ů (UPKS)</w:t>
      </w:r>
      <w:r w:rsidRPr="006A0E3C">
        <w:rPr>
          <w:rFonts w:asciiTheme="minorHAnsi" w:hAnsiTheme="minorHAnsi"/>
        </w:rPr>
        <w:t xml:space="preserve"> se zaměřuje na technický rozvoj moderních mobilních výpočetních a komunikačních prostředků. Konektivita systémů počítačů získává novou kvalitu prostoupením potřebného výpočetního výkonu a schopností komunikovat. Aktivity lze vnitřně rozdělit do čtyř sekcí. Výzkum v oblasti „</w:t>
      </w:r>
      <w:proofErr w:type="spellStart"/>
      <w:r w:rsidRPr="006A0E3C">
        <w:rPr>
          <w:rFonts w:asciiTheme="minorHAnsi" w:hAnsiTheme="minorHAnsi"/>
        </w:rPr>
        <w:t>Grid</w:t>
      </w:r>
      <w:proofErr w:type="spellEnd"/>
      <w:r w:rsidRPr="006A0E3C">
        <w:rPr>
          <w:rFonts w:asciiTheme="minorHAnsi" w:hAnsiTheme="minorHAnsi"/>
        </w:rPr>
        <w:t xml:space="preserve"> </w:t>
      </w:r>
      <w:proofErr w:type="spellStart"/>
      <w:r w:rsidRPr="006A0E3C">
        <w:rPr>
          <w:rFonts w:asciiTheme="minorHAnsi" w:hAnsiTheme="minorHAnsi"/>
        </w:rPr>
        <w:t>Computing</w:t>
      </w:r>
      <w:proofErr w:type="spellEnd"/>
      <w:r w:rsidRPr="006A0E3C">
        <w:rPr>
          <w:rFonts w:asciiTheme="minorHAnsi" w:hAnsiTheme="minorHAnsi"/>
        </w:rPr>
        <w:t xml:space="preserve">“ je zaměřen na dosažení vysoké efektivity výpočtů spoluprací mnoha počítačů. Potřebný paralelismus činnosti s ohledem na nutná řešení datových závislostí úloh je řešitelný prostřednictvím síťového propojení při intenzívní vzájemné komunikaci počítačů spolupracujících na řešení úlohy. Pod oblast </w:t>
      </w:r>
      <w:proofErr w:type="spellStart"/>
      <w:r w:rsidRPr="006A0E3C">
        <w:rPr>
          <w:rFonts w:asciiTheme="minorHAnsi" w:hAnsiTheme="minorHAnsi"/>
        </w:rPr>
        <w:t>Grid</w:t>
      </w:r>
      <w:proofErr w:type="spellEnd"/>
      <w:r w:rsidRPr="006A0E3C">
        <w:rPr>
          <w:rFonts w:asciiTheme="minorHAnsi" w:hAnsiTheme="minorHAnsi"/>
        </w:rPr>
        <w:t xml:space="preserve"> </w:t>
      </w:r>
      <w:proofErr w:type="spellStart"/>
      <w:r w:rsidRPr="006A0E3C">
        <w:rPr>
          <w:rFonts w:asciiTheme="minorHAnsi" w:hAnsiTheme="minorHAnsi"/>
        </w:rPr>
        <w:t>Computing</w:t>
      </w:r>
      <w:proofErr w:type="spellEnd"/>
      <w:r w:rsidRPr="006A0E3C">
        <w:rPr>
          <w:rFonts w:asciiTheme="minorHAnsi" w:hAnsiTheme="minorHAnsi"/>
        </w:rPr>
        <w:t xml:space="preserve"> je zařazeno i využívání vysoce výkonných grafických procesorů pro výpočty obecného charakteru a programování vysoce paralelních výpočtů.</w:t>
      </w:r>
    </w:p>
    <w:p w14:paraId="1B82F60A" w14:textId="77777777" w:rsidR="00B71B85" w:rsidRPr="006A0E3C" w:rsidRDefault="0065012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Do oblasti výzkumu „</w:t>
      </w:r>
      <w:proofErr w:type="spellStart"/>
      <w:r w:rsidRPr="006A0E3C">
        <w:rPr>
          <w:rFonts w:asciiTheme="minorHAnsi" w:hAnsiTheme="minorHAnsi"/>
        </w:rPr>
        <w:t>Reconfigurable</w:t>
      </w:r>
      <w:proofErr w:type="spellEnd"/>
      <w:r w:rsidRPr="006A0E3C">
        <w:rPr>
          <w:rFonts w:asciiTheme="minorHAnsi" w:hAnsiTheme="minorHAnsi"/>
        </w:rPr>
        <w:t xml:space="preserve"> Systems“ jsou zařazeny specializované výpočetní prostředky používané pro začlenění do reálného prostředí komunikace a přenosy dat a pro multimediální aplikace v průmyslovém prostředí. Architektura těchto výpočetních prostředků je často účelově přizpůsobena určité třídě aplikačních úloh, které mohou být závislé na sběru dat ze snímačů neelektrických veličin. Inspirace pro návrh výpočetních systémů, které jsou navrženy „na míru“ řešené úloze, může být zadávána z oblasti dopravy, obchodu, bankovnictví, či jiné oblasti aplikací, která klade specifické nároky na vlastnosti na spolehlivost a bezpečnost činnosti systému.</w:t>
      </w:r>
    </w:p>
    <w:p w14:paraId="5FC4402C" w14:textId="77777777" w:rsidR="00B71B85" w:rsidRPr="006A0E3C" w:rsidRDefault="0065012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Oblast výzkumu nazvaná „</w:t>
      </w:r>
      <w:proofErr w:type="spellStart"/>
      <w:r w:rsidRPr="006A0E3C">
        <w:rPr>
          <w:rFonts w:asciiTheme="minorHAnsi" w:hAnsiTheme="minorHAnsi"/>
        </w:rPr>
        <w:t>Communication</w:t>
      </w:r>
      <w:proofErr w:type="spellEnd"/>
      <w:r w:rsidRPr="006A0E3C">
        <w:rPr>
          <w:rFonts w:asciiTheme="minorHAnsi" w:hAnsiTheme="minorHAnsi"/>
        </w:rPr>
        <w:t xml:space="preserve"> and </w:t>
      </w:r>
      <w:proofErr w:type="spellStart"/>
      <w:r w:rsidRPr="006A0E3C">
        <w:rPr>
          <w:rFonts w:asciiTheme="minorHAnsi" w:hAnsiTheme="minorHAnsi"/>
        </w:rPr>
        <w:t>Information</w:t>
      </w:r>
      <w:proofErr w:type="spellEnd"/>
      <w:r w:rsidRPr="006A0E3C">
        <w:rPr>
          <w:rFonts w:asciiTheme="minorHAnsi" w:hAnsiTheme="minorHAnsi"/>
        </w:rPr>
        <w:t xml:space="preserve"> Systems in </w:t>
      </w:r>
      <w:proofErr w:type="spellStart"/>
      <w:r w:rsidRPr="006A0E3C">
        <w:rPr>
          <w:rFonts w:asciiTheme="minorHAnsi" w:hAnsiTheme="minorHAnsi"/>
        </w:rPr>
        <w:t>Medical</w:t>
      </w:r>
      <w:proofErr w:type="spellEnd"/>
      <w:r w:rsidRPr="006A0E3C">
        <w:rPr>
          <w:rFonts w:asciiTheme="minorHAnsi" w:hAnsiTheme="minorHAnsi"/>
        </w:rPr>
        <w:t xml:space="preserve"> Care“ je inspirována aplikačními úlohami ve zdravotnictví. Patří sem elektronická komunikace mezi lékařem a pacientem, objednávání vyšetření, plánování terapie, „elektronické“ konzultace, žádosti o předpisy léků. Další oblastí je rozvoj </w:t>
      </w:r>
      <w:proofErr w:type="spellStart"/>
      <w:r w:rsidRPr="006A0E3C">
        <w:rPr>
          <w:rFonts w:asciiTheme="minorHAnsi" w:hAnsiTheme="minorHAnsi"/>
        </w:rPr>
        <w:t>telemedicínských</w:t>
      </w:r>
      <w:proofErr w:type="spellEnd"/>
      <w:r w:rsidRPr="006A0E3C">
        <w:rPr>
          <w:rFonts w:asciiTheme="minorHAnsi" w:hAnsiTheme="minorHAnsi"/>
        </w:rPr>
        <w:t xml:space="preserve"> aplikací, sledování chronických pacientů či domácí péče. Jako vysoce specializovaná činnost je to rovněž počítačová podpora diagnostiky na základě dat z přístrojů, od pacientů a predikce z medicínských dat, použití metod umělé inteligence ve zpracování dat (ve spolupráci s UIUI).</w:t>
      </w:r>
      <w:r w:rsidR="00B71B85" w:rsidRPr="006A0E3C">
        <w:rPr>
          <w:rFonts w:asciiTheme="minorHAnsi" w:hAnsiTheme="minorHAnsi"/>
        </w:rPr>
        <w:t xml:space="preserve"> </w:t>
      </w:r>
      <w:r w:rsidRPr="006A0E3C">
        <w:rPr>
          <w:rFonts w:asciiTheme="minorHAnsi" w:hAnsiTheme="minorHAnsi"/>
        </w:rPr>
        <w:t>Čtvrtou částí je zaměření na výzkum v oblasti návrhu software pro počítačové a komunikační systémy. Patří sem i teoretický výzkum v oblasti algoritmických metod odhadování složitosti systémů a úsilí potřebné pro vývoj.</w:t>
      </w:r>
    </w:p>
    <w:p w14:paraId="4157999E" w14:textId="6DD8E07C" w:rsidR="009E517D" w:rsidRPr="006A0E3C" w:rsidRDefault="0065012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V rámci mezinárodních konferencí indexovaných v databázi Thomson Reuters</w:t>
      </w:r>
      <w:r w:rsidR="008D26EA" w:rsidRPr="006A0E3C">
        <w:rPr>
          <w:rFonts w:asciiTheme="minorHAnsi" w:hAnsiTheme="minorHAnsi"/>
        </w:rPr>
        <w:t xml:space="preserve"> (Web </w:t>
      </w:r>
      <w:proofErr w:type="spellStart"/>
      <w:r w:rsidR="008D26EA" w:rsidRPr="006A0E3C">
        <w:rPr>
          <w:rFonts w:asciiTheme="minorHAnsi" w:hAnsiTheme="minorHAnsi"/>
        </w:rPr>
        <w:t>of</w:t>
      </w:r>
      <w:proofErr w:type="spellEnd"/>
      <w:r w:rsidR="008D26EA" w:rsidRPr="006A0E3C">
        <w:rPr>
          <w:rFonts w:asciiTheme="minorHAnsi" w:hAnsiTheme="minorHAnsi"/>
        </w:rPr>
        <w:t xml:space="preserve"> Science)</w:t>
      </w:r>
      <w:r w:rsidRPr="006A0E3C">
        <w:rPr>
          <w:rFonts w:asciiTheme="minorHAnsi" w:hAnsiTheme="minorHAnsi"/>
        </w:rPr>
        <w:t xml:space="preserve"> a </w:t>
      </w:r>
      <w:proofErr w:type="spellStart"/>
      <w:r w:rsidRPr="006A0E3C">
        <w:rPr>
          <w:rFonts w:asciiTheme="minorHAnsi" w:hAnsiTheme="minorHAnsi"/>
        </w:rPr>
        <w:t>Scopus</w:t>
      </w:r>
      <w:proofErr w:type="spellEnd"/>
      <w:r w:rsidRPr="006A0E3C">
        <w:rPr>
          <w:rFonts w:asciiTheme="minorHAnsi" w:hAnsiTheme="minorHAnsi"/>
        </w:rPr>
        <w:t xml:space="preserve"> byly pracovníky fakulty v posledních pěti letech organizovány samostatné odborné sekce zaměřené na problematiku </w:t>
      </w:r>
      <w:r w:rsidR="00B71B85" w:rsidRPr="006A0E3C">
        <w:rPr>
          <w:rFonts w:asciiTheme="minorHAnsi" w:hAnsiTheme="minorHAnsi"/>
        </w:rPr>
        <w:t>softwarového inženýrství, informačních technologií, umělé inteligence, automatického řízení</w:t>
      </w:r>
      <w:r w:rsidRPr="006A0E3C">
        <w:rPr>
          <w:rFonts w:asciiTheme="minorHAnsi" w:hAnsiTheme="minorHAnsi"/>
        </w:rPr>
        <w:t xml:space="preserve"> a problematiku bezpečnostních technologií.</w:t>
      </w:r>
    </w:p>
    <w:p w14:paraId="58AD2A53" w14:textId="77777777" w:rsidR="009E517D" w:rsidRPr="006A0E3C" w:rsidRDefault="009E517D" w:rsidP="00650764">
      <w:pPr>
        <w:spacing w:before="120" w:after="120"/>
        <w:rPr>
          <w:rFonts w:asciiTheme="minorHAnsi" w:hAnsiTheme="minorHAnsi"/>
          <w:bCs/>
        </w:rPr>
      </w:pPr>
    </w:p>
    <w:p w14:paraId="063D8986" w14:textId="77777777" w:rsidR="009E517D" w:rsidRPr="006A0E3C" w:rsidRDefault="009E517D" w:rsidP="00035992">
      <w:pPr>
        <w:pStyle w:val="Nadpis2"/>
        <w:rPr>
          <w:rFonts w:asciiTheme="minorHAnsi" w:hAnsiTheme="minorHAnsi"/>
        </w:rPr>
      </w:pPr>
      <w:bookmarkStart w:id="1775" w:name="_Toc523751520"/>
      <w:r w:rsidRPr="006A0E3C">
        <w:rPr>
          <w:rFonts w:asciiTheme="minorHAnsi" w:hAnsiTheme="minorHAnsi"/>
        </w:rPr>
        <w:t>Finanční, materiální a další zabezpečení studijního programu</w:t>
      </w:r>
      <w:bookmarkEnd w:id="1775"/>
    </w:p>
    <w:p w14:paraId="01D18538" w14:textId="0346EA4E" w:rsidR="009E517D" w:rsidRPr="006A0E3C" w:rsidRDefault="00C66240" w:rsidP="00155275">
      <w:pPr>
        <w:pStyle w:val="Nadpis3"/>
        <w:rPr>
          <w:rFonts w:asciiTheme="minorHAnsi" w:hAnsiTheme="minorHAnsi"/>
        </w:rPr>
      </w:pPr>
      <w:bookmarkStart w:id="1776" w:name="_Toc523751521"/>
      <w:r w:rsidRPr="006A0E3C">
        <w:rPr>
          <w:rFonts w:asciiTheme="minorHAnsi" w:hAnsiTheme="minorHAnsi"/>
        </w:rPr>
        <w:t xml:space="preserve">Standard 4.1: </w:t>
      </w:r>
      <w:r w:rsidR="009E517D" w:rsidRPr="006A0E3C">
        <w:rPr>
          <w:rFonts w:asciiTheme="minorHAnsi" w:hAnsiTheme="minorHAnsi"/>
        </w:rPr>
        <w:t>Finanční zabezpečení studijního programu</w:t>
      </w:r>
      <w:bookmarkEnd w:id="1776"/>
      <w:r w:rsidR="009E517D" w:rsidRPr="006A0E3C">
        <w:rPr>
          <w:rFonts w:asciiTheme="minorHAnsi" w:hAnsiTheme="minorHAnsi"/>
        </w:rPr>
        <w:t xml:space="preserve"> </w:t>
      </w:r>
    </w:p>
    <w:p w14:paraId="74DDFAE1" w14:textId="7840C444" w:rsidR="00035512" w:rsidRPr="006A0E3C" w:rsidRDefault="00C741FA"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Pro finanční zabezpečení studijního programu </w:t>
      </w:r>
      <w:r w:rsidR="0045701F" w:rsidRPr="006A0E3C">
        <w:rPr>
          <w:rFonts w:asciiTheme="minorHAnsi" w:hAnsiTheme="minorHAnsi"/>
        </w:rPr>
        <w:t>Fakulta aplikované informatiky využívá příspěv</w:t>
      </w:r>
      <w:r w:rsidR="00985F92" w:rsidRPr="006A0E3C">
        <w:rPr>
          <w:rFonts w:asciiTheme="minorHAnsi" w:hAnsiTheme="minorHAnsi"/>
        </w:rPr>
        <w:t>ky</w:t>
      </w:r>
      <w:r w:rsidR="0045701F" w:rsidRPr="006A0E3C">
        <w:rPr>
          <w:rFonts w:asciiTheme="minorHAnsi" w:hAnsiTheme="minorHAnsi"/>
        </w:rPr>
        <w:t xml:space="preserve"> a dotac</w:t>
      </w:r>
      <w:r w:rsidRPr="006A0E3C">
        <w:rPr>
          <w:rFonts w:asciiTheme="minorHAnsi" w:hAnsiTheme="minorHAnsi"/>
        </w:rPr>
        <w:t>e</w:t>
      </w:r>
      <w:r w:rsidR="0045701F" w:rsidRPr="006A0E3C">
        <w:rPr>
          <w:rFonts w:asciiTheme="minorHAnsi" w:hAnsiTheme="minorHAnsi"/>
        </w:rPr>
        <w:t>, kter</w:t>
      </w:r>
      <w:r w:rsidR="00073373" w:rsidRPr="006A0E3C">
        <w:rPr>
          <w:rFonts w:asciiTheme="minorHAnsi" w:hAnsiTheme="minorHAnsi"/>
        </w:rPr>
        <w:t>é</w:t>
      </w:r>
      <w:r w:rsidR="0045701F" w:rsidRPr="006A0E3C">
        <w:rPr>
          <w:rFonts w:asciiTheme="minorHAnsi" w:hAnsiTheme="minorHAnsi"/>
        </w:rPr>
        <w:t xml:space="preserve"> Ministerstvo školství</w:t>
      </w:r>
      <w:r w:rsidR="00073373" w:rsidRPr="006A0E3C">
        <w:rPr>
          <w:rFonts w:asciiTheme="minorHAnsi" w:hAnsiTheme="minorHAnsi"/>
        </w:rPr>
        <w:t>, mládeže a tělovýchovy</w:t>
      </w:r>
      <w:r w:rsidR="0045701F" w:rsidRPr="006A0E3C">
        <w:rPr>
          <w:rFonts w:asciiTheme="minorHAnsi" w:hAnsiTheme="minorHAnsi"/>
        </w:rPr>
        <w:t xml:space="preserve"> poskytuje veřejným vysokým školám </w:t>
      </w:r>
      <w:r w:rsidR="00073373" w:rsidRPr="006A0E3C">
        <w:rPr>
          <w:rFonts w:asciiTheme="minorHAnsi" w:hAnsiTheme="minorHAnsi"/>
        </w:rPr>
        <w:t>pro uskutečňování studijních programů. Tyto finanční prostředky jsou v souladu s Pravidly rozpočtu UTB pro daný kalendářní rok a na základě Rozpisu rozpočtu UTB na daný kalendářní rok rozděleny jednotlivým součástem univerzity dle fixní a výkonové části dané součásti.</w:t>
      </w:r>
      <w:r w:rsidR="00BE50FA" w:rsidRPr="006A0E3C">
        <w:rPr>
          <w:rFonts w:asciiTheme="minorHAnsi" w:hAnsiTheme="minorHAnsi"/>
        </w:rPr>
        <w:t xml:space="preserve"> </w:t>
      </w:r>
      <w:r w:rsidR="00073373" w:rsidRPr="006A0E3C">
        <w:rPr>
          <w:rFonts w:asciiTheme="minorHAnsi" w:hAnsiTheme="minorHAnsi"/>
        </w:rPr>
        <w:t xml:space="preserve"> V souladu s</w:t>
      </w:r>
      <w:r w:rsidR="00BE50FA" w:rsidRPr="006A0E3C">
        <w:rPr>
          <w:rFonts w:asciiTheme="minorHAnsi" w:hAnsiTheme="minorHAnsi"/>
        </w:rPr>
        <w:t> </w:t>
      </w:r>
      <w:r w:rsidR="00073373" w:rsidRPr="006A0E3C">
        <w:rPr>
          <w:rFonts w:asciiTheme="minorHAnsi" w:hAnsiTheme="minorHAnsi"/>
        </w:rPr>
        <w:t>Pravidly</w:t>
      </w:r>
      <w:r w:rsidR="00BE50FA" w:rsidRPr="006A0E3C">
        <w:rPr>
          <w:rFonts w:asciiTheme="minorHAnsi" w:hAnsiTheme="minorHAnsi"/>
        </w:rPr>
        <w:t xml:space="preserve"> pro poskytování příspěvku a dotací veřejným vysokým školám </w:t>
      </w:r>
      <w:r w:rsidR="00AA469C" w:rsidRPr="006A0E3C">
        <w:rPr>
          <w:rFonts w:asciiTheme="minorHAnsi" w:hAnsiTheme="minorHAnsi"/>
        </w:rPr>
        <w:t xml:space="preserve">Ministerstva </w:t>
      </w:r>
      <w:r w:rsidR="00BE50FA" w:rsidRPr="006A0E3C">
        <w:rPr>
          <w:rFonts w:asciiTheme="minorHAnsi" w:hAnsiTheme="minorHAnsi"/>
        </w:rPr>
        <w:t>školství, mládeže a tělovýchovy Univerzita Tomáše Bati ve Zlíně, také její součást Fakulta aplikované informatiky,</w:t>
      </w:r>
      <w:r w:rsidR="00073373" w:rsidRPr="006A0E3C">
        <w:rPr>
          <w:rFonts w:asciiTheme="minorHAnsi" w:hAnsiTheme="minorHAnsi"/>
        </w:rPr>
        <w:t xml:space="preserve"> </w:t>
      </w:r>
      <w:r w:rsidR="00BE50FA" w:rsidRPr="006A0E3C">
        <w:rPr>
          <w:rFonts w:asciiTheme="minorHAnsi" w:hAnsiTheme="minorHAnsi"/>
        </w:rPr>
        <w:t xml:space="preserve">využívá </w:t>
      </w:r>
      <w:r w:rsidR="00BE50FA" w:rsidRPr="006A0E3C">
        <w:rPr>
          <w:rFonts w:asciiTheme="minorHAnsi" w:hAnsiTheme="minorHAnsi"/>
          <w:i/>
        </w:rPr>
        <w:t>příspěvek</w:t>
      </w:r>
      <w:r w:rsidR="00BE50FA" w:rsidRPr="006A0E3C">
        <w:rPr>
          <w:rFonts w:asciiTheme="minorHAnsi" w:hAnsiTheme="minorHAnsi"/>
        </w:rPr>
        <w:t xml:space="preserve"> pro uskutečňování akreditovaných studijních programů, programů celoživotního vzdělávání a s nimi spojenou vědeckou a tvůrčí činnost. </w:t>
      </w:r>
      <w:r w:rsidR="00BE50FA" w:rsidRPr="006A0E3C">
        <w:rPr>
          <w:rFonts w:asciiTheme="minorHAnsi" w:hAnsiTheme="minorHAnsi"/>
          <w:i/>
        </w:rPr>
        <w:t xml:space="preserve">Dotace </w:t>
      </w:r>
      <w:r w:rsidR="00BE50FA" w:rsidRPr="006A0E3C">
        <w:rPr>
          <w:rFonts w:asciiTheme="minorHAnsi" w:hAnsiTheme="minorHAnsi"/>
        </w:rPr>
        <w:t xml:space="preserve">je </w:t>
      </w:r>
      <w:r w:rsidR="00BE50FA" w:rsidRPr="006A0E3C">
        <w:rPr>
          <w:rFonts w:asciiTheme="minorHAnsi" w:hAnsiTheme="minorHAnsi"/>
        </w:rPr>
        <w:lastRenderedPageBreak/>
        <w:t>využívána na rozvoj vysoké školy</w:t>
      </w:r>
      <w:r w:rsidR="00985F92" w:rsidRPr="006A0E3C">
        <w:rPr>
          <w:rFonts w:asciiTheme="minorHAnsi" w:hAnsiTheme="minorHAnsi"/>
        </w:rPr>
        <w:t xml:space="preserve">, </w:t>
      </w:r>
      <w:r w:rsidR="00035512" w:rsidRPr="006A0E3C">
        <w:rPr>
          <w:rFonts w:asciiTheme="minorHAnsi" w:hAnsiTheme="minorHAnsi"/>
        </w:rPr>
        <w:t>rozvoj</w:t>
      </w:r>
      <w:r w:rsidR="00985F92" w:rsidRPr="006A0E3C">
        <w:rPr>
          <w:rFonts w:asciiTheme="minorHAnsi" w:hAnsiTheme="minorHAnsi"/>
        </w:rPr>
        <w:t xml:space="preserve"> součástí</w:t>
      </w:r>
      <w:r w:rsidR="00BE50FA" w:rsidRPr="006A0E3C">
        <w:rPr>
          <w:rFonts w:asciiTheme="minorHAnsi" w:hAnsiTheme="minorHAnsi"/>
        </w:rPr>
        <w:t xml:space="preserve"> a na ubytování a stravování studentů.</w:t>
      </w:r>
      <w:r w:rsidR="00517223" w:rsidRPr="006A0E3C">
        <w:rPr>
          <w:rFonts w:asciiTheme="minorHAnsi" w:hAnsiTheme="minorHAnsi"/>
        </w:rPr>
        <w:t xml:space="preserve"> </w:t>
      </w:r>
    </w:p>
    <w:p w14:paraId="286EB52F" w14:textId="57D6F096" w:rsidR="00FC4424" w:rsidRPr="006A0E3C" w:rsidRDefault="00517223"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Fakulta</w:t>
      </w:r>
      <w:r w:rsidR="00DF20E0" w:rsidRPr="006A0E3C">
        <w:rPr>
          <w:rFonts w:asciiTheme="minorHAnsi" w:hAnsiTheme="minorHAnsi"/>
        </w:rPr>
        <w:t xml:space="preserve"> </w:t>
      </w:r>
      <w:r w:rsidR="00BE50FA" w:rsidRPr="006A0E3C">
        <w:rPr>
          <w:rFonts w:asciiTheme="minorHAnsi" w:hAnsiTheme="minorHAnsi"/>
        </w:rPr>
        <w:t xml:space="preserve">aplikované informatiky </w:t>
      </w:r>
      <w:r w:rsidR="00DF20E0" w:rsidRPr="006A0E3C">
        <w:rPr>
          <w:rFonts w:asciiTheme="minorHAnsi" w:hAnsiTheme="minorHAnsi"/>
        </w:rPr>
        <w:t>průběž</w:t>
      </w:r>
      <w:r w:rsidR="00BE50FA" w:rsidRPr="006A0E3C">
        <w:rPr>
          <w:rFonts w:asciiTheme="minorHAnsi" w:hAnsiTheme="minorHAnsi"/>
        </w:rPr>
        <w:t xml:space="preserve">ně sleduje </w:t>
      </w:r>
      <w:r w:rsidRPr="006A0E3C">
        <w:rPr>
          <w:rFonts w:asciiTheme="minorHAnsi" w:hAnsiTheme="minorHAnsi"/>
        </w:rPr>
        <w:t xml:space="preserve">finanční prostředky </w:t>
      </w:r>
      <w:r w:rsidR="00BE50FA" w:rsidRPr="006A0E3C">
        <w:rPr>
          <w:rFonts w:asciiTheme="minorHAnsi" w:hAnsiTheme="minorHAnsi"/>
        </w:rPr>
        <w:t xml:space="preserve">potřebné na </w:t>
      </w:r>
      <w:r w:rsidRPr="006A0E3C">
        <w:rPr>
          <w:rFonts w:asciiTheme="minorHAnsi" w:hAnsiTheme="minorHAnsi"/>
        </w:rPr>
        <w:t xml:space="preserve">zajištění výuky a </w:t>
      </w:r>
      <w:r w:rsidR="00BE50FA" w:rsidRPr="006A0E3C">
        <w:rPr>
          <w:rFonts w:asciiTheme="minorHAnsi" w:hAnsiTheme="minorHAnsi"/>
        </w:rPr>
        <w:t>vyhodnocuje</w:t>
      </w:r>
      <w:r w:rsidRPr="006A0E3C">
        <w:rPr>
          <w:rFonts w:asciiTheme="minorHAnsi" w:hAnsiTheme="minorHAnsi"/>
        </w:rPr>
        <w:t xml:space="preserve"> náklady spojené s uskutečňováním studijního programu, zejména náklady na přístrojové vybavení a </w:t>
      </w:r>
      <w:r w:rsidR="00AA469C" w:rsidRPr="006A0E3C">
        <w:rPr>
          <w:rFonts w:asciiTheme="minorHAnsi" w:hAnsiTheme="minorHAnsi"/>
        </w:rPr>
        <w:t xml:space="preserve">jejich </w:t>
      </w:r>
      <w:r w:rsidRPr="006A0E3C">
        <w:rPr>
          <w:rFonts w:asciiTheme="minorHAnsi" w:hAnsiTheme="minorHAnsi"/>
        </w:rPr>
        <w:t>provoz,</w:t>
      </w:r>
      <w:r w:rsidR="00BE50FA" w:rsidRPr="006A0E3C">
        <w:rPr>
          <w:rFonts w:asciiTheme="minorHAnsi" w:hAnsiTheme="minorHAnsi"/>
        </w:rPr>
        <w:t xml:space="preserve"> náklady na provoz budov, ve kterých je výuka realizována,</w:t>
      </w:r>
      <w:r w:rsidRPr="006A0E3C">
        <w:rPr>
          <w:rFonts w:asciiTheme="minorHAnsi" w:hAnsiTheme="minorHAnsi"/>
        </w:rPr>
        <w:t xml:space="preserve"> náklady na materiální a technické vybavení a jeho modernizaci, v neposlední řadě osobní náklady</w:t>
      </w:r>
      <w:r w:rsidR="00BE50FA" w:rsidRPr="006A0E3C">
        <w:rPr>
          <w:rFonts w:asciiTheme="minorHAnsi" w:hAnsiTheme="minorHAnsi"/>
        </w:rPr>
        <w:t xml:space="preserve"> akademických pracovníků</w:t>
      </w:r>
      <w:r w:rsidR="00FC4424" w:rsidRPr="006A0E3C">
        <w:rPr>
          <w:rFonts w:asciiTheme="minorHAnsi" w:hAnsiTheme="minorHAnsi"/>
        </w:rPr>
        <w:t xml:space="preserve"> a </w:t>
      </w:r>
      <w:proofErr w:type="spellStart"/>
      <w:r w:rsidR="00FC4424" w:rsidRPr="006A0E3C">
        <w:rPr>
          <w:rFonts w:asciiTheme="minorHAnsi" w:hAnsiTheme="minorHAnsi"/>
        </w:rPr>
        <w:t>technicko</w:t>
      </w:r>
      <w:proofErr w:type="spellEnd"/>
      <w:r w:rsidR="00035512" w:rsidRPr="006A0E3C">
        <w:rPr>
          <w:rFonts w:asciiTheme="minorHAnsi" w:hAnsiTheme="minorHAnsi"/>
        </w:rPr>
        <w:t xml:space="preserve"> -</w:t>
      </w:r>
      <w:r w:rsidR="00FC4424" w:rsidRPr="006A0E3C">
        <w:rPr>
          <w:rFonts w:asciiTheme="minorHAnsi" w:hAnsiTheme="minorHAnsi"/>
        </w:rPr>
        <w:t xml:space="preserve"> hospodářských pracovníků</w:t>
      </w:r>
      <w:r w:rsidRPr="006A0E3C">
        <w:rPr>
          <w:rFonts w:asciiTheme="minorHAnsi" w:hAnsiTheme="minorHAnsi"/>
        </w:rPr>
        <w:t>, náklady dalšího vzdělávání akademických pracovníků a výdaje na inovace</w:t>
      </w:r>
      <w:r w:rsidR="00FC4424" w:rsidRPr="006A0E3C">
        <w:rPr>
          <w:rFonts w:asciiTheme="minorHAnsi" w:hAnsiTheme="minorHAnsi"/>
        </w:rPr>
        <w:t xml:space="preserve"> výukového prostředí</w:t>
      </w:r>
      <w:r w:rsidRPr="006A0E3C">
        <w:rPr>
          <w:rFonts w:asciiTheme="minorHAnsi" w:hAnsiTheme="minorHAnsi"/>
        </w:rPr>
        <w:t>.</w:t>
      </w:r>
    </w:p>
    <w:p w14:paraId="2AE72235" w14:textId="19A02D4E" w:rsidR="00A12CA5" w:rsidRDefault="00FC4424"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Fakulta aplikované informatiky má zajištěny prostředky na finanční zabezpečení studijního programu</w:t>
      </w:r>
      <w:r w:rsidR="00517223" w:rsidRPr="006A0E3C">
        <w:rPr>
          <w:rFonts w:asciiTheme="minorHAnsi" w:hAnsiTheme="minorHAnsi"/>
        </w:rPr>
        <w:t xml:space="preserve"> </w:t>
      </w:r>
      <w:r w:rsidRPr="006A0E3C">
        <w:rPr>
          <w:rFonts w:asciiTheme="minorHAnsi" w:hAnsiTheme="minorHAnsi"/>
        </w:rPr>
        <w:t>nejen na daný kalendářní rok, ale i na střednědobý výhled.</w:t>
      </w:r>
      <w:r w:rsidR="00517223" w:rsidRPr="006A0E3C">
        <w:rPr>
          <w:rFonts w:asciiTheme="minorHAnsi" w:hAnsiTheme="minorHAnsi"/>
        </w:rPr>
        <w:t xml:space="preserve"> Výroční zpráva o hospodaření fakulty je veřejný dokument</w:t>
      </w:r>
      <w:r w:rsidR="00E504F1" w:rsidRPr="006A0E3C">
        <w:rPr>
          <w:rStyle w:val="Znakapoznpodarou"/>
          <w:rFonts w:asciiTheme="minorHAnsi" w:hAnsiTheme="minorHAnsi"/>
        </w:rPr>
        <w:footnoteReference w:id="41"/>
      </w:r>
      <w:r w:rsidR="00035512" w:rsidRPr="006A0E3C">
        <w:rPr>
          <w:rFonts w:asciiTheme="minorHAnsi" w:hAnsiTheme="minorHAnsi"/>
        </w:rPr>
        <w:t xml:space="preserve"> </w:t>
      </w:r>
      <w:r w:rsidRPr="006A0E3C">
        <w:rPr>
          <w:rFonts w:asciiTheme="minorHAnsi" w:hAnsiTheme="minorHAnsi"/>
        </w:rPr>
        <w:t xml:space="preserve">a je pravidelně projednávána a schvalována Akademickým senátem </w:t>
      </w:r>
      <w:r w:rsidR="00985F92" w:rsidRPr="006A0E3C">
        <w:rPr>
          <w:rFonts w:asciiTheme="minorHAnsi" w:hAnsiTheme="minorHAnsi"/>
        </w:rPr>
        <w:t>fakulty</w:t>
      </w:r>
      <w:r w:rsidRPr="006A0E3C">
        <w:rPr>
          <w:rFonts w:asciiTheme="minorHAnsi" w:hAnsiTheme="minorHAnsi"/>
        </w:rPr>
        <w:t>.</w:t>
      </w:r>
    </w:p>
    <w:p w14:paraId="30F6D683" w14:textId="77777777" w:rsidR="00571099" w:rsidRPr="006A0E3C" w:rsidRDefault="00571099" w:rsidP="00572434">
      <w:pPr>
        <w:pStyle w:val="Zkladntext21"/>
        <w:shd w:val="clear" w:color="auto" w:fill="auto"/>
        <w:spacing w:before="0" w:after="120" w:line="288" w:lineRule="exact"/>
        <w:ind w:firstLine="0"/>
        <w:rPr>
          <w:rFonts w:asciiTheme="minorHAnsi" w:hAnsiTheme="minorHAnsi"/>
        </w:rPr>
      </w:pPr>
    </w:p>
    <w:p w14:paraId="5DF056E9" w14:textId="0018136A" w:rsidR="009E517D" w:rsidRPr="006A0E3C" w:rsidRDefault="009E517D" w:rsidP="00AA1127">
      <w:pPr>
        <w:pStyle w:val="Default"/>
        <w:jc w:val="both"/>
        <w:rPr>
          <w:rFonts w:asciiTheme="minorHAnsi" w:hAnsiTheme="minorHAnsi"/>
          <w:sz w:val="14"/>
          <w:szCs w:val="14"/>
        </w:rPr>
      </w:pPr>
      <w:r w:rsidRPr="006A0E3C">
        <w:rPr>
          <w:rFonts w:asciiTheme="minorHAnsi" w:hAnsiTheme="minorHAnsi"/>
        </w:rPr>
        <w:tab/>
      </w:r>
    </w:p>
    <w:p w14:paraId="684310DF" w14:textId="38C68853" w:rsidR="009E517D" w:rsidRPr="006A0E3C" w:rsidRDefault="00C66240" w:rsidP="00650764">
      <w:pPr>
        <w:pStyle w:val="Nadpis3"/>
        <w:rPr>
          <w:rFonts w:asciiTheme="minorHAnsi" w:hAnsiTheme="minorHAnsi"/>
        </w:rPr>
      </w:pPr>
      <w:bookmarkStart w:id="1777" w:name="_Toc523751522"/>
      <w:r w:rsidRPr="006A0E3C">
        <w:rPr>
          <w:rFonts w:asciiTheme="minorHAnsi" w:hAnsiTheme="minorHAnsi"/>
        </w:rPr>
        <w:t xml:space="preserve">Standard 4.2: </w:t>
      </w:r>
      <w:r w:rsidR="009E517D" w:rsidRPr="006A0E3C">
        <w:rPr>
          <w:rFonts w:asciiTheme="minorHAnsi" w:hAnsiTheme="minorHAnsi"/>
        </w:rPr>
        <w:t>Materiální a technické zabezpečení studijního programu</w:t>
      </w:r>
      <w:bookmarkEnd w:id="1777"/>
      <w:r w:rsidR="009E517D" w:rsidRPr="006A0E3C">
        <w:rPr>
          <w:rFonts w:asciiTheme="minorHAnsi" w:hAnsiTheme="minorHAnsi"/>
        </w:rPr>
        <w:t xml:space="preserve"> </w:t>
      </w:r>
    </w:p>
    <w:p w14:paraId="427B5279" w14:textId="15956FF0" w:rsidR="007F54E5" w:rsidRPr="006A0E3C" w:rsidRDefault="00830B1E"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Fakulta aplikované informatiky, která garantuje studijní program</w:t>
      </w:r>
      <w:r w:rsidR="00817DFB" w:rsidRPr="006A0E3C">
        <w:rPr>
          <w:rFonts w:asciiTheme="minorHAnsi" w:hAnsiTheme="minorHAnsi"/>
        </w:rPr>
        <w:t xml:space="preserve"> </w:t>
      </w:r>
      <w:r w:rsidR="006243FF" w:rsidRPr="009F0E49">
        <w:rPr>
          <w:rFonts w:asciiTheme="minorHAnsi" w:hAnsiTheme="minorHAnsi"/>
          <w:i/>
        </w:rPr>
        <w:t>Softwarové inženýrství</w:t>
      </w:r>
      <w:r w:rsidRPr="006A0E3C">
        <w:rPr>
          <w:rFonts w:asciiTheme="minorHAnsi" w:hAnsiTheme="minorHAnsi"/>
        </w:rPr>
        <w:t xml:space="preserve">, </w:t>
      </w:r>
      <w:r w:rsidR="00DE496A" w:rsidRPr="006A0E3C">
        <w:rPr>
          <w:rFonts w:asciiTheme="minorHAnsi" w:hAnsiTheme="minorHAnsi"/>
        </w:rPr>
        <w:t>zajišťuje trvalý rozvoj všech</w:t>
      </w:r>
      <w:r w:rsidR="007F54E5" w:rsidRPr="006A0E3C">
        <w:rPr>
          <w:rFonts w:asciiTheme="minorHAnsi" w:hAnsiTheme="minorHAnsi"/>
        </w:rPr>
        <w:t xml:space="preserve"> </w:t>
      </w:r>
      <w:r w:rsidR="00DE496A" w:rsidRPr="006A0E3C">
        <w:rPr>
          <w:rFonts w:asciiTheme="minorHAnsi" w:hAnsiTheme="minorHAnsi"/>
        </w:rPr>
        <w:t>výukových laboratoří, modernizaci semi</w:t>
      </w:r>
      <w:r w:rsidR="00817DFB" w:rsidRPr="006A0E3C">
        <w:rPr>
          <w:rFonts w:asciiTheme="minorHAnsi" w:hAnsiTheme="minorHAnsi"/>
        </w:rPr>
        <w:t xml:space="preserve">nárních místností a poslucháren, v nichž je výuka uskutečňována. </w:t>
      </w:r>
      <w:r w:rsidR="005535B0" w:rsidRPr="006A0E3C">
        <w:rPr>
          <w:rFonts w:asciiTheme="minorHAnsi" w:hAnsiTheme="minorHAnsi"/>
        </w:rPr>
        <w:t xml:space="preserve">Pravidelně probíhá upgrade výpočetní techniky, akademičtí pracovníci modernizují přístrojové vybavení a rozvíjí laboratorní úlohy pro laboratorní cvičení. </w:t>
      </w:r>
      <w:r w:rsidR="005C44DE" w:rsidRPr="006A0E3C">
        <w:rPr>
          <w:rFonts w:asciiTheme="minorHAnsi" w:hAnsiTheme="minorHAnsi"/>
        </w:rPr>
        <w:t xml:space="preserve">Přehled místností pro zajištění výuky je uveden v části </w:t>
      </w:r>
      <w:r w:rsidR="005C44DE" w:rsidRPr="009F0E49">
        <w:rPr>
          <w:rFonts w:asciiTheme="minorHAnsi" w:hAnsiTheme="minorHAnsi"/>
          <w:i/>
        </w:rPr>
        <w:t>C-IV</w:t>
      </w:r>
      <w:r w:rsidR="005C44DE" w:rsidRPr="006A0E3C">
        <w:rPr>
          <w:rFonts w:asciiTheme="minorHAnsi" w:hAnsiTheme="minorHAnsi"/>
        </w:rPr>
        <w:t xml:space="preserve"> akreditačních materiálů. </w:t>
      </w:r>
    </w:p>
    <w:p w14:paraId="6F7A3233" w14:textId="021F257C" w:rsidR="00AA469C" w:rsidRPr="006A0E3C" w:rsidRDefault="007F54E5" w:rsidP="00572434">
      <w:pPr>
        <w:pStyle w:val="Zkladntext21"/>
        <w:shd w:val="clear" w:color="auto" w:fill="auto"/>
        <w:spacing w:before="0" w:after="120" w:line="288" w:lineRule="exact"/>
        <w:ind w:firstLine="0"/>
        <w:rPr>
          <w:rFonts w:asciiTheme="minorHAnsi" w:hAnsiTheme="minorHAnsi"/>
          <w:sz w:val="14"/>
          <w:szCs w:val="14"/>
        </w:rPr>
      </w:pPr>
      <w:r w:rsidRPr="006A0E3C">
        <w:rPr>
          <w:rFonts w:asciiTheme="minorHAnsi" w:hAnsiTheme="minorHAnsi"/>
        </w:rPr>
        <w:t xml:space="preserve">Pro modernizaci výukových prostor </w:t>
      </w:r>
      <w:r w:rsidR="00C741FA" w:rsidRPr="006A0E3C">
        <w:rPr>
          <w:rFonts w:asciiTheme="minorHAnsi" w:hAnsiTheme="minorHAnsi"/>
        </w:rPr>
        <w:t>FAI</w:t>
      </w:r>
      <w:r w:rsidRPr="006A0E3C">
        <w:rPr>
          <w:rFonts w:asciiTheme="minorHAnsi" w:hAnsiTheme="minorHAnsi"/>
        </w:rPr>
        <w:t xml:space="preserve"> využívá finanční prostředky, které </w:t>
      </w:r>
      <w:r w:rsidR="00C741FA" w:rsidRPr="006A0E3C">
        <w:rPr>
          <w:rFonts w:asciiTheme="minorHAnsi" w:hAnsiTheme="minorHAnsi"/>
        </w:rPr>
        <w:t xml:space="preserve">jsou na základě Rozpisu rozpočtu UTB na daný kalendářní rok rozděleny jednotlivým součástem univerzity pro uskutečňování studijních programů. Kromě těchto prostředků FAI využívá možnost ucházet se o interní Rozvojové projekty, které každoročně Univerzita Tomáše Bati ve Zlíně </w:t>
      </w:r>
      <w:r w:rsidR="00E9146A" w:rsidRPr="006A0E3C">
        <w:rPr>
          <w:rFonts w:asciiTheme="minorHAnsi" w:hAnsiTheme="minorHAnsi"/>
        </w:rPr>
        <w:t>vypisuje za účelem modernizace výukových prostor a laboratoří. V době přípravy akreditační žádosti FAI řeší v rámci operačního programu VVV projekt s názvem Modernizace výukové infrastruktury Fakulty aplikované informatiky (dále jen „</w:t>
      </w:r>
      <w:proofErr w:type="spellStart"/>
      <w:r w:rsidR="00E9146A" w:rsidRPr="006A0E3C">
        <w:rPr>
          <w:rFonts w:asciiTheme="minorHAnsi" w:hAnsiTheme="minorHAnsi"/>
        </w:rPr>
        <w:t>MoVI</w:t>
      </w:r>
      <w:proofErr w:type="spellEnd"/>
      <w:r w:rsidR="00E9146A" w:rsidRPr="006A0E3C">
        <w:rPr>
          <w:rFonts w:asciiTheme="minorHAnsi" w:hAnsiTheme="minorHAnsi"/>
        </w:rPr>
        <w:t xml:space="preserve"> – FAI). Díky tomuto projektu postupně probíhá modernizace a rozšíření laboratoří pro výuku </w:t>
      </w:r>
      <w:r w:rsidR="006243FF" w:rsidRPr="006A0E3C">
        <w:rPr>
          <w:rFonts w:asciiTheme="minorHAnsi" w:hAnsiTheme="minorHAnsi"/>
        </w:rPr>
        <w:t xml:space="preserve">informačních technologií, </w:t>
      </w:r>
      <w:r w:rsidR="00E9146A" w:rsidRPr="006A0E3C">
        <w:rPr>
          <w:rFonts w:asciiTheme="minorHAnsi" w:hAnsiTheme="minorHAnsi"/>
        </w:rPr>
        <w:t>bezpečnostních technologií, elektroniky</w:t>
      </w:r>
      <w:r w:rsidR="006243FF" w:rsidRPr="006A0E3C">
        <w:rPr>
          <w:rFonts w:asciiTheme="minorHAnsi" w:hAnsiTheme="minorHAnsi"/>
        </w:rPr>
        <w:t xml:space="preserve"> a</w:t>
      </w:r>
      <w:r w:rsidR="00E9146A" w:rsidRPr="006A0E3C">
        <w:rPr>
          <w:rFonts w:asciiTheme="minorHAnsi" w:hAnsiTheme="minorHAnsi"/>
        </w:rPr>
        <w:t xml:space="preserve"> měření a budou vybudovány dvě robotické laboratoře. FAI se také zapojila do řešení projektu </w:t>
      </w:r>
      <w:r w:rsidR="005D70FE" w:rsidRPr="006A0E3C">
        <w:rPr>
          <w:rFonts w:asciiTheme="minorHAnsi" w:hAnsiTheme="minorHAnsi"/>
        </w:rPr>
        <w:t>„UTB rozvoj studijního prostředí“, který univerzita řeší v rámci OP VVV výzvy Podpora rozvoje studijního prostředí na VŠ. V rámci tohoto projektu jsou v budově FAI modernizovány čtyři posluchárny, v seminárních místnostech jsou instalován</w:t>
      </w:r>
      <w:r w:rsidR="006243FF" w:rsidRPr="006A0E3C">
        <w:rPr>
          <w:rFonts w:asciiTheme="minorHAnsi" w:hAnsiTheme="minorHAnsi"/>
        </w:rPr>
        <w:t>a</w:t>
      </w:r>
      <w:r w:rsidR="005D70FE" w:rsidRPr="006A0E3C">
        <w:rPr>
          <w:rFonts w:asciiTheme="minorHAnsi" w:hAnsiTheme="minorHAnsi"/>
        </w:rPr>
        <w:t xml:space="preserve"> jednotná prezentační místa a je modernizována výpočetní a audiovizuální technika.</w:t>
      </w:r>
    </w:p>
    <w:p w14:paraId="6FEB1EE3" w14:textId="4DE7DD94" w:rsidR="009E517D" w:rsidRPr="006A0E3C" w:rsidRDefault="009E517D" w:rsidP="00AA469C">
      <w:pPr>
        <w:tabs>
          <w:tab w:val="left" w:pos="2835"/>
        </w:tabs>
        <w:spacing w:before="120" w:after="120"/>
        <w:rPr>
          <w:rFonts w:asciiTheme="minorHAnsi" w:hAnsiTheme="minorHAnsi"/>
        </w:rPr>
      </w:pPr>
      <w:r w:rsidRPr="006A0E3C">
        <w:rPr>
          <w:rFonts w:asciiTheme="minorHAnsi" w:hAnsiTheme="minorHAnsi"/>
        </w:rPr>
        <w:tab/>
      </w:r>
      <w:r w:rsidRPr="006A0E3C">
        <w:rPr>
          <w:rFonts w:asciiTheme="minorHAnsi" w:hAnsiTheme="minorHAnsi"/>
        </w:rPr>
        <w:tab/>
      </w:r>
    </w:p>
    <w:p w14:paraId="2A0CEF8A" w14:textId="078C5F45" w:rsidR="009E517D" w:rsidRPr="006A0E3C" w:rsidRDefault="00C66240" w:rsidP="00650764">
      <w:pPr>
        <w:pStyle w:val="Nadpis3"/>
        <w:rPr>
          <w:rFonts w:asciiTheme="minorHAnsi" w:hAnsiTheme="minorHAnsi"/>
        </w:rPr>
      </w:pPr>
      <w:bookmarkStart w:id="1778" w:name="_Toc523751523"/>
      <w:r w:rsidRPr="006A0E3C">
        <w:rPr>
          <w:rFonts w:asciiTheme="minorHAnsi" w:hAnsiTheme="minorHAnsi"/>
        </w:rPr>
        <w:t xml:space="preserve">Standard 4.3: </w:t>
      </w:r>
      <w:r w:rsidR="009E517D" w:rsidRPr="006A0E3C">
        <w:rPr>
          <w:rFonts w:asciiTheme="minorHAnsi" w:hAnsiTheme="minorHAnsi"/>
        </w:rPr>
        <w:t>Odborná literatura a elektronické databáze odpovídající studijnímu programu</w:t>
      </w:r>
      <w:bookmarkEnd w:id="1778"/>
      <w:r w:rsidR="009E517D" w:rsidRPr="006A0E3C">
        <w:rPr>
          <w:rFonts w:asciiTheme="minorHAnsi" w:hAnsiTheme="minorHAnsi"/>
        </w:rPr>
        <w:t xml:space="preserve"> </w:t>
      </w:r>
    </w:p>
    <w:p w14:paraId="5E2088E8" w14:textId="528B70A3" w:rsidR="006243FF" w:rsidRPr="006A0E3C" w:rsidRDefault="00035512" w:rsidP="00571099">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color w:val="000000"/>
        </w:rPr>
        <w:t xml:space="preserve">Studenti mají dostatečný přístup k domácí i zahraniční odborné literatuře a dalším informačním zdrojům </w:t>
      </w:r>
      <w:r w:rsidRPr="006A0E3C">
        <w:rPr>
          <w:rFonts w:asciiTheme="minorHAnsi" w:hAnsiTheme="minorHAnsi"/>
        </w:rPr>
        <w:t xml:space="preserve">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w:t>
      </w:r>
      <w:r w:rsidRPr="006A0E3C">
        <w:rPr>
          <w:rFonts w:asciiTheme="minorHAnsi" w:hAnsiTheme="minorHAnsi"/>
          <w:i/>
        </w:rPr>
        <w:t>C-III akreditačního spisu</w:t>
      </w:r>
      <w:r w:rsidRPr="006A0E3C">
        <w:rPr>
          <w:rFonts w:asciiTheme="minorHAnsi" w:hAnsiTheme="minorHAnsi"/>
        </w:rPr>
        <w:t>, a také zde, v komentáři standardu 1.13.</w:t>
      </w:r>
      <w:r w:rsidR="009E517D" w:rsidRPr="006A0E3C">
        <w:rPr>
          <w:rFonts w:asciiTheme="minorHAnsi" w:hAnsiTheme="minorHAnsi"/>
        </w:rPr>
        <w:tab/>
      </w:r>
    </w:p>
    <w:p w14:paraId="0901604B" w14:textId="77777777" w:rsidR="009E517D" w:rsidRPr="006A0E3C" w:rsidRDefault="009E517D" w:rsidP="00572434">
      <w:pPr>
        <w:spacing w:after="160"/>
        <w:rPr>
          <w:rFonts w:asciiTheme="minorHAnsi" w:hAnsiTheme="minorHAnsi"/>
          <w:bCs/>
        </w:rPr>
      </w:pPr>
    </w:p>
    <w:p w14:paraId="14D7C63C" w14:textId="77777777" w:rsidR="009E517D" w:rsidRPr="006A0E3C" w:rsidRDefault="009E517D" w:rsidP="00035992">
      <w:pPr>
        <w:pStyle w:val="Nadpis2"/>
        <w:rPr>
          <w:rFonts w:asciiTheme="minorHAnsi" w:hAnsiTheme="minorHAnsi"/>
        </w:rPr>
      </w:pPr>
      <w:bookmarkStart w:id="1779" w:name="_Toc523751524"/>
      <w:r w:rsidRPr="006A0E3C">
        <w:rPr>
          <w:rFonts w:asciiTheme="minorHAnsi" w:hAnsiTheme="minorHAnsi"/>
        </w:rPr>
        <w:t>Garant studijního programu</w:t>
      </w:r>
      <w:bookmarkEnd w:id="1779"/>
      <w:r w:rsidRPr="006A0E3C">
        <w:rPr>
          <w:rFonts w:asciiTheme="minorHAnsi" w:hAnsiTheme="minorHAnsi"/>
        </w:rPr>
        <w:t xml:space="preserve"> </w:t>
      </w:r>
    </w:p>
    <w:p w14:paraId="34DCACFC" w14:textId="72A2B4C4" w:rsidR="009E517D" w:rsidRPr="006A0E3C" w:rsidRDefault="00C66240" w:rsidP="00155275">
      <w:pPr>
        <w:pStyle w:val="Nadpis3"/>
        <w:rPr>
          <w:rFonts w:asciiTheme="minorHAnsi" w:hAnsiTheme="minorHAnsi"/>
        </w:rPr>
      </w:pPr>
      <w:bookmarkStart w:id="1780" w:name="_Toc523751525"/>
      <w:r w:rsidRPr="006A0E3C">
        <w:rPr>
          <w:rFonts w:asciiTheme="minorHAnsi" w:hAnsiTheme="minorHAnsi"/>
        </w:rPr>
        <w:t xml:space="preserve">Standard 5.1: </w:t>
      </w:r>
      <w:r w:rsidR="009E517D" w:rsidRPr="006A0E3C">
        <w:rPr>
          <w:rFonts w:asciiTheme="minorHAnsi" w:hAnsiTheme="minorHAnsi"/>
        </w:rPr>
        <w:t>Pravomoci a odpovědnost garanta</w:t>
      </w:r>
      <w:bookmarkEnd w:id="1780"/>
      <w:r w:rsidR="009E517D" w:rsidRPr="006A0E3C">
        <w:rPr>
          <w:rFonts w:asciiTheme="minorHAnsi" w:hAnsiTheme="minorHAnsi"/>
        </w:rPr>
        <w:t xml:space="preserve"> </w:t>
      </w:r>
    </w:p>
    <w:p w14:paraId="223C7D63" w14:textId="6AB3ACF4" w:rsidR="00BF615A" w:rsidRDefault="00481BA1" w:rsidP="009F0E49">
      <w:pPr>
        <w:pStyle w:val="Default"/>
        <w:jc w:val="both"/>
        <w:rPr>
          <w:color w:val="auto"/>
          <w:sz w:val="21"/>
          <w:szCs w:val="21"/>
        </w:rPr>
      </w:pPr>
      <w:r w:rsidRPr="009F0E49">
        <w:rPr>
          <w:rFonts w:asciiTheme="minorHAnsi" w:hAnsiTheme="minorHAnsi"/>
          <w:color w:val="auto"/>
          <w:sz w:val="21"/>
          <w:szCs w:val="21"/>
        </w:rPr>
        <w:t>Pozice garanta studijního programu je dána zákonem č. 111/1998 Sb., o vysokých školách, v</w:t>
      </w:r>
      <w:r w:rsidR="00BF615A">
        <w:rPr>
          <w:rFonts w:asciiTheme="minorHAnsi" w:hAnsiTheme="minorHAnsi"/>
          <w:color w:val="auto"/>
          <w:sz w:val="21"/>
          <w:szCs w:val="21"/>
        </w:rPr>
        <w:t> </w:t>
      </w:r>
      <w:r w:rsidRPr="009F0E49">
        <w:rPr>
          <w:rFonts w:asciiTheme="minorHAnsi" w:hAnsiTheme="minorHAnsi"/>
          <w:sz w:val="21"/>
          <w:szCs w:val="21"/>
        </w:rPr>
        <w:t>platném</w:t>
      </w:r>
      <w:r w:rsidR="00BF615A">
        <w:rPr>
          <w:rFonts w:asciiTheme="minorHAnsi" w:hAnsiTheme="minorHAnsi"/>
          <w:color w:val="auto"/>
          <w:sz w:val="21"/>
          <w:szCs w:val="21"/>
        </w:rPr>
        <w:t xml:space="preserve"> </w:t>
      </w:r>
      <w:r w:rsidRPr="009F0E49">
        <w:rPr>
          <w:rFonts w:asciiTheme="minorHAnsi" w:hAnsiTheme="minorHAnsi"/>
          <w:sz w:val="21"/>
          <w:szCs w:val="21"/>
        </w:rPr>
        <w:t xml:space="preserve"> znění</w:t>
      </w:r>
      <w:r w:rsidRPr="00AF4A89">
        <w:rPr>
          <w:vertAlign w:val="superscript"/>
        </w:rPr>
        <w:footnoteReference w:id="42"/>
      </w:r>
      <w:r w:rsidRPr="009F0E49">
        <w:rPr>
          <w:rFonts w:asciiTheme="minorHAnsi" w:hAnsiTheme="minorHAnsi"/>
          <w:sz w:val="21"/>
          <w:szCs w:val="21"/>
        </w:rPr>
        <w:t xml:space="preserve"> a na univerzitní úrovni jsou pravomoci a odpovědnost garanta stanoven</w:t>
      </w:r>
      <w:r w:rsidR="00BF615A">
        <w:rPr>
          <w:rFonts w:asciiTheme="minorHAnsi" w:hAnsiTheme="minorHAnsi"/>
          <w:color w:val="auto"/>
          <w:sz w:val="21"/>
          <w:szCs w:val="21"/>
        </w:rPr>
        <w:t>y</w:t>
      </w:r>
      <w:r w:rsidRPr="009F0E49">
        <w:rPr>
          <w:rFonts w:asciiTheme="minorHAnsi" w:hAnsiTheme="minorHAnsi"/>
          <w:sz w:val="21"/>
          <w:szCs w:val="21"/>
        </w:rPr>
        <w:t xml:space="preserve"> především vnitřním předpisem Řád pro tvorbu, schvalování, uskutečňování a změny studijních programů UTB ve Zlíně</w:t>
      </w:r>
      <w:r w:rsidRPr="00AF4A89">
        <w:rPr>
          <w:vertAlign w:val="superscript"/>
        </w:rPr>
        <w:footnoteReference w:id="43"/>
      </w:r>
      <w:r w:rsidRPr="00AF4A89">
        <w:rPr>
          <w:rFonts w:asciiTheme="minorHAnsi" w:hAnsiTheme="minorHAnsi"/>
          <w:sz w:val="21"/>
          <w:szCs w:val="21"/>
          <w:vertAlign w:val="superscript"/>
        </w:rPr>
        <w:t xml:space="preserve"> </w:t>
      </w:r>
      <w:r w:rsidR="00BF615A">
        <w:rPr>
          <w:rFonts w:asciiTheme="minorHAnsi" w:hAnsiTheme="minorHAnsi"/>
          <w:color w:val="auto"/>
          <w:sz w:val="21"/>
          <w:szCs w:val="21"/>
          <w:vertAlign w:val="superscript"/>
        </w:rPr>
        <w:t xml:space="preserve"> </w:t>
      </w:r>
      <w:r w:rsidRPr="009F0E49">
        <w:rPr>
          <w:rFonts w:asciiTheme="minorHAnsi" w:hAnsiTheme="minorHAnsi"/>
          <w:sz w:val="21"/>
          <w:szCs w:val="21"/>
        </w:rPr>
        <w:t xml:space="preserve">v </w:t>
      </w:r>
      <w:r w:rsidRPr="009F0E49">
        <w:rPr>
          <w:color w:val="auto"/>
          <w:sz w:val="21"/>
          <w:szCs w:val="21"/>
        </w:rPr>
        <w:t>čl. 8, kde činnost garanta popisuje odstavec (5), viz:</w:t>
      </w:r>
    </w:p>
    <w:p w14:paraId="1A1BE9F9" w14:textId="77777777" w:rsidR="00BF615A" w:rsidRPr="009F0E49" w:rsidRDefault="00BF615A" w:rsidP="009F0E49">
      <w:pPr>
        <w:pStyle w:val="Default"/>
        <w:jc w:val="both"/>
        <w:rPr>
          <w:color w:val="auto"/>
          <w:sz w:val="21"/>
          <w:szCs w:val="21"/>
        </w:rPr>
      </w:pPr>
    </w:p>
    <w:p w14:paraId="6155A9B9" w14:textId="77777777" w:rsidR="00481BA1" w:rsidRPr="009F0E49" w:rsidRDefault="00481BA1" w:rsidP="00481BA1">
      <w:pPr>
        <w:autoSpaceDE w:val="0"/>
        <w:autoSpaceDN w:val="0"/>
        <w:adjustRightInd w:val="0"/>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(5) </w:t>
      </w:r>
      <w:proofErr w:type="spellStart"/>
      <w:r w:rsidRPr="009F0E49">
        <w:rPr>
          <w:rFonts w:asciiTheme="minorHAnsi" w:hAnsiTheme="minorHAnsi" w:cstheme="minorHAnsi"/>
          <w:i/>
          <w:color w:val="000000"/>
          <w:sz w:val="21"/>
          <w:szCs w:val="21"/>
          <w:lang w:eastAsia="cs-CZ"/>
        </w:rPr>
        <w:t>Garant</w:t>
      </w:r>
      <w:proofErr w:type="spellEnd"/>
      <w:r w:rsidRPr="009F0E49">
        <w:rPr>
          <w:rFonts w:asciiTheme="minorHAnsi" w:hAnsiTheme="minorHAnsi" w:cstheme="minorHAnsi"/>
          <w:i/>
          <w:color w:val="000000"/>
          <w:sz w:val="21"/>
          <w:szCs w:val="21"/>
          <w:lang w:eastAsia="cs-CZ"/>
        </w:rPr>
        <w:t xml:space="preserve"> </w:t>
      </w:r>
      <w:proofErr w:type="spellStart"/>
      <w:r w:rsidRPr="009F0E49">
        <w:rPr>
          <w:rFonts w:asciiTheme="minorHAnsi" w:hAnsiTheme="minorHAnsi" w:cstheme="minorHAnsi"/>
          <w:i/>
          <w:color w:val="000000"/>
          <w:sz w:val="21"/>
          <w:szCs w:val="21"/>
          <w:lang w:eastAsia="cs-CZ"/>
        </w:rPr>
        <w:t>bakalářského</w:t>
      </w:r>
      <w:proofErr w:type="spellEnd"/>
      <w:r w:rsidRPr="009F0E49">
        <w:rPr>
          <w:rFonts w:asciiTheme="minorHAnsi" w:hAnsiTheme="minorHAnsi" w:cstheme="minorHAnsi"/>
          <w:i/>
          <w:color w:val="000000"/>
          <w:sz w:val="21"/>
          <w:szCs w:val="21"/>
          <w:lang w:eastAsia="cs-CZ"/>
        </w:rPr>
        <w:t xml:space="preserve"> a </w:t>
      </w:r>
      <w:proofErr w:type="spellStart"/>
      <w:r w:rsidRPr="009F0E49">
        <w:rPr>
          <w:rFonts w:asciiTheme="minorHAnsi" w:hAnsiTheme="minorHAnsi" w:cstheme="minorHAnsi"/>
          <w:i/>
          <w:color w:val="000000"/>
          <w:sz w:val="21"/>
          <w:szCs w:val="21"/>
          <w:lang w:eastAsia="cs-CZ"/>
        </w:rPr>
        <w:t>magisterského</w:t>
      </w:r>
      <w:proofErr w:type="spellEnd"/>
      <w:r w:rsidRPr="009F0E49">
        <w:rPr>
          <w:rFonts w:asciiTheme="minorHAnsi" w:hAnsiTheme="minorHAnsi" w:cstheme="minorHAnsi"/>
          <w:i/>
          <w:color w:val="000000"/>
          <w:sz w:val="21"/>
          <w:szCs w:val="21"/>
          <w:lang w:eastAsia="cs-CZ"/>
        </w:rPr>
        <w:t xml:space="preserve"> </w:t>
      </w:r>
      <w:proofErr w:type="spellStart"/>
      <w:r w:rsidRPr="009F0E49">
        <w:rPr>
          <w:rFonts w:asciiTheme="minorHAnsi" w:hAnsiTheme="minorHAnsi" w:cstheme="minorHAnsi"/>
          <w:i/>
          <w:color w:val="000000"/>
          <w:sz w:val="21"/>
          <w:szCs w:val="21"/>
          <w:lang w:eastAsia="cs-CZ"/>
        </w:rPr>
        <w:t>studijního</w:t>
      </w:r>
      <w:proofErr w:type="spellEnd"/>
      <w:r w:rsidRPr="009F0E49">
        <w:rPr>
          <w:rFonts w:asciiTheme="minorHAnsi" w:hAnsiTheme="minorHAnsi" w:cstheme="minorHAnsi"/>
          <w:i/>
          <w:color w:val="000000"/>
          <w:sz w:val="21"/>
          <w:szCs w:val="21"/>
          <w:lang w:eastAsia="cs-CZ"/>
        </w:rPr>
        <w:t xml:space="preserve"> </w:t>
      </w:r>
      <w:proofErr w:type="spellStart"/>
      <w:r w:rsidRPr="009F0E49">
        <w:rPr>
          <w:rFonts w:asciiTheme="minorHAnsi" w:hAnsiTheme="minorHAnsi" w:cstheme="minorHAnsi"/>
          <w:i/>
          <w:color w:val="000000"/>
          <w:sz w:val="21"/>
          <w:szCs w:val="21"/>
          <w:lang w:eastAsia="cs-CZ"/>
        </w:rPr>
        <w:t>programu</w:t>
      </w:r>
      <w:proofErr w:type="spellEnd"/>
      <w:r w:rsidRPr="009F0E49">
        <w:rPr>
          <w:rFonts w:asciiTheme="minorHAnsi" w:hAnsiTheme="minorHAnsi" w:cstheme="minorHAnsi"/>
          <w:i/>
          <w:color w:val="000000"/>
          <w:sz w:val="21"/>
          <w:szCs w:val="21"/>
          <w:lang w:eastAsia="cs-CZ"/>
        </w:rPr>
        <w:t xml:space="preserve"> </w:t>
      </w:r>
      <w:proofErr w:type="spellStart"/>
      <w:r w:rsidRPr="009F0E49">
        <w:rPr>
          <w:rFonts w:asciiTheme="minorHAnsi" w:hAnsiTheme="minorHAnsi" w:cstheme="minorHAnsi"/>
          <w:i/>
          <w:color w:val="000000"/>
          <w:sz w:val="21"/>
          <w:szCs w:val="21"/>
          <w:lang w:eastAsia="cs-CZ"/>
        </w:rPr>
        <w:t>zejména</w:t>
      </w:r>
      <w:proofErr w:type="spellEnd"/>
      <w:r w:rsidRPr="009F0E49">
        <w:rPr>
          <w:rFonts w:asciiTheme="minorHAnsi" w:hAnsiTheme="minorHAnsi" w:cstheme="minorHAnsi"/>
          <w:i/>
          <w:color w:val="000000"/>
          <w:sz w:val="21"/>
          <w:szCs w:val="21"/>
          <w:lang w:eastAsia="cs-CZ"/>
        </w:rPr>
        <w:t xml:space="preserve">: </w:t>
      </w:r>
    </w:p>
    <w:p w14:paraId="2E5D15CB"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koordinuje obsahovou přípravu studijního programu, </w:t>
      </w:r>
    </w:p>
    <w:p w14:paraId="4419E2B0"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dbá na to, aby studijní program byl uskutečňován v souladu s akreditačním spisem, </w:t>
      </w:r>
    </w:p>
    <w:p w14:paraId="301A60E4"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dohlíží na kvalitu uskutečňování studijního programu, </w:t>
      </w:r>
    </w:p>
    <w:p w14:paraId="7F03D454"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studentům ve studijním programu poskytuje odborné studijní poradenství, </w:t>
      </w:r>
    </w:p>
    <w:p w14:paraId="50F5A1FC"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schvaluje výběr studijních předmětů studia v zahraničí a jejich uznání, </w:t>
      </w:r>
    </w:p>
    <w:p w14:paraId="7A5429F8"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doporučuje uznání části studia podle čl. 24 Studijního a zkušebního řádu UTB, </w:t>
      </w:r>
    </w:p>
    <w:p w14:paraId="09DAFEBE"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schvaluje témata bakalářských nebo diplomových prací, </w:t>
      </w:r>
    </w:p>
    <w:p w14:paraId="316B6503"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obsahově a metodicky rozvíjí studijní program v souladu s aktuální úrovní poznání a potřebami praxe, </w:t>
      </w:r>
    </w:p>
    <w:p w14:paraId="000F0174"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předkládá radě studijního programu návrhy na změny studijního programu, </w:t>
      </w:r>
    </w:p>
    <w:p w14:paraId="5AB77F0E"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účastní se jednání rady studijního programu, </w:t>
      </w:r>
    </w:p>
    <w:p w14:paraId="4C92139A"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spolupracuje s proděkany, řediteli ústavů a garanty dalších studijních programů uskutečňovaných na dané součásti, </w:t>
      </w:r>
    </w:p>
    <w:p w14:paraId="1B06E86B"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vyhodnocuje obsah a uskutečňování studijního programu, přičemž se opírá o procesy zpětné vazby, zejména ankety a kvantitativní a kvalitativní průzkumy u studentů, zaměstnavatelů, profesních komor a oborových sdružení, </w:t>
      </w:r>
    </w:p>
    <w:p w14:paraId="730F12CE"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zpracovává hodnotící zprávu o studijním programu jako podklad pro hodnocení kvality uskutečňovaného studijního programu, </w:t>
      </w:r>
    </w:p>
    <w:p w14:paraId="2451630C" w14:textId="77777777" w:rsidR="00481BA1" w:rsidRPr="009F0E49" w:rsidRDefault="00481BA1" w:rsidP="00481BA1">
      <w:pPr>
        <w:pStyle w:val="Odstavecseseznamem"/>
        <w:numPr>
          <w:ilvl w:val="1"/>
          <w:numId w:val="13"/>
        </w:numPr>
        <w:autoSpaceDE w:val="0"/>
        <w:autoSpaceDN w:val="0"/>
        <w:adjustRightInd w:val="0"/>
        <w:spacing w:after="0"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odpovídá za promítnutí závěrů zprávy o hodnocení studijního programu, schválené Radou UTB, do dalšího uskutečňování studijního programu, případně do přípravy žádosti o prodloužení nebo rozšíření akreditace studijního programu. </w:t>
      </w:r>
      <w:r w:rsidRPr="009F0E49">
        <w:rPr>
          <w:rStyle w:val="Znakapoznpodarou"/>
          <w:rFonts w:asciiTheme="minorHAnsi" w:hAnsiTheme="minorHAnsi" w:cstheme="minorHAnsi"/>
          <w:i/>
          <w:color w:val="000000"/>
          <w:sz w:val="21"/>
          <w:szCs w:val="21"/>
          <w:lang w:eastAsia="cs-CZ"/>
        </w:rPr>
        <w:footnoteReference w:id="44"/>
      </w:r>
    </w:p>
    <w:p w14:paraId="615180B9" w14:textId="77777777" w:rsidR="00481BA1" w:rsidRPr="006A0E3C" w:rsidRDefault="00481BA1" w:rsidP="00481BA1">
      <w:pPr>
        <w:pStyle w:val="Default"/>
        <w:rPr>
          <w:rFonts w:asciiTheme="minorHAnsi" w:hAnsiTheme="minorHAnsi"/>
        </w:rPr>
      </w:pPr>
    </w:p>
    <w:p w14:paraId="10E51A70" w14:textId="03556B65" w:rsidR="009E517D" w:rsidRPr="006A0E3C" w:rsidRDefault="009E517D" w:rsidP="00D26315">
      <w:pPr>
        <w:spacing w:before="120" w:after="120"/>
        <w:rPr>
          <w:rFonts w:asciiTheme="minorHAnsi" w:hAnsiTheme="minorHAnsi"/>
        </w:rPr>
      </w:pPr>
      <w:r w:rsidRPr="006A0E3C">
        <w:rPr>
          <w:rFonts w:asciiTheme="minorHAnsi" w:hAnsiTheme="minorHAnsi"/>
        </w:rPr>
        <w:tab/>
      </w:r>
      <w:r w:rsidRPr="006A0E3C">
        <w:rPr>
          <w:rFonts w:asciiTheme="minorHAnsi" w:hAnsiTheme="minorHAnsi"/>
        </w:rPr>
        <w:tab/>
      </w:r>
      <w:r w:rsidRPr="006A0E3C">
        <w:rPr>
          <w:rFonts w:asciiTheme="minorHAnsi" w:hAnsiTheme="minorHAnsi"/>
        </w:rPr>
        <w:tab/>
      </w:r>
      <w:r w:rsidRPr="006A0E3C">
        <w:rPr>
          <w:rFonts w:asciiTheme="minorHAnsi" w:hAnsiTheme="minorHAnsi"/>
        </w:rPr>
        <w:tab/>
      </w:r>
    </w:p>
    <w:p w14:paraId="4033FAD4" w14:textId="04D09815" w:rsidR="009E517D" w:rsidRPr="006A0E3C" w:rsidRDefault="00C66240" w:rsidP="00155275">
      <w:pPr>
        <w:pStyle w:val="Nadpis3"/>
        <w:rPr>
          <w:rFonts w:asciiTheme="minorHAnsi" w:hAnsiTheme="minorHAnsi"/>
        </w:rPr>
      </w:pPr>
      <w:bookmarkStart w:id="1781" w:name="_Toc523751526"/>
      <w:r w:rsidRPr="006A0E3C">
        <w:rPr>
          <w:rFonts w:asciiTheme="minorHAnsi" w:hAnsiTheme="minorHAnsi"/>
        </w:rPr>
        <w:t xml:space="preserve">Standardy 5.2-5.4: </w:t>
      </w:r>
      <w:r w:rsidR="009E517D" w:rsidRPr="006A0E3C">
        <w:rPr>
          <w:rFonts w:asciiTheme="minorHAnsi" w:hAnsiTheme="minorHAnsi"/>
        </w:rPr>
        <w:t>Zhodnocení osoby garanta z hlediska naplnění standardů</w:t>
      </w:r>
      <w:bookmarkEnd w:id="1781"/>
      <w:r w:rsidR="009E517D" w:rsidRPr="006A0E3C">
        <w:rPr>
          <w:rFonts w:asciiTheme="minorHAnsi" w:hAnsiTheme="minorHAnsi"/>
        </w:rPr>
        <w:t xml:space="preserve"> </w:t>
      </w:r>
    </w:p>
    <w:p w14:paraId="024F0B2E" w14:textId="6CBC0105" w:rsidR="001E2583" w:rsidRPr="006A0E3C" w:rsidRDefault="001E2583"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rPr>
        <w:t xml:space="preserve">Garantem studijního programu </w:t>
      </w:r>
      <w:r w:rsidR="002041E6" w:rsidRPr="009F0E49">
        <w:rPr>
          <w:rFonts w:asciiTheme="minorHAnsi" w:hAnsiTheme="minorHAnsi"/>
          <w:i/>
        </w:rPr>
        <w:t>Softwarové inženýrství</w:t>
      </w:r>
      <w:r w:rsidRPr="006A0E3C">
        <w:rPr>
          <w:rFonts w:asciiTheme="minorHAnsi" w:hAnsiTheme="minorHAnsi"/>
        </w:rPr>
        <w:t xml:space="preserve"> byl</w:t>
      </w:r>
      <w:r w:rsidR="003C0897">
        <w:rPr>
          <w:rFonts w:asciiTheme="minorHAnsi" w:hAnsiTheme="minorHAnsi"/>
        </w:rPr>
        <w:t>a</w:t>
      </w:r>
      <w:r w:rsidRPr="006A0E3C">
        <w:rPr>
          <w:rFonts w:asciiTheme="minorHAnsi" w:hAnsiTheme="minorHAnsi"/>
        </w:rPr>
        <w:t xml:space="preserve"> po projednání ve Vědecké radě Fakulty aplikované informatiky jmenován</w:t>
      </w:r>
      <w:r w:rsidR="003C0897">
        <w:rPr>
          <w:rFonts w:asciiTheme="minorHAnsi" w:hAnsiTheme="minorHAnsi"/>
        </w:rPr>
        <w:t>a</w:t>
      </w:r>
      <w:r w:rsidRPr="006A0E3C">
        <w:rPr>
          <w:rFonts w:asciiTheme="minorHAnsi" w:hAnsiTheme="minorHAnsi"/>
        </w:rPr>
        <w:t xml:space="preserve"> </w:t>
      </w:r>
      <w:r w:rsidR="002041E6" w:rsidRPr="009F0E49">
        <w:rPr>
          <w:rFonts w:asciiTheme="minorHAnsi" w:hAnsiTheme="minorHAnsi"/>
          <w:b/>
        </w:rPr>
        <w:t>doc. Ing. Zuzana Komínková Oplatková, Ph.D</w:t>
      </w:r>
      <w:r w:rsidR="002041E6" w:rsidRPr="006A0E3C">
        <w:rPr>
          <w:rFonts w:asciiTheme="minorHAnsi" w:hAnsiTheme="minorHAnsi"/>
        </w:rPr>
        <w:t>.</w:t>
      </w:r>
      <w:r w:rsidRPr="006A0E3C">
        <w:rPr>
          <w:rFonts w:asciiTheme="minorHAnsi" w:hAnsiTheme="minorHAnsi"/>
        </w:rPr>
        <w:t xml:space="preserve"> Garant má požadovanou kvalifikaci a jeho tvůrčí a vědecká činnost je stručně uvedena v akreditačních materiálech, v části </w:t>
      </w:r>
      <w:r w:rsidRPr="006A0E3C">
        <w:rPr>
          <w:rFonts w:asciiTheme="minorHAnsi" w:hAnsiTheme="minorHAnsi"/>
          <w:i/>
        </w:rPr>
        <w:t>C-I – Personální zabezpečení</w:t>
      </w:r>
      <w:r w:rsidRPr="006A0E3C">
        <w:rPr>
          <w:rFonts w:asciiTheme="minorHAnsi" w:hAnsiTheme="minorHAnsi"/>
        </w:rPr>
        <w:t xml:space="preserve">. </w:t>
      </w:r>
      <w:ins w:id="1782" w:author="Zuzka" w:date="2018-11-12T20:26:00Z">
        <w:r w:rsidR="00A74A6F">
          <w:rPr>
            <w:rFonts w:asciiTheme="minorHAnsi" w:hAnsiTheme="minorHAnsi"/>
          </w:rPr>
          <w:t>Garantuje pouze bakalářský studijní program Softwarové inženýrství</w:t>
        </w:r>
      </w:ins>
      <w:ins w:id="1783" w:author="Zuzka" w:date="2018-11-12T23:51:00Z">
        <w:r w:rsidR="00F15277">
          <w:rPr>
            <w:rFonts w:asciiTheme="minorHAnsi" w:hAnsiTheme="minorHAnsi"/>
          </w:rPr>
          <w:t>, to je</w:t>
        </w:r>
      </w:ins>
      <w:ins w:id="1784" w:author="Zuzka" w:date="2018-11-12T20:26:00Z">
        <w:r w:rsidR="00A74A6F">
          <w:rPr>
            <w:rFonts w:asciiTheme="minorHAnsi" w:hAnsiTheme="minorHAnsi"/>
          </w:rPr>
          <w:t xml:space="preserve"> v</w:t>
        </w:r>
      </w:ins>
      <w:ins w:id="1785" w:author="Zuzka" w:date="2018-11-12T20:27:00Z">
        <w:r w:rsidR="00A74A6F">
          <w:rPr>
            <w:rFonts w:asciiTheme="minorHAnsi" w:hAnsiTheme="minorHAnsi"/>
          </w:rPr>
          <w:t> </w:t>
        </w:r>
      </w:ins>
      <w:ins w:id="1786" w:author="Zuzka" w:date="2018-11-12T20:26:00Z">
        <w:r w:rsidR="00A74A6F">
          <w:rPr>
            <w:rFonts w:asciiTheme="minorHAnsi" w:hAnsiTheme="minorHAnsi"/>
          </w:rPr>
          <w:t xml:space="preserve">souladu </w:t>
        </w:r>
      </w:ins>
      <w:ins w:id="1787" w:author="Zuzka" w:date="2018-11-12T20:27:00Z">
        <w:r w:rsidR="00A74A6F">
          <w:rPr>
            <w:rFonts w:asciiTheme="minorHAnsi" w:hAnsiTheme="minorHAnsi"/>
          </w:rPr>
          <w:t xml:space="preserve">s podmínkou garance nejvýše dvou navazujících studijních programů. </w:t>
        </w:r>
      </w:ins>
      <w:r w:rsidRPr="006A0E3C">
        <w:rPr>
          <w:rFonts w:asciiTheme="minorHAnsi" w:hAnsiTheme="minorHAnsi"/>
        </w:rPr>
        <w:t xml:space="preserve">Garant je autorem a spoluautorem </w:t>
      </w:r>
      <w:r w:rsidR="007D0292" w:rsidRPr="006A0E3C">
        <w:rPr>
          <w:rFonts w:asciiTheme="minorHAnsi" w:hAnsiTheme="minorHAnsi"/>
        </w:rPr>
        <w:t xml:space="preserve">100 </w:t>
      </w:r>
      <w:r w:rsidRPr="006A0E3C">
        <w:rPr>
          <w:rFonts w:asciiTheme="minorHAnsi" w:hAnsiTheme="minorHAnsi"/>
        </w:rPr>
        <w:t xml:space="preserve">publikací indexovaných na Web </w:t>
      </w:r>
      <w:proofErr w:type="spellStart"/>
      <w:r w:rsidRPr="006A0E3C">
        <w:rPr>
          <w:rFonts w:asciiTheme="minorHAnsi" w:hAnsiTheme="minorHAnsi"/>
        </w:rPr>
        <w:t>of</w:t>
      </w:r>
      <w:proofErr w:type="spellEnd"/>
      <w:r w:rsidRPr="006A0E3C">
        <w:rPr>
          <w:rFonts w:asciiTheme="minorHAnsi" w:hAnsiTheme="minorHAnsi"/>
        </w:rPr>
        <w:t xml:space="preserve"> Science </w:t>
      </w:r>
      <w:proofErr w:type="spellStart"/>
      <w:r w:rsidRPr="006A0E3C">
        <w:rPr>
          <w:rFonts w:asciiTheme="minorHAnsi" w:hAnsiTheme="minorHAnsi"/>
        </w:rPr>
        <w:t>Core</w:t>
      </w:r>
      <w:proofErr w:type="spellEnd"/>
      <w:r w:rsidRPr="006A0E3C">
        <w:rPr>
          <w:rFonts w:asciiTheme="minorHAnsi" w:hAnsiTheme="minorHAnsi"/>
        </w:rPr>
        <w:t xml:space="preserve"> </w:t>
      </w:r>
      <w:proofErr w:type="spellStart"/>
      <w:r w:rsidRPr="006A0E3C">
        <w:rPr>
          <w:rFonts w:asciiTheme="minorHAnsi" w:hAnsiTheme="minorHAnsi"/>
        </w:rPr>
        <w:t>Collection</w:t>
      </w:r>
      <w:proofErr w:type="spellEnd"/>
      <w:r w:rsidRPr="006A0E3C">
        <w:rPr>
          <w:rFonts w:asciiTheme="minorHAnsi" w:hAnsiTheme="minorHAnsi"/>
        </w:rPr>
        <w:t xml:space="preserve">. H-index garanta je v současnosti </w:t>
      </w:r>
      <w:r w:rsidR="00A94098" w:rsidRPr="006A0E3C">
        <w:rPr>
          <w:rFonts w:asciiTheme="minorHAnsi" w:hAnsiTheme="minorHAnsi"/>
        </w:rPr>
        <w:t>8</w:t>
      </w:r>
      <w:r w:rsidRPr="006A0E3C">
        <w:rPr>
          <w:rFonts w:asciiTheme="minorHAnsi" w:hAnsiTheme="minorHAnsi"/>
        </w:rPr>
        <w:t>, celkový počet citací na jeho odborné práce je</w:t>
      </w:r>
      <w:r w:rsidR="00A94098" w:rsidRPr="006A0E3C">
        <w:rPr>
          <w:rFonts w:asciiTheme="minorHAnsi" w:hAnsiTheme="minorHAnsi"/>
        </w:rPr>
        <w:t xml:space="preserve"> 268</w:t>
      </w:r>
      <w:r w:rsidRPr="006A0E3C">
        <w:rPr>
          <w:rFonts w:asciiTheme="minorHAnsi" w:hAnsiTheme="minorHAnsi"/>
        </w:rPr>
        <w:t xml:space="preserve">, bez </w:t>
      </w:r>
      <w:proofErr w:type="spellStart"/>
      <w:r w:rsidRPr="006A0E3C">
        <w:rPr>
          <w:rFonts w:asciiTheme="minorHAnsi" w:hAnsiTheme="minorHAnsi"/>
        </w:rPr>
        <w:t>autocitací</w:t>
      </w:r>
      <w:proofErr w:type="spellEnd"/>
      <w:r w:rsidRPr="006A0E3C">
        <w:rPr>
          <w:rFonts w:asciiTheme="minorHAnsi" w:hAnsiTheme="minorHAnsi"/>
        </w:rPr>
        <w:t xml:space="preserve"> </w:t>
      </w:r>
      <w:r w:rsidR="00A94098" w:rsidRPr="006A0E3C">
        <w:rPr>
          <w:rFonts w:asciiTheme="minorHAnsi" w:hAnsiTheme="minorHAnsi"/>
        </w:rPr>
        <w:t>164</w:t>
      </w:r>
      <w:r w:rsidRPr="006A0E3C">
        <w:rPr>
          <w:rFonts w:asciiTheme="minorHAnsi" w:hAnsiTheme="minorHAnsi"/>
        </w:rPr>
        <w:t xml:space="preserve">. </w:t>
      </w:r>
      <w:r w:rsidR="007D0292" w:rsidRPr="006A0E3C">
        <w:rPr>
          <w:rFonts w:asciiTheme="minorHAnsi" w:hAnsiTheme="minorHAnsi"/>
        </w:rPr>
        <w:t xml:space="preserve">Dle indexace SCOPUS je garant je autorem a spoluautorem 165 publikací s H-indexem 12 a celkovým počtem citací na jeho odborné práce 700, bez </w:t>
      </w:r>
      <w:proofErr w:type="spellStart"/>
      <w:r w:rsidR="007D0292" w:rsidRPr="006A0E3C">
        <w:rPr>
          <w:rFonts w:asciiTheme="minorHAnsi" w:hAnsiTheme="minorHAnsi"/>
        </w:rPr>
        <w:t>autocitací</w:t>
      </w:r>
      <w:proofErr w:type="spellEnd"/>
      <w:r w:rsidR="007D0292" w:rsidRPr="006A0E3C">
        <w:rPr>
          <w:rFonts w:asciiTheme="minorHAnsi" w:hAnsiTheme="minorHAnsi"/>
        </w:rPr>
        <w:t xml:space="preserve"> 403. </w:t>
      </w:r>
      <w:r w:rsidRPr="006A0E3C">
        <w:rPr>
          <w:rFonts w:asciiTheme="minorHAnsi" w:hAnsiTheme="minorHAnsi"/>
        </w:rPr>
        <w:t xml:space="preserve">Garant je akademickým pracovníkem UTB ve Zlíně a působí na vysoké škole jako akademický pracovník na základě pracovní smlouvy s celkovou týdenní pracovní dobou </w:t>
      </w:r>
      <w:r w:rsidRPr="006A0E3C">
        <w:rPr>
          <w:rFonts w:asciiTheme="minorHAnsi" w:hAnsiTheme="minorHAnsi"/>
        </w:rPr>
        <w:lastRenderedPageBreak/>
        <w:t>odpovídající stanovené týdenní pracovní době podle § 79 zákoníku práce.</w:t>
      </w:r>
    </w:p>
    <w:p w14:paraId="71AB6852" w14:textId="7CC7DEB7" w:rsidR="009B1497" w:rsidRPr="006A0E3C" w:rsidRDefault="009B1497" w:rsidP="009B1497">
      <w:pPr>
        <w:spacing w:before="120" w:after="120"/>
        <w:rPr>
          <w:rFonts w:asciiTheme="minorHAnsi" w:hAnsiTheme="minorHAnsi" w:cstheme="minorHAnsi"/>
        </w:rPr>
      </w:pPr>
      <w:r w:rsidRPr="006A0E3C">
        <w:rPr>
          <w:rFonts w:asciiTheme="minorHAnsi" w:hAnsiTheme="minorHAnsi" w:cstheme="minorHAnsi"/>
          <w:b/>
        </w:rPr>
        <w:t xml:space="preserve">doc. </w:t>
      </w:r>
      <w:proofErr w:type="spellStart"/>
      <w:r w:rsidRPr="006A0E3C">
        <w:rPr>
          <w:rFonts w:asciiTheme="minorHAnsi" w:hAnsiTheme="minorHAnsi" w:cstheme="minorHAnsi"/>
          <w:b/>
        </w:rPr>
        <w:t>Ing</w:t>
      </w:r>
      <w:proofErr w:type="spellEnd"/>
      <w:r w:rsidRPr="006A0E3C">
        <w:rPr>
          <w:rFonts w:asciiTheme="minorHAnsi" w:hAnsiTheme="minorHAnsi" w:cstheme="minorHAnsi"/>
          <w:b/>
        </w:rPr>
        <w:t xml:space="preserve">. </w:t>
      </w:r>
      <w:r w:rsidR="00B7110D" w:rsidRPr="006A0E3C">
        <w:rPr>
          <w:rFonts w:asciiTheme="minorHAnsi" w:hAnsiTheme="minorHAnsi" w:cstheme="minorHAnsi"/>
          <w:b/>
        </w:rPr>
        <w:t xml:space="preserve">Zuzana </w:t>
      </w:r>
      <w:proofErr w:type="spellStart"/>
      <w:r w:rsidR="00B7110D" w:rsidRPr="006A0E3C">
        <w:rPr>
          <w:rFonts w:asciiTheme="minorHAnsi" w:hAnsiTheme="minorHAnsi" w:cstheme="minorHAnsi"/>
          <w:b/>
        </w:rPr>
        <w:t>Komínková</w:t>
      </w:r>
      <w:proofErr w:type="spellEnd"/>
      <w:r w:rsidR="00B7110D" w:rsidRPr="006A0E3C">
        <w:rPr>
          <w:rFonts w:asciiTheme="minorHAnsi" w:hAnsiTheme="minorHAnsi" w:cstheme="minorHAnsi"/>
          <w:b/>
        </w:rPr>
        <w:t xml:space="preserve"> </w:t>
      </w:r>
      <w:proofErr w:type="spellStart"/>
      <w:r w:rsidR="00B7110D" w:rsidRPr="006A0E3C">
        <w:rPr>
          <w:rFonts w:asciiTheme="minorHAnsi" w:hAnsiTheme="minorHAnsi" w:cstheme="minorHAnsi"/>
          <w:b/>
        </w:rPr>
        <w:t>Oplatková</w:t>
      </w:r>
      <w:proofErr w:type="spellEnd"/>
      <w:r w:rsidR="00B7110D" w:rsidRPr="006A0E3C">
        <w:rPr>
          <w:rFonts w:asciiTheme="minorHAnsi" w:hAnsiTheme="minorHAnsi" w:cstheme="minorHAnsi"/>
          <w:b/>
        </w:rPr>
        <w:t>,</w:t>
      </w:r>
      <w:r w:rsidRPr="006A0E3C">
        <w:rPr>
          <w:rFonts w:asciiTheme="minorHAnsi" w:hAnsiTheme="minorHAnsi" w:cstheme="minorHAnsi"/>
          <w:b/>
        </w:rPr>
        <w:t xml:space="preserve"> Ph.D.</w:t>
      </w:r>
    </w:p>
    <w:p w14:paraId="19B96CBE" w14:textId="1F3EEAA1" w:rsidR="00BA263D" w:rsidRPr="006A0E3C" w:rsidRDefault="009B1497"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V roce 200</w:t>
      </w:r>
      <w:r w:rsidR="000F0880" w:rsidRPr="006A0E3C">
        <w:rPr>
          <w:rFonts w:asciiTheme="minorHAnsi" w:hAnsiTheme="minorHAnsi" w:cstheme="minorHAnsi"/>
        </w:rPr>
        <w:t>3</w:t>
      </w:r>
      <w:r w:rsidRPr="006A0E3C">
        <w:rPr>
          <w:rFonts w:asciiTheme="minorHAnsi" w:hAnsiTheme="minorHAnsi" w:cstheme="minorHAnsi"/>
        </w:rPr>
        <w:t xml:space="preserve"> absolvoval</w:t>
      </w:r>
      <w:r w:rsidR="000F0880" w:rsidRPr="006A0E3C">
        <w:rPr>
          <w:rFonts w:asciiTheme="minorHAnsi" w:hAnsiTheme="minorHAnsi" w:cstheme="minorHAnsi"/>
        </w:rPr>
        <w:t>a</w:t>
      </w:r>
      <w:r w:rsidRPr="006A0E3C">
        <w:rPr>
          <w:rFonts w:asciiTheme="minorHAnsi" w:hAnsiTheme="minorHAnsi" w:cstheme="minorHAnsi"/>
        </w:rPr>
        <w:t xml:space="preserve"> vysokoškolské vzdělání na UTB ve Zlíně</w:t>
      </w:r>
      <w:r w:rsidR="000F0880" w:rsidRPr="006A0E3C">
        <w:rPr>
          <w:rFonts w:asciiTheme="minorHAnsi" w:hAnsiTheme="minorHAnsi" w:cstheme="minorHAnsi"/>
        </w:rPr>
        <w:t>, Fakultě technologické, Institutu informačních technologií</w:t>
      </w:r>
      <w:r w:rsidRPr="006A0E3C">
        <w:rPr>
          <w:rFonts w:asciiTheme="minorHAnsi" w:hAnsiTheme="minorHAnsi" w:cstheme="minorHAnsi"/>
        </w:rPr>
        <w:t xml:space="preserve"> v </w:t>
      </w:r>
      <w:r w:rsidR="000F0880" w:rsidRPr="006A0E3C">
        <w:rPr>
          <w:rFonts w:asciiTheme="minorHAnsi" w:hAnsiTheme="minorHAnsi" w:cstheme="minorHAnsi"/>
        </w:rPr>
        <w:t>oboru</w:t>
      </w:r>
      <w:r w:rsidRPr="006A0E3C">
        <w:rPr>
          <w:rFonts w:asciiTheme="minorHAnsi" w:hAnsiTheme="minorHAnsi" w:cstheme="minorHAnsi"/>
        </w:rPr>
        <w:t xml:space="preserve"> </w:t>
      </w:r>
      <w:r w:rsidR="000F0880" w:rsidRPr="006A0E3C">
        <w:rPr>
          <w:rFonts w:asciiTheme="minorHAnsi" w:hAnsiTheme="minorHAnsi" w:cstheme="minorHAnsi"/>
        </w:rPr>
        <w:t xml:space="preserve">Automatizace a </w:t>
      </w:r>
      <w:proofErr w:type="spellStart"/>
      <w:r w:rsidR="000F0880" w:rsidRPr="006A0E3C">
        <w:rPr>
          <w:rFonts w:asciiTheme="minorHAnsi" w:hAnsiTheme="minorHAnsi" w:cstheme="minorHAnsi"/>
        </w:rPr>
        <w:t>řid</w:t>
      </w:r>
      <w:r w:rsidR="007D2355">
        <w:rPr>
          <w:rFonts w:asciiTheme="minorHAnsi" w:hAnsiTheme="minorHAnsi" w:cstheme="minorHAnsi"/>
        </w:rPr>
        <w:t>i</w:t>
      </w:r>
      <w:r w:rsidR="000F0880" w:rsidRPr="006A0E3C">
        <w:rPr>
          <w:rFonts w:asciiTheme="minorHAnsi" w:hAnsiTheme="minorHAnsi" w:cstheme="minorHAnsi"/>
        </w:rPr>
        <w:t>cí</w:t>
      </w:r>
      <w:proofErr w:type="spellEnd"/>
      <w:r w:rsidR="000F0880" w:rsidRPr="006A0E3C">
        <w:rPr>
          <w:rFonts w:asciiTheme="minorHAnsi" w:hAnsiTheme="minorHAnsi" w:cstheme="minorHAnsi"/>
        </w:rPr>
        <w:t xml:space="preserve"> technologie ve spotřebním průmyslu</w:t>
      </w:r>
      <w:r w:rsidRPr="006A0E3C">
        <w:rPr>
          <w:rFonts w:asciiTheme="minorHAnsi" w:hAnsiTheme="minorHAnsi" w:cstheme="minorHAnsi"/>
        </w:rPr>
        <w:t>. Dizertační práci "</w:t>
      </w:r>
      <w:proofErr w:type="spellStart"/>
      <w:r w:rsidR="000F0880" w:rsidRPr="006A0E3C">
        <w:rPr>
          <w:rFonts w:asciiTheme="minorHAnsi" w:hAnsiTheme="minorHAnsi" w:cstheme="minorHAnsi"/>
        </w:rPr>
        <w:t>Metaevolution</w:t>
      </w:r>
      <w:proofErr w:type="spellEnd"/>
      <w:r w:rsidR="000F0880" w:rsidRPr="006A0E3C">
        <w:rPr>
          <w:rFonts w:asciiTheme="minorHAnsi" w:hAnsiTheme="minorHAnsi" w:cstheme="minorHAnsi"/>
        </w:rPr>
        <w:t xml:space="preserve">: </w:t>
      </w:r>
      <w:proofErr w:type="spellStart"/>
      <w:r w:rsidR="000F0880" w:rsidRPr="006A0E3C">
        <w:rPr>
          <w:rFonts w:asciiTheme="minorHAnsi" w:hAnsiTheme="minorHAnsi" w:cstheme="minorHAnsi"/>
        </w:rPr>
        <w:t>Synthetis</w:t>
      </w:r>
      <w:proofErr w:type="spellEnd"/>
      <w:r w:rsidR="000F0880" w:rsidRPr="006A0E3C">
        <w:rPr>
          <w:rFonts w:asciiTheme="minorHAnsi" w:hAnsiTheme="minorHAnsi" w:cstheme="minorHAnsi"/>
        </w:rPr>
        <w:t xml:space="preserve"> </w:t>
      </w:r>
      <w:proofErr w:type="spellStart"/>
      <w:r w:rsidR="000F0880" w:rsidRPr="006A0E3C">
        <w:rPr>
          <w:rFonts w:asciiTheme="minorHAnsi" w:hAnsiTheme="minorHAnsi" w:cstheme="minorHAnsi"/>
        </w:rPr>
        <w:t>of</w:t>
      </w:r>
      <w:proofErr w:type="spellEnd"/>
      <w:r w:rsidR="000F0880" w:rsidRPr="006A0E3C">
        <w:rPr>
          <w:rFonts w:asciiTheme="minorHAnsi" w:hAnsiTheme="minorHAnsi" w:cstheme="minorHAnsi"/>
        </w:rPr>
        <w:t xml:space="preserve"> </w:t>
      </w:r>
      <w:proofErr w:type="spellStart"/>
      <w:r w:rsidR="000F0880" w:rsidRPr="006A0E3C">
        <w:rPr>
          <w:rFonts w:asciiTheme="minorHAnsi" w:hAnsiTheme="minorHAnsi" w:cstheme="minorHAnsi"/>
        </w:rPr>
        <w:t>evolutionary</w:t>
      </w:r>
      <w:proofErr w:type="spellEnd"/>
      <w:r w:rsidR="000F0880" w:rsidRPr="006A0E3C">
        <w:rPr>
          <w:rFonts w:asciiTheme="minorHAnsi" w:hAnsiTheme="minorHAnsi" w:cstheme="minorHAnsi"/>
        </w:rPr>
        <w:t xml:space="preserve"> </w:t>
      </w:r>
      <w:proofErr w:type="spellStart"/>
      <w:r w:rsidR="000F0880" w:rsidRPr="006A0E3C">
        <w:rPr>
          <w:rFonts w:asciiTheme="minorHAnsi" w:hAnsiTheme="minorHAnsi" w:cstheme="minorHAnsi"/>
        </w:rPr>
        <w:t>algorithms</w:t>
      </w:r>
      <w:proofErr w:type="spellEnd"/>
      <w:r w:rsidR="000F0880" w:rsidRPr="006A0E3C">
        <w:rPr>
          <w:rFonts w:asciiTheme="minorHAnsi" w:hAnsiTheme="minorHAnsi" w:cstheme="minorHAnsi"/>
        </w:rPr>
        <w:t xml:space="preserve"> by </w:t>
      </w:r>
      <w:proofErr w:type="spellStart"/>
      <w:r w:rsidR="000F0880" w:rsidRPr="006A0E3C">
        <w:rPr>
          <w:rFonts w:asciiTheme="minorHAnsi" w:hAnsiTheme="minorHAnsi" w:cstheme="minorHAnsi"/>
        </w:rPr>
        <w:t>means</w:t>
      </w:r>
      <w:proofErr w:type="spellEnd"/>
      <w:r w:rsidR="000F0880" w:rsidRPr="006A0E3C">
        <w:rPr>
          <w:rFonts w:asciiTheme="minorHAnsi" w:hAnsiTheme="minorHAnsi" w:cstheme="minorHAnsi"/>
        </w:rPr>
        <w:t xml:space="preserve"> </w:t>
      </w:r>
      <w:proofErr w:type="spellStart"/>
      <w:r w:rsidR="000F0880" w:rsidRPr="006A0E3C">
        <w:rPr>
          <w:rFonts w:asciiTheme="minorHAnsi" w:hAnsiTheme="minorHAnsi" w:cstheme="minorHAnsi"/>
        </w:rPr>
        <w:t>of</w:t>
      </w:r>
      <w:proofErr w:type="spellEnd"/>
      <w:r w:rsidR="000F0880" w:rsidRPr="006A0E3C">
        <w:rPr>
          <w:rFonts w:asciiTheme="minorHAnsi" w:hAnsiTheme="minorHAnsi" w:cstheme="minorHAnsi"/>
        </w:rPr>
        <w:t xml:space="preserve"> </w:t>
      </w:r>
      <w:proofErr w:type="spellStart"/>
      <w:r w:rsidR="000F0880" w:rsidRPr="006A0E3C">
        <w:rPr>
          <w:rFonts w:asciiTheme="minorHAnsi" w:hAnsiTheme="minorHAnsi" w:cstheme="minorHAnsi"/>
        </w:rPr>
        <w:t>symbolic</w:t>
      </w:r>
      <w:proofErr w:type="spellEnd"/>
      <w:r w:rsidR="000F0880" w:rsidRPr="006A0E3C">
        <w:rPr>
          <w:rFonts w:asciiTheme="minorHAnsi" w:hAnsiTheme="minorHAnsi" w:cstheme="minorHAnsi"/>
        </w:rPr>
        <w:t xml:space="preserve"> </w:t>
      </w:r>
      <w:proofErr w:type="spellStart"/>
      <w:r w:rsidR="000F0880" w:rsidRPr="006A0E3C">
        <w:rPr>
          <w:rFonts w:asciiTheme="minorHAnsi" w:hAnsiTheme="minorHAnsi" w:cstheme="minorHAnsi"/>
        </w:rPr>
        <w:t>regression</w:t>
      </w:r>
      <w:proofErr w:type="spellEnd"/>
      <w:r w:rsidRPr="006A0E3C">
        <w:rPr>
          <w:rFonts w:asciiTheme="minorHAnsi" w:hAnsiTheme="minorHAnsi" w:cstheme="minorHAnsi"/>
        </w:rPr>
        <w:t>" obhájil</w:t>
      </w:r>
      <w:r w:rsidR="000F0880" w:rsidRPr="006A0E3C">
        <w:rPr>
          <w:rFonts w:asciiTheme="minorHAnsi" w:hAnsiTheme="minorHAnsi" w:cstheme="minorHAnsi"/>
        </w:rPr>
        <w:t>a</w:t>
      </w:r>
      <w:r w:rsidRPr="006A0E3C">
        <w:rPr>
          <w:rFonts w:asciiTheme="minorHAnsi" w:hAnsiTheme="minorHAnsi" w:cstheme="minorHAnsi"/>
        </w:rPr>
        <w:t xml:space="preserve"> v roce 20</w:t>
      </w:r>
      <w:r w:rsidR="000F0880" w:rsidRPr="006A0E3C">
        <w:rPr>
          <w:rFonts w:asciiTheme="minorHAnsi" w:hAnsiTheme="minorHAnsi" w:cstheme="minorHAnsi"/>
        </w:rPr>
        <w:t>08</w:t>
      </w:r>
      <w:r w:rsidRPr="006A0E3C">
        <w:rPr>
          <w:rFonts w:asciiTheme="minorHAnsi" w:hAnsiTheme="minorHAnsi" w:cstheme="minorHAnsi"/>
        </w:rPr>
        <w:t xml:space="preserve">. </w:t>
      </w:r>
      <w:r w:rsidR="000F0880" w:rsidRPr="006A0E3C">
        <w:rPr>
          <w:rFonts w:asciiTheme="minorHAnsi" w:hAnsiTheme="minorHAnsi" w:cstheme="minorHAnsi"/>
        </w:rPr>
        <w:t xml:space="preserve">V roce 2013 </w:t>
      </w:r>
      <w:proofErr w:type="spellStart"/>
      <w:r w:rsidR="000F0880" w:rsidRPr="006A0E3C">
        <w:rPr>
          <w:rFonts w:asciiTheme="minorHAnsi" w:hAnsiTheme="minorHAnsi" w:cstheme="minorHAnsi"/>
        </w:rPr>
        <w:t>obhájlia</w:t>
      </w:r>
      <w:proofErr w:type="spellEnd"/>
      <w:r w:rsidR="000F0880" w:rsidRPr="006A0E3C">
        <w:rPr>
          <w:rFonts w:asciiTheme="minorHAnsi" w:hAnsiTheme="minorHAnsi" w:cstheme="minorHAnsi"/>
        </w:rPr>
        <w:t xml:space="preserve"> svou habilitační práci na Fakultě informačních technologií, VUT Brno a získala titul doc. v oboru Výpočetní technika a informatika. V současné době pracuje jako docent na Ústavu umělé inteligence a informatiky, Fakulty aplikované informatiky, Univerzity Tomáše Bati ve Zlíně, </w:t>
      </w:r>
      <w:r w:rsidR="009624F6" w:rsidRPr="006A0E3C">
        <w:rPr>
          <w:rFonts w:asciiTheme="minorHAnsi" w:hAnsiTheme="minorHAnsi" w:cstheme="minorHAnsi"/>
        </w:rPr>
        <w:t xml:space="preserve">jehož výzkumné aktivity jsou zaměřeny zejména do oblastí matematického modelování, teorie a aplikace umělé inteligence, metod paralelních výpočtů, bezpečnostních informačních technologií, multiplatformního vývoje aplikací pro mobilní technologie, </w:t>
      </w:r>
      <w:proofErr w:type="spellStart"/>
      <w:r w:rsidR="009624F6" w:rsidRPr="006A0E3C">
        <w:rPr>
          <w:rFonts w:asciiTheme="minorHAnsi" w:hAnsiTheme="minorHAnsi" w:cstheme="minorHAnsi"/>
        </w:rPr>
        <w:t>virtualizace</w:t>
      </w:r>
      <w:proofErr w:type="spellEnd"/>
      <w:r w:rsidR="009624F6" w:rsidRPr="006A0E3C">
        <w:rPr>
          <w:rFonts w:asciiTheme="minorHAnsi" w:hAnsiTheme="minorHAnsi" w:cstheme="minorHAnsi"/>
        </w:rPr>
        <w:t xml:space="preserve"> a </w:t>
      </w:r>
      <w:proofErr w:type="spellStart"/>
      <w:r w:rsidR="009624F6" w:rsidRPr="006A0E3C">
        <w:rPr>
          <w:rFonts w:asciiTheme="minorHAnsi" w:hAnsiTheme="minorHAnsi" w:cstheme="minorHAnsi"/>
        </w:rPr>
        <w:t>cloud</w:t>
      </w:r>
      <w:proofErr w:type="spellEnd"/>
      <w:r w:rsidR="009624F6" w:rsidRPr="006A0E3C">
        <w:rPr>
          <w:rFonts w:asciiTheme="minorHAnsi" w:hAnsiTheme="minorHAnsi" w:cstheme="minorHAnsi"/>
        </w:rPr>
        <w:t xml:space="preserve"> </w:t>
      </w:r>
      <w:proofErr w:type="spellStart"/>
      <w:r w:rsidR="009624F6" w:rsidRPr="006A0E3C">
        <w:rPr>
          <w:rFonts w:asciiTheme="minorHAnsi" w:hAnsiTheme="minorHAnsi" w:cstheme="minorHAnsi"/>
        </w:rPr>
        <w:t>computingu</w:t>
      </w:r>
      <w:proofErr w:type="spellEnd"/>
      <w:r w:rsidR="009624F6" w:rsidRPr="006A0E3C">
        <w:rPr>
          <w:rFonts w:asciiTheme="minorHAnsi" w:hAnsiTheme="minorHAnsi" w:cstheme="minorHAnsi"/>
        </w:rPr>
        <w:t>, softwarových aplikací pro optimalizaci složitých problémů na bázi</w:t>
      </w:r>
      <w:r w:rsidR="00AF15F0" w:rsidRPr="006A0E3C">
        <w:rPr>
          <w:rFonts w:asciiTheme="minorHAnsi" w:hAnsiTheme="minorHAnsi" w:cstheme="minorHAnsi"/>
        </w:rPr>
        <w:t xml:space="preserve"> </w:t>
      </w:r>
      <w:proofErr w:type="spellStart"/>
      <w:r w:rsidR="00BA263D" w:rsidRPr="006A0E3C">
        <w:rPr>
          <w:rFonts w:asciiTheme="minorHAnsi" w:hAnsiTheme="minorHAnsi" w:cstheme="minorHAnsi"/>
        </w:rPr>
        <w:t>hejnových</w:t>
      </w:r>
      <w:proofErr w:type="spellEnd"/>
      <w:r w:rsidR="00BA263D" w:rsidRPr="006A0E3C">
        <w:rPr>
          <w:rFonts w:asciiTheme="minorHAnsi" w:hAnsiTheme="minorHAnsi" w:cstheme="minorHAnsi"/>
        </w:rPr>
        <w:t xml:space="preserve"> a </w:t>
      </w:r>
      <w:r w:rsidR="00AF15F0" w:rsidRPr="006A0E3C">
        <w:rPr>
          <w:rFonts w:asciiTheme="minorHAnsi" w:hAnsiTheme="minorHAnsi" w:cstheme="minorHAnsi"/>
        </w:rPr>
        <w:t>evolučních výpočetních technik</w:t>
      </w:r>
      <w:r w:rsidR="00BA263D" w:rsidRPr="006A0E3C">
        <w:rPr>
          <w:rFonts w:asciiTheme="minorHAnsi" w:hAnsiTheme="minorHAnsi" w:cstheme="minorHAnsi"/>
        </w:rPr>
        <w:t xml:space="preserve"> a jejich hybridizací, </w:t>
      </w:r>
      <w:proofErr w:type="spellStart"/>
      <w:r w:rsidR="00BA263D" w:rsidRPr="006A0E3C">
        <w:rPr>
          <w:rFonts w:asciiTheme="minorHAnsi" w:hAnsiTheme="minorHAnsi" w:cstheme="minorHAnsi"/>
        </w:rPr>
        <w:t>deep</w:t>
      </w:r>
      <w:proofErr w:type="spellEnd"/>
      <w:r w:rsidR="00BA263D" w:rsidRPr="006A0E3C">
        <w:rPr>
          <w:rFonts w:asciiTheme="minorHAnsi" w:hAnsiTheme="minorHAnsi" w:cstheme="minorHAnsi"/>
        </w:rPr>
        <w:t xml:space="preserve"> </w:t>
      </w:r>
      <w:proofErr w:type="spellStart"/>
      <w:r w:rsidR="00BA263D" w:rsidRPr="006A0E3C">
        <w:rPr>
          <w:rFonts w:asciiTheme="minorHAnsi" w:hAnsiTheme="minorHAnsi" w:cstheme="minorHAnsi"/>
        </w:rPr>
        <w:t>learning</w:t>
      </w:r>
      <w:proofErr w:type="spellEnd"/>
      <w:r w:rsidR="00BA263D" w:rsidRPr="006A0E3C">
        <w:rPr>
          <w:rFonts w:asciiTheme="minorHAnsi" w:hAnsiTheme="minorHAnsi" w:cstheme="minorHAnsi"/>
        </w:rPr>
        <w:t xml:space="preserve"> technik pro image </w:t>
      </w:r>
      <w:proofErr w:type="spellStart"/>
      <w:r w:rsidR="00BA263D" w:rsidRPr="006A0E3C">
        <w:rPr>
          <w:rFonts w:asciiTheme="minorHAnsi" w:hAnsiTheme="minorHAnsi" w:cstheme="minorHAnsi"/>
        </w:rPr>
        <w:t>processing</w:t>
      </w:r>
      <w:proofErr w:type="spellEnd"/>
      <w:r w:rsidR="00BA263D" w:rsidRPr="006A0E3C">
        <w:rPr>
          <w:rFonts w:asciiTheme="minorHAnsi" w:hAnsiTheme="minorHAnsi" w:cstheme="minorHAnsi"/>
        </w:rPr>
        <w:t xml:space="preserve"> a klasifikátorů n</w:t>
      </w:r>
      <w:r w:rsidR="005C06C4" w:rsidRPr="006A0E3C">
        <w:rPr>
          <w:rFonts w:asciiTheme="minorHAnsi" w:hAnsiTheme="minorHAnsi" w:cstheme="minorHAnsi"/>
        </w:rPr>
        <w:t>a bázi umělých neuronových sítí</w:t>
      </w:r>
      <w:r w:rsidR="003C0897">
        <w:rPr>
          <w:rFonts w:asciiTheme="minorHAnsi" w:hAnsiTheme="minorHAnsi" w:cstheme="minorHAnsi"/>
        </w:rPr>
        <w:t xml:space="preserve"> a strojového učení,</w:t>
      </w:r>
      <w:r w:rsidR="00BA263D" w:rsidRPr="006A0E3C">
        <w:rPr>
          <w:rFonts w:asciiTheme="minorHAnsi" w:hAnsiTheme="minorHAnsi" w:cstheme="minorHAnsi"/>
        </w:rPr>
        <w:t xml:space="preserve"> a vývoje aplikačního software, nejen pro mobilní technologie na platformách </w:t>
      </w:r>
      <w:proofErr w:type="spellStart"/>
      <w:r w:rsidR="00BA263D" w:rsidRPr="006A0E3C">
        <w:rPr>
          <w:rFonts w:asciiTheme="minorHAnsi" w:hAnsiTheme="minorHAnsi" w:cstheme="minorHAnsi"/>
        </w:rPr>
        <w:t>iOS</w:t>
      </w:r>
      <w:proofErr w:type="spellEnd"/>
      <w:r w:rsidR="00BA263D" w:rsidRPr="006A0E3C">
        <w:rPr>
          <w:rFonts w:asciiTheme="minorHAnsi" w:hAnsiTheme="minorHAnsi" w:cstheme="minorHAnsi"/>
        </w:rPr>
        <w:t>, ANDROID a Windows</w:t>
      </w:r>
      <w:r w:rsidR="00AF15F0" w:rsidRPr="006A0E3C">
        <w:rPr>
          <w:rFonts w:asciiTheme="minorHAnsi" w:hAnsiTheme="minorHAnsi" w:cstheme="minorHAnsi"/>
        </w:rPr>
        <w:t>.</w:t>
      </w:r>
    </w:p>
    <w:p w14:paraId="57CDF751" w14:textId="7F8BCCC9" w:rsidR="009B1497" w:rsidRPr="006A0E3C" w:rsidRDefault="009B1497"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 xml:space="preserve">V rámci vědecko-výzkumných aktivit se aktivně věnuje </w:t>
      </w:r>
      <w:r w:rsidR="00A413C7" w:rsidRPr="006A0E3C">
        <w:rPr>
          <w:rFonts w:asciiTheme="minorHAnsi" w:hAnsiTheme="minorHAnsi" w:cstheme="minorHAnsi"/>
        </w:rPr>
        <w:t xml:space="preserve">oblasti strojového učení a umělé inteligence, především klasifikátorům, neuronovým sítím, </w:t>
      </w:r>
      <w:r w:rsidR="00BA263D" w:rsidRPr="006A0E3C">
        <w:rPr>
          <w:rFonts w:asciiTheme="minorHAnsi" w:hAnsiTheme="minorHAnsi" w:cstheme="minorHAnsi"/>
        </w:rPr>
        <w:t xml:space="preserve"> </w:t>
      </w:r>
      <w:proofErr w:type="spellStart"/>
      <w:r w:rsidR="00BA263D" w:rsidRPr="006A0E3C">
        <w:rPr>
          <w:rFonts w:asciiTheme="minorHAnsi" w:hAnsiTheme="minorHAnsi" w:cstheme="minorHAnsi"/>
        </w:rPr>
        <w:t>deep</w:t>
      </w:r>
      <w:proofErr w:type="spellEnd"/>
      <w:r w:rsidR="00BA263D" w:rsidRPr="006A0E3C">
        <w:rPr>
          <w:rFonts w:asciiTheme="minorHAnsi" w:hAnsiTheme="minorHAnsi" w:cstheme="minorHAnsi"/>
        </w:rPr>
        <w:t xml:space="preserve"> </w:t>
      </w:r>
      <w:proofErr w:type="spellStart"/>
      <w:r w:rsidR="00BA263D" w:rsidRPr="006A0E3C">
        <w:rPr>
          <w:rFonts w:asciiTheme="minorHAnsi" w:hAnsiTheme="minorHAnsi" w:cstheme="minorHAnsi"/>
        </w:rPr>
        <w:t>learning</w:t>
      </w:r>
      <w:proofErr w:type="spellEnd"/>
      <w:r w:rsidR="00BA263D" w:rsidRPr="006A0E3C">
        <w:rPr>
          <w:rFonts w:asciiTheme="minorHAnsi" w:hAnsiTheme="minorHAnsi" w:cstheme="minorHAnsi"/>
        </w:rPr>
        <w:t xml:space="preserve"> systémům, </w:t>
      </w:r>
      <w:r w:rsidR="00A413C7" w:rsidRPr="006A0E3C">
        <w:rPr>
          <w:rFonts w:asciiTheme="minorHAnsi" w:hAnsiTheme="minorHAnsi" w:cstheme="minorHAnsi"/>
        </w:rPr>
        <w:t>evolučním výpočetním technikám a jejich</w:t>
      </w:r>
      <w:r w:rsidR="00BA263D" w:rsidRPr="006A0E3C">
        <w:rPr>
          <w:rFonts w:asciiTheme="minorHAnsi" w:hAnsiTheme="minorHAnsi" w:cstheme="minorHAnsi"/>
        </w:rPr>
        <w:t xml:space="preserve"> vzájemné</w:t>
      </w:r>
      <w:r w:rsidR="00A413C7" w:rsidRPr="006A0E3C">
        <w:rPr>
          <w:rFonts w:asciiTheme="minorHAnsi" w:hAnsiTheme="minorHAnsi" w:cstheme="minorHAnsi"/>
        </w:rPr>
        <w:t xml:space="preserve"> hybridizaci</w:t>
      </w:r>
      <w:r w:rsidRPr="006A0E3C">
        <w:rPr>
          <w:rFonts w:asciiTheme="minorHAnsi" w:hAnsiTheme="minorHAnsi" w:cstheme="minorHAnsi"/>
        </w:rPr>
        <w:t>.</w:t>
      </w:r>
      <w:r w:rsidR="00BA263D" w:rsidRPr="006A0E3C">
        <w:rPr>
          <w:rFonts w:asciiTheme="minorHAnsi" w:hAnsiTheme="minorHAnsi" w:cstheme="minorHAnsi"/>
        </w:rPr>
        <w:t xml:space="preserve"> Je členkou </w:t>
      </w:r>
      <w:proofErr w:type="spellStart"/>
      <w:proofErr w:type="gramStart"/>
      <w:r w:rsidR="00BA263D" w:rsidRPr="006A0E3C">
        <w:rPr>
          <w:rFonts w:asciiTheme="minorHAnsi" w:hAnsiTheme="minorHAnsi" w:cstheme="minorHAnsi"/>
        </w:rPr>
        <w:t>A.I.Lab</w:t>
      </w:r>
      <w:proofErr w:type="spellEnd"/>
      <w:proofErr w:type="gramEnd"/>
      <w:r w:rsidR="00BA263D" w:rsidRPr="006A0E3C">
        <w:rPr>
          <w:rFonts w:asciiTheme="minorHAnsi" w:hAnsiTheme="minorHAnsi" w:cstheme="minorHAnsi"/>
        </w:rPr>
        <w:t xml:space="preserve"> – ailab.fai.utb.cz.</w:t>
      </w:r>
    </w:p>
    <w:p w14:paraId="1395BD10" w14:textId="4BBBE925" w:rsidR="009B1497" w:rsidRPr="006A0E3C" w:rsidRDefault="009B1497"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 xml:space="preserve">Za nejvýznamnější výzkumné aktivity v předmětné oblasti lze považovat </w:t>
      </w:r>
      <w:r w:rsidR="003C0897">
        <w:rPr>
          <w:rFonts w:asciiTheme="minorHAnsi" w:hAnsiTheme="minorHAnsi" w:cstheme="minorHAnsi"/>
        </w:rPr>
        <w:t>její</w:t>
      </w:r>
      <w:r w:rsidR="003C0897" w:rsidRPr="006A0E3C">
        <w:rPr>
          <w:rFonts w:asciiTheme="minorHAnsi" w:hAnsiTheme="minorHAnsi" w:cstheme="minorHAnsi"/>
        </w:rPr>
        <w:t xml:space="preserve"> </w:t>
      </w:r>
      <w:r w:rsidRPr="006A0E3C">
        <w:rPr>
          <w:rFonts w:asciiTheme="minorHAnsi" w:hAnsiTheme="minorHAnsi" w:cstheme="minorHAnsi"/>
        </w:rPr>
        <w:t xml:space="preserve">účast v projektech: </w:t>
      </w:r>
    </w:p>
    <w:p w14:paraId="1B3F8681" w14:textId="77777777" w:rsidR="0022281C" w:rsidRPr="006A0E3C" w:rsidRDefault="0022281C" w:rsidP="00572434">
      <w:pPr>
        <w:pStyle w:val="Zkladntext21"/>
        <w:numPr>
          <w:ilvl w:val="0"/>
          <w:numId w:val="12"/>
        </w:numPr>
        <w:shd w:val="clear" w:color="auto" w:fill="auto"/>
        <w:spacing w:before="0" w:after="120" w:line="288" w:lineRule="exact"/>
        <w:rPr>
          <w:rFonts w:asciiTheme="minorHAnsi" w:hAnsiTheme="minorHAnsi" w:cstheme="minorHAnsi"/>
          <w:lang w:val="en-GB"/>
        </w:rPr>
      </w:pPr>
      <w:r w:rsidRPr="006A0E3C">
        <w:rPr>
          <w:rFonts w:asciiTheme="minorHAnsi" w:hAnsiTheme="minorHAnsi" w:cstheme="minorHAnsi"/>
        </w:rPr>
        <w:t>Grantová</w:t>
      </w:r>
      <w:r w:rsidRPr="006A0E3C">
        <w:rPr>
          <w:rFonts w:asciiTheme="minorHAnsi" w:hAnsiTheme="minorHAnsi" w:cstheme="minorHAnsi"/>
          <w:sz w:val="22"/>
          <w:szCs w:val="22"/>
          <w:lang w:val="en-GB"/>
        </w:rPr>
        <w:t xml:space="preserve"> </w:t>
      </w:r>
      <w:proofErr w:type="spellStart"/>
      <w:r w:rsidRPr="006A0E3C">
        <w:rPr>
          <w:rFonts w:asciiTheme="minorHAnsi" w:hAnsiTheme="minorHAnsi" w:cstheme="minorHAnsi"/>
          <w:sz w:val="22"/>
          <w:szCs w:val="22"/>
          <w:lang w:val="en-GB"/>
        </w:rPr>
        <w:t>agentura</w:t>
      </w:r>
      <w:proofErr w:type="spellEnd"/>
      <w:r w:rsidRPr="006A0E3C">
        <w:rPr>
          <w:rFonts w:asciiTheme="minorHAnsi" w:hAnsiTheme="minorHAnsi" w:cstheme="minorHAnsi"/>
          <w:sz w:val="22"/>
          <w:szCs w:val="22"/>
          <w:lang w:val="en-GB"/>
        </w:rPr>
        <w:t xml:space="preserve"> ČR, </w:t>
      </w:r>
      <w:proofErr w:type="spellStart"/>
      <w:r w:rsidRPr="006A0E3C">
        <w:rPr>
          <w:rFonts w:asciiTheme="minorHAnsi" w:hAnsiTheme="minorHAnsi" w:cstheme="minorHAnsi"/>
          <w:sz w:val="22"/>
          <w:szCs w:val="22"/>
          <w:lang w:val="en-GB"/>
        </w:rPr>
        <w:t>číslo</w:t>
      </w:r>
      <w:proofErr w:type="spellEnd"/>
      <w:r w:rsidRPr="006A0E3C">
        <w:rPr>
          <w:rFonts w:asciiTheme="minorHAnsi" w:hAnsiTheme="minorHAnsi" w:cstheme="minorHAnsi"/>
          <w:sz w:val="22"/>
          <w:szCs w:val="22"/>
          <w:lang w:val="en-GB"/>
        </w:rPr>
        <w:t xml:space="preserve"> </w:t>
      </w:r>
      <w:proofErr w:type="spellStart"/>
      <w:r w:rsidRPr="006A0E3C">
        <w:rPr>
          <w:rFonts w:asciiTheme="minorHAnsi" w:hAnsiTheme="minorHAnsi" w:cstheme="minorHAnsi"/>
          <w:sz w:val="22"/>
          <w:szCs w:val="22"/>
          <w:lang w:val="en-GB"/>
        </w:rPr>
        <w:t>grantu</w:t>
      </w:r>
      <w:proofErr w:type="spellEnd"/>
      <w:r w:rsidRPr="006A0E3C">
        <w:rPr>
          <w:rFonts w:asciiTheme="minorHAnsi" w:hAnsiTheme="minorHAnsi" w:cstheme="minorHAnsi"/>
          <w:sz w:val="22"/>
          <w:szCs w:val="22"/>
          <w:lang w:val="en-GB"/>
        </w:rPr>
        <w:t xml:space="preserve">: GACR 102/06/1132, </w:t>
      </w:r>
      <w:proofErr w:type="spellStart"/>
      <w:r w:rsidRPr="006A0E3C">
        <w:rPr>
          <w:rFonts w:asciiTheme="minorHAnsi" w:hAnsiTheme="minorHAnsi" w:cstheme="minorHAnsi"/>
          <w:sz w:val="22"/>
          <w:szCs w:val="22"/>
          <w:lang w:val="en-GB"/>
        </w:rPr>
        <w:t>Téma</w:t>
      </w:r>
      <w:proofErr w:type="spellEnd"/>
      <w:r w:rsidRPr="006A0E3C">
        <w:rPr>
          <w:rFonts w:asciiTheme="minorHAnsi" w:hAnsiTheme="minorHAnsi" w:cstheme="minorHAnsi"/>
          <w:sz w:val="22"/>
          <w:szCs w:val="22"/>
          <w:lang w:val="en-GB"/>
        </w:rPr>
        <w:t xml:space="preserve">: Soft </w:t>
      </w:r>
      <w:proofErr w:type="spellStart"/>
      <w:r w:rsidRPr="006A0E3C">
        <w:rPr>
          <w:rFonts w:asciiTheme="minorHAnsi" w:hAnsiTheme="minorHAnsi" w:cstheme="minorHAnsi"/>
          <w:sz w:val="22"/>
          <w:szCs w:val="22"/>
          <w:lang w:val="en-GB"/>
        </w:rPr>
        <w:t>computingové</w:t>
      </w:r>
      <w:proofErr w:type="spellEnd"/>
      <w:r w:rsidRPr="006A0E3C">
        <w:rPr>
          <w:rFonts w:asciiTheme="minorHAnsi" w:hAnsiTheme="minorHAnsi" w:cstheme="minorHAnsi"/>
          <w:sz w:val="22"/>
          <w:szCs w:val="22"/>
          <w:lang w:val="en-GB"/>
        </w:rPr>
        <w:t xml:space="preserve"> </w:t>
      </w:r>
      <w:proofErr w:type="spellStart"/>
      <w:r w:rsidRPr="006A0E3C">
        <w:rPr>
          <w:rFonts w:asciiTheme="minorHAnsi" w:hAnsiTheme="minorHAnsi" w:cstheme="minorHAnsi"/>
          <w:sz w:val="22"/>
          <w:szCs w:val="22"/>
          <w:lang w:val="en-GB"/>
        </w:rPr>
        <w:t>metody</w:t>
      </w:r>
      <w:proofErr w:type="spellEnd"/>
      <w:r w:rsidRPr="006A0E3C">
        <w:rPr>
          <w:rFonts w:asciiTheme="minorHAnsi" w:hAnsiTheme="minorHAnsi" w:cstheme="minorHAnsi"/>
          <w:sz w:val="22"/>
          <w:szCs w:val="22"/>
          <w:lang w:val="en-GB"/>
        </w:rPr>
        <w:t xml:space="preserve"> v </w:t>
      </w:r>
      <w:proofErr w:type="spellStart"/>
      <w:r w:rsidRPr="006A0E3C">
        <w:rPr>
          <w:rFonts w:asciiTheme="minorHAnsi" w:hAnsiTheme="minorHAnsi" w:cstheme="minorHAnsi"/>
          <w:sz w:val="22"/>
          <w:szCs w:val="22"/>
          <w:lang w:val="en-GB"/>
        </w:rPr>
        <w:t>řízení</w:t>
      </w:r>
      <w:proofErr w:type="spellEnd"/>
      <w:r w:rsidRPr="006A0E3C">
        <w:rPr>
          <w:rFonts w:asciiTheme="minorHAnsi" w:hAnsiTheme="minorHAnsi" w:cstheme="minorHAnsi"/>
          <w:sz w:val="22"/>
          <w:szCs w:val="22"/>
          <w:lang w:val="en-GB"/>
        </w:rPr>
        <w:t xml:space="preserve">, </w:t>
      </w:r>
      <w:proofErr w:type="spellStart"/>
      <w:r w:rsidRPr="006A0E3C">
        <w:rPr>
          <w:rFonts w:asciiTheme="minorHAnsi" w:hAnsiTheme="minorHAnsi" w:cstheme="minorHAnsi"/>
          <w:lang w:val="en-GB"/>
        </w:rPr>
        <w:t>Období</w:t>
      </w:r>
      <w:proofErr w:type="spellEnd"/>
      <w:r w:rsidRPr="006A0E3C">
        <w:rPr>
          <w:rFonts w:asciiTheme="minorHAnsi" w:hAnsiTheme="minorHAnsi" w:cstheme="minorHAnsi"/>
          <w:lang w:val="en-GB"/>
        </w:rPr>
        <w:t xml:space="preserve">: 1.1. 2006 – 31.12.2008, Role: </w:t>
      </w:r>
      <w:proofErr w:type="spellStart"/>
      <w:r w:rsidRPr="006A0E3C">
        <w:rPr>
          <w:rFonts w:asciiTheme="minorHAnsi" w:hAnsiTheme="minorHAnsi" w:cstheme="minorHAnsi"/>
          <w:lang w:val="en-GB"/>
        </w:rPr>
        <w:t>Člen</w:t>
      </w:r>
      <w:proofErr w:type="spellEnd"/>
      <w:r w:rsidRPr="006A0E3C">
        <w:rPr>
          <w:rFonts w:asciiTheme="minorHAnsi" w:hAnsiTheme="minorHAnsi" w:cstheme="minorHAnsi"/>
          <w:lang w:val="en-GB"/>
        </w:rPr>
        <w:t xml:space="preserve"> </w:t>
      </w:r>
      <w:proofErr w:type="spellStart"/>
      <w:r w:rsidRPr="006A0E3C">
        <w:rPr>
          <w:rFonts w:asciiTheme="minorHAnsi" w:hAnsiTheme="minorHAnsi" w:cstheme="minorHAnsi"/>
          <w:lang w:val="en-GB"/>
        </w:rPr>
        <w:t>řešitelského</w:t>
      </w:r>
      <w:proofErr w:type="spellEnd"/>
      <w:r w:rsidRPr="006A0E3C">
        <w:rPr>
          <w:rFonts w:asciiTheme="minorHAnsi" w:hAnsiTheme="minorHAnsi" w:cstheme="minorHAnsi"/>
          <w:lang w:val="en-GB"/>
        </w:rPr>
        <w:t xml:space="preserve"> </w:t>
      </w:r>
      <w:proofErr w:type="spellStart"/>
      <w:r w:rsidRPr="006A0E3C">
        <w:rPr>
          <w:rFonts w:asciiTheme="minorHAnsi" w:hAnsiTheme="minorHAnsi" w:cstheme="minorHAnsi"/>
          <w:lang w:val="en-GB"/>
        </w:rPr>
        <w:t>týmu</w:t>
      </w:r>
      <w:proofErr w:type="spellEnd"/>
    </w:p>
    <w:p w14:paraId="753EA0CE" w14:textId="44D78FCF" w:rsidR="00F3479C" w:rsidRPr="006A0E3C" w:rsidRDefault="00F3479C" w:rsidP="00F3479C">
      <w:pPr>
        <w:pStyle w:val="Odstavecseseznamem"/>
        <w:numPr>
          <w:ilvl w:val="0"/>
          <w:numId w:val="6"/>
        </w:numPr>
        <w:spacing w:before="120" w:after="120"/>
        <w:rPr>
          <w:rFonts w:asciiTheme="minorHAnsi" w:hAnsiTheme="minorHAnsi" w:cstheme="minorHAnsi"/>
          <w:sz w:val="21"/>
          <w:szCs w:val="21"/>
          <w:lang w:val="en-GB" w:eastAsia="cs-CZ"/>
        </w:rPr>
      </w:pPr>
      <w:proofErr w:type="spellStart"/>
      <w:r w:rsidRPr="006A0E3C">
        <w:rPr>
          <w:rFonts w:asciiTheme="minorHAnsi" w:hAnsiTheme="minorHAnsi" w:cstheme="minorHAnsi"/>
          <w:sz w:val="21"/>
          <w:szCs w:val="21"/>
          <w:lang w:val="en-GB" w:eastAsia="cs-CZ"/>
        </w:rPr>
        <w:t>Grantová</w:t>
      </w:r>
      <w:proofErr w:type="spellEnd"/>
      <w:r w:rsidRPr="006A0E3C">
        <w:rPr>
          <w:rFonts w:asciiTheme="minorHAnsi" w:hAnsiTheme="minorHAnsi" w:cstheme="minorHAnsi"/>
          <w:sz w:val="21"/>
          <w:szCs w:val="21"/>
          <w:lang w:val="en-GB" w:eastAsia="cs-CZ"/>
        </w:rPr>
        <w:t xml:space="preserve"> </w:t>
      </w:r>
      <w:proofErr w:type="spellStart"/>
      <w:r w:rsidRPr="006A0E3C">
        <w:rPr>
          <w:rFonts w:asciiTheme="minorHAnsi" w:hAnsiTheme="minorHAnsi" w:cstheme="minorHAnsi"/>
          <w:sz w:val="21"/>
          <w:szCs w:val="21"/>
          <w:lang w:val="en-GB" w:eastAsia="cs-CZ"/>
        </w:rPr>
        <w:t>agentura</w:t>
      </w:r>
      <w:proofErr w:type="spellEnd"/>
      <w:r w:rsidRPr="006A0E3C">
        <w:rPr>
          <w:rFonts w:asciiTheme="minorHAnsi" w:hAnsiTheme="minorHAnsi" w:cstheme="minorHAnsi"/>
          <w:sz w:val="21"/>
          <w:szCs w:val="21"/>
          <w:lang w:val="en-GB" w:eastAsia="cs-CZ"/>
        </w:rPr>
        <w:t xml:space="preserve"> ČR, </w:t>
      </w:r>
      <w:proofErr w:type="spellStart"/>
      <w:r w:rsidRPr="006A0E3C">
        <w:rPr>
          <w:rFonts w:asciiTheme="minorHAnsi" w:hAnsiTheme="minorHAnsi" w:cstheme="minorHAnsi"/>
          <w:sz w:val="21"/>
          <w:szCs w:val="21"/>
          <w:lang w:val="en-GB" w:eastAsia="cs-CZ"/>
        </w:rPr>
        <w:t>číslo</w:t>
      </w:r>
      <w:proofErr w:type="spellEnd"/>
      <w:r w:rsidRPr="006A0E3C">
        <w:rPr>
          <w:rFonts w:asciiTheme="minorHAnsi" w:hAnsiTheme="minorHAnsi" w:cstheme="minorHAnsi"/>
          <w:sz w:val="21"/>
          <w:szCs w:val="21"/>
          <w:lang w:val="en-GB" w:eastAsia="cs-CZ"/>
        </w:rPr>
        <w:t xml:space="preserve"> </w:t>
      </w:r>
      <w:proofErr w:type="spellStart"/>
      <w:r w:rsidRPr="006A0E3C">
        <w:rPr>
          <w:rFonts w:asciiTheme="minorHAnsi" w:hAnsiTheme="minorHAnsi" w:cstheme="minorHAnsi"/>
          <w:sz w:val="21"/>
          <w:szCs w:val="21"/>
          <w:lang w:val="en-GB" w:eastAsia="cs-CZ"/>
        </w:rPr>
        <w:t>grantu</w:t>
      </w:r>
      <w:proofErr w:type="spellEnd"/>
      <w:r w:rsidRPr="006A0E3C">
        <w:rPr>
          <w:rFonts w:asciiTheme="minorHAnsi" w:hAnsiTheme="minorHAnsi" w:cstheme="minorHAnsi"/>
          <w:sz w:val="21"/>
          <w:szCs w:val="21"/>
          <w:lang w:val="en-GB" w:eastAsia="cs-CZ"/>
        </w:rPr>
        <w:t xml:space="preserve">: GACR 102/09/1680, </w:t>
      </w:r>
      <w:proofErr w:type="spellStart"/>
      <w:r w:rsidRPr="006A0E3C">
        <w:rPr>
          <w:rFonts w:asciiTheme="minorHAnsi" w:hAnsiTheme="minorHAnsi" w:cstheme="minorHAnsi"/>
          <w:sz w:val="21"/>
          <w:szCs w:val="21"/>
          <w:lang w:val="en-GB" w:eastAsia="cs-CZ"/>
        </w:rPr>
        <w:t>Téma</w:t>
      </w:r>
      <w:proofErr w:type="spellEnd"/>
      <w:r w:rsidRPr="006A0E3C">
        <w:rPr>
          <w:rFonts w:asciiTheme="minorHAnsi" w:hAnsiTheme="minorHAnsi" w:cstheme="minorHAnsi"/>
          <w:sz w:val="21"/>
          <w:szCs w:val="21"/>
          <w:lang w:val="en-GB" w:eastAsia="cs-CZ"/>
        </w:rPr>
        <w:t xml:space="preserve">: </w:t>
      </w:r>
      <w:proofErr w:type="spellStart"/>
      <w:r w:rsidRPr="006A0E3C">
        <w:rPr>
          <w:rFonts w:asciiTheme="minorHAnsi" w:hAnsiTheme="minorHAnsi" w:cstheme="minorHAnsi"/>
          <w:sz w:val="21"/>
          <w:szCs w:val="21"/>
          <w:lang w:val="en-GB" w:eastAsia="cs-CZ"/>
        </w:rPr>
        <w:t>Evoluční</w:t>
      </w:r>
      <w:proofErr w:type="spellEnd"/>
      <w:r w:rsidRPr="006A0E3C">
        <w:rPr>
          <w:rFonts w:asciiTheme="minorHAnsi" w:hAnsiTheme="minorHAnsi" w:cstheme="minorHAnsi"/>
          <w:sz w:val="21"/>
          <w:szCs w:val="21"/>
          <w:lang w:val="en-GB" w:eastAsia="cs-CZ"/>
        </w:rPr>
        <w:t xml:space="preserve"> </w:t>
      </w:r>
      <w:proofErr w:type="spellStart"/>
      <w:r w:rsidRPr="006A0E3C">
        <w:rPr>
          <w:rFonts w:asciiTheme="minorHAnsi" w:hAnsiTheme="minorHAnsi" w:cstheme="minorHAnsi"/>
          <w:sz w:val="21"/>
          <w:szCs w:val="21"/>
          <w:lang w:val="en-GB" w:eastAsia="cs-CZ"/>
        </w:rPr>
        <w:t>návrh</w:t>
      </w:r>
      <w:proofErr w:type="spellEnd"/>
      <w:r w:rsidRPr="006A0E3C">
        <w:rPr>
          <w:rFonts w:asciiTheme="minorHAnsi" w:hAnsiTheme="minorHAnsi" w:cstheme="minorHAnsi"/>
          <w:sz w:val="21"/>
          <w:szCs w:val="21"/>
          <w:lang w:val="en-GB" w:eastAsia="cs-CZ"/>
        </w:rPr>
        <w:t xml:space="preserve"> </w:t>
      </w:r>
      <w:proofErr w:type="spellStart"/>
      <w:r w:rsidRPr="006A0E3C">
        <w:rPr>
          <w:rFonts w:asciiTheme="minorHAnsi" w:hAnsiTheme="minorHAnsi" w:cstheme="minorHAnsi"/>
          <w:sz w:val="21"/>
          <w:szCs w:val="21"/>
          <w:lang w:val="en-GB" w:eastAsia="cs-CZ"/>
        </w:rPr>
        <w:t>řídicích</w:t>
      </w:r>
      <w:proofErr w:type="spellEnd"/>
      <w:r w:rsidRPr="006A0E3C">
        <w:rPr>
          <w:rFonts w:asciiTheme="minorHAnsi" w:hAnsiTheme="minorHAnsi" w:cstheme="minorHAnsi"/>
          <w:sz w:val="21"/>
          <w:szCs w:val="21"/>
          <w:lang w:val="en-GB" w:eastAsia="cs-CZ"/>
        </w:rPr>
        <w:t xml:space="preserve"> </w:t>
      </w:r>
      <w:proofErr w:type="spellStart"/>
      <w:r w:rsidRPr="006A0E3C">
        <w:rPr>
          <w:rFonts w:asciiTheme="minorHAnsi" w:hAnsiTheme="minorHAnsi" w:cstheme="minorHAnsi"/>
          <w:sz w:val="21"/>
          <w:szCs w:val="21"/>
          <w:lang w:val="en-GB" w:eastAsia="cs-CZ"/>
        </w:rPr>
        <w:t>algoritmů</w:t>
      </w:r>
      <w:proofErr w:type="spellEnd"/>
      <w:r w:rsidRPr="006A0E3C">
        <w:rPr>
          <w:rFonts w:asciiTheme="minorHAnsi" w:hAnsiTheme="minorHAnsi" w:cstheme="minorHAnsi"/>
          <w:sz w:val="21"/>
          <w:szCs w:val="21"/>
          <w:lang w:val="en-GB" w:eastAsia="cs-CZ"/>
        </w:rPr>
        <w:t xml:space="preserve">, </w:t>
      </w:r>
      <w:proofErr w:type="spellStart"/>
      <w:r w:rsidRPr="006A0E3C">
        <w:rPr>
          <w:rFonts w:asciiTheme="minorHAnsi" w:hAnsiTheme="minorHAnsi" w:cstheme="minorHAnsi"/>
          <w:sz w:val="21"/>
          <w:szCs w:val="21"/>
          <w:lang w:val="en-GB" w:eastAsia="cs-CZ"/>
        </w:rPr>
        <w:t>Období</w:t>
      </w:r>
      <w:proofErr w:type="spellEnd"/>
      <w:r w:rsidRPr="006A0E3C">
        <w:rPr>
          <w:rFonts w:asciiTheme="minorHAnsi" w:hAnsiTheme="minorHAnsi" w:cstheme="minorHAnsi"/>
          <w:sz w:val="21"/>
          <w:szCs w:val="21"/>
          <w:lang w:val="en-GB" w:eastAsia="cs-CZ"/>
        </w:rPr>
        <w:t xml:space="preserve">: 1.1. 2009 – 31.12.2011, Role: </w:t>
      </w:r>
      <w:proofErr w:type="spellStart"/>
      <w:r w:rsidRPr="006A0E3C">
        <w:rPr>
          <w:rFonts w:asciiTheme="minorHAnsi" w:hAnsiTheme="minorHAnsi" w:cstheme="minorHAnsi"/>
          <w:sz w:val="21"/>
          <w:szCs w:val="21"/>
          <w:lang w:val="en-GB" w:eastAsia="cs-CZ"/>
        </w:rPr>
        <w:t>Člen</w:t>
      </w:r>
      <w:proofErr w:type="spellEnd"/>
      <w:r w:rsidRPr="006A0E3C">
        <w:rPr>
          <w:rFonts w:asciiTheme="minorHAnsi" w:hAnsiTheme="minorHAnsi" w:cstheme="minorHAnsi"/>
          <w:sz w:val="21"/>
          <w:szCs w:val="21"/>
          <w:lang w:val="en-GB" w:eastAsia="cs-CZ"/>
        </w:rPr>
        <w:t xml:space="preserve"> </w:t>
      </w:r>
      <w:proofErr w:type="spellStart"/>
      <w:r w:rsidRPr="006A0E3C">
        <w:rPr>
          <w:rFonts w:asciiTheme="minorHAnsi" w:hAnsiTheme="minorHAnsi" w:cstheme="minorHAnsi"/>
          <w:sz w:val="21"/>
          <w:szCs w:val="21"/>
          <w:lang w:val="en-GB" w:eastAsia="cs-CZ"/>
        </w:rPr>
        <w:t>řešitelského</w:t>
      </w:r>
      <w:proofErr w:type="spellEnd"/>
      <w:r w:rsidRPr="006A0E3C">
        <w:rPr>
          <w:rFonts w:asciiTheme="minorHAnsi" w:hAnsiTheme="minorHAnsi" w:cstheme="minorHAnsi"/>
          <w:sz w:val="21"/>
          <w:szCs w:val="21"/>
          <w:lang w:val="en-GB" w:eastAsia="cs-CZ"/>
        </w:rPr>
        <w:t xml:space="preserve"> </w:t>
      </w:r>
      <w:proofErr w:type="spellStart"/>
      <w:r w:rsidRPr="006A0E3C">
        <w:rPr>
          <w:rFonts w:asciiTheme="minorHAnsi" w:hAnsiTheme="minorHAnsi" w:cstheme="minorHAnsi"/>
          <w:sz w:val="21"/>
          <w:szCs w:val="21"/>
          <w:lang w:val="en-GB" w:eastAsia="cs-CZ"/>
        </w:rPr>
        <w:t>týmu</w:t>
      </w:r>
      <w:proofErr w:type="spellEnd"/>
    </w:p>
    <w:p w14:paraId="3CB0DDCE" w14:textId="77777777" w:rsidR="00F3479C" w:rsidRPr="006A0E3C" w:rsidRDefault="00F3479C" w:rsidP="00F3479C">
      <w:pPr>
        <w:pStyle w:val="Odstavecseseznamem"/>
        <w:numPr>
          <w:ilvl w:val="0"/>
          <w:numId w:val="6"/>
        </w:numPr>
        <w:spacing w:before="120" w:after="120"/>
        <w:rPr>
          <w:rFonts w:asciiTheme="minorHAnsi" w:hAnsiTheme="minorHAnsi" w:cstheme="minorHAnsi"/>
          <w:sz w:val="21"/>
          <w:szCs w:val="21"/>
          <w:lang w:val="en-GB" w:eastAsia="cs-CZ"/>
        </w:rPr>
      </w:pPr>
      <w:r w:rsidRPr="006A0E3C">
        <w:rPr>
          <w:rFonts w:asciiTheme="minorHAnsi" w:hAnsiTheme="minorHAnsi" w:cstheme="minorHAnsi"/>
          <w:sz w:val="21"/>
          <w:szCs w:val="21"/>
          <w:lang w:val="en-GB"/>
        </w:rPr>
        <w:t xml:space="preserve">European Union 7th Framework Project, </w:t>
      </w:r>
      <w:proofErr w:type="spellStart"/>
      <w:r w:rsidRPr="006A0E3C">
        <w:rPr>
          <w:rFonts w:asciiTheme="minorHAnsi" w:hAnsiTheme="minorHAnsi" w:cstheme="minorHAnsi"/>
          <w:sz w:val="21"/>
          <w:szCs w:val="21"/>
          <w:lang w:val="en-GB"/>
        </w:rPr>
        <w:t>název</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projektu</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Promoveo</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číslo</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projektu</w:t>
      </w:r>
      <w:proofErr w:type="spellEnd"/>
      <w:r w:rsidRPr="006A0E3C">
        <w:rPr>
          <w:rFonts w:asciiTheme="minorHAnsi" w:hAnsiTheme="minorHAnsi" w:cstheme="minorHAnsi"/>
          <w:sz w:val="21"/>
          <w:szCs w:val="21"/>
          <w:lang w:val="en-GB"/>
        </w:rPr>
        <w:t xml:space="preserve">: FP7-222165, </w:t>
      </w:r>
      <w:proofErr w:type="spellStart"/>
      <w:r w:rsidRPr="006A0E3C">
        <w:rPr>
          <w:rFonts w:asciiTheme="minorHAnsi" w:hAnsiTheme="minorHAnsi" w:cstheme="minorHAnsi"/>
          <w:sz w:val="21"/>
          <w:szCs w:val="21"/>
          <w:lang w:val="en-GB"/>
        </w:rPr>
        <w:t>Téma</w:t>
      </w:r>
      <w:proofErr w:type="spellEnd"/>
      <w:r w:rsidRPr="006A0E3C">
        <w:rPr>
          <w:rFonts w:asciiTheme="minorHAnsi" w:hAnsiTheme="minorHAnsi" w:cstheme="minorHAnsi"/>
          <w:sz w:val="21"/>
          <w:szCs w:val="21"/>
          <w:lang w:val="en-GB"/>
        </w:rPr>
        <w:t xml:space="preserve">: Independent living for today's society: understanding the elderly and disabled for tomorrows inclusive smart home solution, </w:t>
      </w:r>
      <w:proofErr w:type="spellStart"/>
      <w:r w:rsidRPr="006A0E3C">
        <w:rPr>
          <w:rFonts w:asciiTheme="minorHAnsi" w:hAnsiTheme="minorHAnsi" w:cstheme="minorHAnsi"/>
          <w:sz w:val="21"/>
          <w:szCs w:val="21"/>
          <w:lang w:val="en-GB"/>
        </w:rPr>
        <w:t>Období</w:t>
      </w:r>
      <w:proofErr w:type="spellEnd"/>
      <w:r w:rsidRPr="006A0E3C">
        <w:rPr>
          <w:rFonts w:asciiTheme="minorHAnsi" w:hAnsiTheme="minorHAnsi" w:cstheme="minorHAnsi"/>
          <w:sz w:val="21"/>
          <w:szCs w:val="21"/>
          <w:lang w:val="en-GB"/>
        </w:rPr>
        <w:t xml:space="preserve">: 1.11.2008 – 31.10.2010, Role: </w:t>
      </w:r>
      <w:proofErr w:type="spellStart"/>
      <w:r w:rsidRPr="006A0E3C">
        <w:rPr>
          <w:rFonts w:asciiTheme="minorHAnsi" w:hAnsiTheme="minorHAnsi" w:cstheme="minorHAnsi"/>
          <w:sz w:val="21"/>
          <w:szCs w:val="21"/>
          <w:lang w:val="en-GB"/>
        </w:rPr>
        <w:t>Člen</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řešitelského</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týmu</w:t>
      </w:r>
      <w:proofErr w:type="spellEnd"/>
    </w:p>
    <w:p w14:paraId="5833C9E4" w14:textId="77777777" w:rsidR="0004416F" w:rsidRPr="006A0E3C" w:rsidRDefault="00F3479C" w:rsidP="00F3479C">
      <w:pPr>
        <w:pStyle w:val="Odstavecseseznamem"/>
        <w:numPr>
          <w:ilvl w:val="0"/>
          <w:numId w:val="6"/>
        </w:numPr>
        <w:spacing w:before="120" w:after="120"/>
        <w:rPr>
          <w:rFonts w:asciiTheme="minorHAnsi" w:hAnsiTheme="minorHAnsi" w:cstheme="minorHAnsi"/>
          <w:sz w:val="21"/>
          <w:szCs w:val="21"/>
          <w:lang w:val="en-GB"/>
        </w:rPr>
      </w:pPr>
      <w:r w:rsidRPr="006A0E3C">
        <w:rPr>
          <w:rFonts w:asciiTheme="minorHAnsi" w:hAnsiTheme="minorHAnsi" w:cstheme="minorHAnsi"/>
          <w:sz w:val="21"/>
          <w:szCs w:val="21"/>
          <w:lang w:val="en-GB"/>
        </w:rPr>
        <w:t xml:space="preserve">Senior Researcher v </w:t>
      </w:r>
      <w:proofErr w:type="spellStart"/>
      <w:r w:rsidRPr="006A0E3C">
        <w:rPr>
          <w:rFonts w:asciiTheme="minorHAnsi" w:hAnsiTheme="minorHAnsi" w:cstheme="minorHAnsi"/>
          <w:sz w:val="21"/>
          <w:szCs w:val="21"/>
          <w:lang w:val="en-GB"/>
        </w:rPr>
        <w:t>rámci</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Regionálního</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výzkumného</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centra</w:t>
      </w:r>
      <w:proofErr w:type="spellEnd"/>
      <w:r w:rsidRPr="006A0E3C">
        <w:rPr>
          <w:rFonts w:asciiTheme="minorHAnsi" w:hAnsiTheme="minorHAnsi" w:cstheme="minorHAnsi"/>
          <w:sz w:val="21"/>
          <w:szCs w:val="21"/>
          <w:lang w:val="en-GB"/>
        </w:rPr>
        <w:t xml:space="preserve"> CEBIA-Tech., </w:t>
      </w:r>
      <w:proofErr w:type="spellStart"/>
      <w:r w:rsidR="0004416F" w:rsidRPr="006A0E3C">
        <w:rPr>
          <w:rFonts w:asciiTheme="minorHAnsi" w:hAnsiTheme="minorHAnsi" w:cstheme="minorHAnsi"/>
          <w:sz w:val="21"/>
          <w:szCs w:val="21"/>
          <w:lang w:val="en-GB"/>
        </w:rPr>
        <w:t>Číslo</w:t>
      </w:r>
      <w:proofErr w:type="spellEnd"/>
      <w:r w:rsidR="0004416F" w:rsidRPr="006A0E3C">
        <w:rPr>
          <w:rFonts w:asciiTheme="minorHAnsi" w:hAnsiTheme="minorHAnsi" w:cstheme="minorHAnsi"/>
          <w:sz w:val="21"/>
          <w:szCs w:val="21"/>
          <w:lang w:val="en-GB"/>
        </w:rPr>
        <w:t xml:space="preserve"> </w:t>
      </w:r>
      <w:proofErr w:type="spellStart"/>
      <w:r w:rsidR="0004416F" w:rsidRPr="006A0E3C">
        <w:rPr>
          <w:rFonts w:asciiTheme="minorHAnsi" w:hAnsiTheme="minorHAnsi" w:cstheme="minorHAnsi"/>
          <w:sz w:val="21"/>
          <w:szCs w:val="21"/>
          <w:lang w:val="en-GB"/>
        </w:rPr>
        <w:t>projektu</w:t>
      </w:r>
      <w:proofErr w:type="spellEnd"/>
      <w:r w:rsidR="0004416F" w:rsidRPr="006A0E3C">
        <w:rPr>
          <w:rFonts w:asciiTheme="minorHAnsi" w:hAnsiTheme="minorHAnsi" w:cstheme="minorHAnsi"/>
          <w:sz w:val="21"/>
          <w:szCs w:val="21"/>
          <w:lang w:val="en-GB"/>
        </w:rPr>
        <w:t xml:space="preserve">: CZ.1.05/2.1.00/03.0089, </w:t>
      </w:r>
      <w:proofErr w:type="spellStart"/>
      <w:r w:rsidR="0004416F" w:rsidRPr="006A0E3C">
        <w:rPr>
          <w:rFonts w:asciiTheme="minorHAnsi" w:hAnsiTheme="minorHAnsi" w:cstheme="minorHAnsi"/>
          <w:sz w:val="21"/>
          <w:szCs w:val="21"/>
          <w:lang w:val="en-GB"/>
        </w:rPr>
        <w:t>období</w:t>
      </w:r>
      <w:proofErr w:type="spellEnd"/>
      <w:r w:rsidR="0004416F" w:rsidRPr="006A0E3C">
        <w:rPr>
          <w:rFonts w:asciiTheme="minorHAnsi" w:hAnsiTheme="minorHAnsi" w:cstheme="minorHAnsi"/>
          <w:sz w:val="21"/>
          <w:szCs w:val="21"/>
          <w:lang w:val="en-GB"/>
        </w:rPr>
        <w:t xml:space="preserve">: </w:t>
      </w:r>
      <w:proofErr w:type="spellStart"/>
      <w:r w:rsidR="0004416F" w:rsidRPr="006A0E3C">
        <w:rPr>
          <w:rFonts w:asciiTheme="minorHAnsi" w:hAnsiTheme="minorHAnsi" w:cstheme="minorHAnsi"/>
          <w:sz w:val="21"/>
          <w:szCs w:val="21"/>
          <w:lang w:val="en-GB"/>
        </w:rPr>
        <w:t>Leden</w:t>
      </w:r>
      <w:proofErr w:type="spellEnd"/>
      <w:r w:rsidR="0004416F" w:rsidRPr="006A0E3C">
        <w:rPr>
          <w:rFonts w:asciiTheme="minorHAnsi" w:hAnsiTheme="minorHAnsi" w:cstheme="minorHAnsi"/>
          <w:sz w:val="21"/>
          <w:szCs w:val="21"/>
          <w:lang w:val="en-GB"/>
        </w:rPr>
        <w:t xml:space="preserve"> 2011 – </w:t>
      </w:r>
      <w:proofErr w:type="spellStart"/>
      <w:r w:rsidR="0004416F" w:rsidRPr="006A0E3C">
        <w:rPr>
          <w:rFonts w:asciiTheme="minorHAnsi" w:hAnsiTheme="minorHAnsi" w:cstheme="minorHAnsi"/>
          <w:sz w:val="21"/>
          <w:szCs w:val="21"/>
          <w:lang w:val="en-GB"/>
        </w:rPr>
        <w:t>září</w:t>
      </w:r>
      <w:proofErr w:type="spellEnd"/>
      <w:r w:rsidR="0004416F" w:rsidRPr="006A0E3C">
        <w:rPr>
          <w:rFonts w:asciiTheme="minorHAnsi" w:hAnsiTheme="minorHAnsi" w:cstheme="minorHAnsi"/>
          <w:sz w:val="21"/>
          <w:szCs w:val="21"/>
          <w:lang w:val="en-GB"/>
        </w:rPr>
        <w:t xml:space="preserve"> 2014.</w:t>
      </w:r>
    </w:p>
    <w:p w14:paraId="5A656F45" w14:textId="77777777" w:rsidR="0004416F" w:rsidRPr="006A0E3C" w:rsidRDefault="0004416F" w:rsidP="0004416F">
      <w:pPr>
        <w:pStyle w:val="Odstavecseseznamem"/>
        <w:numPr>
          <w:ilvl w:val="0"/>
          <w:numId w:val="6"/>
        </w:numPr>
        <w:spacing w:before="120" w:after="120"/>
        <w:rPr>
          <w:rFonts w:asciiTheme="minorHAnsi" w:hAnsiTheme="minorHAnsi" w:cstheme="minorHAnsi"/>
          <w:lang w:val="en-GB"/>
        </w:rPr>
      </w:pPr>
      <w:proofErr w:type="spellStart"/>
      <w:r w:rsidRPr="006A0E3C">
        <w:rPr>
          <w:rFonts w:asciiTheme="minorHAnsi" w:hAnsiTheme="minorHAnsi" w:cstheme="minorHAnsi"/>
          <w:sz w:val="21"/>
          <w:szCs w:val="21"/>
          <w:lang w:val="en-GB"/>
        </w:rPr>
        <w:t>Grantová</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agentura</w:t>
      </w:r>
      <w:proofErr w:type="spellEnd"/>
      <w:r w:rsidRPr="006A0E3C">
        <w:rPr>
          <w:rFonts w:asciiTheme="minorHAnsi" w:hAnsiTheme="minorHAnsi" w:cstheme="minorHAnsi"/>
          <w:sz w:val="21"/>
          <w:szCs w:val="21"/>
          <w:lang w:val="en-GB"/>
        </w:rPr>
        <w:t xml:space="preserve"> ČR, </w:t>
      </w:r>
      <w:proofErr w:type="spellStart"/>
      <w:r w:rsidRPr="006A0E3C">
        <w:rPr>
          <w:rFonts w:asciiTheme="minorHAnsi" w:hAnsiTheme="minorHAnsi" w:cstheme="minorHAnsi"/>
          <w:sz w:val="21"/>
          <w:szCs w:val="21"/>
          <w:lang w:val="en-GB"/>
        </w:rPr>
        <w:t>číslo</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grantu</w:t>
      </w:r>
      <w:proofErr w:type="spellEnd"/>
      <w:r w:rsidRPr="006A0E3C">
        <w:rPr>
          <w:rFonts w:asciiTheme="minorHAnsi" w:hAnsiTheme="minorHAnsi" w:cstheme="minorHAnsi"/>
          <w:sz w:val="21"/>
          <w:szCs w:val="21"/>
          <w:lang w:val="en-GB"/>
        </w:rPr>
        <w:t xml:space="preserve">: GACR 15-06700S, </w:t>
      </w:r>
      <w:proofErr w:type="spellStart"/>
      <w:r w:rsidRPr="006A0E3C">
        <w:rPr>
          <w:rFonts w:asciiTheme="minorHAnsi" w:hAnsiTheme="minorHAnsi" w:cstheme="minorHAnsi"/>
          <w:sz w:val="21"/>
          <w:szCs w:val="21"/>
          <w:lang w:val="en-GB"/>
        </w:rPr>
        <w:t>Téma</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Nekonvenční</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metody</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řízení</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komplexních</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systémů</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Období</w:t>
      </w:r>
      <w:proofErr w:type="spellEnd"/>
      <w:r w:rsidRPr="006A0E3C">
        <w:rPr>
          <w:rFonts w:asciiTheme="minorHAnsi" w:hAnsiTheme="minorHAnsi" w:cstheme="minorHAnsi"/>
          <w:sz w:val="21"/>
          <w:szCs w:val="21"/>
          <w:lang w:val="en-GB"/>
        </w:rPr>
        <w:t xml:space="preserve">: 1.1. 2015 – 31.12.2017, Role: </w:t>
      </w:r>
      <w:proofErr w:type="spellStart"/>
      <w:r w:rsidRPr="006A0E3C">
        <w:rPr>
          <w:rFonts w:asciiTheme="minorHAnsi" w:hAnsiTheme="minorHAnsi" w:cstheme="minorHAnsi"/>
          <w:sz w:val="21"/>
          <w:szCs w:val="21"/>
          <w:lang w:val="en-GB"/>
        </w:rPr>
        <w:t>Člen</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řešitelského</w:t>
      </w:r>
      <w:proofErr w:type="spellEnd"/>
      <w:r w:rsidRPr="006A0E3C">
        <w:rPr>
          <w:rFonts w:asciiTheme="minorHAnsi" w:hAnsiTheme="minorHAnsi" w:cstheme="minorHAnsi"/>
          <w:sz w:val="21"/>
          <w:szCs w:val="21"/>
          <w:lang w:val="en-GB"/>
        </w:rPr>
        <w:t xml:space="preserve"> </w:t>
      </w:r>
      <w:proofErr w:type="spellStart"/>
      <w:r w:rsidRPr="006A0E3C">
        <w:rPr>
          <w:rFonts w:asciiTheme="minorHAnsi" w:hAnsiTheme="minorHAnsi" w:cstheme="minorHAnsi"/>
          <w:sz w:val="21"/>
          <w:szCs w:val="21"/>
          <w:lang w:val="en-GB"/>
        </w:rPr>
        <w:t>týmu</w:t>
      </w:r>
      <w:proofErr w:type="spellEnd"/>
    </w:p>
    <w:p w14:paraId="7282D218" w14:textId="6C4EC72E" w:rsidR="009B1497" w:rsidRPr="006A0E3C" w:rsidRDefault="0004416F"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Garantovala také granty Interní grantové agentury UTB s finančním objemem prostředků nad 1 milion korun – projekty IGA/</w:t>
      </w:r>
      <w:proofErr w:type="spellStart"/>
      <w:r w:rsidRPr="006A0E3C">
        <w:rPr>
          <w:rFonts w:asciiTheme="minorHAnsi" w:hAnsiTheme="minorHAnsi" w:cstheme="minorHAnsi"/>
        </w:rPr>
        <w:t>CebiaTech</w:t>
      </w:r>
      <w:proofErr w:type="spellEnd"/>
      <w:r w:rsidRPr="006A0E3C">
        <w:rPr>
          <w:rFonts w:asciiTheme="minorHAnsi" w:hAnsiTheme="minorHAnsi" w:cstheme="minorHAnsi"/>
        </w:rPr>
        <w:t>/2016/007, IGA/</w:t>
      </w:r>
      <w:proofErr w:type="spellStart"/>
      <w:r w:rsidRPr="006A0E3C">
        <w:rPr>
          <w:rFonts w:asciiTheme="minorHAnsi" w:hAnsiTheme="minorHAnsi" w:cstheme="minorHAnsi"/>
        </w:rPr>
        <w:t>CebiaTech</w:t>
      </w:r>
      <w:proofErr w:type="spellEnd"/>
      <w:r w:rsidRPr="006A0E3C">
        <w:rPr>
          <w:rFonts w:asciiTheme="minorHAnsi" w:hAnsiTheme="minorHAnsi" w:cstheme="minorHAnsi"/>
        </w:rPr>
        <w:t>/2017/004 a IGA/</w:t>
      </w:r>
      <w:proofErr w:type="spellStart"/>
      <w:r w:rsidRPr="006A0E3C">
        <w:rPr>
          <w:rFonts w:asciiTheme="minorHAnsi" w:hAnsiTheme="minorHAnsi" w:cstheme="minorHAnsi"/>
        </w:rPr>
        <w:t>CebiaTech</w:t>
      </w:r>
      <w:proofErr w:type="spellEnd"/>
      <w:r w:rsidRPr="006A0E3C">
        <w:rPr>
          <w:rFonts w:asciiTheme="minorHAnsi" w:hAnsiTheme="minorHAnsi" w:cstheme="minorHAnsi"/>
        </w:rPr>
        <w:t>/2018/003, které spadají do oblasti výpočetní inteligence s aplikacemi.</w:t>
      </w:r>
    </w:p>
    <w:p w14:paraId="776D69DE" w14:textId="0A0F98D4" w:rsidR="001612FC" w:rsidRPr="006A0E3C" w:rsidRDefault="009B1497"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 xml:space="preserve">Publikační aktivity garanta odpovídají zaměření a cílům bakalářského studia ve studijním programu </w:t>
      </w:r>
      <w:r w:rsidR="0004416F" w:rsidRPr="006A0E3C">
        <w:rPr>
          <w:rFonts w:asciiTheme="minorHAnsi" w:hAnsiTheme="minorHAnsi" w:cstheme="minorHAnsi"/>
        </w:rPr>
        <w:t>Softwarové inženýrství</w:t>
      </w:r>
      <w:r w:rsidRPr="006A0E3C">
        <w:rPr>
          <w:rFonts w:asciiTheme="minorHAnsi" w:hAnsiTheme="minorHAnsi" w:cstheme="minorHAnsi"/>
        </w:rPr>
        <w:t>. Garant je autorem</w:t>
      </w:r>
      <w:r w:rsidR="003733C9" w:rsidRPr="006A0E3C">
        <w:rPr>
          <w:rFonts w:asciiTheme="minorHAnsi" w:hAnsiTheme="minorHAnsi" w:cstheme="minorHAnsi"/>
        </w:rPr>
        <w:t xml:space="preserve"> nebo spoluautorem</w:t>
      </w:r>
      <w:r w:rsidRPr="006A0E3C">
        <w:rPr>
          <w:rFonts w:asciiTheme="minorHAnsi" w:hAnsiTheme="minorHAnsi" w:cstheme="minorHAnsi"/>
        </w:rPr>
        <w:t xml:space="preserve"> přes </w:t>
      </w:r>
      <w:r w:rsidR="0004416F" w:rsidRPr="006A0E3C">
        <w:rPr>
          <w:rFonts w:asciiTheme="minorHAnsi" w:hAnsiTheme="minorHAnsi" w:cstheme="minorHAnsi"/>
        </w:rPr>
        <w:t xml:space="preserve">200 </w:t>
      </w:r>
      <w:r w:rsidRPr="006A0E3C">
        <w:rPr>
          <w:rFonts w:asciiTheme="minorHAnsi" w:hAnsiTheme="minorHAnsi" w:cstheme="minorHAnsi"/>
        </w:rPr>
        <w:t>příspěvků</w:t>
      </w:r>
      <w:r w:rsidR="0004416F" w:rsidRPr="006A0E3C">
        <w:rPr>
          <w:rFonts w:asciiTheme="minorHAnsi" w:hAnsiTheme="minorHAnsi" w:cstheme="minorHAnsi"/>
        </w:rPr>
        <w:t xml:space="preserve"> v</w:t>
      </w:r>
      <w:r w:rsidR="003733C9" w:rsidRPr="006A0E3C">
        <w:rPr>
          <w:rFonts w:asciiTheme="minorHAnsi" w:hAnsiTheme="minorHAnsi" w:cstheme="minorHAnsi"/>
        </w:rPr>
        <w:t xml:space="preserve"> mezinárodních </w:t>
      </w:r>
      <w:r w:rsidR="0004416F" w:rsidRPr="006A0E3C">
        <w:rPr>
          <w:rFonts w:asciiTheme="minorHAnsi" w:hAnsiTheme="minorHAnsi" w:cstheme="minorHAnsi"/>
        </w:rPr>
        <w:t xml:space="preserve">impaktovaných časopisech, konferenčních sbornících indexovaných v databázích Web </w:t>
      </w:r>
      <w:proofErr w:type="spellStart"/>
      <w:r w:rsidR="0004416F" w:rsidRPr="006A0E3C">
        <w:rPr>
          <w:rFonts w:asciiTheme="minorHAnsi" w:hAnsiTheme="minorHAnsi" w:cstheme="minorHAnsi"/>
        </w:rPr>
        <w:t>of</w:t>
      </w:r>
      <w:proofErr w:type="spellEnd"/>
      <w:r w:rsidR="0004416F" w:rsidRPr="006A0E3C">
        <w:rPr>
          <w:rFonts w:asciiTheme="minorHAnsi" w:hAnsiTheme="minorHAnsi" w:cstheme="minorHAnsi"/>
        </w:rPr>
        <w:t xml:space="preserve"> Science nebo SCOPUS</w:t>
      </w:r>
      <w:r w:rsidR="003733C9" w:rsidRPr="006A0E3C">
        <w:rPr>
          <w:rFonts w:asciiTheme="minorHAnsi" w:hAnsiTheme="minorHAnsi" w:cstheme="minorHAnsi"/>
        </w:rPr>
        <w:t xml:space="preserve"> a v kapitolách zahraničních knih</w:t>
      </w:r>
      <w:r w:rsidRPr="006A0E3C">
        <w:rPr>
          <w:rFonts w:asciiTheme="minorHAnsi" w:hAnsiTheme="minorHAnsi" w:cstheme="minorHAnsi"/>
        </w:rPr>
        <w:t xml:space="preserve">.  </w:t>
      </w:r>
    </w:p>
    <w:p w14:paraId="79A15994" w14:textId="3B836295" w:rsidR="009B1497" w:rsidRPr="006A0E3C" w:rsidRDefault="009B1497"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Za nejvýznamnější lze považovat:</w:t>
      </w:r>
    </w:p>
    <w:p w14:paraId="678F0A53" w14:textId="1FA325DE" w:rsidR="00C424D7" w:rsidRPr="006A0E3C" w:rsidRDefault="003733C9" w:rsidP="00572434">
      <w:pPr>
        <w:pStyle w:val="Odstavecseseznamem"/>
        <w:numPr>
          <w:ilvl w:val="0"/>
          <w:numId w:val="10"/>
        </w:numPr>
        <w:spacing w:before="120" w:after="120"/>
        <w:ind w:left="567" w:hanging="283"/>
        <w:rPr>
          <w:rFonts w:asciiTheme="minorHAnsi" w:hAnsiTheme="minorHAnsi" w:cstheme="minorHAnsi"/>
          <w:sz w:val="21"/>
          <w:szCs w:val="21"/>
        </w:rPr>
      </w:pPr>
      <w:r w:rsidRPr="006A0E3C">
        <w:rPr>
          <w:rFonts w:asciiTheme="minorHAnsi" w:hAnsiTheme="minorHAnsi" w:cstheme="minorHAnsi"/>
          <w:caps/>
          <w:sz w:val="21"/>
          <w:szCs w:val="21"/>
        </w:rPr>
        <w:t>Volná</w:t>
      </w:r>
      <w:r w:rsidRPr="006A0E3C">
        <w:rPr>
          <w:rFonts w:asciiTheme="minorHAnsi" w:hAnsiTheme="minorHAnsi" w:cstheme="minorHAnsi"/>
          <w:sz w:val="21"/>
          <w:szCs w:val="21"/>
        </w:rPr>
        <w:t xml:space="preserve">, Eva; </w:t>
      </w:r>
      <w:r w:rsidRPr="006A0E3C">
        <w:rPr>
          <w:rFonts w:asciiTheme="minorHAnsi" w:hAnsiTheme="minorHAnsi" w:cstheme="minorHAnsi"/>
          <w:caps/>
          <w:sz w:val="21"/>
          <w:szCs w:val="21"/>
        </w:rPr>
        <w:t>Kotyrba</w:t>
      </w:r>
      <w:r w:rsidRPr="006A0E3C">
        <w:rPr>
          <w:rFonts w:asciiTheme="minorHAnsi" w:hAnsiTheme="minorHAnsi" w:cstheme="minorHAnsi"/>
          <w:sz w:val="21"/>
          <w:szCs w:val="21"/>
        </w:rPr>
        <w:t xml:space="preserve">, Martin; </w:t>
      </w:r>
      <w:r w:rsidRPr="006A0E3C">
        <w:rPr>
          <w:rFonts w:asciiTheme="minorHAnsi" w:hAnsiTheme="minorHAnsi" w:cstheme="minorHAnsi"/>
          <w:b/>
          <w:caps/>
          <w:sz w:val="21"/>
          <w:szCs w:val="21"/>
        </w:rPr>
        <w:t>Komínková Oplatková</w:t>
      </w:r>
      <w:r w:rsidRPr="006A0E3C">
        <w:rPr>
          <w:rFonts w:asciiTheme="minorHAnsi" w:hAnsiTheme="minorHAnsi" w:cstheme="minorHAnsi"/>
          <w:b/>
          <w:sz w:val="21"/>
          <w:szCs w:val="21"/>
        </w:rPr>
        <w:t xml:space="preserve">, </w:t>
      </w:r>
      <w:proofErr w:type="gramStart"/>
      <w:r w:rsidRPr="006A0E3C">
        <w:rPr>
          <w:rFonts w:asciiTheme="minorHAnsi" w:hAnsiTheme="minorHAnsi" w:cstheme="minorHAnsi"/>
          <w:b/>
          <w:sz w:val="21"/>
          <w:szCs w:val="21"/>
        </w:rPr>
        <w:t>Zuzana</w:t>
      </w:r>
      <w:r w:rsidR="00887DA0" w:rsidRPr="006A0E3C">
        <w:rPr>
          <w:rFonts w:asciiTheme="minorHAnsi" w:hAnsiTheme="minorHAnsi" w:cstheme="minorHAnsi"/>
          <w:sz w:val="21"/>
          <w:szCs w:val="21"/>
        </w:rPr>
        <w:t>(35</w:t>
      </w:r>
      <w:proofErr w:type="gramEnd"/>
      <w:r w:rsidRPr="006A0E3C">
        <w:rPr>
          <w:rFonts w:asciiTheme="minorHAnsi" w:hAnsiTheme="minorHAnsi" w:cstheme="minorHAnsi"/>
          <w:sz w:val="21"/>
          <w:szCs w:val="21"/>
        </w:rPr>
        <w:t xml:space="preserve">); </w:t>
      </w:r>
      <w:r w:rsidRPr="006A0E3C">
        <w:rPr>
          <w:rFonts w:asciiTheme="minorHAnsi" w:hAnsiTheme="minorHAnsi" w:cstheme="minorHAnsi"/>
          <w:caps/>
          <w:sz w:val="21"/>
          <w:szCs w:val="21"/>
        </w:rPr>
        <w:t>Šenkeřík</w:t>
      </w:r>
      <w:r w:rsidRPr="006A0E3C">
        <w:rPr>
          <w:rFonts w:asciiTheme="minorHAnsi" w:hAnsiTheme="minorHAnsi" w:cstheme="minorHAnsi"/>
          <w:sz w:val="21"/>
          <w:szCs w:val="21"/>
        </w:rPr>
        <w:t xml:space="preserve">, Roman. </w:t>
      </w:r>
      <w:proofErr w:type="spellStart"/>
      <w:r w:rsidRPr="006A0E3C">
        <w:rPr>
          <w:rFonts w:asciiTheme="minorHAnsi" w:hAnsiTheme="minorHAnsi" w:cstheme="minorHAnsi"/>
          <w:sz w:val="21"/>
          <w:szCs w:val="21"/>
        </w:rPr>
        <w:t>Elliott</w:t>
      </w:r>
      <w:proofErr w:type="spellEnd"/>
      <w:r w:rsidRPr="006A0E3C">
        <w:rPr>
          <w:rFonts w:asciiTheme="minorHAnsi" w:hAnsiTheme="minorHAnsi" w:cstheme="minorHAnsi"/>
          <w:sz w:val="21"/>
          <w:szCs w:val="21"/>
        </w:rPr>
        <w:t xml:space="preserve"> </w:t>
      </w:r>
      <w:proofErr w:type="spellStart"/>
      <w:r w:rsidRPr="006A0E3C">
        <w:rPr>
          <w:rFonts w:asciiTheme="minorHAnsi" w:hAnsiTheme="minorHAnsi" w:cstheme="minorHAnsi"/>
          <w:sz w:val="21"/>
          <w:szCs w:val="21"/>
        </w:rPr>
        <w:t>waves</w:t>
      </w:r>
      <w:proofErr w:type="spellEnd"/>
      <w:r w:rsidRPr="006A0E3C">
        <w:rPr>
          <w:rFonts w:asciiTheme="minorHAnsi" w:hAnsiTheme="minorHAnsi" w:cstheme="minorHAnsi"/>
          <w:sz w:val="21"/>
          <w:szCs w:val="21"/>
        </w:rPr>
        <w:t xml:space="preserve"> </w:t>
      </w:r>
      <w:proofErr w:type="spellStart"/>
      <w:r w:rsidRPr="006A0E3C">
        <w:rPr>
          <w:rFonts w:asciiTheme="minorHAnsi" w:hAnsiTheme="minorHAnsi" w:cstheme="minorHAnsi"/>
          <w:sz w:val="21"/>
          <w:szCs w:val="21"/>
        </w:rPr>
        <w:t>classification</w:t>
      </w:r>
      <w:proofErr w:type="spellEnd"/>
      <w:r w:rsidRPr="006A0E3C">
        <w:rPr>
          <w:rFonts w:asciiTheme="minorHAnsi" w:hAnsiTheme="minorHAnsi" w:cstheme="minorHAnsi"/>
          <w:sz w:val="21"/>
          <w:szCs w:val="21"/>
        </w:rPr>
        <w:t xml:space="preserve"> by </w:t>
      </w:r>
      <w:proofErr w:type="spellStart"/>
      <w:r w:rsidRPr="006A0E3C">
        <w:rPr>
          <w:rFonts w:asciiTheme="minorHAnsi" w:hAnsiTheme="minorHAnsi" w:cstheme="minorHAnsi"/>
          <w:sz w:val="21"/>
          <w:szCs w:val="21"/>
        </w:rPr>
        <w:t>means</w:t>
      </w:r>
      <w:proofErr w:type="spellEnd"/>
      <w:r w:rsidRPr="006A0E3C">
        <w:rPr>
          <w:rFonts w:asciiTheme="minorHAnsi" w:hAnsiTheme="minorHAnsi" w:cstheme="minorHAnsi"/>
          <w:sz w:val="21"/>
          <w:szCs w:val="21"/>
        </w:rPr>
        <w:t xml:space="preserve"> </w:t>
      </w:r>
      <w:proofErr w:type="spellStart"/>
      <w:r w:rsidRPr="006A0E3C">
        <w:rPr>
          <w:rFonts w:asciiTheme="minorHAnsi" w:hAnsiTheme="minorHAnsi" w:cstheme="minorHAnsi"/>
          <w:sz w:val="21"/>
          <w:szCs w:val="21"/>
        </w:rPr>
        <w:t>of</w:t>
      </w:r>
      <w:proofErr w:type="spellEnd"/>
      <w:r w:rsidRPr="006A0E3C">
        <w:rPr>
          <w:rFonts w:asciiTheme="minorHAnsi" w:hAnsiTheme="minorHAnsi" w:cstheme="minorHAnsi"/>
          <w:sz w:val="21"/>
          <w:szCs w:val="21"/>
        </w:rPr>
        <w:t xml:space="preserve"> </w:t>
      </w:r>
      <w:proofErr w:type="spellStart"/>
      <w:r w:rsidRPr="006A0E3C">
        <w:rPr>
          <w:rFonts w:asciiTheme="minorHAnsi" w:hAnsiTheme="minorHAnsi" w:cstheme="minorHAnsi"/>
          <w:sz w:val="21"/>
          <w:szCs w:val="21"/>
        </w:rPr>
        <w:t>neural</w:t>
      </w:r>
      <w:proofErr w:type="spellEnd"/>
      <w:r w:rsidRPr="006A0E3C">
        <w:rPr>
          <w:rFonts w:asciiTheme="minorHAnsi" w:hAnsiTheme="minorHAnsi" w:cstheme="minorHAnsi"/>
          <w:sz w:val="21"/>
          <w:szCs w:val="21"/>
        </w:rPr>
        <w:t xml:space="preserve"> and </w:t>
      </w:r>
      <w:proofErr w:type="spellStart"/>
      <w:r w:rsidRPr="006A0E3C">
        <w:rPr>
          <w:rFonts w:asciiTheme="minorHAnsi" w:hAnsiTheme="minorHAnsi" w:cstheme="minorHAnsi"/>
          <w:sz w:val="21"/>
          <w:szCs w:val="21"/>
        </w:rPr>
        <w:t>pseudo</w:t>
      </w:r>
      <w:proofErr w:type="spellEnd"/>
      <w:r w:rsidRPr="006A0E3C">
        <w:rPr>
          <w:rFonts w:asciiTheme="minorHAnsi" w:hAnsiTheme="minorHAnsi" w:cstheme="minorHAnsi"/>
          <w:sz w:val="21"/>
          <w:szCs w:val="21"/>
        </w:rPr>
        <w:t xml:space="preserve"> </w:t>
      </w:r>
      <w:proofErr w:type="spellStart"/>
      <w:r w:rsidRPr="006A0E3C">
        <w:rPr>
          <w:rFonts w:asciiTheme="minorHAnsi" w:hAnsiTheme="minorHAnsi" w:cstheme="minorHAnsi"/>
          <w:sz w:val="21"/>
          <w:szCs w:val="21"/>
        </w:rPr>
        <w:t>neural</w:t>
      </w:r>
      <w:proofErr w:type="spellEnd"/>
      <w:r w:rsidRPr="006A0E3C">
        <w:rPr>
          <w:rFonts w:asciiTheme="minorHAnsi" w:hAnsiTheme="minorHAnsi" w:cstheme="minorHAnsi"/>
          <w:sz w:val="21"/>
          <w:szCs w:val="21"/>
        </w:rPr>
        <w:t xml:space="preserve"> </w:t>
      </w:r>
      <w:proofErr w:type="spellStart"/>
      <w:r w:rsidRPr="006A0E3C">
        <w:rPr>
          <w:rFonts w:asciiTheme="minorHAnsi" w:hAnsiTheme="minorHAnsi" w:cstheme="minorHAnsi"/>
          <w:sz w:val="21"/>
          <w:szCs w:val="21"/>
        </w:rPr>
        <w:t>networks</w:t>
      </w:r>
      <w:proofErr w:type="spellEnd"/>
      <w:r w:rsidRPr="006A0E3C">
        <w:rPr>
          <w:rFonts w:asciiTheme="minorHAnsi" w:hAnsiTheme="minorHAnsi" w:cstheme="minorHAnsi"/>
          <w:sz w:val="21"/>
          <w:szCs w:val="21"/>
        </w:rPr>
        <w:t xml:space="preserve">. Soft </w:t>
      </w:r>
      <w:proofErr w:type="spellStart"/>
      <w:r w:rsidRPr="006A0E3C">
        <w:rPr>
          <w:rFonts w:asciiTheme="minorHAnsi" w:hAnsiTheme="minorHAnsi" w:cstheme="minorHAnsi"/>
          <w:sz w:val="21"/>
          <w:szCs w:val="21"/>
        </w:rPr>
        <w:t>computing</w:t>
      </w:r>
      <w:proofErr w:type="spellEnd"/>
      <w:r w:rsidR="00C424D7" w:rsidRPr="006A0E3C">
        <w:rPr>
          <w:rFonts w:asciiTheme="minorHAnsi" w:hAnsiTheme="minorHAnsi" w:cstheme="minorHAnsi"/>
          <w:sz w:val="21"/>
          <w:szCs w:val="21"/>
        </w:rPr>
        <w:t>, 2018</w:t>
      </w:r>
      <w:r w:rsidRPr="006A0E3C">
        <w:rPr>
          <w:rFonts w:asciiTheme="minorHAnsi" w:hAnsiTheme="minorHAnsi" w:cstheme="minorHAnsi"/>
          <w:sz w:val="21"/>
          <w:szCs w:val="21"/>
        </w:rPr>
        <w:t>, roč.</w:t>
      </w:r>
      <w:r w:rsidR="00C424D7" w:rsidRPr="006A0E3C">
        <w:rPr>
          <w:rFonts w:asciiTheme="minorHAnsi" w:hAnsiTheme="minorHAnsi" w:cstheme="minorHAnsi"/>
          <w:sz w:val="21"/>
          <w:szCs w:val="21"/>
        </w:rPr>
        <w:t xml:space="preserve"> 22</w:t>
      </w:r>
      <w:r w:rsidRPr="006A0E3C">
        <w:rPr>
          <w:rFonts w:asciiTheme="minorHAnsi" w:hAnsiTheme="minorHAnsi" w:cstheme="minorHAnsi"/>
          <w:sz w:val="21"/>
          <w:szCs w:val="21"/>
        </w:rPr>
        <w:t xml:space="preserve">, č. </w:t>
      </w:r>
      <w:r w:rsidR="00C424D7" w:rsidRPr="006A0E3C">
        <w:rPr>
          <w:rFonts w:asciiTheme="minorHAnsi" w:hAnsiTheme="minorHAnsi" w:cstheme="minorHAnsi"/>
          <w:sz w:val="21"/>
          <w:szCs w:val="21"/>
        </w:rPr>
        <w:t>6</w:t>
      </w:r>
      <w:r w:rsidRPr="006A0E3C">
        <w:rPr>
          <w:rFonts w:asciiTheme="minorHAnsi" w:hAnsiTheme="minorHAnsi" w:cstheme="minorHAnsi"/>
          <w:sz w:val="21"/>
          <w:szCs w:val="21"/>
        </w:rPr>
        <w:t>, s. 1</w:t>
      </w:r>
      <w:r w:rsidR="00C424D7" w:rsidRPr="006A0E3C">
        <w:rPr>
          <w:rFonts w:asciiTheme="minorHAnsi" w:hAnsiTheme="minorHAnsi" w:cstheme="minorHAnsi"/>
          <w:sz w:val="21"/>
          <w:szCs w:val="21"/>
        </w:rPr>
        <w:t>803</w:t>
      </w:r>
      <w:r w:rsidRPr="006A0E3C">
        <w:rPr>
          <w:rFonts w:asciiTheme="minorHAnsi" w:hAnsiTheme="minorHAnsi" w:cstheme="minorHAnsi"/>
          <w:sz w:val="21"/>
          <w:szCs w:val="21"/>
        </w:rPr>
        <w:t>-1</w:t>
      </w:r>
      <w:r w:rsidR="00C424D7" w:rsidRPr="006A0E3C">
        <w:rPr>
          <w:rFonts w:asciiTheme="minorHAnsi" w:hAnsiTheme="minorHAnsi" w:cstheme="minorHAnsi"/>
          <w:sz w:val="21"/>
          <w:szCs w:val="21"/>
        </w:rPr>
        <w:t>8</w:t>
      </w:r>
      <w:r w:rsidRPr="006A0E3C">
        <w:rPr>
          <w:rFonts w:asciiTheme="minorHAnsi" w:hAnsiTheme="minorHAnsi" w:cstheme="minorHAnsi"/>
          <w:sz w:val="21"/>
          <w:szCs w:val="21"/>
        </w:rPr>
        <w:t>1</w:t>
      </w:r>
      <w:r w:rsidR="00C424D7" w:rsidRPr="006A0E3C">
        <w:rPr>
          <w:rFonts w:asciiTheme="minorHAnsi" w:hAnsiTheme="minorHAnsi" w:cstheme="minorHAnsi"/>
          <w:sz w:val="21"/>
          <w:szCs w:val="21"/>
        </w:rPr>
        <w:t>3</w:t>
      </w:r>
      <w:r w:rsidRPr="006A0E3C">
        <w:rPr>
          <w:rFonts w:asciiTheme="minorHAnsi" w:hAnsiTheme="minorHAnsi" w:cstheme="minorHAnsi"/>
          <w:sz w:val="21"/>
          <w:szCs w:val="21"/>
        </w:rPr>
        <w:t>. ISSN 1432-7643</w:t>
      </w:r>
      <w:r w:rsidR="00C424D7" w:rsidRPr="006A0E3C">
        <w:rPr>
          <w:rFonts w:asciiTheme="minorHAnsi" w:hAnsiTheme="minorHAnsi" w:cstheme="minorHAnsi"/>
          <w:sz w:val="21"/>
          <w:szCs w:val="21"/>
        </w:rPr>
        <w:t xml:space="preserve">. </w:t>
      </w:r>
      <w:hyperlink r:id="rId9" w:history="1">
        <w:r w:rsidR="00C424D7" w:rsidRPr="006A0E3C">
          <w:rPr>
            <w:rStyle w:val="Hypertextovodkaz"/>
            <w:rFonts w:asciiTheme="minorHAnsi" w:hAnsiTheme="minorHAnsi" w:cstheme="minorHAnsi"/>
            <w:sz w:val="21"/>
            <w:szCs w:val="21"/>
            <w:lang w:val="en-GB"/>
          </w:rPr>
          <w:t>https://doi.org/10.1007/s00500-016-2097-y</w:t>
        </w:r>
      </w:hyperlink>
    </w:p>
    <w:p w14:paraId="37A34ED8" w14:textId="35F3908B" w:rsidR="00C424D7" w:rsidRPr="006A0E3C" w:rsidRDefault="00C424D7" w:rsidP="00572434">
      <w:pPr>
        <w:pStyle w:val="Odstavecseseznamem"/>
        <w:numPr>
          <w:ilvl w:val="0"/>
          <w:numId w:val="10"/>
        </w:numPr>
        <w:spacing w:before="120" w:after="120"/>
        <w:ind w:left="567" w:hanging="283"/>
        <w:rPr>
          <w:rFonts w:asciiTheme="minorHAnsi" w:hAnsiTheme="minorHAnsi" w:cstheme="minorHAnsi"/>
          <w:sz w:val="21"/>
          <w:szCs w:val="21"/>
        </w:rPr>
      </w:pPr>
      <w:r w:rsidRPr="006A0E3C">
        <w:rPr>
          <w:rFonts w:asciiTheme="minorHAnsi" w:hAnsiTheme="minorHAnsi" w:cstheme="minorHAnsi"/>
          <w:sz w:val="21"/>
          <w:szCs w:val="21"/>
        </w:rPr>
        <w:t xml:space="preserve">AFFUL-DADZIE, </w:t>
      </w:r>
      <w:proofErr w:type="spellStart"/>
      <w:r w:rsidRPr="006A0E3C">
        <w:rPr>
          <w:rFonts w:asciiTheme="minorHAnsi" w:hAnsiTheme="minorHAnsi" w:cstheme="minorHAnsi"/>
          <w:sz w:val="21"/>
          <w:szCs w:val="21"/>
        </w:rPr>
        <w:t>Eric</w:t>
      </w:r>
      <w:proofErr w:type="spellEnd"/>
      <w:r w:rsidRPr="006A0E3C">
        <w:rPr>
          <w:rFonts w:asciiTheme="minorHAnsi" w:hAnsiTheme="minorHAnsi" w:cstheme="minorHAnsi"/>
          <w:sz w:val="21"/>
          <w:szCs w:val="21"/>
        </w:rPr>
        <w:t xml:space="preserve">; </w:t>
      </w:r>
      <w:r w:rsidR="00EB078C" w:rsidRPr="006A0E3C">
        <w:rPr>
          <w:rFonts w:asciiTheme="minorHAnsi" w:hAnsiTheme="minorHAnsi" w:cstheme="minorHAnsi"/>
          <w:b/>
          <w:caps/>
          <w:sz w:val="21"/>
          <w:szCs w:val="21"/>
        </w:rPr>
        <w:t>Komínková Oplatková</w:t>
      </w:r>
      <w:r w:rsidR="00EB078C" w:rsidRPr="006A0E3C">
        <w:rPr>
          <w:rFonts w:asciiTheme="minorHAnsi" w:hAnsiTheme="minorHAnsi" w:cstheme="minorHAnsi"/>
          <w:b/>
          <w:sz w:val="21"/>
          <w:szCs w:val="21"/>
        </w:rPr>
        <w:t xml:space="preserve">, </w:t>
      </w:r>
      <w:proofErr w:type="gramStart"/>
      <w:r w:rsidR="00EB078C" w:rsidRPr="006A0E3C">
        <w:rPr>
          <w:rFonts w:asciiTheme="minorHAnsi" w:hAnsiTheme="minorHAnsi" w:cstheme="minorHAnsi"/>
          <w:b/>
          <w:sz w:val="21"/>
          <w:szCs w:val="21"/>
        </w:rPr>
        <w:t>Zuzana</w:t>
      </w:r>
      <w:r w:rsidRPr="006A0E3C">
        <w:rPr>
          <w:rFonts w:asciiTheme="minorHAnsi" w:hAnsiTheme="minorHAnsi" w:cstheme="minorHAnsi"/>
          <w:sz w:val="21"/>
          <w:szCs w:val="21"/>
        </w:rPr>
        <w:t>(20</w:t>
      </w:r>
      <w:proofErr w:type="gramEnd"/>
      <w:r w:rsidRPr="006A0E3C">
        <w:rPr>
          <w:rFonts w:asciiTheme="minorHAnsi" w:hAnsiTheme="minorHAnsi" w:cstheme="minorHAnsi"/>
          <w:sz w:val="21"/>
          <w:szCs w:val="21"/>
        </w:rPr>
        <w:t xml:space="preserve">); BELTRÁN PRIETO, Luis Antonio. </w:t>
      </w:r>
      <w:proofErr w:type="spellStart"/>
      <w:r w:rsidRPr="006A0E3C">
        <w:rPr>
          <w:rFonts w:asciiTheme="minorHAnsi" w:hAnsiTheme="minorHAnsi" w:cstheme="minorHAnsi"/>
          <w:sz w:val="21"/>
          <w:szCs w:val="21"/>
        </w:rPr>
        <w:t>Comparative</w:t>
      </w:r>
      <w:proofErr w:type="spellEnd"/>
      <w:r w:rsidRPr="006A0E3C">
        <w:rPr>
          <w:rFonts w:asciiTheme="minorHAnsi" w:hAnsiTheme="minorHAnsi" w:cstheme="minorHAnsi"/>
          <w:sz w:val="21"/>
          <w:szCs w:val="21"/>
        </w:rPr>
        <w:t xml:space="preserve"> </w:t>
      </w:r>
      <w:proofErr w:type="spellStart"/>
      <w:r w:rsidRPr="006A0E3C">
        <w:rPr>
          <w:rFonts w:asciiTheme="minorHAnsi" w:hAnsiTheme="minorHAnsi" w:cstheme="minorHAnsi"/>
          <w:sz w:val="21"/>
          <w:szCs w:val="21"/>
        </w:rPr>
        <w:t>State</w:t>
      </w:r>
      <w:proofErr w:type="spellEnd"/>
      <w:r w:rsidRPr="006A0E3C">
        <w:rPr>
          <w:rFonts w:asciiTheme="minorHAnsi" w:hAnsiTheme="minorHAnsi" w:cstheme="minorHAnsi"/>
          <w:sz w:val="21"/>
          <w:szCs w:val="21"/>
        </w:rPr>
        <w:t>-</w:t>
      </w:r>
      <w:proofErr w:type="spellStart"/>
      <w:r w:rsidRPr="006A0E3C">
        <w:rPr>
          <w:rFonts w:asciiTheme="minorHAnsi" w:hAnsiTheme="minorHAnsi" w:cstheme="minorHAnsi"/>
          <w:sz w:val="21"/>
          <w:szCs w:val="21"/>
        </w:rPr>
        <w:t>of</w:t>
      </w:r>
      <w:proofErr w:type="spellEnd"/>
      <w:r w:rsidRPr="006A0E3C">
        <w:rPr>
          <w:rFonts w:asciiTheme="minorHAnsi" w:hAnsiTheme="minorHAnsi" w:cstheme="minorHAnsi"/>
          <w:sz w:val="21"/>
          <w:szCs w:val="21"/>
        </w:rPr>
        <w:t>-</w:t>
      </w:r>
      <w:proofErr w:type="spellStart"/>
      <w:r w:rsidRPr="006A0E3C">
        <w:rPr>
          <w:rFonts w:asciiTheme="minorHAnsi" w:hAnsiTheme="minorHAnsi" w:cstheme="minorHAnsi"/>
          <w:sz w:val="21"/>
          <w:szCs w:val="21"/>
        </w:rPr>
        <w:t>the</w:t>
      </w:r>
      <w:proofErr w:type="spellEnd"/>
      <w:r w:rsidRPr="006A0E3C">
        <w:rPr>
          <w:rFonts w:asciiTheme="minorHAnsi" w:hAnsiTheme="minorHAnsi" w:cstheme="minorHAnsi"/>
          <w:sz w:val="21"/>
          <w:szCs w:val="21"/>
        </w:rPr>
        <w:t xml:space="preserve">-Art </w:t>
      </w:r>
      <w:proofErr w:type="spellStart"/>
      <w:r w:rsidRPr="006A0E3C">
        <w:rPr>
          <w:rFonts w:asciiTheme="minorHAnsi" w:hAnsiTheme="minorHAnsi" w:cstheme="minorHAnsi"/>
          <w:sz w:val="21"/>
          <w:szCs w:val="21"/>
        </w:rPr>
        <w:t>Survey</w:t>
      </w:r>
      <w:proofErr w:type="spellEnd"/>
      <w:r w:rsidRPr="006A0E3C">
        <w:rPr>
          <w:rFonts w:asciiTheme="minorHAnsi" w:hAnsiTheme="minorHAnsi" w:cstheme="minorHAnsi"/>
          <w:sz w:val="21"/>
          <w:szCs w:val="21"/>
        </w:rPr>
        <w:t xml:space="preserve"> </w:t>
      </w:r>
      <w:proofErr w:type="spellStart"/>
      <w:r w:rsidRPr="006A0E3C">
        <w:rPr>
          <w:rFonts w:asciiTheme="minorHAnsi" w:hAnsiTheme="minorHAnsi" w:cstheme="minorHAnsi"/>
          <w:sz w:val="21"/>
          <w:szCs w:val="21"/>
        </w:rPr>
        <w:t>of</w:t>
      </w:r>
      <w:proofErr w:type="spellEnd"/>
      <w:r w:rsidRPr="006A0E3C">
        <w:rPr>
          <w:rFonts w:asciiTheme="minorHAnsi" w:hAnsiTheme="minorHAnsi" w:cstheme="minorHAnsi"/>
          <w:sz w:val="21"/>
          <w:szCs w:val="21"/>
        </w:rPr>
        <w:t xml:space="preserve"> </w:t>
      </w:r>
      <w:proofErr w:type="spellStart"/>
      <w:r w:rsidRPr="006A0E3C">
        <w:rPr>
          <w:rFonts w:asciiTheme="minorHAnsi" w:hAnsiTheme="minorHAnsi" w:cstheme="minorHAnsi"/>
          <w:sz w:val="21"/>
          <w:szCs w:val="21"/>
        </w:rPr>
        <w:t>Classical</w:t>
      </w:r>
      <w:proofErr w:type="spellEnd"/>
      <w:r w:rsidRPr="006A0E3C">
        <w:rPr>
          <w:rFonts w:asciiTheme="minorHAnsi" w:hAnsiTheme="minorHAnsi" w:cstheme="minorHAnsi"/>
          <w:sz w:val="21"/>
          <w:szCs w:val="21"/>
        </w:rPr>
        <w:t xml:space="preserve"> Fuzzy Set and </w:t>
      </w:r>
      <w:proofErr w:type="spellStart"/>
      <w:r w:rsidRPr="006A0E3C">
        <w:rPr>
          <w:rFonts w:asciiTheme="minorHAnsi" w:hAnsiTheme="minorHAnsi" w:cstheme="minorHAnsi"/>
          <w:sz w:val="21"/>
          <w:szCs w:val="21"/>
        </w:rPr>
        <w:t>Intuitionistic</w:t>
      </w:r>
      <w:proofErr w:type="spellEnd"/>
      <w:r w:rsidRPr="006A0E3C">
        <w:rPr>
          <w:rFonts w:asciiTheme="minorHAnsi" w:hAnsiTheme="minorHAnsi" w:cstheme="minorHAnsi"/>
          <w:sz w:val="21"/>
          <w:szCs w:val="21"/>
        </w:rPr>
        <w:t xml:space="preserve"> Fuzzy </w:t>
      </w:r>
      <w:proofErr w:type="spellStart"/>
      <w:r w:rsidRPr="006A0E3C">
        <w:rPr>
          <w:rFonts w:asciiTheme="minorHAnsi" w:hAnsiTheme="minorHAnsi" w:cstheme="minorHAnsi"/>
          <w:sz w:val="21"/>
          <w:szCs w:val="21"/>
        </w:rPr>
        <w:t>Sets</w:t>
      </w:r>
      <w:proofErr w:type="spellEnd"/>
      <w:r w:rsidRPr="006A0E3C">
        <w:rPr>
          <w:rFonts w:asciiTheme="minorHAnsi" w:hAnsiTheme="minorHAnsi" w:cstheme="minorHAnsi"/>
          <w:sz w:val="21"/>
          <w:szCs w:val="21"/>
        </w:rPr>
        <w:t xml:space="preserve"> in </w:t>
      </w:r>
      <w:proofErr w:type="spellStart"/>
      <w:r w:rsidRPr="006A0E3C">
        <w:rPr>
          <w:rFonts w:asciiTheme="minorHAnsi" w:hAnsiTheme="minorHAnsi" w:cstheme="minorHAnsi"/>
          <w:sz w:val="21"/>
          <w:szCs w:val="21"/>
        </w:rPr>
        <w:t>Multi-</w:t>
      </w:r>
      <w:r w:rsidRPr="006A0E3C">
        <w:rPr>
          <w:rFonts w:asciiTheme="minorHAnsi" w:hAnsiTheme="minorHAnsi" w:cstheme="minorHAnsi"/>
          <w:sz w:val="21"/>
          <w:szCs w:val="21"/>
        </w:rPr>
        <w:lastRenderedPageBreak/>
        <w:t>Criteria</w:t>
      </w:r>
      <w:proofErr w:type="spellEnd"/>
      <w:r w:rsidRPr="006A0E3C">
        <w:rPr>
          <w:rFonts w:asciiTheme="minorHAnsi" w:hAnsiTheme="minorHAnsi" w:cstheme="minorHAnsi"/>
          <w:sz w:val="21"/>
          <w:szCs w:val="21"/>
        </w:rPr>
        <w:t xml:space="preserve"> </w:t>
      </w:r>
      <w:proofErr w:type="spellStart"/>
      <w:r w:rsidRPr="006A0E3C">
        <w:rPr>
          <w:rFonts w:asciiTheme="minorHAnsi" w:hAnsiTheme="minorHAnsi" w:cstheme="minorHAnsi"/>
          <w:sz w:val="21"/>
          <w:szCs w:val="21"/>
        </w:rPr>
        <w:t>Decision</w:t>
      </w:r>
      <w:proofErr w:type="spellEnd"/>
      <w:r w:rsidRPr="006A0E3C">
        <w:rPr>
          <w:rFonts w:asciiTheme="minorHAnsi" w:hAnsiTheme="minorHAnsi" w:cstheme="minorHAnsi"/>
          <w:sz w:val="21"/>
          <w:szCs w:val="21"/>
        </w:rPr>
        <w:t xml:space="preserve"> </w:t>
      </w:r>
      <w:proofErr w:type="spellStart"/>
      <w:r w:rsidRPr="006A0E3C">
        <w:rPr>
          <w:rFonts w:asciiTheme="minorHAnsi" w:hAnsiTheme="minorHAnsi" w:cstheme="minorHAnsi"/>
          <w:sz w:val="21"/>
          <w:szCs w:val="21"/>
        </w:rPr>
        <w:t>Making</w:t>
      </w:r>
      <w:proofErr w:type="spellEnd"/>
      <w:r w:rsidRPr="006A0E3C">
        <w:rPr>
          <w:rFonts w:asciiTheme="minorHAnsi" w:hAnsiTheme="minorHAnsi" w:cstheme="minorHAnsi"/>
          <w:sz w:val="21"/>
          <w:szCs w:val="21"/>
        </w:rPr>
        <w:t xml:space="preserve">. International </w:t>
      </w:r>
      <w:proofErr w:type="spellStart"/>
      <w:r w:rsidRPr="006A0E3C">
        <w:rPr>
          <w:rFonts w:asciiTheme="minorHAnsi" w:hAnsiTheme="minorHAnsi" w:cstheme="minorHAnsi"/>
          <w:sz w:val="21"/>
          <w:szCs w:val="21"/>
        </w:rPr>
        <w:t>Journal</w:t>
      </w:r>
      <w:proofErr w:type="spellEnd"/>
      <w:r w:rsidRPr="006A0E3C">
        <w:rPr>
          <w:rFonts w:asciiTheme="minorHAnsi" w:hAnsiTheme="minorHAnsi" w:cstheme="minorHAnsi"/>
          <w:sz w:val="21"/>
          <w:szCs w:val="21"/>
        </w:rPr>
        <w:t xml:space="preserve"> </w:t>
      </w:r>
      <w:proofErr w:type="spellStart"/>
      <w:r w:rsidRPr="006A0E3C">
        <w:rPr>
          <w:rFonts w:asciiTheme="minorHAnsi" w:hAnsiTheme="minorHAnsi" w:cstheme="minorHAnsi"/>
          <w:sz w:val="21"/>
          <w:szCs w:val="21"/>
        </w:rPr>
        <w:t>of</w:t>
      </w:r>
      <w:proofErr w:type="spellEnd"/>
      <w:r w:rsidRPr="006A0E3C">
        <w:rPr>
          <w:rFonts w:asciiTheme="minorHAnsi" w:hAnsiTheme="minorHAnsi" w:cstheme="minorHAnsi"/>
          <w:sz w:val="21"/>
          <w:szCs w:val="21"/>
        </w:rPr>
        <w:t xml:space="preserve"> Fuzzy Systems, 2017, roč. 19, č. 3, s. 726-738. ISSN 1562-2479</w:t>
      </w:r>
    </w:p>
    <w:p w14:paraId="6A36CD48" w14:textId="35F9CAD1" w:rsidR="00C424D7" w:rsidRPr="006A0E3C" w:rsidRDefault="00EB078C" w:rsidP="00572434">
      <w:pPr>
        <w:pStyle w:val="Odstavecseseznamem"/>
        <w:numPr>
          <w:ilvl w:val="0"/>
          <w:numId w:val="10"/>
        </w:numPr>
        <w:spacing w:before="120" w:after="120"/>
        <w:ind w:left="567" w:hanging="283"/>
        <w:rPr>
          <w:rFonts w:asciiTheme="minorHAnsi" w:eastAsia="Times New Roman" w:hAnsiTheme="minorHAnsi" w:cstheme="minorHAnsi"/>
          <w:sz w:val="21"/>
          <w:szCs w:val="21"/>
          <w:lang w:val="en-GB" w:eastAsia="en-GB"/>
        </w:rPr>
      </w:pPr>
      <w:r w:rsidRPr="006A0E3C">
        <w:rPr>
          <w:rFonts w:asciiTheme="minorHAnsi" w:hAnsiTheme="minorHAnsi" w:cstheme="minorHAnsi"/>
          <w:b/>
          <w:caps/>
          <w:sz w:val="21"/>
          <w:szCs w:val="21"/>
        </w:rPr>
        <w:t>Komínková Oplatková</w:t>
      </w:r>
      <w:r w:rsidRPr="006A0E3C">
        <w:rPr>
          <w:rFonts w:asciiTheme="minorHAnsi" w:hAnsiTheme="minorHAnsi" w:cstheme="minorHAnsi"/>
          <w:b/>
          <w:sz w:val="21"/>
          <w:szCs w:val="21"/>
        </w:rPr>
        <w:t>, Zuzana</w:t>
      </w:r>
      <w:r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sz w:val="21"/>
          <w:szCs w:val="21"/>
        </w:rPr>
        <w:t xml:space="preserve">(65); </w:t>
      </w:r>
      <w:r w:rsidRPr="006A0E3C">
        <w:rPr>
          <w:rFonts w:asciiTheme="minorHAnsi" w:eastAsia="Times New Roman" w:hAnsiTheme="minorHAnsi" w:cstheme="minorHAnsi"/>
          <w:bCs/>
          <w:sz w:val="21"/>
          <w:szCs w:val="21"/>
        </w:rPr>
        <w:t>HOLOŠKA</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Jiří</w:t>
      </w:r>
      <w:r w:rsidR="00C424D7" w:rsidRPr="006A0E3C">
        <w:rPr>
          <w:rFonts w:asciiTheme="minorHAnsi" w:eastAsia="Times New Roman" w:hAnsiTheme="minorHAnsi" w:cstheme="minorHAnsi"/>
          <w:sz w:val="21"/>
          <w:szCs w:val="21"/>
        </w:rPr>
        <w:t xml:space="preserve">; </w:t>
      </w:r>
      <w:r w:rsidRPr="006A0E3C">
        <w:rPr>
          <w:rFonts w:asciiTheme="minorHAnsi" w:hAnsiTheme="minorHAnsi" w:cstheme="minorHAnsi"/>
          <w:caps/>
          <w:sz w:val="21"/>
          <w:szCs w:val="21"/>
        </w:rPr>
        <w:t>Šenkeřík</w:t>
      </w:r>
      <w:r w:rsidRPr="006A0E3C">
        <w:rPr>
          <w:rFonts w:asciiTheme="minorHAnsi" w:hAnsiTheme="minorHAnsi" w:cstheme="minorHAnsi"/>
          <w:sz w:val="21"/>
          <w:szCs w:val="21"/>
        </w:rPr>
        <w:t>, Roman</w:t>
      </w:r>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Steganography</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content</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detection</w:t>
      </w:r>
      <w:proofErr w:type="spellEnd"/>
      <w:r w:rsidR="00C424D7" w:rsidRPr="006A0E3C">
        <w:rPr>
          <w:rFonts w:asciiTheme="minorHAnsi" w:eastAsia="Times New Roman" w:hAnsiTheme="minorHAnsi" w:cstheme="minorHAnsi"/>
          <w:sz w:val="21"/>
          <w:szCs w:val="21"/>
        </w:rPr>
        <w:t xml:space="preserve"> by </w:t>
      </w:r>
      <w:proofErr w:type="spellStart"/>
      <w:r w:rsidR="00C424D7" w:rsidRPr="006A0E3C">
        <w:rPr>
          <w:rFonts w:asciiTheme="minorHAnsi" w:eastAsia="Times New Roman" w:hAnsiTheme="minorHAnsi" w:cstheme="minorHAnsi"/>
          <w:sz w:val="21"/>
          <w:szCs w:val="21"/>
        </w:rPr>
        <w:t>means</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of</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feedforward</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neural</w:t>
      </w:r>
      <w:proofErr w:type="spellEnd"/>
      <w:r w:rsidR="00C424D7" w:rsidRPr="006A0E3C">
        <w:rPr>
          <w:rFonts w:asciiTheme="minorHAnsi" w:eastAsia="Times New Roman" w:hAnsiTheme="minorHAnsi" w:cstheme="minorHAnsi"/>
          <w:sz w:val="21"/>
          <w:szCs w:val="21"/>
        </w:rPr>
        <w:t xml:space="preserve"> network. </w:t>
      </w:r>
      <w:r w:rsidR="00C424D7" w:rsidRPr="006A0E3C">
        <w:rPr>
          <w:rFonts w:asciiTheme="minorHAnsi" w:eastAsia="Times New Roman" w:hAnsiTheme="minorHAnsi" w:cstheme="minorHAnsi"/>
          <w:i/>
          <w:iCs/>
          <w:sz w:val="21"/>
          <w:szCs w:val="21"/>
        </w:rPr>
        <w:t xml:space="preserve">International </w:t>
      </w:r>
      <w:proofErr w:type="spellStart"/>
      <w:r w:rsidR="00C424D7" w:rsidRPr="006A0E3C">
        <w:rPr>
          <w:rFonts w:asciiTheme="minorHAnsi" w:eastAsia="Times New Roman" w:hAnsiTheme="minorHAnsi" w:cstheme="minorHAnsi"/>
          <w:i/>
          <w:iCs/>
          <w:sz w:val="21"/>
          <w:szCs w:val="21"/>
        </w:rPr>
        <w:t>Journal</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of</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Innovative</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Computing</w:t>
      </w:r>
      <w:proofErr w:type="spellEnd"/>
      <w:r w:rsidR="00C424D7" w:rsidRPr="006A0E3C">
        <w:rPr>
          <w:rFonts w:asciiTheme="minorHAnsi" w:eastAsia="Times New Roman" w:hAnsiTheme="minorHAnsi" w:cstheme="minorHAnsi"/>
          <w:i/>
          <w:iCs/>
          <w:sz w:val="21"/>
          <w:szCs w:val="21"/>
        </w:rPr>
        <w:t xml:space="preserve"> and </w:t>
      </w:r>
      <w:proofErr w:type="spellStart"/>
      <w:r w:rsidR="00C424D7" w:rsidRPr="006A0E3C">
        <w:rPr>
          <w:rFonts w:asciiTheme="minorHAnsi" w:eastAsia="Times New Roman" w:hAnsiTheme="minorHAnsi" w:cstheme="minorHAnsi"/>
          <w:i/>
          <w:iCs/>
          <w:sz w:val="21"/>
          <w:szCs w:val="21"/>
        </w:rPr>
        <w:t>Applications</w:t>
      </w:r>
      <w:proofErr w:type="spellEnd"/>
      <w:r w:rsidR="00C424D7" w:rsidRPr="006A0E3C">
        <w:rPr>
          <w:rFonts w:asciiTheme="minorHAnsi" w:eastAsia="Times New Roman" w:hAnsiTheme="minorHAnsi" w:cstheme="minorHAnsi"/>
          <w:sz w:val="21"/>
          <w:szCs w:val="21"/>
        </w:rPr>
        <w:t>, 2013, roč. 5, č. 3, s. 184-190. ISSN 1751-648X</w:t>
      </w:r>
    </w:p>
    <w:p w14:paraId="462A64EB" w14:textId="623EF7D4" w:rsidR="00C424D7" w:rsidRPr="006A0E3C" w:rsidRDefault="00EB078C" w:rsidP="00EB078C">
      <w:pPr>
        <w:pStyle w:val="Odstavecseseznamem"/>
        <w:numPr>
          <w:ilvl w:val="0"/>
          <w:numId w:val="10"/>
        </w:numPr>
        <w:ind w:left="567" w:hanging="283"/>
        <w:rPr>
          <w:rFonts w:asciiTheme="minorHAnsi" w:eastAsia="Times New Roman" w:hAnsiTheme="minorHAnsi" w:cstheme="minorHAnsi"/>
          <w:sz w:val="21"/>
          <w:szCs w:val="21"/>
        </w:rPr>
      </w:pPr>
      <w:r w:rsidRPr="006A0E3C">
        <w:rPr>
          <w:rFonts w:asciiTheme="minorHAnsi" w:hAnsiTheme="minorHAnsi" w:cstheme="minorHAnsi"/>
          <w:b/>
          <w:caps/>
          <w:sz w:val="21"/>
          <w:szCs w:val="21"/>
        </w:rPr>
        <w:t>Komínková Oplatková</w:t>
      </w:r>
      <w:r w:rsidRPr="006A0E3C">
        <w:rPr>
          <w:rFonts w:asciiTheme="minorHAnsi" w:hAnsiTheme="minorHAnsi" w:cstheme="minorHAnsi"/>
          <w:b/>
          <w:sz w:val="21"/>
          <w:szCs w:val="21"/>
        </w:rPr>
        <w:t>, Zuzana</w:t>
      </w:r>
      <w:r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sz w:val="21"/>
          <w:szCs w:val="21"/>
        </w:rPr>
        <w:t xml:space="preserve">(35); </w:t>
      </w:r>
      <w:r w:rsidRPr="006A0E3C">
        <w:rPr>
          <w:rFonts w:asciiTheme="minorHAnsi" w:hAnsiTheme="minorHAnsi" w:cstheme="minorHAnsi"/>
          <w:caps/>
          <w:sz w:val="21"/>
          <w:szCs w:val="21"/>
        </w:rPr>
        <w:t>Šenkeřík</w:t>
      </w:r>
      <w:r w:rsidRPr="006A0E3C">
        <w:rPr>
          <w:rFonts w:asciiTheme="minorHAnsi" w:hAnsiTheme="minorHAnsi" w:cstheme="minorHAnsi"/>
          <w:sz w:val="21"/>
          <w:szCs w:val="21"/>
        </w:rPr>
        <w:t>, Roman</w:t>
      </w:r>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ZELINKA</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Ivan</w:t>
      </w:r>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PLUHÁČEK</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Michal</w:t>
      </w:r>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Analytic</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programming</w:t>
      </w:r>
      <w:proofErr w:type="spellEnd"/>
      <w:r w:rsidR="00C424D7" w:rsidRPr="006A0E3C">
        <w:rPr>
          <w:rFonts w:asciiTheme="minorHAnsi" w:eastAsia="Times New Roman" w:hAnsiTheme="minorHAnsi" w:cstheme="minorHAnsi"/>
          <w:sz w:val="21"/>
          <w:szCs w:val="21"/>
        </w:rPr>
        <w:t xml:space="preserve"> in </w:t>
      </w:r>
      <w:proofErr w:type="spellStart"/>
      <w:r w:rsidR="00C424D7" w:rsidRPr="006A0E3C">
        <w:rPr>
          <w:rFonts w:asciiTheme="minorHAnsi" w:eastAsia="Times New Roman" w:hAnsiTheme="minorHAnsi" w:cstheme="minorHAnsi"/>
          <w:sz w:val="21"/>
          <w:szCs w:val="21"/>
        </w:rPr>
        <w:t>the</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task</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of</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evolutionary</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synthesis</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of</w:t>
      </w:r>
      <w:proofErr w:type="spellEnd"/>
      <w:r w:rsidR="00C424D7" w:rsidRPr="006A0E3C">
        <w:rPr>
          <w:rFonts w:asciiTheme="minorHAnsi" w:eastAsia="Times New Roman" w:hAnsiTheme="minorHAnsi" w:cstheme="minorHAnsi"/>
          <w:sz w:val="21"/>
          <w:szCs w:val="21"/>
        </w:rPr>
        <w:t xml:space="preserve"> a </w:t>
      </w:r>
      <w:proofErr w:type="spellStart"/>
      <w:r w:rsidR="00C424D7" w:rsidRPr="006A0E3C">
        <w:rPr>
          <w:rFonts w:asciiTheme="minorHAnsi" w:eastAsia="Times New Roman" w:hAnsiTheme="minorHAnsi" w:cstheme="minorHAnsi"/>
          <w:sz w:val="21"/>
          <w:szCs w:val="21"/>
        </w:rPr>
        <w:t>controller</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for</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high</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order</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oscillations</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stabilization</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of</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discrete</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chaotic</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systems</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i/>
          <w:iCs/>
          <w:sz w:val="21"/>
          <w:szCs w:val="21"/>
        </w:rPr>
        <w:t>Computers</w:t>
      </w:r>
      <w:proofErr w:type="spellEnd"/>
      <w:r w:rsidR="00C424D7" w:rsidRPr="006A0E3C">
        <w:rPr>
          <w:rFonts w:asciiTheme="minorHAnsi" w:eastAsia="Times New Roman" w:hAnsiTheme="minorHAnsi" w:cstheme="minorHAnsi"/>
          <w:i/>
          <w:iCs/>
          <w:sz w:val="21"/>
          <w:szCs w:val="21"/>
        </w:rPr>
        <w:t xml:space="preserve"> &amp; </w:t>
      </w:r>
      <w:proofErr w:type="spellStart"/>
      <w:r w:rsidR="00C424D7" w:rsidRPr="006A0E3C">
        <w:rPr>
          <w:rFonts w:asciiTheme="minorHAnsi" w:eastAsia="Times New Roman" w:hAnsiTheme="minorHAnsi" w:cstheme="minorHAnsi"/>
          <w:i/>
          <w:iCs/>
          <w:sz w:val="21"/>
          <w:szCs w:val="21"/>
        </w:rPr>
        <w:t>Mathematics</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with</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Applications</w:t>
      </w:r>
      <w:proofErr w:type="spellEnd"/>
      <w:r w:rsidR="00C424D7" w:rsidRPr="006A0E3C">
        <w:rPr>
          <w:rFonts w:asciiTheme="minorHAnsi" w:eastAsia="Times New Roman" w:hAnsiTheme="minorHAnsi" w:cstheme="minorHAnsi"/>
          <w:sz w:val="21"/>
          <w:szCs w:val="21"/>
        </w:rPr>
        <w:t>, 2013, roč. 66, č. 2, s. 177-189. ISSN 0898-1221</w:t>
      </w:r>
    </w:p>
    <w:p w14:paraId="3798AD89" w14:textId="38027664" w:rsidR="00C424D7" w:rsidRPr="006A0E3C" w:rsidRDefault="00EB078C" w:rsidP="00EB078C">
      <w:pPr>
        <w:pStyle w:val="Odstavecseseznamem"/>
        <w:numPr>
          <w:ilvl w:val="0"/>
          <w:numId w:val="10"/>
        </w:numPr>
        <w:ind w:left="567" w:hanging="283"/>
        <w:rPr>
          <w:rFonts w:asciiTheme="minorHAnsi" w:eastAsia="Times New Roman" w:hAnsiTheme="minorHAnsi" w:cstheme="minorHAnsi"/>
          <w:sz w:val="21"/>
          <w:szCs w:val="21"/>
        </w:rPr>
      </w:pPr>
      <w:r w:rsidRPr="006A0E3C">
        <w:rPr>
          <w:rFonts w:asciiTheme="minorHAnsi" w:eastAsia="Times New Roman" w:hAnsiTheme="minorHAnsi" w:cstheme="minorHAnsi"/>
          <w:bCs/>
          <w:sz w:val="21"/>
          <w:szCs w:val="21"/>
        </w:rPr>
        <w:t>LAPKOVÁ</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Dora</w:t>
      </w:r>
      <w:r w:rsidR="00C424D7" w:rsidRPr="006A0E3C">
        <w:rPr>
          <w:rFonts w:asciiTheme="minorHAnsi" w:eastAsia="Times New Roman" w:hAnsiTheme="minorHAnsi" w:cstheme="minorHAnsi"/>
          <w:sz w:val="21"/>
          <w:szCs w:val="21"/>
        </w:rPr>
        <w:t xml:space="preserve">; </w:t>
      </w:r>
      <w:r w:rsidRPr="006A0E3C">
        <w:rPr>
          <w:rFonts w:asciiTheme="minorHAnsi" w:hAnsiTheme="minorHAnsi" w:cstheme="minorHAnsi"/>
          <w:b/>
          <w:caps/>
          <w:sz w:val="21"/>
          <w:szCs w:val="21"/>
        </w:rPr>
        <w:t xml:space="preserve">Komínková </w:t>
      </w:r>
      <w:r w:rsidRPr="006A0E3C">
        <w:rPr>
          <w:rFonts w:asciiTheme="minorHAnsi" w:hAnsiTheme="minorHAnsi" w:cstheme="minorHAnsi"/>
          <w:caps/>
          <w:sz w:val="21"/>
          <w:szCs w:val="21"/>
        </w:rPr>
        <w:t>Oplatková</w:t>
      </w:r>
      <w:r w:rsidRPr="006A0E3C">
        <w:rPr>
          <w:rFonts w:asciiTheme="minorHAnsi" w:hAnsiTheme="minorHAnsi" w:cstheme="minorHAnsi"/>
          <w:sz w:val="21"/>
          <w:szCs w:val="21"/>
        </w:rPr>
        <w:t>, Zuzana</w:t>
      </w:r>
      <w:r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sz w:val="21"/>
          <w:szCs w:val="21"/>
        </w:rPr>
        <w:t xml:space="preserve">(30); </w:t>
      </w:r>
      <w:r w:rsidRPr="006A0E3C">
        <w:rPr>
          <w:rFonts w:asciiTheme="minorHAnsi" w:eastAsia="Times New Roman" w:hAnsiTheme="minorHAnsi" w:cstheme="minorHAnsi"/>
          <w:bCs/>
          <w:sz w:val="21"/>
          <w:szCs w:val="21"/>
        </w:rPr>
        <w:t>PLUHÁČEK</w:t>
      </w:r>
      <w:r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Michal</w:t>
      </w:r>
      <w:r w:rsidR="00C424D7" w:rsidRPr="006A0E3C">
        <w:rPr>
          <w:rFonts w:asciiTheme="minorHAnsi" w:eastAsia="Times New Roman" w:hAnsiTheme="minorHAnsi" w:cstheme="minorHAnsi"/>
          <w:sz w:val="21"/>
          <w:szCs w:val="21"/>
        </w:rPr>
        <w:t xml:space="preserve">; </w:t>
      </w:r>
      <w:r w:rsidRPr="006A0E3C">
        <w:rPr>
          <w:rFonts w:asciiTheme="minorHAnsi" w:hAnsiTheme="minorHAnsi" w:cstheme="minorHAnsi"/>
          <w:caps/>
          <w:sz w:val="21"/>
          <w:szCs w:val="21"/>
        </w:rPr>
        <w:t>Šenkeřík</w:t>
      </w:r>
      <w:r w:rsidRPr="006A0E3C">
        <w:rPr>
          <w:rFonts w:asciiTheme="minorHAnsi" w:hAnsiTheme="minorHAnsi" w:cstheme="minorHAnsi"/>
          <w:sz w:val="21"/>
          <w:szCs w:val="21"/>
        </w:rPr>
        <w:t>, Roman</w:t>
      </w:r>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ADÁMEK</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Milan</w:t>
      </w:r>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Analysis</w:t>
      </w:r>
      <w:proofErr w:type="spellEnd"/>
      <w:r w:rsidR="00C424D7" w:rsidRPr="006A0E3C">
        <w:rPr>
          <w:rFonts w:asciiTheme="minorHAnsi" w:eastAsia="Times New Roman" w:hAnsiTheme="minorHAnsi" w:cstheme="minorHAnsi"/>
          <w:sz w:val="21"/>
          <w:szCs w:val="21"/>
        </w:rPr>
        <w:t xml:space="preserve"> and </w:t>
      </w:r>
      <w:proofErr w:type="spellStart"/>
      <w:r w:rsidR="00C424D7" w:rsidRPr="006A0E3C">
        <w:rPr>
          <w:rFonts w:asciiTheme="minorHAnsi" w:eastAsia="Times New Roman" w:hAnsiTheme="minorHAnsi" w:cstheme="minorHAnsi"/>
          <w:sz w:val="21"/>
          <w:szCs w:val="21"/>
        </w:rPr>
        <w:t>Classification</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Tools</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for</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Automatic</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Process</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of</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Punches</w:t>
      </w:r>
      <w:proofErr w:type="spellEnd"/>
      <w:r w:rsidR="00C424D7" w:rsidRPr="006A0E3C">
        <w:rPr>
          <w:rFonts w:asciiTheme="minorHAnsi" w:eastAsia="Times New Roman" w:hAnsiTheme="minorHAnsi" w:cstheme="minorHAnsi"/>
          <w:sz w:val="21"/>
          <w:szCs w:val="21"/>
        </w:rPr>
        <w:t xml:space="preserve"> and </w:t>
      </w:r>
      <w:proofErr w:type="spellStart"/>
      <w:r w:rsidR="00C424D7" w:rsidRPr="006A0E3C">
        <w:rPr>
          <w:rFonts w:asciiTheme="minorHAnsi" w:eastAsia="Times New Roman" w:hAnsiTheme="minorHAnsi" w:cstheme="minorHAnsi"/>
          <w:sz w:val="21"/>
          <w:szCs w:val="21"/>
        </w:rPr>
        <w:t>Kicks</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Recognition</w:t>
      </w:r>
      <w:proofErr w:type="spellEnd"/>
      <w:r w:rsidR="00C424D7" w:rsidRPr="006A0E3C">
        <w:rPr>
          <w:rFonts w:asciiTheme="minorHAnsi" w:eastAsia="Times New Roman" w:hAnsiTheme="minorHAnsi" w:cstheme="minorHAnsi"/>
          <w:sz w:val="21"/>
          <w:szCs w:val="21"/>
        </w:rPr>
        <w:t xml:space="preserve">. In </w:t>
      </w:r>
      <w:proofErr w:type="spellStart"/>
      <w:r w:rsidR="00C424D7" w:rsidRPr="006A0E3C">
        <w:rPr>
          <w:rFonts w:asciiTheme="minorHAnsi" w:eastAsia="Times New Roman" w:hAnsiTheme="minorHAnsi" w:cstheme="minorHAnsi"/>
          <w:i/>
          <w:iCs/>
          <w:sz w:val="21"/>
          <w:szCs w:val="21"/>
        </w:rPr>
        <w:t>Pattern</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Recognition</w:t>
      </w:r>
      <w:proofErr w:type="spellEnd"/>
      <w:r w:rsidR="00C424D7" w:rsidRPr="006A0E3C">
        <w:rPr>
          <w:rFonts w:asciiTheme="minorHAnsi" w:eastAsia="Times New Roman" w:hAnsiTheme="minorHAnsi" w:cstheme="minorHAnsi"/>
          <w:i/>
          <w:iCs/>
          <w:sz w:val="21"/>
          <w:szCs w:val="21"/>
        </w:rPr>
        <w:t xml:space="preserve"> and </w:t>
      </w:r>
      <w:proofErr w:type="spellStart"/>
      <w:r w:rsidR="00C424D7" w:rsidRPr="006A0E3C">
        <w:rPr>
          <w:rFonts w:asciiTheme="minorHAnsi" w:eastAsia="Times New Roman" w:hAnsiTheme="minorHAnsi" w:cstheme="minorHAnsi"/>
          <w:i/>
          <w:iCs/>
          <w:sz w:val="21"/>
          <w:szCs w:val="21"/>
        </w:rPr>
        <w:t>Classification</w:t>
      </w:r>
      <w:proofErr w:type="spellEnd"/>
      <w:r w:rsidR="00C424D7" w:rsidRPr="006A0E3C">
        <w:rPr>
          <w:rFonts w:asciiTheme="minorHAnsi" w:eastAsia="Times New Roman" w:hAnsiTheme="minorHAnsi" w:cstheme="minorHAnsi"/>
          <w:i/>
          <w:iCs/>
          <w:sz w:val="21"/>
          <w:szCs w:val="21"/>
        </w:rPr>
        <w:t xml:space="preserve"> in </w:t>
      </w:r>
      <w:proofErr w:type="spellStart"/>
      <w:proofErr w:type="gramStart"/>
      <w:r w:rsidR="00C424D7" w:rsidRPr="006A0E3C">
        <w:rPr>
          <w:rFonts w:asciiTheme="minorHAnsi" w:eastAsia="Times New Roman" w:hAnsiTheme="minorHAnsi" w:cstheme="minorHAnsi"/>
          <w:i/>
          <w:iCs/>
          <w:sz w:val="21"/>
          <w:szCs w:val="21"/>
        </w:rPr>
        <w:t>Time</w:t>
      </w:r>
      <w:proofErr w:type="spellEnd"/>
      <w:proofErr w:type="gram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Series</w:t>
      </w:r>
      <w:proofErr w:type="spellEnd"/>
      <w:r w:rsidR="00C424D7" w:rsidRPr="006A0E3C">
        <w:rPr>
          <w:rFonts w:asciiTheme="minorHAnsi" w:eastAsia="Times New Roman" w:hAnsiTheme="minorHAnsi" w:cstheme="minorHAnsi"/>
          <w:i/>
          <w:iCs/>
          <w:sz w:val="21"/>
          <w:szCs w:val="21"/>
        </w:rPr>
        <w:t xml:space="preserve"> Data</w:t>
      </w:r>
      <w:r w:rsidR="00C424D7" w:rsidRPr="006A0E3C">
        <w:rPr>
          <w:rFonts w:asciiTheme="minorHAnsi" w:eastAsia="Times New Roman" w:hAnsiTheme="minorHAnsi" w:cstheme="minorHAnsi"/>
          <w:sz w:val="21"/>
          <w:szCs w:val="21"/>
        </w:rPr>
        <w:t xml:space="preserve">. </w:t>
      </w:r>
      <w:proofErr w:type="spellStart"/>
      <w:proofErr w:type="gramStart"/>
      <w:r w:rsidR="00C424D7" w:rsidRPr="006A0E3C">
        <w:rPr>
          <w:rFonts w:asciiTheme="minorHAnsi" w:eastAsia="Times New Roman" w:hAnsiTheme="minorHAnsi" w:cstheme="minorHAnsi"/>
          <w:sz w:val="21"/>
          <w:szCs w:val="21"/>
        </w:rPr>
        <w:t>Hershey</w:t>
      </w:r>
      <w:proofErr w:type="spellEnd"/>
      <w:r w:rsidR="00C424D7" w:rsidRPr="006A0E3C">
        <w:rPr>
          <w:rFonts w:asciiTheme="minorHAnsi" w:eastAsia="Times New Roman" w:hAnsiTheme="minorHAnsi" w:cstheme="minorHAnsi"/>
          <w:sz w:val="21"/>
          <w:szCs w:val="21"/>
        </w:rPr>
        <w:t xml:space="preserve"> : IGI</w:t>
      </w:r>
      <w:proofErr w:type="gram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Global</w:t>
      </w:r>
      <w:proofErr w:type="spellEnd"/>
      <w:r w:rsidR="00C424D7" w:rsidRPr="006A0E3C">
        <w:rPr>
          <w:rFonts w:asciiTheme="minorHAnsi" w:eastAsia="Times New Roman" w:hAnsiTheme="minorHAnsi" w:cstheme="minorHAnsi"/>
          <w:sz w:val="21"/>
          <w:szCs w:val="21"/>
        </w:rPr>
        <w:t>, 2016, s. 127-151. ISBN 9781522505655</w:t>
      </w:r>
    </w:p>
    <w:p w14:paraId="178397C2" w14:textId="4D25A03F" w:rsidR="00C424D7" w:rsidRPr="006A0E3C" w:rsidRDefault="00EB078C" w:rsidP="00EB078C">
      <w:pPr>
        <w:pStyle w:val="Odstavecseseznamem"/>
        <w:numPr>
          <w:ilvl w:val="0"/>
          <w:numId w:val="10"/>
        </w:numPr>
        <w:ind w:left="567" w:hanging="283"/>
        <w:rPr>
          <w:rFonts w:asciiTheme="minorHAnsi" w:eastAsia="Times New Roman" w:hAnsiTheme="minorHAnsi" w:cstheme="minorHAnsi"/>
          <w:sz w:val="21"/>
          <w:szCs w:val="21"/>
        </w:rPr>
      </w:pPr>
      <w:r w:rsidRPr="006A0E3C">
        <w:rPr>
          <w:rFonts w:asciiTheme="minorHAnsi" w:hAnsiTheme="minorHAnsi" w:cstheme="minorHAnsi"/>
          <w:b/>
          <w:caps/>
          <w:sz w:val="21"/>
          <w:szCs w:val="21"/>
        </w:rPr>
        <w:t>Komínková Oplatková</w:t>
      </w:r>
      <w:r w:rsidRPr="006A0E3C">
        <w:rPr>
          <w:rFonts w:asciiTheme="minorHAnsi" w:hAnsiTheme="minorHAnsi" w:cstheme="minorHAnsi"/>
          <w:b/>
          <w:sz w:val="21"/>
          <w:szCs w:val="21"/>
        </w:rPr>
        <w:t>, Zuzana</w:t>
      </w:r>
      <w:r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sz w:val="21"/>
          <w:szCs w:val="21"/>
        </w:rPr>
        <w:t xml:space="preserve">(60); </w:t>
      </w:r>
      <w:r w:rsidRPr="006A0E3C">
        <w:rPr>
          <w:rFonts w:asciiTheme="minorHAnsi" w:hAnsiTheme="minorHAnsi" w:cstheme="minorHAnsi"/>
          <w:caps/>
          <w:sz w:val="21"/>
          <w:szCs w:val="21"/>
        </w:rPr>
        <w:t>Šenkeřík</w:t>
      </w:r>
      <w:r w:rsidRPr="006A0E3C">
        <w:rPr>
          <w:rFonts w:asciiTheme="minorHAnsi" w:hAnsiTheme="minorHAnsi" w:cstheme="minorHAnsi"/>
          <w:sz w:val="21"/>
          <w:szCs w:val="21"/>
        </w:rPr>
        <w:t>, Roman</w:t>
      </w:r>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Control</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Law</w:t>
      </w:r>
      <w:proofErr w:type="spellEnd"/>
      <w:r w:rsidR="00C424D7" w:rsidRPr="006A0E3C">
        <w:rPr>
          <w:rFonts w:asciiTheme="minorHAnsi" w:eastAsia="Times New Roman" w:hAnsiTheme="minorHAnsi" w:cstheme="minorHAnsi"/>
          <w:sz w:val="21"/>
          <w:szCs w:val="21"/>
        </w:rPr>
        <w:t xml:space="preserve"> and </w:t>
      </w:r>
      <w:proofErr w:type="spellStart"/>
      <w:r w:rsidR="00C424D7" w:rsidRPr="006A0E3C">
        <w:rPr>
          <w:rFonts w:asciiTheme="minorHAnsi" w:eastAsia="Times New Roman" w:hAnsiTheme="minorHAnsi" w:cstheme="minorHAnsi"/>
          <w:sz w:val="21"/>
          <w:szCs w:val="21"/>
        </w:rPr>
        <w:t>Pseudo</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Neural</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Networks</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Synthesized</w:t>
      </w:r>
      <w:proofErr w:type="spellEnd"/>
      <w:r w:rsidR="00C424D7" w:rsidRPr="006A0E3C">
        <w:rPr>
          <w:rFonts w:asciiTheme="minorHAnsi" w:eastAsia="Times New Roman" w:hAnsiTheme="minorHAnsi" w:cstheme="minorHAnsi"/>
          <w:sz w:val="21"/>
          <w:szCs w:val="21"/>
        </w:rPr>
        <w:t xml:space="preserve"> by </w:t>
      </w:r>
      <w:proofErr w:type="spellStart"/>
      <w:r w:rsidR="00C424D7" w:rsidRPr="006A0E3C">
        <w:rPr>
          <w:rFonts w:asciiTheme="minorHAnsi" w:eastAsia="Times New Roman" w:hAnsiTheme="minorHAnsi" w:cstheme="minorHAnsi"/>
          <w:sz w:val="21"/>
          <w:szCs w:val="21"/>
        </w:rPr>
        <w:t>Evolutionary</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Symbolic</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Regression</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Technique</w:t>
      </w:r>
      <w:proofErr w:type="spellEnd"/>
      <w:r w:rsidR="00C424D7" w:rsidRPr="006A0E3C">
        <w:rPr>
          <w:rFonts w:asciiTheme="minorHAnsi" w:eastAsia="Times New Roman" w:hAnsiTheme="minorHAnsi" w:cstheme="minorHAnsi"/>
          <w:sz w:val="21"/>
          <w:szCs w:val="21"/>
        </w:rPr>
        <w:t>. In Al-</w:t>
      </w:r>
      <w:proofErr w:type="spellStart"/>
      <w:r w:rsidR="00C424D7" w:rsidRPr="006A0E3C">
        <w:rPr>
          <w:rFonts w:asciiTheme="minorHAnsi" w:eastAsia="Times New Roman" w:hAnsiTheme="minorHAnsi" w:cstheme="minorHAnsi"/>
          <w:sz w:val="21"/>
          <w:szCs w:val="21"/>
        </w:rPr>
        <w:t>Begain</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Khalid</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Bargiela</w:t>
      </w:r>
      <w:proofErr w:type="spellEnd"/>
      <w:r w:rsidR="00C424D7" w:rsidRPr="006A0E3C">
        <w:rPr>
          <w:rFonts w:asciiTheme="minorHAnsi" w:eastAsia="Times New Roman" w:hAnsiTheme="minorHAnsi" w:cstheme="minorHAnsi"/>
          <w:sz w:val="21"/>
          <w:szCs w:val="21"/>
        </w:rPr>
        <w:t xml:space="preserve">, Andrzej. </w:t>
      </w:r>
      <w:proofErr w:type="spellStart"/>
      <w:r w:rsidR="00C424D7" w:rsidRPr="006A0E3C">
        <w:rPr>
          <w:rFonts w:asciiTheme="minorHAnsi" w:eastAsia="Times New Roman" w:hAnsiTheme="minorHAnsi" w:cstheme="minorHAnsi"/>
          <w:i/>
          <w:iCs/>
          <w:sz w:val="21"/>
          <w:szCs w:val="21"/>
        </w:rPr>
        <w:t>Seminal</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Contributions</w:t>
      </w:r>
      <w:proofErr w:type="spellEnd"/>
      <w:r w:rsidR="00C424D7" w:rsidRPr="006A0E3C">
        <w:rPr>
          <w:rFonts w:asciiTheme="minorHAnsi" w:eastAsia="Times New Roman" w:hAnsiTheme="minorHAnsi" w:cstheme="minorHAnsi"/>
          <w:i/>
          <w:iCs/>
          <w:sz w:val="21"/>
          <w:szCs w:val="21"/>
        </w:rPr>
        <w:t xml:space="preserve"> to Modelling and </w:t>
      </w:r>
      <w:proofErr w:type="spellStart"/>
      <w:r w:rsidR="00C424D7" w:rsidRPr="006A0E3C">
        <w:rPr>
          <w:rFonts w:asciiTheme="minorHAnsi" w:eastAsia="Times New Roman" w:hAnsiTheme="minorHAnsi" w:cstheme="minorHAnsi"/>
          <w:i/>
          <w:iCs/>
          <w:sz w:val="21"/>
          <w:szCs w:val="21"/>
        </w:rPr>
        <w:t>Simulation</w:t>
      </w:r>
      <w:proofErr w:type="spellEnd"/>
      <w:r w:rsidR="00C424D7" w:rsidRPr="006A0E3C">
        <w:rPr>
          <w:rFonts w:asciiTheme="minorHAnsi" w:eastAsia="Times New Roman" w:hAnsiTheme="minorHAnsi" w:cstheme="minorHAnsi"/>
          <w:i/>
          <w:iCs/>
          <w:sz w:val="21"/>
          <w:szCs w:val="21"/>
        </w:rPr>
        <w:t xml:space="preserve">: 30 </w:t>
      </w:r>
      <w:proofErr w:type="spellStart"/>
      <w:r w:rsidR="00C424D7" w:rsidRPr="006A0E3C">
        <w:rPr>
          <w:rFonts w:asciiTheme="minorHAnsi" w:eastAsia="Times New Roman" w:hAnsiTheme="minorHAnsi" w:cstheme="minorHAnsi"/>
          <w:i/>
          <w:iCs/>
          <w:sz w:val="21"/>
          <w:szCs w:val="21"/>
        </w:rPr>
        <w:t>Years</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of</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the</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European</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Council</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of</w:t>
      </w:r>
      <w:proofErr w:type="spellEnd"/>
      <w:r w:rsidR="00C424D7" w:rsidRPr="006A0E3C">
        <w:rPr>
          <w:rFonts w:asciiTheme="minorHAnsi" w:eastAsia="Times New Roman" w:hAnsiTheme="minorHAnsi" w:cstheme="minorHAnsi"/>
          <w:i/>
          <w:iCs/>
          <w:sz w:val="21"/>
          <w:szCs w:val="21"/>
        </w:rPr>
        <w:t xml:space="preserve"> Modelling and </w:t>
      </w:r>
      <w:proofErr w:type="spellStart"/>
      <w:r w:rsidR="00C424D7" w:rsidRPr="006A0E3C">
        <w:rPr>
          <w:rFonts w:asciiTheme="minorHAnsi" w:eastAsia="Times New Roman" w:hAnsiTheme="minorHAnsi" w:cstheme="minorHAnsi"/>
          <w:i/>
          <w:iCs/>
          <w:sz w:val="21"/>
          <w:szCs w:val="21"/>
        </w:rPr>
        <w:t>Simulation</w:t>
      </w:r>
      <w:proofErr w:type="spellEnd"/>
      <w:r w:rsidR="00C424D7" w:rsidRPr="006A0E3C">
        <w:rPr>
          <w:rFonts w:asciiTheme="minorHAnsi" w:eastAsia="Times New Roman" w:hAnsiTheme="minorHAnsi" w:cstheme="minorHAnsi"/>
          <w:sz w:val="21"/>
          <w:szCs w:val="21"/>
        </w:rPr>
        <w:t xml:space="preserve">. </w:t>
      </w:r>
      <w:proofErr w:type="spellStart"/>
      <w:proofErr w:type="gramStart"/>
      <w:r w:rsidR="00C424D7" w:rsidRPr="006A0E3C">
        <w:rPr>
          <w:rFonts w:asciiTheme="minorHAnsi" w:eastAsia="Times New Roman" w:hAnsiTheme="minorHAnsi" w:cstheme="minorHAnsi"/>
          <w:sz w:val="21"/>
          <w:szCs w:val="21"/>
        </w:rPr>
        <w:t>Basel</w:t>
      </w:r>
      <w:proofErr w:type="spellEnd"/>
      <w:r w:rsidR="00C424D7" w:rsidRPr="006A0E3C">
        <w:rPr>
          <w:rFonts w:asciiTheme="minorHAnsi" w:eastAsia="Times New Roman" w:hAnsiTheme="minorHAnsi" w:cstheme="minorHAnsi"/>
          <w:sz w:val="21"/>
          <w:szCs w:val="21"/>
        </w:rPr>
        <w:t xml:space="preserve"> : </w:t>
      </w:r>
      <w:proofErr w:type="spellStart"/>
      <w:r w:rsidR="00C424D7" w:rsidRPr="006A0E3C">
        <w:rPr>
          <w:rFonts w:asciiTheme="minorHAnsi" w:eastAsia="Times New Roman" w:hAnsiTheme="minorHAnsi" w:cstheme="minorHAnsi"/>
          <w:sz w:val="21"/>
          <w:szCs w:val="21"/>
        </w:rPr>
        <w:t>Springer</w:t>
      </w:r>
      <w:proofErr w:type="spellEnd"/>
      <w:proofErr w:type="gramEnd"/>
      <w:r w:rsidR="00C424D7" w:rsidRPr="006A0E3C">
        <w:rPr>
          <w:rFonts w:asciiTheme="minorHAnsi" w:eastAsia="Times New Roman" w:hAnsiTheme="minorHAnsi" w:cstheme="minorHAnsi"/>
          <w:sz w:val="21"/>
          <w:szCs w:val="21"/>
        </w:rPr>
        <w:t xml:space="preserve"> International </w:t>
      </w:r>
      <w:proofErr w:type="spellStart"/>
      <w:r w:rsidR="00C424D7" w:rsidRPr="006A0E3C">
        <w:rPr>
          <w:rFonts w:asciiTheme="minorHAnsi" w:eastAsia="Times New Roman" w:hAnsiTheme="minorHAnsi" w:cstheme="minorHAnsi"/>
          <w:sz w:val="21"/>
          <w:szCs w:val="21"/>
        </w:rPr>
        <w:t>Publishing</w:t>
      </w:r>
      <w:proofErr w:type="spellEnd"/>
      <w:r w:rsidR="00C424D7" w:rsidRPr="006A0E3C">
        <w:rPr>
          <w:rFonts w:asciiTheme="minorHAnsi" w:eastAsia="Times New Roman" w:hAnsiTheme="minorHAnsi" w:cstheme="minorHAnsi"/>
          <w:sz w:val="21"/>
          <w:szCs w:val="21"/>
        </w:rPr>
        <w:t xml:space="preserve"> AG, 2016, s. 91-113. ISBN 978-3-319-33785-2</w:t>
      </w:r>
    </w:p>
    <w:p w14:paraId="196B0D9C" w14:textId="22FA7B1B" w:rsidR="00C424D7" w:rsidRPr="006A0E3C" w:rsidRDefault="00EB078C" w:rsidP="00EB078C">
      <w:pPr>
        <w:pStyle w:val="Odstavecseseznamem"/>
        <w:numPr>
          <w:ilvl w:val="0"/>
          <w:numId w:val="10"/>
        </w:numPr>
        <w:ind w:left="567" w:hanging="283"/>
        <w:rPr>
          <w:rFonts w:asciiTheme="minorHAnsi" w:eastAsia="Times New Roman" w:hAnsiTheme="minorHAnsi" w:cstheme="minorHAnsi"/>
          <w:sz w:val="21"/>
          <w:szCs w:val="21"/>
        </w:rPr>
      </w:pPr>
      <w:r w:rsidRPr="006A0E3C">
        <w:rPr>
          <w:rFonts w:asciiTheme="minorHAnsi" w:eastAsia="Times New Roman" w:hAnsiTheme="minorHAnsi" w:cstheme="minorHAnsi"/>
          <w:bCs/>
          <w:sz w:val="21"/>
          <w:szCs w:val="21"/>
        </w:rPr>
        <w:t>VOLNÁ</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Eva</w:t>
      </w:r>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SOCHOR</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Tomáš</w:t>
      </w:r>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MELI</w:t>
      </w:r>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bCs/>
          <w:sz w:val="21"/>
          <w:szCs w:val="21"/>
        </w:rPr>
        <w:t>Clyde</w:t>
      </w:r>
      <w:proofErr w:type="spellEnd"/>
      <w:r w:rsidR="00C424D7" w:rsidRPr="006A0E3C">
        <w:rPr>
          <w:rFonts w:asciiTheme="minorHAnsi" w:eastAsia="Times New Roman" w:hAnsiTheme="minorHAnsi" w:cstheme="minorHAnsi"/>
          <w:sz w:val="21"/>
          <w:szCs w:val="21"/>
        </w:rPr>
        <w:t xml:space="preserve">; </w:t>
      </w:r>
      <w:r w:rsidRPr="006A0E3C">
        <w:rPr>
          <w:rFonts w:asciiTheme="minorHAnsi" w:hAnsiTheme="minorHAnsi" w:cstheme="minorHAnsi"/>
          <w:b/>
          <w:caps/>
          <w:sz w:val="21"/>
          <w:szCs w:val="21"/>
        </w:rPr>
        <w:t>Komínková Oplatková</w:t>
      </w:r>
      <w:r w:rsidRPr="006A0E3C">
        <w:rPr>
          <w:rFonts w:asciiTheme="minorHAnsi" w:hAnsiTheme="minorHAnsi" w:cstheme="minorHAnsi"/>
          <w:b/>
          <w:sz w:val="21"/>
          <w:szCs w:val="21"/>
        </w:rPr>
        <w:t>, Zuzana</w:t>
      </w:r>
      <w:r w:rsidRPr="006A0E3C">
        <w:rPr>
          <w:rFonts w:asciiTheme="minorHAnsi" w:eastAsia="Times New Roman" w:hAnsiTheme="minorHAnsi" w:cstheme="minorHAnsi"/>
          <w:sz w:val="21"/>
          <w:szCs w:val="21"/>
        </w:rPr>
        <w:t xml:space="preserve"> (35</w:t>
      </w:r>
      <w:r w:rsidR="00C424D7" w:rsidRPr="006A0E3C">
        <w:rPr>
          <w:rFonts w:asciiTheme="minorHAnsi" w:eastAsia="Times New Roman" w:hAnsiTheme="minorHAnsi" w:cstheme="minorHAnsi"/>
          <w:sz w:val="21"/>
          <w:szCs w:val="21"/>
        </w:rPr>
        <w:t xml:space="preserve">). Soft </w:t>
      </w:r>
      <w:proofErr w:type="spellStart"/>
      <w:r w:rsidR="00C424D7" w:rsidRPr="006A0E3C">
        <w:rPr>
          <w:rFonts w:asciiTheme="minorHAnsi" w:eastAsia="Times New Roman" w:hAnsiTheme="minorHAnsi" w:cstheme="minorHAnsi"/>
          <w:sz w:val="21"/>
          <w:szCs w:val="21"/>
        </w:rPr>
        <w:t>Computing-Based</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Information</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Security</w:t>
      </w:r>
      <w:proofErr w:type="spellEnd"/>
      <w:r w:rsidR="00C424D7" w:rsidRPr="006A0E3C">
        <w:rPr>
          <w:rFonts w:asciiTheme="minorHAnsi" w:eastAsia="Times New Roman" w:hAnsiTheme="minorHAnsi" w:cstheme="minorHAnsi"/>
          <w:sz w:val="21"/>
          <w:szCs w:val="21"/>
        </w:rPr>
        <w:t xml:space="preserve">. In </w:t>
      </w:r>
      <w:proofErr w:type="spellStart"/>
      <w:r w:rsidR="00C424D7" w:rsidRPr="006A0E3C">
        <w:rPr>
          <w:rFonts w:asciiTheme="minorHAnsi" w:eastAsia="Times New Roman" w:hAnsiTheme="minorHAnsi" w:cstheme="minorHAnsi"/>
          <w:i/>
          <w:iCs/>
          <w:sz w:val="21"/>
          <w:szCs w:val="21"/>
        </w:rPr>
        <w:t>Multidisciplinary</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Perspectives</w:t>
      </w:r>
      <w:proofErr w:type="spellEnd"/>
      <w:r w:rsidR="00C424D7" w:rsidRPr="006A0E3C">
        <w:rPr>
          <w:rFonts w:asciiTheme="minorHAnsi" w:eastAsia="Times New Roman" w:hAnsiTheme="minorHAnsi" w:cstheme="minorHAnsi"/>
          <w:i/>
          <w:iCs/>
          <w:sz w:val="21"/>
          <w:szCs w:val="21"/>
        </w:rPr>
        <w:t xml:space="preserve"> in </w:t>
      </w:r>
      <w:proofErr w:type="spellStart"/>
      <w:r w:rsidR="00C424D7" w:rsidRPr="006A0E3C">
        <w:rPr>
          <w:rFonts w:asciiTheme="minorHAnsi" w:eastAsia="Times New Roman" w:hAnsiTheme="minorHAnsi" w:cstheme="minorHAnsi"/>
          <w:i/>
          <w:iCs/>
          <w:sz w:val="21"/>
          <w:szCs w:val="21"/>
        </w:rPr>
        <w:t>Cryptology</w:t>
      </w:r>
      <w:proofErr w:type="spellEnd"/>
      <w:r w:rsidR="00C424D7" w:rsidRPr="006A0E3C">
        <w:rPr>
          <w:rFonts w:asciiTheme="minorHAnsi" w:eastAsia="Times New Roman" w:hAnsiTheme="minorHAnsi" w:cstheme="minorHAnsi"/>
          <w:i/>
          <w:iCs/>
          <w:sz w:val="21"/>
          <w:szCs w:val="21"/>
        </w:rPr>
        <w:t xml:space="preserve"> and </w:t>
      </w:r>
      <w:proofErr w:type="spellStart"/>
      <w:r w:rsidR="00C424D7" w:rsidRPr="006A0E3C">
        <w:rPr>
          <w:rFonts w:asciiTheme="minorHAnsi" w:eastAsia="Times New Roman" w:hAnsiTheme="minorHAnsi" w:cstheme="minorHAnsi"/>
          <w:i/>
          <w:iCs/>
          <w:sz w:val="21"/>
          <w:szCs w:val="21"/>
        </w:rPr>
        <w:t>Information</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Security</w:t>
      </w:r>
      <w:proofErr w:type="spellEnd"/>
      <w:r w:rsidR="00C424D7" w:rsidRPr="006A0E3C">
        <w:rPr>
          <w:rFonts w:asciiTheme="minorHAnsi" w:eastAsia="Times New Roman" w:hAnsiTheme="minorHAnsi" w:cstheme="minorHAnsi"/>
          <w:sz w:val="21"/>
          <w:szCs w:val="21"/>
        </w:rPr>
        <w:t xml:space="preserve">. </w:t>
      </w:r>
      <w:proofErr w:type="spellStart"/>
      <w:proofErr w:type="gramStart"/>
      <w:r w:rsidR="00C424D7" w:rsidRPr="006A0E3C">
        <w:rPr>
          <w:rFonts w:asciiTheme="minorHAnsi" w:eastAsia="Times New Roman" w:hAnsiTheme="minorHAnsi" w:cstheme="minorHAnsi"/>
          <w:sz w:val="21"/>
          <w:szCs w:val="21"/>
        </w:rPr>
        <w:t>Hershey</w:t>
      </w:r>
      <w:proofErr w:type="spellEnd"/>
      <w:r w:rsidR="00C424D7" w:rsidRPr="006A0E3C">
        <w:rPr>
          <w:rFonts w:asciiTheme="minorHAnsi" w:eastAsia="Times New Roman" w:hAnsiTheme="minorHAnsi" w:cstheme="minorHAnsi"/>
          <w:sz w:val="21"/>
          <w:szCs w:val="21"/>
        </w:rPr>
        <w:t xml:space="preserve"> : IGI</w:t>
      </w:r>
      <w:proofErr w:type="gram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Global</w:t>
      </w:r>
      <w:proofErr w:type="spellEnd"/>
      <w:r w:rsidR="00C424D7" w:rsidRPr="006A0E3C">
        <w:rPr>
          <w:rFonts w:asciiTheme="minorHAnsi" w:eastAsia="Times New Roman" w:hAnsiTheme="minorHAnsi" w:cstheme="minorHAnsi"/>
          <w:sz w:val="21"/>
          <w:szCs w:val="21"/>
        </w:rPr>
        <w:t>, 2014, s. 29-60. ISBN 978-1-4666-5808-0</w:t>
      </w:r>
    </w:p>
    <w:p w14:paraId="53045BE4" w14:textId="25DD939D" w:rsidR="00C424D7" w:rsidRPr="006A0E3C" w:rsidRDefault="00EB078C" w:rsidP="00EB078C">
      <w:pPr>
        <w:pStyle w:val="Odstavecseseznamem"/>
        <w:numPr>
          <w:ilvl w:val="0"/>
          <w:numId w:val="10"/>
        </w:numPr>
        <w:ind w:left="567" w:hanging="283"/>
        <w:rPr>
          <w:rFonts w:asciiTheme="minorHAnsi" w:eastAsia="Times New Roman" w:hAnsiTheme="minorHAnsi" w:cstheme="minorHAnsi"/>
          <w:sz w:val="21"/>
          <w:szCs w:val="21"/>
        </w:rPr>
      </w:pPr>
      <w:r w:rsidRPr="006A0E3C">
        <w:rPr>
          <w:rFonts w:asciiTheme="minorHAnsi" w:eastAsia="Times New Roman" w:hAnsiTheme="minorHAnsi" w:cstheme="minorHAnsi"/>
          <w:bCs/>
          <w:sz w:val="21"/>
          <w:szCs w:val="21"/>
        </w:rPr>
        <w:t>ZELINKA</w:t>
      </w:r>
      <w:r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Ivan</w:t>
      </w:r>
      <w:r w:rsidR="00C424D7" w:rsidRPr="006A0E3C">
        <w:rPr>
          <w:rFonts w:asciiTheme="minorHAnsi" w:eastAsia="Times New Roman" w:hAnsiTheme="minorHAnsi" w:cstheme="minorHAnsi"/>
          <w:sz w:val="21"/>
          <w:szCs w:val="21"/>
        </w:rPr>
        <w:t xml:space="preserve">; </w:t>
      </w:r>
      <w:r w:rsidRPr="006A0E3C">
        <w:rPr>
          <w:rFonts w:asciiTheme="minorHAnsi" w:hAnsiTheme="minorHAnsi" w:cstheme="minorHAnsi"/>
          <w:b/>
          <w:caps/>
          <w:sz w:val="21"/>
          <w:szCs w:val="21"/>
        </w:rPr>
        <w:t>Oplatková</w:t>
      </w:r>
      <w:r w:rsidRPr="006A0E3C">
        <w:rPr>
          <w:rFonts w:asciiTheme="minorHAnsi" w:hAnsiTheme="minorHAnsi" w:cstheme="minorHAnsi"/>
          <w:b/>
          <w:sz w:val="21"/>
          <w:szCs w:val="21"/>
        </w:rPr>
        <w:t>, Zuzana</w:t>
      </w:r>
      <w:r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sz w:val="21"/>
          <w:szCs w:val="21"/>
        </w:rPr>
        <w:t xml:space="preserve">(30); </w:t>
      </w:r>
      <w:r w:rsidRPr="006A0E3C">
        <w:rPr>
          <w:rFonts w:asciiTheme="minorHAnsi" w:eastAsia="Times New Roman" w:hAnsiTheme="minorHAnsi" w:cstheme="minorHAnsi"/>
          <w:bCs/>
          <w:sz w:val="21"/>
          <w:szCs w:val="21"/>
        </w:rPr>
        <w:t>OŠMERA</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Pavel</w:t>
      </w:r>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sz w:val="21"/>
          <w:szCs w:val="21"/>
        </w:rPr>
        <w:t>ŠEDA</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Miloš</w:t>
      </w:r>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VČELAŘ</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František</w:t>
      </w:r>
      <w:r w:rsidR="00C424D7" w:rsidRPr="006A0E3C">
        <w:rPr>
          <w:rFonts w:asciiTheme="minorHAnsi" w:eastAsia="Times New Roman" w:hAnsiTheme="minorHAnsi" w:cstheme="minorHAnsi"/>
          <w:sz w:val="21"/>
          <w:szCs w:val="21"/>
        </w:rPr>
        <w:t xml:space="preserve">. Evoluční výpočetní techniky - principy a aplikace. 1. </w:t>
      </w:r>
      <w:proofErr w:type="gramStart"/>
      <w:r w:rsidR="00C424D7" w:rsidRPr="006A0E3C">
        <w:rPr>
          <w:rFonts w:asciiTheme="minorHAnsi" w:eastAsia="Times New Roman" w:hAnsiTheme="minorHAnsi" w:cstheme="minorHAnsi"/>
          <w:sz w:val="21"/>
          <w:szCs w:val="21"/>
        </w:rPr>
        <w:t>Praha : BEN</w:t>
      </w:r>
      <w:proofErr w:type="gramEnd"/>
      <w:r w:rsidR="00C424D7" w:rsidRPr="006A0E3C">
        <w:rPr>
          <w:rFonts w:asciiTheme="minorHAnsi" w:eastAsia="Times New Roman" w:hAnsiTheme="minorHAnsi" w:cstheme="minorHAnsi"/>
          <w:sz w:val="21"/>
          <w:szCs w:val="21"/>
        </w:rPr>
        <w:t xml:space="preserve"> - technická literatura, 2008. 550s. 1.. ISBN 80-7300-218-3.</w:t>
      </w:r>
    </w:p>
    <w:p w14:paraId="44F74C11" w14:textId="6FAB956A" w:rsidR="00C424D7" w:rsidRPr="006A0E3C" w:rsidRDefault="00EB078C" w:rsidP="00EB078C">
      <w:pPr>
        <w:pStyle w:val="Odstavecseseznamem"/>
        <w:numPr>
          <w:ilvl w:val="0"/>
          <w:numId w:val="10"/>
        </w:numPr>
        <w:ind w:left="567" w:hanging="283"/>
        <w:rPr>
          <w:rFonts w:asciiTheme="minorHAnsi" w:eastAsia="Times New Roman" w:hAnsiTheme="minorHAnsi" w:cstheme="minorHAnsi"/>
          <w:sz w:val="21"/>
          <w:szCs w:val="21"/>
        </w:rPr>
      </w:pPr>
      <w:r w:rsidRPr="006A0E3C">
        <w:rPr>
          <w:rFonts w:asciiTheme="minorHAnsi" w:hAnsiTheme="minorHAnsi" w:cstheme="minorHAnsi"/>
          <w:b/>
          <w:caps/>
          <w:sz w:val="21"/>
          <w:szCs w:val="21"/>
        </w:rPr>
        <w:t>Komínková Oplatková</w:t>
      </w:r>
      <w:r w:rsidRPr="006A0E3C">
        <w:rPr>
          <w:rFonts w:asciiTheme="minorHAnsi" w:hAnsiTheme="minorHAnsi" w:cstheme="minorHAnsi"/>
          <w:b/>
          <w:sz w:val="21"/>
          <w:szCs w:val="21"/>
        </w:rPr>
        <w:t xml:space="preserve">, </w:t>
      </w:r>
      <w:proofErr w:type="gramStart"/>
      <w:r w:rsidRPr="006A0E3C">
        <w:rPr>
          <w:rFonts w:asciiTheme="minorHAnsi" w:hAnsiTheme="minorHAnsi" w:cstheme="minorHAnsi"/>
          <w:b/>
          <w:sz w:val="21"/>
          <w:szCs w:val="21"/>
        </w:rPr>
        <w:t>Zuzana</w:t>
      </w:r>
      <w:r w:rsidR="00C424D7" w:rsidRPr="006A0E3C">
        <w:rPr>
          <w:rFonts w:asciiTheme="minorHAnsi" w:eastAsia="Times New Roman" w:hAnsiTheme="minorHAnsi" w:cstheme="minorHAnsi"/>
          <w:sz w:val="21"/>
          <w:szCs w:val="21"/>
        </w:rPr>
        <w:t>(50</w:t>
      </w:r>
      <w:proofErr w:type="gramEnd"/>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OULEHLA</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Milan</w:t>
      </w:r>
      <w:r w:rsidR="00C424D7" w:rsidRPr="006A0E3C">
        <w:rPr>
          <w:rFonts w:asciiTheme="minorHAnsi" w:eastAsia="Times New Roman" w:hAnsiTheme="minorHAnsi" w:cstheme="minorHAnsi"/>
          <w:sz w:val="21"/>
          <w:szCs w:val="21"/>
        </w:rPr>
        <w:t xml:space="preserve">. Mobile </w:t>
      </w:r>
      <w:proofErr w:type="spellStart"/>
      <w:r w:rsidR="00C424D7" w:rsidRPr="006A0E3C">
        <w:rPr>
          <w:rFonts w:asciiTheme="minorHAnsi" w:eastAsia="Times New Roman" w:hAnsiTheme="minorHAnsi" w:cstheme="minorHAnsi"/>
          <w:sz w:val="21"/>
          <w:szCs w:val="21"/>
        </w:rPr>
        <w:t>Botnet</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Detection</w:t>
      </w:r>
      <w:proofErr w:type="spellEnd"/>
      <w:r w:rsidR="00C424D7" w:rsidRPr="006A0E3C">
        <w:rPr>
          <w:rFonts w:asciiTheme="minorHAnsi" w:eastAsia="Times New Roman" w:hAnsiTheme="minorHAnsi" w:cstheme="minorHAnsi"/>
          <w:sz w:val="21"/>
          <w:szCs w:val="21"/>
        </w:rPr>
        <w:t xml:space="preserve"> via </w:t>
      </w:r>
      <w:proofErr w:type="spellStart"/>
      <w:r w:rsidR="00C424D7" w:rsidRPr="006A0E3C">
        <w:rPr>
          <w:rFonts w:asciiTheme="minorHAnsi" w:eastAsia="Times New Roman" w:hAnsiTheme="minorHAnsi" w:cstheme="minorHAnsi"/>
          <w:sz w:val="21"/>
          <w:szCs w:val="21"/>
        </w:rPr>
        <w:t>Artificial</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Neural</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Networks</w:t>
      </w:r>
      <w:proofErr w:type="spellEnd"/>
      <w:r w:rsidR="00C424D7" w:rsidRPr="006A0E3C">
        <w:rPr>
          <w:rFonts w:asciiTheme="minorHAnsi" w:eastAsia="Times New Roman" w:hAnsiTheme="minorHAnsi" w:cstheme="minorHAnsi"/>
          <w:sz w:val="21"/>
          <w:szCs w:val="21"/>
        </w:rPr>
        <w:t xml:space="preserve">. In </w:t>
      </w:r>
      <w:r w:rsidR="00C424D7" w:rsidRPr="006A0E3C">
        <w:rPr>
          <w:rFonts w:asciiTheme="minorHAnsi" w:eastAsia="Times New Roman" w:hAnsiTheme="minorHAnsi" w:cstheme="minorHAnsi"/>
          <w:i/>
          <w:iCs/>
          <w:sz w:val="21"/>
          <w:szCs w:val="21"/>
        </w:rPr>
        <w:t xml:space="preserve">2017 International </w:t>
      </w:r>
      <w:proofErr w:type="spellStart"/>
      <w:r w:rsidR="00C424D7" w:rsidRPr="006A0E3C">
        <w:rPr>
          <w:rFonts w:asciiTheme="minorHAnsi" w:eastAsia="Times New Roman" w:hAnsiTheme="minorHAnsi" w:cstheme="minorHAnsi"/>
          <w:i/>
          <w:iCs/>
          <w:sz w:val="21"/>
          <w:szCs w:val="21"/>
        </w:rPr>
        <w:t>Conference</w:t>
      </w:r>
      <w:proofErr w:type="spellEnd"/>
      <w:r w:rsidR="00C424D7" w:rsidRPr="006A0E3C">
        <w:rPr>
          <w:rFonts w:asciiTheme="minorHAnsi" w:eastAsia="Times New Roman" w:hAnsiTheme="minorHAnsi" w:cstheme="minorHAnsi"/>
          <w:i/>
          <w:iCs/>
          <w:sz w:val="21"/>
          <w:szCs w:val="21"/>
        </w:rPr>
        <w:t xml:space="preserve"> on </w:t>
      </w:r>
      <w:proofErr w:type="spellStart"/>
      <w:r w:rsidR="00C424D7" w:rsidRPr="006A0E3C">
        <w:rPr>
          <w:rFonts w:asciiTheme="minorHAnsi" w:eastAsia="Times New Roman" w:hAnsiTheme="minorHAnsi" w:cstheme="minorHAnsi"/>
          <w:i/>
          <w:iCs/>
          <w:sz w:val="21"/>
          <w:szCs w:val="21"/>
        </w:rPr>
        <w:t>Logistics</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Informatics</w:t>
      </w:r>
      <w:proofErr w:type="spellEnd"/>
      <w:r w:rsidR="00C424D7" w:rsidRPr="006A0E3C">
        <w:rPr>
          <w:rFonts w:asciiTheme="minorHAnsi" w:eastAsia="Times New Roman" w:hAnsiTheme="minorHAnsi" w:cstheme="minorHAnsi"/>
          <w:i/>
          <w:iCs/>
          <w:sz w:val="21"/>
          <w:szCs w:val="21"/>
        </w:rPr>
        <w:t xml:space="preserve"> and </w:t>
      </w:r>
      <w:proofErr w:type="spellStart"/>
      <w:r w:rsidR="00C424D7" w:rsidRPr="006A0E3C">
        <w:rPr>
          <w:rFonts w:asciiTheme="minorHAnsi" w:eastAsia="Times New Roman" w:hAnsiTheme="minorHAnsi" w:cstheme="minorHAnsi"/>
          <w:i/>
          <w:iCs/>
          <w:sz w:val="21"/>
          <w:szCs w:val="21"/>
        </w:rPr>
        <w:t>Service</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Sciences</w:t>
      </w:r>
      <w:proofErr w:type="spellEnd"/>
      <w:r w:rsidR="00C424D7" w:rsidRPr="006A0E3C">
        <w:rPr>
          <w:rFonts w:asciiTheme="minorHAnsi" w:eastAsia="Times New Roman" w:hAnsiTheme="minorHAnsi" w:cstheme="minorHAnsi"/>
          <w:i/>
          <w:iCs/>
          <w:sz w:val="21"/>
          <w:szCs w:val="21"/>
        </w:rPr>
        <w:t xml:space="preserve"> (LISS)</w:t>
      </w:r>
      <w:r w:rsidR="00C424D7" w:rsidRPr="006A0E3C">
        <w:rPr>
          <w:rFonts w:asciiTheme="minorHAnsi" w:eastAsia="Times New Roman" w:hAnsiTheme="minorHAnsi" w:cstheme="minorHAnsi"/>
          <w:sz w:val="21"/>
          <w:szCs w:val="21"/>
        </w:rPr>
        <w:t xml:space="preserve">. New Jersey, </w:t>
      </w:r>
      <w:proofErr w:type="spellStart"/>
      <w:r w:rsidR="00C424D7" w:rsidRPr="006A0E3C">
        <w:rPr>
          <w:rFonts w:asciiTheme="minorHAnsi" w:eastAsia="Times New Roman" w:hAnsiTheme="minorHAnsi" w:cstheme="minorHAnsi"/>
          <w:sz w:val="21"/>
          <w:szCs w:val="21"/>
        </w:rPr>
        <w:t>Piscataway</w:t>
      </w:r>
      <w:proofErr w:type="spellEnd"/>
      <w:r w:rsidR="00C424D7" w:rsidRPr="006A0E3C">
        <w:rPr>
          <w:rFonts w:asciiTheme="minorHAnsi" w:eastAsia="Times New Roman" w:hAnsiTheme="minorHAnsi" w:cstheme="minorHAnsi"/>
          <w:sz w:val="21"/>
          <w:szCs w:val="21"/>
        </w:rPr>
        <w:t xml:space="preserve"> : IEEE, 2017, s. 157-161. ISBN 978-1-5386-1047-3.</w:t>
      </w:r>
    </w:p>
    <w:p w14:paraId="6DA194E9" w14:textId="720A2FB1" w:rsidR="00C424D7" w:rsidRPr="006A0E3C" w:rsidRDefault="00EB078C" w:rsidP="00EB078C">
      <w:pPr>
        <w:pStyle w:val="Odstavecseseznamem"/>
        <w:numPr>
          <w:ilvl w:val="0"/>
          <w:numId w:val="10"/>
        </w:numPr>
        <w:ind w:left="567" w:hanging="283"/>
        <w:rPr>
          <w:rFonts w:asciiTheme="minorHAnsi" w:eastAsia="Times New Roman" w:hAnsiTheme="minorHAnsi" w:cstheme="minorHAnsi"/>
          <w:sz w:val="21"/>
          <w:szCs w:val="21"/>
        </w:rPr>
      </w:pPr>
      <w:r w:rsidRPr="006A0E3C">
        <w:rPr>
          <w:rFonts w:asciiTheme="minorHAnsi" w:hAnsiTheme="minorHAnsi" w:cstheme="minorHAnsi"/>
          <w:b/>
          <w:caps/>
          <w:sz w:val="21"/>
          <w:szCs w:val="21"/>
        </w:rPr>
        <w:t>Komínková Oplatková</w:t>
      </w:r>
      <w:r w:rsidRPr="006A0E3C">
        <w:rPr>
          <w:rFonts w:asciiTheme="minorHAnsi" w:hAnsiTheme="minorHAnsi" w:cstheme="minorHAnsi"/>
          <w:b/>
          <w:sz w:val="21"/>
          <w:szCs w:val="21"/>
        </w:rPr>
        <w:t>, Zuzana</w:t>
      </w:r>
      <w:r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sz w:val="21"/>
          <w:szCs w:val="21"/>
        </w:rPr>
        <w:t xml:space="preserve">(50); </w:t>
      </w:r>
      <w:r w:rsidRPr="006A0E3C">
        <w:rPr>
          <w:rFonts w:asciiTheme="minorHAnsi" w:eastAsia="Times New Roman" w:hAnsiTheme="minorHAnsi" w:cstheme="minorHAnsi"/>
          <w:bCs/>
          <w:sz w:val="21"/>
          <w:szCs w:val="21"/>
        </w:rPr>
        <w:t>VIKTORIN</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Adam</w:t>
      </w:r>
      <w:r w:rsidR="00C424D7" w:rsidRPr="006A0E3C">
        <w:rPr>
          <w:rFonts w:asciiTheme="minorHAnsi" w:eastAsia="Times New Roman" w:hAnsiTheme="minorHAnsi" w:cstheme="minorHAnsi"/>
          <w:sz w:val="21"/>
          <w:szCs w:val="21"/>
        </w:rPr>
        <w:t xml:space="preserve">; </w:t>
      </w:r>
      <w:r w:rsidRPr="006A0E3C">
        <w:rPr>
          <w:rFonts w:asciiTheme="minorHAnsi" w:hAnsiTheme="minorHAnsi" w:cstheme="minorHAnsi"/>
          <w:caps/>
          <w:sz w:val="21"/>
          <w:szCs w:val="21"/>
        </w:rPr>
        <w:t>Šenkeřík</w:t>
      </w:r>
      <w:r w:rsidRPr="006A0E3C">
        <w:rPr>
          <w:rFonts w:asciiTheme="minorHAnsi" w:hAnsiTheme="minorHAnsi" w:cstheme="minorHAnsi"/>
          <w:sz w:val="21"/>
          <w:szCs w:val="21"/>
        </w:rPr>
        <w:t>, Roman</w:t>
      </w:r>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URBÁNEK</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Tomáš</w:t>
      </w:r>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Different</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Approaches</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for</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constant</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estimation</w:t>
      </w:r>
      <w:proofErr w:type="spellEnd"/>
      <w:r w:rsidR="00C424D7" w:rsidRPr="006A0E3C">
        <w:rPr>
          <w:rFonts w:asciiTheme="minorHAnsi" w:eastAsia="Times New Roman" w:hAnsiTheme="minorHAnsi" w:cstheme="minorHAnsi"/>
          <w:sz w:val="21"/>
          <w:szCs w:val="21"/>
        </w:rPr>
        <w:t xml:space="preserve"> in </w:t>
      </w:r>
      <w:proofErr w:type="spellStart"/>
      <w:r w:rsidR="00C424D7" w:rsidRPr="006A0E3C">
        <w:rPr>
          <w:rFonts w:asciiTheme="minorHAnsi" w:eastAsia="Times New Roman" w:hAnsiTheme="minorHAnsi" w:cstheme="minorHAnsi"/>
          <w:sz w:val="21"/>
          <w:szCs w:val="21"/>
        </w:rPr>
        <w:t>analytic</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programming</w:t>
      </w:r>
      <w:proofErr w:type="spellEnd"/>
      <w:r w:rsidR="00C424D7" w:rsidRPr="006A0E3C">
        <w:rPr>
          <w:rFonts w:asciiTheme="minorHAnsi" w:eastAsia="Times New Roman" w:hAnsiTheme="minorHAnsi" w:cstheme="minorHAnsi"/>
          <w:sz w:val="21"/>
          <w:szCs w:val="21"/>
        </w:rPr>
        <w:t xml:space="preserve">. In </w:t>
      </w:r>
      <w:proofErr w:type="spellStart"/>
      <w:r w:rsidR="00C424D7" w:rsidRPr="006A0E3C">
        <w:rPr>
          <w:rFonts w:asciiTheme="minorHAnsi" w:eastAsia="Times New Roman" w:hAnsiTheme="minorHAnsi" w:cstheme="minorHAnsi"/>
          <w:i/>
          <w:iCs/>
          <w:sz w:val="21"/>
          <w:szCs w:val="21"/>
        </w:rPr>
        <w:t>Proceedings</w:t>
      </w:r>
      <w:proofErr w:type="spellEnd"/>
      <w:r w:rsidR="00C424D7" w:rsidRPr="006A0E3C">
        <w:rPr>
          <w:rFonts w:asciiTheme="minorHAnsi" w:eastAsia="Times New Roman" w:hAnsiTheme="minorHAnsi" w:cstheme="minorHAnsi"/>
          <w:i/>
          <w:iCs/>
          <w:sz w:val="21"/>
          <w:szCs w:val="21"/>
        </w:rPr>
        <w:t xml:space="preserve"> - 31st </w:t>
      </w:r>
      <w:proofErr w:type="spellStart"/>
      <w:r w:rsidR="00C424D7" w:rsidRPr="006A0E3C">
        <w:rPr>
          <w:rFonts w:asciiTheme="minorHAnsi" w:eastAsia="Times New Roman" w:hAnsiTheme="minorHAnsi" w:cstheme="minorHAnsi"/>
          <w:i/>
          <w:iCs/>
          <w:sz w:val="21"/>
          <w:szCs w:val="21"/>
        </w:rPr>
        <w:t>European</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Conference</w:t>
      </w:r>
      <w:proofErr w:type="spellEnd"/>
      <w:r w:rsidR="00C424D7" w:rsidRPr="006A0E3C">
        <w:rPr>
          <w:rFonts w:asciiTheme="minorHAnsi" w:eastAsia="Times New Roman" w:hAnsiTheme="minorHAnsi" w:cstheme="minorHAnsi"/>
          <w:i/>
          <w:iCs/>
          <w:sz w:val="21"/>
          <w:szCs w:val="21"/>
        </w:rPr>
        <w:t xml:space="preserve"> on Modelling and </w:t>
      </w:r>
      <w:proofErr w:type="spellStart"/>
      <w:r w:rsidR="00C424D7" w:rsidRPr="006A0E3C">
        <w:rPr>
          <w:rFonts w:asciiTheme="minorHAnsi" w:eastAsia="Times New Roman" w:hAnsiTheme="minorHAnsi" w:cstheme="minorHAnsi"/>
          <w:i/>
          <w:iCs/>
          <w:sz w:val="21"/>
          <w:szCs w:val="21"/>
        </w:rPr>
        <w:t>Simulation</w:t>
      </w:r>
      <w:proofErr w:type="spellEnd"/>
      <w:r w:rsidR="00C424D7" w:rsidRPr="006A0E3C">
        <w:rPr>
          <w:rFonts w:asciiTheme="minorHAnsi" w:eastAsia="Times New Roman" w:hAnsiTheme="minorHAnsi" w:cstheme="minorHAnsi"/>
          <w:i/>
          <w:iCs/>
          <w:sz w:val="21"/>
          <w:szCs w:val="21"/>
        </w:rPr>
        <w:t>, ECMS 2017</w:t>
      </w:r>
      <w:r w:rsidR="00C424D7" w:rsidRPr="006A0E3C">
        <w:rPr>
          <w:rFonts w:asciiTheme="minorHAnsi" w:eastAsia="Times New Roman" w:hAnsiTheme="minorHAnsi" w:cstheme="minorHAnsi"/>
          <w:sz w:val="21"/>
          <w:szCs w:val="21"/>
        </w:rPr>
        <w:t xml:space="preserve">. </w:t>
      </w:r>
      <w:proofErr w:type="gramStart"/>
      <w:r w:rsidR="00C424D7" w:rsidRPr="006A0E3C">
        <w:rPr>
          <w:rFonts w:asciiTheme="minorHAnsi" w:eastAsia="Times New Roman" w:hAnsiTheme="minorHAnsi" w:cstheme="minorHAnsi"/>
          <w:sz w:val="21"/>
          <w:szCs w:val="21"/>
        </w:rPr>
        <w:t xml:space="preserve">Madrid : </w:t>
      </w:r>
      <w:proofErr w:type="spellStart"/>
      <w:r w:rsidR="00C424D7" w:rsidRPr="006A0E3C">
        <w:rPr>
          <w:rFonts w:asciiTheme="minorHAnsi" w:eastAsia="Times New Roman" w:hAnsiTheme="minorHAnsi" w:cstheme="minorHAnsi"/>
          <w:sz w:val="21"/>
          <w:szCs w:val="21"/>
        </w:rPr>
        <w:t>European</w:t>
      </w:r>
      <w:proofErr w:type="spellEnd"/>
      <w:proofErr w:type="gram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Council</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for</w:t>
      </w:r>
      <w:proofErr w:type="spellEnd"/>
      <w:r w:rsidR="00C424D7" w:rsidRPr="006A0E3C">
        <w:rPr>
          <w:rFonts w:asciiTheme="minorHAnsi" w:eastAsia="Times New Roman" w:hAnsiTheme="minorHAnsi" w:cstheme="minorHAnsi"/>
          <w:sz w:val="21"/>
          <w:szCs w:val="21"/>
        </w:rPr>
        <w:t xml:space="preserve"> Modelling and </w:t>
      </w:r>
      <w:proofErr w:type="spellStart"/>
      <w:r w:rsidR="00C424D7" w:rsidRPr="006A0E3C">
        <w:rPr>
          <w:rFonts w:asciiTheme="minorHAnsi" w:eastAsia="Times New Roman" w:hAnsiTheme="minorHAnsi" w:cstheme="minorHAnsi"/>
          <w:sz w:val="21"/>
          <w:szCs w:val="21"/>
        </w:rPr>
        <w:t>Simulation</w:t>
      </w:r>
      <w:proofErr w:type="spellEnd"/>
      <w:r w:rsidR="00C424D7" w:rsidRPr="006A0E3C">
        <w:rPr>
          <w:rFonts w:asciiTheme="minorHAnsi" w:eastAsia="Times New Roman" w:hAnsiTheme="minorHAnsi" w:cstheme="minorHAnsi"/>
          <w:sz w:val="21"/>
          <w:szCs w:val="21"/>
        </w:rPr>
        <w:t>, 2017, s. 326-332. ISBN 978-099324404-9</w:t>
      </w:r>
    </w:p>
    <w:p w14:paraId="1E83FE81" w14:textId="4E823C1B" w:rsidR="00C424D7" w:rsidRPr="006A0E3C" w:rsidRDefault="00EB078C" w:rsidP="00572434">
      <w:pPr>
        <w:pStyle w:val="Odstavecseseznamem"/>
        <w:numPr>
          <w:ilvl w:val="0"/>
          <w:numId w:val="10"/>
        </w:numPr>
        <w:ind w:left="567" w:hanging="283"/>
        <w:rPr>
          <w:rFonts w:asciiTheme="minorHAnsi" w:eastAsia="Times New Roman" w:hAnsiTheme="minorHAnsi" w:cstheme="minorHAnsi"/>
        </w:rPr>
      </w:pPr>
      <w:r w:rsidRPr="006A0E3C">
        <w:rPr>
          <w:rFonts w:asciiTheme="minorHAnsi" w:eastAsia="Times New Roman" w:hAnsiTheme="minorHAnsi" w:cstheme="minorHAnsi"/>
          <w:bCs/>
          <w:sz w:val="21"/>
          <w:szCs w:val="21"/>
        </w:rPr>
        <w:t>MELI</w:t>
      </w:r>
      <w:r w:rsidRPr="006A0E3C">
        <w:rPr>
          <w:rFonts w:asciiTheme="minorHAnsi" w:eastAsia="Times New Roman" w:hAnsiTheme="minorHAnsi" w:cstheme="minorHAnsi"/>
          <w:sz w:val="21"/>
          <w:szCs w:val="21"/>
        </w:rPr>
        <w:t xml:space="preserve">, </w:t>
      </w:r>
      <w:proofErr w:type="spellStart"/>
      <w:r w:rsidRPr="006A0E3C">
        <w:rPr>
          <w:rFonts w:asciiTheme="minorHAnsi" w:eastAsia="Times New Roman" w:hAnsiTheme="minorHAnsi" w:cstheme="minorHAnsi"/>
          <w:bCs/>
          <w:sz w:val="21"/>
          <w:szCs w:val="21"/>
        </w:rPr>
        <w:t>Clyde</w:t>
      </w:r>
      <w:proofErr w:type="spellEnd"/>
      <w:r w:rsidR="00C424D7" w:rsidRPr="006A0E3C">
        <w:rPr>
          <w:rFonts w:asciiTheme="minorHAnsi" w:eastAsia="Times New Roman" w:hAnsiTheme="minorHAnsi" w:cstheme="minorHAnsi"/>
          <w:sz w:val="21"/>
          <w:szCs w:val="21"/>
        </w:rPr>
        <w:t xml:space="preserve">; </w:t>
      </w:r>
      <w:r w:rsidRPr="006A0E3C">
        <w:rPr>
          <w:rFonts w:asciiTheme="minorHAnsi" w:hAnsiTheme="minorHAnsi" w:cstheme="minorHAnsi"/>
          <w:b/>
          <w:caps/>
          <w:sz w:val="21"/>
          <w:szCs w:val="21"/>
        </w:rPr>
        <w:t>Komínková Oplatková</w:t>
      </w:r>
      <w:r w:rsidRPr="006A0E3C">
        <w:rPr>
          <w:rFonts w:asciiTheme="minorHAnsi" w:hAnsiTheme="minorHAnsi" w:cstheme="minorHAnsi"/>
          <w:b/>
          <w:sz w:val="21"/>
          <w:szCs w:val="21"/>
        </w:rPr>
        <w:t>, Zuzana</w:t>
      </w:r>
      <w:r w:rsidRPr="006A0E3C">
        <w:rPr>
          <w:rFonts w:asciiTheme="minorHAnsi" w:eastAsia="Times New Roman" w:hAnsiTheme="minorHAnsi" w:cstheme="minorHAnsi"/>
          <w:sz w:val="21"/>
          <w:szCs w:val="21"/>
        </w:rPr>
        <w:t xml:space="preserve"> (5</w:t>
      </w:r>
      <w:r w:rsidR="00C424D7" w:rsidRPr="006A0E3C">
        <w:rPr>
          <w:rFonts w:asciiTheme="minorHAnsi" w:eastAsia="Times New Roman" w:hAnsiTheme="minorHAnsi" w:cstheme="minorHAnsi"/>
          <w:sz w:val="21"/>
          <w:szCs w:val="21"/>
        </w:rPr>
        <w:t xml:space="preserve">0). SPAM </w:t>
      </w:r>
      <w:proofErr w:type="spellStart"/>
      <w:r w:rsidR="00C424D7" w:rsidRPr="006A0E3C">
        <w:rPr>
          <w:rFonts w:asciiTheme="minorHAnsi" w:eastAsia="Times New Roman" w:hAnsiTheme="minorHAnsi" w:cstheme="minorHAnsi"/>
          <w:sz w:val="21"/>
          <w:szCs w:val="21"/>
        </w:rPr>
        <w:t>Detection</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Naïve</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Bayesian</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Classification</w:t>
      </w:r>
      <w:proofErr w:type="spellEnd"/>
      <w:r w:rsidR="00C424D7" w:rsidRPr="006A0E3C">
        <w:rPr>
          <w:rFonts w:asciiTheme="minorHAnsi" w:eastAsia="Times New Roman" w:hAnsiTheme="minorHAnsi" w:cstheme="minorHAnsi"/>
          <w:sz w:val="21"/>
          <w:szCs w:val="21"/>
        </w:rPr>
        <w:t xml:space="preserve"> and RPN </w:t>
      </w:r>
      <w:proofErr w:type="spellStart"/>
      <w:r w:rsidR="00C424D7" w:rsidRPr="006A0E3C">
        <w:rPr>
          <w:rFonts w:asciiTheme="minorHAnsi" w:eastAsia="Times New Roman" w:hAnsiTheme="minorHAnsi" w:cstheme="minorHAnsi"/>
          <w:sz w:val="21"/>
          <w:szCs w:val="21"/>
        </w:rPr>
        <w:t>Expression-based</w:t>
      </w:r>
      <w:proofErr w:type="spellEnd"/>
      <w:r w:rsidR="00C424D7" w:rsidRPr="006A0E3C">
        <w:rPr>
          <w:rFonts w:asciiTheme="minorHAnsi" w:eastAsia="Times New Roman" w:hAnsiTheme="minorHAnsi" w:cstheme="minorHAnsi"/>
          <w:sz w:val="21"/>
          <w:szCs w:val="21"/>
        </w:rPr>
        <w:t xml:space="preserve"> LGP </w:t>
      </w:r>
      <w:proofErr w:type="spellStart"/>
      <w:r w:rsidR="00C424D7" w:rsidRPr="006A0E3C">
        <w:rPr>
          <w:rFonts w:asciiTheme="minorHAnsi" w:eastAsia="Times New Roman" w:hAnsiTheme="minorHAnsi" w:cstheme="minorHAnsi"/>
          <w:sz w:val="21"/>
          <w:szCs w:val="21"/>
        </w:rPr>
        <w:t>Approaches</w:t>
      </w:r>
      <w:proofErr w:type="spell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Compared</w:t>
      </w:r>
      <w:proofErr w:type="spellEnd"/>
      <w:r w:rsidR="00C424D7" w:rsidRPr="006A0E3C">
        <w:rPr>
          <w:rFonts w:asciiTheme="minorHAnsi" w:eastAsia="Times New Roman" w:hAnsiTheme="minorHAnsi" w:cstheme="minorHAnsi"/>
          <w:sz w:val="21"/>
          <w:szCs w:val="21"/>
        </w:rPr>
        <w:t xml:space="preserve">. In </w:t>
      </w:r>
      <w:r w:rsidR="00C424D7" w:rsidRPr="006A0E3C">
        <w:rPr>
          <w:rFonts w:asciiTheme="minorHAnsi" w:eastAsia="Times New Roman" w:hAnsiTheme="minorHAnsi" w:cstheme="minorHAnsi"/>
          <w:i/>
          <w:iCs/>
          <w:sz w:val="21"/>
          <w:szCs w:val="21"/>
        </w:rPr>
        <w:t xml:space="preserve">Software </w:t>
      </w:r>
      <w:proofErr w:type="spellStart"/>
      <w:r w:rsidR="00C424D7" w:rsidRPr="006A0E3C">
        <w:rPr>
          <w:rFonts w:asciiTheme="minorHAnsi" w:eastAsia="Times New Roman" w:hAnsiTheme="minorHAnsi" w:cstheme="minorHAnsi"/>
          <w:i/>
          <w:iCs/>
          <w:sz w:val="21"/>
          <w:szCs w:val="21"/>
        </w:rPr>
        <w:t>Engineering</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Perspectives</w:t>
      </w:r>
      <w:proofErr w:type="spellEnd"/>
      <w:r w:rsidR="00C424D7" w:rsidRPr="006A0E3C">
        <w:rPr>
          <w:rFonts w:asciiTheme="minorHAnsi" w:eastAsia="Times New Roman" w:hAnsiTheme="minorHAnsi" w:cstheme="minorHAnsi"/>
          <w:i/>
          <w:iCs/>
          <w:sz w:val="21"/>
          <w:szCs w:val="21"/>
        </w:rPr>
        <w:t xml:space="preserve"> and </w:t>
      </w:r>
      <w:proofErr w:type="spellStart"/>
      <w:r w:rsidR="00C424D7" w:rsidRPr="006A0E3C">
        <w:rPr>
          <w:rFonts w:asciiTheme="minorHAnsi" w:eastAsia="Times New Roman" w:hAnsiTheme="minorHAnsi" w:cstheme="minorHAnsi"/>
          <w:i/>
          <w:iCs/>
          <w:sz w:val="21"/>
          <w:szCs w:val="21"/>
        </w:rPr>
        <w:t>Application</w:t>
      </w:r>
      <w:proofErr w:type="spellEnd"/>
      <w:r w:rsidR="00C424D7" w:rsidRPr="006A0E3C">
        <w:rPr>
          <w:rFonts w:asciiTheme="minorHAnsi" w:eastAsia="Times New Roman" w:hAnsiTheme="minorHAnsi" w:cstheme="minorHAnsi"/>
          <w:i/>
          <w:iCs/>
          <w:sz w:val="21"/>
          <w:szCs w:val="21"/>
        </w:rPr>
        <w:t xml:space="preserve"> in </w:t>
      </w:r>
      <w:proofErr w:type="spellStart"/>
      <w:r w:rsidR="00C424D7" w:rsidRPr="006A0E3C">
        <w:rPr>
          <w:rFonts w:asciiTheme="minorHAnsi" w:eastAsia="Times New Roman" w:hAnsiTheme="minorHAnsi" w:cstheme="minorHAnsi"/>
          <w:i/>
          <w:iCs/>
          <w:sz w:val="21"/>
          <w:szCs w:val="21"/>
        </w:rPr>
        <w:t>Intelligent</w:t>
      </w:r>
      <w:proofErr w:type="spellEnd"/>
      <w:r w:rsidR="00C424D7" w:rsidRPr="006A0E3C">
        <w:rPr>
          <w:rFonts w:asciiTheme="minorHAnsi" w:eastAsia="Times New Roman" w:hAnsiTheme="minorHAnsi" w:cstheme="minorHAnsi"/>
          <w:i/>
          <w:iCs/>
          <w:sz w:val="21"/>
          <w:szCs w:val="21"/>
        </w:rPr>
        <w:t xml:space="preserve"> Systems: </w:t>
      </w:r>
      <w:proofErr w:type="spellStart"/>
      <w:r w:rsidR="00C424D7" w:rsidRPr="006A0E3C">
        <w:rPr>
          <w:rFonts w:asciiTheme="minorHAnsi" w:eastAsia="Times New Roman" w:hAnsiTheme="minorHAnsi" w:cstheme="minorHAnsi"/>
          <w:i/>
          <w:iCs/>
          <w:sz w:val="21"/>
          <w:szCs w:val="21"/>
        </w:rPr>
        <w:t>Proceedings</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of</w:t>
      </w:r>
      <w:proofErr w:type="spellEnd"/>
      <w:r w:rsidR="00C424D7" w:rsidRPr="006A0E3C">
        <w:rPr>
          <w:rFonts w:asciiTheme="minorHAnsi" w:eastAsia="Times New Roman" w:hAnsiTheme="minorHAnsi" w:cstheme="minorHAnsi"/>
          <w:i/>
          <w:iCs/>
          <w:sz w:val="21"/>
          <w:szCs w:val="21"/>
        </w:rPr>
        <w:t xml:space="preserve"> </w:t>
      </w:r>
      <w:proofErr w:type="spellStart"/>
      <w:r w:rsidR="00C424D7" w:rsidRPr="006A0E3C">
        <w:rPr>
          <w:rFonts w:asciiTheme="minorHAnsi" w:eastAsia="Times New Roman" w:hAnsiTheme="minorHAnsi" w:cstheme="minorHAnsi"/>
          <w:i/>
          <w:iCs/>
          <w:sz w:val="21"/>
          <w:szCs w:val="21"/>
        </w:rPr>
        <w:t>the</w:t>
      </w:r>
      <w:proofErr w:type="spellEnd"/>
      <w:r w:rsidR="00C424D7" w:rsidRPr="006A0E3C">
        <w:rPr>
          <w:rFonts w:asciiTheme="minorHAnsi" w:eastAsia="Times New Roman" w:hAnsiTheme="minorHAnsi" w:cstheme="minorHAnsi"/>
          <w:i/>
          <w:iCs/>
          <w:sz w:val="21"/>
          <w:szCs w:val="21"/>
        </w:rPr>
        <w:t xml:space="preserve"> 5th </w:t>
      </w:r>
      <w:proofErr w:type="spellStart"/>
      <w:r w:rsidR="00C424D7" w:rsidRPr="006A0E3C">
        <w:rPr>
          <w:rFonts w:asciiTheme="minorHAnsi" w:eastAsia="Times New Roman" w:hAnsiTheme="minorHAnsi" w:cstheme="minorHAnsi"/>
          <w:i/>
          <w:iCs/>
          <w:sz w:val="21"/>
          <w:szCs w:val="21"/>
        </w:rPr>
        <w:t>computer</w:t>
      </w:r>
      <w:proofErr w:type="spellEnd"/>
      <w:r w:rsidR="00C424D7" w:rsidRPr="006A0E3C">
        <w:rPr>
          <w:rFonts w:asciiTheme="minorHAnsi" w:eastAsia="Times New Roman" w:hAnsiTheme="minorHAnsi" w:cstheme="minorHAnsi"/>
          <w:i/>
          <w:iCs/>
          <w:sz w:val="21"/>
          <w:szCs w:val="21"/>
        </w:rPr>
        <w:t xml:space="preserve"> science on-line </w:t>
      </w:r>
      <w:proofErr w:type="spellStart"/>
      <w:r w:rsidR="00C424D7" w:rsidRPr="006A0E3C">
        <w:rPr>
          <w:rFonts w:asciiTheme="minorHAnsi" w:eastAsia="Times New Roman" w:hAnsiTheme="minorHAnsi" w:cstheme="minorHAnsi"/>
          <w:i/>
          <w:iCs/>
          <w:sz w:val="21"/>
          <w:szCs w:val="21"/>
        </w:rPr>
        <w:t>conference</w:t>
      </w:r>
      <w:proofErr w:type="spellEnd"/>
      <w:r w:rsidR="00C424D7" w:rsidRPr="006A0E3C">
        <w:rPr>
          <w:rFonts w:asciiTheme="minorHAnsi" w:eastAsia="Times New Roman" w:hAnsiTheme="minorHAnsi" w:cstheme="minorHAnsi"/>
          <w:i/>
          <w:iCs/>
          <w:sz w:val="21"/>
          <w:szCs w:val="21"/>
        </w:rPr>
        <w:t xml:space="preserve"> 2016, Vol. 2</w:t>
      </w:r>
      <w:r w:rsidR="00C424D7" w:rsidRPr="006A0E3C">
        <w:rPr>
          <w:rFonts w:asciiTheme="minorHAnsi" w:eastAsia="Times New Roman" w:hAnsiTheme="minorHAnsi" w:cstheme="minorHAnsi"/>
          <w:sz w:val="21"/>
          <w:szCs w:val="21"/>
        </w:rPr>
        <w:t xml:space="preserve">. </w:t>
      </w:r>
      <w:proofErr w:type="gramStart"/>
      <w:r w:rsidR="00C424D7" w:rsidRPr="006A0E3C">
        <w:rPr>
          <w:rFonts w:asciiTheme="minorHAnsi" w:eastAsia="Times New Roman" w:hAnsiTheme="minorHAnsi" w:cstheme="minorHAnsi"/>
          <w:sz w:val="21"/>
          <w:szCs w:val="21"/>
        </w:rPr>
        <w:t xml:space="preserve">Heidelberg : </w:t>
      </w:r>
      <w:proofErr w:type="spellStart"/>
      <w:r w:rsidR="00C424D7" w:rsidRPr="006A0E3C">
        <w:rPr>
          <w:rFonts w:asciiTheme="minorHAnsi" w:eastAsia="Times New Roman" w:hAnsiTheme="minorHAnsi" w:cstheme="minorHAnsi"/>
          <w:sz w:val="21"/>
          <w:szCs w:val="21"/>
        </w:rPr>
        <w:t>Springer-Verlag</w:t>
      </w:r>
      <w:proofErr w:type="spellEnd"/>
      <w:proofErr w:type="gramEnd"/>
      <w:r w:rsidR="00C424D7" w:rsidRPr="006A0E3C">
        <w:rPr>
          <w:rFonts w:asciiTheme="minorHAnsi" w:eastAsia="Times New Roman" w:hAnsiTheme="minorHAnsi" w:cstheme="minorHAnsi"/>
          <w:sz w:val="21"/>
          <w:szCs w:val="21"/>
        </w:rPr>
        <w:t xml:space="preserve"> </w:t>
      </w:r>
      <w:proofErr w:type="spellStart"/>
      <w:r w:rsidR="00C424D7" w:rsidRPr="006A0E3C">
        <w:rPr>
          <w:rFonts w:asciiTheme="minorHAnsi" w:eastAsia="Times New Roman" w:hAnsiTheme="minorHAnsi" w:cstheme="minorHAnsi"/>
          <w:sz w:val="21"/>
          <w:szCs w:val="21"/>
        </w:rPr>
        <w:t>Berlin</w:t>
      </w:r>
      <w:proofErr w:type="spellEnd"/>
      <w:r w:rsidR="00C424D7" w:rsidRPr="006A0E3C">
        <w:rPr>
          <w:rFonts w:asciiTheme="minorHAnsi" w:eastAsia="Times New Roman" w:hAnsiTheme="minorHAnsi" w:cstheme="minorHAnsi"/>
          <w:sz w:val="21"/>
          <w:szCs w:val="21"/>
        </w:rPr>
        <w:t>, 2016, s. 399-411. ISSN 2194-5357. ISBN 978-3-319-33620-6</w:t>
      </w:r>
    </w:p>
    <w:p w14:paraId="323060E6" w14:textId="6B08FE94" w:rsidR="009370FF" w:rsidRPr="006A0E3C" w:rsidRDefault="009B1497"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V rámci své výzkumné a pedagogické činnosti se garant prezentoval prostřednictvím odborných přednášek</w:t>
      </w:r>
      <w:r w:rsidR="009370FF" w:rsidRPr="006A0E3C">
        <w:rPr>
          <w:rFonts w:asciiTheme="minorHAnsi" w:hAnsiTheme="minorHAnsi" w:cstheme="minorHAnsi"/>
        </w:rPr>
        <w:t xml:space="preserve"> na mezinárodních indexovaných konferencích a při více než 20 výukových týdenních pobytů v rámci programu Erasmus / Erasmus+ na mnoha evropských univerzitách.</w:t>
      </w:r>
    </w:p>
    <w:p w14:paraId="3FED1446" w14:textId="15B625E4" w:rsidR="009370FF" w:rsidRPr="006A0E3C" w:rsidRDefault="00CD128E"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Garant svou výzkumnou činnost uplatňuje i při vedení studentů doktorského studijního programu nejen na domácím pracovišti, ale také ve spolupráci s tuzemskými či zahraničními institucemi.</w:t>
      </w:r>
      <w:r w:rsidR="00A8238B" w:rsidRPr="006A0E3C">
        <w:rPr>
          <w:rFonts w:asciiTheme="minorHAnsi" w:hAnsiTheme="minorHAnsi" w:cstheme="minorHAnsi"/>
        </w:rPr>
        <w:t xml:space="preserve"> Garant přivedl k úspěšné obhajobě disertační práce v pozici:</w:t>
      </w:r>
      <w:r w:rsidRPr="006A0E3C">
        <w:rPr>
          <w:rFonts w:asciiTheme="minorHAnsi" w:hAnsiTheme="minorHAnsi" w:cstheme="minorHAnsi"/>
        </w:rPr>
        <w:t xml:space="preserve"> </w:t>
      </w:r>
      <w:r w:rsidR="009370FF" w:rsidRPr="006A0E3C">
        <w:rPr>
          <w:rFonts w:asciiTheme="minorHAnsi" w:hAnsiTheme="minorHAnsi" w:cstheme="minorHAnsi"/>
        </w:rPr>
        <w:t xml:space="preserve"> </w:t>
      </w:r>
    </w:p>
    <w:p w14:paraId="6A1EBB93" w14:textId="13B44EFD" w:rsidR="009370FF" w:rsidRPr="006A0E3C" w:rsidRDefault="009370FF" w:rsidP="00572434">
      <w:pPr>
        <w:pStyle w:val="Odstavecseseznamem"/>
        <w:numPr>
          <w:ilvl w:val="0"/>
          <w:numId w:val="11"/>
        </w:numPr>
        <w:spacing w:before="120" w:after="120"/>
        <w:rPr>
          <w:rFonts w:asciiTheme="minorHAnsi" w:hAnsiTheme="minorHAnsi" w:cstheme="minorHAnsi"/>
          <w:sz w:val="21"/>
          <w:szCs w:val="21"/>
        </w:rPr>
      </w:pPr>
      <w:r w:rsidRPr="006A0E3C">
        <w:rPr>
          <w:rFonts w:asciiTheme="minorHAnsi" w:hAnsiTheme="minorHAnsi" w:cstheme="minorHAnsi"/>
          <w:sz w:val="21"/>
          <w:szCs w:val="21"/>
        </w:rPr>
        <w:t xml:space="preserve">Konzultant 1 studenta </w:t>
      </w:r>
      <w:r w:rsidR="00CD128E" w:rsidRPr="006A0E3C">
        <w:rPr>
          <w:rFonts w:asciiTheme="minorHAnsi" w:hAnsiTheme="minorHAnsi" w:cstheme="minorHAnsi"/>
          <w:sz w:val="21"/>
          <w:szCs w:val="21"/>
        </w:rPr>
        <w:t>na FAI, UTB</w:t>
      </w:r>
      <w:r w:rsidRPr="006A0E3C">
        <w:rPr>
          <w:rFonts w:asciiTheme="minorHAnsi" w:hAnsiTheme="minorHAnsi" w:cstheme="minorHAnsi"/>
          <w:sz w:val="21"/>
          <w:szCs w:val="21"/>
        </w:rPr>
        <w:t>.</w:t>
      </w:r>
    </w:p>
    <w:p w14:paraId="380EDDA8" w14:textId="4A49D3BD" w:rsidR="009370FF" w:rsidRPr="006A0E3C" w:rsidRDefault="009370FF" w:rsidP="00572434">
      <w:pPr>
        <w:pStyle w:val="Odstavecseseznamem"/>
        <w:numPr>
          <w:ilvl w:val="0"/>
          <w:numId w:val="11"/>
        </w:numPr>
        <w:spacing w:before="120" w:after="120"/>
        <w:rPr>
          <w:rFonts w:asciiTheme="minorHAnsi" w:hAnsiTheme="minorHAnsi" w:cstheme="minorHAnsi"/>
          <w:sz w:val="21"/>
          <w:szCs w:val="21"/>
        </w:rPr>
      </w:pPr>
      <w:r w:rsidRPr="006A0E3C">
        <w:rPr>
          <w:rFonts w:asciiTheme="minorHAnsi" w:hAnsiTheme="minorHAnsi" w:cstheme="minorHAnsi"/>
          <w:sz w:val="21"/>
          <w:szCs w:val="21"/>
        </w:rPr>
        <w:t xml:space="preserve">Školitel 1 studenta </w:t>
      </w:r>
      <w:r w:rsidR="00CD128E" w:rsidRPr="006A0E3C">
        <w:rPr>
          <w:rFonts w:asciiTheme="minorHAnsi" w:hAnsiTheme="minorHAnsi" w:cstheme="minorHAnsi"/>
          <w:sz w:val="21"/>
          <w:szCs w:val="21"/>
        </w:rPr>
        <w:t>na FAI, UTB</w:t>
      </w:r>
      <w:r w:rsidRPr="006A0E3C">
        <w:rPr>
          <w:rFonts w:asciiTheme="minorHAnsi" w:hAnsiTheme="minorHAnsi" w:cstheme="minorHAnsi"/>
          <w:sz w:val="21"/>
          <w:szCs w:val="21"/>
        </w:rPr>
        <w:t>.</w:t>
      </w:r>
    </w:p>
    <w:p w14:paraId="2D5A350C" w14:textId="554F7EB5" w:rsidR="009370FF" w:rsidRPr="006A0E3C" w:rsidRDefault="009370FF" w:rsidP="00572434">
      <w:pPr>
        <w:pStyle w:val="Odstavecseseznamem"/>
        <w:numPr>
          <w:ilvl w:val="0"/>
          <w:numId w:val="11"/>
        </w:numPr>
        <w:spacing w:before="120" w:after="120"/>
        <w:rPr>
          <w:rFonts w:asciiTheme="minorHAnsi" w:hAnsiTheme="minorHAnsi" w:cstheme="minorHAnsi"/>
          <w:sz w:val="21"/>
          <w:szCs w:val="21"/>
        </w:rPr>
      </w:pPr>
      <w:r w:rsidRPr="006A0E3C">
        <w:rPr>
          <w:rFonts w:asciiTheme="minorHAnsi" w:hAnsiTheme="minorHAnsi" w:cstheme="minorHAnsi"/>
          <w:sz w:val="21"/>
          <w:szCs w:val="21"/>
        </w:rPr>
        <w:t xml:space="preserve">Školitel-specialista 1 </w:t>
      </w:r>
      <w:r w:rsidR="00A8238B" w:rsidRPr="006A0E3C">
        <w:rPr>
          <w:rFonts w:asciiTheme="minorHAnsi" w:hAnsiTheme="minorHAnsi" w:cstheme="minorHAnsi"/>
          <w:sz w:val="21"/>
          <w:szCs w:val="21"/>
        </w:rPr>
        <w:t xml:space="preserve">studenta </w:t>
      </w:r>
      <w:r w:rsidRPr="006A0E3C">
        <w:rPr>
          <w:rFonts w:asciiTheme="minorHAnsi" w:hAnsiTheme="minorHAnsi" w:cstheme="minorHAnsi"/>
          <w:sz w:val="21"/>
          <w:szCs w:val="21"/>
        </w:rPr>
        <w:t>na ČVUT, FEL.</w:t>
      </w:r>
    </w:p>
    <w:p w14:paraId="24A2AD6F" w14:textId="531B6595" w:rsidR="009B1497" w:rsidRPr="006A0E3C" w:rsidRDefault="009370FF" w:rsidP="00572434">
      <w:pPr>
        <w:pStyle w:val="Odstavecseseznamem"/>
        <w:numPr>
          <w:ilvl w:val="0"/>
          <w:numId w:val="11"/>
        </w:numPr>
        <w:spacing w:before="120" w:after="120"/>
        <w:rPr>
          <w:rFonts w:asciiTheme="minorHAnsi" w:hAnsiTheme="minorHAnsi" w:cstheme="minorHAnsi"/>
        </w:rPr>
      </w:pPr>
      <w:r w:rsidRPr="006A0E3C">
        <w:rPr>
          <w:rFonts w:asciiTheme="minorHAnsi" w:hAnsiTheme="minorHAnsi" w:cstheme="minorHAnsi"/>
          <w:sz w:val="21"/>
          <w:szCs w:val="21"/>
        </w:rPr>
        <w:t>Co-</w:t>
      </w:r>
      <w:proofErr w:type="spellStart"/>
      <w:r w:rsidRPr="006A0E3C">
        <w:rPr>
          <w:rFonts w:asciiTheme="minorHAnsi" w:hAnsiTheme="minorHAnsi" w:cstheme="minorHAnsi"/>
          <w:sz w:val="21"/>
          <w:szCs w:val="21"/>
        </w:rPr>
        <w:t>supervisor</w:t>
      </w:r>
      <w:proofErr w:type="spellEnd"/>
      <w:r w:rsidRPr="006A0E3C">
        <w:rPr>
          <w:rFonts w:asciiTheme="minorHAnsi" w:hAnsiTheme="minorHAnsi" w:cstheme="minorHAnsi"/>
          <w:sz w:val="24"/>
          <w:szCs w:val="24"/>
        </w:rPr>
        <w:t xml:space="preserve"> 1 studenta na University </w:t>
      </w:r>
      <w:proofErr w:type="spellStart"/>
      <w:r w:rsidRPr="006A0E3C">
        <w:rPr>
          <w:rFonts w:asciiTheme="minorHAnsi" w:hAnsiTheme="minorHAnsi" w:cstheme="minorHAnsi"/>
          <w:sz w:val="24"/>
          <w:szCs w:val="24"/>
        </w:rPr>
        <w:t>of</w:t>
      </w:r>
      <w:proofErr w:type="spellEnd"/>
      <w:r w:rsidRPr="006A0E3C">
        <w:rPr>
          <w:rFonts w:asciiTheme="minorHAnsi" w:hAnsiTheme="minorHAnsi" w:cstheme="minorHAnsi"/>
          <w:sz w:val="24"/>
          <w:szCs w:val="24"/>
        </w:rPr>
        <w:t xml:space="preserve"> </w:t>
      </w:r>
      <w:proofErr w:type="gramStart"/>
      <w:r w:rsidRPr="006A0E3C">
        <w:rPr>
          <w:rFonts w:asciiTheme="minorHAnsi" w:hAnsiTheme="minorHAnsi" w:cstheme="minorHAnsi"/>
          <w:sz w:val="24"/>
          <w:szCs w:val="24"/>
        </w:rPr>
        <w:t>Malta</w:t>
      </w:r>
      <w:proofErr w:type="gramEnd"/>
      <w:r w:rsidRPr="006A0E3C">
        <w:rPr>
          <w:rFonts w:asciiTheme="minorHAnsi" w:hAnsiTheme="minorHAnsi" w:cstheme="minorHAnsi"/>
          <w:sz w:val="24"/>
          <w:szCs w:val="24"/>
        </w:rPr>
        <w:t>, FICT.</w:t>
      </w:r>
    </w:p>
    <w:p w14:paraId="414D2181" w14:textId="02723BA8" w:rsidR="001612FC" w:rsidRPr="006A0E3C" w:rsidRDefault="00A8238B"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lastRenderedPageBreak/>
        <w:t xml:space="preserve">Garant je také </w:t>
      </w:r>
      <w:proofErr w:type="spellStart"/>
      <w:r w:rsidRPr="006A0E3C">
        <w:rPr>
          <w:rFonts w:asciiTheme="minorHAnsi" w:hAnsiTheme="minorHAnsi" w:cstheme="minorHAnsi"/>
        </w:rPr>
        <w:t>u</w:t>
      </w:r>
      <w:r w:rsidR="001612FC" w:rsidRPr="006A0E3C">
        <w:rPr>
          <w:rFonts w:asciiTheme="minorHAnsi" w:hAnsiTheme="minorHAnsi" w:cstheme="minorHAnsi"/>
          <w:lang w:eastAsia="en-GB"/>
        </w:rPr>
        <w:t>znávaný</w:t>
      </w:r>
      <w:r w:rsidRPr="006A0E3C">
        <w:rPr>
          <w:rFonts w:asciiTheme="minorHAnsi" w:hAnsiTheme="minorHAnsi" w:cstheme="minorHAnsi"/>
        </w:rPr>
        <w:t>m</w:t>
      </w:r>
      <w:proofErr w:type="spellEnd"/>
      <w:r w:rsidR="001612FC" w:rsidRPr="006A0E3C">
        <w:rPr>
          <w:rFonts w:asciiTheme="minorHAnsi" w:hAnsiTheme="minorHAnsi" w:cstheme="minorHAnsi"/>
          <w:lang w:eastAsia="en-GB"/>
        </w:rPr>
        <w:t xml:space="preserve"> recenzent</w:t>
      </w:r>
      <w:r w:rsidRPr="006A0E3C">
        <w:rPr>
          <w:rFonts w:asciiTheme="minorHAnsi" w:hAnsiTheme="minorHAnsi" w:cstheme="minorHAnsi"/>
        </w:rPr>
        <w:t>em</w:t>
      </w:r>
      <w:r w:rsidR="001612FC" w:rsidRPr="006A0E3C">
        <w:rPr>
          <w:rFonts w:asciiTheme="minorHAnsi" w:hAnsiTheme="minorHAnsi" w:cstheme="minorHAnsi"/>
          <w:lang w:eastAsia="en-GB"/>
        </w:rPr>
        <w:t xml:space="preserve"> řady </w:t>
      </w:r>
      <w:proofErr w:type="spellStart"/>
      <w:r w:rsidR="001612FC" w:rsidRPr="006A0E3C">
        <w:rPr>
          <w:rFonts w:asciiTheme="minorHAnsi" w:hAnsiTheme="minorHAnsi" w:cstheme="minorHAnsi"/>
          <w:lang w:eastAsia="en-GB"/>
        </w:rPr>
        <w:t>impaktovaných</w:t>
      </w:r>
      <w:proofErr w:type="spellEnd"/>
      <w:r w:rsidR="001612FC" w:rsidRPr="006A0E3C">
        <w:rPr>
          <w:rFonts w:asciiTheme="minorHAnsi" w:hAnsiTheme="minorHAnsi" w:cstheme="minorHAnsi"/>
          <w:lang w:eastAsia="en-GB"/>
        </w:rPr>
        <w:t xml:space="preserve"> i </w:t>
      </w:r>
      <w:proofErr w:type="spellStart"/>
      <w:r w:rsidR="001612FC" w:rsidRPr="006A0E3C">
        <w:rPr>
          <w:rFonts w:asciiTheme="minorHAnsi" w:hAnsiTheme="minorHAnsi" w:cstheme="minorHAnsi"/>
          <w:lang w:eastAsia="en-GB"/>
        </w:rPr>
        <w:t>neimpaktovaných</w:t>
      </w:r>
      <w:proofErr w:type="spellEnd"/>
      <w:r w:rsidR="001612FC" w:rsidRPr="006A0E3C">
        <w:rPr>
          <w:rFonts w:asciiTheme="minorHAnsi" w:hAnsiTheme="minorHAnsi" w:cstheme="minorHAnsi"/>
          <w:lang w:eastAsia="en-GB"/>
        </w:rPr>
        <w:t xml:space="preserve"> časopisů (např. </w:t>
      </w:r>
      <w:proofErr w:type="spellStart"/>
      <w:r w:rsidR="001612FC" w:rsidRPr="006A0E3C">
        <w:rPr>
          <w:rFonts w:asciiTheme="minorHAnsi" w:hAnsiTheme="minorHAnsi" w:cstheme="minorHAnsi"/>
        </w:rPr>
        <w:t>Swarm</w:t>
      </w:r>
      <w:proofErr w:type="spellEnd"/>
      <w:r w:rsidR="001612FC" w:rsidRPr="006A0E3C">
        <w:rPr>
          <w:rFonts w:asciiTheme="minorHAnsi" w:hAnsiTheme="minorHAnsi" w:cstheme="minorHAnsi"/>
        </w:rPr>
        <w:t xml:space="preserve"> and </w:t>
      </w:r>
      <w:proofErr w:type="spellStart"/>
      <w:r w:rsidR="001612FC" w:rsidRPr="006A0E3C">
        <w:rPr>
          <w:rFonts w:asciiTheme="minorHAnsi" w:hAnsiTheme="minorHAnsi" w:cstheme="minorHAnsi"/>
        </w:rPr>
        <w:t>Evolutionary</w:t>
      </w:r>
      <w:proofErr w:type="spellEnd"/>
      <w:r w:rsidR="001612FC" w:rsidRPr="006A0E3C">
        <w:rPr>
          <w:rFonts w:asciiTheme="minorHAnsi" w:hAnsiTheme="minorHAnsi" w:cstheme="minorHAnsi"/>
        </w:rPr>
        <w:t xml:space="preserve"> </w:t>
      </w:r>
      <w:proofErr w:type="spellStart"/>
      <w:r w:rsidR="001612FC" w:rsidRPr="006A0E3C">
        <w:rPr>
          <w:rFonts w:asciiTheme="minorHAnsi" w:hAnsiTheme="minorHAnsi" w:cstheme="minorHAnsi"/>
        </w:rPr>
        <w:t>Computation</w:t>
      </w:r>
      <w:proofErr w:type="spellEnd"/>
      <w:r w:rsidR="001612FC" w:rsidRPr="006A0E3C">
        <w:rPr>
          <w:rFonts w:asciiTheme="minorHAnsi" w:hAnsiTheme="minorHAnsi" w:cstheme="minorHAnsi"/>
        </w:rPr>
        <w:t xml:space="preserve">, </w:t>
      </w:r>
      <w:proofErr w:type="spellStart"/>
      <w:r w:rsidR="001612FC" w:rsidRPr="006A0E3C">
        <w:rPr>
          <w:rFonts w:asciiTheme="minorHAnsi" w:hAnsiTheme="minorHAnsi" w:cstheme="minorHAnsi"/>
        </w:rPr>
        <w:t>Information</w:t>
      </w:r>
      <w:proofErr w:type="spellEnd"/>
      <w:r w:rsidR="001612FC" w:rsidRPr="006A0E3C">
        <w:rPr>
          <w:rFonts w:asciiTheme="minorHAnsi" w:hAnsiTheme="minorHAnsi" w:cstheme="minorHAnsi"/>
        </w:rPr>
        <w:t xml:space="preserve"> </w:t>
      </w:r>
      <w:proofErr w:type="spellStart"/>
      <w:r w:rsidR="001612FC" w:rsidRPr="006A0E3C">
        <w:rPr>
          <w:rFonts w:asciiTheme="minorHAnsi" w:hAnsiTheme="minorHAnsi" w:cstheme="minorHAnsi"/>
        </w:rPr>
        <w:t>Sciences</w:t>
      </w:r>
      <w:proofErr w:type="spellEnd"/>
      <w:r w:rsidR="001612FC" w:rsidRPr="006A0E3C">
        <w:rPr>
          <w:rFonts w:asciiTheme="minorHAnsi" w:hAnsiTheme="minorHAnsi" w:cstheme="minorHAnsi"/>
        </w:rPr>
        <w:t xml:space="preserve">, Soft </w:t>
      </w:r>
      <w:proofErr w:type="spellStart"/>
      <w:r w:rsidR="001612FC" w:rsidRPr="006A0E3C">
        <w:rPr>
          <w:rFonts w:asciiTheme="minorHAnsi" w:hAnsiTheme="minorHAnsi" w:cstheme="minorHAnsi"/>
        </w:rPr>
        <w:t>Computing</w:t>
      </w:r>
      <w:proofErr w:type="spellEnd"/>
      <w:r w:rsidR="001612FC" w:rsidRPr="006A0E3C">
        <w:rPr>
          <w:rFonts w:asciiTheme="minorHAnsi" w:hAnsiTheme="minorHAnsi" w:cstheme="minorHAnsi"/>
        </w:rPr>
        <w:t xml:space="preserve">, </w:t>
      </w:r>
      <w:proofErr w:type="spellStart"/>
      <w:r w:rsidR="001612FC" w:rsidRPr="006A0E3C">
        <w:rPr>
          <w:rFonts w:asciiTheme="minorHAnsi" w:hAnsiTheme="minorHAnsi" w:cstheme="minorHAnsi"/>
          <w:lang w:eastAsia="en-GB"/>
        </w:rPr>
        <w:t>Computers</w:t>
      </w:r>
      <w:proofErr w:type="spellEnd"/>
      <w:r w:rsidR="001612FC" w:rsidRPr="006A0E3C">
        <w:rPr>
          <w:rFonts w:asciiTheme="minorHAnsi" w:hAnsiTheme="minorHAnsi" w:cstheme="minorHAnsi"/>
          <w:lang w:eastAsia="en-GB"/>
        </w:rPr>
        <w:t xml:space="preserve"> and</w:t>
      </w:r>
      <w:r w:rsidR="001612FC" w:rsidRPr="006A0E3C">
        <w:rPr>
          <w:rFonts w:asciiTheme="minorHAnsi" w:hAnsiTheme="minorHAnsi" w:cstheme="minorHAnsi"/>
        </w:rPr>
        <w:t xml:space="preserve"> </w:t>
      </w:r>
      <w:proofErr w:type="spellStart"/>
      <w:r w:rsidR="001612FC" w:rsidRPr="006A0E3C">
        <w:rPr>
          <w:rFonts w:asciiTheme="minorHAnsi" w:hAnsiTheme="minorHAnsi" w:cstheme="minorHAnsi"/>
          <w:lang w:eastAsia="en-GB"/>
        </w:rPr>
        <w:t>Mathematics</w:t>
      </w:r>
      <w:proofErr w:type="spellEnd"/>
      <w:r w:rsidR="001612FC" w:rsidRPr="006A0E3C">
        <w:rPr>
          <w:rFonts w:asciiTheme="minorHAnsi" w:hAnsiTheme="minorHAnsi" w:cstheme="minorHAnsi"/>
          <w:lang w:eastAsia="en-GB"/>
        </w:rPr>
        <w:t xml:space="preserve"> </w:t>
      </w:r>
      <w:proofErr w:type="spellStart"/>
      <w:r w:rsidR="001612FC" w:rsidRPr="006A0E3C">
        <w:rPr>
          <w:rFonts w:asciiTheme="minorHAnsi" w:hAnsiTheme="minorHAnsi" w:cstheme="minorHAnsi"/>
          <w:lang w:eastAsia="en-GB"/>
        </w:rPr>
        <w:t>with</w:t>
      </w:r>
      <w:proofErr w:type="spellEnd"/>
      <w:r w:rsidR="001612FC" w:rsidRPr="006A0E3C">
        <w:rPr>
          <w:rFonts w:asciiTheme="minorHAnsi" w:hAnsiTheme="minorHAnsi" w:cstheme="minorHAnsi"/>
          <w:lang w:eastAsia="en-GB"/>
        </w:rPr>
        <w:t xml:space="preserve"> </w:t>
      </w:r>
      <w:proofErr w:type="spellStart"/>
      <w:r w:rsidR="001612FC" w:rsidRPr="006A0E3C">
        <w:rPr>
          <w:rFonts w:asciiTheme="minorHAnsi" w:hAnsiTheme="minorHAnsi" w:cstheme="minorHAnsi"/>
          <w:lang w:eastAsia="en-GB"/>
        </w:rPr>
        <w:t>Applications</w:t>
      </w:r>
      <w:proofErr w:type="spellEnd"/>
      <w:r w:rsidR="001612FC" w:rsidRPr="006A0E3C">
        <w:rPr>
          <w:rFonts w:asciiTheme="minorHAnsi" w:hAnsiTheme="minorHAnsi" w:cstheme="minorHAnsi"/>
          <w:lang w:eastAsia="en-GB"/>
        </w:rPr>
        <w:t xml:space="preserve"> , </w:t>
      </w:r>
      <w:proofErr w:type="spellStart"/>
      <w:r w:rsidR="001612FC" w:rsidRPr="006A0E3C">
        <w:rPr>
          <w:rFonts w:asciiTheme="minorHAnsi" w:hAnsiTheme="minorHAnsi" w:cstheme="minorHAnsi"/>
          <w:lang w:eastAsia="en-GB"/>
        </w:rPr>
        <w:t>Optimization</w:t>
      </w:r>
      <w:proofErr w:type="spellEnd"/>
      <w:r w:rsidR="001612FC" w:rsidRPr="006A0E3C">
        <w:rPr>
          <w:rFonts w:asciiTheme="minorHAnsi" w:hAnsiTheme="minorHAnsi" w:cstheme="minorHAnsi"/>
          <w:lang w:eastAsia="en-GB"/>
        </w:rPr>
        <w:t xml:space="preserve"> (</w:t>
      </w:r>
      <w:proofErr w:type="spellStart"/>
      <w:r w:rsidR="001612FC" w:rsidRPr="006A0E3C">
        <w:rPr>
          <w:rFonts w:asciiTheme="minorHAnsi" w:hAnsiTheme="minorHAnsi" w:cstheme="minorHAnsi"/>
          <w:lang w:eastAsia="en-GB"/>
        </w:rPr>
        <w:t>Journal</w:t>
      </w:r>
      <w:proofErr w:type="spellEnd"/>
      <w:r w:rsidR="001612FC" w:rsidRPr="006A0E3C">
        <w:rPr>
          <w:rFonts w:asciiTheme="minorHAnsi" w:hAnsiTheme="minorHAnsi" w:cstheme="minorHAnsi"/>
          <w:lang w:eastAsia="en-GB"/>
        </w:rPr>
        <w:t xml:space="preserve"> </w:t>
      </w:r>
      <w:proofErr w:type="spellStart"/>
      <w:r w:rsidR="001612FC" w:rsidRPr="006A0E3C">
        <w:rPr>
          <w:rFonts w:asciiTheme="minorHAnsi" w:hAnsiTheme="minorHAnsi" w:cstheme="minorHAnsi"/>
          <w:lang w:eastAsia="en-GB"/>
        </w:rPr>
        <w:t>of</w:t>
      </w:r>
      <w:proofErr w:type="spellEnd"/>
      <w:r w:rsidR="001612FC" w:rsidRPr="006A0E3C">
        <w:rPr>
          <w:rFonts w:asciiTheme="minorHAnsi" w:hAnsiTheme="minorHAnsi" w:cstheme="minorHAnsi"/>
          <w:lang w:eastAsia="en-GB"/>
        </w:rPr>
        <w:t xml:space="preserve"> </w:t>
      </w:r>
      <w:proofErr w:type="spellStart"/>
      <w:r w:rsidR="001612FC" w:rsidRPr="006A0E3C">
        <w:rPr>
          <w:rFonts w:asciiTheme="minorHAnsi" w:hAnsiTheme="minorHAnsi" w:cstheme="minorHAnsi"/>
          <w:lang w:eastAsia="en-GB"/>
        </w:rPr>
        <w:t>Mathematical</w:t>
      </w:r>
      <w:proofErr w:type="spellEnd"/>
      <w:r w:rsidR="001612FC" w:rsidRPr="006A0E3C">
        <w:rPr>
          <w:rFonts w:asciiTheme="minorHAnsi" w:hAnsiTheme="minorHAnsi" w:cstheme="minorHAnsi"/>
          <w:lang w:eastAsia="en-GB"/>
        </w:rPr>
        <w:t xml:space="preserve"> </w:t>
      </w:r>
      <w:proofErr w:type="spellStart"/>
      <w:r w:rsidR="001612FC" w:rsidRPr="006A0E3C">
        <w:rPr>
          <w:rFonts w:asciiTheme="minorHAnsi" w:hAnsiTheme="minorHAnsi" w:cstheme="minorHAnsi"/>
          <w:lang w:eastAsia="en-GB"/>
        </w:rPr>
        <w:t>Programming</w:t>
      </w:r>
      <w:proofErr w:type="spellEnd"/>
      <w:r w:rsidR="001612FC" w:rsidRPr="006A0E3C">
        <w:rPr>
          <w:rFonts w:asciiTheme="minorHAnsi" w:hAnsiTheme="minorHAnsi" w:cstheme="minorHAnsi"/>
          <w:lang w:eastAsia="en-GB"/>
        </w:rPr>
        <w:t xml:space="preserve"> and </w:t>
      </w:r>
      <w:proofErr w:type="spellStart"/>
      <w:r w:rsidR="001612FC" w:rsidRPr="006A0E3C">
        <w:rPr>
          <w:rFonts w:asciiTheme="minorHAnsi" w:hAnsiTheme="minorHAnsi" w:cstheme="minorHAnsi"/>
          <w:lang w:eastAsia="en-GB"/>
        </w:rPr>
        <w:t>Operational</w:t>
      </w:r>
      <w:proofErr w:type="spellEnd"/>
      <w:r w:rsidR="001612FC" w:rsidRPr="006A0E3C">
        <w:rPr>
          <w:rFonts w:asciiTheme="minorHAnsi" w:hAnsiTheme="minorHAnsi" w:cstheme="minorHAnsi"/>
        </w:rPr>
        <w:t xml:space="preserve"> </w:t>
      </w:r>
      <w:proofErr w:type="spellStart"/>
      <w:r w:rsidR="001612FC" w:rsidRPr="006A0E3C">
        <w:rPr>
          <w:rFonts w:asciiTheme="minorHAnsi" w:hAnsiTheme="minorHAnsi" w:cstheme="minorHAnsi"/>
          <w:lang w:eastAsia="en-GB"/>
        </w:rPr>
        <w:t>Research</w:t>
      </w:r>
      <w:proofErr w:type="spellEnd"/>
      <w:r w:rsidR="001612FC" w:rsidRPr="006A0E3C">
        <w:rPr>
          <w:rFonts w:asciiTheme="minorHAnsi" w:hAnsiTheme="minorHAnsi" w:cstheme="minorHAnsi"/>
          <w:lang w:eastAsia="en-GB"/>
        </w:rPr>
        <w:t xml:space="preserve">), International </w:t>
      </w:r>
      <w:proofErr w:type="spellStart"/>
      <w:r w:rsidR="001612FC" w:rsidRPr="006A0E3C">
        <w:rPr>
          <w:rFonts w:asciiTheme="minorHAnsi" w:hAnsiTheme="minorHAnsi" w:cstheme="minorHAnsi"/>
          <w:lang w:eastAsia="en-GB"/>
        </w:rPr>
        <w:t>Journal</w:t>
      </w:r>
      <w:proofErr w:type="spellEnd"/>
      <w:r w:rsidR="001612FC" w:rsidRPr="006A0E3C">
        <w:rPr>
          <w:rFonts w:asciiTheme="minorHAnsi" w:hAnsiTheme="minorHAnsi" w:cstheme="minorHAnsi"/>
          <w:lang w:eastAsia="en-GB"/>
        </w:rPr>
        <w:t xml:space="preserve"> </w:t>
      </w:r>
      <w:proofErr w:type="spellStart"/>
      <w:r w:rsidR="001612FC" w:rsidRPr="006A0E3C">
        <w:rPr>
          <w:rFonts w:asciiTheme="minorHAnsi" w:hAnsiTheme="minorHAnsi" w:cstheme="minorHAnsi"/>
          <w:lang w:eastAsia="en-GB"/>
        </w:rPr>
        <w:t>of</w:t>
      </w:r>
      <w:proofErr w:type="spellEnd"/>
      <w:r w:rsidR="001612FC" w:rsidRPr="006A0E3C">
        <w:rPr>
          <w:rFonts w:asciiTheme="minorHAnsi" w:hAnsiTheme="minorHAnsi" w:cstheme="minorHAnsi"/>
          <w:lang w:eastAsia="en-GB"/>
        </w:rPr>
        <w:t xml:space="preserve"> </w:t>
      </w:r>
      <w:proofErr w:type="spellStart"/>
      <w:r w:rsidR="001612FC" w:rsidRPr="006A0E3C">
        <w:rPr>
          <w:rFonts w:asciiTheme="minorHAnsi" w:hAnsiTheme="minorHAnsi" w:cstheme="minorHAnsi"/>
          <w:lang w:eastAsia="en-GB"/>
        </w:rPr>
        <w:t>Space-Based</w:t>
      </w:r>
      <w:proofErr w:type="spellEnd"/>
      <w:r w:rsidR="001612FC" w:rsidRPr="006A0E3C">
        <w:rPr>
          <w:rFonts w:asciiTheme="minorHAnsi" w:hAnsiTheme="minorHAnsi" w:cstheme="minorHAnsi"/>
          <w:lang w:eastAsia="en-GB"/>
        </w:rPr>
        <w:t xml:space="preserve"> and </w:t>
      </w:r>
      <w:proofErr w:type="spellStart"/>
      <w:r w:rsidR="001612FC" w:rsidRPr="006A0E3C">
        <w:rPr>
          <w:rFonts w:asciiTheme="minorHAnsi" w:hAnsiTheme="minorHAnsi" w:cstheme="minorHAnsi"/>
          <w:lang w:eastAsia="en-GB"/>
        </w:rPr>
        <w:t>Situated</w:t>
      </w:r>
      <w:proofErr w:type="spellEnd"/>
      <w:r w:rsidR="001612FC" w:rsidRPr="006A0E3C">
        <w:rPr>
          <w:rFonts w:asciiTheme="minorHAnsi" w:hAnsiTheme="minorHAnsi" w:cstheme="minorHAnsi"/>
          <w:lang w:eastAsia="en-GB"/>
        </w:rPr>
        <w:t xml:space="preserve"> </w:t>
      </w:r>
      <w:proofErr w:type="spellStart"/>
      <w:r w:rsidR="001612FC" w:rsidRPr="006A0E3C">
        <w:rPr>
          <w:rFonts w:asciiTheme="minorHAnsi" w:hAnsiTheme="minorHAnsi" w:cstheme="minorHAnsi"/>
          <w:lang w:eastAsia="en-GB"/>
        </w:rPr>
        <w:t>Computing</w:t>
      </w:r>
      <w:proofErr w:type="spellEnd"/>
      <w:r w:rsidR="001612FC" w:rsidRPr="006A0E3C">
        <w:rPr>
          <w:rFonts w:asciiTheme="minorHAnsi" w:hAnsiTheme="minorHAnsi" w:cstheme="minorHAnsi"/>
          <w:lang w:eastAsia="en-GB"/>
        </w:rPr>
        <w:t xml:space="preserve"> (IJSSC), </w:t>
      </w:r>
      <w:proofErr w:type="spellStart"/>
      <w:r w:rsidR="001612FC" w:rsidRPr="006A0E3C">
        <w:rPr>
          <w:rFonts w:asciiTheme="minorHAnsi" w:hAnsiTheme="minorHAnsi" w:cstheme="minorHAnsi"/>
          <w:lang w:eastAsia="en-GB"/>
        </w:rPr>
        <w:t>special</w:t>
      </w:r>
      <w:proofErr w:type="spellEnd"/>
      <w:r w:rsidR="001612FC" w:rsidRPr="006A0E3C">
        <w:rPr>
          <w:rFonts w:asciiTheme="minorHAnsi" w:hAnsiTheme="minorHAnsi" w:cstheme="minorHAnsi"/>
          <w:lang w:eastAsia="en-GB"/>
        </w:rPr>
        <w:t xml:space="preserve"> </w:t>
      </w:r>
      <w:proofErr w:type="spellStart"/>
      <w:r w:rsidR="001612FC" w:rsidRPr="006A0E3C">
        <w:rPr>
          <w:rFonts w:asciiTheme="minorHAnsi" w:hAnsiTheme="minorHAnsi" w:cstheme="minorHAnsi"/>
          <w:lang w:eastAsia="en-GB"/>
        </w:rPr>
        <w:t>issue</w:t>
      </w:r>
      <w:proofErr w:type="spellEnd"/>
      <w:r w:rsidR="001612FC" w:rsidRPr="006A0E3C">
        <w:rPr>
          <w:rFonts w:asciiTheme="minorHAnsi" w:hAnsiTheme="minorHAnsi" w:cstheme="minorHAnsi"/>
        </w:rPr>
        <w:t xml:space="preserve"> </w:t>
      </w:r>
      <w:proofErr w:type="spellStart"/>
      <w:r w:rsidR="001612FC" w:rsidRPr="006A0E3C">
        <w:rPr>
          <w:rFonts w:asciiTheme="minorHAnsi" w:hAnsiTheme="minorHAnsi" w:cstheme="minorHAnsi"/>
          <w:lang w:eastAsia="en-GB"/>
        </w:rPr>
        <w:t>Central</w:t>
      </w:r>
      <w:proofErr w:type="spellEnd"/>
      <w:r w:rsidR="001612FC" w:rsidRPr="006A0E3C">
        <w:rPr>
          <w:rFonts w:asciiTheme="minorHAnsi" w:hAnsiTheme="minorHAnsi" w:cstheme="minorHAnsi"/>
          <w:lang w:eastAsia="en-GB"/>
        </w:rPr>
        <w:t xml:space="preserve"> </w:t>
      </w:r>
      <w:proofErr w:type="spellStart"/>
      <w:r w:rsidR="001612FC" w:rsidRPr="006A0E3C">
        <w:rPr>
          <w:rFonts w:asciiTheme="minorHAnsi" w:hAnsiTheme="minorHAnsi" w:cstheme="minorHAnsi"/>
          <w:lang w:eastAsia="en-GB"/>
        </w:rPr>
        <w:t>European</w:t>
      </w:r>
      <w:proofErr w:type="spellEnd"/>
      <w:r w:rsidR="001612FC" w:rsidRPr="006A0E3C">
        <w:rPr>
          <w:rFonts w:asciiTheme="minorHAnsi" w:hAnsiTheme="minorHAnsi" w:cstheme="minorHAnsi"/>
          <w:lang w:eastAsia="en-GB"/>
        </w:rPr>
        <w:t xml:space="preserve"> </w:t>
      </w:r>
      <w:proofErr w:type="spellStart"/>
      <w:r w:rsidR="001612FC" w:rsidRPr="006A0E3C">
        <w:rPr>
          <w:rFonts w:asciiTheme="minorHAnsi" w:hAnsiTheme="minorHAnsi" w:cstheme="minorHAnsi"/>
          <w:lang w:eastAsia="en-GB"/>
        </w:rPr>
        <w:t>Journal</w:t>
      </w:r>
      <w:proofErr w:type="spellEnd"/>
      <w:r w:rsidR="001612FC" w:rsidRPr="006A0E3C">
        <w:rPr>
          <w:rFonts w:asciiTheme="minorHAnsi" w:hAnsiTheme="minorHAnsi" w:cstheme="minorHAnsi"/>
          <w:lang w:eastAsia="en-GB"/>
        </w:rPr>
        <w:t xml:space="preserve"> on </w:t>
      </w:r>
      <w:proofErr w:type="spellStart"/>
      <w:r w:rsidR="001612FC" w:rsidRPr="006A0E3C">
        <w:rPr>
          <w:rFonts w:asciiTheme="minorHAnsi" w:hAnsiTheme="minorHAnsi" w:cstheme="minorHAnsi"/>
          <w:lang w:eastAsia="en-GB"/>
        </w:rPr>
        <w:t>Operations</w:t>
      </w:r>
      <w:proofErr w:type="spellEnd"/>
      <w:r w:rsidR="001612FC" w:rsidRPr="006A0E3C">
        <w:rPr>
          <w:rFonts w:asciiTheme="minorHAnsi" w:hAnsiTheme="minorHAnsi" w:cstheme="minorHAnsi"/>
          <w:lang w:eastAsia="en-GB"/>
        </w:rPr>
        <w:t xml:space="preserve"> </w:t>
      </w:r>
      <w:proofErr w:type="spellStart"/>
      <w:r w:rsidR="001612FC" w:rsidRPr="006A0E3C">
        <w:rPr>
          <w:rFonts w:asciiTheme="minorHAnsi" w:hAnsiTheme="minorHAnsi" w:cstheme="minorHAnsi"/>
          <w:lang w:eastAsia="en-GB"/>
        </w:rPr>
        <w:t>Research</w:t>
      </w:r>
      <w:proofErr w:type="spellEnd"/>
      <w:r w:rsidR="001612FC" w:rsidRPr="006A0E3C">
        <w:rPr>
          <w:rFonts w:asciiTheme="minorHAnsi" w:hAnsiTheme="minorHAnsi" w:cstheme="minorHAnsi"/>
          <w:lang w:eastAsia="en-GB"/>
        </w:rPr>
        <w:t xml:space="preserve">, Acta </w:t>
      </w:r>
      <w:proofErr w:type="spellStart"/>
      <w:r w:rsidR="001612FC" w:rsidRPr="006A0E3C">
        <w:rPr>
          <w:rFonts w:asciiTheme="minorHAnsi" w:hAnsiTheme="minorHAnsi" w:cstheme="minorHAnsi"/>
          <w:lang w:eastAsia="en-GB"/>
        </w:rPr>
        <w:t>Polytechnica</w:t>
      </w:r>
      <w:proofErr w:type="spellEnd"/>
      <w:r w:rsidR="001612FC" w:rsidRPr="006A0E3C">
        <w:rPr>
          <w:rFonts w:asciiTheme="minorHAnsi" w:hAnsiTheme="minorHAnsi" w:cstheme="minorHAnsi"/>
          <w:lang w:eastAsia="en-GB"/>
        </w:rPr>
        <w:t xml:space="preserve">, </w:t>
      </w:r>
      <w:proofErr w:type="spellStart"/>
      <w:r w:rsidR="001612FC" w:rsidRPr="006A0E3C">
        <w:rPr>
          <w:rFonts w:asciiTheme="minorHAnsi" w:hAnsiTheme="minorHAnsi" w:cstheme="minorHAnsi"/>
          <w:lang w:eastAsia="en-GB"/>
        </w:rPr>
        <w:t>Transactions</w:t>
      </w:r>
      <w:proofErr w:type="spellEnd"/>
      <w:r w:rsidR="001612FC" w:rsidRPr="006A0E3C">
        <w:rPr>
          <w:rFonts w:asciiTheme="minorHAnsi" w:hAnsiTheme="minorHAnsi" w:cstheme="minorHAnsi"/>
          <w:lang w:eastAsia="en-GB"/>
        </w:rPr>
        <w:t xml:space="preserve"> on Systems,</w:t>
      </w:r>
      <w:r w:rsidR="001612FC" w:rsidRPr="006A0E3C">
        <w:rPr>
          <w:rFonts w:asciiTheme="minorHAnsi" w:hAnsiTheme="minorHAnsi" w:cstheme="minorHAnsi"/>
        </w:rPr>
        <w:t xml:space="preserve"> </w:t>
      </w:r>
      <w:r w:rsidR="001612FC" w:rsidRPr="006A0E3C">
        <w:rPr>
          <w:rFonts w:asciiTheme="minorHAnsi" w:hAnsiTheme="minorHAnsi" w:cstheme="minorHAnsi"/>
          <w:lang w:eastAsia="en-GB"/>
        </w:rPr>
        <w:t xml:space="preserve">Man, and </w:t>
      </w:r>
      <w:proofErr w:type="spellStart"/>
      <w:r w:rsidR="001612FC" w:rsidRPr="006A0E3C">
        <w:rPr>
          <w:rFonts w:asciiTheme="minorHAnsi" w:hAnsiTheme="minorHAnsi" w:cstheme="minorHAnsi"/>
          <w:lang w:eastAsia="en-GB"/>
        </w:rPr>
        <w:t>Cybernetics</w:t>
      </w:r>
      <w:proofErr w:type="spellEnd"/>
      <w:r w:rsidR="001612FC" w:rsidRPr="006A0E3C">
        <w:rPr>
          <w:rFonts w:asciiTheme="minorHAnsi" w:hAnsiTheme="minorHAnsi" w:cstheme="minorHAnsi"/>
          <w:lang w:eastAsia="en-GB"/>
        </w:rPr>
        <w:t xml:space="preserve">--Part B: </w:t>
      </w:r>
      <w:proofErr w:type="spellStart"/>
      <w:r w:rsidR="001612FC" w:rsidRPr="006A0E3C">
        <w:rPr>
          <w:rFonts w:asciiTheme="minorHAnsi" w:hAnsiTheme="minorHAnsi" w:cstheme="minorHAnsi"/>
          <w:lang w:eastAsia="en-GB"/>
        </w:rPr>
        <w:t>Cybernetics</w:t>
      </w:r>
      <w:proofErr w:type="spellEnd"/>
      <w:r w:rsidR="001612FC" w:rsidRPr="006A0E3C">
        <w:rPr>
          <w:rFonts w:asciiTheme="minorHAnsi" w:hAnsiTheme="minorHAnsi" w:cstheme="minorHAnsi"/>
          <w:lang w:eastAsia="en-GB"/>
        </w:rPr>
        <w:t xml:space="preserve">, </w:t>
      </w:r>
      <w:proofErr w:type="spellStart"/>
      <w:r w:rsidR="001612FC" w:rsidRPr="006A0E3C">
        <w:rPr>
          <w:rFonts w:asciiTheme="minorHAnsi" w:hAnsiTheme="minorHAnsi" w:cstheme="minorHAnsi"/>
          <w:lang w:eastAsia="en-GB"/>
        </w:rPr>
        <w:t>Applied</w:t>
      </w:r>
      <w:proofErr w:type="spellEnd"/>
      <w:r w:rsidR="001612FC" w:rsidRPr="006A0E3C">
        <w:rPr>
          <w:rFonts w:asciiTheme="minorHAnsi" w:hAnsiTheme="minorHAnsi" w:cstheme="minorHAnsi"/>
          <w:lang w:eastAsia="en-GB"/>
        </w:rPr>
        <w:t xml:space="preserve"> soft </w:t>
      </w:r>
      <w:proofErr w:type="spellStart"/>
      <w:r w:rsidR="001612FC" w:rsidRPr="006A0E3C">
        <w:rPr>
          <w:rFonts w:asciiTheme="minorHAnsi" w:hAnsiTheme="minorHAnsi" w:cstheme="minorHAnsi"/>
          <w:lang w:eastAsia="en-GB"/>
        </w:rPr>
        <w:t>computing</w:t>
      </w:r>
      <w:proofErr w:type="spellEnd"/>
      <w:r w:rsidR="001612FC" w:rsidRPr="006A0E3C">
        <w:rPr>
          <w:rFonts w:asciiTheme="minorHAnsi" w:hAnsiTheme="minorHAnsi" w:cstheme="minorHAnsi"/>
          <w:lang w:eastAsia="en-GB"/>
        </w:rPr>
        <w:t xml:space="preserve"> </w:t>
      </w:r>
      <w:r w:rsidRPr="006A0E3C">
        <w:rPr>
          <w:rFonts w:asciiTheme="minorHAnsi" w:hAnsiTheme="minorHAnsi" w:cstheme="minorHAnsi"/>
        </w:rPr>
        <w:t>a dalších</w:t>
      </w:r>
      <w:r w:rsidR="001612FC" w:rsidRPr="006A0E3C">
        <w:rPr>
          <w:rFonts w:asciiTheme="minorHAnsi" w:hAnsiTheme="minorHAnsi" w:cstheme="minorHAnsi"/>
        </w:rPr>
        <w:t>.).</w:t>
      </w:r>
    </w:p>
    <w:p w14:paraId="4ACF47FB" w14:textId="76CB20A6" w:rsidR="0067543F" w:rsidRPr="006A0E3C" w:rsidRDefault="0067543F"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 xml:space="preserve">Garant se aktivně podílí na organizaci konferencí. Byla zvolena </w:t>
      </w:r>
      <w:proofErr w:type="spellStart"/>
      <w:r w:rsidRPr="006A0E3C">
        <w:rPr>
          <w:rFonts w:asciiTheme="minorHAnsi" w:hAnsiTheme="minorHAnsi" w:cstheme="minorHAnsi"/>
        </w:rPr>
        <w:t>víceprezidentkou</w:t>
      </w:r>
      <w:proofErr w:type="spellEnd"/>
      <w:r w:rsidRPr="006A0E3C">
        <w:rPr>
          <w:rFonts w:asciiTheme="minorHAnsi" w:hAnsiTheme="minorHAnsi" w:cstheme="minorHAnsi"/>
        </w:rPr>
        <w:t xml:space="preserve"> </w:t>
      </w:r>
      <w:proofErr w:type="spellStart"/>
      <w:r w:rsidRPr="006A0E3C">
        <w:rPr>
          <w:rFonts w:asciiTheme="minorHAnsi" w:hAnsiTheme="minorHAnsi" w:cstheme="minorHAnsi"/>
        </w:rPr>
        <w:t>European</w:t>
      </w:r>
      <w:proofErr w:type="spellEnd"/>
      <w:r w:rsidRPr="006A0E3C">
        <w:rPr>
          <w:rFonts w:asciiTheme="minorHAnsi" w:hAnsiTheme="minorHAnsi" w:cstheme="minorHAnsi"/>
        </w:rPr>
        <w:t xml:space="preserve"> </w:t>
      </w:r>
      <w:proofErr w:type="spellStart"/>
      <w:r w:rsidRPr="006A0E3C">
        <w:rPr>
          <w:rFonts w:asciiTheme="minorHAnsi" w:hAnsiTheme="minorHAnsi" w:cstheme="minorHAnsi"/>
        </w:rPr>
        <w:t>Council</w:t>
      </w:r>
      <w:proofErr w:type="spellEnd"/>
      <w:r w:rsidRPr="006A0E3C">
        <w:rPr>
          <w:rFonts w:asciiTheme="minorHAnsi" w:hAnsiTheme="minorHAnsi" w:cstheme="minorHAnsi"/>
        </w:rPr>
        <w:t xml:space="preserve"> on Modelling and </w:t>
      </w:r>
      <w:proofErr w:type="spellStart"/>
      <w:r w:rsidRPr="006A0E3C">
        <w:rPr>
          <w:rFonts w:asciiTheme="minorHAnsi" w:hAnsiTheme="minorHAnsi" w:cstheme="minorHAnsi"/>
        </w:rPr>
        <w:t>Simulation</w:t>
      </w:r>
      <w:proofErr w:type="spellEnd"/>
      <w:r w:rsidRPr="006A0E3C">
        <w:rPr>
          <w:rFonts w:asciiTheme="minorHAnsi" w:hAnsiTheme="minorHAnsi" w:cstheme="minorHAnsi"/>
        </w:rPr>
        <w:t xml:space="preserve"> (ECMS) do dvouletého volebního období – 2018-2020. </w:t>
      </w:r>
      <w:r w:rsidR="003B58AB" w:rsidRPr="006A0E3C">
        <w:rPr>
          <w:rFonts w:asciiTheme="minorHAnsi" w:hAnsiTheme="minorHAnsi" w:cstheme="minorHAnsi"/>
        </w:rPr>
        <w:t xml:space="preserve">Tento </w:t>
      </w:r>
      <w:proofErr w:type="spellStart"/>
      <w:r w:rsidR="003B58AB" w:rsidRPr="006A0E3C">
        <w:rPr>
          <w:rFonts w:asciiTheme="minorHAnsi" w:hAnsiTheme="minorHAnsi" w:cstheme="minorHAnsi"/>
        </w:rPr>
        <w:t>council</w:t>
      </w:r>
      <w:proofErr w:type="spellEnd"/>
      <w:r w:rsidR="003B58AB" w:rsidRPr="006A0E3C">
        <w:rPr>
          <w:rFonts w:asciiTheme="minorHAnsi" w:hAnsiTheme="minorHAnsi" w:cstheme="minorHAnsi"/>
        </w:rPr>
        <w:t xml:space="preserve"> je organizá</w:t>
      </w:r>
      <w:r w:rsidRPr="006A0E3C">
        <w:rPr>
          <w:rFonts w:asciiTheme="minorHAnsi" w:hAnsiTheme="minorHAnsi" w:cstheme="minorHAnsi"/>
        </w:rPr>
        <w:t>t</w:t>
      </w:r>
      <w:r w:rsidR="003B58AB" w:rsidRPr="006A0E3C">
        <w:rPr>
          <w:rFonts w:asciiTheme="minorHAnsi" w:hAnsiTheme="minorHAnsi" w:cstheme="minorHAnsi"/>
        </w:rPr>
        <w:t>o</w:t>
      </w:r>
      <w:r w:rsidRPr="006A0E3C">
        <w:rPr>
          <w:rFonts w:asciiTheme="minorHAnsi" w:hAnsiTheme="minorHAnsi" w:cstheme="minorHAnsi"/>
        </w:rPr>
        <w:t xml:space="preserve">rem mezinárodní konference ECMS – International </w:t>
      </w:r>
      <w:proofErr w:type="spellStart"/>
      <w:r w:rsidRPr="006A0E3C">
        <w:rPr>
          <w:rFonts w:asciiTheme="minorHAnsi" w:hAnsiTheme="minorHAnsi" w:cstheme="minorHAnsi"/>
        </w:rPr>
        <w:t>Conference</w:t>
      </w:r>
      <w:proofErr w:type="spellEnd"/>
      <w:r w:rsidRPr="006A0E3C">
        <w:rPr>
          <w:rFonts w:asciiTheme="minorHAnsi" w:hAnsiTheme="minorHAnsi" w:cstheme="minorHAnsi"/>
        </w:rPr>
        <w:t xml:space="preserve"> on Modelling and </w:t>
      </w:r>
      <w:proofErr w:type="spellStart"/>
      <w:r w:rsidRPr="006A0E3C">
        <w:rPr>
          <w:rFonts w:asciiTheme="minorHAnsi" w:hAnsiTheme="minorHAnsi" w:cstheme="minorHAnsi"/>
        </w:rPr>
        <w:t>Simulation</w:t>
      </w:r>
      <w:proofErr w:type="spellEnd"/>
      <w:r w:rsidRPr="006A0E3C">
        <w:rPr>
          <w:rFonts w:asciiTheme="minorHAnsi" w:hAnsiTheme="minorHAnsi" w:cstheme="minorHAnsi"/>
        </w:rPr>
        <w:t xml:space="preserve">. </w:t>
      </w:r>
    </w:p>
    <w:p w14:paraId="69B06994" w14:textId="0C72A165" w:rsidR="003B58AB" w:rsidRDefault="003B58AB"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Byla také v programové komisi a editorkou konferenčních sborníků vydávaných v sérii</w:t>
      </w:r>
      <w:r w:rsidR="00B524DD" w:rsidRPr="006A0E3C">
        <w:rPr>
          <w:rFonts w:asciiTheme="minorHAnsi" w:hAnsiTheme="minorHAnsi" w:cstheme="minorHAnsi"/>
        </w:rPr>
        <w:t xml:space="preserve"> </w:t>
      </w:r>
      <w:proofErr w:type="spellStart"/>
      <w:r w:rsidRPr="006A0E3C">
        <w:rPr>
          <w:rFonts w:asciiTheme="minorHAnsi" w:hAnsiTheme="minorHAnsi" w:cstheme="minorHAnsi"/>
        </w:rPr>
        <w:t>Advances</w:t>
      </w:r>
      <w:proofErr w:type="spellEnd"/>
      <w:r w:rsidRPr="006A0E3C">
        <w:rPr>
          <w:rFonts w:asciiTheme="minorHAnsi" w:hAnsiTheme="minorHAnsi" w:cstheme="minorHAnsi"/>
        </w:rPr>
        <w:t xml:space="preserve"> in </w:t>
      </w:r>
      <w:proofErr w:type="spellStart"/>
      <w:r w:rsidRPr="006A0E3C">
        <w:rPr>
          <w:rFonts w:asciiTheme="minorHAnsi" w:hAnsiTheme="minorHAnsi" w:cstheme="minorHAnsi"/>
        </w:rPr>
        <w:t>Intelligent</w:t>
      </w:r>
      <w:proofErr w:type="spellEnd"/>
      <w:r w:rsidRPr="006A0E3C">
        <w:rPr>
          <w:rFonts w:asciiTheme="minorHAnsi" w:hAnsiTheme="minorHAnsi" w:cstheme="minorHAnsi"/>
        </w:rPr>
        <w:t xml:space="preserve"> Systems and </w:t>
      </w:r>
      <w:proofErr w:type="spellStart"/>
      <w:r w:rsidRPr="006A0E3C">
        <w:rPr>
          <w:rFonts w:asciiTheme="minorHAnsi" w:hAnsiTheme="minorHAnsi" w:cstheme="minorHAnsi"/>
        </w:rPr>
        <w:t>Computing</w:t>
      </w:r>
      <w:proofErr w:type="spellEnd"/>
      <w:r w:rsidRPr="006A0E3C">
        <w:rPr>
          <w:rFonts w:asciiTheme="minorHAnsi" w:hAnsiTheme="minorHAnsi" w:cstheme="minorHAnsi"/>
        </w:rPr>
        <w:t xml:space="preserve"> - ISSN 2194-5357</w:t>
      </w:r>
      <w:r w:rsidR="00B524DD" w:rsidRPr="006A0E3C">
        <w:rPr>
          <w:rFonts w:asciiTheme="minorHAnsi" w:hAnsiTheme="minorHAnsi" w:cstheme="minorHAnsi"/>
        </w:rPr>
        <w:t xml:space="preserve"> v rámci konference CSOC – </w:t>
      </w:r>
      <w:proofErr w:type="spellStart"/>
      <w:r w:rsidR="00B524DD" w:rsidRPr="006A0E3C">
        <w:rPr>
          <w:rFonts w:asciiTheme="minorHAnsi" w:hAnsiTheme="minorHAnsi" w:cstheme="minorHAnsi"/>
        </w:rPr>
        <w:t>Computer</w:t>
      </w:r>
      <w:proofErr w:type="spellEnd"/>
      <w:r w:rsidR="00B524DD" w:rsidRPr="006A0E3C">
        <w:rPr>
          <w:rFonts w:asciiTheme="minorHAnsi" w:hAnsiTheme="minorHAnsi" w:cstheme="minorHAnsi"/>
        </w:rPr>
        <w:t xml:space="preserve"> Science On-line </w:t>
      </w:r>
      <w:proofErr w:type="spellStart"/>
      <w:r w:rsidR="00B524DD" w:rsidRPr="006A0E3C">
        <w:rPr>
          <w:rFonts w:asciiTheme="minorHAnsi" w:hAnsiTheme="minorHAnsi" w:cstheme="minorHAnsi"/>
        </w:rPr>
        <w:t>Conference</w:t>
      </w:r>
      <w:proofErr w:type="spellEnd"/>
      <w:r w:rsidR="00B524DD" w:rsidRPr="006A0E3C">
        <w:rPr>
          <w:rFonts w:asciiTheme="minorHAnsi" w:hAnsiTheme="minorHAnsi" w:cstheme="minorHAnsi"/>
        </w:rPr>
        <w:t xml:space="preserve">, která ve svém </w:t>
      </w:r>
      <w:proofErr w:type="spellStart"/>
      <w:r w:rsidR="00B524DD" w:rsidRPr="006A0E3C">
        <w:rPr>
          <w:rFonts w:asciiTheme="minorHAnsi" w:hAnsiTheme="minorHAnsi" w:cstheme="minorHAnsi"/>
        </w:rPr>
        <w:t>protfoliu</w:t>
      </w:r>
      <w:proofErr w:type="spellEnd"/>
      <w:r w:rsidR="00B524DD" w:rsidRPr="006A0E3C">
        <w:rPr>
          <w:rFonts w:asciiTheme="minorHAnsi" w:hAnsiTheme="minorHAnsi" w:cstheme="minorHAnsi"/>
        </w:rPr>
        <w:t xml:space="preserve"> témat obsahuje metody softwarového inženýrství, umělé inteligence a kybernetiky v inteligentních algoritmech.</w:t>
      </w:r>
    </w:p>
    <w:p w14:paraId="623EB27A" w14:textId="03BE4A14" w:rsidR="003C0897" w:rsidRPr="006A0E3C" w:rsidRDefault="003C0897" w:rsidP="00572434">
      <w:pPr>
        <w:pStyle w:val="Zkladntext21"/>
        <w:shd w:val="clear" w:color="auto" w:fill="auto"/>
        <w:spacing w:before="0" w:after="120" w:line="288" w:lineRule="exact"/>
        <w:ind w:firstLine="0"/>
        <w:rPr>
          <w:rFonts w:asciiTheme="minorHAnsi" w:hAnsiTheme="minorHAnsi" w:cstheme="minorHAnsi"/>
        </w:rPr>
      </w:pPr>
      <w:r>
        <w:rPr>
          <w:rFonts w:asciiTheme="minorHAnsi" w:hAnsiTheme="minorHAnsi" w:cstheme="minorHAnsi"/>
        </w:rPr>
        <w:t>Garant je členem IPC mnoha mezinárodních konferencí – např. Mendel, ECMS, CSOC, IEEE-GCC, HAIS, ICNAAM, ICTEC, SSCI a dalších.</w:t>
      </w:r>
    </w:p>
    <w:p w14:paraId="2E24D9CA" w14:textId="7220CC3F" w:rsidR="009B1497" w:rsidRPr="006A0E3C" w:rsidRDefault="009B1497"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 xml:space="preserve">Z prezentovaného je zřejmé, že garant bakalářského studia ve studijním programu </w:t>
      </w:r>
      <w:r w:rsidR="00A8238B" w:rsidRPr="006A0E3C">
        <w:rPr>
          <w:rFonts w:asciiTheme="minorHAnsi" w:hAnsiTheme="minorHAnsi" w:cstheme="minorHAnsi"/>
        </w:rPr>
        <w:t>Softwarové inženýrství</w:t>
      </w:r>
      <w:r w:rsidRPr="006A0E3C">
        <w:rPr>
          <w:rFonts w:asciiTheme="minorHAnsi" w:hAnsiTheme="minorHAnsi" w:cstheme="minorHAnsi"/>
        </w:rPr>
        <w:t xml:space="preserve"> doc. Ing. </w:t>
      </w:r>
      <w:r w:rsidR="00A8238B" w:rsidRPr="006A0E3C">
        <w:rPr>
          <w:rFonts w:asciiTheme="minorHAnsi" w:hAnsiTheme="minorHAnsi" w:cstheme="minorHAnsi"/>
        </w:rPr>
        <w:t>Zuzana Komínková Oplatková</w:t>
      </w:r>
      <w:r w:rsidRPr="006A0E3C">
        <w:rPr>
          <w:rFonts w:asciiTheme="minorHAnsi" w:hAnsiTheme="minorHAnsi" w:cstheme="minorHAnsi"/>
        </w:rPr>
        <w:t xml:space="preserve">, Ph.D. </w:t>
      </w:r>
      <w:r w:rsidR="00B524DD" w:rsidRPr="006A0E3C">
        <w:rPr>
          <w:rFonts w:asciiTheme="minorHAnsi" w:hAnsiTheme="minorHAnsi" w:cstheme="minorHAnsi"/>
        </w:rPr>
        <w:t xml:space="preserve">je uznávána odbornou komunitou a </w:t>
      </w:r>
      <w:r w:rsidRPr="006A0E3C">
        <w:rPr>
          <w:rFonts w:asciiTheme="minorHAnsi" w:hAnsiTheme="minorHAnsi" w:cstheme="minorHAnsi"/>
        </w:rPr>
        <w:t>disponuje relevantními odbornými předpoklady, které jsou vyjádřeny rozsáhlou publikační, výzkumnou a expertní činností v tuzemsku i zahraničí.</w:t>
      </w:r>
    </w:p>
    <w:p w14:paraId="1BD974B8" w14:textId="4AE69556" w:rsidR="00A8238B" w:rsidRPr="006A0E3C" w:rsidRDefault="008D33F8"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 xml:space="preserve">V případě odchodu garanta studijního programu je počítáno s doc. </w:t>
      </w:r>
      <w:r w:rsidR="008A3D1D" w:rsidRPr="006A0E3C">
        <w:rPr>
          <w:rFonts w:asciiTheme="minorHAnsi" w:hAnsiTheme="minorHAnsi" w:cstheme="minorHAnsi"/>
        </w:rPr>
        <w:t>Ing</w:t>
      </w:r>
      <w:r w:rsidRPr="006A0E3C">
        <w:rPr>
          <w:rFonts w:asciiTheme="minorHAnsi" w:hAnsiTheme="minorHAnsi" w:cstheme="minorHAnsi"/>
        </w:rPr>
        <w:t xml:space="preserve">. </w:t>
      </w:r>
      <w:r w:rsidR="008A3D1D" w:rsidRPr="006A0E3C">
        <w:rPr>
          <w:rFonts w:asciiTheme="minorHAnsi" w:hAnsiTheme="minorHAnsi" w:cstheme="minorHAnsi"/>
        </w:rPr>
        <w:t>Zdenkou Prokopovou</w:t>
      </w:r>
      <w:r w:rsidRPr="006A0E3C">
        <w:rPr>
          <w:rFonts w:asciiTheme="minorHAnsi" w:hAnsiTheme="minorHAnsi" w:cstheme="minorHAnsi"/>
        </w:rPr>
        <w:t xml:space="preserve">, </w:t>
      </w:r>
      <w:r w:rsidR="00A8238B" w:rsidRPr="006A0E3C">
        <w:rPr>
          <w:rFonts w:asciiTheme="minorHAnsi" w:hAnsiTheme="minorHAnsi" w:cstheme="minorHAnsi"/>
        </w:rPr>
        <w:t xml:space="preserve">CSc., </w:t>
      </w:r>
      <w:r w:rsidRPr="006A0E3C">
        <w:rPr>
          <w:rFonts w:asciiTheme="minorHAnsi" w:hAnsiTheme="minorHAnsi" w:cstheme="minorHAnsi"/>
        </w:rPr>
        <w:t>kter</w:t>
      </w:r>
      <w:r w:rsidR="008A3D1D" w:rsidRPr="006A0E3C">
        <w:rPr>
          <w:rFonts w:asciiTheme="minorHAnsi" w:hAnsiTheme="minorHAnsi" w:cstheme="minorHAnsi"/>
        </w:rPr>
        <w:t xml:space="preserve">á svou odbornou kvalifikací může převzít garantování bakalářského studijního programu </w:t>
      </w:r>
      <w:r w:rsidR="008A3D1D" w:rsidRPr="009F0E49">
        <w:rPr>
          <w:rFonts w:asciiTheme="minorHAnsi" w:hAnsiTheme="minorHAnsi" w:cstheme="minorHAnsi"/>
          <w:i/>
        </w:rPr>
        <w:t>Softwarové inženýrství</w:t>
      </w:r>
      <w:r w:rsidR="00E504F1" w:rsidRPr="006A0E3C">
        <w:rPr>
          <w:rFonts w:asciiTheme="minorHAnsi" w:hAnsiTheme="minorHAnsi" w:cstheme="minorHAnsi"/>
        </w:rPr>
        <w:t xml:space="preserve">. </w:t>
      </w:r>
      <w:r w:rsidR="001B6F57" w:rsidRPr="006A0E3C">
        <w:rPr>
          <w:rFonts w:asciiTheme="minorHAnsi" w:hAnsiTheme="minorHAnsi" w:cstheme="minorHAnsi"/>
        </w:rPr>
        <w:t xml:space="preserve">Lze konstatovat, že je zabezpečen rozvoj </w:t>
      </w:r>
      <w:r w:rsidR="008A3D1D" w:rsidRPr="006A0E3C">
        <w:rPr>
          <w:rFonts w:asciiTheme="minorHAnsi" w:hAnsiTheme="minorHAnsi" w:cstheme="minorHAnsi"/>
        </w:rPr>
        <w:t>tohoto studijního</w:t>
      </w:r>
      <w:r w:rsidR="001B6F57" w:rsidRPr="006A0E3C">
        <w:rPr>
          <w:rFonts w:asciiTheme="minorHAnsi" w:hAnsiTheme="minorHAnsi" w:cstheme="minorHAnsi"/>
        </w:rPr>
        <w:t xml:space="preserve"> programu i do budoucna.</w:t>
      </w:r>
      <w:r w:rsidR="009E517D" w:rsidRPr="006A0E3C">
        <w:rPr>
          <w:rFonts w:asciiTheme="minorHAnsi" w:hAnsiTheme="minorHAnsi" w:cstheme="minorHAnsi"/>
        </w:rPr>
        <w:tab/>
      </w:r>
    </w:p>
    <w:p w14:paraId="6541755F" w14:textId="005F896B" w:rsidR="009E517D" w:rsidRPr="006A0E3C" w:rsidRDefault="009E517D" w:rsidP="00E504F1">
      <w:pPr>
        <w:rPr>
          <w:rFonts w:asciiTheme="minorHAnsi" w:hAnsiTheme="minorHAnsi"/>
          <w:bCs/>
        </w:rPr>
      </w:pPr>
      <w:r w:rsidRPr="006A0E3C">
        <w:rPr>
          <w:rFonts w:asciiTheme="minorHAnsi" w:hAnsiTheme="minorHAnsi"/>
        </w:rPr>
        <w:tab/>
      </w:r>
    </w:p>
    <w:p w14:paraId="1B40A4B1" w14:textId="77777777" w:rsidR="009E517D" w:rsidRPr="006A0E3C" w:rsidRDefault="009E517D" w:rsidP="00035992">
      <w:pPr>
        <w:pStyle w:val="Nadpis2"/>
        <w:rPr>
          <w:rFonts w:asciiTheme="minorHAnsi" w:hAnsiTheme="minorHAnsi"/>
        </w:rPr>
      </w:pPr>
      <w:bookmarkStart w:id="1788" w:name="_Toc523751527"/>
      <w:r w:rsidRPr="006A0E3C">
        <w:rPr>
          <w:rFonts w:asciiTheme="minorHAnsi" w:hAnsiTheme="minorHAnsi"/>
        </w:rPr>
        <w:t>Personální zabezpečení studijního programu</w:t>
      </w:r>
      <w:bookmarkEnd w:id="1788"/>
    </w:p>
    <w:p w14:paraId="19FAD25A" w14:textId="7D484386" w:rsidR="009E517D" w:rsidRPr="006A0E3C" w:rsidRDefault="00C66240" w:rsidP="00155275">
      <w:pPr>
        <w:pStyle w:val="Nadpis3"/>
        <w:rPr>
          <w:rFonts w:asciiTheme="minorHAnsi" w:hAnsiTheme="minorHAnsi"/>
        </w:rPr>
      </w:pPr>
      <w:bookmarkStart w:id="1789" w:name="_Toc523751528"/>
      <w:r w:rsidRPr="006A0E3C">
        <w:rPr>
          <w:rFonts w:asciiTheme="minorHAnsi" w:hAnsiTheme="minorHAnsi"/>
        </w:rPr>
        <w:t xml:space="preserve">Standardy 6.1-6.2, 6.7-6.8: </w:t>
      </w:r>
      <w:r w:rsidR="009E517D" w:rsidRPr="006A0E3C">
        <w:rPr>
          <w:rFonts w:asciiTheme="minorHAnsi" w:hAnsiTheme="minorHAnsi"/>
        </w:rPr>
        <w:t>Zhodnocení celkového personálního zabezpečení studijního programu z hlediska naplnění standardů</w:t>
      </w:r>
      <w:bookmarkEnd w:id="1789"/>
      <w:r w:rsidR="009E517D" w:rsidRPr="006A0E3C">
        <w:rPr>
          <w:rFonts w:asciiTheme="minorHAnsi" w:hAnsiTheme="minorHAnsi"/>
        </w:rPr>
        <w:t xml:space="preserve"> </w:t>
      </w:r>
    </w:p>
    <w:p w14:paraId="6BF432C3" w14:textId="775FDC43" w:rsidR="00693C18" w:rsidRPr="006A0E3C" w:rsidRDefault="001B6F57"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Personální zabezpečení studijního programu </w:t>
      </w:r>
      <w:r w:rsidR="00215F3E" w:rsidRPr="009F0E49">
        <w:rPr>
          <w:rFonts w:asciiTheme="minorHAnsi" w:hAnsiTheme="minorHAnsi"/>
          <w:i/>
        </w:rPr>
        <w:t>Softwarové inženýrství</w:t>
      </w:r>
      <w:r w:rsidRPr="006A0E3C">
        <w:rPr>
          <w:rFonts w:asciiTheme="minorHAnsi" w:hAnsiTheme="minorHAnsi"/>
        </w:rPr>
        <w:t xml:space="preserve"> splňuje standard</w:t>
      </w:r>
      <w:r w:rsidR="00693C18" w:rsidRPr="006A0E3C">
        <w:rPr>
          <w:rFonts w:asciiTheme="minorHAnsi" w:hAnsiTheme="minorHAnsi"/>
        </w:rPr>
        <w:t>y</w:t>
      </w:r>
      <w:r w:rsidRPr="006A0E3C">
        <w:rPr>
          <w:rFonts w:asciiTheme="minorHAnsi" w:hAnsiTheme="minorHAnsi"/>
        </w:rPr>
        <w:t xml:space="preserve"> pro akreditaci daného typu studijního programu. Všichni garanti a klíčoví vyučující jsou zaměstnanci UTB ve Zlíně s celkovou týdenní pracovní dobou odpovídající stanovené týdenní pracovní době podle § 79 zákoníku práce, s pracovní smlouvou na dobu neurčitou. V případě personálního zabezpečení pracovníků s termínovanou pracovní smlouvou nebo pracujících v režimu DPP</w:t>
      </w:r>
      <w:r w:rsidR="005029DD" w:rsidRPr="006A0E3C">
        <w:rPr>
          <w:rFonts w:asciiTheme="minorHAnsi" w:hAnsiTheme="minorHAnsi"/>
        </w:rPr>
        <w:t xml:space="preserve"> a DPČ</w:t>
      </w:r>
      <w:r w:rsidRPr="006A0E3C">
        <w:rPr>
          <w:rFonts w:asciiTheme="minorHAnsi" w:hAnsiTheme="minorHAnsi"/>
        </w:rPr>
        <w:t xml:space="preserve"> se předpokládá prodloužení smlouvy, respektive uzavření nové dohody tak, aby byla zajištěna kvalita a kontinuita výuky po celou předpokládanou dobu platnosti akreditace. Počet akademických pracovníků zabezpečujících studijní program </w:t>
      </w:r>
      <w:r w:rsidR="00215F3E" w:rsidRPr="009F0E49">
        <w:rPr>
          <w:rFonts w:asciiTheme="minorHAnsi" w:hAnsiTheme="minorHAnsi"/>
          <w:i/>
        </w:rPr>
        <w:t>Softwarové inženýrství</w:t>
      </w:r>
      <w:r w:rsidRPr="006A0E3C">
        <w:rPr>
          <w:rFonts w:asciiTheme="minorHAnsi" w:hAnsiTheme="minorHAnsi"/>
        </w:rPr>
        <w:t xml:space="preserve"> odpovídá typu studijního programu, oblasti vzdělávání „</w:t>
      </w:r>
      <w:r w:rsidR="00215F3E" w:rsidRPr="006A0E3C">
        <w:rPr>
          <w:rFonts w:asciiTheme="minorHAnsi" w:hAnsiTheme="minorHAnsi"/>
        </w:rPr>
        <w:t>Informatika</w:t>
      </w:r>
      <w:r w:rsidRPr="006A0E3C">
        <w:rPr>
          <w:rFonts w:asciiTheme="minorHAnsi" w:hAnsiTheme="minorHAnsi"/>
        </w:rPr>
        <w:t>“</w:t>
      </w:r>
      <w:r w:rsidR="00693C18" w:rsidRPr="006A0E3C">
        <w:rPr>
          <w:rFonts w:asciiTheme="minorHAnsi" w:hAnsiTheme="minorHAnsi"/>
        </w:rPr>
        <w:t xml:space="preserve"> dle Nařízení vlády č. 275 z roku 2016</w:t>
      </w:r>
      <w:r w:rsidRPr="006A0E3C">
        <w:rPr>
          <w:rFonts w:asciiTheme="minorHAnsi" w:hAnsiTheme="minorHAnsi"/>
        </w:rPr>
        <w:t>, formě studia, metodám výuky</w:t>
      </w:r>
      <w:r w:rsidR="00AC1D27" w:rsidRPr="006A0E3C">
        <w:rPr>
          <w:rFonts w:asciiTheme="minorHAnsi" w:hAnsiTheme="minorHAnsi"/>
        </w:rPr>
        <w:t xml:space="preserve"> </w:t>
      </w:r>
      <w:r w:rsidRPr="006A0E3C">
        <w:rPr>
          <w:rFonts w:asciiTheme="minorHAnsi" w:hAnsiTheme="minorHAnsi"/>
        </w:rPr>
        <w:t xml:space="preserve">a předpokládanému počtu studentů. </w:t>
      </w:r>
    </w:p>
    <w:p w14:paraId="7F4C3004" w14:textId="2DF1DD26" w:rsidR="001B6F57" w:rsidRPr="009F0E49" w:rsidRDefault="001B6F57"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UTB v</w:t>
      </w:r>
      <w:r w:rsidRPr="009F0E49">
        <w:rPr>
          <w:rFonts w:asciiTheme="minorHAnsi" w:hAnsiTheme="minorHAnsi"/>
        </w:rPr>
        <w:t>e Zlíně má vypracovánu účinnou strategii personálního rozvoje akademických pracovníků a ex</w:t>
      </w:r>
      <w:r w:rsidRPr="006A0E3C">
        <w:rPr>
          <w:rFonts w:asciiTheme="minorHAnsi" w:hAnsiTheme="minorHAnsi" w:cs="Arial"/>
          <w:sz w:val="22"/>
          <w:szCs w:val="22"/>
        </w:rPr>
        <w:t>istující motivační nástroje pro jejich další rozvoj. Personální rozvoj je úzce spojen s možnostmi, které UTB ve Zlíně poskytuje svým akademickým pracovníkům, kteří se ucházejí o jme</w:t>
      </w:r>
      <w:r w:rsidR="00693C18" w:rsidRPr="006A0E3C">
        <w:rPr>
          <w:rFonts w:asciiTheme="minorHAnsi" w:hAnsiTheme="minorHAnsi" w:cs="Arial"/>
          <w:sz w:val="22"/>
          <w:szCs w:val="22"/>
        </w:rPr>
        <w:t>nování docentem nebo profesorem</w:t>
      </w:r>
      <w:r w:rsidRPr="006A0E3C">
        <w:rPr>
          <w:rFonts w:asciiTheme="minorHAnsi" w:hAnsiTheme="minorHAnsi" w:cs="Arial"/>
          <w:sz w:val="22"/>
          <w:szCs w:val="22"/>
        </w:rPr>
        <w:t xml:space="preserve">. Univerzita rovněž podporuje vzdělávání v doktorském stupni studia, ve kterém jsou vychováváni noví a kvalitní pedagogičtí a tvůrčí pracovníci. Jednotlivé stupně kariérního postupu (asistent – odborný asistent – docent – profesor) se pak odrážejí v odpovídajícím odměňování (Mzdový </w:t>
      </w:r>
      <w:r w:rsidRPr="006A0E3C">
        <w:rPr>
          <w:rFonts w:asciiTheme="minorHAnsi" w:hAnsiTheme="minorHAnsi" w:cs="Arial"/>
          <w:sz w:val="22"/>
          <w:szCs w:val="22"/>
        </w:rPr>
        <w:lastRenderedPageBreak/>
        <w:t>předpis UTB ve Zlíně)</w:t>
      </w:r>
      <w:r w:rsidR="00AC1D27" w:rsidRPr="006A0E3C">
        <w:rPr>
          <w:rStyle w:val="Znakapoznpodarou"/>
          <w:rFonts w:asciiTheme="minorHAnsi" w:hAnsiTheme="minorHAnsi"/>
          <w:sz w:val="22"/>
          <w:szCs w:val="22"/>
        </w:rPr>
        <w:footnoteReference w:id="45"/>
      </w:r>
      <w:r w:rsidRPr="006A0E3C">
        <w:rPr>
          <w:rFonts w:asciiTheme="minorHAnsi" w:hAnsiTheme="minorHAnsi" w:cs="Arial"/>
          <w:sz w:val="22"/>
          <w:szCs w:val="22"/>
        </w:rPr>
        <w:t>.</w:t>
      </w:r>
    </w:p>
    <w:p w14:paraId="76FA8132" w14:textId="39BDFB35" w:rsidR="001D66CD" w:rsidRPr="009F0E49" w:rsidRDefault="001B6F57" w:rsidP="009F0E49">
      <w:pPr>
        <w:pStyle w:val="Zkladntext21"/>
        <w:shd w:val="clear" w:color="auto" w:fill="auto"/>
        <w:spacing w:before="0" w:after="120" w:line="288" w:lineRule="exact"/>
        <w:ind w:firstLine="0"/>
        <w:rPr>
          <w:rFonts w:asciiTheme="minorHAnsi" w:hAnsiTheme="minorHAnsi"/>
        </w:rPr>
      </w:pPr>
      <w:r w:rsidRPr="009F0E49">
        <w:rPr>
          <w:rFonts w:asciiTheme="minorHAnsi" w:hAnsiTheme="minorHAnsi"/>
        </w:rPr>
        <w:t xml:space="preserve">Ve studijním programu vyučují výhradně akademičtí pracovníci s titulem </w:t>
      </w:r>
      <w:r w:rsidR="00693C18" w:rsidRPr="009F0E49">
        <w:rPr>
          <w:rFonts w:asciiTheme="minorHAnsi" w:hAnsiTheme="minorHAnsi"/>
        </w:rPr>
        <w:t>profesor,</w:t>
      </w:r>
      <w:r w:rsidR="00AC1D27" w:rsidRPr="009F0E49">
        <w:rPr>
          <w:rFonts w:asciiTheme="minorHAnsi" w:hAnsiTheme="minorHAnsi"/>
        </w:rPr>
        <w:t xml:space="preserve"> </w:t>
      </w:r>
      <w:r w:rsidRPr="009F0E49">
        <w:rPr>
          <w:rFonts w:asciiTheme="minorHAnsi" w:hAnsiTheme="minorHAnsi"/>
        </w:rPr>
        <w:t>docent a pracovníci s vědeckou hodností.</w:t>
      </w:r>
      <w:r w:rsidR="001D66CD" w:rsidRPr="009F0E49">
        <w:rPr>
          <w:rFonts w:asciiTheme="minorHAnsi" w:hAnsiTheme="minorHAnsi"/>
        </w:rPr>
        <w:t xml:space="preserve"> Výjimečně (2 případy) je garantem pracovník s titulem Ing., u kterých je ale předpoklad brzké obhajoby disertační práce a získání vědecké hodnosti Ph.D.</w:t>
      </w:r>
      <w:r w:rsidRPr="009F0E49">
        <w:rPr>
          <w:rFonts w:asciiTheme="minorHAnsi" w:hAnsiTheme="minorHAnsi"/>
        </w:rPr>
        <w:t xml:space="preserve">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w:t>
      </w:r>
      <w:r w:rsidRPr="009F0E49">
        <w:rPr>
          <w:rFonts w:asciiTheme="minorHAnsi" w:hAnsiTheme="minorHAnsi" w:cs="Arial"/>
        </w:rPr>
        <w:t xml:space="preserve"> akademické pracovníky konkretizovány v částech </w:t>
      </w:r>
      <w:r w:rsidRPr="009F0E49">
        <w:rPr>
          <w:rFonts w:asciiTheme="minorHAnsi" w:hAnsiTheme="minorHAnsi" w:cs="Arial"/>
          <w:i/>
        </w:rPr>
        <w:t>C-I – Personální zabezpečení</w:t>
      </w:r>
      <w:r w:rsidRPr="009F0E49">
        <w:rPr>
          <w:rFonts w:asciiTheme="minorHAnsi" w:hAnsiTheme="minorHAnsi" w:cs="Arial"/>
        </w:rPr>
        <w:t xml:space="preserve">. Je samozřejmé, že do budoucna je potřeba počítat s dalším posílením personálního zabezpečení studijního programu, co do počtu docentů a profesorů. V poměrně krátké době je možné počítat s habilitačním a </w:t>
      </w:r>
      <w:r w:rsidRPr="009F0E49">
        <w:rPr>
          <w:rFonts w:asciiTheme="minorHAnsi" w:hAnsiTheme="minorHAnsi"/>
        </w:rPr>
        <w:t>profesorským řízením několika mladých, perspektivních akademických pracovníků. Akademičtí pracovníci, kteří se podílejí na realizaci studijního programu, vykonávají tvůrčí činnost, která odpovídá jejich odborné náplni.</w:t>
      </w:r>
    </w:p>
    <w:p w14:paraId="010AD4DC" w14:textId="2EED0E65" w:rsidR="009E517D" w:rsidRPr="006A0E3C" w:rsidRDefault="009E517D" w:rsidP="00C80B17">
      <w:pPr>
        <w:spacing w:before="120" w:after="120"/>
        <w:rPr>
          <w:rFonts w:asciiTheme="minorHAnsi" w:hAnsiTheme="minorHAnsi"/>
        </w:rPr>
      </w:pPr>
      <w:r w:rsidRPr="006A0E3C">
        <w:rPr>
          <w:rFonts w:asciiTheme="minorHAnsi" w:hAnsiTheme="minorHAnsi"/>
        </w:rPr>
        <w:tab/>
      </w:r>
      <w:r w:rsidRPr="006A0E3C">
        <w:rPr>
          <w:rFonts w:asciiTheme="minorHAnsi" w:hAnsiTheme="minorHAnsi"/>
        </w:rPr>
        <w:tab/>
      </w:r>
      <w:r w:rsidRPr="006A0E3C">
        <w:rPr>
          <w:rFonts w:asciiTheme="minorHAnsi" w:hAnsiTheme="minorHAnsi"/>
        </w:rPr>
        <w:tab/>
      </w:r>
    </w:p>
    <w:p w14:paraId="1794B0AD" w14:textId="3BD0E604" w:rsidR="009E517D" w:rsidRPr="006A0E3C" w:rsidRDefault="00C66240" w:rsidP="00155275">
      <w:pPr>
        <w:pStyle w:val="Nadpis3"/>
        <w:rPr>
          <w:rFonts w:asciiTheme="minorHAnsi" w:hAnsiTheme="minorHAnsi"/>
        </w:rPr>
      </w:pPr>
      <w:bookmarkStart w:id="1790" w:name="_Toc523751529"/>
      <w:r w:rsidRPr="006A0E3C">
        <w:rPr>
          <w:rFonts w:asciiTheme="minorHAnsi" w:hAnsiTheme="minorHAnsi"/>
        </w:rPr>
        <w:t xml:space="preserve">Standardy 6.4, 6.9-6.10: </w:t>
      </w:r>
      <w:r w:rsidR="009E517D" w:rsidRPr="006A0E3C">
        <w:rPr>
          <w:rFonts w:asciiTheme="minorHAnsi" w:hAnsiTheme="minorHAnsi"/>
        </w:rPr>
        <w:t>Personální zabezpečení předmětů profilujícího základu</w:t>
      </w:r>
      <w:bookmarkEnd w:id="1790"/>
      <w:r w:rsidR="009E517D" w:rsidRPr="006A0E3C">
        <w:rPr>
          <w:rFonts w:asciiTheme="minorHAnsi" w:hAnsiTheme="minorHAnsi"/>
        </w:rPr>
        <w:t xml:space="preserve"> </w:t>
      </w:r>
    </w:p>
    <w:p w14:paraId="16CCE202" w14:textId="7F87C156" w:rsidR="004B2D6B" w:rsidRPr="00AF4A89" w:rsidRDefault="006B02A4"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Studijní program je do</w:t>
      </w:r>
      <w:r w:rsidR="004B2D6B" w:rsidRPr="006A0E3C">
        <w:rPr>
          <w:rFonts w:asciiTheme="minorHAnsi" w:hAnsiTheme="minorHAnsi"/>
        </w:rPr>
        <w:t xml:space="preserve">statečně personálně zabezpečen z hlediska doby platnosti </w:t>
      </w:r>
      <w:r w:rsidRPr="006A0E3C">
        <w:rPr>
          <w:rFonts w:asciiTheme="minorHAnsi" w:hAnsiTheme="minorHAnsi"/>
        </w:rPr>
        <w:t xml:space="preserve">akreditace a perspektivy jeho rozvoje. </w:t>
      </w:r>
      <w:r w:rsidRPr="006A0E3C">
        <w:rPr>
          <w:rFonts w:asciiTheme="minorHAnsi" w:hAnsiTheme="minorHAnsi"/>
          <w:color w:val="000000"/>
        </w:rPr>
        <w:t>Základní teoretické</w:t>
      </w:r>
      <w:r w:rsidR="005534D3" w:rsidRPr="006A0E3C">
        <w:rPr>
          <w:rFonts w:asciiTheme="minorHAnsi" w:hAnsiTheme="minorHAnsi"/>
          <w:color w:val="000000"/>
        </w:rPr>
        <w:t xml:space="preserve"> (ZT)</w:t>
      </w:r>
      <w:r w:rsidRPr="006A0E3C">
        <w:rPr>
          <w:rFonts w:asciiTheme="minorHAnsi" w:hAnsiTheme="minorHAnsi"/>
          <w:color w:val="000000"/>
        </w:rPr>
        <w:t xml:space="preserve"> </w:t>
      </w:r>
      <w:r w:rsidRPr="006A0E3C">
        <w:rPr>
          <w:rFonts w:asciiTheme="minorHAnsi" w:hAnsiTheme="minorHAnsi"/>
        </w:rPr>
        <w:t xml:space="preserve">předměty profilujícího základu </w:t>
      </w:r>
      <w:r w:rsidR="004B2D6B" w:rsidRPr="006A0E3C">
        <w:rPr>
          <w:rFonts w:asciiTheme="minorHAnsi" w:hAnsiTheme="minorHAnsi"/>
        </w:rPr>
        <w:t xml:space="preserve">u tohoto </w:t>
      </w:r>
      <w:r w:rsidRPr="006A0E3C">
        <w:rPr>
          <w:rFonts w:asciiTheme="minorHAnsi" w:hAnsiTheme="minorHAnsi"/>
        </w:rPr>
        <w:t>studijního programu jsou zabezpečeny akademickými pracovníky s hodností docent</w:t>
      </w:r>
      <w:del w:id="1791" w:author="Zuzka" w:date="2018-11-02T10:20:00Z">
        <w:r w:rsidRPr="006A0E3C" w:rsidDel="00704C5D">
          <w:rPr>
            <w:rFonts w:asciiTheme="minorHAnsi" w:hAnsiTheme="minorHAnsi"/>
          </w:rPr>
          <w:delText xml:space="preserve"> </w:delText>
        </w:r>
      </w:del>
      <w:r w:rsidR="007D2355">
        <w:rPr>
          <w:rFonts w:asciiTheme="minorHAnsi" w:hAnsiTheme="minorHAnsi"/>
        </w:rPr>
        <w:t>,</w:t>
      </w:r>
      <w:r w:rsidRPr="006A0E3C">
        <w:rPr>
          <w:rFonts w:asciiTheme="minorHAnsi" w:hAnsiTheme="minorHAnsi"/>
        </w:rPr>
        <w:t xml:space="preserve"> profesor</w:t>
      </w:r>
      <w:r w:rsidR="007D2355">
        <w:rPr>
          <w:rFonts w:asciiTheme="minorHAnsi" w:hAnsiTheme="minorHAnsi"/>
        </w:rPr>
        <w:t xml:space="preserve"> nebo s vědeckou hodností</w:t>
      </w:r>
      <w:r w:rsidRPr="006A0E3C">
        <w:rPr>
          <w:rFonts w:asciiTheme="minorHAnsi" w:hAnsiTheme="minorHAnsi"/>
        </w:rPr>
        <w:t xml:space="preserve"> Garanti těchto předmětů zabezpečují přednášky, v řadě případů vedou semináře a aktivně pracují se studenty v rámci zpracování </w:t>
      </w:r>
      <w:r w:rsidR="005534D3" w:rsidRPr="006A0E3C">
        <w:rPr>
          <w:rFonts w:asciiTheme="minorHAnsi" w:hAnsiTheme="minorHAnsi"/>
        </w:rPr>
        <w:t xml:space="preserve">bakalářských </w:t>
      </w:r>
      <w:r w:rsidRPr="006A0E3C">
        <w:rPr>
          <w:rFonts w:asciiTheme="minorHAnsi" w:hAnsiTheme="minorHAnsi"/>
        </w:rPr>
        <w:t xml:space="preserve">prací. </w:t>
      </w:r>
      <w:r w:rsidR="005534D3" w:rsidRPr="006A0E3C">
        <w:rPr>
          <w:rFonts w:asciiTheme="minorHAnsi" w:hAnsiTheme="minorHAnsi"/>
        </w:rPr>
        <w:t>V některých případech předmětů ZT jsou garanti akademičtí pra</w:t>
      </w:r>
      <w:r w:rsidR="000E54C3" w:rsidRPr="006A0E3C">
        <w:rPr>
          <w:rFonts w:asciiTheme="minorHAnsi" w:hAnsiTheme="minorHAnsi"/>
        </w:rPr>
        <w:t>c</w:t>
      </w:r>
      <w:r w:rsidR="005534D3" w:rsidRPr="006A0E3C">
        <w:rPr>
          <w:rFonts w:asciiTheme="minorHAnsi" w:hAnsiTheme="minorHAnsi"/>
        </w:rPr>
        <w:t xml:space="preserve">ovníci s hodností Ph.D. Jedná se především o velmi dynamicky se měnící </w:t>
      </w:r>
      <w:r w:rsidR="000E54C3" w:rsidRPr="006A0E3C">
        <w:rPr>
          <w:rFonts w:asciiTheme="minorHAnsi" w:hAnsiTheme="minorHAnsi"/>
        </w:rPr>
        <w:t xml:space="preserve">předměty </w:t>
      </w:r>
      <w:r w:rsidR="005534D3" w:rsidRPr="006A0E3C">
        <w:rPr>
          <w:rFonts w:asciiTheme="minorHAnsi" w:hAnsiTheme="minorHAnsi"/>
        </w:rPr>
        <w:t xml:space="preserve">programovacího charakteru. Nicméně tito pracovníci jsou motivování k brzkému zahájení habilitačního řízení. </w:t>
      </w:r>
      <w:r w:rsidRPr="006A0E3C">
        <w:rPr>
          <w:rFonts w:asciiTheme="minorHAnsi" w:hAnsiTheme="minorHAnsi"/>
        </w:rPr>
        <w:t xml:space="preserve">Všichni garanti základních teoretických studijních předmětů profilujícího základu studijního programu jsou kmenovými pracovníky UTB ve Zlíně s pracovní dobou odpovídající stanovené týdenní pracovní době podle § 79 zákoníku práce, s pracovní smlouvou na dobu neurčitou. Studijní předměty profilujícího základu </w:t>
      </w:r>
      <w:r w:rsidR="005534D3" w:rsidRPr="006A0E3C">
        <w:rPr>
          <w:rFonts w:asciiTheme="minorHAnsi" w:hAnsiTheme="minorHAnsi"/>
        </w:rPr>
        <w:t xml:space="preserve">bakalářského </w:t>
      </w:r>
      <w:r w:rsidRPr="006A0E3C">
        <w:rPr>
          <w:rFonts w:asciiTheme="minorHAnsi" w:hAnsiTheme="minorHAnsi"/>
        </w:rPr>
        <w:t>studijního programu jsou garantovány akademickými pracovníky s vědeckou hodností nebo pracovníky, kteří jsou jmenováni docentem</w:t>
      </w:r>
      <w:r w:rsidR="00AD1863">
        <w:rPr>
          <w:rFonts w:asciiTheme="minorHAnsi" w:hAnsiTheme="minorHAnsi"/>
        </w:rPr>
        <w:t xml:space="preserve"> nebo profes</w:t>
      </w:r>
      <w:r w:rsidR="00AD1863" w:rsidRPr="00AF4A89">
        <w:rPr>
          <w:rFonts w:asciiTheme="minorHAnsi" w:hAnsiTheme="minorHAnsi"/>
        </w:rPr>
        <w:t>orem</w:t>
      </w:r>
      <w:r w:rsidRPr="00AF4A89">
        <w:rPr>
          <w:rFonts w:asciiTheme="minorHAnsi" w:hAnsiTheme="minorHAnsi"/>
        </w:rPr>
        <w:t>.</w:t>
      </w:r>
      <w:r w:rsidR="005534D3" w:rsidRPr="00AF4A89">
        <w:rPr>
          <w:rFonts w:asciiTheme="minorHAnsi" w:hAnsiTheme="minorHAnsi"/>
        </w:rPr>
        <w:t xml:space="preserve"> Ve výjimečných případech jsou garanty pracovníci pouze s titulem inženýr, jmenovitě Ing. Žáček a Ing. Janků. Oba dokončují své disertační práce a je u nich předpoklad ob</w:t>
      </w:r>
      <w:r w:rsidR="00D569F0" w:rsidRPr="00AF4A89">
        <w:rPr>
          <w:rFonts w:asciiTheme="minorHAnsi" w:hAnsiTheme="minorHAnsi"/>
        </w:rPr>
        <w:t>hájení práce do konce roku 2018, tedy př</w:t>
      </w:r>
      <w:r w:rsidR="00CA0E93" w:rsidRPr="00AF4A89">
        <w:rPr>
          <w:rFonts w:asciiTheme="minorHAnsi" w:hAnsiTheme="minorHAnsi"/>
        </w:rPr>
        <w:t>i</w:t>
      </w:r>
      <w:r w:rsidR="00D569F0" w:rsidRPr="00AF4A89">
        <w:rPr>
          <w:rFonts w:asciiTheme="minorHAnsi" w:hAnsiTheme="minorHAnsi"/>
        </w:rPr>
        <w:t xml:space="preserve"> otevření předkládaného studijního programu by již měli mít vědeckou hodnost „Ph.D.“.</w:t>
      </w:r>
    </w:p>
    <w:p w14:paraId="4FD00624" w14:textId="6B420408" w:rsidR="00D569F0" w:rsidRPr="00AF4A89" w:rsidRDefault="00D569F0" w:rsidP="00572434">
      <w:pPr>
        <w:pStyle w:val="Zkladntext21"/>
        <w:shd w:val="clear" w:color="auto" w:fill="auto"/>
        <w:spacing w:before="0" w:after="120" w:line="288" w:lineRule="exact"/>
        <w:ind w:firstLine="0"/>
        <w:rPr>
          <w:rFonts w:asciiTheme="minorHAnsi" w:hAnsiTheme="minorHAnsi"/>
        </w:rPr>
      </w:pPr>
      <w:r w:rsidRPr="00AF4A89">
        <w:rPr>
          <w:rFonts w:asciiTheme="minorHAnsi" w:hAnsiTheme="minorHAnsi"/>
        </w:rPr>
        <w:t>V</w:t>
      </w:r>
      <w:r w:rsidR="000E54C3" w:rsidRPr="00AF4A89">
        <w:rPr>
          <w:rFonts w:asciiTheme="minorHAnsi" w:hAnsiTheme="minorHAnsi"/>
        </w:rPr>
        <w:t>ěková struktura</w:t>
      </w:r>
      <w:r w:rsidRPr="00AF4A89">
        <w:rPr>
          <w:rFonts w:asciiTheme="minorHAnsi" w:hAnsiTheme="minorHAnsi"/>
        </w:rPr>
        <w:t xml:space="preserve"> akademických pracovníků zajišťujících studijní program je </w:t>
      </w:r>
      <w:r w:rsidR="000E54C3" w:rsidRPr="00AF4A89">
        <w:rPr>
          <w:rFonts w:asciiTheme="minorHAnsi" w:hAnsiTheme="minorHAnsi"/>
          <w:szCs w:val="24"/>
        </w:rPr>
        <w:t>rovnoměrná a zaručující kontinuální pokračování studijního programu.</w:t>
      </w:r>
      <w:r w:rsidR="000E54C3" w:rsidRPr="00AF4A89">
        <w:rPr>
          <w:rFonts w:asciiTheme="minorHAnsi" w:hAnsiTheme="minorHAnsi"/>
        </w:rPr>
        <w:t xml:space="preserve"> V případě odchodu garantů</w:t>
      </w:r>
      <w:r w:rsidRPr="00AF4A89">
        <w:rPr>
          <w:rFonts w:asciiTheme="minorHAnsi" w:hAnsiTheme="minorHAnsi"/>
        </w:rPr>
        <w:t xml:space="preserve"> </w:t>
      </w:r>
      <w:r w:rsidR="00512652" w:rsidRPr="00AF4A89">
        <w:rPr>
          <w:rFonts w:asciiTheme="minorHAnsi" w:hAnsiTheme="minorHAnsi"/>
        </w:rPr>
        <w:t xml:space="preserve">předmětů </w:t>
      </w:r>
      <w:r w:rsidR="000E54C3" w:rsidRPr="00AF4A89">
        <w:rPr>
          <w:rFonts w:asciiTheme="minorHAnsi" w:hAnsiTheme="minorHAnsi"/>
        </w:rPr>
        <w:t xml:space="preserve">nebo </w:t>
      </w:r>
      <w:r w:rsidRPr="00AF4A89">
        <w:rPr>
          <w:rFonts w:asciiTheme="minorHAnsi" w:hAnsiTheme="minorHAnsi"/>
        </w:rPr>
        <w:t>odchodu do důchodu mohou plně zastoupit</w:t>
      </w:r>
      <w:r w:rsidR="000E54C3" w:rsidRPr="00AF4A89">
        <w:rPr>
          <w:rFonts w:asciiTheme="minorHAnsi" w:hAnsiTheme="minorHAnsi"/>
        </w:rPr>
        <w:t xml:space="preserve"> garantování</w:t>
      </w:r>
      <w:r w:rsidRPr="00AF4A89">
        <w:rPr>
          <w:rFonts w:asciiTheme="minorHAnsi" w:hAnsiTheme="minorHAnsi"/>
        </w:rPr>
        <w:t xml:space="preserve"> cvičící</w:t>
      </w:r>
      <w:r w:rsidR="000E54C3" w:rsidRPr="00AF4A89">
        <w:rPr>
          <w:rFonts w:asciiTheme="minorHAnsi" w:hAnsiTheme="minorHAnsi"/>
        </w:rPr>
        <w:t xml:space="preserve"> těchto předmětů</w:t>
      </w:r>
      <w:r w:rsidRPr="00AF4A89">
        <w:rPr>
          <w:rFonts w:asciiTheme="minorHAnsi" w:hAnsiTheme="minorHAnsi"/>
        </w:rPr>
        <w:t xml:space="preserve">, </w:t>
      </w:r>
      <w:proofErr w:type="gramStart"/>
      <w:r w:rsidRPr="00AF4A89">
        <w:rPr>
          <w:rFonts w:asciiTheme="minorHAnsi" w:hAnsiTheme="minorHAnsi"/>
        </w:rPr>
        <w:t>kteří</w:t>
      </w:r>
      <w:proofErr w:type="gramEnd"/>
      <w:r w:rsidRPr="00AF4A89">
        <w:rPr>
          <w:rFonts w:asciiTheme="minorHAnsi" w:hAnsiTheme="minorHAnsi"/>
        </w:rPr>
        <w:t xml:space="preserve"> aktuálně mají hodnost „Ph.D.“.</w:t>
      </w:r>
    </w:p>
    <w:p w14:paraId="5ABE2314" w14:textId="77777777" w:rsidR="00C43B27" w:rsidRPr="00AF4A89" w:rsidRDefault="00C43B27" w:rsidP="009F0E49">
      <w:pPr>
        <w:pStyle w:val="Zkladntext21"/>
        <w:shd w:val="clear" w:color="auto" w:fill="auto"/>
        <w:spacing w:before="0" w:after="120" w:line="288" w:lineRule="exact"/>
        <w:ind w:firstLine="0"/>
        <w:rPr>
          <w:rFonts w:asciiTheme="minorHAnsi" w:hAnsiTheme="minorHAnsi" w:cstheme="minorHAnsi"/>
        </w:rPr>
      </w:pPr>
      <w:r w:rsidRPr="00AF4A89">
        <w:rPr>
          <w:rFonts w:asciiTheme="minorHAnsi" w:hAnsiTheme="minorHAnsi" w:cstheme="minorHAnsi"/>
          <w:szCs w:val="24"/>
        </w:rPr>
        <w:t>Z následujícího přehledu gar</w:t>
      </w:r>
      <w:r w:rsidRPr="00AF4A89">
        <w:rPr>
          <w:rFonts w:asciiTheme="minorHAnsi" w:hAnsiTheme="minorHAnsi" w:cstheme="minorHAnsi"/>
        </w:rPr>
        <w:t>antů předmětů je zřejmé, že v případě, kdy bezprostředně hrozí ukončení pracovního vztahu, je již v současnosti uvažováno nad budoucí náhradou garanta pro studijní předmět.</w:t>
      </w:r>
    </w:p>
    <w:p w14:paraId="1A829F44" w14:textId="77777777" w:rsidR="00C43B27" w:rsidRPr="00AF4A89" w:rsidRDefault="00C43B27" w:rsidP="00C43B27">
      <w:pPr>
        <w:tabs>
          <w:tab w:val="left" w:pos="2835"/>
        </w:tabs>
        <w:spacing w:before="120" w:after="120"/>
        <w:ind w:left="708" w:hanging="708"/>
        <w:rPr>
          <w:rFonts w:asciiTheme="minorHAnsi" w:hAnsiTheme="minorHAnsi" w:cstheme="minorHAnsi"/>
          <w:b/>
          <w:sz w:val="21"/>
          <w:szCs w:val="21"/>
          <w:lang w:val="cs-CZ"/>
        </w:rPr>
      </w:pPr>
      <w:r w:rsidRPr="00AF4A89">
        <w:rPr>
          <w:rFonts w:asciiTheme="minorHAnsi" w:hAnsiTheme="minorHAnsi" w:cstheme="minorHAnsi"/>
          <w:bCs/>
          <w:i/>
          <w:sz w:val="21"/>
          <w:szCs w:val="21"/>
          <w:lang w:val="cs-CZ"/>
        </w:rPr>
        <w:t>doc. Mgr. Milan Adámek, Ph.D</w:t>
      </w:r>
      <w:r w:rsidRPr="00AF4A89">
        <w:rPr>
          <w:rFonts w:asciiTheme="minorHAnsi" w:hAnsiTheme="minorHAnsi" w:cstheme="minorHAnsi"/>
          <w:bCs/>
          <w:sz w:val="21"/>
          <w:szCs w:val="21"/>
          <w:lang w:val="cs-CZ"/>
        </w:rPr>
        <w:t xml:space="preserve">. – Fakulta aplikované informatiky, </w:t>
      </w:r>
      <w:r w:rsidRPr="00AF4A89">
        <w:rPr>
          <w:rFonts w:asciiTheme="minorHAnsi" w:hAnsiTheme="minorHAnsi" w:cstheme="minorHAnsi"/>
          <w:sz w:val="21"/>
          <w:szCs w:val="21"/>
          <w:lang w:val="cs-CZ"/>
        </w:rPr>
        <w:t>plný pracovní úvazek, smlouva na dobu neurčitou.</w:t>
      </w:r>
    </w:p>
    <w:p w14:paraId="383CEC3F" w14:textId="77777777" w:rsidR="00C43B27" w:rsidRPr="00AF4A89" w:rsidRDefault="00C43B27" w:rsidP="00C43B27">
      <w:pPr>
        <w:tabs>
          <w:tab w:val="left" w:pos="2835"/>
        </w:tabs>
        <w:spacing w:before="120" w:after="120"/>
        <w:ind w:left="708" w:hanging="708"/>
        <w:rPr>
          <w:rFonts w:asciiTheme="minorHAnsi" w:hAnsiTheme="minorHAnsi" w:cstheme="minorHAnsi"/>
          <w:b/>
          <w:sz w:val="21"/>
          <w:szCs w:val="21"/>
          <w:lang w:val="cs-CZ"/>
        </w:rPr>
      </w:pPr>
      <w:r w:rsidRPr="00AF4A89">
        <w:rPr>
          <w:rFonts w:asciiTheme="minorHAnsi" w:hAnsiTheme="minorHAnsi" w:cstheme="minorHAnsi"/>
          <w:bCs/>
          <w:i/>
          <w:sz w:val="21"/>
          <w:szCs w:val="21"/>
          <w:lang w:val="cs-CZ"/>
        </w:rPr>
        <w:t xml:space="preserve">Ing. Jan </w:t>
      </w:r>
      <w:proofErr w:type="spellStart"/>
      <w:r w:rsidRPr="00AF4A89">
        <w:rPr>
          <w:rFonts w:asciiTheme="minorHAnsi" w:hAnsiTheme="minorHAnsi" w:cstheme="minorHAnsi"/>
          <w:bCs/>
          <w:i/>
          <w:sz w:val="21"/>
          <w:szCs w:val="21"/>
          <w:lang w:val="cs-CZ"/>
        </w:rPr>
        <w:t>Dolinay</w:t>
      </w:r>
      <w:proofErr w:type="spellEnd"/>
      <w:r w:rsidRPr="00AF4A89">
        <w:rPr>
          <w:rFonts w:asciiTheme="minorHAnsi" w:hAnsiTheme="minorHAnsi" w:cstheme="minorHAnsi"/>
          <w:bCs/>
          <w:i/>
          <w:sz w:val="21"/>
          <w:szCs w:val="21"/>
          <w:lang w:val="cs-CZ"/>
        </w:rPr>
        <w:t>, Ph.D.</w:t>
      </w:r>
      <w:r w:rsidRPr="00AF4A89">
        <w:rPr>
          <w:rFonts w:asciiTheme="minorHAnsi" w:hAnsiTheme="minorHAnsi" w:cstheme="minorHAnsi"/>
          <w:bCs/>
          <w:sz w:val="21"/>
          <w:szCs w:val="21"/>
          <w:lang w:val="cs-CZ"/>
        </w:rPr>
        <w:t xml:space="preserve"> – Fakulta aplikované informatiky, </w:t>
      </w:r>
      <w:r w:rsidRPr="00AF4A89">
        <w:rPr>
          <w:rFonts w:asciiTheme="minorHAnsi" w:hAnsiTheme="minorHAnsi" w:cstheme="minorHAnsi"/>
          <w:sz w:val="21"/>
          <w:szCs w:val="21"/>
          <w:lang w:val="cs-CZ"/>
        </w:rPr>
        <w:t>plný pracovní úvazek, smlouva na dobu neurčitou.</w:t>
      </w:r>
    </w:p>
    <w:p w14:paraId="77601E77" w14:textId="37568EA3" w:rsidR="00C43B27" w:rsidRPr="00AF4A89" w:rsidRDefault="00C43B27" w:rsidP="00C43B27">
      <w:pPr>
        <w:tabs>
          <w:tab w:val="left" w:pos="2835"/>
        </w:tabs>
        <w:spacing w:before="120" w:after="120"/>
        <w:ind w:left="708" w:hanging="708"/>
        <w:rPr>
          <w:rFonts w:asciiTheme="minorHAnsi" w:hAnsiTheme="minorHAnsi" w:cstheme="minorHAnsi"/>
          <w:b/>
          <w:sz w:val="21"/>
          <w:szCs w:val="21"/>
          <w:lang w:val="cs-CZ"/>
        </w:rPr>
      </w:pPr>
      <w:r w:rsidRPr="00AF4A89">
        <w:rPr>
          <w:rFonts w:asciiTheme="minorHAnsi" w:hAnsiTheme="minorHAnsi" w:cstheme="minorHAnsi"/>
          <w:bCs/>
          <w:i/>
          <w:sz w:val="21"/>
          <w:szCs w:val="21"/>
          <w:lang w:val="cs-CZ"/>
        </w:rPr>
        <w:t xml:space="preserve">Ing. Tomáš </w:t>
      </w:r>
      <w:proofErr w:type="spellStart"/>
      <w:r w:rsidRPr="00AF4A89">
        <w:rPr>
          <w:rFonts w:asciiTheme="minorHAnsi" w:hAnsiTheme="minorHAnsi" w:cstheme="minorHAnsi"/>
          <w:bCs/>
          <w:i/>
          <w:sz w:val="21"/>
          <w:szCs w:val="21"/>
          <w:lang w:val="cs-CZ"/>
        </w:rPr>
        <w:t>Dulík</w:t>
      </w:r>
      <w:proofErr w:type="spellEnd"/>
      <w:r w:rsidRPr="00AF4A89">
        <w:rPr>
          <w:rFonts w:asciiTheme="minorHAnsi" w:hAnsiTheme="minorHAnsi" w:cstheme="minorHAnsi"/>
          <w:bCs/>
          <w:i/>
          <w:sz w:val="21"/>
          <w:szCs w:val="21"/>
          <w:lang w:val="cs-CZ"/>
        </w:rPr>
        <w:t>, Ph.D.</w:t>
      </w:r>
      <w:r w:rsidRPr="00AF4A89">
        <w:rPr>
          <w:rFonts w:asciiTheme="minorHAnsi" w:hAnsiTheme="minorHAnsi" w:cstheme="minorHAnsi"/>
          <w:bCs/>
          <w:sz w:val="21"/>
          <w:szCs w:val="21"/>
          <w:lang w:val="cs-CZ"/>
        </w:rPr>
        <w:t xml:space="preserve"> – Fakulta aplikované informatiky, </w:t>
      </w:r>
      <w:r w:rsidRPr="00AF4A89">
        <w:rPr>
          <w:rFonts w:asciiTheme="minorHAnsi" w:hAnsiTheme="minorHAnsi" w:cstheme="minorHAnsi"/>
          <w:sz w:val="21"/>
          <w:szCs w:val="21"/>
          <w:lang w:val="cs-CZ"/>
        </w:rPr>
        <w:t>plný pracovní úvazek, smlouva na dobu neurčitou.</w:t>
      </w:r>
    </w:p>
    <w:p w14:paraId="47F5A18A" w14:textId="77777777" w:rsidR="00C43B27" w:rsidRPr="00AF4A89" w:rsidRDefault="00C43B27" w:rsidP="00C43B27">
      <w:pPr>
        <w:tabs>
          <w:tab w:val="left" w:pos="2835"/>
        </w:tabs>
        <w:spacing w:before="120" w:after="120"/>
        <w:ind w:left="708" w:hanging="708"/>
        <w:rPr>
          <w:rFonts w:asciiTheme="minorHAnsi" w:hAnsiTheme="minorHAnsi" w:cstheme="minorHAnsi"/>
          <w:b/>
          <w:sz w:val="21"/>
          <w:szCs w:val="21"/>
          <w:lang w:val="cs-CZ"/>
        </w:rPr>
      </w:pPr>
      <w:r w:rsidRPr="00AF4A89">
        <w:rPr>
          <w:rFonts w:asciiTheme="minorHAnsi" w:hAnsiTheme="minorHAnsi" w:cstheme="minorHAnsi"/>
          <w:bCs/>
          <w:i/>
          <w:sz w:val="21"/>
          <w:szCs w:val="21"/>
          <w:lang w:val="cs-CZ"/>
        </w:rPr>
        <w:lastRenderedPageBreak/>
        <w:t>Ing. Dušan Hrabec, Ph.D.</w:t>
      </w:r>
      <w:r w:rsidRPr="00AF4A89">
        <w:rPr>
          <w:rFonts w:asciiTheme="minorHAnsi" w:hAnsiTheme="minorHAnsi" w:cstheme="minorHAnsi"/>
          <w:bCs/>
          <w:sz w:val="21"/>
          <w:szCs w:val="21"/>
          <w:lang w:val="cs-CZ"/>
        </w:rPr>
        <w:t xml:space="preserve"> – Fakulta aplikované informatiky, </w:t>
      </w:r>
      <w:r w:rsidRPr="00AF4A89">
        <w:rPr>
          <w:rFonts w:asciiTheme="minorHAnsi" w:hAnsiTheme="minorHAnsi" w:cstheme="minorHAnsi"/>
          <w:sz w:val="21"/>
          <w:szCs w:val="21"/>
          <w:lang w:val="cs-CZ"/>
        </w:rPr>
        <w:t xml:space="preserve">plný pracovní úvazek, smlouva na dobu určitou, a to do 31. 8. 2019. V případě neprodloužení pracovní smlouvy může být zastoupen Mgr. Hanou Chudou, Ph.D., která je pracovnicí Ústavu matematiky, Fakulty aplikované informatiky a má smlouvu na dobu neurčitou. </w:t>
      </w:r>
    </w:p>
    <w:p w14:paraId="67399518" w14:textId="77777777" w:rsidR="00C43B27" w:rsidRPr="00AF4A89" w:rsidRDefault="00C43B27" w:rsidP="00C43B27">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 xml:space="preserve">doc. Ing. Bronislav </w:t>
      </w:r>
      <w:proofErr w:type="spellStart"/>
      <w:r w:rsidRPr="00AF4A89">
        <w:rPr>
          <w:rFonts w:asciiTheme="minorHAnsi" w:hAnsiTheme="minorHAnsi" w:cstheme="minorHAnsi"/>
          <w:bCs/>
          <w:i/>
          <w:sz w:val="21"/>
          <w:szCs w:val="21"/>
          <w:lang w:val="cs-CZ"/>
        </w:rPr>
        <w:t>Chramcov</w:t>
      </w:r>
      <w:proofErr w:type="spellEnd"/>
      <w:r w:rsidRPr="00AF4A89">
        <w:rPr>
          <w:rFonts w:asciiTheme="minorHAnsi" w:hAnsiTheme="minorHAnsi" w:cstheme="minorHAnsi"/>
          <w:bCs/>
          <w:i/>
          <w:sz w:val="21"/>
          <w:szCs w:val="21"/>
          <w:lang w:val="cs-CZ"/>
        </w:rPr>
        <w:t>, Ph.D.</w:t>
      </w:r>
      <w:r w:rsidRPr="00AF4A89">
        <w:rPr>
          <w:rFonts w:asciiTheme="minorHAnsi" w:hAnsiTheme="minorHAnsi" w:cstheme="minorHAnsi"/>
          <w:bCs/>
          <w:sz w:val="21"/>
          <w:szCs w:val="21"/>
          <w:lang w:val="cs-CZ"/>
        </w:rPr>
        <w:t xml:space="preserve"> – Fakulta aplikované informatiky, plný pracovní úvazek, smlouva na dobu neurčitou.</w:t>
      </w:r>
    </w:p>
    <w:p w14:paraId="3E09E85F" w14:textId="1AA82E29" w:rsidR="00C43B27" w:rsidRPr="00AF4A89" w:rsidRDefault="00C43B27" w:rsidP="009F0E49">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Ing. Peter Janků</w:t>
      </w:r>
      <w:r w:rsidRPr="00AF4A89">
        <w:rPr>
          <w:rFonts w:asciiTheme="minorHAnsi" w:hAnsiTheme="minorHAnsi" w:cstheme="minorHAnsi"/>
          <w:bCs/>
          <w:sz w:val="21"/>
          <w:szCs w:val="21"/>
          <w:lang w:val="cs-CZ"/>
        </w:rPr>
        <w:t xml:space="preserve"> – Fakulta aplikované informatiky, plný pracovní úvazek, smlouva na dobu určitou, a to do </w:t>
      </w:r>
      <w:ins w:id="1792" w:author="Zuzka" w:date="2018-11-02T11:32:00Z">
        <w:r w:rsidR="00AF08F6">
          <w:rPr>
            <w:rFonts w:asciiTheme="minorHAnsi" w:hAnsiTheme="minorHAnsi" w:cstheme="minorHAnsi"/>
            <w:bCs/>
            <w:sz w:val="21"/>
            <w:szCs w:val="21"/>
            <w:lang w:val="cs-CZ"/>
          </w:rPr>
          <w:t xml:space="preserve">31. 12. </w:t>
        </w:r>
      </w:ins>
      <w:r w:rsidRPr="00AF4A89">
        <w:rPr>
          <w:rFonts w:asciiTheme="minorHAnsi" w:hAnsiTheme="minorHAnsi" w:cstheme="minorHAnsi"/>
          <w:bCs/>
          <w:sz w:val="21"/>
          <w:szCs w:val="21"/>
          <w:lang w:val="cs-CZ"/>
        </w:rPr>
        <w:t>20</w:t>
      </w:r>
      <w:ins w:id="1793" w:author="Zuzka" w:date="2018-11-02T11:33:00Z">
        <w:r w:rsidR="00AF08F6">
          <w:rPr>
            <w:rFonts w:asciiTheme="minorHAnsi" w:hAnsiTheme="minorHAnsi" w:cstheme="minorHAnsi"/>
            <w:bCs/>
            <w:sz w:val="21"/>
            <w:szCs w:val="21"/>
            <w:lang w:val="cs-CZ"/>
          </w:rPr>
          <w:t>19</w:t>
        </w:r>
      </w:ins>
      <w:del w:id="1794" w:author="Zuzka" w:date="2018-11-02T11:33:00Z">
        <w:r w:rsidRPr="00AF4A89" w:rsidDel="00AF08F6">
          <w:rPr>
            <w:rFonts w:asciiTheme="minorHAnsi" w:hAnsiTheme="minorHAnsi" w:cstheme="minorHAnsi"/>
            <w:bCs/>
            <w:sz w:val="21"/>
            <w:szCs w:val="21"/>
            <w:lang w:val="cs-CZ"/>
          </w:rPr>
          <w:delText>20</w:delText>
        </w:r>
      </w:del>
      <w:r w:rsidRPr="00AF4A89">
        <w:rPr>
          <w:rFonts w:asciiTheme="minorHAnsi" w:hAnsiTheme="minorHAnsi" w:cstheme="minorHAnsi"/>
          <w:bCs/>
          <w:sz w:val="21"/>
          <w:szCs w:val="21"/>
          <w:lang w:val="cs-CZ"/>
        </w:rPr>
        <w:t xml:space="preserve">. </w:t>
      </w:r>
      <w:r w:rsidR="008061B0" w:rsidRPr="00AF4A89">
        <w:rPr>
          <w:rFonts w:asciiTheme="minorHAnsi" w:hAnsiTheme="minorHAnsi" w:cstheme="minorHAnsi"/>
          <w:bCs/>
          <w:sz w:val="21"/>
          <w:szCs w:val="21"/>
          <w:lang w:val="cs-CZ"/>
        </w:rPr>
        <w:t>Ing. Janků v době přípravy akreditační žádosti má před obhaj</w:t>
      </w:r>
      <w:ins w:id="1795" w:author="Zuzka" w:date="2018-11-02T10:21:00Z">
        <w:r w:rsidR="00704C5D">
          <w:rPr>
            <w:rFonts w:asciiTheme="minorHAnsi" w:hAnsiTheme="minorHAnsi" w:cstheme="minorHAnsi"/>
            <w:bCs/>
            <w:sz w:val="21"/>
            <w:szCs w:val="21"/>
            <w:lang w:val="cs-CZ"/>
          </w:rPr>
          <w:t>o</w:t>
        </w:r>
      </w:ins>
      <w:del w:id="1796" w:author="Zuzka" w:date="2018-11-02T10:21:00Z">
        <w:r w:rsidR="008061B0" w:rsidRPr="00AF4A89" w:rsidDel="00704C5D">
          <w:rPr>
            <w:rFonts w:asciiTheme="minorHAnsi" w:hAnsiTheme="minorHAnsi" w:cstheme="minorHAnsi"/>
            <w:bCs/>
            <w:sz w:val="21"/>
            <w:szCs w:val="21"/>
            <w:lang w:val="cs-CZ"/>
          </w:rPr>
          <w:delText>p</w:delText>
        </w:r>
      </w:del>
      <w:r w:rsidR="008061B0" w:rsidRPr="00AF4A89">
        <w:rPr>
          <w:rFonts w:asciiTheme="minorHAnsi" w:hAnsiTheme="minorHAnsi" w:cstheme="minorHAnsi"/>
          <w:bCs/>
          <w:sz w:val="21"/>
          <w:szCs w:val="21"/>
          <w:lang w:val="cs-CZ"/>
        </w:rPr>
        <w:t>b</w:t>
      </w:r>
      <w:ins w:id="1797" w:author="Zuzka" w:date="2018-11-02T10:21:00Z">
        <w:r w:rsidR="00704C5D">
          <w:rPr>
            <w:rFonts w:asciiTheme="minorHAnsi" w:hAnsiTheme="minorHAnsi" w:cstheme="minorHAnsi"/>
            <w:bCs/>
            <w:sz w:val="21"/>
            <w:szCs w:val="21"/>
            <w:lang w:val="cs-CZ"/>
          </w:rPr>
          <w:t>o</w:t>
        </w:r>
      </w:ins>
      <w:del w:id="1798" w:author="Zuzka" w:date="2018-11-02T10:21:00Z">
        <w:r w:rsidR="008061B0" w:rsidRPr="00AF4A89" w:rsidDel="00704C5D">
          <w:rPr>
            <w:rFonts w:asciiTheme="minorHAnsi" w:hAnsiTheme="minorHAnsi" w:cstheme="minorHAnsi"/>
            <w:bCs/>
            <w:sz w:val="21"/>
            <w:szCs w:val="21"/>
            <w:lang w:val="cs-CZ"/>
          </w:rPr>
          <w:delText>p</w:delText>
        </w:r>
      </w:del>
      <w:r w:rsidR="008061B0" w:rsidRPr="00AF4A89">
        <w:rPr>
          <w:rFonts w:asciiTheme="minorHAnsi" w:hAnsiTheme="minorHAnsi" w:cstheme="minorHAnsi"/>
          <w:bCs/>
          <w:sz w:val="21"/>
          <w:szCs w:val="21"/>
          <w:lang w:val="cs-CZ"/>
        </w:rPr>
        <w:t>u disertační práce.</w:t>
      </w:r>
      <w:ins w:id="1799" w:author="Zuzka" w:date="2018-11-02T10:21:00Z">
        <w:r w:rsidR="00704C5D">
          <w:rPr>
            <w:rFonts w:asciiTheme="minorHAnsi" w:hAnsiTheme="minorHAnsi" w:cstheme="minorHAnsi"/>
            <w:bCs/>
            <w:sz w:val="21"/>
            <w:szCs w:val="21"/>
            <w:lang w:val="cs-CZ"/>
          </w:rPr>
          <w:t xml:space="preserve"> </w:t>
        </w:r>
      </w:ins>
      <w:r w:rsidRPr="00AF4A89">
        <w:rPr>
          <w:rFonts w:asciiTheme="minorHAnsi" w:hAnsiTheme="minorHAnsi" w:cstheme="minorHAnsi"/>
          <w:bCs/>
          <w:sz w:val="21"/>
          <w:szCs w:val="21"/>
          <w:lang w:val="cs-CZ"/>
        </w:rPr>
        <w:t xml:space="preserve">V případě neprodloužení pracovní smlouvy bude garantovat daný předmět Ing. Radek Šilhavý, </w:t>
      </w:r>
      <w:proofErr w:type="spellStart"/>
      <w:r w:rsidRPr="00AF4A89">
        <w:rPr>
          <w:rFonts w:asciiTheme="minorHAnsi" w:hAnsiTheme="minorHAnsi" w:cstheme="minorHAnsi"/>
          <w:bCs/>
          <w:sz w:val="21"/>
          <w:szCs w:val="21"/>
          <w:lang w:val="cs-CZ"/>
        </w:rPr>
        <w:t>Ph</w:t>
      </w:r>
      <w:proofErr w:type="spellEnd"/>
      <w:r w:rsidRPr="00AF4A89">
        <w:rPr>
          <w:rFonts w:asciiTheme="minorHAnsi" w:hAnsiTheme="minorHAnsi" w:cstheme="minorHAnsi"/>
          <w:bCs/>
          <w:sz w:val="21"/>
          <w:szCs w:val="21"/>
          <w:lang w:val="cs-CZ"/>
        </w:rPr>
        <w:t>. D.</w:t>
      </w:r>
    </w:p>
    <w:p w14:paraId="106B2D09" w14:textId="77777777" w:rsidR="00C43B27" w:rsidRPr="00AF4A89" w:rsidRDefault="00C43B27" w:rsidP="00C43B27">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prof. Mgr. Roman Jašek, Ph.D</w:t>
      </w:r>
      <w:r w:rsidRPr="00AF4A89">
        <w:rPr>
          <w:rFonts w:asciiTheme="minorHAnsi" w:hAnsiTheme="minorHAnsi" w:cstheme="minorHAnsi"/>
          <w:bCs/>
          <w:sz w:val="21"/>
          <w:szCs w:val="21"/>
          <w:lang w:val="cs-CZ"/>
        </w:rPr>
        <w:t>. – Fakulta aplikované informatiky, plný pracovní úvazek, smlouva na dobu neurčitou.</w:t>
      </w:r>
    </w:p>
    <w:p w14:paraId="1C18D493" w14:textId="77777777"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doc. Ing. Zuzana Komínková Oplatková, Ph.D.</w:t>
      </w:r>
      <w:r w:rsidRPr="00AF4A89">
        <w:rPr>
          <w:rFonts w:asciiTheme="minorHAnsi" w:hAnsiTheme="minorHAnsi" w:cstheme="minorHAnsi"/>
          <w:bCs/>
          <w:sz w:val="21"/>
          <w:szCs w:val="21"/>
          <w:lang w:val="cs-CZ"/>
        </w:rPr>
        <w:t xml:space="preserve"> – Fakulta aplikované informatiky, plný pracovní úvazek, smlouva na dobu neurčitou.</w:t>
      </w:r>
    </w:p>
    <w:p w14:paraId="07775E67" w14:textId="77777777"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Ing. et Ing. Erik Král, Ph.D.</w:t>
      </w:r>
      <w:r w:rsidRPr="00AF4A89">
        <w:rPr>
          <w:rFonts w:asciiTheme="minorHAnsi" w:hAnsiTheme="minorHAnsi" w:cstheme="minorHAnsi"/>
          <w:bCs/>
          <w:sz w:val="21"/>
          <w:szCs w:val="21"/>
          <w:lang w:val="cs-CZ"/>
        </w:rPr>
        <w:t xml:space="preserve"> – Fakulta aplikované informatiky, plný pracovní úvazek, smlouva na dobu neurčitou.</w:t>
      </w:r>
    </w:p>
    <w:p w14:paraId="46827386" w14:textId="68FB2F81"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 xml:space="preserve">doc. RNDr. Vojtěch </w:t>
      </w:r>
      <w:proofErr w:type="spellStart"/>
      <w:r w:rsidRPr="00AF4A89">
        <w:rPr>
          <w:rFonts w:asciiTheme="minorHAnsi" w:hAnsiTheme="minorHAnsi" w:cstheme="minorHAnsi"/>
          <w:bCs/>
          <w:i/>
          <w:sz w:val="21"/>
          <w:szCs w:val="21"/>
          <w:lang w:val="cs-CZ"/>
        </w:rPr>
        <w:t>Křesálek</w:t>
      </w:r>
      <w:proofErr w:type="spellEnd"/>
      <w:r w:rsidRPr="00AF4A89">
        <w:rPr>
          <w:rFonts w:asciiTheme="minorHAnsi" w:hAnsiTheme="minorHAnsi" w:cstheme="minorHAnsi"/>
          <w:bCs/>
          <w:i/>
          <w:sz w:val="21"/>
          <w:szCs w:val="21"/>
          <w:lang w:val="cs-CZ"/>
        </w:rPr>
        <w:t>, CSc.</w:t>
      </w:r>
      <w:r w:rsidRPr="00AF4A89">
        <w:rPr>
          <w:rFonts w:asciiTheme="minorHAnsi" w:hAnsiTheme="minorHAnsi" w:cstheme="minorHAnsi"/>
          <w:bCs/>
          <w:sz w:val="21"/>
          <w:szCs w:val="21"/>
          <w:lang w:val="cs-CZ"/>
        </w:rPr>
        <w:t xml:space="preserve"> – Fakulta aplikované informatiky, plný pracovní úvazek, smlouva na dobu neurčitou. V případě odchodu pracovníka do důchodu bude předmět zajišťovat Ing. Milan Navrátil, Ph.D., u kterého se předpokládá zahájení habilitačního řízení.</w:t>
      </w:r>
    </w:p>
    <w:p w14:paraId="2DD399D7" w14:textId="77777777" w:rsidR="008061B0" w:rsidRPr="00AF4A89" w:rsidRDefault="008061B0" w:rsidP="008061B0">
      <w:pPr>
        <w:tabs>
          <w:tab w:val="left" w:pos="2835"/>
        </w:tabs>
        <w:spacing w:before="120" w:after="120"/>
        <w:ind w:left="708" w:hanging="708"/>
        <w:rPr>
          <w:rFonts w:asciiTheme="minorHAnsi" w:hAnsiTheme="minorHAnsi" w:cstheme="minorHAnsi"/>
          <w:bCs/>
          <w:i/>
          <w:sz w:val="21"/>
          <w:szCs w:val="21"/>
          <w:lang w:val="cs-CZ"/>
        </w:rPr>
      </w:pPr>
      <w:r w:rsidRPr="00AF4A89">
        <w:rPr>
          <w:rFonts w:asciiTheme="minorHAnsi" w:hAnsiTheme="minorHAnsi" w:cstheme="minorHAnsi"/>
          <w:bCs/>
          <w:i/>
          <w:sz w:val="21"/>
          <w:szCs w:val="21"/>
          <w:lang w:val="cs-CZ"/>
        </w:rPr>
        <w:t xml:space="preserve">Ing. Petr Novák, Ph.D. </w:t>
      </w:r>
      <w:r w:rsidRPr="00AF4A89">
        <w:rPr>
          <w:rFonts w:asciiTheme="minorHAnsi" w:hAnsiTheme="minorHAnsi" w:cstheme="minorHAnsi"/>
          <w:bCs/>
          <w:sz w:val="21"/>
          <w:szCs w:val="21"/>
          <w:lang w:val="cs-CZ"/>
        </w:rPr>
        <w:t xml:space="preserve">– Fakulta managementu a ekonomiky, plný pracovní úvazek, smlouva na dobu </w:t>
      </w:r>
      <w:r w:rsidRPr="00AF4A89">
        <w:rPr>
          <w:rFonts w:asciiTheme="minorHAnsi" w:hAnsiTheme="minorHAnsi" w:cstheme="minorHAnsi"/>
          <w:bCs/>
          <w:i/>
          <w:sz w:val="21"/>
          <w:szCs w:val="21"/>
          <w:lang w:val="cs-CZ"/>
        </w:rPr>
        <w:t>neurčitou.</w:t>
      </w:r>
    </w:p>
    <w:p w14:paraId="6C73B85A" w14:textId="3F1236ED"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 xml:space="preserve">Ing. Karel </w:t>
      </w:r>
      <w:proofErr w:type="spellStart"/>
      <w:r w:rsidRPr="00AF4A89">
        <w:rPr>
          <w:rFonts w:asciiTheme="minorHAnsi" w:hAnsiTheme="minorHAnsi" w:cstheme="minorHAnsi"/>
          <w:bCs/>
          <w:i/>
          <w:sz w:val="21"/>
          <w:szCs w:val="21"/>
          <w:lang w:val="cs-CZ"/>
        </w:rPr>
        <w:t>Perůtka</w:t>
      </w:r>
      <w:proofErr w:type="spellEnd"/>
      <w:r w:rsidRPr="00AF4A89">
        <w:rPr>
          <w:rFonts w:asciiTheme="minorHAnsi" w:hAnsiTheme="minorHAnsi" w:cstheme="minorHAnsi"/>
          <w:bCs/>
          <w:i/>
          <w:sz w:val="21"/>
          <w:szCs w:val="21"/>
          <w:lang w:val="cs-CZ"/>
        </w:rPr>
        <w:t>, Ph.D</w:t>
      </w:r>
      <w:r w:rsidRPr="00AF4A89">
        <w:rPr>
          <w:rFonts w:asciiTheme="minorHAnsi" w:hAnsiTheme="minorHAnsi" w:cstheme="minorHAnsi"/>
          <w:bCs/>
          <w:sz w:val="21"/>
          <w:szCs w:val="21"/>
          <w:lang w:val="cs-CZ"/>
        </w:rPr>
        <w:t>. – Fakulta aplikované informatiky, plný pracovní úvazek, smlouva na dobu neurčitou.</w:t>
      </w:r>
    </w:p>
    <w:p w14:paraId="6444C38D" w14:textId="02042348"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Ing. Pavel Pokorný, Ph.D.</w:t>
      </w:r>
      <w:r w:rsidRPr="00AF4A89">
        <w:rPr>
          <w:rFonts w:asciiTheme="minorHAnsi" w:hAnsiTheme="minorHAnsi" w:cstheme="minorHAnsi"/>
          <w:bCs/>
          <w:sz w:val="21"/>
          <w:szCs w:val="21"/>
          <w:lang w:val="cs-CZ"/>
        </w:rPr>
        <w:t xml:space="preserve"> – Fakulta aplikované informatiky, plný pracovní úvazek, smlouva na dobu neurčitou.</w:t>
      </w:r>
    </w:p>
    <w:p w14:paraId="28CE5C1D" w14:textId="77777777"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doc. Ing. Zdenka Prokopová, CSc.</w:t>
      </w:r>
      <w:r w:rsidRPr="00AF4A89">
        <w:rPr>
          <w:rFonts w:asciiTheme="minorHAnsi" w:hAnsiTheme="minorHAnsi" w:cstheme="minorHAnsi"/>
          <w:bCs/>
          <w:sz w:val="21"/>
          <w:szCs w:val="21"/>
          <w:lang w:val="cs-CZ"/>
        </w:rPr>
        <w:t xml:space="preserve"> – Fakulta aplikované informatiky, plný pracovní úvazek, smlouva na dobu neurčitou.</w:t>
      </w:r>
    </w:p>
    <w:p w14:paraId="2061D371" w14:textId="77777777"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 xml:space="preserve">Mgr. Lubomír Sedláček, Ph.D. </w:t>
      </w:r>
      <w:r w:rsidRPr="00AF4A89">
        <w:rPr>
          <w:rFonts w:asciiTheme="minorHAnsi" w:hAnsiTheme="minorHAnsi" w:cstheme="minorHAnsi"/>
          <w:bCs/>
          <w:sz w:val="21"/>
          <w:szCs w:val="21"/>
          <w:lang w:val="cs-CZ"/>
        </w:rPr>
        <w:t>– Fakulta aplikované informatiky, plný pracovní úvazek, smlouva na dobu neurčitou.</w:t>
      </w:r>
    </w:p>
    <w:p w14:paraId="60A01181" w14:textId="77777777"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doc. Ing. Martin Sysel, Ph.D.</w:t>
      </w:r>
      <w:r w:rsidRPr="00AF4A89">
        <w:rPr>
          <w:rFonts w:asciiTheme="minorHAnsi" w:hAnsiTheme="minorHAnsi" w:cstheme="minorHAnsi"/>
          <w:bCs/>
          <w:sz w:val="21"/>
          <w:szCs w:val="21"/>
          <w:lang w:val="cs-CZ"/>
        </w:rPr>
        <w:t xml:space="preserve"> – Fakulta aplikované informatiky, plný pracovní úvazek, smlouva na dobu neurčitou.</w:t>
      </w:r>
    </w:p>
    <w:p w14:paraId="6A80DE69" w14:textId="1AD6CCD4"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doc. Ing. Roman Šenkeřík, Ph.D. –</w:t>
      </w:r>
      <w:r w:rsidRPr="00AF4A89">
        <w:rPr>
          <w:rFonts w:asciiTheme="minorHAnsi" w:hAnsiTheme="minorHAnsi" w:cstheme="minorHAnsi"/>
          <w:bCs/>
          <w:sz w:val="21"/>
          <w:szCs w:val="21"/>
          <w:lang w:val="cs-CZ"/>
        </w:rPr>
        <w:t xml:space="preserve"> Fakulta aplikované informatiky, plný pracovní úvazek, smlouva na dobu neurčitou.</w:t>
      </w:r>
    </w:p>
    <w:p w14:paraId="70CC46C2" w14:textId="0A76805E"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Ing. Radek Šilhavý, Ph.D.</w:t>
      </w:r>
      <w:r w:rsidRPr="00AF4A89">
        <w:rPr>
          <w:rFonts w:asciiTheme="minorHAnsi" w:hAnsiTheme="minorHAnsi" w:cstheme="minorHAnsi"/>
          <w:bCs/>
          <w:sz w:val="21"/>
          <w:szCs w:val="21"/>
          <w:lang w:val="cs-CZ"/>
        </w:rPr>
        <w:t xml:space="preserve"> – Fakulta aplikované informatiky, plný pracovní úvazek, smlouva na dobu neurčitou.</w:t>
      </w:r>
    </w:p>
    <w:p w14:paraId="24230F90" w14:textId="01F60FB6"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Ing. Petr Šilhavý, Ph.D.</w:t>
      </w:r>
      <w:r w:rsidRPr="00AF4A89">
        <w:rPr>
          <w:rFonts w:asciiTheme="minorHAnsi" w:hAnsiTheme="minorHAnsi" w:cstheme="minorHAnsi"/>
          <w:bCs/>
          <w:sz w:val="21"/>
          <w:szCs w:val="21"/>
          <w:lang w:val="cs-CZ"/>
        </w:rPr>
        <w:t xml:space="preserve"> – Fakulta aplikované informatiky, plný pracovní úvazek, smlouva na dobu neurčitou.</w:t>
      </w:r>
    </w:p>
    <w:p w14:paraId="47D7D503" w14:textId="47650C28" w:rsidR="008061B0" w:rsidRPr="00AF4A89" w:rsidRDefault="008061B0" w:rsidP="009F0E49">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Ing. Radek Vala, Ph.D.</w:t>
      </w:r>
      <w:r w:rsidRPr="00AF4A89">
        <w:rPr>
          <w:rFonts w:asciiTheme="minorHAnsi" w:hAnsiTheme="minorHAnsi" w:cstheme="minorHAnsi"/>
          <w:bCs/>
          <w:sz w:val="21"/>
          <w:szCs w:val="21"/>
          <w:lang w:val="cs-CZ"/>
        </w:rPr>
        <w:t xml:space="preserve"> – Fakulta aplikované informatiky, plný pracovní úvazek, smlouva na dobu určitou</w:t>
      </w:r>
      <w:ins w:id="1800" w:author="Zuzka" w:date="2018-11-02T11:34:00Z">
        <w:r w:rsidR="00966079">
          <w:rPr>
            <w:rFonts w:asciiTheme="minorHAnsi" w:hAnsiTheme="minorHAnsi" w:cstheme="minorHAnsi"/>
            <w:bCs/>
            <w:sz w:val="21"/>
            <w:szCs w:val="21"/>
            <w:lang w:val="cs-CZ"/>
          </w:rPr>
          <w:t>, a to</w:t>
        </w:r>
      </w:ins>
      <w:ins w:id="1801" w:author="Jiří Vojtěšek" w:date="2018-11-22T18:04:00Z">
        <w:r w:rsidR="00CA6F1E">
          <w:rPr>
            <w:rFonts w:asciiTheme="minorHAnsi" w:hAnsiTheme="minorHAnsi" w:cstheme="minorHAnsi"/>
            <w:bCs/>
            <w:sz w:val="21"/>
            <w:szCs w:val="21"/>
            <w:lang w:val="cs-CZ"/>
          </w:rPr>
          <w:t xml:space="preserve"> na dobu neurčitou</w:t>
        </w:r>
      </w:ins>
      <w:ins w:id="1802" w:author="Zuzka" w:date="2018-11-02T11:34:00Z">
        <w:del w:id="1803" w:author="Jiří Vojtěšek" w:date="2018-11-22T18:04:00Z">
          <w:r w:rsidR="00966079" w:rsidDel="00CA6F1E">
            <w:rPr>
              <w:rFonts w:asciiTheme="minorHAnsi" w:hAnsiTheme="minorHAnsi" w:cstheme="minorHAnsi"/>
              <w:bCs/>
              <w:sz w:val="21"/>
              <w:szCs w:val="21"/>
              <w:lang w:val="cs-CZ"/>
            </w:rPr>
            <w:delText xml:space="preserve"> </w:delText>
          </w:r>
        </w:del>
      </w:ins>
      <w:del w:id="1804" w:author="Jiří Vojtěšek" w:date="2018-11-22T18:04:00Z">
        <w:r w:rsidR="00966079" w:rsidDel="00CA6F1E">
          <w:rPr>
            <w:rFonts w:asciiTheme="minorHAnsi" w:hAnsiTheme="minorHAnsi" w:cstheme="minorHAnsi"/>
            <w:bCs/>
            <w:sz w:val="21"/>
            <w:szCs w:val="21"/>
            <w:lang w:val="cs-CZ"/>
          </w:rPr>
          <w:delText>do</w:delText>
        </w:r>
        <w:r w:rsidRPr="00AF4A89" w:rsidDel="00CA6F1E">
          <w:rPr>
            <w:rFonts w:asciiTheme="minorHAnsi" w:hAnsiTheme="minorHAnsi" w:cstheme="minorHAnsi"/>
            <w:bCs/>
            <w:sz w:val="21"/>
            <w:szCs w:val="21"/>
            <w:lang w:val="cs-CZ"/>
          </w:rPr>
          <w:delText xml:space="preserve"> </w:delText>
        </w:r>
        <w:r w:rsidR="00C65E66" w:rsidDel="00CA6F1E">
          <w:rPr>
            <w:rFonts w:asciiTheme="minorHAnsi" w:hAnsiTheme="minorHAnsi" w:cstheme="minorHAnsi"/>
            <w:bCs/>
            <w:sz w:val="21"/>
            <w:szCs w:val="21"/>
            <w:lang w:val="cs-CZ"/>
          </w:rPr>
          <w:delText>31.12. 201</w:delText>
        </w:r>
        <w:r w:rsidR="003D65B6" w:rsidDel="00CA6F1E">
          <w:rPr>
            <w:rFonts w:asciiTheme="minorHAnsi" w:hAnsiTheme="minorHAnsi" w:cstheme="minorHAnsi"/>
            <w:bCs/>
            <w:sz w:val="21"/>
            <w:szCs w:val="21"/>
            <w:lang w:val="cs-CZ"/>
          </w:rPr>
          <w:delText>8</w:delText>
        </w:r>
      </w:del>
      <w:r w:rsidRPr="00AF4A89">
        <w:rPr>
          <w:rFonts w:asciiTheme="minorHAnsi" w:hAnsiTheme="minorHAnsi" w:cstheme="minorHAnsi"/>
          <w:bCs/>
          <w:sz w:val="21"/>
          <w:szCs w:val="21"/>
          <w:lang w:val="cs-CZ"/>
        </w:rPr>
        <w:t xml:space="preserve">. V případě neprodloužení pracovní smlouvy může být zastoupen </w:t>
      </w:r>
      <w:r w:rsidR="00CA0E93" w:rsidRPr="00AF4A89">
        <w:rPr>
          <w:rFonts w:asciiTheme="minorHAnsi" w:hAnsiTheme="minorHAnsi" w:cstheme="minorHAnsi"/>
          <w:bCs/>
          <w:sz w:val="21"/>
          <w:szCs w:val="21"/>
          <w:lang w:val="cs-CZ"/>
        </w:rPr>
        <w:t>Ing. Petrem</w:t>
      </w:r>
      <w:r w:rsidRPr="00AF4A89">
        <w:rPr>
          <w:rFonts w:asciiTheme="minorHAnsi" w:hAnsiTheme="minorHAnsi" w:cstheme="minorHAnsi"/>
          <w:bCs/>
          <w:sz w:val="21"/>
          <w:szCs w:val="21"/>
          <w:lang w:val="cs-CZ"/>
        </w:rPr>
        <w:t xml:space="preserve"> Navrátilem</w:t>
      </w:r>
      <w:r w:rsidR="00CA0E93" w:rsidRPr="00AF4A89">
        <w:rPr>
          <w:rFonts w:asciiTheme="minorHAnsi" w:hAnsiTheme="minorHAnsi" w:cstheme="minorHAnsi"/>
          <w:bCs/>
          <w:sz w:val="21"/>
          <w:szCs w:val="21"/>
          <w:lang w:val="cs-CZ"/>
        </w:rPr>
        <w:t>, Ph.D.</w:t>
      </w:r>
      <w:r w:rsidRPr="00AF4A89">
        <w:rPr>
          <w:rFonts w:asciiTheme="minorHAnsi" w:hAnsiTheme="minorHAnsi" w:cstheme="minorHAnsi"/>
          <w:bCs/>
          <w:sz w:val="21"/>
          <w:szCs w:val="21"/>
          <w:lang w:val="cs-CZ"/>
        </w:rPr>
        <w:t xml:space="preserve"> </w:t>
      </w:r>
    </w:p>
    <w:p w14:paraId="2EEAE45E" w14:textId="66B0BE88" w:rsidR="00CA0E93" w:rsidRPr="00AF4A89" w:rsidRDefault="00CA0E93" w:rsidP="00CA0E93">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prof. Ing. Vladimír Vašek, CSc</w:t>
      </w:r>
      <w:r w:rsidRPr="00AF4A89">
        <w:rPr>
          <w:rFonts w:asciiTheme="minorHAnsi" w:hAnsiTheme="minorHAnsi" w:cstheme="minorHAnsi"/>
          <w:bCs/>
          <w:sz w:val="21"/>
          <w:szCs w:val="21"/>
          <w:lang w:val="cs-CZ"/>
        </w:rPr>
        <w:t xml:space="preserve">. – Fakulta aplikované informatiky, plný pracovní úvazek, smlouva na dobu neurčitou. V případě odchodu do důchodu může být nahrazen </w:t>
      </w:r>
      <w:del w:id="1805" w:author="Zuzka" w:date="2018-11-02T11:33:00Z">
        <w:r w:rsidRPr="00AF4A89" w:rsidDel="00966079">
          <w:rPr>
            <w:rFonts w:asciiTheme="minorHAnsi" w:hAnsiTheme="minorHAnsi" w:cstheme="minorHAnsi"/>
            <w:bCs/>
            <w:sz w:val="21"/>
            <w:szCs w:val="21"/>
            <w:lang w:val="cs-CZ"/>
          </w:rPr>
          <w:delText xml:space="preserve">Ing. Tomášem Sysalou, Ph,D. </w:delText>
        </w:r>
      </w:del>
      <w:del w:id="1806" w:author="Zuzka" w:date="2018-11-02T11:34:00Z">
        <w:r w:rsidRPr="00AF4A89" w:rsidDel="00966079">
          <w:rPr>
            <w:rFonts w:asciiTheme="minorHAnsi" w:hAnsiTheme="minorHAnsi" w:cstheme="minorHAnsi"/>
            <w:bCs/>
            <w:sz w:val="21"/>
            <w:szCs w:val="21"/>
            <w:lang w:val="cs-CZ"/>
          </w:rPr>
          <w:delText xml:space="preserve">a </w:delText>
        </w:r>
      </w:del>
      <w:r w:rsidRPr="00AF4A89">
        <w:rPr>
          <w:rFonts w:asciiTheme="minorHAnsi" w:hAnsiTheme="minorHAnsi" w:cstheme="minorHAnsi"/>
          <w:bCs/>
          <w:sz w:val="21"/>
          <w:szCs w:val="21"/>
          <w:lang w:val="cs-CZ"/>
        </w:rPr>
        <w:t xml:space="preserve">Ing. Janem </w:t>
      </w:r>
      <w:proofErr w:type="spellStart"/>
      <w:r w:rsidRPr="00AF4A89">
        <w:rPr>
          <w:rFonts w:asciiTheme="minorHAnsi" w:hAnsiTheme="minorHAnsi" w:cstheme="minorHAnsi"/>
          <w:bCs/>
          <w:sz w:val="21"/>
          <w:szCs w:val="21"/>
          <w:lang w:val="cs-CZ"/>
        </w:rPr>
        <w:t>Dolinayem</w:t>
      </w:r>
      <w:proofErr w:type="spellEnd"/>
      <w:r w:rsidRPr="00AF4A89">
        <w:rPr>
          <w:rFonts w:asciiTheme="minorHAnsi" w:hAnsiTheme="minorHAnsi" w:cstheme="minorHAnsi"/>
          <w:bCs/>
          <w:sz w:val="21"/>
          <w:szCs w:val="21"/>
          <w:lang w:val="cs-CZ"/>
        </w:rPr>
        <w:t xml:space="preserve">, Ph.D., </w:t>
      </w:r>
      <w:del w:id="1807" w:author="Zuzka" w:date="2018-11-02T11:34:00Z">
        <w:r w:rsidRPr="00AF4A89" w:rsidDel="00966079">
          <w:rPr>
            <w:rFonts w:asciiTheme="minorHAnsi" w:hAnsiTheme="minorHAnsi" w:cstheme="minorHAnsi"/>
            <w:bCs/>
            <w:sz w:val="21"/>
            <w:szCs w:val="21"/>
            <w:lang w:val="cs-CZ"/>
          </w:rPr>
          <w:delText xml:space="preserve">oba </w:delText>
        </w:r>
      </w:del>
      <w:ins w:id="1808" w:author="Zuzka" w:date="2018-11-02T11:34:00Z">
        <w:r w:rsidR="00966079">
          <w:rPr>
            <w:rFonts w:asciiTheme="minorHAnsi" w:hAnsiTheme="minorHAnsi" w:cstheme="minorHAnsi"/>
            <w:bCs/>
            <w:sz w:val="21"/>
            <w:szCs w:val="21"/>
            <w:lang w:val="cs-CZ"/>
          </w:rPr>
          <w:t>který se</w:t>
        </w:r>
      </w:ins>
      <w:del w:id="1809" w:author="Zuzka" w:date="2018-11-02T11:34:00Z">
        <w:r w:rsidRPr="00AF4A89" w:rsidDel="00966079">
          <w:rPr>
            <w:rFonts w:asciiTheme="minorHAnsi" w:hAnsiTheme="minorHAnsi" w:cstheme="minorHAnsi"/>
            <w:bCs/>
            <w:sz w:val="21"/>
            <w:szCs w:val="21"/>
            <w:lang w:val="cs-CZ"/>
          </w:rPr>
          <w:delText>se</w:delText>
        </w:r>
      </w:del>
      <w:r w:rsidRPr="00AF4A89">
        <w:rPr>
          <w:rFonts w:asciiTheme="minorHAnsi" w:hAnsiTheme="minorHAnsi" w:cstheme="minorHAnsi"/>
          <w:bCs/>
          <w:sz w:val="21"/>
          <w:szCs w:val="21"/>
          <w:lang w:val="cs-CZ"/>
        </w:rPr>
        <w:t xml:space="preserve"> aktivně podílí na výuce tohoto předmětu. </w:t>
      </w:r>
    </w:p>
    <w:p w14:paraId="6ECA7FF6" w14:textId="77777777" w:rsidR="00CA0E93" w:rsidRPr="00AF4A89" w:rsidRDefault="00CA0E93" w:rsidP="00CA0E93">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lastRenderedPageBreak/>
        <w:t xml:space="preserve">doc. Ing. Jiří Vojtěšek, Ph.D. </w:t>
      </w:r>
      <w:r w:rsidRPr="00AF4A89">
        <w:rPr>
          <w:rFonts w:asciiTheme="minorHAnsi" w:hAnsiTheme="minorHAnsi" w:cstheme="minorHAnsi"/>
          <w:bCs/>
          <w:sz w:val="21"/>
          <w:szCs w:val="21"/>
          <w:lang w:val="cs-CZ"/>
        </w:rPr>
        <w:t>– Fakulta aplikované informatiky, plný pracovní úvazek, smlouva na dobu neurčitou.</w:t>
      </w:r>
    </w:p>
    <w:p w14:paraId="4DB79059" w14:textId="5DFC62BF" w:rsidR="00CA0E93" w:rsidRPr="00AF4A89" w:rsidRDefault="00CA0E93" w:rsidP="00CA0E93">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Ing. Petr</w:t>
      </w:r>
      <w:r w:rsidRPr="00AF4A89">
        <w:rPr>
          <w:rFonts w:asciiTheme="minorHAnsi" w:hAnsiTheme="minorHAnsi" w:cstheme="minorHAnsi"/>
          <w:bCs/>
          <w:sz w:val="21"/>
          <w:szCs w:val="21"/>
          <w:lang w:val="cs-CZ"/>
        </w:rPr>
        <w:t xml:space="preserve"> </w:t>
      </w:r>
      <w:r w:rsidR="00C43B27" w:rsidRPr="00AF4A89">
        <w:rPr>
          <w:rFonts w:asciiTheme="minorHAnsi" w:hAnsiTheme="minorHAnsi" w:cstheme="minorHAnsi"/>
          <w:bCs/>
          <w:sz w:val="21"/>
          <w:szCs w:val="21"/>
          <w:lang w:val="cs-CZ"/>
        </w:rPr>
        <w:t>Žáček</w:t>
      </w:r>
      <w:r w:rsidRPr="00AF4A89">
        <w:rPr>
          <w:rFonts w:asciiTheme="minorHAnsi" w:hAnsiTheme="minorHAnsi" w:cstheme="minorHAnsi"/>
          <w:bCs/>
          <w:sz w:val="21"/>
          <w:szCs w:val="21"/>
          <w:lang w:val="cs-CZ"/>
        </w:rPr>
        <w:t xml:space="preserve"> -  Fakulta aplikované informatiky, plný pracovní úvazek, smlouva na dobu určitou</w:t>
      </w:r>
      <w:ins w:id="1810" w:author="Zuzka" w:date="2018-11-02T11:35:00Z">
        <w:r w:rsidR="00966079">
          <w:rPr>
            <w:rFonts w:asciiTheme="minorHAnsi" w:hAnsiTheme="minorHAnsi" w:cstheme="minorHAnsi"/>
            <w:bCs/>
            <w:sz w:val="21"/>
            <w:szCs w:val="21"/>
            <w:lang w:val="cs-CZ"/>
          </w:rPr>
          <w:t>, a to do 30. 9. 2021</w:t>
        </w:r>
      </w:ins>
      <w:r w:rsidRPr="00AF4A89">
        <w:rPr>
          <w:rFonts w:asciiTheme="minorHAnsi" w:hAnsiTheme="minorHAnsi" w:cstheme="minorHAnsi"/>
          <w:bCs/>
          <w:sz w:val="21"/>
          <w:szCs w:val="21"/>
          <w:lang w:val="cs-CZ"/>
        </w:rPr>
        <w:t xml:space="preserve">. Ing. Žáček </w:t>
      </w:r>
      <w:ins w:id="1811" w:author="Zuzka" w:date="2018-11-02T11:35:00Z">
        <w:r w:rsidR="00966079">
          <w:rPr>
            <w:rFonts w:asciiTheme="minorHAnsi" w:hAnsiTheme="minorHAnsi" w:cstheme="minorHAnsi"/>
            <w:bCs/>
            <w:sz w:val="21"/>
            <w:szCs w:val="21"/>
            <w:lang w:val="cs-CZ"/>
          </w:rPr>
          <w:t xml:space="preserve">má </w:t>
        </w:r>
      </w:ins>
      <w:r w:rsidRPr="00AF4A89">
        <w:rPr>
          <w:rFonts w:asciiTheme="minorHAnsi" w:hAnsiTheme="minorHAnsi" w:cstheme="minorHAnsi"/>
          <w:bCs/>
          <w:sz w:val="21"/>
          <w:szCs w:val="21"/>
          <w:lang w:val="cs-CZ"/>
        </w:rPr>
        <w:t xml:space="preserve">v době přípravy akreditační žádosti </w:t>
      </w:r>
      <w:del w:id="1812" w:author="Zuzka" w:date="2018-11-02T11:35:00Z">
        <w:r w:rsidRPr="00AF4A89" w:rsidDel="00966079">
          <w:rPr>
            <w:rFonts w:asciiTheme="minorHAnsi" w:hAnsiTheme="minorHAnsi" w:cstheme="minorHAnsi"/>
            <w:bCs/>
            <w:sz w:val="21"/>
            <w:szCs w:val="21"/>
            <w:lang w:val="cs-CZ"/>
          </w:rPr>
          <w:delText xml:space="preserve">má </w:delText>
        </w:r>
      </w:del>
      <w:r w:rsidRPr="00AF4A89">
        <w:rPr>
          <w:rFonts w:asciiTheme="minorHAnsi" w:hAnsiTheme="minorHAnsi" w:cstheme="minorHAnsi"/>
          <w:bCs/>
          <w:sz w:val="21"/>
          <w:szCs w:val="21"/>
          <w:lang w:val="cs-CZ"/>
        </w:rPr>
        <w:t>před obhaj</w:t>
      </w:r>
      <w:ins w:id="1813" w:author="Zuzka" w:date="2018-11-02T10:22:00Z">
        <w:r w:rsidR="00704C5D">
          <w:rPr>
            <w:rFonts w:asciiTheme="minorHAnsi" w:hAnsiTheme="minorHAnsi" w:cstheme="minorHAnsi"/>
            <w:bCs/>
            <w:sz w:val="21"/>
            <w:szCs w:val="21"/>
            <w:lang w:val="cs-CZ"/>
          </w:rPr>
          <w:t>o</w:t>
        </w:r>
      </w:ins>
      <w:del w:id="1814" w:author="Zuzka" w:date="2018-11-02T10:22:00Z">
        <w:r w:rsidRPr="00AF4A89" w:rsidDel="00704C5D">
          <w:rPr>
            <w:rFonts w:asciiTheme="minorHAnsi" w:hAnsiTheme="minorHAnsi" w:cstheme="minorHAnsi"/>
            <w:bCs/>
            <w:sz w:val="21"/>
            <w:szCs w:val="21"/>
            <w:lang w:val="cs-CZ"/>
          </w:rPr>
          <w:delText>p</w:delText>
        </w:r>
      </w:del>
      <w:r w:rsidRPr="00AF4A89">
        <w:rPr>
          <w:rFonts w:asciiTheme="minorHAnsi" w:hAnsiTheme="minorHAnsi" w:cstheme="minorHAnsi"/>
          <w:bCs/>
          <w:sz w:val="21"/>
          <w:szCs w:val="21"/>
          <w:lang w:val="cs-CZ"/>
        </w:rPr>
        <w:t>b</w:t>
      </w:r>
      <w:ins w:id="1815" w:author="Zuzka" w:date="2018-11-02T10:22:00Z">
        <w:r w:rsidR="00704C5D">
          <w:rPr>
            <w:rFonts w:asciiTheme="minorHAnsi" w:hAnsiTheme="minorHAnsi" w:cstheme="minorHAnsi"/>
            <w:bCs/>
            <w:sz w:val="21"/>
            <w:szCs w:val="21"/>
            <w:lang w:val="cs-CZ"/>
          </w:rPr>
          <w:t>o</w:t>
        </w:r>
      </w:ins>
      <w:del w:id="1816" w:author="Zuzka" w:date="2018-11-02T10:22:00Z">
        <w:r w:rsidRPr="00AF4A89" w:rsidDel="00704C5D">
          <w:rPr>
            <w:rFonts w:asciiTheme="minorHAnsi" w:hAnsiTheme="minorHAnsi" w:cstheme="minorHAnsi"/>
            <w:bCs/>
            <w:sz w:val="21"/>
            <w:szCs w:val="21"/>
            <w:lang w:val="cs-CZ"/>
          </w:rPr>
          <w:delText>p</w:delText>
        </w:r>
      </w:del>
      <w:r w:rsidRPr="00AF4A89">
        <w:rPr>
          <w:rFonts w:asciiTheme="minorHAnsi" w:hAnsiTheme="minorHAnsi" w:cstheme="minorHAnsi"/>
          <w:bCs/>
          <w:sz w:val="21"/>
          <w:szCs w:val="21"/>
          <w:lang w:val="cs-CZ"/>
        </w:rPr>
        <w:t>u disertační práce.</w:t>
      </w:r>
      <w:ins w:id="1817" w:author="Zuzka" w:date="2018-11-02T10:22:00Z">
        <w:r w:rsidR="00704C5D">
          <w:rPr>
            <w:rFonts w:asciiTheme="minorHAnsi" w:hAnsiTheme="minorHAnsi" w:cstheme="minorHAnsi"/>
            <w:bCs/>
            <w:sz w:val="21"/>
            <w:szCs w:val="21"/>
            <w:lang w:val="cs-CZ"/>
          </w:rPr>
          <w:t xml:space="preserve"> </w:t>
        </w:r>
      </w:ins>
      <w:r w:rsidRPr="00AF4A89">
        <w:rPr>
          <w:rFonts w:asciiTheme="minorHAnsi" w:hAnsiTheme="minorHAnsi" w:cstheme="minorHAnsi"/>
          <w:bCs/>
          <w:sz w:val="21"/>
          <w:szCs w:val="21"/>
          <w:lang w:val="cs-CZ"/>
        </w:rPr>
        <w:t xml:space="preserve">V případě neprodloužení pracovní smlouvy bude garantovat daný předmět Ing. </w:t>
      </w:r>
      <w:del w:id="1818" w:author="Zuzka" w:date="2018-11-02T11:36:00Z">
        <w:r w:rsidRPr="00AF4A89" w:rsidDel="00966079">
          <w:rPr>
            <w:rFonts w:asciiTheme="minorHAnsi" w:hAnsiTheme="minorHAnsi" w:cstheme="minorHAnsi"/>
            <w:bCs/>
            <w:sz w:val="21"/>
            <w:szCs w:val="21"/>
            <w:lang w:val="cs-CZ"/>
          </w:rPr>
          <w:delText>Petr Šilhavý</w:delText>
        </w:r>
      </w:del>
      <w:ins w:id="1819" w:author="Zuzka" w:date="2018-11-02T11:36:00Z">
        <w:r w:rsidR="00966079">
          <w:rPr>
            <w:rFonts w:asciiTheme="minorHAnsi" w:hAnsiTheme="minorHAnsi" w:cstheme="minorHAnsi"/>
            <w:bCs/>
            <w:sz w:val="21"/>
            <w:szCs w:val="21"/>
            <w:lang w:val="cs-CZ"/>
          </w:rPr>
          <w:t xml:space="preserve">Pavel </w:t>
        </w:r>
        <w:proofErr w:type="spellStart"/>
        <w:r w:rsidR="00966079">
          <w:rPr>
            <w:rFonts w:asciiTheme="minorHAnsi" w:hAnsiTheme="minorHAnsi" w:cstheme="minorHAnsi"/>
            <w:bCs/>
            <w:sz w:val="21"/>
            <w:szCs w:val="21"/>
            <w:lang w:val="cs-CZ"/>
          </w:rPr>
          <w:t>Vařacha</w:t>
        </w:r>
      </w:ins>
      <w:proofErr w:type="spellEnd"/>
      <w:r w:rsidRPr="00AF4A89">
        <w:rPr>
          <w:rFonts w:asciiTheme="minorHAnsi" w:hAnsiTheme="minorHAnsi" w:cstheme="minorHAnsi"/>
          <w:bCs/>
          <w:sz w:val="21"/>
          <w:szCs w:val="21"/>
          <w:lang w:val="cs-CZ"/>
        </w:rPr>
        <w:t xml:space="preserve">, </w:t>
      </w:r>
      <w:proofErr w:type="spellStart"/>
      <w:r w:rsidRPr="00AF4A89">
        <w:rPr>
          <w:rFonts w:asciiTheme="minorHAnsi" w:hAnsiTheme="minorHAnsi" w:cstheme="minorHAnsi"/>
          <w:bCs/>
          <w:sz w:val="21"/>
          <w:szCs w:val="21"/>
          <w:lang w:val="cs-CZ"/>
        </w:rPr>
        <w:t>Ph</w:t>
      </w:r>
      <w:proofErr w:type="spellEnd"/>
      <w:r w:rsidRPr="00AF4A89">
        <w:rPr>
          <w:rFonts w:asciiTheme="minorHAnsi" w:hAnsiTheme="minorHAnsi" w:cstheme="minorHAnsi"/>
          <w:bCs/>
          <w:sz w:val="21"/>
          <w:szCs w:val="21"/>
          <w:lang w:val="cs-CZ"/>
        </w:rPr>
        <w:t>. D.</w:t>
      </w:r>
    </w:p>
    <w:p w14:paraId="1214915E" w14:textId="77777777" w:rsidR="00CA0E93" w:rsidRPr="00AF4A89" w:rsidRDefault="00CA0E93" w:rsidP="00CA0E93">
      <w:pPr>
        <w:tabs>
          <w:tab w:val="left" w:pos="2835"/>
        </w:tabs>
        <w:spacing w:before="120" w:after="120"/>
        <w:rPr>
          <w:rFonts w:asciiTheme="minorHAnsi" w:hAnsiTheme="minorHAnsi" w:cstheme="minorHAnsi"/>
          <w:sz w:val="21"/>
          <w:szCs w:val="21"/>
          <w:lang w:val="cs-CZ"/>
        </w:rPr>
      </w:pPr>
    </w:p>
    <w:p w14:paraId="7B449BA9" w14:textId="75D84FE5" w:rsidR="00CA0E93" w:rsidRPr="00AF4A89" w:rsidRDefault="00CA0E93" w:rsidP="00CA0E93">
      <w:pPr>
        <w:tabs>
          <w:tab w:val="left" w:pos="2835"/>
        </w:tabs>
        <w:spacing w:before="120" w:after="120"/>
        <w:rPr>
          <w:rFonts w:asciiTheme="minorHAnsi" w:hAnsiTheme="minorHAnsi" w:cstheme="minorHAnsi"/>
          <w:sz w:val="21"/>
          <w:szCs w:val="21"/>
          <w:lang w:val="cs-CZ"/>
        </w:rPr>
      </w:pPr>
      <w:r w:rsidRPr="00AF4A89">
        <w:rPr>
          <w:rFonts w:asciiTheme="minorHAnsi" w:hAnsiTheme="minorHAnsi" w:cstheme="minorHAnsi"/>
          <w:sz w:val="21"/>
          <w:szCs w:val="21"/>
          <w:lang w:val="cs-CZ"/>
        </w:rPr>
        <w:t xml:space="preserve">Na realizaci bakalářského studijního programu </w:t>
      </w:r>
      <w:del w:id="1820" w:author="Zuzka" w:date="2018-11-02T11:33:00Z">
        <w:r w:rsidRPr="00AF4A89" w:rsidDel="00966079">
          <w:rPr>
            <w:rFonts w:asciiTheme="minorHAnsi" w:hAnsiTheme="minorHAnsi" w:cstheme="minorHAnsi"/>
            <w:sz w:val="21"/>
            <w:szCs w:val="21"/>
            <w:lang w:val="cs-CZ"/>
          </w:rPr>
          <w:delText>Bezpečnostní technologie, systémy a management</w:delText>
        </w:r>
      </w:del>
      <w:ins w:id="1821" w:author="Zuzka" w:date="2018-11-02T11:33:00Z">
        <w:r w:rsidR="00966079">
          <w:rPr>
            <w:rFonts w:asciiTheme="minorHAnsi" w:hAnsiTheme="minorHAnsi" w:cstheme="minorHAnsi"/>
            <w:sz w:val="21"/>
            <w:szCs w:val="21"/>
            <w:lang w:val="cs-CZ"/>
          </w:rPr>
          <w:t>Softwarové inženýrství</w:t>
        </w:r>
      </w:ins>
      <w:r w:rsidRPr="00AF4A89">
        <w:rPr>
          <w:rFonts w:asciiTheme="minorHAnsi" w:hAnsiTheme="minorHAnsi" w:cstheme="minorHAnsi"/>
          <w:sz w:val="21"/>
          <w:szCs w:val="21"/>
          <w:lang w:val="cs-CZ"/>
        </w:rPr>
        <w:t xml:space="preserve"> se podílí 1 externí vyučující, a to:</w:t>
      </w:r>
    </w:p>
    <w:p w14:paraId="2312F167" w14:textId="2FEC1575" w:rsidR="00CA0E93" w:rsidRPr="00AF4A89" w:rsidRDefault="00CA0E93" w:rsidP="00CA0E93">
      <w:pPr>
        <w:tabs>
          <w:tab w:val="left" w:pos="2835"/>
        </w:tabs>
        <w:spacing w:before="120" w:after="120"/>
        <w:ind w:left="708" w:hanging="708"/>
        <w:rPr>
          <w:rFonts w:asciiTheme="minorHAnsi" w:hAnsiTheme="minorHAnsi" w:cstheme="minorHAnsi"/>
          <w:bCs/>
          <w:sz w:val="21"/>
          <w:szCs w:val="21"/>
          <w:lang w:val="cs-CZ"/>
        </w:rPr>
      </w:pPr>
      <w:r w:rsidRPr="00A47AC1">
        <w:rPr>
          <w:rFonts w:asciiTheme="minorHAnsi" w:hAnsiTheme="minorHAnsi" w:cstheme="minorHAnsi"/>
          <w:bCs/>
          <w:i/>
          <w:sz w:val="21"/>
          <w:szCs w:val="21"/>
          <w:lang w:val="cs-CZ"/>
        </w:rPr>
        <w:t xml:space="preserve">Ing. Michal </w:t>
      </w:r>
      <w:proofErr w:type="spellStart"/>
      <w:r w:rsidRPr="00A47AC1">
        <w:rPr>
          <w:rFonts w:asciiTheme="minorHAnsi" w:hAnsiTheme="minorHAnsi" w:cstheme="minorHAnsi"/>
          <w:bCs/>
          <w:i/>
          <w:sz w:val="21"/>
          <w:szCs w:val="21"/>
          <w:lang w:val="cs-CZ"/>
        </w:rPr>
        <w:t>Bližňák</w:t>
      </w:r>
      <w:proofErr w:type="spellEnd"/>
      <w:r w:rsidRPr="00A47AC1">
        <w:rPr>
          <w:rFonts w:asciiTheme="minorHAnsi" w:hAnsiTheme="minorHAnsi" w:cstheme="minorHAnsi"/>
          <w:bCs/>
          <w:i/>
          <w:sz w:val="21"/>
          <w:szCs w:val="21"/>
          <w:lang w:val="cs-CZ"/>
        </w:rPr>
        <w:t>, Ph.D</w:t>
      </w:r>
      <w:r w:rsidRPr="00AF4A89">
        <w:rPr>
          <w:rFonts w:asciiTheme="minorHAnsi" w:hAnsiTheme="minorHAnsi" w:cstheme="minorHAnsi"/>
          <w:bCs/>
          <w:sz w:val="21"/>
          <w:szCs w:val="21"/>
          <w:lang w:val="cs-CZ"/>
        </w:rPr>
        <w:t xml:space="preserve">. – dlouhá léta působil jako akademický pracovník na Fakultě aplikované informatiky, </w:t>
      </w:r>
      <w:r w:rsidR="00407836" w:rsidRPr="00AF4A89">
        <w:rPr>
          <w:rFonts w:asciiTheme="minorHAnsi" w:hAnsiTheme="minorHAnsi" w:cstheme="minorHAnsi"/>
          <w:bCs/>
          <w:sz w:val="21"/>
          <w:szCs w:val="21"/>
          <w:lang w:val="cs-CZ"/>
        </w:rPr>
        <w:t>v současné době pracuje na DP</w:t>
      </w:r>
      <w:ins w:id="1822" w:author="Zuzka" w:date="2018-11-12T21:16:00Z">
        <w:r w:rsidR="00ED4B51">
          <w:rPr>
            <w:rFonts w:asciiTheme="minorHAnsi" w:hAnsiTheme="minorHAnsi" w:cstheme="minorHAnsi"/>
            <w:bCs/>
            <w:sz w:val="21"/>
            <w:szCs w:val="21"/>
            <w:lang w:val="cs-CZ"/>
          </w:rPr>
          <w:t>P</w:t>
        </w:r>
      </w:ins>
      <w:del w:id="1823" w:author="Zuzka" w:date="2018-11-12T21:16:00Z">
        <w:r w:rsidR="00407836" w:rsidRPr="00AF4A89" w:rsidDel="00ED4B51">
          <w:rPr>
            <w:rFonts w:asciiTheme="minorHAnsi" w:hAnsiTheme="minorHAnsi" w:cstheme="minorHAnsi"/>
            <w:bCs/>
            <w:sz w:val="21"/>
            <w:szCs w:val="21"/>
            <w:lang w:val="cs-CZ"/>
          </w:rPr>
          <w:delText>Č</w:delText>
        </w:r>
      </w:del>
      <w:r w:rsidR="00407836" w:rsidRPr="00AF4A89">
        <w:rPr>
          <w:rFonts w:asciiTheme="minorHAnsi" w:hAnsiTheme="minorHAnsi" w:cstheme="minorHAnsi"/>
          <w:bCs/>
          <w:sz w:val="21"/>
          <w:szCs w:val="21"/>
          <w:lang w:val="cs-CZ"/>
        </w:rPr>
        <w:t xml:space="preserve">. </w:t>
      </w:r>
      <w:ins w:id="1824" w:author="Zuzka" w:date="2018-11-12T21:16:00Z">
        <w:r w:rsidR="00ED4B51">
          <w:rPr>
            <w:rFonts w:asciiTheme="minorHAnsi" w:hAnsiTheme="minorHAnsi" w:cstheme="minorHAnsi"/>
            <w:bCs/>
            <w:sz w:val="21"/>
            <w:szCs w:val="21"/>
            <w:lang w:val="cs-CZ"/>
          </w:rPr>
          <w:t>V</w:t>
        </w:r>
        <w:r w:rsidR="00BE4130">
          <w:rPr>
            <w:rFonts w:asciiTheme="minorHAnsi" w:hAnsiTheme="minorHAnsi" w:cstheme="minorHAnsi"/>
            <w:bCs/>
            <w:sz w:val="21"/>
            <w:szCs w:val="21"/>
            <w:lang w:val="cs-CZ"/>
          </w:rPr>
          <w:t> souladu se směrnicí kvestora j</w:t>
        </w:r>
        <w:r w:rsidR="00ED4B51" w:rsidRPr="00ED4B51">
          <w:rPr>
            <w:rFonts w:asciiTheme="minorHAnsi" w:hAnsiTheme="minorHAnsi" w:cstheme="minorHAnsi"/>
            <w:bCs/>
            <w:sz w:val="21"/>
            <w:szCs w:val="21"/>
            <w:lang w:val="cs-CZ"/>
          </w:rPr>
          <w:t>e DPP</w:t>
        </w:r>
      </w:ins>
      <w:ins w:id="1825" w:author="Zuzka" w:date="2018-11-12T22:51:00Z">
        <w:r w:rsidR="00BE4130">
          <w:rPr>
            <w:rFonts w:asciiTheme="minorHAnsi" w:hAnsiTheme="minorHAnsi" w:cstheme="minorHAnsi"/>
            <w:bCs/>
            <w:sz w:val="21"/>
            <w:szCs w:val="21"/>
            <w:lang w:val="cs-CZ"/>
          </w:rPr>
          <w:t xml:space="preserve"> uzavírána</w:t>
        </w:r>
      </w:ins>
      <w:ins w:id="1826" w:author="Zuzka" w:date="2018-11-12T21:16:00Z">
        <w:r w:rsidR="00ED4B51" w:rsidRPr="00ED4B51">
          <w:rPr>
            <w:rFonts w:asciiTheme="minorHAnsi" w:hAnsiTheme="minorHAnsi" w:cstheme="minorHAnsi"/>
            <w:bCs/>
            <w:sz w:val="21"/>
            <w:szCs w:val="21"/>
            <w:lang w:val="cs-CZ"/>
          </w:rPr>
          <w:t xml:space="preserve"> na UTB </w:t>
        </w:r>
      </w:ins>
      <w:ins w:id="1827" w:author="Zuzka" w:date="2018-11-12T22:51:00Z">
        <w:r w:rsidR="00BE4130">
          <w:rPr>
            <w:rFonts w:asciiTheme="minorHAnsi" w:hAnsiTheme="minorHAnsi" w:cstheme="minorHAnsi"/>
            <w:bCs/>
            <w:sz w:val="21"/>
            <w:szCs w:val="21"/>
            <w:lang w:val="cs-CZ"/>
          </w:rPr>
          <w:t>po</w:t>
        </w:r>
        <w:r w:rsidR="00BF2805">
          <w:rPr>
            <w:rFonts w:asciiTheme="minorHAnsi" w:hAnsiTheme="minorHAnsi" w:cstheme="minorHAnsi"/>
            <w:bCs/>
            <w:sz w:val="21"/>
            <w:szCs w:val="21"/>
            <w:lang w:val="cs-CZ"/>
          </w:rPr>
          <w:t xml:space="preserve">uze na jeden kalendářní </w:t>
        </w:r>
      </w:ins>
      <w:ins w:id="1828" w:author="Zuzka" w:date="2018-11-12T21:16:00Z">
        <w:r w:rsidR="00BF2805">
          <w:rPr>
            <w:rFonts w:asciiTheme="minorHAnsi" w:hAnsiTheme="minorHAnsi" w:cstheme="minorHAnsi"/>
            <w:bCs/>
            <w:sz w:val="21"/>
            <w:szCs w:val="21"/>
            <w:lang w:val="cs-CZ"/>
          </w:rPr>
          <w:t>rok</w:t>
        </w:r>
      </w:ins>
      <w:ins w:id="1829" w:author="Zuzka" w:date="2018-11-12T22:52:00Z">
        <w:r w:rsidR="00BF2805">
          <w:rPr>
            <w:rFonts w:asciiTheme="minorHAnsi" w:hAnsiTheme="minorHAnsi" w:cstheme="minorHAnsi"/>
            <w:bCs/>
            <w:sz w:val="21"/>
            <w:szCs w:val="21"/>
            <w:lang w:val="cs-CZ"/>
          </w:rPr>
          <w:t>.</w:t>
        </w:r>
      </w:ins>
      <w:ins w:id="1830" w:author="Zuzka" w:date="2018-11-12T21:16:00Z">
        <w:r w:rsidR="00BF2805">
          <w:rPr>
            <w:rFonts w:asciiTheme="minorHAnsi" w:hAnsiTheme="minorHAnsi" w:cstheme="minorHAnsi"/>
            <w:bCs/>
            <w:sz w:val="21"/>
            <w:szCs w:val="21"/>
            <w:lang w:val="cs-CZ"/>
          </w:rPr>
          <w:t xml:space="preserve"> P</w:t>
        </w:r>
        <w:r w:rsidR="00ED4B51" w:rsidRPr="00ED4B51">
          <w:rPr>
            <w:rFonts w:asciiTheme="minorHAnsi" w:hAnsiTheme="minorHAnsi" w:cstheme="minorHAnsi"/>
            <w:bCs/>
            <w:sz w:val="21"/>
            <w:szCs w:val="21"/>
            <w:lang w:val="cs-CZ"/>
          </w:rPr>
          <w:t xml:space="preserve">racoviště uskutečňující akreditovaný studijní program se zavazuje tuto smlouvu v případě zájmu externího vyučujícího </w:t>
        </w:r>
      </w:ins>
      <w:ins w:id="1831" w:author="Zuzka" w:date="2018-11-12T22:52:00Z">
        <w:r w:rsidR="00BF2805">
          <w:rPr>
            <w:rFonts w:asciiTheme="minorHAnsi" w:hAnsiTheme="minorHAnsi" w:cstheme="minorHAnsi"/>
            <w:bCs/>
            <w:sz w:val="21"/>
            <w:szCs w:val="21"/>
            <w:lang w:val="cs-CZ"/>
          </w:rPr>
          <w:t>pravidelně aktualizovat</w:t>
        </w:r>
      </w:ins>
      <w:ins w:id="1832" w:author="Zuzka" w:date="2018-11-12T21:16:00Z">
        <w:r w:rsidR="00ED4B51" w:rsidRPr="00ED4B51">
          <w:rPr>
            <w:rFonts w:asciiTheme="minorHAnsi" w:hAnsiTheme="minorHAnsi" w:cstheme="minorHAnsi"/>
            <w:bCs/>
            <w:sz w:val="21"/>
            <w:szCs w:val="21"/>
            <w:lang w:val="cs-CZ"/>
          </w:rPr>
          <w:t xml:space="preserve"> po dobu platnosti akreditace.</w:t>
        </w:r>
      </w:ins>
      <w:ins w:id="1833" w:author="Zuzka" w:date="2018-11-12T21:17:00Z">
        <w:r w:rsidR="00ED4B51">
          <w:rPr>
            <w:rFonts w:asciiTheme="minorHAnsi" w:hAnsiTheme="minorHAnsi" w:cstheme="minorHAnsi"/>
            <w:bCs/>
            <w:sz w:val="21"/>
            <w:szCs w:val="21"/>
            <w:lang w:val="cs-CZ"/>
          </w:rPr>
          <w:t xml:space="preserve"> Ze strany externího pracovníka Ing. Michala </w:t>
        </w:r>
        <w:proofErr w:type="spellStart"/>
        <w:r w:rsidR="00ED4B51">
          <w:rPr>
            <w:rFonts w:asciiTheme="minorHAnsi" w:hAnsiTheme="minorHAnsi" w:cstheme="minorHAnsi"/>
            <w:bCs/>
            <w:sz w:val="21"/>
            <w:szCs w:val="21"/>
            <w:lang w:val="cs-CZ"/>
          </w:rPr>
          <w:t>Bližňáka</w:t>
        </w:r>
        <w:proofErr w:type="spellEnd"/>
        <w:r w:rsidR="00ED4B51">
          <w:rPr>
            <w:rFonts w:asciiTheme="minorHAnsi" w:hAnsiTheme="minorHAnsi" w:cstheme="minorHAnsi"/>
            <w:bCs/>
            <w:sz w:val="21"/>
            <w:szCs w:val="21"/>
            <w:lang w:val="cs-CZ"/>
          </w:rPr>
          <w:t>, Ph.D. j</w:t>
        </w:r>
      </w:ins>
      <w:del w:id="1834" w:author="Zuzka" w:date="2018-11-12T21:17:00Z">
        <w:r w:rsidR="00407836" w:rsidRPr="00AF4A89" w:rsidDel="00ED4B51">
          <w:rPr>
            <w:rFonts w:asciiTheme="minorHAnsi" w:hAnsiTheme="minorHAnsi" w:cstheme="minorHAnsi"/>
            <w:bCs/>
            <w:sz w:val="21"/>
            <w:szCs w:val="21"/>
            <w:lang w:val="cs-CZ"/>
          </w:rPr>
          <w:delText>J</w:delText>
        </w:r>
      </w:del>
      <w:r w:rsidR="00407836" w:rsidRPr="00AF4A89">
        <w:rPr>
          <w:rFonts w:asciiTheme="minorHAnsi" w:hAnsiTheme="minorHAnsi" w:cstheme="minorHAnsi"/>
          <w:bCs/>
          <w:sz w:val="21"/>
          <w:szCs w:val="21"/>
          <w:lang w:val="cs-CZ"/>
        </w:rPr>
        <w:t xml:space="preserve">e přislíbena spolupráce </w:t>
      </w:r>
      <w:ins w:id="1835" w:author="Zuzka" w:date="2018-11-02T11:33:00Z">
        <w:r w:rsidR="00966079">
          <w:rPr>
            <w:rFonts w:asciiTheme="minorHAnsi" w:hAnsiTheme="minorHAnsi" w:cstheme="minorHAnsi"/>
            <w:bCs/>
            <w:sz w:val="21"/>
            <w:szCs w:val="21"/>
            <w:lang w:val="cs-CZ"/>
          </w:rPr>
          <w:t>i</w:t>
        </w:r>
      </w:ins>
      <w:del w:id="1836" w:author="Zuzka" w:date="2018-11-02T11:33:00Z">
        <w:r w:rsidR="00407836" w:rsidRPr="00AF4A89" w:rsidDel="00966079">
          <w:rPr>
            <w:rFonts w:asciiTheme="minorHAnsi" w:hAnsiTheme="minorHAnsi" w:cstheme="minorHAnsi"/>
            <w:bCs/>
            <w:sz w:val="21"/>
            <w:szCs w:val="21"/>
            <w:lang w:val="cs-CZ"/>
          </w:rPr>
          <w:delText>I</w:delText>
        </w:r>
      </w:del>
      <w:r w:rsidR="00407836" w:rsidRPr="00AF4A89">
        <w:rPr>
          <w:rFonts w:asciiTheme="minorHAnsi" w:hAnsiTheme="minorHAnsi" w:cstheme="minorHAnsi"/>
          <w:bCs/>
          <w:sz w:val="21"/>
          <w:szCs w:val="21"/>
          <w:lang w:val="cs-CZ"/>
        </w:rPr>
        <w:t xml:space="preserve"> do budoucna.</w:t>
      </w:r>
    </w:p>
    <w:p w14:paraId="3E4A8B88" w14:textId="082F0C23" w:rsidR="009E517D" w:rsidRPr="006A0E3C" w:rsidRDefault="009E517D" w:rsidP="009F1C53">
      <w:pPr>
        <w:autoSpaceDE w:val="0"/>
        <w:autoSpaceDN w:val="0"/>
        <w:adjustRightInd w:val="0"/>
        <w:rPr>
          <w:rFonts w:asciiTheme="minorHAnsi" w:hAnsiTheme="minorHAnsi"/>
        </w:rPr>
      </w:pPr>
    </w:p>
    <w:p w14:paraId="4CD7A59A" w14:textId="1CEEC37A" w:rsidR="009E517D" w:rsidRPr="006A0E3C" w:rsidRDefault="00C66240" w:rsidP="00155275">
      <w:pPr>
        <w:pStyle w:val="Nadpis3"/>
        <w:rPr>
          <w:rFonts w:asciiTheme="minorHAnsi" w:hAnsiTheme="minorHAnsi"/>
        </w:rPr>
      </w:pPr>
      <w:bookmarkStart w:id="1837" w:name="_Toc523751530"/>
      <w:r w:rsidRPr="006A0E3C">
        <w:rPr>
          <w:rFonts w:asciiTheme="minorHAnsi" w:hAnsiTheme="minorHAnsi"/>
        </w:rPr>
        <w:t xml:space="preserve">Standardy 6.5-6.6: </w:t>
      </w:r>
      <w:r w:rsidR="009E517D" w:rsidRPr="006A0E3C">
        <w:rPr>
          <w:rFonts w:asciiTheme="minorHAnsi" w:hAnsiTheme="minorHAnsi"/>
        </w:rPr>
        <w:t>Kvalifikace odborníků z praxe zapojených do výuky ve studijním programu</w:t>
      </w:r>
      <w:bookmarkEnd w:id="1837"/>
      <w:r w:rsidR="009E517D" w:rsidRPr="006A0E3C">
        <w:rPr>
          <w:rFonts w:asciiTheme="minorHAnsi" w:hAnsiTheme="minorHAnsi"/>
        </w:rPr>
        <w:t xml:space="preserve"> </w:t>
      </w:r>
    </w:p>
    <w:p w14:paraId="47505922" w14:textId="6BCD2956" w:rsidR="00FA7D18" w:rsidRPr="006A0E3C" w:rsidRDefault="00FA7D18"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color w:val="000000"/>
        </w:rPr>
        <w:t xml:space="preserve">Odborníci z praxe jsou zváni na vybrané přednášky a semináře. </w:t>
      </w:r>
      <w:r w:rsidRPr="006A0E3C">
        <w:rPr>
          <w:rFonts w:asciiTheme="minorHAnsi" w:hAnsiTheme="minorHAnsi"/>
        </w:rPr>
        <w:t>Jedná se o osoby, které přednášenou problematiku v praxi vykonávají a mají studentům ukázat/předat především praktické zkušenosti. Podíl takovéto výuky je každoročně proměnlivý, nicméně nikdy nepřesahuje 2 % výukového času.</w:t>
      </w:r>
    </w:p>
    <w:p w14:paraId="1F8CC6C4" w14:textId="0D8DB64A" w:rsidR="00EA4139" w:rsidRPr="006A0E3C" w:rsidRDefault="00EA4139"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Mimo těchto zvaných přednášek se na výuce podílí </w:t>
      </w:r>
      <w:r w:rsidR="00BC080D" w:rsidRPr="006A0E3C">
        <w:rPr>
          <w:rFonts w:asciiTheme="minorHAnsi" w:hAnsiTheme="minorHAnsi"/>
        </w:rPr>
        <w:t xml:space="preserve">i </w:t>
      </w:r>
      <w:r w:rsidRPr="006A0E3C">
        <w:rPr>
          <w:rFonts w:asciiTheme="minorHAnsi" w:hAnsiTheme="minorHAnsi"/>
        </w:rPr>
        <w:t>externist</w:t>
      </w:r>
      <w:r w:rsidR="00BC080D" w:rsidRPr="006A0E3C">
        <w:rPr>
          <w:rFonts w:asciiTheme="minorHAnsi" w:hAnsiTheme="minorHAnsi"/>
        </w:rPr>
        <w:t>a</w:t>
      </w:r>
      <w:r w:rsidRPr="006A0E3C">
        <w:rPr>
          <w:rFonts w:asciiTheme="minorHAnsi" w:hAnsiTheme="minorHAnsi"/>
        </w:rPr>
        <w:t>, kte</w:t>
      </w:r>
      <w:r w:rsidR="00BC080D" w:rsidRPr="006A0E3C">
        <w:rPr>
          <w:rFonts w:asciiTheme="minorHAnsi" w:hAnsiTheme="minorHAnsi"/>
        </w:rPr>
        <w:t>rý aktuálně</w:t>
      </w:r>
      <w:r w:rsidRPr="006A0E3C">
        <w:rPr>
          <w:rFonts w:asciiTheme="minorHAnsi" w:hAnsiTheme="minorHAnsi"/>
        </w:rPr>
        <w:t xml:space="preserve"> </w:t>
      </w:r>
      <w:r w:rsidR="00BC080D" w:rsidRPr="006A0E3C">
        <w:rPr>
          <w:rFonts w:asciiTheme="minorHAnsi" w:hAnsiTheme="minorHAnsi"/>
        </w:rPr>
        <w:t xml:space="preserve">není </w:t>
      </w:r>
      <w:r w:rsidRPr="006A0E3C">
        <w:rPr>
          <w:rFonts w:asciiTheme="minorHAnsi" w:hAnsiTheme="minorHAnsi"/>
        </w:rPr>
        <w:t>kmenovým zaměstnanc</w:t>
      </w:r>
      <w:r w:rsidR="00BC080D" w:rsidRPr="006A0E3C">
        <w:rPr>
          <w:rFonts w:asciiTheme="minorHAnsi" w:hAnsiTheme="minorHAnsi"/>
        </w:rPr>
        <w:t>em</w:t>
      </w:r>
      <w:r w:rsidRPr="006A0E3C">
        <w:rPr>
          <w:rFonts w:asciiTheme="minorHAnsi" w:hAnsiTheme="minorHAnsi"/>
        </w:rPr>
        <w:t xml:space="preserve"> UTB. Jedná se zejména o externistu, který zajišťuje výuku v oblasti </w:t>
      </w:r>
      <w:r w:rsidR="00BC080D" w:rsidRPr="006A0E3C">
        <w:rPr>
          <w:rFonts w:asciiTheme="minorHAnsi" w:hAnsiTheme="minorHAnsi"/>
        </w:rPr>
        <w:t>programování v jazyku C</w:t>
      </w:r>
      <w:del w:id="1838" w:author="Zuzka" w:date="2018-11-19T15:49:00Z">
        <w:r w:rsidR="00BC080D" w:rsidRPr="006A0E3C" w:rsidDel="003D65B6">
          <w:rPr>
            <w:rFonts w:asciiTheme="minorHAnsi" w:hAnsiTheme="minorHAnsi"/>
          </w:rPr>
          <w:delText xml:space="preserve"> </w:delText>
        </w:r>
      </w:del>
      <w:r w:rsidR="00BC080D" w:rsidRPr="006A0E3C">
        <w:rPr>
          <w:rFonts w:asciiTheme="minorHAnsi" w:hAnsiTheme="minorHAnsi"/>
        </w:rPr>
        <w:t>/</w:t>
      </w:r>
      <w:del w:id="1839" w:author="Zuzka" w:date="2018-11-19T15:49:00Z">
        <w:r w:rsidR="00BC080D" w:rsidRPr="006A0E3C" w:rsidDel="003D65B6">
          <w:rPr>
            <w:rFonts w:asciiTheme="minorHAnsi" w:hAnsiTheme="minorHAnsi"/>
          </w:rPr>
          <w:delText xml:space="preserve"> </w:delText>
        </w:r>
      </w:del>
      <w:r w:rsidR="00BC080D" w:rsidRPr="006A0E3C">
        <w:rPr>
          <w:rFonts w:asciiTheme="minorHAnsi" w:hAnsiTheme="minorHAnsi"/>
        </w:rPr>
        <w:t>C++</w:t>
      </w:r>
      <w:r w:rsidR="00420AFD" w:rsidRPr="006A0E3C">
        <w:rPr>
          <w:rFonts w:asciiTheme="minorHAnsi" w:hAnsiTheme="minorHAnsi"/>
        </w:rPr>
        <w:t>.</w:t>
      </w:r>
      <w:r w:rsidR="00BC080D" w:rsidRPr="006A0E3C">
        <w:rPr>
          <w:rFonts w:asciiTheme="minorHAnsi" w:hAnsiTheme="minorHAnsi"/>
        </w:rPr>
        <w:t xml:space="preserve"> Tento externista </w:t>
      </w:r>
      <w:ins w:id="1840" w:author="Zuzka" w:date="2018-11-12T22:53:00Z">
        <w:r w:rsidR="00BF2805">
          <w:rPr>
            <w:rFonts w:asciiTheme="minorHAnsi" w:hAnsiTheme="minorHAnsi"/>
          </w:rPr>
          <w:t xml:space="preserve">s vědeckou hodností Ph.D. byl </w:t>
        </w:r>
      </w:ins>
      <w:r w:rsidR="00BC080D" w:rsidRPr="006A0E3C">
        <w:rPr>
          <w:rFonts w:asciiTheme="minorHAnsi" w:hAnsiTheme="minorHAnsi"/>
        </w:rPr>
        <w:t xml:space="preserve">v minulosti </w:t>
      </w:r>
      <w:del w:id="1841" w:author="Zuzka" w:date="2018-11-12T22:53:00Z">
        <w:r w:rsidR="00BC080D" w:rsidRPr="006A0E3C" w:rsidDel="00BF2805">
          <w:rPr>
            <w:rFonts w:asciiTheme="minorHAnsi" w:hAnsiTheme="minorHAnsi"/>
          </w:rPr>
          <w:delText xml:space="preserve">byl </w:delText>
        </w:r>
      </w:del>
      <w:r w:rsidR="00BC080D" w:rsidRPr="006A0E3C">
        <w:rPr>
          <w:rFonts w:asciiTheme="minorHAnsi" w:hAnsiTheme="minorHAnsi"/>
        </w:rPr>
        <w:t>plnohodnotným kmenovým zaměstnancem UTB. Tato úzká spolupráce přetrvává i po jeho odchodu do komerčního sektoru, přičemž studenti mohou čerpat i výhod plynoucí z propojení akademické a komerční sféry.</w:t>
      </w:r>
      <w:r w:rsidR="00420AFD" w:rsidRPr="006A0E3C">
        <w:rPr>
          <w:rFonts w:asciiTheme="minorHAnsi" w:hAnsiTheme="minorHAnsi"/>
        </w:rPr>
        <w:t xml:space="preserve"> </w:t>
      </w:r>
    </w:p>
    <w:p w14:paraId="1404C706" w14:textId="31D6557E" w:rsidR="009E517D" w:rsidRPr="006A0E3C" w:rsidRDefault="009E517D" w:rsidP="002B3539">
      <w:pPr>
        <w:autoSpaceDE w:val="0"/>
        <w:autoSpaceDN w:val="0"/>
        <w:adjustRightInd w:val="0"/>
        <w:rPr>
          <w:rFonts w:asciiTheme="minorHAnsi" w:hAnsiTheme="minorHAnsi"/>
          <w:bCs/>
        </w:rPr>
      </w:pPr>
      <w:r w:rsidRPr="006A0E3C">
        <w:rPr>
          <w:rFonts w:asciiTheme="minorHAnsi" w:hAnsiTheme="minorHAnsi"/>
        </w:rPr>
        <w:tab/>
      </w:r>
    </w:p>
    <w:p w14:paraId="1653F8AA" w14:textId="77777777" w:rsidR="009E517D" w:rsidRPr="006A0E3C" w:rsidRDefault="009E517D" w:rsidP="00035992">
      <w:pPr>
        <w:pStyle w:val="Nadpis2"/>
        <w:rPr>
          <w:rFonts w:asciiTheme="minorHAnsi" w:hAnsiTheme="minorHAnsi"/>
        </w:rPr>
      </w:pPr>
      <w:bookmarkStart w:id="1842" w:name="_Toc523751531"/>
      <w:r w:rsidRPr="006A0E3C">
        <w:rPr>
          <w:rFonts w:asciiTheme="minorHAnsi" w:hAnsiTheme="minorHAnsi"/>
        </w:rPr>
        <w:t>Specifické požadavky na zajištění studijního programu</w:t>
      </w:r>
      <w:bookmarkEnd w:id="1842"/>
    </w:p>
    <w:p w14:paraId="2E77502D" w14:textId="0B952B67" w:rsidR="009E517D" w:rsidRPr="006A0E3C" w:rsidRDefault="00C66240" w:rsidP="00155275">
      <w:pPr>
        <w:pStyle w:val="Nadpis3"/>
        <w:rPr>
          <w:rFonts w:asciiTheme="minorHAnsi" w:hAnsiTheme="minorHAnsi"/>
        </w:rPr>
      </w:pPr>
      <w:bookmarkStart w:id="1843" w:name="_Toc523751532"/>
      <w:r w:rsidRPr="006A0E3C">
        <w:rPr>
          <w:rFonts w:asciiTheme="minorHAnsi" w:hAnsiTheme="minorHAnsi"/>
        </w:rPr>
        <w:t xml:space="preserve">Standardy 7.1-7.3: </w:t>
      </w:r>
      <w:r w:rsidR="009E517D" w:rsidRPr="006A0E3C">
        <w:rPr>
          <w:rFonts w:asciiTheme="minorHAnsi" w:hAnsiTheme="minorHAnsi"/>
        </w:rPr>
        <w:t>Uskutečňování studijního programu v kombinované a distanční formě studia</w:t>
      </w:r>
      <w:bookmarkEnd w:id="1843"/>
      <w:r w:rsidR="009E517D" w:rsidRPr="006A0E3C">
        <w:rPr>
          <w:rFonts w:asciiTheme="minorHAnsi" w:hAnsiTheme="minorHAnsi"/>
        </w:rPr>
        <w:t xml:space="preserve"> </w:t>
      </w:r>
    </w:p>
    <w:p w14:paraId="677BE97C" w14:textId="51D16EC3" w:rsidR="001029E1" w:rsidRPr="006A0E3C" w:rsidRDefault="00420AFD"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color w:val="000000"/>
        </w:rPr>
        <w:t xml:space="preserve">Studijní program </w:t>
      </w:r>
      <w:r w:rsidR="00F33F87" w:rsidRPr="009F0E49">
        <w:rPr>
          <w:rFonts w:asciiTheme="minorHAnsi" w:hAnsiTheme="minorHAnsi"/>
          <w:i/>
        </w:rPr>
        <w:t>Softwarové inženýrství</w:t>
      </w:r>
      <w:r w:rsidRPr="006A0E3C">
        <w:rPr>
          <w:rFonts w:asciiTheme="minorHAnsi" w:hAnsiTheme="minorHAnsi"/>
        </w:rPr>
        <w:t xml:space="preserve"> realizovaný v kombinované formě obsahuje v každém semestru </w:t>
      </w:r>
      <w:r w:rsidR="00F33F87" w:rsidRPr="006A0E3C">
        <w:rPr>
          <w:rFonts w:asciiTheme="minorHAnsi" w:hAnsiTheme="minorHAnsi"/>
        </w:rPr>
        <w:t xml:space="preserve">průměrně </w:t>
      </w:r>
      <w:r w:rsidRPr="006A0E3C">
        <w:rPr>
          <w:rFonts w:asciiTheme="minorHAnsi" w:hAnsiTheme="minorHAnsi"/>
        </w:rPr>
        <w:t xml:space="preserve">112 hodin přímé výuky, což převyšuje </w:t>
      </w:r>
      <w:r w:rsidR="001029E1" w:rsidRPr="006A0E3C">
        <w:rPr>
          <w:rFonts w:asciiTheme="minorHAnsi" w:hAnsiTheme="minorHAnsi"/>
        </w:rPr>
        <w:t>minimální požadavek</w:t>
      </w:r>
      <w:r w:rsidRPr="006A0E3C">
        <w:rPr>
          <w:rFonts w:asciiTheme="minorHAnsi" w:hAnsiTheme="minorHAnsi"/>
        </w:rPr>
        <w:t xml:space="preserve"> 80 hodin přímé výuky za semestr. </w:t>
      </w:r>
      <w:r w:rsidR="001029E1" w:rsidRPr="006A0E3C">
        <w:rPr>
          <w:rFonts w:asciiTheme="minorHAnsi" w:hAnsiTheme="minorHAnsi"/>
        </w:rPr>
        <w:t>Výuka probíhá formou řízených konzultací za přítomnosti studenta blokově zpravidla v pátek a sobotu, a to 1x za 14 dní. Na těchto konzultacích probíhá částečně přímá výuku, důraz je kladen zejména na konzultace k dané problematice. Témata ke konzultacím jsou dán</w:t>
      </w:r>
      <w:r w:rsidR="00F33F87" w:rsidRPr="006A0E3C">
        <w:rPr>
          <w:rFonts w:asciiTheme="minorHAnsi" w:hAnsiTheme="minorHAnsi"/>
        </w:rPr>
        <w:t>a</w:t>
      </w:r>
      <w:r w:rsidR="001029E1" w:rsidRPr="006A0E3C">
        <w:rPr>
          <w:rFonts w:asciiTheme="minorHAnsi" w:hAnsiTheme="minorHAnsi"/>
        </w:rPr>
        <w:t xml:space="preserve"> studentům s dostatečným předstihem tak, aby se mohli na danou problematiku připravit </w:t>
      </w:r>
      <w:r w:rsidR="00904CEF">
        <w:rPr>
          <w:rFonts w:asciiTheme="minorHAnsi" w:hAnsiTheme="minorHAnsi"/>
        </w:rPr>
        <w:t>předem</w:t>
      </w:r>
      <w:r w:rsidR="001029E1" w:rsidRPr="006A0E3C">
        <w:rPr>
          <w:rFonts w:asciiTheme="minorHAnsi" w:hAnsiTheme="minorHAnsi"/>
        </w:rPr>
        <w:t>. Z hlediska podílu přímé výuky k celkovému kreditovému vyjádření v ECTS kreditech je to průměrně 1</w:t>
      </w:r>
      <w:r w:rsidR="00F33F87" w:rsidRPr="006A0E3C">
        <w:rPr>
          <w:rFonts w:asciiTheme="minorHAnsi" w:hAnsiTheme="minorHAnsi"/>
        </w:rPr>
        <w:t>4</w:t>
      </w:r>
      <w:r w:rsidR="001029E1" w:rsidRPr="006A0E3C">
        <w:rPr>
          <w:rFonts w:asciiTheme="minorHAnsi" w:hAnsiTheme="minorHAnsi"/>
        </w:rPr>
        <w:t>% přímé výuky a zbylých 8</w:t>
      </w:r>
      <w:r w:rsidR="00F33F87" w:rsidRPr="006A0E3C">
        <w:rPr>
          <w:rFonts w:asciiTheme="minorHAnsi" w:hAnsiTheme="minorHAnsi"/>
        </w:rPr>
        <w:t>6</w:t>
      </w:r>
      <w:r w:rsidR="001029E1" w:rsidRPr="006A0E3C">
        <w:rPr>
          <w:rFonts w:asciiTheme="minorHAnsi" w:hAnsiTheme="minorHAnsi"/>
        </w:rPr>
        <w:t xml:space="preserve">% v dalších aktivitách, především samostudiu a tvorbě projektů. Toto rozložení </w:t>
      </w:r>
      <w:r w:rsidR="00904CEF">
        <w:rPr>
          <w:rFonts w:asciiTheme="minorHAnsi" w:hAnsiTheme="minorHAnsi"/>
        </w:rPr>
        <w:t xml:space="preserve">je </w:t>
      </w:r>
      <w:r w:rsidR="001029E1" w:rsidRPr="006A0E3C">
        <w:rPr>
          <w:rFonts w:asciiTheme="minorHAnsi" w:hAnsiTheme="minorHAnsi"/>
        </w:rPr>
        <w:t>očekávat</w:t>
      </w:r>
      <w:r w:rsidR="00904CEF">
        <w:rPr>
          <w:rFonts w:asciiTheme="minorHAnsi" w:hAnsiTheme="minorHAnsi"/>
        </w:rPr>
        <w:t>elné</w:t>
      </w:r>
      <w:r w:rsidR="001029E1" w:rsidRPr="006A0E3C">
        <w:rPr>
          <w:rFonts w:asciiTheme="minorHAnsi" w:hAnsiTheme="minorHAnsi"/>
        </w:rPr>
        <w:t xml:space="preserve"> vzhledem ke kombinované formě studia, kde je větší důraz kladen na samostudium. O to větší důraz v případě kombinované formy </w:t>
      </w:r>
      <w:r w:rsidR="00904CEF">
        <w:rPr>
          <w:rFonts w:asciiTheme="minorHAnsi" w:hAnsiTheme="minorHAnsi"/>
        </w:rPr>
        <w:t xml:space="preserve">je </w:t>
      </w:r>
      <w:r w:rsidR="001029E1" w:rsidRPr="006A0E3C">
        <w:rPr>
          <w:rFonts w:asciiTheme="minorHAnsi" w:hAnsiTheme="minorHAnsi"/>
        </w:rPr>
        <w:t>kladen na přístupnost informačních zdrojů především skrze e-</w:t>
      </w:r>
      <w:proofErr w:type="spellStart"/>
      <w:r w:rsidR="001029E1" w:rsidRPr="006A0E3C">
        <w:rPr>
          <w:rFonts w:asciiTheme="minorHAnsi" w:hAnsiTheme="minorHAnsi"/>
        </w:rPr>
        <w:t>learningový</w:t>
      </w:r>
      <w:proofErr w:type="spellEnd"/>
      <w:r w:rsidR="001029E1" w:rsidRPr="006A0E3C">
        <w:rPr>
          <w:rFonts w:asciiTheme="minorHAnsi" w:hAnsiTheme="minorHAnsi"/>
        </w:rPr>
        <w:t xml:space="preserve"> systém LMS </w:t>
      </w:r>
      <w:proofErr w:type="spellStart"/>
      <w:r w:rsidR="001029E1" w:rsidRPr="006A0E3C">
        <w:rPr>
          <w:rFonts w:asciiTheme="minorHAnsi" w:hAnsiTheme="minorHAnsi"/>
        </w:rPr>
        <w:t>Moodle</w:t>
      </w:r>
      <w:proofErr w:type="spellEnd"/>
      <w:r w:rsidR="001029E1" w:rsidRPr="006A0E3C">
        <w:rPr>
          <w:rStyle w:val="Znakapoznpodarou"/>
          <w:rFonts w:asciiTheme="minorHAnsi" w:hAnsiTheme="minorHAnsi"/>
        </w:rPr>
        <w:footnoteReference w:id="46"/>
      </w:r>
      <w:r w:rsidR="001029E1" w:rsidRPr="006A0E3C">
        <w:rPr>
          <w:rFonts w:asciiTheme="minorHAnsi" w:hAnsiTheme="minorHAnsi"/>
        </w:rPr>
        <w:t xml:space="preserve"> a studijní opory. Další možnost</w:t>
      </w:r>
      <w:r w:rsidR="00904CEF">
        <w:rPr>
          <w:rFonts w:asciiTheme="minorHAnsi" w:hAnsiTheme="minorHAnsi"/>
        </w:rPr>
        <w:t>í</w:t>
      </w:r>
      <w:r w:rsidR="001029E1" w:rsidRPr="006A0E3C">
        <w:rPr>
          <w:rFonts w:asciiTheme="minorHAnsi" w:hAnsiTheme="minorHAnsi"/>
        </w:rPr>
        <w:t xml:space="preserve"> kontaktu s vyučujícím je v rámci konzultačních hodin, které mají akademičtí pracovníci vypsány </w:t>
      </w:r>
      <w:r w:rsidR="00F33F87" w:rsidRPr="006A0E3C">
        <w:rPr>
          <w:rFonts w:asciiTheme="minorHAnsi" w:hAnsiTheme="minorHAnsi"/>
        </w:rPr>
        <w:lastRenderedPageBreak/>
        <w:t xml:space="preserve">v objemu </w:t>
      </w:r>
      <w:r w:rsidR="001029E1" w:rsidRPr="006A0E3C">
        <w:rPr>
          <w:rFonts w:asciiTheme="minorHAnsi" w:hAnsiTheme="minorHAnsi"/>
        </w:rPr>
        <w:t>minimálně 2 hodiny týdně během celého semestru.</w:t>
      </w:r>
    </w:p>
    <w:p w14:paraId="324B8D97" w14:textId="7AE8560B" w:rsidR="009E517D" w:rsidRPr="006A0E3C" w:rsidRDefault="00420AFD"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Studenti mají k dispozici studijní opory v podobě povinné a doporučené literatury, které jsou konkrétně pro každý z předmětů uvedeny v dokumentaci k akreditaci (část </w:t>
      </w:r>
      <w:r w:rsidRPr="006A0E3C">
        <w:rPr>
          <w:rFonts w:asciiTheme="minorHAnsi" w:hAnsiTheme="minorHAnsi"/>
          <w:i/>
        </w:rPr>
        <w:t>B-III – Charakteristika studijního předmětu</w:t>
      </w:r>
      <w:r w:rsidRPr="006A0E3C">
        <w:rPr>
          <w:rFonts w:asciiTheme="minorHAnsi" w:hAnsiTheme="minorHAnsi"/>
        </w:rPr>
        <w:t>). V těchto částech akreditačních materiálů jsou rovněž uvedeny možnosti kontaktů s vyučujícími. Studenti mají rovněž možnost individuálních konzultací. Vzájemná komunikace mezi studenty je zajištěna prostřednictvím společné e-mailové adresy.</w:t>
      </w:r>
      <w:r w:rsidR="009E517D" w:rsidRPr="006A0E3C">
        <w:rPr>
          <w:rFonts w:asciiTheme="minorHAnsi" w:hAnsiTheme="minorHAnsi"/>
        </w:rPr>
        <w:tab/>
      </w:r>
      <w:r w:rsidR="009E517D" w:rsidRPr="006A0E3C">
        <w:rPr>
          <w:rFonts w:asciiTheme="minorHAnsi" w:hAnsiTheme="minorHAnsi"/>
        </w:rPr>
        <w:tab/>
      </w:r>
    </w:p>
    <w:p w14:paraId="1C87C031" w14:textId="77777777" w:rsidR="00420AFD" w:rsidRPr="006A0E3C" w:rsidRDefault="00420AFD" w:rsidP="009F1C53">
      <w:pPr>
        <w:autoSpaceDE w:val="0"/>
        <w:autoSpaceDN w:val="0"/>
        <w:adjustRightInd w:val="0"/>
        <w:rPr>
          <w:rFonts w:asciiTheme="minorHAnsi" w:hAnsiTheme="minorHAnsi"/>
        </w:rPr>
      </w:pPr>
    </w:p>
    <w:p w14:paraId="17839906" w14:textId="01A8F87D" w:rsidR="009E517D" w:rsidRPr="006A0E3C" w:rsidRDefault="00C66240" w:rsidP="00C80B17">
      <w:pPr>
        <w:pStyle w:val="Nadpis3"/>
        <w:rPr>
          <w:rFonts w:asciiTheme="minorHAnsi" w:hAnsiTheme="minorHAnsi"/>
          <w:color w:val="FF0000"/>
        </w:rPr>
      </w:pPr>
      <w:bookmarkStart w:id="1844" w:name="_Toc523751533"/>
      <w:r w:rsidRPr="006A0E3C">
        <w:rPr>
          <w:rFonts w:asciiTheme="minorHAnsi" w:hAnsiTheme="minorHAnsi"/>
        </w:rPr>
        <w:t xml:space="preserve">Standardy 7.4-7.9: </w:t>
      </w:r>
      <w:r w:rsidR="009E517D" w:rsidRPr="006A0E3C">
        <w:rPr>
          <w:rFonts w:asciiTheme="minorHAnsi" w:hAnsiTheme="minorHAnsi"/>
        </w:rPr>
        <w:t>Uskutečňování studijního programu v cizím jazyce</w:t>
      </w:r>
      <w:bookmarkEnd w:id="1844"/>
      <w:r w:rsidR="009E517D" w:rsidRPr="006A0E3C">
        <w:rPr>
          <w:rFonts w:asciiTheme="minorHAnsi" w:hAnsiTheme="minorHAnsi"/>
        </w:rPr>
        <w:t xml:space="preserve"> </w:t>
      </w:r>
    </w:p>
    <w:p w14:paraId="67C2C814" w14:textId="6406278F" w:rsidR="009E517D" w:rsidRPr="006A0E3C" w:rsidRDefault="00B54148" w:rsidP="00925313">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Bakalářský </w:t>
      </w:r>
      <w:r w:rsidR="00FA7D18" w:rsidRPr="006A0E3C">
        <w:rPr>
          <w:rFonts w:asciiTheme="minorHAnsi" w:hAnsiTheme="minorHAnsi"/>
        </w:rPr>
        <w:t xml:space="preserve">studijní program </w:t>
      </w:r>
      <w:r w:rsidRPr="009F0E49">
        <w:rPr>
          <w:rFonts w:asciiTheme="minorHAnsi" w:hAnsiTheme="minorHAnsi"/>
          <w:i/>
        </w:rPr>
        <w:t xml:space="preserve">Software </w:t>
      </w:r>
      <w:proofErr w:type="spellStart"/>
      <w:r w:rsidRPr="009F0E49">
        <w:rPr>
          <w:rFonts w:asciiTheme="minorHAnsi" w:hAnsiTheme="minorHAnsi"/>
          <w:i/>
        </w:rPr>
        <w:t>Engineering</w:t>
      </w:r>
      <w:proofErr w:type="spellEnd"/>
      <w:r w:rsidR="00FA7D18" w:rsidRPr="006A0E3C">
        <w:rPr>
          <w:rFonts w:asciiTheme="minorHAnsi" w:hAnsiTheme="minorHAnsi"/>
        </w:rPr>
        <w:t xml:space="preserve"> vyučovaný v anglickém jazyce je analogií </w:t>
      </w:r>
      <w:r w:rsidRPr="006A0E3C">
        <w:rPr>
          <w:rFonts w:asciiTheme="minorHAnsi" w:hAnsiTheme="minorHAnsi"/>
        </w:rPr>
        <w:t xml:space="preserve">bakalářského </w:t>
      </w:r>
      <w:r w:rsidR="00FA7D18" w:rsidRPr="006A0E3C">
        <w:rPr>
          <w:rFonts w:asciiTheme="minorHAnsi" w:hAnsiTheme="minorHAnsi"/>
        </w:rPr>
        <w:t xml:space="preserve">programu </w:t>
      </w:r>
      <w:r w:rsidRPr="009F0E49">
        <w:rPr>
          <w:rFonts w:asciiTheme="minorHAnsi" w:hAnsiTheme="minorHAnsi"/>
          <w:i/>
        </w:rPr>
        <w:t>Softwarové inženýrství</w:t>
      </w:r>
      <w:r w:rsidR="00FA7D18" w:rsidRPr="006A0E3C">
        <w:rPr>
          <w:rFonts w:asciiTheme="minorHAnsi" w:hAnsiTheme="minorHAnsi"/>
        </w:rPr>
        <w:t xml:space="preserve"> vyučovaného v českém jazyce. Studijní plány obou programů jsou shodné a předměty jak v české, tak anglické verzi jsou vyučovány stejnými vyučujícími. Karty jednotlivých předmětů, které jsou k dispozici v systému STAG, mají vždy rovněž svou mutaci v anglickém jazyce. To znamená, že jsou mimo jiné k dispozici sylaby všech předmětů v anglickém jazyce. </w:t>
      </w:r>
      <w:r w:rsidRPr="009F0E49">
        <w:rPr>
          <w:rFonts w:asciiTheme="minorHAnsi" w:hAnsiTheme="minorHAnsi"/>
          <w:i/>
        </w:rPr>
        <w:t>Softwarové inženýrství</w:t>
      </w:r>
      <w:r w:rsidR="0017554A" w:rsidRPr="006A0E3C">
        <w:rPr>
          <w:rFonts w:asciiTheme="minorHAnsi" w:hAnsiTheme="minorHAnsi"/>
        </w:rPr>
        <w:t xml:space="preserve"> je mladý a</w:t>
      </w:r>
      <w:r w:rsidR="00FA7D18" w:rsidRPr="006A0E3C">
        <w:rPr>
          <w:rFonts w:asciiTheme="minorHAnsi" w:hAnsiTheme="minorHAnsi"/>
        </w:rPr>
        <w:t xml:space="preserve"> </w:t>
      </w:r>
      <w:r w:rsidR="0017554A" w:rsidRPr="006A0E3C">
        <w:rPr>
          <w:rFonts w:asciiTheme="minorHAnsi" w:hAnsiTheme="minorHAnsi"/>
        </w:rPr>
        <w:t xml:space="preserve">dynamicky se rozvíjející obor, ke kterému existuje literatura v jazyce anglickém, který je v oblasti informatiky „univerzálním“ jazykem. </w:t>
      </w:r>
      <w:r w:rsidR="00FA7D18" w:rsidRPr="006A0E3C">
        <w:rPr>
          <w:rFonts w:asciiTheme="minorHAnsi" w:hAnsiTheme="minorHAnsi"/>
        </w:rPr>
        <w:t>Vyučující jednotlivých předmětů</w:t>
      </w:r>
      <w:r w:rsidR="0017554A" w:rsidRPr="006A0E3C">
        <w:rPr>
          <w:rFonts w:asciiTheme="minorHAnsi" w:hAnsiTheme="minorHAnsi"/>
        </w:rPr>
        <w:t xml:space="preserve">, </w:t>
      </w:r>
      <w:proofErr w:type="gramStart"/>
      <w:r w:rsidR="0017554A" w:rsidRPr="006A0E3C">
        <w:rPr>
          <w:rFonts w:asciiTheme="minorHAnsi" w:hAnsiTheme="minorHAnsi"/>
        </w:rPr>
        <w:t>kteří</w:t>
      </w:r>
      <w:proofErr w:type="gramEnd"/>
      <w:r w:rsidR="0017554A" w:rsidRPr="006A0E3C">
        <w:rPr>
          <w:rFonts w:asciiTheme="minorHAnsi" w:hAnsiTheme="minorHAnsi"/>
        </w:rPr>
        <w:t xml:space="preserve"> již učí nebo připravují své předměty v jazyce českém, se</w:t>
      </w:r>
      <w:r w:rsidR="00DF4232" w:rsidRPr="006A0E3C">
        <w:rPr>
          <w:rFonts w:asciiTheme="minorHAnsi" w:hAnsiTheme="minorHAnsi"/>
        </w:rPr>
        <w:t xml:space="preserve"> v této dostupné zahraniční literatuře</w:t>
      </w:r>
      <w:r w:rsidR="0017554A" w:rsidRPr="006A0E3C">
        <w:rPr>
          <w:rFonts w:asciiTheme="minorHAnsi" w:hAnsiTheme="minorHAnsi"/>
        </w:rPr>
        <w:t xml:space="preserve"> inspirují a čerpají </w:t>
      </w:r>
      <w:r w:rsidR="00DF4232" w:rsidRPr="006A0E3C">
        <w:rPr>
          <w:rFonts w:asciiTheme="minorHAnsi" w:hAnsiTheme="minorHAnsi"/>
        </w:rPr>
        <w:t>z ní. Použité</w:t>
      </w:r>
      <w:r w:rsidR="00FA7D18" w:rsidRPr="006A0E3C">
        <w:rPr>
          <w:rFonts w:asciiTheme="minorHAnsi" w:hAnsiTheme="minorHAnsi"/>
        </w:rPr>
        <w:t xml:space="preserve"> literární zdroje jsou uvedeny také </w:t>
      </w:r>
      <w:r w:rsidR="006B0270" w:rsidRPr="006A0E3C">
        <w:rPr>
          <w:rFonts w:asciiTheme="minorHAnsi" w:hAnsiTheme="minorHAnsi"/>
        </w:rPr>
        <w:t xml:space="preserve">v </w:t>
      </w:r>
      <w:r w:rsidR="0081490C" w:rsidRPr="006A0E3C">
        <w:rPr>
          <w:rFonts w:asciiTheme="minorHAnsi" w:hAnsiTheme="minorHAnsi"/>
        </w:rPr>
        <w:t>sylabech</w:t>
      </w:r>
      <w:r w:rsidR="00FA7D18" w:rsidRPr="006A0E3C">
        <w:rPr>
          <w:rFonts w:asciiTheme="minorHAnsi" w:hAnsiTheme="minorHAnsi"/>
        </w:rPr>
        <w:t xml:space="preserve"> jednotlivých předmětů</w:t>
      </w:r>
      <w:r w:rsidR="00DF4232" w:rsidRPr="006A0E3C">
        <w:rPr>
          <w:rFonts w:asciiTheme="minorHAnsi" w:hAnsiTheme="minorHAnsi"/>
        </w:rPr>
        <w:t xml:space="preserve">, které jsou díky Knihovně UTB dostupné i studentům. </w:t>
      </w:r>
      <w:r w:rsidR="00FA7D18" w:rsidRPr="006A0E3C">
        <w:rPr>
          <w:rFonts w:asciiTheme="minorHAnsi" w:hAnsiTheme="minorHAnsi"/>
        </w:rPr>
        <w:t xml:space="preserve">V současné době je na FAI řešen projekt </w:t>
      </w:r>
      <w:r w:rsidR="00EA4139" w:rsidRPr="006A0E3C">
        <w:rPr>
          <w:rFonts w:asciiTheme="minorHAnsi" w:hAnsiTheme="minorHAnsi"/>
        </w:rPr>
        <w:t>v rámci OP VVV nazvaný Strategický projekt UTB ve Zlíně</w:t>
      </w:r>
      <w:r w:rsidR="00FA7D18" w:rsidRPr="006A0E3C">
        <w:rPr>
          <w:rFonts w:asciiTheme="minorHAnsi" w:hAnsiTheme="minorHAnsi"/>
        </w:rPr>
        <w:t>, jehož cílem je zkvalitnění výuky v </w:t>
      </w:r>
      <w:r w:rsidR="0081490C" w:rsidRPr="006A0E3C">
        <w:rPr>
          <w:rFonts w:asciiTheme="minorHAnsi" w:hAnsiTheme="minorHAnsi"/>
        </w:rPr>
        <w:t>programe</w:t>
      </w:r>
      <w:r w:rsidR="00FA7D18" w:rsidRPr="006A0E3C">
        <w:rPr>
          <w:rFonts w:asciiTheme="minorHAnsi" w:hAnsiTheme="minorHAnsi"/>
        </w:rPr>
        <w:t xml:space="preserve">ch vyučovaných v angličtině. Jedním z výstupů projektu budou nové elektronické studijní opory pro předměty vyučované na FAI v anglickém jazyce. Většinou se jedná o prezentace o rozsahu více než 200 slajdů na jednotlivý předmět a zadání laboratorních projektů, které budou studenti řešit v rámci laboratorních cvičení. Řešení projektu a jeho výstupy tak významně přispějí k rozšíření a inovaci výukových materiálů také studijního </w:t>
      </w:r>
      <w:r w:rsidR="00904CEF">
        <w:rPr>
          <w:rFonts w:asciiTheme="minorHAnsi" w:hAnsiTheme="minorHAnsi"/>
        </w:rPr>
        <w:t>programu</w:t>
      </w:r>
      <w:r w:rsidR="00904CEF" w:rsidRPr="006A0E3C">
        <w:rPr>
          <w:rFonts w:asciiTheme="minorHAnsi" w:hAnsiTheme="minorHAnsi"/>
        </w:rPr>
        <w:t xml:space="preserve"> </w:t>
      </w:r>
      <w:r w:rsidR="0094749B" w:rsidRPr="009F0E49">
        <w:rPr>
          <w:rFonts w:asciiTheme="minorHAnsi" w:hAnsiTheme="minorHAnsi"/>
          <w:i/>
        </w:rPr>
        <w:t xml:space="preserve">Software </w:t>
      </w:r>
      <w:proofErr w:type="spellStart"/>
      <w:r w:rsidR="0094749B" w:rsidRPr="009F0E49">
        <w:rPr>
          <w:rFonts w:asciiTheme="minorHAnsi" w:hAnsiTheme="minorHAnsi"/>
          <w:i/>
        </w:rPr>
        <w:t>Engineering</w:t>
      </w:r>
      <w:proofErr w:type="spellEnd"/>
      <w:r w:rsidR="00FA7D18" w:rsidRPr="006A0E3C">
        <w:rPr>
          <w:rFonts w:asciiTheme="minorHAnsi" w:hAnsiTheme="minorHAnsi"/>
        </w:rPr>
        <w:t>.</w:t>
      </w:r>
    </w:p>
    <w:sectPr w:rsidR="009E517D" w:rsidRPr="006A0E3C" w:rsidSect="0021222D">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NumType w:start="104"/>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C0493" w14:textId="77777777" w:rsidR="00BF29A5" w:rsidRDefault="00BF29A5" w:rsidP="00561085">
      <w:r>
        <w:separator/>
      </w:r>
    </w:p>
  </w:endnote>
  <w:endnote w:type="continuationSeparator" w:id="0">
    <w:p w14:paraId="21B9584D" w14:textId="77777777" w:rsidR="00BF29A5" w:rsidRDefault="00BF29A5" w:rsidP="00561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839C8" w14:textId="77777777" w:rsidR="00DF21E7" w:rsidRDefault="00DF21E7"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0A3D6A6D" w14:textId="77777777" w:rsidR="00DF21E7" w:rsidRDefault="00DF21E7">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53503" w14:textId="3DC53BAC" w:rsidR="00DF21E7" w:rsidRPr="001F05C5" w:rsidRDefault="00DF21E7" w:rsidP="00175912">
    <w:pPr>
      <w:pStyle w:val="Zpat"/>
      <w:framePr w:wrap="around" w:vAnchor="text" w:hAnchor="margin" w:xAlign="center" w:y="1"/>
      <w:rPr>
        <w:rStyle w:val="slostrnky"/>
        <w:rFonts w:ascii="Times New Roman" w:hAnsi="Times New Roman"/>
      </w:rPr>
    </w:pPr>
    <w:r w:rsidRPr="001F05C5">
      <w:rPr>
        <w:rStyle w:val="slostrnky"/>
        <w:rFonts w:ascii="Times New Roman" w:hAnsi="Times New Roman"/>
      </w:rPr>
      <w:fldChar w:fldCharType="begin"/>
    </w:r>
    <w:r w:rsidRPr="001F05C5">
      <w:rPr>
        <w:rStyle w:val="slostrnky"/>
        <w:rFonts w:ascii="Times New Roman" w:hAnsi="Times New Roman"/>
      </w:rPr>
      <w:instrText xml:space="preserve">PAGE  </w:instrText>
    </w:r>
    <w:r w:rsidRPr="001F05C5">
      <w:rPr>
        <w:rStyle w:val="slostrnky"/>
        <w:rFonts w:ascii="Times New Roman" w:hAnsi="Times New Roman"/>
      </w:rPr>
      <w:fldChar w:fldCharType="separate"/>
    </w:r>
    <w:r w:rsidR="00C910F6">
      <w:rPr>
        <w:rStyle w:val="slostrnky"/>
        <w:rFonts w:ascii="Times New Roman" w:hAnsi="Times New Roman"/>
        <w:noProof/>
      </w:rPr>
      <w:t>137</w:t>
    </w:r>
    <w:r w:rsidRPr="001F05C5">
      <w:rPr>
        <w:rStyle w:val="slostrnky"/>
        <w:rFonts w:ascii="Times New Roman" w:hAnsi="Times New Roman"/>
      </w:rPr>
      <w:fldChar w:fldCharType="end"/>
    </w:r>
  </w:p>
  <w:p w14:paraId="3D3F8A7C" w14:textId="77777777" w:rsidR="00DF21E7" w:rsidRDefault="00DF21E7">
    <w:pPr>
      <w:pStyle w:val="Zpat"/>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AE7A7" w14:textId="653666F0" w:rsidR="00DF21E7" w:rsidRPr="001F05C5" w:rsidRDefault="00DF21E7" w:rsidP="001F05C5">
    <w:pPr>
      <w:pStyle w:val="Zpat"/>
      <w:framePr w:wrap="around" w:vAnchor="text" w:hAnchor="margin" w:xAlign="center" w:y="1"/>
      <w:rPr>
        <w:rStyle w:val="slostrnky"/>
        <w:rFonts w:ascii="Times New Roman" w:hAnsi="Times New Roman"/>
      </w:rPr>
    </w:pPr>
    <w:r w:rsidRPr="001F05C5">
      <w:rPr>
        <w:rStyle w:val="slostrnky"/>
        <w:rFonts w:ascii="Times New Roman" w:hAnsi="Times New Roman"/>
      </w:rPr>
      <w:fldChar w:fldCharType="begin"/>
    </w:r>
    <w:r w:rsidRPr="001F05C5">
      <w:rPr>
        <w:rStyle w:val="slostrnky"/>
        <w:rFonts w:ascii="Times New Roman" w:hAnsi="Times New Roman"/>
      </w:rPr>
      <w:instrText xml:space="preserve">PAGE  </w:instrText>
    </w:r>
    <w:r w:rsidRPr="001F05C5">
      <w:rPr>
        <w:rStyle w:val="slostrnky"/>
        <w:rFonts w:ascii="Times New Roman" w:hAnsi="Times New Roman"/>
      </w:rPr>
      <w:fldChar w:fldCharType="separate"/>
    </w:r>
    <w:r w:rsidR="00C910F6">
      <w:rPr>
        <w:rStyle w:val="slostrnky"/>
        <w:rFonts w:ascii="Times New Roman" w:hAnsi="Times New Roman"/>
        <w:noProof/>
      </w:rPr>
      <w:t>104</w:t>
    </w:r>
    <w:r w:rsidRPr="001F05C5">
      <w:rPr>
        <w:rStyle w:val="slostrnky"/>
        <w:rFonts w:ascii="Times New Roman" w:hAnsi="Times New Roman"/>
      </w:rPr>
      <w:fldChar w:fldCharType="end"/>
    </w:r>
  </w:p>
  <w:p w14:paraId="53473816" w14:textId="77777777" w:rsidR="00DF21E7" w:rsidRDefault="00DF21E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FAAF9" w14:textId="77777777" w:rsidR="00BF29A5" w:rsidRDefault="00BF29A5" w:rsidP="00561085">
      <w:r>
        <w:separator/>
      </w:r>
    </w:p>
  </w:footnote>
  <w:footnote w:type="continuationSeparator" w:id="0">
    <w:p w14:paraId="7549D441" w14:textId="77777777" w:rsidR="00BF29A5" w:rsidRDefault="00BF29A5" w:rsidP="00561085">
      <w:r>
        <w:continuationSeparator/>
      </w:r>
    </w:p>
  </w:footnote>
  <w:footnote w:id="1">
    <w:p w14:paraId="4BB6E8D1" w14:textId="77777777" w:rsidR="00DF21E7" w:rsidRPr="00E12A3D"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1" w:history="1">
        <w:r w:rsidRPr="00E12A3D">
          <w:rPr>
            <w:rStyle w:val="Hypertextovodkaz"/>
            <w:rFonts w:asciiTheme="minorHAnsi" w:hAnsiTheme="minorHAnsi"/>
            <w:sz w:val="17"/>
            <w:szCs w:val="17"/>
            <w:lang w:val="pl-PL"/>
          </w:rPr>
          <w:t>https://www.utb.cz/univerzita/uredni-deska/vnitrni-normy-a-predpisy/</w:t>
        </w:r>
      </w:hyperlink>
    </w:p>
  </w:footnote>
  <w:footnote w:id="2">
    <w:p w14:paraId="430E823A" w14:textId="77777777" w:rsidR="00DF21E7" w:rsidRPr="00E12A3D"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2" w:history="1">
        <w:r w:rsidRPr="00E12A3D">
          <w:rPr>
            <w:rStyle w:val="Hypertextovodkaz"/>
            <w:rFonts w:asciiTheme="minorHAnsi" w:hAnsiTheme="minorHAnsi"/>
            <w:sz w:val="17"/>
            <w:szCs w:val="17"/>
            <w:lang w:val="pl-PL"/>
          </w:rPr>
          <w:t>https://www.utb.cz/univerzita/uredni-deska/vnitrni-normy-a-predpisy/</w:t>
        </w:r>
      </w:hyperlink>
    </w:p>
  </w:footnote>
  <w:footnote w:id="3">
    <w:p w14:paraId="1EA6BEEB" w14:textId="190619F7" w:rsidR="00DF21E7" w:rsidRPr="00E12A3D"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3" w:history="1">
        <w:r w:rsidRPr="00E12A3D">
          <w:rPr>
            <w:rStyle w:val="Hypertextovodkaz"/>
            <w:rFonts w:asciiTheme="minorHAnsi" w:hAnsiTheme="minorHAnsi"/>
            <w:sz w:val="17"/>
            <w:szCs w:val="17"/>
          </w:rPr>
          <w:t>https://www.utb.cz/univerzita/o-univerzite/struktura/organy/rada-pro-vnitrni-hodnoceni/</w:t>
        </w:r>
      </w:hyperlink>
    </w:p>
  </w:footnote>
  <w:footnote w:id="4">
    <w:p w14:paraId="7DF6FAA9" w14:textId="77777777" w:rsidR="00DF21E7" w:rsidRPr="00E12A3D"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4" w:history="1">
        <w:r w:rsidRPr="00E12A3D">
          <w:rPr>
            <w:rStyle w:val="Hypertextovodkaz"/>
            <w:rFonts w:asciiTheme="minorHAnsi" w:hAnsiTheme="minorHAnsi"/>
            <w:sz w:val="17"/>
            <w:szCs w:val="17"/>
          </w:rPr>
          <w:t>https://www.utb.cz/univerzita/uredni-deska/vnitrni-normy-a-predpisy/</w:t>
        </w:r>
      </w:hyperlink>
    </w:p>
  </w:footnote>
  <w:footnote w:id="5">
    <w:p w14:paraId="06FB1591" w14:textId="22C5055C" w:rsidR="00DF21E7" w:rsidRPr="00E12A3D"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hyperlink r:id="rId5" w:history="1">
        <w:r w:rsidRPr="001024F5">
          <w:rPr>
            <w:rStyle w:val="Hypertextovodkaz"/>
            <w:rFonts w:asciiTheme="minorHAnsi" w:hAnsiTheme="minorHAnsi"/>
            <w:sz w:val="17"/>
            <w:szCs w:val="17"/>
          </w:rPr>
          <w:t>https://www.utb.cz/univerzita/uredni-deska/vnitrni-normy-a-predpisy/</w:t>
        </w:r>
      </w:hyperlink>
      <w:r>
        <w:rPr>
          <w:rFonts w:asciiTheme="minorHAnsi" w:hAnsiTheme="minorHAnsi"/>
          <w:sz w:val="17"/>
          <w:szCs w:val="17"/>
        </w:rPr>
        <w:t xml:space="preserve"> </w:t>
      </w:r>
    </w:p>
  </w:footnote>
  <w:footnote w:id="6">
    <w:p w14:paraId="69770C01" w14:textId="77777777" w:rsidR="00DF21E7" w:rsidRPr="00E12A3D"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r w:rsidRPr="00E12A3D">
        <w:rPr>
          <w:rStyle w:val="Hypertextovodkaz"/>
          <w:rFonts w:asciiTheme="minorHAnsi" w:hAnsiTheme="minorHAnsi"/>
          <w:sz w:val="17"/>
          <w:szCs w:val="17"/>
        </w:rPr>
        <w:t>https://www.utb.cz/univerzita/uredni-deska/vnitrni-normy-a-predpisy/vnitrni-predpisy/</w:t>
      </w:r>
    </w:p>
  </w:footnote>
  <w:footnote w:id="7">
    <w:p w14:paraId="17146246" w14:textId="15529347" w:rsidR="00DF21E7" w:rsidRPr="00E12A3D"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Dostupné z:</w:t>
      </w:r>
      <w:r w:rsidRPr="00E12A3D">
        <w:rPr>
          <w:rFonts w:asciiTheme="minorHAnsi" w:hAnsiTheme="minorHAnsi"/>
          <w:sz w:val="17"/>
          <w:szCs w:val="17"/>
        </w:rPr>
        <w:t xml:space="preserve"> </w:t>
      </w:r>
      <w:hyperlink r:id="rId6" w:history="1">
        <w:r w:rsidRPr="004B4E97">
          <w:rPr>
            <w:rStyle w:val="Hypertextovodkaz"/>
            <w:rFonts w:asciiTheme="minorHAnsi" w:hAnsiTheme="minorHAnsi"/>
            <w:sz w:val="17"/>
            <w:szCs w:val="17"/>
          </w:rPr>
          <w:t>https://fai.utb.cz/o-fakulte/uredni-deska/vnitrni-normy-fai/vnitrni-predpisy-fai/</w:t>
        </w:r>
      </w:hyperlink>
    </w:p>
  </w:footnote>
  <w:footnote w:id="8">
    <w:p w14:paraId="040ADE17" w14:textId="32F4A00A" w:rsidR="00DF21E7" w:rsidRPr="00E12A3D"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w:t>
      </w:r>
      <w:r>
        <w:t xml:space="preserve"> </w:t>
      </w:r>
      <w:hyperlink r:id="rId7" w:history="1">
        <w:r w:rsidRPr="00E12A3D">
          <w:rPr>
            <w:rStyle w:val="Hypertextovodkaz"/>
            <w:rFonts w:asciiTheme="minorHAnsi" w:hAnsiTheme="minorHAnsi"/>
            <w:sz w:val="17"/>
            <w:szCs w:val="17"/>
          </w:rPr>
          <w:t>https://www.utb.cz/univerzita/uredni-deska/ruzne/zprava-o-vnitrnim-hodnoceni-kvality-utb-ve-zline/</w:t>
        </w:r>
      </w:hyperlink>
    </w:p>
  </w:footnote>
  <w:footnote w:id="9">
    <w:p w14:paraId="2FF6D6D9" w14:textId="11BF616F" w:rsidR="00DF21E7" w:rsidRPr="00B041BA"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B041BA">
        <w:rPr>
          <w:rFonts w:asciiTheme="minorHAnsi" w:hAnsiTheme="minorHAnsi"/>
          <w:sz w:val="17"/>
          <w:szCs w:val="17"/>
        </w:rPr>
        <w:t xml:space="preserve">Dostupné z: </w:t>
      </w:r>
      <w:hyperlink r:id="rId8" w:history="1">
        <w:r w:rsidRPr="00E12A3D">
          <w:rPr>
            <w:rStyle w:val="Hypertextovodkaz"/>
            <w:rFonts w:asciiTheme="minorHAnsi" w:hAnsiTheme="minorHAnsi"/>
            <w:sz w:val="17"/>
            <w:szCs w:val="17"/>
          </w:rPr>
          <w:t>https://www.utb.cz/univerzita/uredni-deska/ruzne/zprava-o-vnitrnim-hodnoceni-kvality-utb-ve-zline/</w:t>
        </w:r>
      </w:hyperlink>
    </w:p>
  </w:footnote>
  <w:footnote w:id="10">
    <w:p w14:paraId="2B9D090B" w14:textId="77777777" w:rsidR="00DF21E7" w:rsidRPr="00B041BA" w:rsidRDefault="00DF21E7" w:rsidP="00862EFB">
      <w:pPr>
        <w:pStyle w:val="Textpoznpodarou"/>
        <w:rPr>
          <w:rFonts w:asciiTheme="minorHAnsi" w:hAnsiTheme="minorHAnsi"/>
          <w:sz w:val="17"/>
          <w:szCs w:val="17"/>
        </w:rPr>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hyperlink r:id="rId9" w:history="1">
        <w:r w:rsidRPr="00B041BA">
          <w:rPr>
            <w:rStyle w:val="Hypertextovodkaz"/>
            <w:rFonts w:asciiTheme="minorHAnsi" w:hAnsiTheme="minorHAnsi"/>
            <w:sz w:val="17"/>
            <w:szCs w:val="17"/>
          </w:rPr>
          <w:t>https://stag.utb.cz/portal/</w:t>
        </w:r>
      </w:hyperlink>
    </w:p>
  </w:footnote>
  <w:footnote w:id="11">
    <w:p w14:paraId="4270A60A" w14:textId="77777777" w:rsidR="00DF21E7" w:rsidRDefault="00DF21E7" w:rsidP="00862EFB">
      <w:pPr>
        <w:pStyle w:val="Textpoznpodarou"/>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hyperlink r:id="rId10" w:history="1">
        <w:r w:rsidRPr="00B041BA">
          <w:rPr>
            <w:rStyle w:val="Hypertextovodkaz"/>
            <w:rFonts w:asciiTheme="minorHAnsi" w:hAnsiTheme="minorHAnsi"/>
            <w:sz w:val="17"/>
            <w:szCs w:val="17"/>
          </w:rPr>
          <w:t>https://www.utb.cz/univerzita/uredni-deska/vnitrni-normy-a-predpisy/vnitrni-predpisy/</w:t>
        </w:r>
      </w:hyperlink>
    </w:p>
  </w:footnote>
  <w:footnote w:id="12">
    <w:p w14:paraId="769EAC90" w14:textId="77777777" w:rsidR="00DF21E7" w:rsidRDefault="00DF21E7" w:rsidP="00862EFB">
      <w:pPr>
        <w:pStyle w:val="Poznmkapodarou1"/>
        <w:shd w:val="clear" w:color="auto" w:fill="auto"/>
        <w:tabs>
          <w:tab w:val="left" w:pos="173"/>
        </w:tabs>
      </w:pPr>
      <w:r>
        <w:rPr>
          <w:vertAlign w:val="superscript"/>
          <w:lang w:val="cs-CZ"/>
        </w:rPr>
        <w:footnoteRef/>
      </w:r>
      <w:r>
        <w:rPr>
          <w:lang w:val="cs-CZ"/>
        </w:rPr>
        <w:tab/>
        <w:t xml:space="preserve">Dostupné z: </w:t>
      </w:r>
      <w:hyperlink r:id="rId11" w:history="1">
        <w:r w:rsidRPr="00DD7163">
          <w:rPr>
            <w:rStyle w:val="Hypertextovodkaz"/>
            <w:lang w:val="cs-CZ"/>
          </w:rPr>
          <w:t>https://stag.utb.cz/portal/</w:t>
        </w:r>
      </w:hyperlink>
      <w:r>
        <w:rPr>
          <w:lang w:val="cs-CZ"/>
        </w:rPr>
        <w:t xml:space="preserve"> </w:t>
      </w:r>
    </w:p>
  </w:footnote>
  <w:footnote w:id="13">
    <w:p w14:paraId="404F15D6" w14:textId="77777777" w:rsidR="00DF21E7" w:rsidRDefault="00DF21E7" w:rsidP="00862EFB">
      <w:pPr>
        <w:pStyle w:val="Poznmkapodarou1"/>
        <w:shd w:val="clear" w:color="auto" w:fill="auto"/>
        <w:jc w:val="left"/>
      </w:pPr>
      <w:r>
        <w:rPr>
          <w:vertAlign w:val="superscript"/>
          <w:lang w:val="cs-CZ"/>
        </w:rPr>
        <w:footnoteRef/>
      </w:r>
      <w:r>
        <w:rPr>
          <w:lang w:val="cs-CZ"/>
        </w:rPr>
        <w:t xml:space="preserve"> Dostupné z: </w:t>
      </w:r>
      <w:hyperlink r:id="rId12" w:history="1">
        <w:r w:rsidRPr="00DD7163">
          <w:rPr>
            <w:rStyle w:val="Hypertextovodkaz"/>
            <w:lang w:val="cs-CZ"/>
          </w:rPr>
          <w:t>https://www.utb.cz/univerzita/uredni-deska/vnitrni-normy-a-predpisy/vnitrni-predpisy/</w:t>
        </w:r>
      </w:hyperlink>
      <w:r>
        <w:rPr>
          <w:lang w:val="cs-CZ"/>
        </w:rPr>
        <w:t xml:space="preserve"> </w:t>
      </w:r>
    </w:p>
  </w:footnote>
  <w:footnote w:id="14">
    <w:p w14:paraId="35058098" w14:textId="77777777" w:rsidR="00DF21E7" w:rsidRDefault="00DF21E7" w:rsidP="00862EFB">
      <w:pPr>
        <w:pStyle w:val="Poznmkapodarou1"/>
        <w:shd w:val="clear" w:color="auto" w:fill="auto"/>
        <w:tabs>
          <w:tab w:val="left" w:pos="173"/>
        </w:tabs>
      </w:pPr>
      <w:r>
        <w:rPr>
          <w:vertAlign w:val="superscript"/>
          <w:lang w:val="cs-CZ"/>
        </w:rPr>
        <w:footnoteRef/>
      </w:r>
      <w:r>
        <w:rPr>
          <w:lang w:val="cs-CZ"/>
        </w:rPr>
        <w:tab/>
        <w:t xml:space="preserve">Dostupné z: </w:t>
      </w:r>
      <w:hyperlink r:id="rId13" w:history="1">
        <w:r w:rsidRPr="00DD7163">
          <w:rPr>
            <w:rStyle w:val="Hypertextovodkaz"/>
            <w:lang w:val="cs-CZ"/>
          </w:rPr>
          <w:t>https://fai.utb.cz/o-fakulte/uredni-deska/vnitrni-normy-fai/vnitrni-predpisy-fai/</w:t>
        </w:r>
      </w:hyperlink>
      <w:r>
        <w:rPr>
          <w:lang w:val="cs-CZ"/>
        </w:rPr>
        <w:t xml:space="preserve">  </w:t>
      </w:r>
    </w:p>
  </w:footnote>
  <w:footnote w:id="15">
    <w:p w14:paraId="2F23167F" w14:textId="77777777" w:rsidR="00DF21E7" w:rsidRDefault="00DF21E7" w:rsidP="00862EFB">
      <w:pPr>
        <w:pStyle w:val="Poznmkapodarou1"/>
        <w:shd w:val="clear" w:color="auto" w:fill="auto"/>
        <w:tabs>
          <w:tab w:val="left" w:pos="173"/>
        </w:tabs>
      </w:pPr>
      <w:r>
        <w:rPr>
          <w:vertAlign w:val="superscript"/>
          <w:lang w:val="cs-CZ"/>
        </w:rPr>
        <w:footnoteRef/>
      </w:r>
      <w:r>
        <w:rPr>
          <w:lang w:val="cs-CZ"/>
        </w:rPr>
        <w:tab/>
        <w:t xml:space="preserve">Dostupné z: </w:t>
      </w:r>
      <w:hyperlink r:id="rId14" w:history="1">
        <w:r w:rsidRPr="00DD7163">
          <w:rPr>
            <w:rStyle w:val="Hypertextovodkaz"/>
            <w:lang w:val="pl-PL"/>
          </w:rPr>
          <w:t>https://jobcentrum.utb.cz/index.php?lang=cz</w:t>
        </w:r>
      </w:hyperlink>
      <w:r>
        <w:rPr>
          <w:lang w:val="pl-PL"/>
        </w:rPr>
        <w:t xml:space="preserve"> </w:t>
      </w:r>
    </w:p>
  </w:footnote>
  <w:footnote w:id="16">
    <w:p w14:paraId="7022C05A" w14:textId="77777777" w:rsidR="00DF21E7" w:rsidRDefault="00DF21E7" w:rsidP="00862EFB">
      <w:pPr>
        <w:pStyle w:val="Poznmkapodarou1"/>
        <w:shd w:val="clear" w:color="auto" w:fill="auto"/>
        <w:tabs>
          <w:tab w:val="left" w:pos="173"/>
        </w:tabs>
      </w:pPr>
      <w:r>
        <w:rPr>
          <w:vertAlign w:val="superscript"/>
          <w:lang w:val="cs-CZ"/>
        </w:rPr>
        <w:footnoteRef/>
      </w:r>
      <w:r>
        <w:rPr>
          <w:lang w:val="cs-CZ"/>
        </w:rPr>
        <w:tab/>
        <w:t xml:space="preserve">Dostupné z: </w:t>
      </w:r>
      <w:hyperlink r:id="rId15" w:history="1">
        <w:r w:rsidRPr="00DD7163">
          <w:rPr>
            <w:rStyle w:val="Hypertextovodkaz"/>
            <w:lang w:val="cs-CZ"/>
          </w:rPr>
          <w:t>https://jobcentrum.utb.cz/index.php?option=com_career&amp;view=offers&amp;Itemid=105&amp;lang=cz</w:t>
        </w:r>
      </w:hyperlink>
      <w:r>
        <w:rPr>
          <w:lang w:val="cs-CZ"/>
        </w:rPr>
        <w:t xml:space="preserve"> </w:t>
      </w:r>
    </w:p>
  </w:footnote>
  <w:footnote w:id="17">
    <w:p w14:paraId="003A4212" w14:textId="77777777" w:rsidR="00DF21E7" w:rsidRDefault="00DF21E7" w:rsidP="00862EFB">
      <w:pPr>
        <w:pStyle w:val="Poznmkapodarou1"/>
        <w:shd w:val="clear" w:color="auto" w:fill="auto"/>
        <w:tabs>
          <w:tab w:val="left" w:pos="173"/>
        </w:tabs>
      </w:pPr>
      <w:r>
        <w:rPr>
          <w:vertAlign w:val="superscript"/>
          <w:lang w:val="cs-CZ"/>
        </w:rPr>
        <w:footnoteRef/>
      </w:r>
      <w:r>
        <w:rPr>
          <w:lang w:val="cs-CZ"/>
        </w:rPr>
        <w:tab/>
        <w:t xml:space="preserve">Dostupné z: </w:t>
      </w:r>
      <w:hyperlink r:id="rId16" w:history="1">
        <w:r w:rsidRPr="00DD7163">
          <w:rPr>
            <w:rStyle w:val="Hypertextovodkaz"/>
            <w:lang w:val="cs-CZ"/>
          </w:rPr>
          <w:t>https://jobcentrum.utb.cz/index.php?option=com_content&amp;view=article&amp;id=21&amp;Itemid=156&amp;lang=cz</w:t>
        </w:r>
      </w:hyperlink>
      <w:r>
        <w:rPr>
          <w:lang w:val="cs-CZ"/>
        </w:rPr>
        <w:t xml:space="preserve"> </w:t>
      </w:r>
    </w:p>
  </w:footnote>
  <w:footnote w:id="18">
    <w:p w14:paraId="56056C4D" w14:textId="77777777" w:rsidR="00DF21E7" w:rsidRDefault="00DF21E7" w:rsidP="00862EFB">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17" w:history="1">
        <w:r>
          <w:rPr>
            <w:rStyle w:val="Hypertextovodkaz"/>
            <w:lang w:val="cs-CZ"/>
          </w:rPr>
          <w:t>http://digilib.k.utb.cz</w:t>
        </w:r>
      </w:hyperlink>
    </w:p>
  </w:footnote>
  <w:footnote w:id="19">
    <w:p w14:paraId="2918B5EB" w14:textId="77777777" w:rsidR="00DF21E7" w:rsidRDefault="00DF21E7" w:rsidP="00862EFB">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18" w:history="1">
        <w:r w:rsidRPr="00DD7163">
          <w:rPr>
            <w:rStyle w:val="Hypertextovodkaz"/>
            <w:lang w:val="cs-CZ"/>
          </w:rPr>
          <w:t>https://knihovna.utb.cz/veda-a-vyzkum/podpora-vedy-a-vyzkumu/repozitar-publikacni-cinnosti-utb/</w:t>
        </w:r>
      </w:hyperlink>
      <w:r>
        <w:rPr>
          <w:lang w:val="cs-CZ"/>
        </w:rPr>
        <w:t xml:space="preserve"> </w:t>
      </w:r>
    </w:p>
  </w:footnote>
  <w:footnote w:id="20">
    <w:p w14:paraId="3407C878" w14:textId="77777777" w:rsidR="00DF21E7" w:rsidRDefault="00DF21E7" w:rsidP="00862EFB">
      <w:pPr>
        <w:pStyle w:val="Poznmkapodarou1"/>
        <w:shd w:val="clear" w:color="auto" w:fill="auto"/>
        <w:tabs>
          <w:tab w:val="left" w:pos="158"/>
        </w:tabs>
        <w:spacing w:line="170" w:lineRule="exact"/>
      </w:pPr>
      <w:r>
        <w:rPr>
          <w:vertAlign w:val="superscript"/>
          <w:lang w:val="cs-CZ"/>
        </w:rPr>
        <w:footnoteRef/>
      </w:r>
      <w:r>
        <w:rPr>
          <w:lang w:val="cs-CZ"/>
        </w:rPr>
        <w:tab/>
        <w:t xml:space="preserve">Seznam všech databází, které má UTB ve Zlíně je dostupný z: </w:t>
      </w:r>
      <w:hyperlink r:id="rId19" w:history="1">
        <w:r w:rsidRPr="00DD7163">
          <w:rPr>
            <w:rStyle w:val="Hypertextovodkaz"/>
            <w:lang w:val="cs-CZ"/>
          </w:rPr>
          <w:t>http://portal.k.utb.cz/databases/alphabetical/?lang=cze</w:t>
        </w:r>
      </w:hyperlink>
      <w:r>
        <w:rPr>
          <w:lang w:val="cs-CZ"/>
        </w:rPr>
        <w:t xml:space="preserve"> </w:t>
      </w:r>
    </w:p>
  </w:footnote>
  <w:footnote w:id="21">
    <w:p w14:paraId="29A2841A" w14:textId="77777777" w:rsidR="00DF21E7" w:rsidRDefault="00DF21E7" w:rsidP="00862EFB">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20" w:history="1">
        <w:r w:rsidRPr="00DD7163">
          <w:rPr>
            <w:rStyle w:val="Hypertextovodkaz"/>
            <w:lang w:val="cs-CZ"/>
          </w:rPr>
          <w:t>https://www.utb.cz/univerzita/uredni-deska/vnitrni-normy-a-predpisy/</w:t>
        </w:r>
      </w:hyperlink>
      <w:r>
        <w:rPr>
          <w:lang w:val="cs-CZ"/>
        </w:rPr>
        <w:t xml:space="preserve"> </w:t>
      </w:r>
    </w:p>
  </w:footnote>
  <w:footnote w:id="22">
    <w:p w14:paraId="5AB2B17C" w14:textId="77777777" w:rsidR="00DF21E7" w:rsidRPr="00DD2688" w:rsidRDefault="00DF21E7" w:rsidP="00862EFB">
      <w:pPr>
        <w:pStyle w:val="Textpoznpodarou"/>
        <w:rPr>
          <w:rFonts w:asciiTheme="minorHAnsi" w:hAnsiTheme="minorHAnsi"/>
          <w:sz w:val="17"/>
          <w:szCs w:val="17"/>
        </w:rPr>
      </w:pPr>
      <w:r w:rsidRPr="00DD2688">
        <w:rPr>
          <w:rStyle w:val="Znakapoznpodarou"/>
          <w:rFonts w:asciiTheme="minorHAnsi" w:hAnsiTheme="minorHAnsi"/>
          <w:sz w:val="17"/>
          <w:szCs w:val="17"/>
        </w:rPr>
        <w:footnoteRef/>
      </w:r>
      <w:r w:rsidRPr="00DD2688">
        <w:rPr>
          <w:rFonts w:asciiTheme="minorHAnsi" w:hAnsiTheme="minorHAnsi"/>
          <w:sz w:val="17"/>
          <w:szCs w:val="17"/>
        </w:rPr>
        <w:t xml:space="preserve"> Dostupné z: </w:t>
      </w:r>
      <w:hyperlink r:id="rId21" w:history="1">
        <w:r w:rsidRPr="00DD2688">
          <w:rPr>
            <w:rStyle w:val="Hypertextovodkaz"/>
            <w:rFonts w:asciiTheme="minorHAnsi" w:hAnsiTheme="minorHAnsi"/>
            <w:sz w:val="17"/>
            <w:szCs w:val="17"/>
          </w:rPr>
          <w:t xml:space="preserve">https://www.utb.cz/univerzita/uredni-deska/vnitrni-normy-a-predpisy/vnitrni-predpisy/ </w:t>
        </w:r>
      </w:hyperlink>
    </w:p>
  </w:footnote>
  <w:footnote w:id="23">
    <w:p w14:paraId="7FB8E8B0" w14:textId="77777777" w:rsidR="00DF21E7" w:rsidRPr="00A555A5" w:rsidRDefault="00DF21E7" w:rsidP="00C50A30">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2" w:history="1">
        <w:r w:rsidRPr="00A555A5">
          <w:rPr>
            <w:rStyle w:val="Hypertextovodkaz"/>
            <w:rFonts w:asciiTheme="minorHAnsi" w:hAnsiTheme="minorHAnsi"/>
            <w:sz w:val="17"/>
            <w:szCs w:val="17"/>
          </w:rPr>
          <w:t xml:space="preserve">https://www.utb.cz/univerzita/uredni-deska/ruzne/strategicky-zamer/ </w:t>
        </w:r>
      </w:hyperlink>
      <w:r w:rsidRPr="00A555A5">
        <w:rPr>
          <w:rFonts w:asciiTheme="minorHAnsi" w:hAnsiTheme="minorHAnsi"/>
          <w:sz w:val="17"/>
          <w:szCs w:val="17"/>
        </w:rPr>
        <w:t xml:space="preserve"> </w:t>
      </w:r>
    </w:p>
  </w:footnote>
  <w:footnote w:id="24">
    <w:p w14:paraId="73C39E79" w14:textId="77777777" w:rsidR="00DF21E7" w:rsidRPr="00A555A5" w:rsidRDefault="00DF21E7" w:rsidP="00C50A30">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3" w:history="1">
        <w:r w:rsidRPr="00A555A5">
          <w:rPr>
            <w:rStyle w:val="Hypertextovodkaz"/>
            <w:rFonts w:asciiTheme="minorHAnsi" w:hAnsiTheme="minorHAnsi"/>
            <w:sz w:val="17"/>
            <w:szCs w:val="17"/>
          </w:rPr>
          <w:t>https://fai.utb.cz/o-fakulte/uredni-deska//strategicky-zamer-fakulty/</w:t>
        </w:r>
      </w:hyperlink>
    </w:p>
  </w:footnote>
  <w:footnote w:id="25">
    <w:p w14:paraId="32A36F96" w14:textId="20DF3060" w:rsidR="00DF21E7" w:rsidRPr="00A555A5" w:rsidRDefault="00DF21E7" w:rsidP="00C50A30">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w:t>
      </w:r>
      <w:r>
        <w:rPr>
          <w:rFonts w:asciiTheme="minorHAnsi" w:hAnsiTheme="minorHAnsi"/>
          <w:sz w:val="17"/>
          <w:szCs w:val="17"/>
        </w:rPr>
        <w:t xml:space="preserve"> </w:t>
      </w:r>
      <w:hyperlink r:id="rId24" w:history="1">
        <w:r w:rsidRPr="004721F0">
          <w:rPr>
            <w:rStyle w:val="Hypertextovodkaz"/>
            <w:rFonts w:asciiTheme="minorHAnsi" w:hAnsiTheme="minorHAnsi"/>
            <w:sz w:val="17"/>
            <w:szCs w:val="17"/>
          </w:rPr>
          <w:t>https://fai.utb.cz/o-fakulte/uredni-deska/vnitrni-normy-fai/vnitrni-predpisy-fai/</w:t>
        </w:r>
      </w:hyperlink>
    </w:p>
  </w:footnote>
  <w:footnote w:id="26">
    <w:p w14:paraId="45CB16B3" w14:textId="77777777" w:rsidR="00DF21E7" w:rsidRPr="00A555A5" w:rsidRDefault="00DF21E7"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5" w:history="1">
        <w:r w:rsidRPr="00B27D90">
          <w:rPr>
            <w:rStyle w:val="Hypertextovodkaz"/>
            <w:rFonts w:asciiTheme="minorHAnsi" w:hAnsiTheme="minorHAnsi"/>
            <w:sz w:val="17"/>
            <w:szCs w:val="17"/>
          </w:rPr>
          <w:t>https://www.rvvi.cz/</w:t>
        </w:r>
      </w:hyperlink>
      <w:r>
        <w:rPr>
          <w:rFonts w:asciiTheme="minorHAnsi" w:hAnsiTheme="minorHAnsi"/>
          <w:sz w:val="17"/>
          <w:szCs w:val="17"/>
        </w:rPr>
        <w:t xml:space="preserve"> </w:t>
      </w:r>
    </w:p>
  </w:footnote>
  <w:footnote w:id="27">
    <w:p w14:paraId="1B32A4BA" w14:textId="77777777" w:rsidR="00DF21E7" w:rsidRPr="00A555A5" w:rsidRDefault="00DF21E7"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6" w:history="1">
        <w:r w:rsidRPr="00A555A5">
          <w:rPr>
            <w:rStyle w:val="Hypertextovodkaz"/>
            <w:rFonts w:asciiTheme="minorHAnsi" w:hAnsiTheme="minorHAnsi"/>
            <w:sz w:val="17"/>
            <w:szCs w:val="17"/>
          </w:rPr>
          <w:t>https://fai.utb.cz/o-fakulte/uredni-deska/vyrocni-zpravy-fai/</w:t>
        </w:r>
      </w:hyperlink>
    </w:p>
  </w:footnote>
  <w:footnote w:id="28">
    <w:p w14:paraId="00E622EE" w14:textId="77777777" w:rsidR="00DF21E7" w:rsidRDefault="00DF21E7" w:rsidP="00832E7E">
      <w:pPr>
        <w:pStyle w:val="Textpoznpodarou"/>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7" w:history="1">
        <w:r w:rsidRPr="00DD7163">
          <w:rPr>
            <w:rStyle w:val="Hypertextovodkaz"/>
            <w:rFonts w:asciiTheme="minorHAnsi" w:hAnsiTheme="minorHAnsi"/>
            <w:sz w:val="17"/>
            <w:szCs w:val="17"/>
          </w:rPr>
          <w:t>https://www.utb.cz/univerzita/uredni-deska/ruzne/vyrocni-zpravy/</w:t>
        </w:r>
      </w:hyperlink>
      <w:r>
        <w:rPr>
          <w:rFonts w:asciiTheme="minorHAnsi" w:hAnsiTheme="minorHAnsi"/>
          <w:sz w:val="17"/>
          <w:szCs w:val="17"/>
        </w:rPr>
        <w:t xml:space="preserve"> </w:t>
      </w:r>
    </w:p>
  </w:footnote>
  <w:footnote w:id="29">
    <w:p w14:paraId="1F086360" w14:textId="6A424118" w:rsidR="00DF21E7" w:rsidRPr="00A74D2E" w:rsidRDefault="00DF21E7">
      <w:pPr>
        <w:pStyle w:val="Textpoznpodarou"/>
        <w:rPr>
          <w:rFonts w:asciiTheme="minorHAnsi" w:hAnsiTheme="minorHAnsi" w:cstheme="minorHAnsi"/>
          <w:sz w:val="17"/>
          <w:szCs w:val="17"/>
        </w:rPr>
      </w:pPr>
      <w:ins w:id="96" w:author="Zuzka" w:date="2018-11-14T23:54:00Z">
        <w:r w:rsidRPr="00A74D2E">
          <w:rPr>
            <w:rStyle w:val="Znakapoznpodarou"/>
            <w:rFonts w:asciiTheme="minorHAnsi" w:hAnsiTheme="minorHAnsi" w:cstheme="minorHAnsi"/>
            <w:sz w:val="17"/>
            <w:szCs w:val="17"/>
          </w:rPr>
          <w:footnoteRef/>
        </w:r>
        <w:r w:rsidRPr="00A74D2E">
          <w:rPr>
            <w:rFonts w:asciiTheme="minorHAnsi" w:hAnsiTheme="minorHAnsi" w:cstheme="minorHAnsi"/>
            <w:sz w:val="17"/>
            <w:szCs w:val="17"/>
          </w:rPr>
          <w:t xml:space="preserve"> Dostupné z: </w:t>
        </w:r>
        <w:r w:rsidRPr="00A74D2E">
          <w:rPr>
            <w:rFonts w:asciiTheme="minorHAnsi" w:hAnsiTheme="minorHAnsi" w:cstheme="minorHAnsi"/>
            <w:color w:val="0000FF"/>
            <w:sz w:val="17"/>
            <w:szCs w:val="17"/>
          </w:rPr>
          <w:t>https://www.utb.cz/univerzita/uredni-deska/vnitrni-normy-a-predpisy/vnitrni-predpisy/</w:t>
        </w:r>
      </w:ins>
    </w:p>
  </w:footnote>
  <w:footnote w:id="30">
    <w:p w14:paraId="760233B3" w14:textId="383315BB" w:rsidR="00DF21E7" w:rsidRPr="00A74D2E" w:rsidRDefault="00DF21E7">
      <w:pPr>
        <w:pStyle w:val="Textpoznpodarou"/>
        <w:rPr>
          <w:rFonts w:asciiTheme="minorHAnsi" w:hAnsiTheme="minorHAnsi" w:cstheme="minorHAnsi"/>
          <w:sz w:val="17"/>
          <w:szCs w:val="17"/>
        </w:rPr>
      </w:pPr>
      <w:ins w:id="99" w:author="Zuzka" w:date="2018-11-14T23:55:00Z">
        <w:r w:rsidRPr="00A74D2E">
          <w:rPr>
            <w:rStyle w:val="Znakapoznpodarou"/>
            <w:rFonts w:asciiTheme="minorHAnsi" w:hAnsiTheme="minorHAnsi" w:cstheme="minorHAnsi"/>
            <w:sz w:val="17"/>
            <w:szCs w:val="17"/>
          </w:rPr>
          <w:footnoteRef/>
        </w:r>
        <w:r w:rsidRPr="00A74D2E">
          <w:rPr>
            <w:rFonts w:asciiTheme="minorHAnsi" w:hAnsiTheme="minorHAnsi" w:cstheme="minorHAnsi"/>
            <w:sz w:val="17"/>
            <w:szCs w:val="17"/>
          </w:rPr>
          <w:t xml:space="preserve"> Dostupné z: </w:t>
        </w:r>
        <w:r w:rsidRPr="00A74D2E">
          <w:rPr>
            <w:rFonts w:asciiTheme="minorHAnsi" w:hAnsiTheme="minorHAnsi" w:cstheme="minorHAnsi"/>
            <w:color w:val="0000FF"/>
            <w:sz w:val="17"/>
            <w:szCs w:val="17"/>
          </w:rPr>
          <w:t>https://fai.utb.cz/slozeni-rady-studijnich-programu/</w:t>
        </w:r>
      </w:ins>
    </w:p>
  </w:footnote>
  <w:footnote w:id="31">
    <w:p w14:paraId="35C0C967" w14:textId="11B6E264" w:rsidR="00DF21E7" w:rsidRPr="00A74D2E" w:rsidRDefault="00DF21E7">
      <w:pPr>
        <w:pStyle w:val="Textpoznpodarou"/>
        <w:rPr>
          <w:rFonts w:asciiTheme="minorHAnsi" w:hAnsiTheme="minorHAnsi" w:cstheme="minorHAnsi"/>
          <w:sz w:val="17"/>
          <w:szCs w:val="17"/>
        </w:rPr>
      </w:pPr>
      <w:ins w:id="103" w:author="Zuzka" w:date="2018-11-14T23:55:00Z">
        <w:r w:rsidRPr="00A74D2E">
          <w:rPr>
            <w:rStyle w:val="Znakapoznpodarou"/>
            <w:rFonts w:asciiTheme="minorHAnsi" w:hAnsiTheme="minorHAnsi" w:cstheme="minorHAnsi"/>
            <w:sz w:val="17"/>
            <w:szCs w:val="17"/>
          </w:rPr>
          <w:footnoteRef/>
        </w:r>
        <w:r w:rsidRPr="00A74D2E">
          <w:rPr>
            <w:rFonts w:asciiTheme="minorHAnsi" w:hAnsiTheme="minorHAnsi" w:cstheme="minorHAnsi"/>
            <w:sz w:val="17"/>
            <w:szCs w:val="17"/>
          </w:rPr>
          <w:t xml:space="preserve"> </w:t>
        </w:r>
      </w:ins>
      <w:ins w:id="104" w:author="Zuzka" w:date="2018-11-14T23:56:00Z">
        <w:r w:rsidRPr="00A74D2E">
          <w:rPr>
            <w:rStyle w:val="Poznmkapodarou0"/>
            <w:rFonts w:asciiTheme="minorHAnsi" w:hAnsiTheme="minorHAnsi" w:cstheme="minorHAnsi"/>
          </w:rPr>
          <w:t xml:space="preserve">Dostupné z: </w:t>
        </w:r>
        <w:r w:rsidRPr="00A74D2E">
          <w:fldChar w:fldCharType="begin"/>
        </w:r>
        <w:r w:rsidRPr="00A74D2E">
          <w:rPr>
            <w:rFonts w:asciiTheme="minorHAnsi" w:hAnsiTheme="minorHAnsi" w:cstheme="minorHAnsi"/>
            <w:sz w:val="17"/>
            <w:szCs w:val="17"/>
          </w:rPr>
          <w:instrText xml:space="preserve"> HYPERLINK "https://fai.utb.cz/o-fakulte/uredni-deska/vnitrni-normy-fai/smernice-dekana/" </w:instrText>
        </w:r>
        <w:r w:rsidRPr="00A74D2E">
          <w:fldChar w:fldCharType="separate"/>
        </w:r>
        <w:r w:rsidRPr="00A74D2E">
          <w:rPr>
            <w:rStyle w:val="Hypertextovodkaz"/>
            <w:rFonts w:asciiTheme="minorHAnsi" w:hAnsiTheme="minorHAnsi" w:cstheme="minorHAnsi"/>
            <w:sz w:val="17"/>
            <w:szCs w:val="17"/>
            <w:shd w:val="clear" w:color="auto" w:fill="FFFFFF"/>
          </w:rPr>
          <w:t>https://fai.utb.cz/o-fakulte/uredni-deska/vnitrni-normy-fai/smernice-dekana/</w:t>
        </w:r>
        <w:r w:rsidRPr="00A74D2E">
          <w:rPr>
            <w:rStyle w:val="Hypertextovodkaz"/>
            <w:rFonts w:asciiTheme="minorHAnsi" w:hAnsiTheme="minorHAnsi" w:cstheme="minorHAnsi"/>
            <w:sz w:val="17"/>
            <w:szCs w:val="17"/>
            <w:shd w:val="clear" w:color="auto" w:fill="FFFFFF"/>
          </w:rPr>
          <w:fldChar w:fldCharType="end"/>
        </w:r>
      </w:ins>
      <w:r>
        <w:rPr>
          <w:rStyle w:val="Hypertextovodkaz"/>
          <w:rFonts w:asciiTheme="minorHAnsi" w:hAnsiTheme="minorHAnsi" w:cstheme="minorHAnsi"/>
          <w:sz w:val="17"/>
          <w:szCs w:val="17"/>
          <w:shd w:val="clear" w:color="auto" w:fill="FFFFFF"/>
        </w:rPr>
        <w:t xml:space="preserve"> resp. </w:t>
      </w:r>
      <w:hyperlink r:id="rId28" w:history="1">
        <w:r w:rsidRPr="00FE7639">
          <w:rPr>
            <w:rStyle w:val="Hypertextovodkaz"/>
            <w:rFonts w:asciiTheme="minorHAnsi" w:hAnsiTheme="minorHAnsi" w:cstheme="minorHAnsi"/>
            <w:sz w:val="17"/>
            <w:szCs w:val="17"/>
            <w:shd w:val="clear" w:color="auto" w:fill="FFFFFF"/>
          </w:rPr>
          <w:t>https://fai.utb.cz/en/faculty/official-board/internal-regulations/</w:t>
        </w:r>
      </w:hyperlink>
      <w:r>
        <w:rPr>
          <w:rStyle w:val="Hypertextovodkaz"/>
          <w:rFonts w:asciiTheme="minorHAnsi" w:hAnsiTheme="minorHAnsi" w:cstheme="minorHAnsi"/>
          <w:sz w:val="17"/>
          <w:szCs w:val="17"/>
          <w:shd w:val="clear" w:color="auto" w:fill="FFFFFF"/>
        </w:rPr>
        <w:t xml:space="preserve"> </w:t>
      </w:r>
    </w:p>
  </w:footnote>
  <w:footnote w:id="32">
    <w:p w14:paraId="6FDB112F" w14:textId="791E2C5C" w:rsidR="00DF21E7" w:rsidRPr="00FC6D8D" w:rsidRDefault="00DF21E7">
      <w:pPr>
        <w:pStyle w:val="Textpoznpodarou"/>
        <w:rPr>
          <w:rFonts w:asciiTheme="minorHAnsi" w:hAnsiTheme="minorHAnsi"/>
          <w:sz w:val="17"/>
          <w:szCs w:val="17"/>
        </w:rPr>
      </w:pPr>
      <w:r w:rsidRPr="00FC6D8D">
        <w:rPr>
          <w:rStyle w:val="Znakapoznpodarou"/>
          <w:rFonts w:asciiTheme="minorHAnsi" w:hAnsiTheme="minorHAnsi"/>
          <w:sz w:val="17"/>
          <w:szCs w:val="17"/>
        </w:rPr>
        <w:footnoteRef/>
      </w:r>
      <w:r w:rsidRPr="00FC6D8D">
        <w:rPr>
          <w:rFonts w:asciiTheme="minorHAnsi" w:hAnsiTheme="minorHAnsi"/>
          <w:sz w:val="17"/>
          <w:szCs w:val="17"/>
        </w:rPr>
        <w:t xml:space="preserve"> Dostupné z: </w:t>
      </w:r>
      <w:hyperlink r:id="rId29" w:history="1">
        <w:r w:rsidRPr="00DD7163">
          <w:rPr>
            <w:rStyle w:val="Hypertextovodkaz"/>
            <w:rFonts w:asciiTheme="minorHAnsi" w:hAnsiTheme="minorHAnsi"/>
            <w:sz w:val="17"/>
            <w:szCs w:val="17"/>
          </w:rPr>
          <w:t>https://www.utb.cz/univerzita/uredni-deska/vnitrni-normy-a-predpisy/vnitrni-predpisy/</w:t>
        </w:r>
      </w:hyperlink>
      <w:r>
        <w:rPr>
          <w:rFonts w:asciiTheme="minorHAnsi" w:hAnsiTheme="minorHAnsi"/>
          <w:sz w:val="17"/>
          <w:szCs w:val="17"/>
        </w:rPr>
        <w:t xml:space="preserve"> </w:t>
      </w:r>
    </w:p>
  </w:footnote>
  <w:footnote w:id="33">
    <w:p w14:paraId="3742DD47" w14:textId="77777777" w:rsidR="00DF21E7" w:rsidRPr="00255CDA" w:rsidRDefault="00DF21E7" w:rsidP="00976F86">
      <w:pPr>
        <w:pStyle w:val="Textpoznpodarou"/>
        <w:rPr>
          <w:rFonts w:asciiTheme="minorHAnsi" w:hAnsiTheme="minorHAnsi"/>
          <w:sz w:val="17"/>
          <w:szCs w:val="17"/>
        </w:rPr>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30" w:history="1">
        <w:r w:rsidRPr="00255CDA">
          <w:rPr>
            <w:rStyle w:val="Hypertextovodkaz"/>
            <w:rFonts w:asciiTheme="minorHAnsi" w:hAnsiTheme="minorHAnsi" w:cs="Calibri"/>
            <w:sz w:val="17"/>
            <w:szCs w:val="17"/>
            <w:shd w:val="clear" w:color="auto" w:fill="FFFFFF"/>
          </w:rPr>
          <w:t>https://fai.utb.cz/o-fakulte/uredni-deska/vnitrni-normy-fai/vnitrni-predpisy-fai/</w:t>
        </w:r>
      </w:hyperlink>
      <w:r w:rsidRPr="00255CDA">
        <w:rPr>
          <w:rStyle w:val="Poznmkapodarou0"/>
          <w:rFonts w:asciiTheme="minorHAnsi" w:hAnsiTheme="minorHAnsi"/>
        </w:rPr>
        <w:t xml:space="preserve"> </w:t>
      </w:r>
    </w:p>
  </w:footnote>
  <w:footnote w:id="34">
    <w:p w14:paraId="309057FC" w14:textId="77777777" w:rsidR="00DF21E7" w:rsidRDefault="00DF21E7" w:rsidP="00976F86">
      <w:pPr>
        <w:pStyle w:val="Textpoznpodarou"/>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31" w:history="1">
        <w:r w:rsidRPr="00255CDA">
          <w:rPr>
            <w:rStyle w:val="Hypertextovodkaz"/>
            <w:rFonts w:asciiTheme="minorHAnsi" w:hAnsiTheme="minorHAnsi" w:cs="Calibri"/>
            <w:sz w:val="17"/>
            <w:szCs w:val="17"/>
            <w:shd w:val="clear" w:color="auto" w:fill="FFFFFF"/>
          </w:rPr>
          <w:t>https://fai.utb.cz/o-fakulte/uredni-deska/vnitrni-normy-fai/smernice-dekana/</w:t>
        </w:r>
      </w:hyperlink>
      <w:r>
        <w:rPr>
          <w:rStyle w:val="Poznmkapodarou0"/>
        </w:rPr>
        <w:t xml:space="preserve"> </w:t>
      </w:r>
    </w:p>
  </w:footnote>
  <w:footnote w:id="35">
    <w:p w14:paraId="4C26994E" w14:textId="77777777" w:rsidR="00DF21E7" w:rsidRPr="00555E78" w:rsidRDefault="00DF21E7" w:rsidP="00204E9A">
      <w:pPr>
        <w:pStyle w:val="Textpoznpodarou"/>
        <w:rPr>
          <w:rFonts w:asciiTheme="minorHAnsi" w:hAnsiTheme="minorHAnsi"/>
          <w:sz w:val="17"/>
          <w:szCs w:val="17"/>
        </w:rPr>
      </w:pPr>
      <w:r w:rsidRPr="00555E78">
        <w:rPr>
          <w:rStyle w:val="Znakapoznpodarou"/>
          <w:rFonts w:asciiTheme="minorHAnsi" w:hAnsiTheme="minorHAnsi"/>
          <w:sz w:val="17"/>
          <w:szCs w:val="17"/>
        </w:rPr>
        <w:footnoteRef/>
      </w:r>
      <w:r w:rsidRPr="00555E78">
        <w:rPr>
          <w:rFonts w:asciiTheme="minorHAnsi" w:hAnsiTheme="minorHAnsi"/>
          <w:sz w:val="17"/>
          <w:szCs w:val="17"/>
        </w:rPr>
        <w:t xml:space="preserve"> Dostupný z: </w:t>
      </w:r>
      <w:hyperlink r:id="rId32" w:history="1">
        <w:r w:rsidRPr="00DD7163">
          <w:rPr>
            <w:rStyle w:val="Hypertextovodkaz"/>
            <w:rFonts w:asciiTheme="minorHAnsi" w:hAnsiTheme="minorHAnsi"/>
            <w:sz w:val="17"/>
            <w:szCs w:val="17"/>
          </w:rPr>
          <w:t>https://vyuka.fai.utb.cz</w:t>
        </w:r>
      </w:hyperlink>
      <w:r>
        <w:rPr>
          <w:rFonts w:asciiTheme="minorHAnsi" w:hAnsiTheme="minorHAnsi"/>
          <w:sz w:val="17"/>
          <w:szCs w:val="17"/>
        </w:rPr>
        <w:t xml:space="preserve"> </w:t>
      </w:r>
    </w:p>
  </w:footnote>
  <w:footnote w:id="36">
    <w:p w14:paraId="63F3DCD5" w14:textId="48DAD783" w:rsidR="00DF21E7" w:rsidRPr="0073060A" w:rsidRDefault="00DF21E7">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33"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 w:id="37">
    <w:p w14:paraId="60AB7FE8" w14:textId="07EC8422" w:rsidR="00DF21E7" w:rsidRPr="0073060A" w:rsidRDefault="00DF21E7" w:rsidP="0073060A">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34" w:history="1">
        <w:r w:rsidRPr="0073060A">
          <w:rPr>
            <w:rStyle w:val="Hypertextovodkaz"/>
            <w:rFonts w:asciiTheme="minorHAnsi" w:hAnsiTheme="minorHAnsi"/>
            <w:sz w:val="17"/>
            <w:szCs w:val="17"/>
          </w:rPr>
          <w:t>https://vyuka.fai.utb.cz</w:t>
        </w:r>
      </w:hyperlink>
    </w:p>
  </w:footnote>
  <w:footnote w:id="38">
    <w:p w14:paraId="1628DE0D" w14:textId="3FD7EDA7" w:rsidR="00DF21E7" w:rsidRPr="003C6EA7" w:rsidRDefault="00DF21E7">
      <w:pPr>
        <w:pStyle w:val="Textpoznpodarou"/>
        <w:rPr>
          <w:rFonts w:asciiTheme="minorHAnsi" w:hAnsiTheme="minorHAnsi"/>
          <w:sz w:val="17"/>
          <w:szCs w:val="17"/>
        </w:rPr>
      </w:pPr>
      <w:r w:rsidRPr="00B3122C">
        <w:rPr>
          <w:rStyle w:val="Znakapoznpodarou"/>
          <w:rFonts w:asciiTheme="minorHAnsi" w:hAnsiTheme="minorHAnsi"/>
          <w:sz w:val="17"/>
          <w:szCs w:val="17"/>
        </w:rPr>
        <w:footnoteRef/>
      </w:r>
      <w:r w:rsidRPr="00B3122C">
        <w:rPr>
          <w:rFonts w:asciiTheme="minorHAnsi" w:hAnsiTheme="minorHAnsi"/>
          <w:sz w:val="17"/>
          <w:szCs w:val="17"/>
        </w:rPr>
        <w:t xml:space="preserve"> Do</w:t>
      </w:r>
      <w:r w:rsidRPr="003C6EA7">
        <w:rPr>
          <w:rFonts w:asciiTheme="minorHAnsi" w:hAnsiTheme="minorHAnsi"/>
          <w:sz w:val="17"/>
          <w:szCs w:val="17"/>
        </w:rPr>
        <w:t xml:space="preserve">stupný z: </w:t>
      </w:r>
      <w:hyperlink r:id="rId35" w:history="1">
        <w:r w:rsidRPr="003C6EA7">
          <w:rPr>
            <w:rStyle w:val="Hypertextovodkaz"/>
            <w:rFonts w:asciiTheme="minorHAnsi" w:hAnsiTheme="minorHAnsi"/>
            <w:sz w:val="17"/>
            <w:szCs w:val="17"/>
          </w:rPr>
          <w:t>https://stag.utb.cz/portal</w:t>
        </w:r>
      </w:hyperlink>
      <w:r w:rsidRPr="003C6EA7">
        <w:rPr>
          <w:rFonts w:asciiTheme="minorHAnsi" w:hAnsiTheme="minorHAnsi"/>
          <w:sz w:val="17"/>
          <w:szCs w:val="17"/>
        </w:rPr>
        <w:t xml:space="preserve"> </w:t>
      </w:r>
    </w:p>
  </w:footnote>
  <w:footnote w:id="39">
    <w:p w14:paraId="00280B37" w14:textId="37CAE226" w:rsidR="00DF21E7" w:rsidRPr="003C6EA7" w:rsidRDefault="00DF21E7">
      <w:pPr>
        <w:pStyle w:val="Textpoznpodarou"/>
        <w:rPr>
          <w:rFonts w:asciiTheme="minorHAnsi" w:hAnsiTheme="minorHAnsi"/>
          <w:sz w:val="17"/>
          <w:szCs w:val="17"/>
        </w:rPr>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hyperlink r:id="rId36" w:history="1">
        <w:r w:rsidRPr="003C6EA7">
          <w:rPr>
            <w:rStyle w:val="Hypertextovodkaz"/>
            <w:rFonts w:asciiTheme="minorHAnsi" w:hAnsiTheme="minorHAnsi"/>
            <w:sz w:val="17"/>
            <w:szCs w:val="17"/>
          </w:rPr>
          <w:t>https://fai.utb.cz/o-fakulte/uredni-deska/vnitrni-normy-fai/vnitrni-predpisy-fai/</w:t>
        </w:r>
      </w:hyperlink>
      <w:r w:rsidRPr="003C6EA7">
        <w:rPr>
          <w:rFonts w:asciiTheme="minorHAnsi" w:hAnsiTheme="minorHAnsi"/>
          <w:sz w:val="17"/>
          <w:szCs w:val="17"/>
        </w:rPr>
        <w:t xml:space="preserve"> </w:t>
      </w:r>
    </w:p>
  </w:footnote>
  <w:footnote w:id="40">
    <w:p w14:paraId="304D4F20" w14:textId="239307D7" w:rsidR="00DF21E7" w:rsidRDefault="00DF21E7">
      <w:pPr>
        <w:pStyle w:val="Textpoznpodarou"/>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hyperlink r:id="rId37" w:history="1">
        <w:r w:rsidRPr="00DD7163">
          <w:rPr>
            <w:rStyle w:val="Hypertextovodkaz"/>
            <w:rFonts w:asciiTheme="minorHAnsi" w:hAnsiTheme="minorHAnsi"/>
            <w:sz w:val="17"/>
            <w:szCs w:val="17"/>
          </w:rPr>
          <w:t>https://fai.utb.cz/o-fakulte/uredni-deska/vnitrni-normy-fai/smernice-dekana/</w:t>
        </w:r>
      </w:hyperlink>
      <w:r>
        <w:rPr>
          <w:rFonts w:asciiTheme="minorHAnsi" w:hAnsiTheme="minorHAnsi"/>
          <w:sz w:val="17"/>
          <w:szCs w:val="17"/>
        </w:rPr>
        <w:t xml:space="preserve"> </w:t>
      </w:r>
    </w:p>
  </w:footnote>
  <w:footnote w:id="41">
    <w:p w14:paraId="6F0B64FA" w14:textId="7F34CC6B" w:rsidR="00DF21E7" w:rsidRDefault="00DF21E7" w:rsidP="00E504F1">
      <w:pPr>
        <w:pStyle w:val="Textpoznpodarou"/>
      </w:pPr>
      <w:r>
        <w:rPr>
          <w:rStyle w:val="Znakapoznpodarou"/>
        </w:rPr>
        <w:footnoteRef/>
      </w:r>
      <w:r>
        <w:t xml:space="preserve"> </w:t>
      </w:r>
      <w:r w:rsidRPr="001E31F5">
        <w:rPr>
          <w:rFonts w:asciiTheme="minorHAnsi" w:hAnsiTheme="minorHAnsi" w:cstheme="minorHAnsi"/>
        </w:rPr>
        <w:t xml:space="preserve">Dostupné z: </w:t>
      </w:r>
      <w:hyperlink r:id="rId38" w:history="1">
        <w:r w:rsidRPr="001E31F5">
          <w:rPr>
            <w:rStyle w:val="Hypertextovodkaz"/>
            <w:rFonts w:asciiTheme="minorHAnsi" w:hAnsiTheme="minorHAnsi" w:cstheme="minorHAnsi"/>
          </w:rPr>
          <w:t>https://fai.utb.cz/o-fakulte/uredni-deska/vyrocni-zpravy-fai/</w:t>
        </w:r>
      </w:hyperlink>
    </w:p>
  </w:footnote>
  <w:footnote w:id="42">
    <w:p w14:paraId="0EC43059" w14:textId="77777777" w:rsidR="00DF21E7" w:rsidRPr="00CA6F1E" w:rsidRDefault="00DF21E7" w:rsidP="00481BA1">
      <w:pPr>
        <w:pStyle w:val="Textpoznpodarou"/>
        <w:rPr>
          <w:rFonts w:asciiTheme="minorHAnsi" w:hAnsiTheme="minorHAnsi" w:cstheme="minorHAnsi"/>
          <w:sz w:val="17"/>
          <w:szCs w:val="17"/>
        </w:rPr>
      </w:pPr>
      <w:r w:rsidRPr="00CA6F1E">
        <w:rPr>
          <w:rStyle w:val="Znakapoznpodarou"/>
          <w:rFonts w:asciiTheme="minorHAnsi" w:hAnsiTheme="minorHAnsi" w:cstheme="minorHAnsi"/>
          <w:sz w:val="17"/>
          <w:szCs w:val="17"/>
        </w:rPr>
        <w:footnoteRef/>
      </w:r>
      <w:r w:rsidRPr="00CA6F1E">
        <w:rPr>
          <w:rFonts w:asciiTheme="minorHAnsi" w:hAnsiTheme="minorHAnsi" w:cstheme="minorHAnsi"/>
          <w:sz w:val="17"/>
          <w:szCs w:val="17"/>
        </w:rPr>
        <w:t xml:space="preserve"> Dostupné z: </w:t>
      </w:r>
      <w:hyperlink r:id="rId39" w:history="1">
        <w:r w:rsidRPr="00CA6F1E">
          <w:rPr>
            <w:rStyle w:val="Hypertextovodkaz"/>
            <w:rFonts w:asciiTheme="minorHAnsi" w:hAnsiTheme="minorHAnsi" w:cstheme="minorHAnsi"/>
            <w:sz w:val="17"/>
            <w:szCs w:val="17"/>
          </w:rPr>
          <w:t>http://www.msmt.cz/vyzkum-a-vyvoj-2/zakon-c-111-1998-sb-o-vysokych-skolach</w:t>
        </w:r>
      </w:hyperlink>
      <w:r w:rsidRPr="00CA6F1E">
        <w:rPr>
          <w:rFonts w:asciiTheme="minorHAnsi" w:hAnsiTheme="minorHAnsi" w:cstheme="minorHAnsi"/>
          <w:sz w:val="17"/>
          <w:szCs w:val="17"/>
        </w:rPr>
        <w:t xml:space="preserve"> </w:t>
      </w:r>
    </w:p>
  </w:footnote>
  <w:footnote w:id="43">
    <w:p w14:paraId="177F7278" w14:textId="77777777" w:rsidR="00DF21E7" w:rsidRPr="00CA6F1E" w:rsidRDefault="00DF21E7" w:rsidP="00481BA1">
      <w:pPr>
        <w:pStyle w:val="Textpoznpodarou"/>
        <w:rPr>
          <w:rFonts w:asciiTheme="minorHAnsi" w:hAnsiTheme="minorHAnsi" w:cstheme="minorHAnsi"/>
          <w:sz w:val="17"/>
          <w:szCs w:val="17"/>
        </w:rPr>
      </w:pPr>
      <w:r w:rsidRPr="00CA6F1E">
        <w:rPr>
          <w:rStyle w:val="Znakapoznpodarou"/>
          <w:rFonts w:asciiTheme="minorHAnsi" w:hAnsiTheme="minorHAnsi" w:cstheme="minorHAnsi"/>
          <w:sz w:val="17"/>
          <w:szCs w:val="17"/>
        </w:rPr>
        <w:footnoteRef/>
      </w:r>
      <w:r w:rsidRPr="00CA6F1E">
        <w:rPr>
          <w:rFonts w:asciiTheme="minorHAnsi" w:hAnsiTheme="minorHAnsi" w:cstheme="minorHAnsi"/>
          <w:sz w:val="17"/>
          <w:szCs w:val="17"/>
        </w:rPr>
        <w:t xml:space="preserve"> Dostupné z: </w:t>
      </w:r>
      <w:hyperlink r:id="rId40" w:history="1">
        <w:r w:rsidRPr="00CA6F1E">
          <w:rPr>
            <w:rStyle w:val="Hypertextovodkaz"/>
            <w:rFonts w:asciiTheme="minorHAnsi" w:hAnsiTheme="minorHAnsi" w:cstheme="minorHAnsi"/>
            <w:sz w:val="17"/>
            <w:szCs w:val="17"/>
          </w:rPr>
          <w:t>https://www.utb.cz/univerzita/uredni-deska/vnitrni-normy-a-predpisy/vnitrni-predpisy/</w:t>
        </w:r>
      </w:hyperlink>
      <w:r w:rsidRPr="00CA6F1E">
        <w:rPr>
          <w:rFonts w:asciiTheme="minorHAnsi" w:hAnsiTheme="minorHAnsi" w:cstheme="minorHAnsi"/>
          <w:sz w:val="17"/>
          <w:szCs w:val="17"/>
        </w:rPr>
        <w:t xml:space="preserve"> </w:t>
      </w:r>
    </w:p>
  </w:footnote>
  <w:footnote w:id="44">
    <w:p w14:paraId="0F57188C" w14:textId="77777777" w:rsidR="00DF21E7" w:rsidRPr="000F4911" w:rsidRDefault="00DF21E7" w:rsidP="00481BA1">
      <w:pPr>
        <w:pStyle w:val="Textpoznpodarou"/>
      </w:pPr>
      <w:r w:rsidRPr="00CA6F1E">
        <w:rPr>
          <w:rStyle w:val="Znakapoznpodarou"/>
          <w:rFonts w:asciiTheme="minorHAnsi" w:hAnsiTheme="minorHAnsi" w:cstheme="minorHAnsi"/>
          <w:sz w:val="17"/>
          <w:szCs w:val="17"/>
        </w:rPr>
        <w:footnoteRef/>
      </w:r>
      <w:r w:rsidRPr="00CA6F1E">
        <w:rPr>
          <w:rFonts w:asciiTheme="minorHAnsi" w:hAnsiTheme="minorHAnsi" w:cstheme="minorHAnsi"/>
          <w:sz w:val="17"/>
          <w:szCs w:val="17"/>
        </w:rPr>
        <w:t xml:space="preserve"> Citace z vnitřního předpisu „</w:t>
      </w:r>
      <w:r w:rsidRPr="00CA6F1E">
        <w:rPr>
          <w:rFonts w:asciiTheme="minorHAnsi" w:hAnsiTheme="minorHAnsi" w:cstheme="minorHAnsi"/>
          <w:color w:val="auto"/>
          <w:sz w:val="17"/>
          <w:szCs w:val="17"/>
        </w:rPr>
        <w:t>Řád pro tvorbu, schvalování, uskutečňování a změny studijních programů UTB ve Zlíně“</w:t>
      </w:r>
    </w:p>
  </w:footnote>
  <w:footnote w:id="45">
    <w:p w14:paraId="32BDD518" w14:textId="55519975" w:rsidR="00DF21E7" w:rsidRPr="00CA6F1E" w:rsidRDefault="00DF21E7">
      <w:pPr>
        <w:pStyle w:val="Textpoznpodarou"/>
        <w:rPr>
          <w:rFonts w:asciiTheme="minorHAnsi" w:hAnsiTheme="minorHAnsi" w:cstheme="minorHAnsi"/>
          <w:sz w:val="17"/>
          <w:szCs w:val="17"/>
        </w:rPr>
      </w:pPr>
      <w:r w:rsidRPr="00CA6F1E">
        <w:rPr>
          <w:rStyle w:val="Znakapoznpodarou"/>
          <w:rFonts w:asciiTheme="minorHAnsi" w:hAnsiTheme="minorHAnsi" w:cstheme="minorHAnsi"/>
          <w:sz w:val="17"/>
          <w:szCs w:val="17"/>
        </w:rPr>
        <w:footnoteRef/>
      </w:r>
      <w:r w:rsidRPr="00CA6F1E">
        <w:rPr>
          <w:rFonts w:asciiTheme="minorHAnsi" w:hAnsiTheme="minorHAnsi" w:cstheme="minorHAnsi"/>
          <w:sz w:val="17"/>
          <w:szCs w:val="17"/>
        </w:rPr>
        <w:t xml:space="preserve"> Dostupné z: </w:t>
      </w:r>
      <w:hyperlink r:id="rId41" w:history="1">
        <w:r w:rsidRPr="00CA6F1E">
          <w:rPr>
            <w:rStyle w:val="Hypertextovodkaz"/>
            <w:rFonts w:asciiTheme="minorHAnsi" w:hAnsiTheme="minorHAnsi" w:cstheme="minorHAnsi"/>
            <w:sz w:val="17"/>
            <w:szCs w:val="17"/>
          </w:rPr>
          <w:t>https://www.utb.cz/univerzita/uredni-deska/vnitrni-normy-a-predpisy/vnitrni-predpisy/</w:t>
        </w:r>
      </w:hyperlink>
      <w:r w:rsidRPr="00CA6F1E">
        <w:rPr>
          <w:rFonts w:asciiTheme="minorHAnsi" w:hAnsiTheme="minorHAnsi" w:cstheme="minorHAnsi"/>
          <w:sz w:val="17"/>
          <w:szCs w:val="17"/>
        </w:rPr>
        <w:t xml:space="preserve"> </w:t>
      </w:r>
    </w:p>
  </w:footnote>
  <w:footnote w:id="46">
    <w:p w14:paraId="17B9287E" w14:textId="77777777" w:rsidR="00DF21E7" w:rsidRPr="0073060A" w:rsidRDefault="00DF21E7" w:rsidP="001029E1">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42"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BDD10" w14:textId="748DD931" w:rsidR="00DF21E7" w:rsidRDefault="00DF21E7" w:rsidP="00323CFF">
    <w:pPr>
      <w:pStyle w:val="Zhlav"/>
      <w:jc w:val="center"/>
    </w:pPr>
    <w:r>
      <w:t>Univerzita Tomáše Bati ve Zlíně, Fakulta aplikované informatiky</w:t>
    </w:r>
  </w:p>
  <w:p w14:paraId="2625006B" w14:textId="5EB54544" w:rsidR="00DF21E7" w:rsidRDefault="00DF21E7" w:rsidP="00323CFF">
    <w:pPr>
      <w:pStyle w:val="Zhlav"/>
      <w:jc w:val="center"/>
    </w:pPr>
    <w:r>
      <w:t>SP: Softwarové inženýrství</w:t>
    </w:r>
  </w:p>
  <w:p w14:paraId="3A1B09B7" w14:textId="77777777" w:rsidR="00DF21E7" w:rsidRDefault="00DF21E7" w:rsidP="00323CFF">
    <w:pPr>
      <w:pStyle w:val="Zhlav"/>
      <w:jc w:val="center"/>
    </w:pPr>
  </w:p>
  <w:p w14:paraId="3A509416" w14:textId="77777777" w:rsidR="00DF21E7" w:rsidRDefault="00DF21E7" w:rsidP="00323CFF">
    <w:pPr>
      <w:pStyle w:val="Zhlav"/>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5BBFA" w14:textId="77777777" w:rsidR="00DF21E7" w:rsidRDefault="00DF21E7" w:rsidP="00323CFF">
    <w:pPr>
      <w:pStyle w:val="Zhlav"/>
      <w:jc w:val="center"/>
    </w:pPr>
    <w:r>
      <w:t>Univerzita Tomáše Bati ve Zlíně, Fakulta aplikované informatiky</w:t>
    </w:r>
  </w:p>
  <w:p w14:paraId="48F91566" w14:textId="6B2F1B64" w:rsidR="00DF21E7" w:rsidRDefault="00DF21E7" w:rsidP="00323CFF">
    <w:pPr>
      <w:pStyle w:val="Zhlav"/>
      <w:jc w:val="center"/>
    </w:pPr>
    <w:r>
      <w:t>SP: Softwarové inženýrství</w:t>
    </w:r>
  </w:p>
  <w:p w14:paraId="6EE678D0" w14:textId="77777777" w:rsidR="00DF21E7" w:rsidRDefault="00DF21E7">
    <w:pPr>
      <w:pStyle w:val="Zhlav"/>
    </w:pPr>
  </w:p>
  <w:p w14:paraId="16B6D102" w14:textId="77777777" w:rsidR="00DF21E7" w:rsidRDefault="00DF21E7">
    <w:pPr>
      <w:pStyle w:val="Zhlav"/>
    </w:pPr>
  </w:p>
  <w:p w14:paraId="7E7D033A" w14:textId="77777777" w:rsidR="00DF21E7" w:rsidRDefault="00DF21E7">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0ED2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20653"/>
    <w:multiLevelType w:val="multilevel"/>
    <w:tmpl w:val="C0B45372"/>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E7979EB"/>
    <w:multiLevelType w:val="hybridMultilevel"/>
    <w:tmpl w:val="FCE22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A06967"/>
    <w:multiLevelType w:val="hybridMultilevel"/>
    <w:tmpl w:val="D69CD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A21C5E"/>
    <w:multiLevelType w:val="hybridMultilevel"/>
    <w:tmpl w:val="A08EE2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B1E3C32"/>
    <w:multiLevelType w:val="hybridMultilevel"/>
    <w:tmpl w:val="3156306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CC053B5"/>
    <w:multiLevelType w:val="hybridMultilevel"/>
    <w:tmpl w:val="418C0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3FF62BC"/>
    <w:multiLevelType w:val="hybridMultilevel"/>
    <w:tmpl w:val="324AB548"/>
    <w:lvl w:ilvl="0" w:tplc="041B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595903"/>
    <w:multiLevelType w:val="hybridMultilevel"/>
    <w:tmpl w:val="45843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8C27417"/>
    <w:multiLevelType w:val="multilevel"/>
    <w:tmpl w:val="E82A2D24"/>
    <w:lvl w:ilvl="0">
      <w:start w:val="1"/>
      <w:numFmt w:val="bullet"/>
      <w:lvlText w:val="V"/>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60684BFA"/>
    <w:multiLevelType w:val="hybridMultilevel"/>
    <w:tmpl w:val="0A909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8C44B7"/>
    <w:multiLevelType w:val="hybridMultilevel"/>
    <w:tmpl w:val="19FAEE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num w:numId="1">
    <w:abstractNumId w:val="12"/>
  </w:num>
  <w:num w:numId="2">
    <w:abstractNumId w:val="1"/>
  </w:num>
  <w:num w:numId="3">
    <w:abstractNumId w:val="9"/>
  </w:num>
  <w:num w:numId="4">
    <w:abstractNumId w:val="11"/>
  </w:num>
  <w:num w:numId="5">
    <w:abstractNumId w:val="4"/>
  </w:num>
  <w:num w:numId="6">
    <w:abstractNumId w:val="8"/>
  </w:num>
  <w:num w:numId="7">
    <w:abstractNumId w:val="2"/>
  </w:num>
  <w:num w:numId="8">
    <w:abstractNumId w:val="6"/>
  </w:num>
  <w:num w:numId="9">
    <w:abstractNumId w:val="0"/>
  </w:num>
  <w:num w:numId="10">
    <w:abstractNumId w:val="10"/>
  </w:num>
  <w:num w:numId="11">
    <w:abstractNumId w:val="3"/>
  </w:num>
  <w:num w:numId="12">
    <w:abstractNumId w:val="7"/>
  </w:num>
  <w:num w:numId="13">
    <w:abstractNumId w:val="5"/>
  </w:num>
  <w:numIdMacAtCleanup w:val="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Vojtěšek">
    <w15:presenceInfo w15:providerId="None" w15:userId="Jiří Vojtěšek"/>
  </w15:person>
  <w15:person w15:author="Zuzka">
    <w15:presenceInfo w15:providerId="None" w15:userId="Zuz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7CwMDI0tDQyNDG1MDdT0lEKTi0uzszPAykwNKwFAHtUMlwtAAAA"/>
  </w:docVars>
  <w:rsids>
    <w:rsidRoot w:val="00F319E6"/>
    <w:rsid w:val="00002C6E"/>
    <w:rsid w:val="00004C7B"/>
    <w:rsid w:val="000056D8"/>
    <w:rsid w:val="0001084D"/>
    <w:rsid w:val="00011DBE"/>
    <w:rsid w:val="0001577C"/>
    <w:rsid w:val="00015E63"/>
    <w:rsid w:val="00016085"/>
    <w:rsid w:val="00027B57"/>
    <w:rsid w:val="0003370D"/>
    <w:rsid w:val="0003375C"/>
    <w:rsid w:val="0003507E"/>
    <w:rsid w:val="00035512"/>
    <w:rsid w:val="00035992"/>
    <w:rsid w:val="000363BC"/>
    <w:rsid w:val="00041841"/>
    <w:rsid w:val="00043893"/>
    <w:rsid w:val="0004416F"/>
    <w:rsid w:val="000500A6"/>
    <w:rsid w:val="000557F4"/>
    <w:rsid w:val="00062667"/>
    <w:rsid w:val="00073373"/>
    <w:rsid w:val="0007448D"/>
    <w:rsid w:val="000753D5"/>
    <w:rsid w:val="000811AE"/>
    <w:rsid w:val="00081CB1"/>
    <w:rsid w:val="000855AE"/>
    <w:rsid w:val="000940DD"/>
    <w:rsid w:val="0009512C"/>
    <w:rsid w:val="000A02DE"/>
    <w:rsid w:val="000A61CE"/>
    <w:rsid w:val="000B3D78"/>
    <w:rsid w:val="000B767B"/>
    <w:rsid w:val="000B7E36"/>
    <w:rsid w:val="000C3BE7"/>
    <w:rsid w:val="000C649E"/>
    <w:rsid w:val="000D12E9"/>
    <w:rsid w:val="000D5585"/>
    <w:rsid w:val="000E384E"/>
    <w:rsid w:val="000E539D"/>
    <w:rsid w:val="000E54C3"/>
    <w:rsid w:val="000F0880"/>
    <w:rsid w:val="000F625D"/>
    <w:rsid w:val="001029E1"/>
    <w:rsid w:val="001035ED"/>
    <w:rsid w:val="001114D9"/>
    <w:rsid w:val="00120DF4"/>
    <w:rsid w:val="00134885"/>
    <w:rsid w:val="00143094"/>
    <w:rsid w:val="001451D7"/>
    <w:rsid w:val="00147F8C"/>
    <w:rsid w:val="001500FC"/>
    <w:rsid w:val="00154FBF"/>
    <w:rsid w:val="00155275"/>
    <w:rsid w:val="001612FC"/>
    <w:rsid w:val="0016346C"/>
    <w:rsid w:val="00164E4A"/>
    <w:rsid w:val="00173ADB"/>
    <w:rsid w:val="00173CA8"/>
    <w:rsid w:val="00173DE9"/>
    <w:rsid w:val="0017554A"/>
    <w:rsid w:val="00175912"/>
    <w:rsid w:val="00177778"/>
    <w:rsid w:val="00181A36"/>
    <w:rsid w:val="001922BD"/>
    <w:rsid w:val="0019620C"/>
    <w:rsid w:val="001A34E6"/>
    <w:rsid w:val="001A3632"/>
    <w:rsid w:val="001B2051"/>
    <w:rsid w:val="001B4CCE"/>
    <w:rsid w:val="001B6F57"/>
    <w:rsid w:val="001B7328"/>
    <w:rsid w:val="001B7576"/>
    <w:rsid w:val="001C01E2"/>
    <w:rsid w:val="001C0573"/>
    <w:rsid w:val="001C4753"/>
    <w:rsid w:val="001D00DD"/>
    <w:rsid w:val="001D0EB4"/>
    <w:rsid w:val="001D3F54"/>
    <w:rsid w:val="001D66CD"/>
    <w:rsid w:val="001D77C2"/>
    <w:rsid w:val="001E2583"/>
    <w:rsid w:val="001E5E02"/>
    <w:rsid w:val="001E7A6B"/>
    <w:rsid w:val="001F05C5"/>
    <w:rsid w:val="001F1CD6"/>
    <w:rsid w:val="001F6954"/>
    <w:rsid w:val="00200AAF"/>
    <w:rsid w:val="00201155"/>
    <w:rsid w:val="00201C54"/>
    <w:rsid w:val="0020206B"/>
    <w:rsid w:val="0020313F"/>
    <w:rsid w:val="002041E6"/>
    <w:rsid w:val="00204ABD"/>
    <w:rsid w:val="00204E9A"/>
    <w:rsid w:val="0021222D"/>
    <w:rsid w:val="00215F3E"/>
    <w:rsid w:val="0022281C"/>
    <w:rsid w:val="00223FDF"/>
    <w:rsid w:val="00224C68"/>
    <w:rsid w:val="00230F18"/>
    <w:rsid w:val="00233FF6"/>
    <w:rsid w:val="002514E0"/>
    <w:rsid w:val="00255CDA"/>
    <w:rsid w:val="002633BF"/>
    <w:rsid w:val="00263DD3"/>
    <w:rsid w:val="002668B5"/>
    <w:rsid w:val="0027706F"/>
    <w:rsid w:val="00280D44"/>
    <w:rsid w:val="00281294"/>
    <w:rsid w:val="0028638D"/>
    <w:rsid w:val="0029472C"/>
    <w:rsid w:val="00295B7B"/>
    <w:rsid w:val="002B3539"/>
    <w:rsid w:val="002B4062"/>
    <w:rsid w:val="002B6619"/>
    <w:rsid w:val="002D236A"/>
    <w:rsid w:val="002D69F4"/>
    <w:rsid w:val="002F1D94"/>
    <w:rsid w:val="00300D9C"/>
    <w:rsid w:val="003077E4"/>
    <w:rsid w:val="003167DA"/>
    <w:rsid w:val="00317D1C"/>
    <w:rsid w:val="00320019"/>
    <w:rsid w:val="00320E00"/>
    <w:rsid w:val="00323CFF"/>
    <w:rsid w:val="0032589C"/>
    <w:rsid w:val="00331143"/>
    <w:rsid w:val="00333256"/>
    <w:rsid w:val="003411FE"/>
    <w:rsid w:val="00341363"/>
    <w:rsid w:val="00344DD5"/>
    <w:rsid w:val="0034551E"/>
    <w:rsid w:val="00345633"/>
    <w:rsid w:val="003477B8"/>
    <w:rsid w:val="003607AA"/>
    <w:rsid w:val="003628C7"/>
    <w:rsid w:val="003666A4"/>
    <w:rsid w:val="00370D77"/>
    <w:rsid w:val="003732EF"/>
    <w:rsid w:val="00373341"/>
    <w:rsid w:val="003733C9"/>
    <w:rsid w:val="00374BAB"/>
    <w:rsid w:val="003817D6"/>
    <w:rsid w:val="00385A19"/>
    <w:rsid w:val="003937C8"/>
    <w:rsid w:val="003946FD"/>
    <w:rsid w:val="003A2AA7"/>
    <w:rsid w:val="003A3133"/>
    <w:rsid w:val="003A72D0"/>
    <w:rsid w:val="003B2862"/>
    <w:rsid w:val="003B28EB"/>
    <w:rsid w:val="003B58AB"/>
    <w:rsid w:val="003B6392"/>
    <w:rsid w:val="003C0897"/>
    <w:rsid w:val="003C6EA7"/>
    <w:rsid w:val="003D3986"/>
    <w:rsid w:val="003D65B6"/>
    <w:rsid w:val="003E1F40"/>
    <w:rsid w:val="003E575F"/>
    <w:rsid w:val="003E7794"/>
    <w:rsid w:val="003F21E3"/>
    <w:rsid w:val="003F5028"/>
    <w:rsid w:val="003F5D9C"/>
    <w:rsid w:val="00404117"/>
    <w:rsid w:val="00405989"/>
    <w:rsid w:val="00407836"/>
    <w:rsid w:val="00407A35"/>
    <w:rsid w:val="00411DA0"/>
    <w:rsid w:val="0041224F"/>
    <w:rsid w:val="0041611E"/>
    <w:rsid w:val="00420AFD"/>
    <w:rsid w:val="004300DF"/>
    <w:rsid w:val="0043086B"/>
    <w:rsid w:val="0043357A"/>
    <w:rsid w:val="00434076"/>
    <w:rsid w:val="00436608"/>
    <w:rsid w:val="004400D6"/>
    <w:rsid w:val="0045701F"/>
    <w:rsid w:val="00457A16"/>
    <w:rsid w:val="00465D32"/>
    <w:rsid w:val="004700AE"/>
    <w:rsid w:val="0047599C"/>
    <w:rsid w:val="00475A28"/>
    <w:rsid w:val="0047641E"/>
    <w:rsid w:val="00476795"/>
    <w:rsid w:val="00481BA1"/>
    <w:rsid w:val="00482FDB"/>
    <w:rsid w:val="00483B26"/>
    <w:rsid w:val="004866D3"/>
    <w:rsid w:val="00493DAD"/>
    <w:rsid w:val="00496B72"/>
    <w:rsid w:val="004A13A6"/>
    <w:rsid w:val="004A4774"/>
    <w:rsid w:val="004A74F8"/>
    <w:rsid w:val="004B2D6B"/>
    <w:rsid w:val="004B61D7"/>
    <w:rsid w:val="004C088F"/>
    <w:rsid w:val="004C7DB7"/>
    <w:rsid w:val="004D2134"/>
    <w:rsid w:val="004D3F0F"/>
    <w:rsid w:val="004D6321"/>
    <w:rsid w:val="004D6D5F"/>
    <w:rsid w:val="004D70B1"/>
    <w:rsid w:val="004E0A0A"/>
    <w:rsid w:val="004E17F8"/>
    <w:rsid w:val="004E7DB7"/>
    <w:rsid w:val="004F1106"/>
    <w:rsid w:val="004F3AD7"/>
    <w:rsid w:val="004F596E"/>
    <w:rsid w:val="005029DD"/>
    <w:rsid w:val="00505115"/>
    <w:rsid w:val="00505BB0"/>
    <w:rsid w:val="00512652"/>
    <w:rsid w:val="0051447F"/>
    <w:rsid w:val="00517223"/>
    <w:rsid w:val="005226E9"/>
    <w:rsid w:val="005255DB"/>
    <w:rsid w:val="00531B45"/>
    <w:rsid w:val="0053446A"/>
    <w:rsid w:val="005360DC"/>
    <w:rsid w:val="0053658B"/>
    <w:rsid w:val="0054199D"/>
    <w:rsid w:val="0054435B"/>
    <w:rsid w:val="00544CBB"/>
    <w:rsid w:val="005534D3"/>
    <w:rsid w:val="005535B0"/>
    <w:rsid w:val="00555E78"/>
    <w:rsid w:val="00561085"/>
    <w:rsid w:val="00561F0A"/>
    <w:rsid w:val="0056271C"/>
    <w:rsid w:val="005646E2"/>
    <w:rsid w:val="00565C91"/>
    <w:rsid w:val="00566652"/>
    <w:rsid w:val="00571099"/>
    <w:rsid w:val="00571C73"/>
    <w:rsid w:val="00572434"/>
    <w:rsid w:val="00580488"/>
    <w:rsid w:val="00582205"/>
    <w:rsid w:val="00595A8D"/>
    <w:rsid w:val="005A15AD"/>
    <w:rsid w:val="005B132C"/>
    <w:rsid w:val="005B3EFA"/>
    <w:rsid w:val="005C0692"/>
    <w:rsid w:val="005C06C4"/>
    <w:rsid w:val="005C1A8B"/>
    <w:rsid w:val="005C3B1D"/>
    <w:rsid w:val="005C405E"/>
    <w:rsid w:val="005C44DE"/>
    <w:rsid w:val="005C7349"/>
    <w:rsid w:val="005D2493"/>
    <w:rsid w:val="005D70FE"/>
    <w:rsid w:val="005E7D5F"/>
    <w:rsid w:val="005E7EB9"/>
    <w:rsid w:val="005F20EB"/>
    <w:rsid w:val="005F590A"/>
    <w:rsid w:val="00605239"/>
    <w:rsid w:val="00606C42"/>
    <w:rsid w:val="00617718"/>
    <w:rsid w:val="006243FF"/>
    <w:rsid w:val="0062447E"/>
    <w:rsid w:val="006265B2"/>
    <w:rsid w:val="00627B02"/>
    <w:rsid w:val="00641826"/>
    <w:rsid w:val="00647634"/>
    <w:rsid w:val="00650122"/>
    <w:rsid w:val="00650764"/>
    <w:rsid w:val="00651712"/>
    <w:rsid w:val="0065604D"/>
    <w:rsid w:val="00657246"/>
    <w:rsid w:val="00664AE7"/>
    <w:rsid w:val="006675DD"/>
    <w:rsid w:val="0067303B"/>
    <w:rsid w:val="0067543F"/>
    <w:rsid w:val="00675830"/>
    <w:rsid w:val="00677CBE"/>
    <w:rsid w:val="00681AFA"/>
    <w:rsid w:val="006937D4"/>
    <w:rsid w:val="00693C18"/>
    <w:rsid w:val="006A0E3C"/>
    <w:rsid w:val="006A6673"/>
    <w:rsid w:val="006B0270"/>
    <w:rsid w:val="006B02A4"/>
    <w:rsid w:val="006B7ADB"/>
    <w:rsid w:val="006D11F4"/>
    <w:rsid w:val="006E0E49"/>
    <w:rsid w:val="006F062D"/>
    <w:rsid w:val="006F4B17"/>
    <w:rsid w:val="006F7B4D"/>
    <w:rsid w:val="00700F31"/>
    <w:rsid w:val="007041D6"/>
    <w:rsid w:val="00704719"/>
    <w:rsid w:val="00704C5D"/>
    <w:rsid w:val="00704ED6"/>
    <w:rsid w:val="0073060A"/>
    <w:rsid w:val="007311EE"/>
    <w:rsid w:val="007405C9"/>
    <w:rsid w:val="00740AEE"/>
    <w:rsid w:val="007452E0"/>
    <w:rsid w:val="00745E75"/>
    <w:rsid w:val="007508E5"/>
    <w:rsid w:val="0075274A"/>
    <w:rsid w:val="007632AF"/>
    <w:rsid w:val="007673BA"/>
    <w:rsid w:val="00767ADE"/>
    <w:rsid w:val="007734A6"/>
    <w:rsid w:val="00780C2C"/>
    <w:rsid w:val="0078399D"/>
    <w:rsid w:val="007A5168"/>
    <w:rsid w:val="007A7E43"/>
    <w:rsid w:val="007D0281"/>
    <w:rsid w:val="007D0292"/>
    <w:rsid w:val="007D2355"/>
    <w:rsid w:val="007E6E68"/>
    <w:rsid w:val="007F3B05"/>
    <w:rsid w:val="007F54E5"/>
    <w:rsid w:val="007F56F8"/>
    <w:rsid w:val="00801E4E"/>
    <w:rsid w:val="00805645"/>
    <w:rsid w:val="008061B0"/>
    <w:rsid w:val="0081384B"/>
    <w:rsid w:val="0081490C"/>
    <w:rsid w:val="00817697"/>
    <w:rsid w:val="00817DFB"/>
    <w:rsid w:val="00822F93"/>
    <w:rsid w:val="00824F64"/>
    <w:rsid w:val="008276E2"/>
    <w:rsid w:val="00830B1E"/>
    <w:rsid w:val="00830B5B"/>
    <w:rsid w:val="00832E7E"/>
    <w:rsid w:val="008377BB"/>
    <w:rsid w:val="00845913"/>
    <w:rsid w:val="008544D4"/>
    <w:rsid w:val="00856989"/>
    <w:rsid w:val="00856B44"/>
    <w:rsid w:val="008624B2"/>
    <w:rsid w:val="00862EFB"/>
    <w:rsid w:val="00872B61"/>
    <w:rsid w:val="00872DD8"/>
    <w:rsid w:val="00873700"/>
    <w:rsid w:val="008757C8"/>
    <w:rsid w:val="00880575"/>
    <w:rsid w:val="00880D45"/>
    <w:rsid w:val="008848E6"/>
    <w:rsid w:val="00885D76"/>
    <w:rsid w:val="00887DA0"/>
    <w:rsid w:val="008937BF"/>
    <w:rsid w:val="008A3D1D"/>
    <w:rsid w:val="008A4324"/>
    <w:rsid w:val="008A7A7D"/>
    <w:rsid w:val="008B6EAA"/>
    <w:rsid w:val="008C707F"/>
    <w:rsid w:val="008D26EA"/>
    <w:rsid w:val="008D33F8"/>
    <w:rsid w:val="008D7975"/>
    <w:rsid w:val="008D79CF"/>
    <w:rsid w:val="00900285"/>
    <w:rsid w:val="00902C97"/>
    <w:rsid w:val="00902D93"/>
    <w:rsid w:val="00904CEF"/>
    <w:rsid w:val="00925313"/>
    <w:rsid w:val="00930C62"/>
    <w:rsid w:val="009367A7"/>
    <w:rsid w:val="009370FF"/>
    <w:rsid w:val="009410DD"/>
    <w:rsid w:val="00946018"/>
    <w:rsid w:val="0094749B"/>
    <w:rsid w:val="00951316"/>
    <w:rsid w:val="00951E0B"/>
    <w:rsid w:val="009624F6"/>
    <w:rsid w:val="00966079"/>
    <w:rsid w:val="00976F86"/>
    <w:rsid w:val="00982777"/>
    <w:rsid w:val="009848FA"/>
    <w:rsid w:val="00985F92"/>
    <w:rsid w:val="009A0E69"/>
    <w:rsid w:val="009A2326"/>
    <w:rsid w:val="009A5F50"/>
    <w:rsid w:val="009A6570"/>
    <w:rsid w:val="009A788C"/>
    <w:rsid w:val="009B1497"/>
    <w:rsid w:val="009B4FCF"/>
    <w:rsid w:val="009C728F"/>
    <w:rsid w:val="009D7F29"/>
    <w:rsid w:val="009E014C"/>
    <w:rsid w:val="009E517D"/>
    <w:rsid w:val="009F0AC6"/>
    <w:rsid w:val="009F0E49"/>
    <w:rsid w:val="009F1C53"/>
    <w:rsid w:val="009F5DE0"/>
    <w:rsid w:val="00A01AFD"/>
    <w:rsid w:val="00A101AA"/>
    <w:rsid w:val="00A12CA5"/>
    <w:rsid w:val="00A14448"/>
    <w:rsid w:val="00A22F4D"/>
    <w:rsid w:val="00A24516"/>
    <w:rsid w:val="00A26935"/>
    <w:rsid w:val="00A31457"/>
    <w:rsid w:val="00A3196A"/>
    <w:rsid w:val="00A32031"/>
    <w:rsid w:val="00A34F17"/>
    <w:rsid w:val="00A35EC2"/>
    <w:rsid w:val="00A413C7"/>
    <w:rsid w:val="00A41780"/>
    <w:rsid w:val="00A41F1F"/>
    <w:rsid w:val="00A475B7"/>
    <w:rsid w:val="00A47AC1"/>
    <w:rsid w:val="00A5190D"/>
    <w:rsid w:val="00A5415F"/>
    <w:rsid w:val="00A54748"/>
    <w:rsid w:val="00A555A5"/>
    <w:rsid w:val="00A57C1A"/>
    <w:rsid w:val="00A60C26"/>
    <w:rsid w:val="00A67306"/>
    <w:rsid w:val="00A74A6F"/>
    <w:rsid w:val="00A74D2E"/>
    <w:rsid w:val="00A8238B"/>
    <w:rsid w:val="00A86714"/>
    <w:rsid w:val="00A937A8"/>
    <w:rsid w:val="00A94098"/>
    <w:rsid w:val="00A96CE8"/>
    <w:rsid w:val="00AA0B83"/>
    <w:rsid w:val="00AA1127"/>
    <w:rsid w:val="00AA1399"/>
    <w:rsid w:val="00AA469C"/>
    <w:rsid w:val="00AA7CBC"/>
    <w:rsid w:val="00AB3BF9"/>
    <w:rsid w:val="00AB7B8F"/>
    <w:rsid w:val="00AC0DD4"/>
    <w:rsid w:val="00AC1D27"/>
    <w:rsid w:val="00AD1863"/>
    <w:rsid w:val="00AD1F46"/>
    <w:rsid w:val="00AD6C35"/>
    <w:rsid w:val="00AE4C7D"/>
    <w:rsid w:val="00AE6AFB"/>
    <w:rsid w:val="00AE72A3"/>
    <w:rsid w:val="00AF08F6"/>
    <w:rsid w:val="00AF15F0"/>
    <w:rsid w:val="00AF3514"/>
    <w:rsid w:val="00AF3F62"/>
    <w:rsid w:val="00AF4A89"/>
    <w:rsid w:val="00B05106"/>
    <w:rsid w:val="00B156AF"/>
    <w:rsid w:val="00B178B3"/>
    <w:rsid w:val="00B219A9"/>
    <w:rsid w:val="00B222C6"/>
    <w:rsid w:val="00B25E8D"/>
    <w:rsid w:val="00B3122C"/>
    <w:rsid w:val="00B322E4"/>
    <w:rsid w:val="00B33299"/>
    <w:rsid w:val="00B3371A"/>
    <w:rsid w:val="00B379C9"/>
    <w:rsid w:val="00B41573"/>
    <w:rsid w:val="00B457A3"/>
    <w:rsid w:val="00B469B6"/>
    <w:rsid w:val="00B524DD"/>
    <w:rsid w:val="00B53ECD"/>
    <w:rsid w:val="00B54148"/>
    <w:rsid w:val="00B54A7A"/>
    <w:rsid w:val="00B56D15"/>
    <w:rsid w:val="00B61906"/>
    <w:rsid w:val="00B61EBF"/>
    <w:rsid w:val="00B66373"/>
    <w:rsid w:val="00B66AC4"/>
    <w:rsid w:val="00B67D57"/>
    <w:rsid w:val="00B7110D"/>
    <w:rsid w:val="00B71B85"/>
    <w:rsid w:val="00B77690"/>
    <w:rsid w:val="00B957D6"/>
    <w:rsid w:val="00BA0136"/>
    <w:rsid w:val="00BA263D"/>
    <w:rsid w:val="00BA2EAF"/>
    <w:rsid w:val="00BA4FF0"/>
    <w:rsid w:val="00BB3E67"/>
    <w:rsid w:val="00BC04AE"/>
    <w:rsid w:val="00BC080D"/>
    <w:rsid w:val="00BD1839"/>
    <w:rsid w:val="00BD69F1"/>
    <w:rsid w:val="00BD6FBB"/>
    <w:rsid w:val="00BD7BE1"/>
    <w:rsid w:val="00BE09D2"/>
    <w:rsid w:val="00BE0A9B"/>
    <w:rsid w:val="00BE4130"/>
    <w:rsid w:val="00BE50FA"/>
    <w:rsid w:val="00BF0265"/>
    <w:rsid w:val="00BF2805"/>
    <w:rsid w:val="00BF29A5"/>
    <w:rsid w:val="00BF39C3"/>
    <w:rsid w:val="00BF615A"/>
    <w:rsid w:val="00BF67DE"/>
    <w:rsid w:val="00BF7315"/>
    <w:rsid w:val="00C003A1"/>
    <w:rsid w:val="00C0522D"/>
    <w:rsid w:val="00C12482"/>
    <w:rsid w:val="00C13A4A"/>
    <w:rsid w:val="00C20F71"/>
    <w:rsid w:val="00C23B9D"/>
    <w:rsid w:val="00C24C51"/>
    <w:rsid w:val="00C30C14"/>
    <w:rsid w:val="00C3273B"/>
    <w:rsid w:val="00C35205"/>
    <w:rsid w:val="00C355A6"/>
    <w:rsid w:val="00C3736B"/>
    <w:rsid w:val="00C424D7"/>
    <w:rsid w:val="00C43B27"/>
    <w:rsid w:val="00C50A30"/>
    <w:rsid w:val="00C52713"/>
    <w:rsid w:val="00C56377"/>
    <w:rsid w:val="00C65E66"/>
    <w:rsid w:val="00C66240"/>
    <w:rsid w:val="00C741FA"/>
    <w:rsid w:val="00C7565F"/>
    <w:rsid w:val="00C80B17"/>
    <w:rsid w:val="00C8198E"/>
    <w:rsid w:val="00C905C1"/>
    <w:rsid w:val="00C910F6"/>
    <w:rsid w:val="00C93CC0"/>
    <w:rsid w:val="00C94A38"/>
    <w:rsid w:val="00CA0119"/>
    <w:rsid w:val="00CA0E93"/>
    <w:rsid w:val="00CA6F1E"/>
    <w:rsid w:val="00CB1598"/>
    <w:rsid w:val="00CC42D1"/>
    <w:rsid w:val="00CC6B1E"/>
    <w:rsid w:val="00CD128E"/>
    <w:rsid w:val="00CD1A08"/>
    <w:rsid w:val="00CD268D"/>
    <w:rsid w:val="00CE16D6"/>
    <w:rsid w:val="00CF081E"/>
    <w:rsid w:val="00D02772"/>
    <w:rsid w:val="00D029DB"/>
    <w:rsid w:val="00D04C5F"/>
    <w:rsid w:val="00D06267"/>
    <w:rsid w:val="00D06992"/>
    <w:rsid w:val="00D1193C"/>
    <w:rsid w:val="00D15B4B"/>
    <w:rsid w:val="00D17579"/>
    <w:rsid w:val="00D22445"/>
    <w:rsid w:val="00D228FD"/>
    <w:rsid w:val="00D23629"/>
    <w:rsid w:val="00D26315"/>
    <w:rsid w:val="00D307FF"/>
    <w:rsid w:val="00D42A46"/>
    <w:rsid w:val="00D46F55"/>
    <w:rsid w:val="00D569F0"/>
    <w:rsid w:val="00D62BA4"/>
    <w:rsid w:val="00D669D5"/>
    <w:rsid w:val="00D67F59"/>
    <w:rsid w:val="00D72F04"/>
    <w:rsid w:val="00D8247A"/>
    <w:rsid w:val="00D84743"/>
    <w:rsid w:val="00D95EB0"/>
    <w:rsid w:val="00DA2852"/>
    <w:rsid w:val="00DA6089"/>
    <w:rsid w:val="00DA6245"/>
    <w:rsid w:val="00DA6BC2"/>
    <w:rsid w:val="00DB16E4"/>
    <w:rsid w:val="00DB1A7E"/>
    <w:rsid w:val="00DB75D0"/>
    <w:rsid w:val="00DC354E"/>
    <w:rsid w:val="00DD108B"/>
    <w:rsid w:val="00DD2688"/>
    <w:rsid w:val="00DD47C5"/>
    <w:rsid w:val="00DD6906"/>
    <w:rsid w:val="00DE2383"/>
    <w:rsid w:val="00DE496A"/>
    <w:rsid w:val="00DF0EAB"/>
    <w:rsid w:val="00DF1339"/>
    <w:rsid w:val="00DF20E0"/>
    <w:rsid w:val="00DF21E7"/>
    <w:rsid w:val="00DF24D0"/>
    <w:rsid w:val="00DF4232"/>
    <w:rsid w:val="00DF5F01"/>
    <w:rsid w:val="00DF6AA6"/>
    <w:rsid w:val="00DF7929"/>
    <w:rsid w:val="00E0138D"/>
    <w:rsid w:val="00E02CB4"/>
    <w:rsid w:val="00E07921"/>
    <w:rsid w:val="00E07E06"/>
    <w:rsid w:val="00E11896"/>
    <w:rsid w:val="00E11D7B"/>
    <w:rsid w:val="00E13A05"/>
    <w:rsid w:val="00E13F7B"/>
    <w:rsid w:val="00E14147"/>
    <w:rsid w:val="00E15EBC"/>
    <w:rsid w:val="00E16761"/>
    <w:rsid w:val="00E1766C"/>
    <w:rsid w:val="00E17A8F"/>
    <w:rsid w:val="00E22AC2"/>
    <w:rsid w:val="00E25A7C"/>
    <w:rsid w:val="00E27B24"/>
    <w:rsid w:val="00E32FF7"/>
    <w:rsid w:val="00E4220A"/>
    <w:rsid w:val="00E444E9"/>
    <w:rsid w:val="00E44C49"/>
    <w:rsid w:val="00E504F1"/>
    <w:rsid w:val="00E52E9F"/>
    <w:rsid w:val="00E53F0A"/>
    <w:rsid w:val="00E55544"/>
    <w:rsid w:val="00E55727"/>
    <w:rsid w:val="00E643D1"/>
    <w:rsid w:val="00E65C16"/>
    <w:rsid w:val="00E7215E"/>
    <w:rsid w:val="00E9146A"/>
    <w:rsid w:val="00E93060"/>
    <w:rsid w:val="00E94FBA"/>
    <w:rsid w:val="00E952BE"/>
    <w:rsid w:val="00E9656E"/>
    <w:rsid w:val="00E970E7"/>
    <w:rsid w:val="00EA4139"/>
    <w:rsid w:val="00EA6632"/>
    <w:rsid w:val="00EB078C"/>
    <w:rsid w:val="00EC3A71"/>
    <w:rsid w:val="00EC784D"/>
    <w:rsid w:val="00ED2A7F"/>
    <w:rsid w:val="00ED4B51"/>
    <w:rsid w:val="00ED4CA3"/>
    <w:rsid w:val="00ED5867"/>
    <w:rsid w:val="00ED5FAD"/>
    <w:rsid w:val="00ED7062"/>
    <w:rsid w:val="00EE18C7"/>
    <w:rsid w:val="00EE5AE0"/>
    <w:rsid w:val="00EE7143"/>
    <w:rsid w:val="00EF15C8"/>
    <w:rsid w:val="00EF2B22"/>
    <w:rsid w:val="00EF3A58"/>
    <w:rsid w:val="00EF5A41"/>
    <w:rsid w:val="00F00EF1"/>
    <w:rsid w:val="00F01371"/>
    <w:rsid w:val="00F067A2"/>
    <w:rsid w:val="00F15277"/>
    <w:rsid w:val="00F1619B"/>
    <w:rsid w:val="00F2027E"/>
    <w:rsid w:val="00F23038"/>
    <w:rsid w:val="00F319E6"/>
    <w:rsid w:val="00F3211D"/>
    <w:rsid w:val="00F33821"/>
    <w:rsid w:val="00F33EAF"/>
    <w:rsid w:val="00F33F87"/>
    <w:rsid w:val="00F3479C"/>
    <w:rsid w:val="00F356C7"/>
    <w:rsid w:val="00F40369"/>
    <w:rsid w:val="00F416FC"/>
    <w:rsid w:val="00F44C18"/>
    <w:rsid w:val="00F45E9D"/>
    <w:rsid w:val="00F515C5"/>
    <w:rsid w:val="00F60EFB"/>
    <w:rsid w:val="00F6488F"/>
    <w:rsid w:val="00F72F82"/>
    <w:rsid w:val="00F81BB8"/>
    <w:rsid w:val="00F90F86"/>
    <w:rsid w:val="00F91FF3"/>
    <w:rsid w:val="00F946E8"/>
    <w:rsid w:val="00FA00D3"/>
    <w:rsid w:val="00FA7D18"/>
    <w:rsid w:val="00FB2313"/>
    <w:rsid w:val="00FB763A"/>
    <w:rsid w:val="00FC4424"/>
    <w:rsid w:val="00FC5890"/>
    <w:rsid w:val="00FC6D8D"/>
    <w:rsid w:val="00FC7676"/>
    <w:rsid w:val="00FD0189"/>
    <w:rsid w:val="00FD40D3"/>
    <w:rsid w:val="00FD55FA"/>
    <w:rsid w:val="00FD5D98"/>
    <w:rsid w:val="00FE0156"/>
    <w:rsid w:val="00FE18CE"/>
    <w:rsid w:val="00FE2950"/>
    <w:rsid w:val="00FF2E74"/>
    <w:rsid w:val="00FF3C08"/>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44BD63"/>
  <w15:docId w15:val="{96836F67-FCB8-440D-91C0-3A5E8B6EC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12FC"/>
    <w:rPr>
      <w:rFonts w:ascii="Times New Roman" w:hAnsi="Times New Roman" w:cs="Times New Roman"/>
      <w:sz w:val="24"/>
      <w:szCs w:val="24"/>
      <w:lang w:val="en-GB" w:eastAsia="en-GB"/>
    </w:rPr>
  </w:style>
  <w:style w:type="paragraph" w:styleId="Nadpis1">
    <w:name w:val="heading 1"/>
    <w:basedOn w:val="Normln"/>
    <w:next w:val="Normln"/>
    <w:link w:val="Nadpis1Char"/>
    <w:uiPriority w:val="99"/>
    <w:qFormat/>
    <w:rsid w:val="008624B2"/>
    <w:pPr>
      <w:keepNext/>
      <w:keepLines/>
      <w:numPr>
        <w:numId w:val="1"/>
      </w:numPr>
      <w:spacing w:before="240" w:line="259" w:lineRule="auto"/>
      <w:jc w:val="both"/>
      <w:outlineLvl w:val="0"/>
    </w:pPr>
    <w:rPr>
      <w:rFonts w:ascii="Calibri Light" w:eastAsia="Times New Roman" w:hAnsi="Calibri Light"/>
      <w:color w:val="5B9BD5"/>
      <w:sz w:val="32"/>
      <w:szCs w:val="32"/>
      <w:lang w:val="cs-CZ" w:eastAsia="en-US"/>
    </w:rPr>
  </w:style>
  <w:style w:type="paragraph" w:styleId="Nadpis2">
    <w:name w:val="heading 2"/>
    <w:basedOn w:val="Normln"/>
    <w:next w:val="Normln"/>
    <w:link w:val="Nadpis2Char"/>
    <w:uiPriority w:val="99"/>
    <w:qFormat/>
    <w:rsid w:val="0041224F"/>
    <w:pPr>
      <w:keepNext/>
      <w:keepLines/>
      <w:spacing w:before="40" w:after="120" w:line="259" w:lineRule="auto"/>
      <w:ind w:left="357"/>
      <w:jc w:val="both"/>
      <w:outlineLvl w:val="1"/>
    </w:pPr>
    <w:rPr>
      <w:rFonts w:ascii="Calibri Light" w:eastAsia="Times New Roman" w:hAnsi="Calibri Light"/>
      <w:b/>
      <w:color w:val="4F81BD" w:themeColor="accent1"/>
      <w:sz w:val="28"/>
      <w:szCs w:val="26"/>
      <w:lang w:val="cs-CZ" w:eastAsia="en-US"/>
    </w:rPr>
  </w:style>
  <w:style w:type="paragraph" w:styleId="Nadpis3">
    <w:name w:val="heading 3"/>
    <w:basedOn w:val="Normln"/>
    <w:next w:val="Normln"/>
    <w:link w:val="Nadpis3Char"/>
    <w:uiPriority w:val="99"/>
    <w:qFormat/>
    <w:rsid w:val="0041224F"/>
    <w:pPr>
      <w:keepNext/>
      <w:keepLines/>
      <w:spacing w:before="40" w:after="100" w:line="259" w:lineRule="auto"/>
      <w:ind w:left="454"/>
      <w:jc w:val="both"/>
      <w:outlineLvl w:val="2"/>
    </w:pPr>
    <w:rPr>
      <w:rFonts w:ascii="Calibri Light" w:eastAsia="Times New Roman" w:hAnsi="Calibri Light"/>
      <w:b/>
      <w:lang w:val="cs-CZ"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locked/>
    <w:rsid w:val="0041224F"/>
    <w:rPr>
      <w:rFonts w:ascii="Calibri Light" w:eastAsia="Times New Roman" w:hAnsi="Calibri Light" w:cs="Times New Roman"/>
      <w:b/>
      <w:color w:val="4F81BD" w:themeColor="accent1"/>
      <w:sz w:val="28"/>
      <w:szCs w:val="26"/>
      <w:lang w:eastAsia="en-US"/>
    </w:rPr>
  </w:style>
  <w:style w:type="character" w:customStyle="1" w:styleId="Nadpis3Char">
    <w:name w:val="Nadpis 3 Char"/>
    <w:basedOn w:val="Standardnpsmoodstavce"/>
    <w:link w:val="Nadpis3"/>
    <w:uiPriority w:val="99"/>
    <w:locked/>
    <w:rsid w:val="0041224F"/>
    <w:rPr>
      <w:rFonts w:ascii="Calibri Light" w:eastAsia="Times New Roman" w:hAnsi="Calibri Light" w:cs="Times New Roman"/>
      <w:b/>
      <w:sz w:val="24"/>
      <w:szCs w:val="24"/>
      <w:lang w:eastAsia="en-US"/>
    </w:rPr>
  </w:style>
  <w:style w:type="paragraph" w:styleId="Textbubliny">
    <w:name w:val="Balloon Text"/>
    <w:basedOn w:val="Normln"/>
    <w:link w:val="TextbublinyChar"/>
    <w:uiPriority w:val="99"/>
    <w:semiHidden/>
    <w:rsid w:val="00035992"/>
    <w:pPr>
      <w:jc w:val="both"/>
    </w:pPr>
    <w:rPr>
      <w:rFonts w:ascii="Segoe UI" w:hAnsi="Segoe UI" w:cs="Segoe UI"/>
      <w:sz w:val="18"/>
      <w:szCs w:val="18"/>
      <w:lang w:val="cs-CZ" w:eastAsia="en-US"/>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99"/>
    <w:qFormat/>
    <w:rsid w:val="00F319E6"/>
    <w:pPr>
      <w:spacing w:after="160" w:line="259" w:lineRule="auto"/>
      <w:ind w:left="720"/>
      <w:contextualSpacing/>
      <w:jc w:val="both"/>
    </w:pPr>
    <w:rPr>
      <w:rFonts w:ascii="Calibri" w:hAnsi="Calibri" w:cs="Arial"/>
      <w:sz w:val="22"/>
      <w:szCs w:val="22"/>
      <w:lang w:val="cs-CZ" w:eastAsia="en-US"/>
    </w:rPr>
  </w:style>
  <w:style w:type="paragraph" w:styleId="Zhlav">
    <w:name w:val="header"/>
    <w:basedOn w:val="Normln"/>
    <w:link w:val="ZhlavChar"/>
    <w:uiPriority w:val="99"/>
    <w:rsid w:val="00561085"/>
    <w:pPr>
      <w:tabs>
        <w:tab w:val="center" w:pos="4536"/>
        <w:tab w:val="right" w:pos="9072"/>
      </w:tabs>
      <w:jc w:val="both"/>
    </w:pPr>
    <w:rPr>
      <w:rFonts w:ascii="Calibri" w:hAnsi="Calibri" w:cs="Arial"/>
      <w:sz w:val="22"/>
      <w:szCs w:val="22"/>
      <w:lang w:val="cs-CZ" w:eastAsia="en-US"/>
    </w:r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jc w:val="both"/>
    </w:pPr>
    <w:rPr>
      <w:rFonts w:ascii="Calibri" w:hAnsi="Calibri" w:cs="Arial"/>
      <w:sz w:val="22"/>
      <w:szCs w:val="22"/>
      <w:lang w:val="cs-CZ" w:eastAsia="en-US"/>
    </w:r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basedOn w:val="Standardnpsmoodstavce"/>
    <w:uiPriority w:val="99"/>
    <w:unhideWhenUsed/>
    <w:rsid w:val="00FE0156"/>
    <w:rPr>
      <w:color w:val="0000FF" w:themeColor="hyperlink"/>
      <w:u w:val="single"/>
    </w:rPr>
  </w:style>
  <w:style w:type="character" w:styleId="Odkaznakoment">
    <w:name w:val="annotation reference"/>
    <w:basedOn w:val="Standardnpsmoodstavce"/>
    <w:uiPriority w:val="99"/>
    <w:semiHidden/>
    <w:unhideWhenUsed/>
    <w:rsid w:val="005226E9"/>
    <w:rPr>
      <w:sz w:val="16"/>
      <w:szCs w:val="16"/>
    </w:rPr>
  </w:style>
  <w:style w:type="paragraph" w:styleId="Textkomente">
    <w:name w:val="annotation text"/>
    <w:basedOn w:val="Normln"/>
    <w:link w:val="TextkomenteChar"/>
    <w:uiPriority w:val="99"/>
    <w:semiHidden/>
    <w:unhideWhenUsed/>
    <w:rsid w:val="005226E9"/>
    <w:pPr>
      <w:spacing w:after="160"/>
      <w:jc w:val="both"/>
    </w:pPr>
    <w:rPr>
      <w:rFonts w:ascii="Calibri" w:hAnsi="Calibri" w:cs="Arial"/>
      <w:sz w:val="20"/>
      <w:szCs w:val="20"/>
      <w:lang w:val="cs-CZ" w:eastAsia="en-US"/>
    </w:rPr>
  </w:style>
  <w:style w:type="character" w:customStyle="1" w:styleId="TextkomenteChar">
    <w:name w:val="Text komentáře Char"/>
    <w:basedOn w:val="Standardnpsmoodstavce"/>
    <w:link w:val="Textkomente"/>
    <w:uiPriority w:val="99"/>
    <w:semiHidden/>
    <w:rsid w:val="005226E9"/>
    <w:rPr>
      <w:sz w:val="20"/>
      <w:szCs w:val="20"/>
      <w:lang w:eastAsia="en-US"/>
    </w:rPr>
  </w:style>
  <w:style w:type="paragraph" w:styleId="Pedmtkomente">
    <w:name w:val="annotation subject"/>
    <w:basedOn w:val="Textkomente"/>
    <w:next w:val="Textkomente"/>
    <w:link w:val="PedmtkomenteChar"/>
    <w:uiPriority w:val="99"/>
    <w:semiHidden/>
    <w:unhideWhenUsed/>
    <w:rsid w:val="005226E9"/>
    <w:rPr>
      <w:b/>
      <w:bCs/>
    </w:rPr>
  </w:style>
  <w:style w:type="character" w:customStyle="1" w:styleId="PedmtkomenteChar">
    <w:name w:val="Předmět komentáře Char"/>
    <w:basedOn w:val="TextkomenteChar"/>
    <w:link w:val="Pedmtkomente"/>
    <w:uiPriority w:val="99"/>
    <w:semiHidden/>
    <w:rsid w:val="005226E9"/>
    <w:rPr>
      <w:b/>
      <w:bCs/>
      <w:sz w:val="20"/>
      <w:szCs w:val="20"/>
      <w:lang w:eastAsia="en-US"/>
    </w:rPr>
  </w:style>
  <w:style w:type="character" w:customStyle="1" w:styleId="Poznmkapodarou">
    <w:name w:val="Poznámka pod čarou_"/>
    <w:basedOn w:val="Standardnpsmoodstavce"/>
    <w:link w:val="Poznmkapodarou1"/>
    <w:uiPriority w:val="99"/>
    <w:locked/>
    <w:rsid w:val="00E65C16"/>
    <w:rPr>
      <w:rFonts w:cs="Calibri"/>
      <w:sz w:val="17"/>
      <w:szCs w:val="17"/>
      <w:shd w:val="clear" w:color="auto" w:fill="FFFFFF"/>
      <w:lang w:val="en-US"/>
    </w:rPr>
  </w:style>
  <w:style w:type="character" w:customStyle="1" w:styleId="Poznmkapodarou0">
    <w:name w:val="Poznámka pod čarou"/>
    <w:basedOn w:val="Poznmkapodarou"/>
    <w:uiPriority w:val="99"/>
    <w:rsid w:val="00E65C16"/>
    <w:rPr>
      <w:rFonts w:cs="Calibri"/>
      <w:color w:val="000000"/>
      <w:spacing w:val="0"/>
      <w:w w:val="100"/>
      <w:position w:val="0"/>
      <w:sz w:val="17"/>
      <w:szCs w:val="17"/>
      <w:shd w:val="clear" w:color="auto" w:fill="FFFFFF"/>
      <w:lang w:val="cs-CZ" w:eastAsia="cs-CZ"/>
    </w:rPr>
  </w:style>
  <w:style w:type="character" w:customStyle="1" w:styleId="Nadpis10">
    <w:name w:val="Nadpis #1_"/>
    <w:basedOn w:val="Standardnpsmoodstavce"/>
    <w:link w:val="Nadpis11"/>
    <w:uiPriority w:val="99"/>
    <w:locked/>
    <w:rsid w:val="00E65C16"/>
    <w:rPr>
      <w:rFonts w:cs="Calibri"/>
      <w:sz w:val="30"/>
      <w:szCs w:val="30"/>
      <w:shd w:val="clear" w:color="auto" w:fill="FFFFFF"/>
    </w:rPr>
  </w:style>
  <w:style w:type="character" w:customStyle="1" w:styleId="Zkladntext7">
    <w:name w:val="Základní text (7)_"/>
    <w:basedOn w:val="Standardnpsmoodstavce"/>
    <w:link w:val="Zkladntext71"/>
    <w:uiPriority w:val="99"/>
    <w:locked/>
    <w:rsid w:val="00E65C16"/>
    <w:rPr>
      <w:rFonts w:cs="Calibri"/>
      <w:sz w:val="24"/>
      <w:szCs w:val="24"/>
      <w:shd w:val="clear" w:color="auto" w:fill="FFFFFF"/>
    </w:rPr>
  </w:style>
  <w:style w:type="character" w:customStyle="1" w:styleId="Nadpis20">
    <w:name w:val="Nadpis #2_"/>
    <w:basedOn w:val="Standardnpsmoodstavce"/>
    <w:link w:val="Nadpis21"/>
    <w:uiPriority w:val="99"/>
    <w:locked/>
    <w:rsid w:val="00E65C16"/>
    <w:rPr>
      <w:rFonts w:cs="Calibri"/>
      <w:sz w:val="30"/>
      <w:szCs w:val="30"/>
      <w:shd w:val="clear" w:color="auto" w:fill="FFFFFF"/>
    </w:rPr>
  </w:style>
  <w:style w:type="character" w:customStyle="1" w:styleId="Nadpis22">
    <w:name w:val="Nadpis #2"/>
    <w:basedOn w:val="Nadpis20"/>
    <w:uiPriority w:val="99"/>
    <w:rsid w:val="00E65C16"/>
    <w:rPr>
      <w:rFonts w:cs="Calibri"/>
      <w:color w:val="000000"/>
      <w:spacing w:val="0"/>
      <w:w w:val="100"/>
      <w:position w:val="0"/>
      <w:sz w:val="30"/>
      <w:szCs w:val="30"/>
      <w:shd w:val="clear" w:color="auto" w:fill="FFFFFF"/>
      <w:lang w:val="cs-CZ" w:eastAsia="cs-CZ"/>
    </w:rPr>
  </w:style>
  <w:style w:type="character" w:customStyle="1" w:styleId="Nadpis30">
    <w:name w:val="Nadpis #3_"/>
    <w:basedOn w:val="Standardnpsmoodstavce"/>
    <w:link w:val="Nadpis31"/>
    <w:uiPriority w:val="99"/>
    <w:locked/>
    <w:rsid w:val="00E65C16"/>
    <w:rPr>
      <w:rFonts w:cs="Calibri"/>
      <w:sz w:val="24"/>
      <w:szCs w:val="24"/>
      <w:shd w:val="clear" w:color="auto" w:fill="FFFFFF"/>
    </w:rPr>
  </w:style>
  <w:style w:type="character" w:customStyle="1" w:styleId="Nadpis32">
    <w:name w:val="Nadpis #3"/>
    <w:basedOn w:val="Nadpis30"/>
    <w:uiPriority w:val="99"/>
    <w:rsid w:val="00E65C16"/>
    <w:rPr>
      <w:rFonts w:cs="Calibri"/>
      <w:color w:val="000000"/>
      <w:spacing w:val="0"/>
      <w:w w:val="100"/>
      <w:position w:val="0"/>
      <w:sz w:val="24"/>
      <w:szCs w:val="24"/>
      <w:shd w:val="clear" w:color="auto" w:fill="FFFFFF"/>
      <w:lang w:val="cs-CZ" w:eastAsia="cs-CZ"/>
    </w:rPr>
  </w:style>
  <w:style w:type="character" w:customStyle="1" w:styleId="Zkladntext2">
    <w:name w:val="Základní text (2)_"/>
    <w:basedOn w:val="Standardnpsmoodstavce"/>
    <w:link w:val="Zkladntext21"/>
    <w:uiPriority w:val="99"/>
    <w:locked/>
    <w:rsid w:val="00E65C16"/>
    <w:rPr>
      <w:rFonts w:cs="Calibri"/>
      <w:sz w:val="21"/>
      <w:szCs w:val="21"/>
      <w:shd w:val="clear" w:color="auto" w:fill="FFFFFF"/>
    </w:rPr>
  </w:style>
  <w:style w:type="character" w:customStyle="1" w:styleId="Zkladntext20">
    <w:name w:val="Základní text (2)"/>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8">
    <w:name w:val="Základní text (8)_"/>
    <w:basedOn w:val="Standardnpsmoodstavce"/>
    <w:link w:val="Zkladntext80"/>
    <w:uiPriority w:val="99"/>
    <w:locked/>
    <w:rsid w:val="00E65C16"/>
    <w:rPr>
      <w:rFonts w:cs="Calibri"/>
      <w:i/>
      <w:iCs/>
      <w:sz w:val="21"/>
      <w:szCs w:val="21"/>
      <w:shd w:val="clear" w:color="auto" w:fill="FFFFFF"/>
    </w:rPr>
  </w:style>
  <w:style w:type="character" w:customStyle="1" w:styleId="Zkladntext23">
    <w:name w:val="Základní text (2)3"/>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2Kurzva">
    <w:name w:val="Základní text (2) + Kurzíva"/>
    <w:basedOn w:val="Zkladntext2"/>
    <w:uiPriority w:val="99"/>
    <w:rsid w:val="00E65C16"/>
    <w:rPr>
      <w:rFonts w:cs="Calibri"/>
      <w:i/>
      <w:iCs/>
      <w:color w:val="000000"/>
      <w:spacing w:val="0"/>
      <w:w w:val="100"/>
      <w:position w:val="0"/>
      <w:sz w:val="21"/>
      <w:szCs w:val="21"/>
      <w:shd w:val="clear" w:color="auto" w:fill="FFFFFF"/>
      <w:lang w:val="cs-CZ" w:eastAsia="cs-CZ"/>
    </w:rPr>
  </w:style>
  <w:style w:type="paragraph" w:customStyle="1" w:styleId="Poznmkapodarou1">
    <w:name w:val="Poznámka pod čarou1"/>
    <w:basedOn w:val="Normln"/>
    <w:link w:val="Poznmkapodarou"/>
    <w:uiPriority w:val="99"/>
    <w:rsid w:val="00E65C16"/>
    <w:pPr>
      <w:widowControl w:val="0"/>
      <w:shd w:val="clear" w:color="auto" w:fill="FFFFFF"/>
      <w:spacing w:line="216" w:lineRule="exact"/>
      <w:jc w:val="both"/>
    </w:pPr>
    <w:rPr>
      <w:rFonts w:ascii="Calibri" w:hAnsi="Calibri" w:cs="Calibri"/>
      <w:sz w:val="17"/>
      <w:szCs w:val="17"/>
      <w:lang w:val="en-US" w:eastAsia="cs-CZ"/>
    </w:rPr>
  </w:style>
  <w:style w:type="paragraph" w:customStyle="1" w:styleId="Nadpis11">
    <w:name w:val="Nadpis #1"/>
    <w:basedOn w:val="Normln"/>
    <w:link w:val="Nadpis10"/>
    <w:uiPriority w:val="99"/>
    <w:rsid w:val="00E65C16"/>
    <w:pPr>
      <w:widowControl w:val="0"/>
      <w:shd w:val="clear" w:color="auto" w:fill="FFFFFF"/>
      <w:spacing w:after="180" w:line="240" w:lineRule="atLeast"/>
      <w:jc w:val="center"/>
      <w:outlineLvl w:val="0"/>
    </w:pPr>
    <w:rPr>
      <w:rFonts w:ascii="Calibri" w:hAnsi="Calibri" w:cs="Calibri"/>
      <w:sz w:val="30"/>
      <w:szCs w:val="30"/>
      <w:lang w:val="cs-CZ" w:eastAsia="cs-CZ"/>
    </w:rPr>
  </w:style>
  <w:style w:type="paragraph" w:customStyle="1" w:styleId="Zkladntext71">
    <w:name w:val="Základní text (7)1"/>
    <w:basedOn w:val="Normln"/>
    <w:link w:val="Zkladntext7"/>
    <w:uiPriority w:val="99"/>
    <w:rsid w:val="00E65C16"/>
    <w:pPr>
      <w:widowControl w:val="0"/>
      <w:shd w:val="clear" w:color="auto" w:fill="FFFFFF"/>
      <w:spacing w:before="180" w:after="1200" w:line="240" w:lineRule="atLeast"/>
      <w:ind w:hanging="380"/>
      <w:jc w:val="center"/>
    </w:pPr>
    <w:rPr>
      <w:rFonts w:ascii="Calibri" w:hAnsi="Calibri" w:cs="Calibri"/>
      <w:lang w:val="cs-CZ" w:eastAsia="cs-CZ"/>
    </w:rPr>
  </w:style>
  <w:style w:type="paragraph" w:customStyle="1" w:styleId="Nadpis21">
    <w:name w:val="Nadpis #21"/>
    <w:basedOn w:val="Normln"/>
    <w:link w:val="Nadpis20"/>
    <w:uiPriority w:val="99"/>
    <w:rsid w:val="00E65C16"/>
    <w:pPr>
      <w:widowControl w:val="0"/>
      <w:shd w:val="clear" w:color="auto" w:fill="FFFFFF"/>
      <w:spacing w:before="1200" w:after="480" w:line="240" w:lineRule="atLeast"/>
      <w:jc w:val="both"/>
      <w:outlineLvl w:val="1"/>
    </w:pPr>
    <w:rPr>
      <w:rFonts w:ascii="Calibri" w:hAnsi="Calibri" w:cs="Calibri"/>
      <w:sz w:val="30"/>
      <w:szCs w:val="30"/>
      <w:lang w:val="cs-CZ" w:eastAsia="cs-CZ"/>
    </w:rPr>
  </w:style>
  <w:style w:type="paragraph" w:customStyle="1" w:styleId="Nadpis31">
    <w:name w:val="Nadpis #31"/>
    <w:basedOn w:val="Normln"/>
    <w:link w:val="Nadpis30"/>
    <w:uiPriority w:val="99"/>
    <w:rsid w:val="00E65C16"/>
    <w:pPr>
      <w:widowControl w:val="0"/>
      <w:shd w:val="clear" w:color="auto" w:fill="FFFFFF"/>
      <w:spacing w:before="480" w:after="240" w:line="240" w:lineRule="atLeast"/>
      <w:jc w:val="both"/>
      <w:outlineLvl w:val="2"/>
    </w:pPr>
    <w:rPr>
      <w:rFonts w:ascii="Calibri" w:hAnsi="Calibri" w:cs="Calibri"/>
      <w:lang w:val="cs-CZ" w:eastAsia="cs-CZ"/>
    </w:rPr>
  </w:style>
  <w:style w:type="paragraph" w:customStyle="1" w:styleId="Zkladntext21">
    <w:name w:val="Základní text (2)1"/>
    <w:basedOn w:val="Normln"/>
    <w:link w:val="Zkladntext2"/>
    <w:uiPriority w:val="99"/>
    <w:rsid w:val="00E65C16"/>
    <w:pPr>
      <w:widowControl w:val="0"/>
      <w:shd w:val="clear" w:color="auto" w:fill="FFFFFF"/>
      <w:spacing w:before="240" w:after="240" w:line="240" w:lineRule="atLeast"/>
      <w:ind w:hanging="360"/>
      <w:jc w:val="both"/>
    </w:pPr>
    <w:rPr>
      <w:rFonts w:ascii="Calibri" w:hAnsi="Calibri" w:cs="Calibri"/>
      <w:sz w:val="21"/>
      <w:szCs w:val="21"/>
      <w:lang w:val="cs-CZ" w:eastAsia="cs-CZ"/>
    </w:rPr>
  </w:style>
  <w:style w:type="paragraph" w:customStyle="1" w:styleId="Zkladntext80">
    <w:name w:val="Základní text (8)"/>
    <w:basedOn w:val="Normln"/>
    <w:link w:val="Zkladntext8"/>
    <w:uiPriority w:val="99"/>
    <w:rsid w:val="00E65C16"/>
    <w:pPr>
      <w:widowControl w:val="0"/>
      <w:shd w:val="clear" w:color="auto" w:fill="FFFFFF"/>
      <w:spacing w:before="120" w:after="240" w:line="240" w:lineRule="atLeast"/>
      <w:jc w:val="both"/>
    </w:pPr>
    <w:rPr>
      <w:rFonts w:ascii="Calibri" w:hAnsi="Calibri" w:cs="Calibri"/>
      <w:i/>
      <w:iCs/>
      <w:sz w:val="21"/>
      <w:szCs w:val="21"/>
      <w:lang w:val="cs-CZ" w:eastAsia="cs-CZ"/>
    </w:rPr>
  </w:style>
  <w:style w:type="paragraph" w:styleId="Textpoznpodarou">
    <w:name w:val="footnote text"/>
    <w:basedOn w:val="Normln"/>
    <w:link w:val="TextpoznpodarouChar"/>
    <w:uiPriority w:val="99"/>
    <w:semiHidden/>
    <w:rsid w:val="00E65C16"/>
    <w:pPr>
      <w:widowControl w:val="0"/>
      <w:jc w:val="both"/>
    </w:pPr>
    <w:rPr>
      <w:rFonts w:ascii="Arial Unicode MS" w:eastAsia="Arial Unicode MS" w:hAnsi="Arial Unicode MS" w:cs="Arial Unicode MS"/>
      <w:color w:val="000000"/>
      <w:sz w:val="20"/>
      <w:szCs w:val="20"/>
      <w:lang w:val="cs-CZ" w:eastAsia="cs-CZ"/>
    </w:rPr>
  </w:style>
  <w:style w:type="character" w:customStyle="1" w:styleId="TextpoznpodarouChar">
    <w:name w:val="Text pozn. pod čarou Char"/>
    <w:basedOn w:val="Standardnpsmoodstavce"/>
    <w:link w:val="Textpoznpodarou"/>
    <w:uiPriority w:val="99"/>
    <w:semiHidden/>
    <w:rsid w:val="00E65C16"/>
    <w:rPr>
      <w:rFonts w:ascii="Arial Unicode MS" w:eastAsia="Arial Unicode MS" w:hAnsi="Arial Unicode MS" w:cs="Arial Unicode MS"/>
      <w:color w:val="000000"/>
      <w:sz w:val="20"/>
      <w:szCs w:val="20"/>
    </w:rPr>
  </w:style>
  <w:style w:type="character" w:styleId="Znakapoznpodarou">
    <w:name w:val="footnote reference"/>
    <w:basedOn w:val="Standardnpsmoodstavce"/>
    <w:uiPriority w:val="99"/>
    <w:semiHidden/>
    <w:rsid w:val="00E65C16"/>
    <w:rPr>
      <w:rFonts w:cs="Times New Roman"/>
      <w:vertAlign w:val="superscript"/>
    </w:rPr>
  </w:style>
  <w:style w:type="paragraph" w:customStyle="1" w:styleId="Default">
    <w:name w:val="Default"/>
    <w:qFormat/>
    <w:rsid w:val="00DA6245"/>
    <w:pPr>
      <w:autoSpaceDE w:val="0"/>
      <w:autoSpaceDN w:val="0"/>
      <w:adjustRightInd w:val="0"/>
    </w:pPr>
    <w:rPr>
      <w:rFonts w:cs="Calibri"/>
      <w:color w:val="000000"/>
      <w:sz w:val="24"/>
      <w:szCs w:val="24"/>
    </w:rPr>
  </w:style>
  <w:style w:type="paragraph" w:customStyle="1" w:styleId="Psmenkovvelk2">
    <w:name w:val="Písmenkový velký 2"/>
    <w:basedOn w:val="Normln"/>
    <w:qFormat/>
    <w:rsid w:val="00AE4C7D"/>
    <w:pPr>
      <w:widowControl w:val="0"/>
      <w:spacing w:before="240" w:after="120"/>
      <w:jc w:val="both"/>
    </w:pPr>
    <w:rPr>
      <w:rFonts w:asciiTheme="minorHAnsi" w:eastAsia="Times New Roman" w:hAnsiTheme="minorHAnsi"/>
      <w:b/>
      <w:color w:val="000000"/>
      <w:sz w:val="22"/>
      <w:szCs w:val="20"/>
      <w:lang w:val="cs-CZ" w:eastAsia="cs-CZ"/>
    </w:rPr>
  </w:style>
  <w:style w:type="character" w:styleId="Sledovanodkaz">
    <w:name w:val="FollowedHyperlink"/>
    <w:basedOn w:val="Standardnpsmoodstavce"/>
    <w:uiPriority w:val="99"/>
    <w:semiHidden/>
    <w:unhideWhenUsed/>
    <w:rsid w:val="003666A4"/>
    <w:rPr>
      <w:color w:val="800080" w:themeColor="followedHyperlink"/>
      <w:u w:val="single"/>
    </w:rPr>
  </w:style>
  <w:style w:type="character" w:styleId="Siln">
    <w:name w:val="Strong"/>
    <w:basedOn w:val="Standardnpsmoodstavce"/>
    <w:uiPriority w:val="22"/>
    <w:qFormat/>
    <w:locked/>
    <w:rsid w:val="00B56D15"/>
    <w:rPr>
      <w:b/>
      <w:bCs/>
    </w:rPr>
  </w:style>
  <w:style w:type="paragraph" w:styleId="Revize">
    <w:name w:val="Revision"/>
    <w:hidden/>
    <w:uiPriority w:val="99"/>
    <w:semiHidden/>
    <w:rsid w:val="00A22F4D"/>
    <w:rPr>
      <w:lang w:eastAsia="en-US"/>
    </w:rPr>
  </w:style>
  <w:style w:type="paragraph" w:styleId="Nadpisobsahu">
    <w:name w:val="TOC Heading"/>
    <w:basedOn w:val="Nadpis1"/>
    <w:next w:val="Normln"/>
    <w:uiPriority w:val="39"/>
    <w:unhideWhenUsed/>
    <w:qFormat/>
    <w:rsid w:val="00862EFB"/>
    <w:pPr>
      <w:numPr>
        <w:numId w:val="0"/>
      </w:numPr>
      <w:jc w:val="left"/>
      <w:outlineLvl w:val="9"/>
    </w:pPr>
    <w:rPr>
      <w:rFonts w:asciiTheme="majorHAnsi" w:eastAsiaTheme="majorEastAsia" w:hAnsiTheme="majorHAnsi" w:cstheme="majorBidi"/>
      <w:color w:val="365F91" w:themeColor="accent1" w:themeShade="BF"/>
      <w:lang w:eastAsia="cs-CZ"/>
    </w:rPr>
  </w:style>
  <w:style w:type="paragraph" w:styleId="Obsah2">
    <w:name w:val="toc 2"/>
    <w:basedOn w:val="Normln"/>
    <w:next w:val="Normln"/>
    <w:autoRedefine/>
    <w:uiPriority w:val="39"/>
    <w:locked/>
    <w:rsid w:val="009F0E49"/>
    <w:pPr>
      <w:tabs>
        <w:tab w:val="right" w:leader="dot" w:pos="9062"/>
      </w:tabs>
      <w:spacing w:after="100" w:line="259" w:lineRule="auto"/>
      <w:ind w:left="220"/>
      <w:jc w:val="both"/>
    </w:pPr>
    <w:rPr>
      <w:rFonts w:ascii="Calibri" w:hAnsi="Calibri" w:cs="Arial"/>
      <w:b/>
      <w:noProof/>
      <w:sz w:val="22"/>
      <w:szCs w:val="22"/>
      <w:shd w:val="clear" w:color="auto" w:fill="FFFFFF"/>
      <w:lang w:val="cs-CZ" w:eastAsia="en-US"/>
    </w:rPr>
  </w:style>
  <w:style w:type="paragraph" w:styleId="Obsah3">
    <w:name w:val="toc 3"/>
    <w:basedOn w:val="Normln"/>
    <w:next w:val="Normln"/>
    <w:autoRedefine/>
    <w:uiPriority w:val="39"/>
    <w:locked/>
    <w:rsid w:val="00862EFB"/>
    <w:pPr>
      <w:spacing w:after="100" w:line="259" w:lineRule="auto"/>
      <w:ind w:left="440"/>
      <w:jc w:val="both"/>
    </w:pPr>
    <w:rPr>
      <w:rFonts w:ascii="Calibri" w:hAnsi="Calibri" w:cs="Arial"/>
      <w:sz w:val="22"/>
      <w:szCs w:val="22"/>
      <w:lang w:val="cs-CZ" w:eastAsia="en-US"/>
    </w:rPr>
  </w:style>
  <w:style w:type="paragraph" w:styleId="Titulek">
    <w:name w:val="caption"/>
    <w:basedOn w:val="Normln"/>
    <w:next w:val="Normln"/>
    <w:autoRedefine/>
    <w:unhideWhenUsed/>
    <w:qFormat/>
    <w:locked/>
    <w:rsid w:val="00862EFB"/>
    <w:pPr>
      <w:spacing w:after="120"/>
      <w:ind w:left="142"/>
      <w:jc w:val="both"/>
    </w:pPr>
    <w:rPr>
      <w:rFonts w:asciiTheme="minorHAnsi" w:eastAsia="Times New Roman" w:hAnsiTheme="minorHAnsi"/>
      <w:i/>
      <w:iCs/>
      <w:color w:val="1F497D" w:themeColor="text2"/>
      <w:sz w:val="20"/>
      <w:szCs w:val="18"/>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2181">
      <w:bodyDiv w:val="1"/>
      <w:marLeft w:val="0"/>
      <w:marRight w:val="0"/>
      <w:marTop w:val="0"/>
      <w:marBottom w:val="0"/>
      <w:divBdr>
        <w:top w:val="none" w:sz="0" w:space="0" w:color="auto"/>
        <w:left w:val="none" w:sz="0" w:space="0" w:color="auto"/>
        <w:bottom w:val="none" w:sz="0" w:space="0" w:color="auto"/>
        <w:right w:val="none" w:sz="0" w:space="0" w:color="auto"/>
      </w:divBdr>
    </w:div>
    <w:div w:id="84960206">
      <w:bodyDiv w:val="1"/>
      <w:marLeft w:val="0"/>
      <w:marRight w:val="0"/>
      <w:marTop w:val="0"/>
      <w:marBottom w:val="0"/>
      <w:divBdr>
        <w:top w:val="none" w:sz="0" w:space="0" w:color="auto"/>
        <w:left w:val="none" w:sz="0" w:space="0" w:color="auto"/>
        <w:bottom w:val="none" w:sz="0" w:space="0" w:color="auto"/>
        <w:right w:val="none" w:sz="0" w:space="0" w:color="auto"/>
      </w:divBdr>
    </w:div>
    <w:div w:id="239560637">
      <w:bodyDiv w:val="1"/>
      <w:marLeft w:val="0"/>
      <w:marRight w:val="0"/>
      <w:marTop w:val="0"/>
      <w:marBottom w:val="0"/>
      <w:divBdr>
        <w:top w:val="none" w:sz="0" w:space="0" w:color="auto"/>
        <w:left w:val="none" w:sz="0" w:space="0" w:color="auto"/>
        <w:bottom w:val="none" w:sz="0" w:space="0" w:color="auto"/>
        <w:right w:val="none" w:sz="0" w:space="0" w:color="auto"/>
      </w:divBdr>
    </w:div>
    <w:div w:id="296305649">
      <w:bodyDiv w:val="1"/>
      <w:marLeft w:val="0"/>
      <w:marRight w:val="0"/>
      <w:marTop w:val="0"/>
      <w:marBottom w:val="0"/>
      <w:divBdr>
        <w:top w:val="none" w:sz="0" w:space="0" w:color="auto"/>
        <w:left w:val="none" w:sz="0" w:space="0" w:color="auto"/>
        <w:bottom w:val="none" w:sz="0" w:space="0" w:color="auto"/>
        <w:right w:val="none" w:sz="0" w:space="0" w:color="auto"/>
      </w:divBdr>
    </w:div>
    <w:div w:id="360593552">
      <w:bodyDiv w:val="1"/>
      <w:marLeft w:val="0"/>
      <w:marRight w:val="0"/>
      <w:marTop w:val="0"/>
      <w:marBottom w:val="0"/>
      <w:divBdr>
        <w:top w:val="none" w:sz="0" w:space="0" w:color="auto"/>
        <w:left w:val="none" w:sz="0" w:space="0" w:color="auto"/>
        <w:bottom w:val="none" w:sz="0" w:space="0" w:color="auto"/>
        <w:right w:val="none" w:sz="0" w:space="0" w:color="auto"/>
      </w:divBdr>
    </w:div>
    <w:div w:id="522280175">
      <w:bodyDiv w:val="1"/>
      <w:marLeft w:val="0"/>
      <w:marRight w:val="0"/>
      <w:marTop w:val="0"/>
      <w:marBottom w:val="0"/>
      <w:divBdr>
        <w:top w:val="none" w:sz="0" w:space="0" w:color="auto"/>
        <w:left w:val="none" w:sz="0" w:space="0" w:color="auto"/>
        <w:bottom w:val="none" w:sz="0" w:space="0" w:color="auto"/>
        <w:right w:val="none" w:sz="0" w:space="0" w:color="auto"/>
      </w:divBdr>
    </w:div>
    <w:div w:id="637805654">
      <w:bodyDiv w:val="1"/>
      <w:marLeft w:val="0"/>
      <w:marRight w:val="0"/>
      <w:marTop w:val="0"/>
      <w:marBottom w:val="0"/>
      <w:divBdr>
        <w:top w:val="none" w:sz="0" w:space="0" w:color="auto"/>
        <w:left w:val="none" w:sz="0" w:space="0" w:color="auto"/>
        <w:bottom w:val="none" w:sz="0" w:space="0" w:color="auto"/>
        <w:right w:val="none" w:sz="0" w:space="0" w:color="auto"/>
      </w:divBdr>
    </w:div>
    <w:div w:id="737285680">
      <w:bodyDiv w:val="1"/>
      <w:marLeft w:val="0"/>
      <w:marRight w:val="0"/>
      <w:marTop w:val="0"/>
      <w:marBottom w:val="0"/>
      <w:divBdr>
        <w:top w:val="none" w:sz="0" w:space="0" w:color="auto"/>
        <w:left w:val="none" w:sz="0" w:space="0" w:color="auto"/>
        <w:bottom w:val="none" w:sz="0" w:space="0" w:color="auto"/>
        <w:right w:val="none" w:sz="0" w:space="0" w:color="auto"/>
      </w:divBdr>
    </w:div>
    <w:div w:id="767700549">
      <w:bodyDiv w:val="1"/>
      <w:marLeft w:val="0"/>
      <w:marRight w:val="0"/>
      <w:marTop w:val="0"/>
      <w:marBottom w:val="0"/>
      <w:divBdr>
        <w:top w:val="none" w:sz="0" w:space="0" w:color="auto"/>
        <w:left w:val="none" w:sz="0" w:space="0" w:color="auto"/>
        <w:bottom w:val="none" w:sz="0" w:space="0" w:color="auto"/>
        <w:right w:val="none" w:sz="0" w:space="0" w:color="auto"/>
      </w:divBdr>
    </w:div>
    <w:div w:id="789472314">
      <w:bodyDiv w:val="1"/>
      <w:marLeft w:val="0"/>
      <w:marRight w:val="0"/>
      <w:marTop w:val="0"/>
      <w:marBottom w:val="0"/>
      <w:divBdr>
        <w:top w:val="none" w:sz="0" w:space="0" w:color="auto"/>
        <w:left w:val="none" w:sz="0" w:space="0" w:color="auto"/>
        <w:bottom w:val="none" w:sz="0" w:space="0" w:color="auto"/>
        <w:right w:val="none" w:sz="0" w:space="0" w:color="auto"/>
      </w:divBdr>
    </w:div>
    <w:div w:id="908081886">
      <w:bodyDiv w:val="1"/>
      <w:marLeft w:val="0"/>
      <w:marRight w:val="0"/>
      <w:marTop w:val="0"/>
      <w:marBottom w:val="0"/>
      <w:divBdr>
        <w:top w:val="none" w:sz="0" w:space="0" w:color="auto"/>
        <w:left w:val="none" w:sz="0" w:space="0" w:color="auto"/>
        <w:bottom w:val="none" w:sz="0" w:space="0" w:color="auto"/>
        <w:right w:val="none" w:sz="0" w:space="0" w:color="auto"/>
      </w:divBdr>
    </w:div>
    <w:div w:id="933712150">
      <w:bodyDiv w:val="1"/>
      <w:marLeft w:val="0"/>
      <w:marRight w:val="0"/>
      <w:marTop w:val="0"/>
      <w:marBottom w:val="0"/>
      <w:divBdr>
        <w:top w:val="none" w:sz="0" w:space="0" w:color="auto"/>
        <w:left w:val="none" w:sz="0" w:space="0" w:color="auto"/>
        <w:bottom w:val="none" w:sz="0" w:space="0" w:color="auto"/>
        <w:right w:val="none" w:sz="0" w:space="0" w:color="auto"/>
      </w:divBdr>
    </w:div>
    <w:div w:id="963197219">
      <w:bodyDiv w:val="1"/>
      <w:marLeft w:val="0"/>
      <w:marRight w:val="0"/>
      <w:marTop w:val="0"/>
      <w:marBottom w:val="0"/>
      <w:divBdr>
        <w:top w:val="none" w:sz="0" w:space="0" w:color="auto"/>
        <w:left w:val="none" w:sz="0" w:space="0" w:color="auto"/>
        <w:bottom w:val="none" w:sz="0" w:space="0" w:color="auto"/>
        <w:right w:val="none" w:sz="0" w:space="0" w:color="auto"/>
      </w:divBdr>
    </w:div>
    <w:div w:id="1015228294">
      <w:bodyDiv w:val="1"/>
      <w:marLeft w:val="0"/>
      <w:marRight w:val="0"/>
      <w:marTop w:val="0"/>
      <w:marBottom w:val="0"/>
      <w:divBdr>
        <w:top w:val="none" w:sz="0" w:space="0" w:color="auto"/>
        <w:left w:val="none" w:sz="0" w:space="0" w:color="auto"/>
        <w:bottom w:val="none" w:sz="0" w:space="0" w:color="auto"/>
        <w:right w:val="none" w:sz="0" w:space="0" w:color="auto"/>
      </w:divBdr>
    </w:div>
    <w:div w:id="1145006265">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375499974">
      <w:bodyDiv w:val="1"/>
      <w:marLeft w:val="0"/>
      <w:marRight w:val="0"/>
      <w:marTop w:val="0"/>
      <w:marBottom w:val="0"/>
      <w:divBdr>
        <w:top w:val="none" w:sz="0" w:space="0" w:color="auto"/>
        <w:left w:val="none" w:sz="0" w:space="0" w:color="auto"/>
        <w:bottom w:val="none" w:sz="0" w:space="0" w:color="auto"/>
        <w:right w:val="none" w:sz="0" w:space="0" w:color="auto"/>
      </w:divBdr>
    </w:div>
    <w:div w:id="1400444710">
      <w:bodyDiv w:val="1"/>
      <w:marLeft w:val="0"/>
      <w:marRight w:val="0"/>
      <w:marTop w:val="0"/>
      <w:marBottom w:val="0"/>
      <w:divBdr>
        <w:top w:val="none" w:sz="0" w:space="0" w:color="auto"/>
        <w:left w:val="none" w:sz="0" w:space="0" w:color="auto"/>
        <w:bottom w:val="none" w:sz="0" w:space="0" w:color="auto"/>
        <w:right w:val="none" w:sz="0" w:space="0" w:color="auto"/>
      </w:divBdr>
    </w:div>
    <w:div w:id="1406142282">
      <w:bodyDiv w:val="1"/>
      <w:marLeft w:val="0"/>
      <w:marRight w:val="0"/>
      <w:marTop w:val="0"/>
      <w:marBottom w:val="0"/>
      <w:divBdr>
        <w:top w:val="none" w:sz="0" w:space="0" w:color="auto"/>
        <w:left w:val="none" w:sz="0" w:space="0" w:color="auto"/>
        <w:bottom w:val="none" w:sz="0" w:space="0" w:color="auto"/>
        <w:right w:val="none" w:sz="0" w:space="0" w:color="auto"/>
      </w:divBdr>
    </w:div>
    <w:div w:id="1414619701">
      <w:bodyDiv w:val="1"/>
      <w:marLeft w:val="0"/>
      <w:marRight w:val="0"/>
      <w:marTop w:val="0"/>
      <w:marBottom w:val="0"/>
      <w:divBdr>
        <w:top w:val="none" w:sz="0" w:space="0" w:color="auto"/>
        <w:left w:val="none" w:sz="0" w:space="0" w:color="auto"/>
        <w:bottom w:val="none" w:sz="0" w:space="0" w:color="auto"/>
        <w:right w:val="none" w:sz="0" w:space="0" w:color="auto"/>
      </w:divBdr>
    </w:div>
    <w:div w:id="1598519683">
      <w:bodyDiv w:val="1"/>
      <w:marLeft w:val="0"/>
      <w:marRight w:val="0"/>
      <w:marTop w:val="0"/>
      <w:marBottom w:val="0"/>
      <w:divBdr>
        <w:top w:val="none" w:sz="0" w:space="0" w:color="auto"/>
        <w:left w:val="none" w:sz="0" w:space="0" w:color="auto"/>
        <w:bottom w:val="none" w:sz="0" w:space="0" w:color="auto"/>
        <w:right w:val="none" w:sz="0" w:space="0" w:color="auto"/>
      </w:divBdr>
    </w:div>
    <w:div w:id="1796094528">
      <w:bodyDiv w:val="1"/>
      <w:marLeft w:val="0"/>
      <w:marRight w:val="0"/>
      <w:marTop w:val="0"/>
      <w:marBottom w:val="0"/>
      <w:divBdr>
        <w:top w:val="none" w:sz="0" w:space="0" w:color="auto"/>
        <w:left w:val="none" w:sz="0" w:space="0" w:color="auto"/>
        <w:bottom w:val="none" w:sz="0" w:space="0" w:color="auto"/>
        <w:right w:val="none" w:sz="0" w:space="0" w:color="auto"/>
      </w:divBdr>
    </w:div>
    <w:div w:id="1852916963">
      <w:bodyDiv w:val="1"/>
      <w:marLeft w:val="0"/>
      <w:marRight w:val="0"/>
      <w:marTop w:val="0"/>
      <w:marBottom w:val="0"/>
      <w:divBdr>
        <w:top w:val="none" w:sz="0" w:space="0" w:color="auto"/>
        <w:left w:val="none" w:sz="0" w:space="0" w:color="auto"/>
        <w:bottom w:val="none" w:sz="0" w:space="0" w:color="auto"/>
        <w:right w:val="none" w:sz="0" w:space="0" w:color="auto"/>
      </w:divBdr>
    </w:div>
    <w:div w:id="209882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k.utb.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1007/s00500-016-2097-y"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uredni-deska/ruzne/zprava-o-vnitrnim-hodnoceni-kvality-utb-ve-zline/" TargetMode="External"/><Relationship Id="rId13" Type="http://schemas.openxmlformats.org/officeDocument/2006/relationships/hyperlink" Target="https://fai.utb.cz/o-fakulte/uredni-deska/vnitrni-normy-fai/vnitrni-predpisy-fai/" TargetMode="External"/><Relationship Id="rId18" Type="http://schemas.openxmlformats.org/officeDocument/2006/relationships/hyperlink" Target="https://knihovna.utb.cz/veda-a-vyzkum/podpora-vedy-a-vyzkumu/repozitar-publikacni-cinnosti-utb/" TargetMode="External"/><Relationship Id="rId26" Type="http://schemas.openxmlformats.org/officeDocument/2006/relationships/hyperlink" Target="https://fai.utb.cz/o-fakulte/uredni-deska/vyrocni-zpravy-fai/" TargetMode="External"/><Relationship Id="rId39" Type="http://schemas.openxmlformats.org/officeDocument/2006/relationships/hyperlink" Target="http://www.msmt.cz/vyzkum-a-vyvoj-2/zakon-c-111-1998-sb-o-vysokych-skolach" TargetMode="External"/><Relationship Id="rId3" Type="http://schemas.openxmlformats.org/officeDocument/2006/relationships/hyperlink" Target="https://www.utb.cz/univerzita/o-univerzite/struktura/organy/rada-pro-vnitrni-hodnoceni/" TargetMode="External"/><Relationship Id="rId21" Type="http://schemas.openxmlformats.org/officeDocument/2006/relationships/hyperlink" Target="https://www.utb.cz/univerzita/uredni-deska/vnitrni-normy-a-predpisy/vnitrni-predpisy/%20%20" TargetMode="External"/><Relationship Id="rId34" Type="http://schemas.openxmlformats.org/officeDocument/2006/relationships/hyperlink" Target="https://vyuka.fai.utb.cz" TargetMode="External"/><Relationship Id="rId42" Type="http://schemas.openxmlformats.org/officeDocument/2006/relationships/hyperlink" Target="https://vyuka.fai.utb.cz" TargetMode="External"/><Relationship Id="rId7"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digilib.k.utb.cz" TargetMode="External"/><Relationship Id="rId25" Type="http://schemas.openxmlformats.org/officeDocument/2006/relationships/hyperlink" Target="https://www.rvvi.cz/" TargetMode="External"/><Relationship Id="rId33" Type="http://schemas.openxmlformats.org/officeDocument/2006/relationships/hyperlink" Target="https://vyuka.fai.utb.cz" TargetMode="External"/><Relationship Id="rId38" Type="http://schemas.openxmlformats.org/officeDocument/2006/relationships/hyperlink" Target="https://fai.utb.cz/o-fakulte/uredni-deska/vyrocni-zpravy-fai/" TargetMode="External"/><Relationship Id="rId2" Type="http://schemas.openxmlformats.org/officeDocument/2006/relationships/hyperlink" Target="https://www.utb.cz/univerzita/uredni-deska/vnitrni-normy-a-predpisy/" TargetMode="External"/><Relationship Id="rId16" Type="http://schemas.openxmlformats.org/officeDocument/2006/relationships/hyperlink" Target="https://jobcentrum.utb.cz/index.php?option=com_content&amp;view=article&amp;id=21&amp;Itemid=156&amp;lang=cz" TargetMode="External"/><Relationship Id="rId20" Type="http://schemas.openxmlformats.org/officeDocument/2006/relationships/hyperlink" Target="https://www.utb.cz/univerzita/uredni-deska/vnitrni-normy-a-predpisy/" TargetMode="External"/><Relationship Id="rId29" Type="http://schemas.openxmlformats.org/officeDocument/2006/relationships/hyperlink" Target="https://www.utb.cz/univerzita/uredni-deska/vnitrni-normy-a-predpisy/vnitrni-predpisy/" TargetMode="External"/><Relationship Id="rId41"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 TargetMode="External"/><Relationship Id="rId6" Type="http://schemas.openxmlformats.org/officeDocument/2006/relationships/hyperlink" Target="https://fai.utb.cz/o-fakulte/uredni-deska/vnitrni-normy-fai/vnitrni-predpisy-fai/" TargetMode="External"/><Relationship Id="rId11" Type="http://schemas.openxmlformats.org/officeDocument/2006/relationships/hyperlink" Target="https://stag.utb.cz/portal/" TargetMode="External"/><Relationship Id="rId24" Type="http://schemas.openxmlformats.org/officeDocument/2006/relationships/hyperlink" Target="https://fai.utb.cz/o-fakulte/uredni-deska/vnitrni-normy-fai/vnitrni-predpisy-fai/" TargetMode="External"/><Relationship Id="rId32" Type="http://schemas.openxmlformats.org/officeDocument/2006/relationships/hyperlink" Target="https://vyuka.fai.utb.cz" TargetMode="External"/><Relationship Id="rId37" Type="http://schemas.openxmlformats.org/officeDocument/2006/relationships/hyperlink" Target="https://fai.utb.cz/o-fakulte/uredni-deska/vnitrni-normy-fai/smernice-dekana/" TargetMode="External"/><Relationship Id="rId40" Type="http://schemas.openxmlformats.org/officeDocument/2006/relationships/hyperlink" Target="https://www.utb.cz/univerzita/uredni-deska/vnitrni-normy-a-predpisy/vnitrni-predpisy/" TargetMode="External"/><Relationship Id="rId5" Type="http://schemas.openxmlformats.org/officeDocument/2006/relationships/hyperlink" Target="https://www.utb.cz/univerzita/uredni-deska/vnitrni-normy-a-predpisy/" TargetMode="External"/><Relationship Id="rId15" Type="http://schemas.openxmlformats.org/officeDocument/2006/relationships/hyperlink" Target="https://jobcentrum.utb.cz/index.php?option=com_career&amp;view=offers&amp;Itemid=105&amp;lang=cz" TargetMode="External"/><Relationship Id="rId23" Type="http://schemas.openxmlformats.org/officeDocument/2006/relationships/hyperlink" Target="https://fai.utb.cz/o-fakulte/uredni-deska//strategicky-zamer-fakulty/" TargetMode="External"/><Relationship Id="rId28" Type="http://schemas.openxmlformats.org/officeDocument/2006/relationships/hyperlink" Target="https://fai.utb.cz/en/faculty/official-board/internal-regulations/" TargetMode="External"/><Relationship Id="rId36" Type="http://schemas.openxmlformats.org/officeDocument/2006/relationships/hyperlink" Target="https://fai.utb.cz/o-fakulte/uredni-deska/vnitrni-normy-fai/vnitrni-predpisy-fai/" TargetMode="External"/><Relationship Id="rId10" Type="http://schemas.openxmlformats.org/officeDocument/2006/relationships/hyperlink" Target="https://www.utb.cz/univerzita/uredni-deska/vnitrni-normy-a-predpisy/vnitrni-predpisy/" TargetMode="External"/><Relationship Id="rId19" Type="http://schemas.openxmlformats.org/officeDocument/2006/relationships/hyperlink" Target="http://portal.k.utb.cz/databases/alphabetical/?lang=cze" TargetMode="External"/><Relationship Id="rId31" Type="http://schemas.openxmlformats.org/officeDocument/2006/relationships/hyperlink" Target="https://fai.utb.cz/o-fakulte/uredni-deska/vnitrni-normy-fai/smernice-dekana/" TargetMode="External"/><Relationship Id="rId4" Type="http://schemas.openxmlformats.org/officeDocument/2006/relationships/hyperlink" Target="https://www.utb.cz/univerzita/uredni-deska/vnitrni-normy-a-predpisy/" TargetMode="External"/><Relationship Id="rId9" Type="http://schemas.openxmlformats.org/officeDocument/2006/relationships/hyperlink" Target="https://stag.utb.cz/portal/" TargetMode="External"/><Relationship Id="rId14" Type="http://schemas.openxmlformats.org/officeDocument/2006/relationships/hyperlink" Target="https://jobcentrum.utb.cz/index.php?lang=cz" TargetMode="External"/><Relationship Id="rId22" Type="http://schemas.openxmlformats.org/officeDocument/2006/relationships/hyperlink" Target="https://www.utb.cz/univerzita/uredni-deska/ruzne/strategicky-zamer/%20%20" TargetMode="External"/><Relationship Id="rId27" Type="http://schemas.openxmlformats.org/officeDocument/2006/relationships/hyperlink" Target="https://www.utb.cz/univerzita/uredni-deska/ruzne/vyrocni-zpravy/" TargetMode="External"/><Relationship Id="rId30" Type="http://schemas.openxmlformats.org/officeDocument/2006/relationships/hyperlink" Target="https://fai.utb.cz/o-fakulte/uredni-deska/vnitrni-normy-fai/vnitrni-predpisy-fai/" TargetMode="External"/><Relationship Id="rId35" Type="http://schemas.openxmlformats.org/officeDocument/2006/relationships/hyperlink" Target="https://stag.utb.cz/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A3B75-CB22-4F2F-93A9-26B1BBB52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15877</Words>
  <Characters>93678</Characters>
  <Application>Microsoft Office Word</Application>
  <DocSecurity>0</DocSecurity>
  <Lines>780</Lines>
  <Paragraphs>218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Vojtěšek</dc:creator>
  <cp:keywords/>
  <dc:description/>
  <cp:lastModifiedBy>Jiří Vojtěšek</cp:lastModifiedBy>
  <cp:revision>3</cp:revision>
  <cp:lastPrinted>2018-09-11T19:36:00Z</cp:lastPrinted>
  <dcterms:created xsi:type="dcterms:W3CDTF">2018-11-25T21:09:00Z</dcterms:created>
  <dcterms:modified xsi:type="dcterms:W3CDTF">2018-11-25T21:10:00Z</dcterms:modified>
</cp:coreProperties>
</file>