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EA7D6" w14:textId="77777777" w:rsidR="005042EE" w:rsidRPr="00054623" w:rsidRDefault="005042EE" w:rsidP="005042EE">
      <w:pPr>
        <w:pStyle w:val="Nadpis11"/>
        <w:keepNext/>
        <w:keepLines/>
        <w:shd w:val="clear" w:color="auto" w:fill="auto"/>
        <w:spacing w:after="125" w:line="300" w:lineRule="exact"/>
        <w:ind w:right="120"/>
        <w:rPr>
          <w:rFonts w:asciiTheme="minorHAnsi" w:hAnsiTheme="minorHAnsi" w:cstheme="minorHAnsi"/>
        </w:rPr>
      </w:pPr>
      <w:bookmarkStart w:id="0" w:name="bookmark0"/>
      <w:bookmarkStart w:id="1" w:name="bookmark1"/>
    </w:p>
    <w:p w14:paraId="1F59ADE3" w14:textId="77777777" w:rsidR="005042EE" w:rsidRPr="00054623" w:rsidRDefault="005042EE" w:rsidP="005042EE">
      <w:pPr>
        <w:jc w:val="center"/>
        <w:rPr>
          <w:rFonts w:asciiTheme="minorHAnsi" w:hAnsiTheme="minorHAnsi" w:cstheme="minorHAnsi"/>
          <w:sz w:val="28"/>
          <w:szCs w:val="28"/>
        </w:rPr>
      </w:pPr>
      <w:r w:rsidRPr="00054623">
        <w:rPr>
          <w:rFonts w:asciiTheme="minorHAnsi" w:hAnsiTheme="minorHAnsi" w:cstheme="minorHAnsi"/>
          <w:sz w:val="28"/>
          <w:szCs w:val="28"/>
        </w:rPr>
        <w:t>Sebehodnotící zpráva pro akreditaci studijních programů</w:t>
      </w:r>
      <w:bookmarkEnd w:id="0"/>
    </w:p>
    <w:p w14:paraId="4E709B94" w14:textId="77777777" w:rsidR="005042EE" w:rsidRPr="00054623" w:rsidRDefault="005042EE" w:rsidP="005042EE">
      <w:pPr>
        <w:pStyle w:val="Zkladntext71"/>
        <w:shd w:val="clear" w:color="auto" w:fill="auto"/>
        <w:spacing w:before="0" w:after="1114" w:line="240" w:lineRule="exact"/>
        <w:ind w:right="120" w:firstLine="0"/>
        <w:rPr>
          <w:rFonts w:asciiTheme="minorHAnsi" w:hAnsiTheme="minorHAnsi" w:cstheme="minorHAnsi"/>
        </w:rPr>
      </w:pPr>
      <w:r w:rsidRPr="00054623">
        <w:rPr>
          <w:rFonts w:asciiTheme="minorHAnsi" w:hAnsiTheme="minorHAnsi" w:cstheme="minorHAnsi"/>
        </w:rP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rFonts w:ascii="Times New Roman" w:eastAsia="Times New Roman" w:hAnsi="Times New Roman" w:cs="Times New Roman"/>
          <w:b/>
          <w:bCs/>
          <w:sz w:val="24"/>
          <w:szCs w:val="24"/>
          <w:lang w:eastAsia="cs-CZ"/>
        </w:rPr>
      </w:sdtEndPr>
      <w:sdtContent>
        <w:p w14:paraId="510D6CDC" w14:textId="77777777" w:rsidR="005042EE" w:rsidRDefault="005042EE" w:rsidP="005042EE">
          <w:pPr>
            <w:pStyle w:val="Nadpisobsahu"/>
          </w:pPr>
          <w:r>
            <w:t>Obsah</w:t>
          </w:r>
        </w:p>
        <w:p w14:paraId="288B320C" w14:textId="2070BD32" w:rsidR="00255C00" w:rsidRPr="00AC3CD7" w:rsidRDefault="005042EE" w:rsidP="00AC3CD7">
          <w:pPr>
            <w:pStyle w:val="Obsah2"/>
            <w:rPr>
              <w:rFonts w:asciiTheme="minorHAnsi" w:eastAsiaTheme="minorEastAsia" w:hAnsiTheme="minorHAnsi" w:cstheme="minorBidi"/>
              <w:lang w:eastAsia="cs-CZ"/>
            </w:rPr>
          </w:pPr>
          <w:r>
            <w:fldChar w:fldCharType="begin"/>
          </w:r>
          <w:r>
            <w:instrText xml:space="preserve"> TOC \o "1-3" \h \z \u </w:instrText>
          </w:r>
          <w:r>
            <w:fldChar w:fldCharType="separate"/>
          </w:r>
          <w:r w:rsidR="009472DB">
            <w:fldChar w:fldCharType="begin"/>
          </w:r>
          <w:r w:rsidR="009472DB">
            <w:instrText xml:space="preserve"> HYPERLINK \l "_Toc523735466" </w:instrText>
          </w:r>
          <w:r w:rsidR="009472DB">
            <w:fldChar w:fldCharType="separate"/>
          </w:r>
          <w:r w:rsidR="00255C00" w:rsidRPr="00AC3CD7">
            <w:rPr>
              <w:rStyle w:val="Hypertextovodkaz"/>
              <w:b w:val="0"/>
            </w:rPr>
            <w:t xml:space="preserve">I. </w:t>
          </w:r>
          <w:r w:rsidR="00255C00" w:rsidRPr="00AC3CD7">
            <w:rPr>
              <w:rStyle w:val="Hypertextovodkaz"/>
            </w:rPr>
            <w:t>Instituce</w:t>
          </w:r>
          <w:r w:rsidR="00255C00" w:rsidRPr="00AC3CD7">
            <w:rPr>
              <w:webHidden/>
            </w:rPr>
            <w:tab/>
          </w:r>
          <w:r w:rsidR="00255C00" w:rsidRPr="00AC3CD7">
            <w:rPr>
              <w:webHidden/>
            </w:rPr>
            <w:fldChar w:fldCharType="begin"/>
          </w:r>
          <w:r w:rsidR="00255C00" w:rsidRPr="00AC3CD7">
            <w:rPr>
              <w:webHidden/>
            </w:rPr>
            <w:instrText xml:space="preserve"> PAGEREF _Toc523735466 \h </w:instrText>
          </w:r>
          <w:r w:rsidR="00255C00" w:rsidRPr="00AC3CD7">
            <w:rPr>
              <w:webHidden/>
            </w:rPr>
          </w:r>
          <w:r w:rsidR="00255C00" w:rsidRPr="00AC3CD7">
            <w:rPr>
              <w:webHidden/>
            </w:rPr>
            <w:fldChar w:fldCharType="separate"/>
          </w:r>
          <w:ins w:id="2" w:author="Bronislav Chramcov" w:date="2018-11-15T15:40:00Z">
            <w:r w:rsidR="00E5346B">
              <w:rPr>
                <w:webHidden/>
              </w:rPr>
              <w:t>59</w:t>
            </w:r>
          </w:ins>
          <w:del w:id="3" w:author="Bronislav Chramcov" w:date="2018-11-15T15:39:00Z">
            <w:r w:rsidR="00FE2D72" w:rsidDel="00FE2D72">
              <w:rPr>
                <w:webHidden/>
              </w:rPr>
              <w:delText>90</w:delText>
            </w:r>
          </w:del>
          <w:r w:rsidR="00255C00" w:rsidRPr="00AC3CD7">
            <w:rPr>
              <w:webHidden/>
            </w:rPr>
            <w:fldChar w:fldCharType="end"/>
          </w:r>
          <w:r w:rsidR="009472DB">
            <w:fldChar w:fldCharType="end"/>
          </w:r>
        </w:p>
        <w:p w14:paraId="7F0BCC99" w14:textId="0CDC314E"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"_Toc523735467" </w:instrText>
          </w:r>
          <w:r>
            <w:fldChar w:fldCharType="separate"/>
          </w:r>
          <w:r w:rsidR="00255C00" w:rsidRPr="00FC7EBC">
            <w:rPr>
              <w:rStyle w:val="Hypertextovodkaz"/>
            </w:rPr>
            <w:t>Působnost orgánů vysoké školy</w:t>
          </w:r>
          <w:r w:rsidR="00255C00">
            <w:rPr>
              <w:webHidden/>
            </w:rPr>
            <w:tab/>
          </w:r>
          <w:r w:rsidR="00255C00">
            <w:rPr>
              <w:webHidden/>
            </w:rPr>
            <w:fldChar w:fldCharType="begin"/>
          </w:r>
          <w:r w:rsidR="00255C00">
            <w:rPr>
              <w:webHidden/>
            </w:rPr>
            <w:instrText xml:space="preserve"> PAGEREF _Toc523735467 \h </w:instrText>
          </w:r>
          <w:r w:rsidR="00255C00">
            <w:rPr>
              <w:webHidden/>
            </w:rPr>
          </w:r>
          <w:r w:rsidR="00255C00">
            <w:rPr>
              <w:webHidden/>
            </w:rPr>
            <w:fldChar w:fldCharType="separate"/>
          </w:r>
          <w:ins w:id="4" w:author="Bronislav Chramcov" w:date="2018-11-15T15:40:00Z">
            <w:r w:rsidR="00E5346B">
              <w:rPr>
                <w:webHidden/>
              </w:rPr>
              <w:t>59</w:t>
            </w:r>
          </w:ins>
          <w:del w:id="5" w:author="Bronislav Chramcov" w:date="2018-11-15T15:39:00Z">
            <w:r w:rsidR="00FE2D72" w:rsidDel="00FE2D72">
              <w:rPr>
                <w:webHidden/>
              </w:rPr>
              <w:delText>90</w:delText>
            </w:r>
          </w:del>
          <w:r w:rsidR="00255C00">
            <w:rPr>
              <w:webHidden/>
            </w:rPr>
            <w:fldChar w:fldCharType="end"/>
          </w:r>
          <w:r>
            <w:fldChar w:fldCharType="end"/>
          </w:r>
        </w:p>
        <w:p w14:paraId="02B50C69" w14:textId="4B72DA18"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"_Toc523735468" </w:instrText>
          </w:r>
          <w:r>
            <w:rPr>
              <w:noProof/>
            </w:rPr>
            <w:fldChar w:fldCharType="separate"/>
          </w:r>
          <w:r w:rsidR="00255C00" w:rsidRPr="00FC7EBC">
            <w:rPr>
              <w:rStyle w:val="Hypertextovodkaz"/>
              <w:noProof/>
            </w:rPr>
            <w:t>Standardy 1.1-1.2</w:t>
          </w:r>
          <w:r w:rsidR="00255C00">
            <w:rPr>
              <w:noProof/>
              <w:webHidden/>
            </w:rPr>
            <w:tab/>
          </w:r>
          <w:r w:rsidR="00255C00">
            <w:rPr>
              <w:noProof/>
              <w:webHidden/>
            </w:rPr>
            <w:fldChar w:fldCharType="begin"/>
          </w:r>
          <w:r w:rsidR="00255C00">
            <w:rPr>
              <w:noProof/>
              <w:webHidden/>
            </w:rPr>
            <w:instrText xml:space="preserve"> PAGEREF _Toc523735468 \h </w:instrText>
          </w:r>
          <w:r w:rsidR="00255C00">
            <w:rPr>
              <w:noProof/>
              <w:webHidden/>
            </w:rPr>
          </w:r>
          <w:r w:rsidR="00255C00">
            <w:rPr>
              <w:noProof/>
              <w:webHidden/>
            </w:rPr>
            <w:fldChar w:fldCharType="separate"/>
          </w:r>
          <w:ins w:id="6" w:author="Bronislav Chramcov" w:date="2018-11-15T15:40:00Z">
            <w:r w:rsidR="00E5346B">
              <w:rPr>
                <w:noProof/>
                <w:webHidden/>
              </w:rPr>
              <w:t>59</w:t>
            </w:r>
          </w:ins>
          <w:del w:id="7" w:author="Bronislav Chramcov" w:date="2018-11-15T15:39:00Z">
            <w:r w:rsidR="00FE2D72" w:rsidDel="00FE2D72">
              <w:rPr>
                <w:noProof/>
                <w:webHidden/>
              </w:rPr>
              <w:delText>90</w:delText>
            </w:r>
          </w:del>
          <w:r w:rsidR="00255C00">
            <w:rPr>
              <w:noProof/>
              <w:webHidden/>
            </w:rPr>
            <w:fldChar w:fldCharType="end"/>
          </w:r>
          <w:r>
            <w:rPr>
              <w:noProof/>
            </w:rPr>
            <w:fldChar w:fldCharType="end"/>
          </w:r>
        </w:p>
        <w:p w14:paraId="76A9D150" w14:textId="0FB0CD6B"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"_Toc523735469" </w:instrText>
          </w:r>
          <w:r>
            <w:fldChar w:fldCharType="separate"/>
          </w:r>
          <w:r w:rsidR="00255C00" w:rsidRPr="00FC7EBC">
            <w:rPr>
              <w:rStyle w:val="Hypertextovodkaz"/>
            </w:rPr>
            <w:t>Vnitřní systém zajišťování kvality</w:t>
          </w:r>
          <w:r w:rsidR="00255C00">
            <w:rPr>
              <w:webHidden/>
            </w:rPr>
            <w:tab/>
          </w:r>
          <w:r w:rsidR="00255C00">
            <w:rPr>
              <w:webHidden/>
            </w:rPr>
            <w:fldChar w:fldCharType="begin"/>
          </w:r>
          <w:r w:rsidR="00255C00">
            <w:rPr>
              <w:webHidden/>
            </w:rPr>
            <w:instrText xml:space="preserve"> PAGEREF _Toc523735469 \h </w:instrText>
          </w:r>
          <w:r w:rsidR="00255C00">
            <w:rPr>
              <w:webHidden/>
            </w:rPr>
          </w:r>
          <w:r w:rsidR="00255C00">
            <w:rPr>
              <w:webHidden/>
            </w:rPr>
            <w:fldChar w:fldCharType="separate"/>
          </w:r>
          <w:ins w:id="8" w:author="Bronislav Chramcov" w:date="2018-11-15T15:40:00Z">
            <w:r w:rsidR="00E5346B">
              <w:rPr>
                <w:webHidden/>
              </w:rPr>
              <w:t>59</w:t>
            </w:r>
          </w:ins>
          <w:del w:id="9" w:author="Bronislav Chramcov" w:date="2018-11-15T15:39:00Z">
            <w:r w:rsidR="00FE2D72" w:rsidDel="00FE2D72">
              <w:rPr>
                <w:webHidden/>
              </w:rPr>
              <w:delText>90</w:delText>
            </w:r>
          </w:del>
          <w:r w:rsidR="00255C00">
            <w:rPr>
              <w:webHidden/>
            </w:rPr>
            <w:fldChar w:fldCharType="end"/>
          </w:r>
          <w:r>
            <w:fldChar w:fldCharType="end"/>
          </w:r>
        </w:p>
        <w:p w14:paraId="6BCFDA9B" w14:textId="03A53421"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"_Toc523735470" </w:instrText>
          </w:r>
          <w:r>
            <w:rPr>
              <w:noProof/>
            </w:rPr>
            <w:fldChar w:fldCharType="separate"/>
          </w:r>
          <w:r w:rsidR="00255C00" w:rsidRPr="00FC7EBC">
            <w:rPr>
              <w:rStyle w:val="Hypertextovodkaz"/>
              <w:noProof/>
            </w:rPr>
            <w:t>Standard 1.3: Vymezení pravomoci a odpovědnost za kvalitu</w:t>
          </w:r>
          <w:r w:rsidR="00255C00">
            <w:rPr>
              <w:noProof/>
              <w:webHidden/>
            </w:rPr>
            <w:tab/>
          </w:r>
          <w:r w:rsidR="00255C00">
            <w:rPr>
              <w:noProof/>
              <w:webHidden/>
            </w:rPr>
            <w:fldChar w:fldCharType="begin"/>
          </w:r>
          <w:r w:rsidR="00255C00">
            <w:rPr>
              <w:noProof/>
              <w:webHidden/>
            </w:rPr>
            <w:instrText xml:space="preserve"> PAGEREF _Toc523735470 \h </w:instrText>
          </w:r>
          <w:r w:rsidR="00255C00">
            <w:rPr>
              <w:noProof/>
              <w:webHidden/>
            </w:rPr>
          </w:r>
          <w:r w:rsidR="00255C00">
            <w:rPr>
              <w:noProof/>
              <w:webHidden/>
            </w:rPr>
            <w:fldChar w:fldCharType="separate"/>
          </w:r>
          <w:ins w:id="10" w:author="Bronislav Chramcov" w:date="2018-11-15T15:40:00Z">
            <w:r w:rsidR="00E5346B">
              <w:rPr>
                <w:noProof/>
                <w:webHidden/>
              </w:rPr>
              <w:t>59</w:t>
            </w:r>
          </w:ins>
          <w:del w:id="11" w:author="Bronislav Chramcov" w:date="2018-11-15T15:39:00Z">
            <w:r w:rsidR="00FE2D72" w:rsidDel="00FE2D72">
              <w:rPr>
                <w:noProof/>
                <w:webHidden/>
              </w:rPr>
              <w:delText>90</w:delText>
            </w:r>
          </w:del>
          <w:r w:rsidR="00255C00">
            <w:rPr>
              <w:noProof/>
              <w:webHidden/>
            </w:rPr>
            <w:fldChar w:fldCharType="end"/>
          </w:r>
          <w:r>
            <w:rPr>
              <w:noProof/>
            </w:rPr>
            <w:fldChar w:fldCharType="end"/>
          </w:r>
        </w:p>
        <w:p w14:paraId="2002567C" w14:textId="306CDCE7"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"_Toc523735471" </w:instrText>
          </w:r>
          <w:r>
            <w:rPr>
              <w:noProof/>
            </w:rPr>
            <w:fldChar w:fldCharType="separate"/>
          </w:r>
          <w:r w:rsidR="00255C00" w:rsidRPr="00FC7EBC">
            <w:rPr>
              <w:rStyle w:val="Hypertextovodkaz"/>
              <w:noProof/>
            </w:rPr>
            <w:t>Standard 1.4: Procesy vzniku a úprav studijních programů</w:t>
          </w:r>
          <w:r w:rsidR="00255C00">
            <w:rPr>
              <w:noProof/>
              <w:webHidden/>
            </w:rPr>
            <w:tab/>
          </w:r>
          <w:r w:rsidR="00255C00">
            <w:rPr>
              <w:noProof/>
              <w:webHidden/>
            </w:rPr>
            <w:fldChar w:fldCharType="begin"/>
          </w:r>
          <w:r w:rsidR="00255C00">
            <w:rPr>
              <w:noProof/>
              <w:webHidden/>
            </w:rPr>
            <w:instrText xml:space="preserve"> PAGEREF _Toc523735471 \h </w:instrText>
          </w:r>
          <w:r w:rsidR="00255C00">
            <w:rPr>
              <w:noProof/>
              <w:webHidden/>
            </w:rPr>
          </w:r>
          <w:r w:rsidR="00255C00">
            <w:rPr>
              <w:noProof/>
              <w:webHidden/>
            </w:rPr>
            <w:fldChar w:fldCharType="separate"/>
          </w:r>
          <w:ins w:id="12" w:author="Bronislav Chramcov" w:date="2018-11-15T15:40:00Z">
            <w:r w:rsidR="00E5346B">
              <w:rPr>
                <w:noProof/>
                <w:webHidden/>
              </w:rPr>
              <w:t>59</w:t>
            </w:r>
          </w:ins>
          <w:del w:id="13" w:author="Bronislav Chramcov" w:date="2018-11-15T15:39:00Z">
            <w:r w:rsidR="00FE2D72" w:rsidDel="00FE2D72">
              <w:rPr>
                <w:noProof/>
                <w:webHidden/>
              </w:rPr>
              <w:delText>90</w:delText>
            </w:r>
          </w:del>
          <w:r w:rsidR="00255C00">
            <w:rPr>
              <w:noProof/>
              <w:webHidden/>
            </w:rPr>
            <w:fldChar w:fldCharType="end"/>
          </w:r>
          <w:r>
            <w:rPr>
              <w:noProof/>
            </w:rPr>
            <w:fldChar w:fldCharType="end"/>
          </w:r>
        </w:p>
        <w:p w14:paraId="14BC955D" w14:textId="0C44FA31"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"_Toc523735472" </w:instrText>
          </w:r>
          <w:r>
            <w:rPr>
              <w:noProof/>
            </w:rPr>
            <w:fldChar w:fldCharType="separate"/>
          </w:r>
          <w:r w:rsidR="00255C00" w:rsidRPr="00FC7EBC">
            <w:rPr>
              <w:rStyle w:val="Hypertextovodkaz"/>
              <w:noProof/>
            </w:rPr>
            <w:t>Standard 1.5: Principy a systém uznávání zahraničního vzdělávání pro přijetí ke studiu</w:t>
          </w:r>
          <w:r w:rsidR="00255C00">
            <w:rPr>
              <w:noProof/>
              <w:webHidden/>
            </w:rPr>
            <w:tab/>
          </w:r>
          <w:r w:rsidR="00255C00">
            <w:rPr>
              <w:noProof/>
              <w:webHidden/>
            </w:rPr>
            <w:fldChar w:fldCharType="begin"/>
          </w:r>
          <w:r w:rsidR="00255C00">
            <w:rPr>
              <w:noProof/>
              <w:webHidden/>
            </w:rPr>
            <w:instrText xml:space="preserve"> PAGEREF _Toc523735472 \h </w:instrText>
          </w:r>
          <w:r w:rsidR="00255C00">
            <w:rPr>
              <w:noProof/>
              <w:webHidden/>
            </w:rPr>
          </w:r>
          <w:r w:rsidR="00255C00">
            <w:rPr>
              <w:noProof/>
              <w:webHidden/>
            </w:rPr>
            <w:fldChar w:fldCharType="separate"/>
          </w:r>
          <w:ins w:id="14" w:author="Bronislav Chramcov" w:date="2018-11-15T15:40:00Z">
            <w:r w:rsidR="00E5346B">
              <w:rPr>
                <w:noProof/>
                <w:webHidden/>
              </w:rPr>
              <w:t>59</w:t>
            </w:r>
          </w:ins>
          <w:del w:id="15" w:author="Bronislav Chramcov" w:date="2018-11-15T15:39:00Z">
            <w:r w:rsidR="00FE2D72" w:rsidDel="00FE2D72">
              <w:rPr>
                <w:noProof/>
                <w:webHidden/>
              </w:rPr>
              <w:delText>90</w:delText>
            </w:r>
          </w:del>
          <w:r w:rsidR="00255C00">
            <w:rPr>
              <w:noProof/>
              <w:webHidden/>
            </w:rPr>
            <w:fldChar w:fldCharType="end"/>
          </w:r>
          <w:r>
            <w:rPr>
              <w:noProof/>
            </w:rPr>
            <w:fldChar w:fldCharType="end"/>
          </w:r>
        </w:p>
        <w:p w14:paraId="21BABABF" w14:textId="7E688DB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"_Toc523735473" </w:instrText>
          </w:r>
          <w:r>
            <w:rPr>
              <w:noProof/>
            </w:rPr>
            <w:fldChar w:fldCharType="separate"/>
          </w:r>
          <w:r w:rsidR="00255C00" w:rsidRPr="00FC7EBC">
            <w:rPr>
              <w:rStyle w:val="Hypertextovodkaz"/>
              <w:noProof/>
            </w:rPr>
            <w:t>Standard 1.6: Vedení kvalifikačních a rigorózních prací</w:t>
          </w:r>
          <w:r w:rsidR="00255C00">
            <w:rPr>
              <w:noProof/>
              <w:webHidden/>
            </w:rPr>
            <w:tab/>
          </w:r>
          <w:r w:rsidR="00255C00">
            <w:rPr>
              <w:noProof/>
              <w:webHidden/>
            </w:rPr>
            <w:fldChar w:fldCharType="begin"/>
          </w:r>
          <w:r w:rsidR="00255C00">
            <w:rPr>
              <w:noProof/>
              <w:webHidden/>
            </w:rPr>
            <w:instrText xml:space="preserve"> PAGEREF _Toc523735473 \h </w:instrText>
          </w:r>
          <w:r w:rsidR="00255C00">
            <w:rPr>
              <w:noProof/>
              <w:webHidden/>
            </w:rPr>
          </w:r>
          <w:r w:rsidR="00255C00">
            <w:rPr>
              <w:noProof/>
              <w:webHidden/>
            </w:rPr>
            <w:fldChar w:fldCharType="separate"/>
          </w:r>
          <w:ins w:id="16" w:author="Bronislav Chramcov" w:date="2018-11-15T15:40:00Z">
            <w:r w:rsidR="00E5346B">
              <w:rPr>
                <w:noProof/>
                <w:webHidden/>
              </w:rPr>
              <w:t>60</w:t>
            </w:r>
          </w:ins>
          <w:del w:id="17" w:author="Bronislav Chramcov" w:date="2018-11-15T15:39:00Z">
            <w:r w:rsidR="00FE2D72" w:rsidDel="00FE2D72">
              <w:rPr>
                <w:noProof/>
                <w:webHidden/>
              </w:rPr>
              <w:delText>91</w:delText>
            </w:r>
          </w:del>
          <w:r w:rsidR="00255C00">
            <w:rPr>
              <w:noProof/>
              <w:webHidden/>
            </w:rPr>
            <w:fldChar w:fldCharType="end"/>
          </w:r>
          <w:r>
            <w:rPr>
              <w:noProof/>
            </w:rPr>
            <w:fldChar w:fldCharType="end"/>
          </w:r>
        </w:p>
        <w:p w14:paraId="139B0070" w14:textId="259F0E23"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"_Toc523735474" </w:instrText>
          </w:r>
          <w:r>
            <w:rPr>
              <w:noProof/>
            </w:rPr>
            <w:fldChar w:fldCharType="separate"/>
          </w:r>
          <w:r w:rsidR="00255C00" w:rsidRPr="00FC7EBC">
            <w:rPr>
              <w:rStyle w:val="Hypertextovodkaz"/>
              <w:noProof/>
            </w:rPr>
            <w:t>Standard 1.7: Procesy zpětné vazby při hodnocení kvality</w:t>
          </w:r>
          <w:r w:rsidR="00255C00">
            <w:rPr>
              <w:noProof/>
              <w:webHidden/>
            </w:rPr>
            <w:tab/>
          </w:r>
          <w:r w:rsidR="00255C00">
            <w:rPr>
              <w:noProof/>
              <w:webHidden/>
            </w:rPr>
            <w:fldChar w:fldCharType="begin"/>
          </w:r>
          <w:r w:rsidR="00255C00">
            <w:rPr>
              <w:noProof/>
              <w:webHidden/>
            </w:rPr>
            <w:instrText xml:space="preserve"> PAGEREF _Toc523735474 \h </w:instrText>
          </w:r>
          <w:r w:rsidR="00255C00">
            <w:rPr>
              <w:noProof/>
              <w:webHidden/>
            </w:rPr>
          </w:r>
          <w:r w:rsidR="00255C00">
            <w:rPr>
              <w:noProof/>
              <w:webHidden/>
            </w:rPr>
            <w:fldChar w:fldCharType="separate"/>
          </w:r>
          <w:ins w:id="18" w:author="Bronislav Chramcov" w:date="2018-11-15T15:40:00Z">
            <w:r w:rsidR="00E5346B">
              <w:rPr>
                <w:noProof/>
                <w:webHidden/>
              </w:rPr>
              <w:t>60</w:t>
            </w:r>
          </w:ins>
          <w:del w:id="19" w:author="Bronislav Chramcov" w:date="2018-11-15T15:39:00Z">
            <w:r w:rsidR="00FE2D72" w:rsidDel="00FE2D72">
              <w:rPr>
                <w:noProof/>
                <w:webHidden/>
              </w:rPr>
              <w:delText>91</w:delText>
            </w:r>
          </w:del>
          <w:r w:rsidR="00255C00">
            <w:rPr>
              <w:noProof/>
              <w:webHidden/>
            </w:rPr>
            <w:fldChar w:fldCharType="end"/>
          </w:r>
          <w:r>
            <w:rPr>
              <w:noProof/>
            </w:rPr>
            <w:fldChar w:fldCharType="end"/>
          </w:r>
        </w:p>
        <w:p w14:paraId="3C6C945E" w14:textId="077486AB"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"_Toc523735475" </w:instrText>
          </w:r>
          <w:r>
            <w:rPr>
              <w:noProof/>
            </w:rPr>
            <w:fldChar w:fldCharType="separate"/>
          </w:r>
          <w:r w:rsidR="00255C00" w:rsidRPr="00FC7EBC">
            <w:rPr>
              <w:rStyle w:val="Hypertextovodkaz"/>
              <w:noProof/>
            </w:rPr>
            <w:t>Standard 1.8: Sledování úspěšnosti uchazečů o studium, studentů a uplatnitelnosti absolventů</w:t>
          </w:r>
          <w:r w:rsidR="00255C00">
            <w:rPr>
              <w:noProof/>
              <w:webHidden/>
            </w:rPr>
            <w:tab/>
          </w:r>
          <w:r w:rsidR="00255C00">
            <w:rPr>
              <w:noProof/>
              <w:webHidden/>
            </w:rPr>
            <w:fldChar w:fldCharType="begin"/>
          </w:r>
          <w:r w:rsidR="00255C00">
            <w:rPr>
              <w:noProof/>
              <w:webHidden/>
            </w:rPr>
            <w:instrText xml:space="preserve"> PAGEREF _Toc523735475 \h </w:instrText>
          </w:r>
          <w:r w:rsidR="00255C00">
            <w:rPr>
              <w:noProof/>
              <w:webHidden/>
            </w:rPr>
          </w:r>
          <w:r w:rsidR="00255C00">
            <w:rPr>
              <w:noProof/>
              <w:webHidden/>
            </w:rPr>
            <w:fldChar w:fldCharType="separate"/>
          </w:r>
          <w:ins w:id="20" w:author="Bronislav Chramcov" w:date="2018-11-15T15:40:00Z">
            <w:r w:rsidR="00E5346B">
              <w:rPr>
                <w:noProof/>
                <w:webHidden/>
              </w:rPr>
              <w:t>60</w:t>
            </w:r>
          </w:ins>
          <w:del w:id="21" w:author="Bronislav Chramcov" w:date="2018-11-15T15:39:00Z">
            <w:r w:rsidR="00FE2D72" w:rsidDel="00FE2D72">
              <w:rPr>
                <w:noProof/>
                <w:webHidden/>
              </w:rPr>
              <w:delText>91</w:delText>
            </w:r>
          </w:del>
          <w:r w:rsidR="00255C00">
            <w:rPr>
              <w:noProof/>
              <w:webHidden/>
            </w:rPr>
            <w:fldChar w:fldCharType="end"/>
          </w:r>
          <w:r>
            <w:rPr>
              <w:noProof/>
            </w:rPr>
            <w:fldChar w:fldCharType="end"/>
          </w:r>
        </w:p>
        <w:p w14:paraId="2C849F29" w14:textId="06485FAD"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"_Toc523735476" </w:instrText>
          </w:r>
          <w:r>
            <w:fldChar w:fldCharType="separate"/>
          </w:r>
          <w:r w:rsidR="00255C00" w:rsidRPr="00FC7EBC">
            <w:rPr>
              <w:rStyle w:val="Hypertextovodkaz"/>
            </w:rPr>
            <w:t>Vzdělávací a tvůrčí činnost</w:t>
          </w:r>
          <w:r w:rsidR="00255C00">
            <w:rPr>
              <w:webHidden/>
            </w:rPr>
            <w:tab/>
          </w:r>
          <w:r w:rsidR="00255C00">
            <w:rPr>
              <w:webHidden/>
            </w:rPr>
            <w:fldChar w:fldCharType="begin"/>
          </w:r>
          <w:r w:rsidR="00255C00">
            <w:rPr>
              <w:webHidden/>
            </w:rPr>
            <w:instrText xml:space="preserve"> PAGEREF _Toc523735476 \h </w:instrText>
          </w:r>
          <w:r w:rsidR="00255C00">
            <w:rPr>
              <w:webHidden/>
            </w:rPr>
          </w:r>
          <w:r w:rsidR="00255C00">
            <w:rPr>
              <w:webHidden/>
            </w:rPr>
            <w:fldChar w:fldCharType="separate"/>
          </w:r>
          <w:ins w:id="22" w:author="Bronislav Chramcov" w:date="2018-11-15T15:40:00Z">
            <w:r w:rsidR="00E5346B">
              <w:rPr>
                <w:webHidden/>
              </w:rPr>
              <w:t>61</w:t>
            </w:r>
          </w:ins>
          <w:del w:id="23" w:author="Bronislav Chramcov" w:date="2018-11-15T15:39:00Z">
            <w:r w:rsidR="00FE2D72" w:rsidDel="00FE2D72">
              <w:rPr>
                <w:webHidden/>
              </w:rPr>
              <w:delText>92</w:delText>
            </w:r>
          </w:del>
          <w:r w:rsidR="00255C00">
            <w:rPr>
              <w:webHidden/>
            </w:rPr>
            <w:fldChar w:fldCharType="end"/>
          </w:r>
          <w:r>
            <w:fldChar w:fldCharType="end"/>
          </w:r>
        </w:p>
        <w:p w14:paraId="76DAA688" w14:textId="73440866"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"_Toc523735477" </w:instrText>
          </w:r>
          <w:r>
            <w:rPr>
              <w:noProof/>
            </w:rPr>
            <w:fldChar w:fldCharType="separate"/>
          </w:r>
          <w:r w:rsidR="00255C00" w:rsidRPr="00FC7EBC">
            <w:rPr>
              <w:rStyle w:val="Hypertextovodkaz"/>
              <w:noProof/>
            </w:rPr>
            <w:t>Standard 1.9: Mezinárodní rozměr a aplikace soudobého stavu poznání</w:t>
          </w:r>
          <w:r w:rsidR="00255C00">
            <w:rPr>
              <w:noProof/>
              <w:webHidden/>
            </w:rPr>
            <w:tab/>
          </w:r>
          <w:r w:rsidR="00255C00">
            <w:rPr>
              <w:noProof/>
              <w:webHidden/>
            </w:rPr>
            <w:fldChar w:fldCharType="begin"/>
          </w:r>
          <w:r w:rsidR="00255C00">
            <w:rPr>
              <w:noProof/>
              <w:webHidden/>
            </w:rPr>
            <w:instrText xml:space="preserve"> PAGEREF _Toc523735477 \h </w:instrText>
          </w:r>
          <w:r w:rsidR="00255C00">
            <w:rPr>
              <w:noProof/>
              <w:webHidden/>
            </w:rPr>
          </w:r>
          <w:r w:rsidR="00255C00">
            <w:rPr>
              <w:noProof/>
              <w:webHidden/>
            </w:rPr>
            <w:fldChar w:fldCharType="separate"/>
          </w:r>
          <w:ins w:id="24" w:author="Bronislav Chramcov" w:date="2018-11-15T15:40:00Z">
            <w:r w:rsidR="00E5346B">
              <w:rPr>
                <w:noProof/>
                <w:webHidden/>
              </w:rPr>
              <w:t>61</w:t>
            </w:r>
          </w:ins>
          <w:del w:id="25" w:author="Bronislav Chramcov" w:date="2018-11-15T15:39:00Z">
            <w:r w:rsidR="00FE2D72" w:rsidDel="00FE2D72">
              <w:rPr>
                <w:noProof/>
                <w:webHidden/>
              </w:rPr>
              <w:delText>92</w:delText>
            </w:r>
          </w:del>
          <w:r w:rsidR="00255C00">
            <w:rPr>
              <w:noProof/>
              <w:webHidden/>
            </w:rPr>
            <w:fldChar w:fldCharType="end"/>
          </w:r>
          <w:r>
            <w:rPr>
              <w:noProof/>
            </w:rPr>
            <w:fldChar w:fldCharType="end"/>
          </w:r>
        </w:p>
        <w:p w14:paraId="3D33A9EA" w14:textId="55C28DF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"_Toc523735478" </w:instrText>
          </w:r>
          <w:r>
            <w:rPr>
              <w:noProof/>
            </w:rPr>
            <w:fldChar w:fldCharType="separate"/>
          </w:r>
          <w:r w:rsidR="00255C00" w:rsidRPr="00FC7EBC">
            <w:rPr>
              <w:rStyle w:val="Hypertextovodkaz"/>
              <w:noProof/>
            </w:rPr>
            <w:t>Standard 1.10: Spolupráce s praxí při uskutečňování studijních programů</w:t>
          </w:r>
          <w:r w:rsidR="00255C00">
            <w:rPr>
              <w:noProof/>
              <w:webHidden/>
            </w:rPr>
            <w:tab/>
          </w:r>
          <w:r w:rsidR="00255C00">
            <w:rPr>
              <w:noProof/>
              <w:webHidden/>
            </w:rPr>
            <w:fldChar w:fldCharType="begin"/>
          </w:r>
          <w:r w:rsidR="00255C00">
            <w:rPr>
              <w:noProof/>
              <w:webHidden/>
            </w:rPr>
            <w:instrText xml:space="preserve"> PAGEREF _Toc523735478 \h </w:instrText>
          </w:r>
          <w:r w:rsidR="00255C00">
            <w:rPr>
              <w:noProof/>
              <w:webHidden/>
            </w:rPr>
          </w:r>
          <w:r w:rsidR="00255C00">
            <w:rPr>
              <w:noProof/>
              <w:webHidden/>
            </w:rPr>
            <w:fldChar w:fldCharType="separate"/>
          </w:r>
          <w:ins w:id="26" w:author="Bronislav Chramcov" w:date="2018-11-15T15:40:00Z">
            <w:r w:rsidR="00E5346B">
              <w:rPr>
                <w:noProof/>
                <w:webHidden/>
              </w:rPr>
              <w:t>61</w:t>
            </w:r>
          </w:ins>
          <w:del w:id="27" w:author="Bronislav Chramcov" w:date="2018-11-15T15:39:00Z">
            <w:r w:rsidR="00FE2D72" w:rsidDel="00FE2D72">
              <w:rPr>
                <w:noProof/>
                <w:webHidden/>
              </w:rPr>
              <w:delText>92</w:delText>
            </w:r>
          </w:del>
          <w:r w:rsidR="00255C00">
            <w:rPr>
              <w:noProof/>
              <w:webHidden/>
            </w:rPr>
            <w:fldChar w:fldCharType="end"/>
          </w:r>
          <w:r>
            <w:rPr>
              <w:noProof/>
            </w:rPr>
            <w:fldChar w:fldCharType="end"/>
          </w:r>
        </w:p>
        <w:p w14:paraId="020A4F40" w14:textId="1941CDF7"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"_Toc523735479" </w:instrText>
          </w:r>
          <w:r>
            <w:rPr>
              <w:noProof/>
            </w:rPr>
            <w:fldChar w:fldCharType="separate"/>
          </w:r>
          <w:r w:rsidR="00255C00" w:rsidRPr="00FC7EBC">
            <w:rPr>
              <w:rStyle w:val="Hypertextovodkaz"/>
              <w:noProof/>
            </w:rPr>
            <w:t>Standard 1.11: Spolupráce s praxí při tvorbě studijních programů</w:t>
          </w:r>
          <w:r w:rsidR="00255C00">
            <w:rPr>
              <w:noProof/>
              <w:webHidden/>
            </w:rPr>
            <w:tab/>
          </w:r>
          <w:r w:rsidR="00255C00">
            <w:rPr>
              <w:noProof/>
              <w:webHidden/>
            </w:rPr>
            <w:fldChar w:fldCharType="begin"/>
          </w:r>
          <w:r w:rsidR="00255C00">
            <w:rPr>
              <w:noProof/>
              <w:webHidden/>
            </w:rPr>
            <w:instrText xml:space="preserve"> PAGEREF _Toc523735479 \h </w:instrText>
          </w:r>
          <w:r w:rsidR="00255C00">
            <w:rPr>
              <w:noProof/>
              <w:webHidden/>
            </w:rPr>
          </w:r>
          <w:r w:rsidR="00255C00">
            <w:rPr>
              <w:noProof/>
              <w:webHidden/>
            </w:rPr>
            <w:fldChar w:fldCharType="separate"/>
          </w:r>
          <w:ins w:id="28" w:author="Bronislav Chramcov" w:date="2018-11-15T15:40:00Z">
            <w:r w:rsidR="00E5346B">
              <w:rPr>
                <w:noProof/>
                <w:webHidden/>
              </w:rPr>
              <w:t>61</w:t>
            </w:r>
          </w:ins>
          <w:del w:id="29" w:author="Bronislav Chramcov" w:date="2018-11-15T15:39:00Z">
            <w:r w:rsidR="00FE2D72" w:rsidDel="00FE2D72">
              <w:rPr>
                <w:noProof/>
                <w:webHidden/>
              </w:rPr>
              <w:delText>92</w:delText>
            </w:r>
          </w:del>
          <w:r w:rsidR="00255C00">
            <w:rPr>
              <w:noProof/>
              <w:webHidden/>
            </w:rPr>
            <w:fldChar w:fldCharType="end"/>
          </w:r>
          <w:r>
            <w:rPr>
              <w:noProof/>
            </w:rPr>
            <w:fldChar w:fldCharType="end"/>
          </w:r>
        </w:p>
        <w:p w14:paraId="608F0A89" w14:textId="3B877973"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"_Toc523735480" </w:instrText>
          </w:r>
          <w:r>
            <w:fldChar w:fldCharType="separate"/>
          </w:r>
          <w:r w:rsidR="00255C00" w:rsidRPr="00FC7EBC">
            <w:rPr>
              <w:rStyle w:val="Hypertextovodkaz"/>
            </w:rPr>
            <w:t>Podpůrné zdroje a administrativa</w:t>
          </w:r>
          <w:r w:rsidR="00255C00">
            <w:rPr>
              <w:webHidden/>
            </w:rPr>
            <w:tab/>
          </w:r>
          <w:r w:rsidR="00255C00">
            <w:rPr>
              <w:webHidden/>
            </w:rPr>
            <w:fldChar w:fldCharType="begin"/>
          </w:r>
          <w:r w:rsidR="00255C00">
            <w:rPr>
              <w:webHidden/>
            </w:rPr>
            <w:instrText xml:space="preserve"> PAGEREF _Toc523735480 \h </w:instrText>
          </w:r>
          <w:r w:rsidR="00255C00">
            <w:rPr>
              <w:webHidden/>
            </w:rPr>
          </w:r>
          <w:r w:rsidR="00255C00">
            <w:rPr>
              <w:webHidden/>
            </w:rPr>
            <w:fldChar w:fldCharType="separate"/>
          </w:r>
          <w:ins w:id="30" w:author="Bronislav Chramcov" w:date="2018-11-15T15:40:00Z">
            <w:r w:rsidR="00E5346B">
              <w:rPr>
                <w:webHidden/>
              </w:rPr>
              <w:t>62</w:t>
            </w:r>
          </w:ins>
          <w:del w:id="31" w:author="Bronislav Chramcov" w:date="2018-11-15T15:39:00Z">
            <w:r w:rsidR="00FE2D72" w:rsidDel="00FE2D72">
              <w:rPr>
                <w:webHidden/>
              </w:rPr>
              <w:delText>93</w:delText>
            </w:r>
          </w:del>
          <w:r w:rsidR="00255C00">
            <w:rPr>
              <w:webHidden/>
            </w:rPr>
            <w:fldChar w:fldCharType="end"/>
          </w:r>
          <w:r>
            <w:fldChar w:fldCharType="end"/>
          </w:r>
        </w:p>
        <w:p w14:paraId="6A942421" w14:textId="73E34C94"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"_Toc523735481" </w:instrText>
          </w:r>
          <w:r>
            <w:rPr>
              <w:noProof/>
            </w:rPr>
            <w:fldChar w:fldCharType="separate"/>
          </w:r>
          <w:r w:rsidR="00255C00" w:rsidRPr="00FC7EBC">
            <w:rPr>
              <w:rStyle w:val="Hypertextovodkaz"/>
              <w:noProof/>
            </w:rPr>
            <w:t>Standard 1.12: Informační systém</w:t>
          </w:r>
          <w:r w:rsidR="00255C00">
            <w:rPr>
              <w:noProof/>
              <w:webHidden/>
            </w:rPr>
            <w:tab/>
          </w:r>
          <w:r w:rsidR="00255C00">
            <w:rPr>
              <w:noProof/>
              <w:webHidden/>
            </w:rPr>
            <w:fldChar w:fldCharType="begin"/>
          </w:r>
          <w:r w:rsidR="00255C00">
            <w:rPr>
              <w:noProof/>
              <w:webHidden/>
            </w:rPr>
            <w:instrText xml:space="preserve"> PAGEREF _Toc523735481 \h </w:instrText>
          </w:r>
          <w:r w:rsidR="00255C00">
            <w:rPr>
              <w:noProof/>
              <w:webHidden/>
            </w:rPr>
          </w:r>
          <w:r w:rsidR="00255C00">
            <w:rPr>
              <w:noProof/>
              <w:webHidden/>
            </w:rPr>
            <w:fldChar w:fldCharType="separate"/>
          </w:r>
          <w:ins w:id="32" w:author="Bronislav Chramcov" w:date="2018-11-15T15:40:00Z">
            <w:r w:rsidR="00E5346B">
              <w:rPr>
                <w:noProof/>
                <w:webHidden/>
              </w:rPr>
              <w:t>62</w:t>
            </w:r>
          </w:ins>
          <w:del w:id="33" w:author="Bronislav Chramcov" w:date="2018-11-15T15:39:00Z">
            <w:r w:rsidR="00FE2D72" w:rsidDel="00FE2D72">
              <w:rPr>
                <w:noProof/>
                <w:webHidden/>
              </w:rPr>
              <w:delText>93</w:delText>
            </w:r>
          </w:del>
          <w:r w:rsidR="00255C00">
            <w:rPr>
              <w:noProof/>
              <w:webHidden/>
            </w:rPr>
            <w:fldChar w:fldCharType="end"/>
          </w:r>
          <w:r>
            <w:rPr>
              <w:noProof/>
            </w:rPr>
            <w:fldChar w:fldCharType="end"/>
          </w:r>
        </w:p>
        <w:p w14:paraId="503AE838" w14:textId="2DA1FEA4"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"_Toc523735482" </w:instrText>
          </w:r>
          <w:r>
            <w:rPr>
              <w:noProof/>
            </w:rPr>
            <w:fldChar w:fldCharType="separate"/>
          </w:r>
          <w:r w:rsidR="00255C00" w:rsidRPr="00FC7EBC">
            <w:rPr>
              <w:rStyle w:val="Hypertextovodkaz"/>
              <w:noProof/>
            </w:rPr>
            <w:t>Standard 1.13: Knihovny a elektronické zdroje</w:t>
          </w:r>
          <w:r w:rsidR="00255C00">
            <w:rPr>
              <w:noProof/>
              <w:webHidden/>
            </w:rPr>
            <w:tab/>
          </w:r>
          <w:r w:rsidR="00255C00">
            <w:rPr>
              <w:noProof/>
              <w:webHidden/>
            </w:rPr>
            <w:fldChar w:fldCharType="begin"/>
          </w:r>
          <w:r w:rsidR="00255C00">
            <w:rPr>
              <w:noProof/>
              <w:webHidden/>
            </w:rPr>
            <w:instrText xml:space="preserve"> PAGEREF _Toc523735482 \h </w:instrText>
          </w:r>
          <w:r w:rsidR="00255C00">
            <w:rPr>
              <w:noProof/>
              <w:webHidden/>
            </w:rPr>
          </w:r>
          <w:r w:rsidR="00255C00">
            <w:rPr>
              <w:noProof/>
              <w:webHidden/>
            </w:rPr>
            <w:fldChar w:fldCharType="separate"/>
          </w:r>
          <w:ins w:id="34" w:author="Bronislav Chramcov" w:date="2018-11-15T15:40:00Z">
            <w:r w:rsidR="00E5346B">
              <w:rPr>
                <w:noProof/>
                <w:webHidden/>
              </w:rPr>
              <w:t>63</w:t>
            </w:r>
          </w:ins>
          <w:del w:id="35" w:author="Bronislav Chramcov" w:date="2018-11-15T15:39:00Z">
            <w:r w:rsidR="00FE2D72" w:rsidDel="00FE2D72">
              <w:rPr>
                <w:noProof/>
                <w:webHidden/>
              </w:rPr>
              <w:delText>94</w:delText>
            </w:r>
          </w:del>
          <w:r w:rsidR="00255C00">
            <w:rPr>
              <w:noProof/>
              <w:webHidden/>
            </w:rPr>
            <w:fldChar w:fldCharType="end"/>
          </w:r>
          <w:r>
            <w:rPr>
              <w:noProof/>
            </w:rPr>
            <w:fldChar w:fldCharType="end"/>
          </w:r>
        </w:p>
        <w:p w14:paraId="7EEB8B33" w14:textId="737A6E7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"_Toc523735483" </w:instrText>
          </w:r>
          <w:r>
            <w:rPr>
              <w:noProof/>
            </w:rPr>
            <w:fldChar w:fldCharType="separate"/>
          </w:r>
          <w:r w:rsidR="00255C00" w:rsidRPr="00FC7EBC">
            <w:rPr>
              <w:rStyle w:val="Hypertextovodkaz"/>
              <w:noProof/>
            </w:rPr>
            <w:t>Standard 1.14: Studium studentů se specifickými potřebami</w:t>
          </w:r>
          <w:r w:rsidR="00255C00">
            <w:rPr>
              <w:noProof/>
              <w:webHidden/>
            </w:rPr>
            <w:tab/>
          </w:r>
          <w:r w:rsidR="00255C00">
            <w:rPr>
              <w:noProof/>
              <w:webHidden/>
            </w:rPr>
            <w:fldChar w:fldCharType="begin"/>
          </w:r>
          <w:r w:rsidR="00255C00">
            <w:rPr>
              <w:noProof/>
              <w:webHidden/>
            </w:rPr>
            <w:instrText xml:space="preserve"> PAGEREF _Toc523735483 \h </w:instrText>
          </w:r>
          <w:r w:rsidR="00255C00">
            <w:rPr>
              <w:noProof/>
              <w:webHidden/>
            </w:rPr>
          </w:r>
          <w:r w:rsidR="00255C00">
            <w:rPr>
              <w:noProof/>
              <w:webHidden/>
            </w:rPr>
            <w:fldChar w:fldCharType="separate"/>
          </w:r>
          <w:ins w:id="36" w:author="Bronislav Chramcov" w:date="2018-11-15T15:40:00Z">
            <w:r w:rsidR="00E5346B">
              <w:rPr>
                <w:noProof/>
                <w:webHidden/>
              </w:rPr>
              <w:t>64</w:t>
            </w:r>
          </w:ins>
          <w:del w:id="37" w:author="Bronislav Chramcov" w:date="2018-11-15T15:39:00Z">
            <w:r w:rsidR="00FE2D72" w:rsidDel="00FE2D72">
              <w:rPr>
                <w:noProof/>
                <w:webHidden/>
              </w:rPr>
              <w:delText>95</w:delText>
            </w:r>
          </w:del>
          <w:r w:rsidR="00255C00">
            <w:rPr>
              <w:noProof/>
              <w:webHidden/>
            </w:rPr>
            <w:fldChar w:fldCharType="end"/>
          </w:r>
          <w:r>
            <w:rPr>
              <w:noProof/>
            </w:rPr>
            <w:fldChar w:fldCharType="end"/>
          </w:r>
        </w:p>
        <w:p w14:paraId="2D482215" w14:textId="3338007D"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"_Toc523735484" </w:instrText>
          </w:r>
          <w:r>
            <w:rPr>
              <w:noProof/>
            </w:rPr>
            <w:fldChar w:fldCharType="separate"/>
          </w:r>
          <w:r w:rsidR="00255C00" w:rsidRPr="00FC7EBC">
            <w:rPr>
              <w:rStyle w:val="Hypertextovodkaz"/>
              <w:noProof/>
            </w:rPr>
            <w:t>Standard 1.15: Opatření proti neetickému jednání a k ochraně duševního vlastnictví</w:t>
          </w:r>
          <w:r w:rsidR="00255C00">
            <w:rPr>
              <w:noProof/>
              <w:webHidden/>
            </w:rPr>
            <w:tab/>
          </w:r>
          <w:r w:rsidR="00255C00">
            <w:rPr>
              <w:noProof/>
              <w:webHidden/>
            </w:rPr>
            <w:fldChar w:fldCharType="begin"/>
          </w:r>
          <w:r w:rsidR="00255C00">
            <w:rPr>
              <w:noProof/>
              <w:webHidden/>
            </w:rPr>
            <w:instrText xml:space="preserve"> PAGEREF _Toc523735484 \h </w:instrText>
          </w:r>
          <w:r w:rsidR="00255C00">
            <w:rPr>
              <w:noProof/>
              <w:webHidden/>
            </w:rPr>
          </w:r>
          <w:r w:rsidR="00255C00">
            <w:rPr>
              <w:noProof/>
              <w:webHidden/>
            </w:rPr>
            <w:fldChar w:fldCharType="separate"/>
          </w:r>
          <w:ins w:id="38" w:author="Bronislav Chramcov" w:date="2018-11-15T15:40:00Z">
            <w:r w:rsidR="00E5346B">
              <w:rPr>
                <w:noProof/>
                <w:webHidden/>
              </w:rPr>
              <w:t>65</w:t>
            </w:r>
          </w:ins>
          <w:del w:id="39" w:author="Bronislav Chramcov" w:date="2018-11-15T15:39:00Z">
            <w:r w:rsidR="00FE2D72" w:rsidDel="00FE2D72">
              <w:rPr>
                <w:noProof/>
                <w:webHidden/>
              </w:rPr>
              <w:delText>96</w:delText>
            </w:r>
          </w:del>
          <w:r w:rsidR="00255C00">
            <w:rPr>
              <w:noProof/>
              <w:webHidden/>
            </w:rPr>
            <w:fldChar w:fldCharType="end"/>
          </w:r>
          <w:r>
            <w:rPr>
              <w:noProof/>
            </w:rPr>
            <w:fldChar w:fldCharType="end"/>
          </w:r>
        </w:p>
        <w:p w14:paraId="43505187" w14:textId="349CEA50"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"_Toc523735485" </w:instrText>
          </w:r>
          <w:r>
            <w:fldChar w:fldCharType="separate"/>
          </w:r>
          <w:r w:rsidR="00255C00" w:rsidRPr="00FC7EBC">
            <w:rPr>
              <w:rStyle w:val="Hypertextovodkaz"/>
            </w:rPr>
            <w:t>II Studijní program</w:t>
          </w:r>
          <w:r w:rsidR="00255C00">
            <w:rPr>
              <w:webHidden/>
            </w:rPr>
            <w:tab/>
          </w:r>
          <w:r w:rsidR="00255C00">
            <w:rPr>
              <w:webHidden/>
            </w:rPr>
            <w:fldChar w:fldCharType="begin"/>
          </w:r>
          <w:r w:rsidR="00255C00">
            <w:rPr>
              <w:webHidden/>
            </w:rPr>
            <w:instrText xml:space="preserve"> PAGEREF _Toc523735485 \h </w:instrText>
          </w:r>
          <w:r w:rsidR="00255C00">
            <w:rPr>
              <w:webHidden/>
            </w:rPr>
          </w:r>
          <w:r w:rsidR="00255C00">
            <w:rPr>
              <w:webHidden/>
            </w:rPr>
            <w:fldChar w:fldCharType="separate"/>
          </w:r>
          <w:ins w:id="40" w:author="Bronislav Chramcov" w:date="2018-11-15T15:40:00Z">
            <w:r w:rsidR="00E5346B">
              <w:rPr>
                <w:webHidden/>
              </w:rPr>
              <w:t>65</w:t>
            </w:r>
          </w:ins>
          <w:del w:id="41" w:author="Bronislav Chramcov" w:date="2018-11-15T15:39:00Z">
            <w:r w:rsidR="00FE2D72" w:rsidDel="00FE2D72">
              <w:rPr>
                <w:webHidden/>
              </w:rPr>
              <w:delText>96</w:delText>
            </w:r>
          </w:del>
          <w:r w:rsidR="00255C00">
            <w:rPr>
              <w:webHidden/>
            </w:rPr>
            <w:fldChar w:fldCharType="end"/>
          </w:r>
          <w:r>
            <w:fldChar w:fldCharType="end"/>
          </w:r>
        </w:p>
        <w:p w14:paraId="7B546FF9" w14:textId="5CF8353E"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"_Toc523735486" </w:instrText>
          </w:r>
          <w:r>
            <w:fldChar w:fldCharType="separate"/>
          </w:r>
          <w:r w:rsidR="00255C00" w:rsidRPr="00FC7EBC">
            <w:rPr>
              <w:rStyle w:val="Hypertextovodkaz"/>
            </w:rPr>
            <w:t>Soulad studijního programu s posláním vysoké školy a mezinárodní rozměr studijního programu</w:t>
          </w:r>
          <w:r w:rsidR="00255C00">
            <w:rPr>
              <w:webHidden/>
            </w:rPr>
            <w:tab/>
          </w:r>
          <w:r w:rsidR="00255C00">
            <w:rPr>
              <w:webHidden/>
            </w:rPr>
            <w:fldChar w:fldCharType="begin"/>
          </w:r>
          <w:r w:rsidR="00255C00">
            <w:rPr>
              <w:webHidden/>
            </w:rPr>
            <w:instrText xml:space="preserve"> PAGEREF _Toc523735486 \h </w:instrText>
          </w:r>
          <w:r w:rsidR="00255C00">
            <w:rPr>
              <w:webHidden/>
            </w:rPr>
          </w:r>
          <w:r w:rsidR="00255C00">
            <w:rPr>
              <w:webHidden/>
            </w:rPr>
            <w:fldChar w:fldCharType="separate"/>
          </w:r>
          <w:ins w:id="42" w:author="Bronislav Chramcov" w:date="2018-11-15T15:40:00Z">
            <w:r w:rsidR="00E5346B">
              <w:rPr>
                <w:webHidden/>
              </w:rPr>
              <w:t>65</w:t>
            </w:r>
          </w:ins>
          <w:del w:id="43" w:author="Bronislav Chramcov" w:date="2018-11-15T15:39:00Z">
            <w:r w:rsidR="00FE2D72" w:rsidDel="00FE2D72">
              <w:rPr>
                <w:webHidden/>
              </w:rPr>
              <w:delText>96</w:delText>
            </w:r>
          </w:del>
          <w:r w:rsidR="00255C00">
            <w:rPr>
              <w:webHidden/>
            </w:rPr>
            <w:fldChar w:fldCharType="end"/>
          </w:r>
          <w:r>
            <w:fldChar w:fldCharType="end"/>
          </w:r>
        </w:p>
        <w:p w14:paraId="71588BAE" w14:textId="03F96F8B"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"_Toc523735487" </w:instrText>
          </w:r>
          <w:r>
            <w:rPr>
              <w:noProof/>
            </w:rPr>
            <w:fldChar w:fldCharType="separate"/>
          </w:r>
          <w:r w:rsidR="00255C00" w:rsidRPr="00FC7EBC">
            <w:rPr>
              <w:rStyle w:val="Hypertextovodkaz"/>
              <w:noProof/>
            </w:rPr>
            <w:t>Standard 2.1: Soulad studijního programu s posláním a strategickými dokumenty vysoké školy</w:t>
          </w:r>
          <w:r w:rsidR="00255C00">
            <w:rPr>
              <w:noProof/>
              <w:webHidden/>
            </w:rPr>
            <w:tab/>
          </w:r>
          <w:r w:rsidR="00255C00">
            <w:rPr>
              <w:noProof/>
              <w:webHidden/>
            </w:rPr>
            <w:fldChar w:fldCharType="begin"/>
          </w:r>
          <w:r w:rsidR="00255C00">
            <w:rPr>
              <w:noProof/>
              <w:webHidden/>
            </w:rPr>
            <w:instrText xml:space="preserve"> PAGEREF _Toc523735487 \h </w:instrText>
          </w:r>
          <w:r w:rsidR="00255C00">
            <w:rPr>
              <w:noProof/>
              <w:webHidden/>
            </w:rPr>
          </w:r>
          <w:r w:rsidR="00255C00">
            <w:rPr>
              <w:noProof/>
              <w:webHidden/>
            </w:rPr>
            <w:fldChar w:fldCharType="separate"/>
          </w:r>
          <w:ins w:id="44" w:author="Bronislav Chramcov" w:date="2018-11-15T15:40:00Z">
            <w:r w:rsidR="00E5346B">
              <w:rPr>
                <w:noProof/>
                <w:webHidden/>
              </w:rPr>
              <w:t>65</w:t>
            </w:r>
          </w:ins>
          <w:del w:id="45" w:author="Bronislav Chramcov" w:date="2018-11-15T15:39:00Z">
            <w:r w:rsidR="00FE2D72" w:rsidDel="00FE2D72">
              <w:rPr>
                <w:noProof/>
                <w:webHidden/>
              </w:rPr>
              <w:delText>96</w:delText>
            </w:r>
          </w:del>
          <w:r w:rsidR="00255C00">
            <w:rPr>
              <w:noProof/>
              <w:webHidden/>
            </w:rPr>
            <w:fldChar w:fldCharType="end"/>
          </w:r>
          <w:r>
            <w:rPr>
              <w:noProof/>
            </w:rPr>
            <w:fldChar w:fldCharType="end"/>
          </w:r>
        </w:p>
        <w:p w14:paraId="6CF38586" w14:textId="06102153"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"_Toc523735488" </w:instrText>
          </w:r>
          <w:r>
            <w:rPr>
              <w:noProof/>
            </w:rPr>
            <w:fldChar w:fldCharType="separate"/>
          </w:r>
          <w:r w:rsidR="00255C00" w:rsidRPr="00FC7EBC">
            <w:rPr>
              <w:rStyle w:val="Hypertextovodkaz"/>
              <w:noProof/>
            </w:rPr>
            <w:t>Standard 2.2a: Souvislost s tvůrčí činností vysoké školy</w:t>
          </w:r>
          <w:r w:rsidR="00255C00">
            <w:rPr>
              <w:noProof/>
              <w:webHidden/>
            </w:rPr>
            <w:tab/>
          </w:r>
          <w:r w:rsidR="00255C00">
            <w:rPr>
              <w:noProof/>
              <w:webHidden/>
            </w:rPr>
            <w:fldChar w:fldCharType="begin"/>
          </w:r>
          <w:r w:rsidR="00255C00">
            <w:rPr>
              <w:noProof/>
              <w:webHidden/>
            </w:rPr>
            <w:instrText xml:space="preserve"> PAGEREF _Toc523735488 \h </w:instrText>
          </w:r>
          <w:r w:rsidR="00255C00">
            <w:rPr>
              <w:noProof/>
              <w:webHidden/>
            </w:rPr>
          </w:r>
          <w:r w:rsidR="00255C00">
            <w:rPr>
              <w:noProof/>
              <w:webHidden/>
            </w:rPr>
            <w:fldChar w:fldCharType="separate"/>
          </w:r>
          <w:ins w:id="46" w:author="Bronislav Chramcov" w:date="2018-11-15T15:40:00Z">
            <w:r w:rsidR="00E5346B">
              <w:rPr>
                <w:noProof/>
                <w:webHidden/>
              </w:rPr>
              <w:t>65</w:t>
            </w:r>
          </w:ins>
          <w:del w:id="47" w:author="Bronislav Chramcov" w:date="2018-11-15T15:39:00Z">
            <w:r w:rsidR="00FE2D72" w:rsidDel="00FE2D72">
              <w:rPr>
                <w:noProof/>
                <w:webHidden/>
              </w:rPr>
              <w:delText>96</w:delText>
            </w:r>
          </w:del>
          <w:r w:rsidR="00255C00">
            <w:rPr>
              <w:noProof/>
              <w:webHidden/>
            </w:rPr>
            <w:fldChar w:fldCharType="end"/>
          </w:r>
          <w:r>
            <w:rPr>
              <w:noProof/>
            </w:rPr>
            <w:fldChar w:fldCharType="end"/>
          </w:r>
        </w:p>
        <w:p w14:paraId="5556547F" w14:textId="782F15C7"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"_Toc523735489" </w:instrText>
          </w:r>
          <w:r>
            <w:rPr>
              <w:noProof/>
            </w:rPr>
            <w:fldChar w:fldCharType="separate"/>
          </w:r>
          <w:r w:rsidR="00255C00" w:rsidRPr="00FC7EBC">
            <w:rPr>
              <w:rStyle w:val="Hypertextovodkaz"/>
              <w:noProof/>
            </w:rPr>
            <w:t>Standard 2.3: Mezinárodní rozměr studijního programu</w:t>
          </w:r>
          <w:r w:rsidR="00255C00">
            <w:rPr>
              <w:noProof/>
              <w:webHidden/>
            </w:rPr>
            <w:tab/>
          </w:r>
          <w:r w:rsidR="00255C00">
            <w:rPr>
              <w:noProof/>
              <w:webHidden/>
            </w:rPr>
            <w:fldChar w:fldCharType="begin"/>
          </w:r>
          <w:r w:rsidR="00255C00">
            <w:rPr>
              <w:noProof/>
              <w:webHidden/>
            </w:rPr>
            <w:instrText xml:space="preserve"> PAGEREF _Toc523735489 \h </w:instrText>
          </w:r>
          <w:r w:rsidR="00255C00">
            <w:rPr>
              <w:noProof/>
              <w:webHidden/>
            </w:rPr>
          </w:r>
          <w:r w:rsidR="00255C00">
            <w:rPr>
              <w:noProof/>
              <w:webHidden/>
            </w:rPr>
            <w:fldChar w:fldCharType="separate"/>
          </w:r>
          <w:ins w:id="48" w:author="Bronislav Chramcov" w:date="2018-11-15T15:40:00Z">
            <w:r w:rsidR="00E5346B">
              <w:rPr>
                <w:noProof/>
                <w:webHidden/>
              </w:rPr>
              <w:t>69</w:t>
            </w:r>
          </w:ins>
          <w:del w:id="49" w:author="Bronislav Chramcov" w:date="2018-11-15T15:39:00Z">
            <w:r w:rsidR="00FE2D72" w:rsidDel="00FE2D72">
              <w:rPr>
                <w:noProof/>
                <w:webHidden/>
              </w:rPr>
              <w:delText>100</w:delText>
            </w:r>
          </w:del>
          <w:r w:rsidR="00255C00">
            <w:rPr>
              <w:noProof/>
              <w:webHidden/>
            </w:rPr>
            <w:fldChar w:fldCharType="end"/>
          </w:r>
          <w:r>
            <w:rPr>
              <w:noProof/>
            </w:rPr>
            <w:fldChar w:fldCharType="end"/>
          </w:r>
        </w:p>
        <w:p w14:paraId="6BF47ED9" w14:textId="1F4CE125"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"_Toc523735490" </w:instrText>
          </w:r>
          <w:r>
            <w:fldChar w:fldCharType="separate"/>
          </w:r>
          <w:r w:rsidR="00255C00" w:rsidRPr="00FC7EBC">
            <w:rPr>
              <w:rStyle w:val="Hypertextovodkaz"/>
            </w:rPr>
            <w:t>Profil absolventa a obsah studia</w:t>
          </w:r>
          <w:r w:rsidR="00255C00">
            <w:rPr>
              <w:webHidden/>
            </w:rPr>
            <w:tab/>
          </w:r>
          <w:r w:rsidR="00255C00">
            <w:rPr>
              <w:webHidden/>
            </w:rPr>
            <w:fldChar w:fldCharType="begin"/>
          </w:r>
          <w:r w:rsidR="00255C00">
            <w:rPr>
              <w:webHidden/>
            </w:rPr>
            <w:instrText xml:space="preserve"> PAGEREF _Toc523735490 \h </w:instrText>
          </w:r>
          <w:r w:rsidR="00255C00">
            <w:rPr>
              <w:webHidden/>
            </w:rPr>
          </w:r>
          <w:r w:rsidR="00255C00">
            <w:rPr>
              <w:webHidden/>
            </w:rPr>
            <w:fldChar w:fldCharType="separate"/>
          </w:r>
          <w:ins w:id="50" w:author="Bronislav Chramcov" w:date="2018-11-15T15:40:00Z">
            <w:r w:rsidR="00E5346B">
              <w:rPr>
                <w:webHidden/>
              </w:rPr>
              <w:t>70</w:t>
            </w:r>
          </w:ins>
          <w:del w:id="51" w:author="Bronislav Chramcov" w:date="2018-11-15T15:39:00Z">
            <w:r w:rsidR="00FE2D72" w:rsidDel="00FE2D72">
              <w:rPr>
                <w:webHidden/>
              </w:rPr>
              <w:delText>101</w:delText>
            </w:r>
          </w:del>
          <w:r w:rsidR="00255C00">
            <w:rPr>
              <w:webHidden/>
            </w:rPr>
            <w:fldChar w:fldCharType="end"/>
          </w:r>
          <w:r>
            <w:fldChar w:fldCharType="end"/>
          </w:r>
        </w:p>
        <w:p w14:paraId="1DB34E8F" w14:textId="5CB47E90" w:rsidR="00255C00" w:rsidRDefault="009472DB">
          <w:pPr>
            <w:pStyle w:val="Obsah3"/>
            <w:tabs>
              <w:tab w:val="right" w:leader="dot" w:pos="9062"/>
            </w:tabs>
            <w:rPr>
              <w:rFonts w:asciiTheme="minorHAnsi" w:eastAsiaTheme="minorEastAsia" w:hAnsiTheme="minorHAnsi" w:cstheme="minorBidi"/>
              <w:noProof/>
              <w:lang w:eastAsia="cs-CZ"/>
            </w:rPr>
          </w:pPr>
          <w:r>
            <w:rPr>
              <w:noProof/>
            </w:rPr>
            <w:lastRenderedPageBreak/>
            <w:fldChar w:fldCharType="begin"/>
          </w:r>
          <w:r>
            <w:rPr>
              <w:noProof/>
            </w:rPr>
            <w:instrText xml:space="preserve"> HYPERLINK \l "_Toc523735491" </w:instrText>
          </w:r>
          <w:r>
            <w:rPr>
              <w:noProof/>
            </w:rPr>
            <w:fldChar w:fldCharType="separate"/>
          </w:r>
          <w:r w:rsidR="00255C00" w:rsidRPr="00FC7EBC">
            <w:rPr>
              <w:rStyle w:val="Hypertextovodkaz"/>
              <w:noProof/>
            </w:rPr>
            <w:t>Standard 2.4: Soulad získaných odborných znalostí, dovedností a způsobilostí s typem a profilem studijního programu</w:t>
          </w:r>
          <w:r w:rsidR="00255C00">
            <w:rPr>
              <w:noProof/>
              <w:webHidden/>
            </w:rPr>
            <w:tab/>
          </w:r>
          <w:r w:rsidR="00255C00">
            <w:rPr>
              <w:noProof/>
              <w:webHidden/>
            </w:rPr>
            <w:fldChar w:fldCharType="begin"/>
          </w:r>
          <w:r w:rsidR="00255C00">
            <w:rPr>
              <w:noProof/>
              <w:webHidden/>
            </w:rPr>
            <w:instrText xml:space="preserve"> PAGEREF _Toc523735491 \h </w:instrText>
          </w:r>
          <w:r w:rsidR="00255C00">
            <w:rPr>
              <w:noProof/>
              <w:webHidden/>
            </w:rPr>
          </w:r>
          <w:r w:rsidR="00255C00">
            <w:rPr>
              <w:noProof/>
              <w:webHidden/>
            </w:rPr>
            <w:fldChar w:fldCharType="separate"/>
          </w:r>
          <w:ins w:id="52" w:author="Bronislav Chramcov" w:date="2018-11-15T15:40:00Z">
            <w:r w:rsidR="00E5346B">
              <w:rPr>
                <w:noProof/>
                <w:webHidden/>
              </w:rPr>
              <w:t>70</w:t>
            </w:r>
          </w:ins>
          <w:del w:id="53" w:author="Bronislav Chramcov" w:date="2018-11-15T15:39:00Z">
            <w:r w:rsidR="00FE2D72" w:rsidDel="00FE2D72">
              <w:rPr>
                <w:noProof/>
                <w:webHidden/>
              </w:rPr>
              <w:delText>101</w:delText>
            </w:r>
          </w:del>
          <w:r w:rsidR="00255C00">
            <w:rPr>
              <w:noProof/>
              <w:webHidden/>
            </w:rPr>
            <w:fldChar w:fldCharType="end"/>
          </w:r>
          <w:r>
            <w:rPr>
              <w:noProof/>
            </w:rPr>
            <w:fldChar w:fldCharType="end"/>
          </w:r>
        </w:p>
        <w:p w14:paraId="02D98404" w14:textId="24657723"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"_Toc523735492" </w:instrText>
          </w:r>
          <w:r>
            <w:rPr>
              <w:noProof/>
            </w:rPr>
            <w:fldChar w:fldCharType="separate"/>
          </w:r>
          <w:r w:rsidR="00255C00" w:rsidRPr="00FC7EBC">
            <w:rPr>
              <w:rStyle w:val="Hypertextovodkaz"/>
              <w:rFonts w:cs="Calibri"/>
              <w:noProof/>
              <w:shd w:val="clear" w:color="auto" w:fill="FFFFFF"/>
              <w:lang w:eastAsia="cs-CZ"/>
            </w:rPr>
            <w:t>Standard 2.5 Jazykové kompetence</w:t>
          </w:r>
          <w:r w:rsidR="00255C00">
            <w:rPr>
              <w:noProof/>
              <w:webHidden/>
            </w:rPr>
            <w:tab/>
          </w:r>
          <w:r w:rsidR="00255C00">
            <w:rPr>
              <w:noProof/>
              <w:webHidden/>
            </w:rPr>
            <w:fldChar w:fldCharType="begin"/>
          </w:r>
          <w:r w:rsidR="00255C00">
            <w:rPr>
              <w:noProof/>
              <w:webHidden/>
            </w:rPr>
            <w:instrText xml:space="preserve"> PAGEREF _Toc523735492 \h </w:instrText>
          </w:r>
          <w:r w:rsidR="00255C00">
            <w:rPr>
              <w:noProof/>
              <w:webHidden/>
            </w:rPr>
          </w:r>
          <w:r w:rsidR="00255C00">
            <w:rPr>
              <w:noProof/>
              <w:webHidden/>
            </w:rPr>
            <w:fldChar w:fldCharType="separate"/>
          </w:r>
          <w:ins w:id="54" w:author="Bronislav Chramcov" w:date="2018-11-15T15:40:00Z">
            <w:r w:rsidR="00E5346B">
              <w:rPr>
                <w:noProof/>
                <w:webHidden/>
              </w:rPr>
              <w:t>71</w:t>
            </w:r>
          </w:ins>
          <w:del w:id="55" w:author="Bronislav Chramcov" w:date="2018-11-15T15:31:00Z">
            <w:r w:rsidDel="00FE2D72">
              <w:rPr>
                <w:noProof/>
                <w:webHidden/>
              </w:rPr>
              <w:delText>103</w:delText>
            </w:r>
          </w:del>
          <w:r w:rsidR="00255C00">
            <w:rPr>
              <w:noProof/>
              <w:webHidden/>
            </w:rPr>
            <w:fldChar w:fldCharType="end"/>
          </w:r>
          <w:r>
            <w:rPr>
              <w:noProof/>
            </w:rPr>
            <w:fldChar w:fldCharType="end"/>
          </w:r>
        </w:p>
        <w:p w14:paraId="6DAA4C8A" w14:textId="63323E21"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"_Toc523735493" </w:instrText>
          </w:r>
          <w:r>
            <w:rPr>
              <w:noProof/>
            </w:rPr>
            <w:fldChar w:fldCharType="separate"/>
          </w:r>
          <w:r w:rsidR="00255C00" w:rsidRPr="00FC7EBC">
            <w:rPr>
              <w:rStyle w:val="Hypertextovodkaz"/>
              <w:noProof/>
            </w:rPr>
            <w:t>Standard 2.6 Pravidla a podmínky utváření studijních plánů</w:t>
          </w:r>
          <w:r w:rsidR="00255C00">
            <w:rPr>
              <w:noProof/>
              <w:webHidden/>
            </w:rPr>
            <w:tab/>
          </w:r>
          <w:r w:rsidR="00255C00">
            <w:rPr>
              <w:noProof/>
              <w:webHidden/>
            </w:rPr>
            <w:fldChar w:fldCharType="begin"/>
          </w:r>
          <w:r w:rsidR="00255C00">
            <w:rPr>
              <w:noProof/>
              <w:webHidden/>
            </w:rPr>
            <w:instrText xml:space="preserve"> PAGEREF _Toc523735493 \h </w:instrText>
          </w:r>
          <w:r w:rsidR="00255C00">
            <w:rPr>
              <w:noProof/>
              <w:webHidden/>
            </w:rPr>
          </w:r>
          <w:r w:rsidR="00255C00">
            <w:rPr>
              <w:noProof/>
              <w:webHidden/>
            </w:rPr>
            <w:fldChar w:fldCharType="separate"/>
          </w:r>
          <w:ins w:id="56" w:author="Bronislav Chramcov" w:date="2018-11-15T15:40:00Z">
            <w:r w:rsidR="00E5346B">
              <w:rPr>
                <w:noProof/>
                <w:webHidden/>
              </w:rPr>
              <w:t>72</w:t>
            </w:r>
          </w:ins>
          <w:del w:id="57" w:author="Bronislav Chramcov" w:date="2018-11-15T15:39:00Z">
            <w:r w:rsidR="00FE2D72" w:rsidDel="00FE2D72">
              <w:rPr>
                <w:noProof/>
                <w:webHidden/>
              </w:rPr>
              <w:delText>103</w:delText>
            </w:r>
          </w:del>
          <w:r w:rsidR="00255C00">
            <w:rPr>
              <w:noProof/>
              <w:webHidden/>
            </w:rPr>
            <w:fldChar w:fldCharType="end"/>
          </w:r>
          <w:r>
            <w:rPr>
              <w:noProof/>
            </w:rPr>
            <w:fldChar w:fldCharType="end"/>
          </w:r>
        </w:p>
        <w:p w14:paraId="39474817" w14:textId="559B6E8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"_Toc523735494" </w:instrText>
          </w:r>
          <w:r>
            <w:rPr>
              <w:noProof/>
            </w:rPr>
            <w:fldChar w:fldCharType="separate"/>
          </w:r>
          <w:r w:rsidR="00255C00" w:rsidRPr="00FC7EBC">
            <w:rPr>
              <w:rStyle w:val="Hypertextovodkaz"/>
              <w:noProof/>
            </w:rPr>
            <w:t>Standard 2.7 Vymezení uplatnění absolventů</w:t>
          </w:r>
          <w:r w:rsidR="00255C00">
            <w:rPr>
              <w:noProof/>
              <w:webHidden/>
            </w:rPr>
            <w:tab/>
          </w:r>
          <w:r w:rsidR="00255C00">
            <w:rPr>
              <w:noProof/>
              <w:webHidden/>
            </w:rPr>
            <w:fldChar w:fldCharType="begin"/>
          </w:r>
          <w:r w:rsidR="00255C00">
            <w:rPr>
              <w:noProof/>
              <w:webHidden/>
            </w:rPr>
            <w:instrText xml:space="preserve"> PAGEREF _Toc523735494 \h </w:instrText>
          </w:r>
          <w:r w:rsidR="00255C00">
            <w:rPr>
              <w:noProof/>
              <w:webHidden/>
            </w:rPr>
          </w:r>
          <w:r w:rsidR="00255C00">
            <w:rPr>
              <w:noProof/>
              <w:webHidden/>
            </w:rPr>
            <w:fldChar w:fldCharType="separate"/>
          </w:r>
          <w:ins w:id="58" w:author="Bronislav Chramcov" w:date="2018-11-15T15:40:00Z">
            <w:r w:rsidR="00E5346B">
              <w:rPr>
                <w:noProof/>
                <w:webHidden/>
              </w:rPr>
              <w:t>73</w:t>
            </w:r>
          </w:ins>
          <w:del w:id="59" w:author="Bronislav Chramcov" w:date="2018-11-15T15:39:00Z">
            <w:r w:rsidR="00FE2D72" w:rsidDel="00FE2D72">
              <w:rPr>
                <w:noProof/>
                <w:webHidden/>
              </w:rPr>
              <w:delText>104</w:delText>
            </w:r>
          </w:del>
          <w:r w:rsidR="00255C00">
            <w:rPr>
              <w:noProof/>
              <w:webHidden/>
            </w:rPr>
            <w:fldChar w:fldCharType="end"/>
          </w:r>
          <w:r>
            <w:rPr>
              <w:noProof/>
            </w:rPr>
            <w:fldChar w:fldCharType="end"/>
          </w:r>
        </w:p>
        <w:p w14:paraId="7EA571CB" w14:textId="72FB3813"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"_Toc523735495" </w:instrText>
          </w:r>
          <w:r>
            <w:rPr>
              <w:noProof/>
            </w:rPr>
            <w:fldChar w:fldCharType="separate"/>
          </w:r>
          <w:r w:rsidR="00255C00" w:rsidRPr="00FC7EBC">
            <w:rPr>
              <w:rStyle w:val="Hypertextovodkaz"/>
              <w:noProof/>
            </w:rPr>
            <w:t xml:space="preserve">Standard 2.8 </w:t>
          </w:r>
          <w:r w:rsidR="00255C00" w:rsidRPr="00FC7EBC">
            <w:rPr>
              <w:rStyle w:val="Hypertextovodkaz"/>
              <w:rFonts w:cs="Calibri"/>
              <w:noProof/>
              <w:shd w:val="clear" w:color="auto" w:fill="FFFFFF"/>
              <w:lang w:eastAsia="cs-CZ"/>
            </w:rPr>
            <w:t>Standardní</w:t>
          </w:r>
          <w:r w:rsidR="00255C00" w:rsidRPr="00FC7EBC">
            <w:rPr>
              <w:rStyle w:val="Hypertextovodkaz"/>
              <w:noProof/>
            </w:rPr>
            <w:t xml:space="preserve"> doba studia</w:t>
          </w:r>
          <w:r w:rsidR="00255C00">
            <w:rPr>
              <w:noProof/>
              <w:webHidden/>
            </w:rPr>
            <w:tab/>
          </w:r>
          <w:r w:rsidR="00255C00">
            <w:rPr>
              <w:noProof/>
              <w:webHidden/>
            </w:rPr>
            <w:fldChar w:fldCharType="begin"/>
          </w:r>
          <w:r w:rsidR="00255C00">
            <w:rPr>
              <w:noProof/>
              <w:webHidden/>
            </w:rPr>
            <w:instrText xml:space="preserve"> PAGEREF _Toc523735495 \h </w:instrText>
          </w:r>
          <w:r w:rsidR="00255C00">
            <w:rPr>
              <w:noProof/>
              <w:webHidden/>
            </w:rPr>
          </w:r>
          <w:r w:rsidR="00255C00">
            <w:rPr>
              <w:noProof/>
              <w:webHidden/>
            </w:rPr>
            <w:fldChar w:fldCharType="separate"/>
          </w:r>
          <w:ins w:id="60" w:author="Bronislav Chramcov" w:date="2018-11-15T15:40:00Z">
            <w:r w:rsidR="00E5346B">
              <w:rPr>
                <w:noProof/>
                <w:webHidden/>
              </w:rPr>
              <w:t>73</w:t>
            </w:r>
          </w:ins>
          <w:del w:id="61" w:author="Bronislav Chramcov" w:date="2018-11-15T15:31:00Z">
            <w:r w:rsidDel="00FE2D72">
              <w:rPr>
                <w:noProof/>
                <w:webHidden/>
              </w:rPr>
              <w:delText>105</w:delText>
            </w:r>
          </w:del>
          <w:r w:rsidR="00255C00">
            <w:rPr>
              <w:noProof/>
              <w:webHidden/>
            </w:rPr>
            <w:fldChar w:fldCharType="end"/>
          </w:r>
          <w:r>
            <w:rPr>
              <w:noProof/>
            </w:rPr>
            <w:fldChar w:fldCharType="end"/>
          </w:r>
        </w:p>
        <w:p w14:paraId="2C0B77FA" w14:textId="5112D0F7"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"_Toc523735496" </w:instrText>
          </w:r>
          <w:r>
            <w:rPr>
              <w:noProof/>
            </w:rPr>
            <w:fldChar w:fldCharType="separate"/>
          </w:r>
          <w:r w:rsidR="00255C00" w:rsidRPr="00FC7EBC">
            <w:rPr>
              <w:rStyle w:val="Hypertextovodkaz"/>
              <w:noProof/>
            </w:rPr>
            <w:t>Standard 2.9 Soulad obsahu studia s cíli studia a profilem absolventa</w:t>
          </w:r>
          <w:r w:rsidR="00255C00">
            <w:rPr>
              <w:noProof/>
              <w:webHidden/>
            </w:rPr>
            <w:tab/>
          </w:r>
          <w:r w:rsidR="00255C00">
            <w:rPr>
              <w:noProof/>
              <w:webHidden/>
            </w:rPr>
            <w:fldChar w:fldCharType="begin"/>
          </w:r>
          <w:r w:rsidR="00255C00">
            <w:rPr>
              <w:noProof/>
              <w:webHidden/>
            </w:rPr>
            <w:instrText xml:space="preserve"> PAGEREF _Toc523735496 \h </w:instrText>
          </w:r>
          <w:r w:rsidR="00255C00">
            <w:rPr>
              <w:noProof/>
              <w:webHidden/>
            </w:rPr>
          </w:r>
          <w:r w:rsidR="00255C00">
            <w:rPr>
              <w:noProof/>
              <w:webHidden/>
            </w:rPr>
            <w:fldChar w:fldCharType="separate"/>
          </w:r>
          <w:ins w:id="62" w:author="Bronislav Chramcov" w:date="2018-11-15T15:40:00Z">
            <w:r w:rsidR="00E5346B">
              <w:rPr>
                <w:noProof/>
                <w:webHidden/>
              </w:rPr>
              <w:t>74</w:t>
            </w:r>
          </w:ins>
          <w:del w:id="63" w:author="Bronislav Chramcov" w:date="2018-11-15T15:39:00Z">
            <w:r w:rsidR="00FE2D72" w:rsidDel="00FE2D72">
              <w:rPr>
                <w:noProof/>
                <w:webHidden/>
              </w:rPr>
              <w:delText>105</w:delText>
            </w:r>
          </w:del>
          <w:r w:rsidR="00255C00">
            <w:rPr>
              <w:noProof/>
              <w:webHidden/>
            </w:rPr>
            <w:fldChar w:fldCharType="end"/>
          </w:r>
          <w:r>
            <w:rPr>
              <w:noProof/>
            </w:rPr>
            <w:fldChar w:fldCharType="end"/>
          </w:r>
        </w:p>
        <w:p w14:paraId="4F0675C8" w14:textId="21ECC2FA"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"_Toc523735497" </w:instrText>
          </w:r>
          <w:r>
            <w:rPr>
              <w:noProof/>
            </w:rPr>
            <w:fldChar w:fldCharType="separate"/>
          </w:r>
          <w:r w:rsidR="00255C00" w:rsidRPr="00FC7EBC">
            <w:rPr>
              <w:rStyle w:val="Hypertextovodkaz"/>
              <w:noProof/>
            </w:rPr>
            <w:t>Standard 2.12 Struktura a rozsah studijních předmětů</w:t>
          </w:r>
          <w:r w:rsidR="00255C00">
            <w:rPr>
              <w:noProof/>
              <w:webHidden/>
            </w:rPr>
            <w:tab/>
          </w:r>
          <w:r w:rsidR="00255C00">
            <w:rPr>
              <w:noProof/>
              <w:webHidden/>
            </w:rPr>
            <w:fldChar w:fldCharType="begin"/>
          </w:r>
          <w:r w:rsidR="00255C00">
            <w:rPr>
              <w:noProof/>
              <w:webHidden/>
            </w:rPr>
            <w:instrText xml:space="preserve"> PAGEREF _Toc523735497 \h </w:instrText>
          </w:r>
          <w:r w:rsidR="00255C00">
            <w:rPr>
              <w:noProof/>
              <w:webHidden/>
            </w:rPr>
          </w:r>
          <w:r w:rsidR="00255C00">
            <w:rPr>
              <w:noProof/>
              <w:webHidden/>
            </w:rPr>
            <w:fldChar w:fldCharType="separate"/>
          </w:r>
          <w:ins w:id="64" w:author="Bronislav Chramcov" w:date="2018-11-15T15:40:00Z">
            <w:r w:rsidR="00E5346B">
              <w:rPr>
                <w:noProof/>
                <w:webHidden/>
              </w:rPr>
              <w:t>74</w:t>
            </w:r>
          </w:ins>
          <w:del w:id="65" w:author="Bronislav Chramcov" w:date="2018-11-15T15:31:00Z">
            <w:r w:rsidDel="00FE2D72">
              <w:rPr>
                <w:noProof/>
                <w:webHidden/>
              </w:rPr>
              <w:delText>106</w:delText>
            </w:r>
          </w:del>
          <w:r w:rsidR="00255C00">
            <w:rPr>
              <w:noProof/>
              <w:webHidden/>
            </w:rPr>
            <w:fldChar w:fldCharType="end"/>
          </w:r>
          <w:r>
            <w:rPr>
              <w:noProof/>
            </w:rPr>
            <w:fldChar w:fldCharType="end"/>
          </w:r>
        </w:p>
        <w:p w14:paraId="45E149D4" w14:textId="1B891F53"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"_Toc523735498" </w:instrText>
          </w:r>
          <w:r>
            <w:rPr>
              <w:noProof/>
            </w:rPr>
            <w:fldChar w:fldCharType="separate"/>
          </w:r>
          <w:r w:rsidR="00255C00" w:rsidRPr="00FC7EBC">
            <w:rPr>
              <w:rStyle w:val="Hypertextovodkaz"/>
              <w:noProof/>
            </w:rPr>
            <w:t>Standard 2.14 Soulad obsahu studijních předmětů, státních zkoušek a kvalifikačních prací s výsledky učení a profilem absolventa</w:t>
          </w:r>
          <w:r w:rsidR="00255C00">
            <w:rPr>
              <w:noProof/>
              <w:webHidden/>
            </w:rPr>
            <w:tab/>
          </w:r>
          <w:r w:rsidR="00255C00">
            <w:rPr>
              <w:noProof/>
              <w:webHidden/>
            </w:rPr>
            <w:fldChar w:fldCharType="begin"/>
          </w:r>
          <w:r w:rsidR="00255C00">
            <w:rPr>
              <w:noProof/>
              <w:webHidden/>
            </w:rPr>
            <w:instrText xml:space="preserve"> PAGEREF _Toc523735498 \h </w:instrText>
          </w:r>
          <w:r w:rsidR="00255C00">
            <w:rPr>
              <w:noProof/>
              <w:webHidden/>
            </w:rPr>
          </w:r>
          <w:r w:rsidR="00255C00">
            <w:rPr>
              <w:noProof/>
              <w:webHidden/>
            </w:rPr>
            <w:fldChar w:fldCharType="separate"/>
          </w:r>
          <w:ins w:id="66" w:author="Bronislav Chramcov" w:date="2018-11-15T15:40:00Z">
            <w:r w:rsidR="00E5346B">
              <w:rPr>
                <w:noProof/>
                <w:webHidden/>
              </w:rPr>
              <w:t>75</w:t>
            </w:r>
          </w:ins>
          <w:del w:id="67" w:author="Bronislav Chramcov" w:date="2018-11-15T15:39:00Z">
            <w:r w:rsidR="00FE2D72" w:rsidDel="00FE2D72">
              <w:rPr>
                <w:noProof/>
                <w:webHidden/>
              </w:rPr>
              <w:delText>106</w:delText>
            </w:r>
          </w:del>
          <w:r w:rsidR="00255C00">
            <w:rPr>
              <w:noProof/>
              <w:webHidden/>
            </w:rPr>
            <w:fldChar w:fldCharType="end"/>
          </w:r>
          <w:r>
            <w:rPr>
              <w:noProof/>
            </w:rPr>
            <w:fldChar w:fldCharType="end"/>
          </w:r>
        </w:p>
        <w:p w14:paraId="6EDA317D" w14:textId="2E23F0B3"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"_Toc523735499" </w:instrText>
          </w:r>
          <w:r>
            <w:fldChar w:fldCharType="separate"/>
          </w:r>
          <w:r w:rsidR="00255C00" w:rsidRPr="00FC7EBC">
            <w:rPr>
              <w:rStyle w:val="Hypertextovodkaz"/>
            </w:rPr>
            <w:t>Vzdělávací a tvůrčí činnost ve studijním programu</w:t>
          </w:r>
          <w:r w:rsidR="00255C00">
            <w:rPr>
              <w:webHidden/>
            </w:rPr>
            <w:tab/>
          </w:r>
          <w:r w:rsidR="00255C00">
            <w:rPr>
              <w:webHidden/>
            </w:rPr>
            <w:fldChar w:fldCharType="begin"/>
          </w:r>
          <w:r w:rsidR="00255C00">
            <w:rPr>
              <w:webHidden/>
            </w:rPr>
            <w:instrText xml:space="preserve"> PAGEREF _Toc523735499 \h </w:instrText>
          </w:r>
          <w:r w:rsidR="00255C00">
            <w:rPr>
              <w:webHidden/>
            </w:rPr>
          </w:r>
          <w:r w:rsidR="00255C00">
            <w:rPr>
              <w:webHidden/>
            </w:rPr>
            <w:fldChar w:fldCharType="separate"/>
          </w:r>
          <w:ins w:id="68" w:author="Bronislav Chramcov" w:date="2018-11-15T15:40:00Z">
            <w:r w:rsidR="00E5346B">
              <w:rPr>
                <w:webHidden/>
              </w:rPr>
              <w:t>77</w:t>
            </w:r>
          </w:ins>
          <w:del w:id="69" w:author="Bronislav Chramcov" w:date="2018-11-15T15:39:00Z">
            <w:r w:rsidR="00FE2D72" w:rsidDel="00FE2D72">
              <w:rPr>
                <w:webHidden/>
              </w:rPr>
              <w:delText>108</w:delText>
            </w:r>
          </w:del>
          <w:r w:rsidR="00255C00">
            <w:rPr>
              <w:webHidden/>
            </w:rPr>
            <w:fldChar w:fldCharType="end"/>
          </w:r>
          <w:r>
            <w:fldChar w:fldCharType="end"/>
          </w:r>
        </w:p>
        <w:p w14:paraId="43A982B1" w14:textId="2C08DF08"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"_Toc523735500" </w:instrText>
          </w:r>
          <w:r>
            <w:rPr>
              <w:noProof/>
            </w:rPr>
            <w:fldChar w:fldCharType="separate"/>
          </w:r>
          <w:r w:rsidR="00255C00" w:rsidRPr="00FC7EBC">
            <w:rPr>
              <w:rStyle w:val="Hypertextovodkaz"/>
              <w:noProof/>
            </w:rPr>
            <w:t>Standard 3.1 Metody výuky</w:t>
          </w:r>
          <w:r w:rsidR="00255C00">
            <w:rPr>
              <w:noProof/>
              <w:webHidden/>
            </w:rPr>
            <w:tab/>
          </w:r>
          <w:r w:rsidR="00255C00">
            <w:rPr>
              <w:noProof/>
              <w:webHidden/>
            </w:rPr>
            <w:fldChar w:fldCharType="begin"/>
          </w:r>
          <w:r w:rsidR="00255C00">
            <w:rPr>
              <w:noProof/>
              <w:webHidden/>
            </w:rPr>
            <w:instrText xml:space="preserve"> PAGEREF _Toc523735500 \h </w:instrText>
          </w:r>
          <w:r w:rsidR="00255C00">
            <w:rPr>
              <w:noProof/>
              <w:webHidden/>
            </w:rPr>
          </w:r>
          <w:r w:rsidR="00255C00">
            <w:rPr>
              <w:noProof/>
              <w:webHidden/>
            </w:rPr>
            <w:fldChar w:fldCharType="separate"/>
          </w:r>
          <w:ins w:id="70" w:author="Bronislav Chramcov" w:date="2018-11-15T15:40:00Z">
            <w:r w:rsidR="00E5346B">
              <w:rPr>
                <w:noProof/>
                <w:webHidden/>
              </w:rPr>
              <w:t>77</w:t>
            </w:r>
          </w:ins>
          <w:del w:id="71" w:author="Bronislav Chramcov" w:date="2018-11-15T15:39:00Z">
            <w:r w:rsidR="00FE2D72" w:rsidDel="00FE2D72">
              <w:rPr>
                <w:noProof/>
                <w:webHidden/>
              </w:rPr>
              <w:delText>108</w:delText>
            </w:r>
          </w:del>
          <w:r w:rsidR="00255C00">
            <w:rPr>
              <w:noProof/>
              <w:webHidden/>
            </w:rPr>
            <w:fldChar w:fldCharType="end"/>
          </w:r>
          <w:r>
            <w:rPr>
              <w:noProof/>
            </w:rPr>
            <w:fldChar w:fldCharType="end"/>
          </w:r>
        </w:p>
        <w:p w14:paraId="5907AAEC" w14:textId="04B46EED"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"_Toc523735501" </w:instrText>
          </w:r>
          <w:r>
            <w:rPr>
              <w:noProof/>
            </w:rPr>
            <w:fldChar w:fldCharType="separate"/>
          </w:r>
          <w:r w:rsidR="00255C00" w:rsidRPr="00FC7EBC">
            <w:rPr>
              <w:rStyle w:val="Hypertextovodkaz"/>
              <w:noProof/>
            </w:rPr>
            <w:t>Standard 3.2 Forma studia</w:t>
          </w:r>
          <w:r w:rsidR="00255C00">
            <w:rPr>
              <w:noProof/>
              <w:webHidden/>
            </w:rPr>
            <w:tab/>
          </w:r>
          <w:r w:rsidR="00255C00">
            <w:rPr>
              <w:noProof/>
              <w:webHidden/>
            </w:rPr>
            <w:fldChar w:fldCharType="begin"/>
          </w:r>
          <w:r w:rsidR="00255C00">
            <w:rPr>
              <w:noProof/>
              <w:webHidden/>
            </w:rPr>
            <w:instrText xml:space="preserve"> PAGEREF _Toc523735501 \h </w:instrText>
          </w:r>
          <w:r w:rsidR="00255C00">
            <w:rPr>
              <w:noProof/>
              <w:webHidden/>
            </w:rPr>
          </w:r>
          <w:r w:rsidR="00255C00">
            <w:rPr>
              <w:noProof/>
              <w:webHidden/>
            </w:rPr>
            <w:fldChar w:fldCharType="separate"/>
          </w:r>
          <w:ins w:id="72" w:author="Bronislav Chramcov" w:date="2018-11-15T15:40:00Z">
            <w:r w:rsidR="00E5346B">
              <w:rPr>
                <w:noProof/>
                <w:webHidden/>
              </w:rPr>
              <w:t>77</w:t>
            </w:r>
          </w:ins>
          <w:del w:id="73" w:author="Bronislav Chramcov" w:date="2018-11-15T15:39:00Z">
            <w:r w:rsidR="00FE2D72" w:rsidDel="00FE2D72">
              <w:rPr>
                <w:noProof/>
                <w:webHidden/>
              </w:rPr>
              <w:delText>108</w:delText>
            </w:r>
          </w:del>
          <w:r w:rsidR="00255C00">
            <w:rPr>
              <w:noProof/>
              <w:webHidden/>
            </w:rPr>
            <w:fldChar w:fldCharType="end"/>
          </w:r>
          <w:r>
            <w:rPr>
              <w:noProof/>
            </w:rPr>
            <w:fldChar w:fldCharType="end"/>
          </w:r>
        </w:p>
        <w:p w14:paraId="16350BC9" w14:textId="1CC8310B"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"_Toc523735502" </w:instrText>
          </w:r>
          <w:r>
            <w:rPr>
              <w:noProof/>
            </w:rPr>
            <w:fldChar w:fldCharType="separate"/>
          </w:r>
          <w:r w:rsidR="00255C00" w:rsidRPr="00FC7EBC">
            <w:rPr>
              <w:rStyle w:val="Hypertextovodkaz"/>
              <w:noProof/>
            </w:rPr>
            <w:t>Standard 3.3 Studijní literatura, studijní opory</w:t>
          </w:r>
          <w:r w:rsidR="00255C00">
            <w:rPr>
              <w:noProof/>
              <w:webHidden/>
            </w:rPr>
            <w:tab/>
          </w:r>
          <w:r w:rsidR="00255C00">
            <w:rPr>
              <w:noProof/>
              <w:webHidden/>
            </w:rPr>
            <w:fldChar w:fldCharType="begin"/>
          </w:r>
          <w:r w:rsidR="00255C00">
            <w:rPr>
              <w:noProof/>
              <w:webHidden/>
            </w:rPr>
            <w:instrText xml:space="preserve"> PAGEREF _Toc523735502 \h </w:instrText>
          </w:r>
          <w:r w:rsidR="00255C00">
            <w:rPr>
              <w:noProof/>
              <w:webHidden/>
            </w:rPr>
          </w:r>
          <w:r w:rsidR="00255C00">
            <w:rPr>
              <w:noProof/>
              <w:webHidden/>
            </w:rPr>
            <w:fldChar w:fldCharType="separate"/>
          </w:r>
          <w:ins w:id="74" w:author="Bronislav Chramcov" w:date="2018-11-15T15:40:00Z">
            <w:r w:rsidR="00E5346B">
              <w:rPr>
                <w:noProof/>
                <w:webHidden/>
              </w:rPr>
              <w:t>78</w:t>
            </w:r>
          </w:ins>
          <w:del w:id="75" w:author="Bronislav Chramcov" w:date="2018-11-15T15:39:00Z">
            <w:r w:rsidR="00FE2D72" w:rsidDel="00FE2D72">
              <w:rPr>
                <w:noProof/>
                <w:webHidden/>
              </w:rPr>
              <w:delText>109</w:delText>
            </w:r>
          </w:del>
          <w:r w:rsidR="00255C00">
            <w:rPr>
              <w:noProof/>
              <w:webHidden/>
            </w:rPr>
            <w:fldChar w:fldCharType="end"/>
          </w:r>
          <w:r>
            <w:rPr>
              <w:noProof/>
            </w:rPr>
            <w:fldChar w:fldCharType="end"/>
          </w:r>
        </w:p>
        <w:p w14:paraId="0C11CEA7" w14:textId="05A4791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"_Toc523735503" </w:instrText>
          </w:r>
          <w:r>
            <w:rPr>
              <w:noProof/>
            </w:rPr>
            <w:fldChar w:fldCharType="separate"/>
          </w:r>
          <w:r w:rsidR="00255C00" w:rsidRPr="00FC7EBC">
            <w:rPr>
              <w:rStyle w:val="Hypertextovodkaz"/>
              <w:noProof/>
            </w:rPr>
            <w:t>Standard 3.4 Hodnocení výsledků studia</w:t>
          </w:r>
          <w:r w:rsidR="00255C00">
            <w:rPr>
              <w:noProof/>
              <w:webHidden/>
            </w:rPr>
            <w:tab/>
          </w:r>
          <w:r w:rsidR="00255C00">
            <w:rPr>
              <w:noProof/>
              <w:webHidden/>
            </w:rPr>
            <w:fldChar w:fldCharType="begin"/>
          </w:r>
          <w:r w:rsidR="00255C00">
            <w:rPr>
              <w:noProof/>
              <w:webHidden/>
            </w:rPr>
            <w:instrText xml:space="preserve"> PAGEREF _Toc523735503 \h </w:instrText>
          </w:r>
          <w:r w:rsidR="00255C00">
            <w:rPr>
              <w:noProof/>
              <w:webHidden/>
            </w:rPr>
          </w:r>
          <w:r w:rsidR="00255C00">
            <w:rPr>
              <w:noProof/>
              <w:webHidden/>
            </w:rPr>
            <w:fldChar w:fldCharType="separate"/>
          </w:r>
          <w:ins w:id="76" w:author="Bronislav Chramcov" w:date="2018-11-15T15:40:00Z">
            <w:r w:rsidR="00E5346B">
              <w:rPr>
                <w:noProof/>
                <w:webHidden/>
              </w:rPr>
              <w:t>78</w:t>
            </w:r>
          </w:ins>
          <w:del w:id="77" w:author="Bronislav Chramcov" w:date="2018-11-15T15:39:00Z">
            <w:r w:rsidR="00FE2D72" w:rsidDel="00FE2D72">
              <w:rPr>
                <w:noProof/>
                <w:webHidden/>
              </w:rPr>
              <w:delText>109</w:delText>
            </w:r>
          </w:del>
          <w:r w:rsidR="00255C00">
            <w:rPr>
              <w:noProof/>
              <w:webHidden/>
            </w:rPr>
            <w:fldChar w:fldCharType="end"/>
          </w:r>
          <w:r>
            <w:rPr>
              <w:noProof/>
            </w:rPr>
            <w:fldChar w:fldCharType="end"/>
          </w:r>
        </w:p>
        <w:p w14:paraId="22318BBA" w14:textId="02EA315A"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"_Toc523735504" </w:instrText>
          </w:r>
          <w:r>
            <w:rPr>
              <w:noProof/>
            </w:rPr>
            <w:fldChar w:fldCharType="separate"/>
          </w:r>
          <w:r w:rsidR="00255C00" w:rsidRPr="00FC7EBC">
            <w:rPr>
              <w:rStyle w:val="Hypertextovodkaz"/>
              <w:noProof/>
            </w:rPr>
            <w:t>Standardy 3.5-3.7: Tvůrčí činnost vztahující se ke studijnímu programu (dle požadavků kladených standardy pro jednotlivé typy a profily studijních programů)</w:t>
          </w:r>
          <w:r w:rsidR="00255C00">
            <w:rPr>
              <w:noProof/>
              <w:webHidden/>
            </w:rPr>
            <w:tab/>
          </w:r>
          <w:r w:rsidR="00255C00">
            <w:rPr>
              <w:noProof/>
              <w:webHidden/>
            </w:rPr>
            <w:fldChar w:fldCharType="begin"/>
          </w:r>
          <w:r w:rsidR="00255C00">
            <w:rPr>
              <w:noProof/>
              <w:webHidden/>
            </w:rPr>
            <w:instrText xml:space="preserve"> PAGEREF _Toc523735504 \h </w:instrText>
          </w:r>
          <w:r w:rsidR="00255C00">
            <w:rPr>
              <w:noProof/>
              <w:webHidden/>
            </w:rPr>
          </w:r>
          <w:r w:rsidR="00255C00">
            <w:rPr>
              <w:noProof/>
              <w:webHidden/>
            </w:rPr>
            <w:fldChar w:fldCharType="separate"/>
          </w:r>
          <w:ins w:id="78" w:author="Bronislav Chramcov" w:date="2018-11-15T15:40:00Z">
            <w:r w:rsidR="00E5346B">
              <w:rPr>
                <w:noProof/>
                <w:webHidden/>
              </w:rPr>
              <w:t>79</w:t>
            </w:r>
          </w:ins>
          <w:del w:id="79" w:author="Bronislav Chramcov" w:date="2018-11-15T15:39:00Z">
            <w:r w:rsidR="00FE2D72" w:rsidDel="00FE2D72">
              <w:rPr>
                <w:noProof/>
                <w:webHidden/>
              </w:rPr>
              <w:delText>110</w:delText>
            </w:r>
          </w:del>
          <w:r w:rsidR="00255C00">
            <w:rPr>
              <w:noProof/>
              <w:webHidden/>
            </w:rPr>
            <w:fldChar w:fldCharType="end"/>
          </w:r>
          <w:r>
            <w:rPr>
              <w:noProof/>
            </w:rPr>
            <w:fldChar w:fldCharType="end"/>
          </w:r>
        </w:p>
        <w:p w14:paraId="61CA14BE" w14:textId="1351AEDB"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"_Toc523735505" </w:instrText>
          </w:r>
          <w:r>
            <w:fldChar w:fldCharType="separate"/>
          </w:r>
          <w:r w:rsidR="00255C00" w:rsidRPr="00FC7EBC">
            <w:rPr>
              <w:rStyle w:val="Hypertextovodkaz"/>
            </w:rPr>
            <w:t>Finanční, materiální a další zabezpečení studijního programu</w:t>
          </w:r>
          <w:r w:rsidR="00255C00">
            <w:rPr>
              <w:webHidden/>
            </w:rPr>
            <w:tab/>
          </w:r>
          <w:r w:rsidR="00255C00">
            <w:rPr>
              <w:webHidden/>
            </w:rPr>
            <w:fldChar w:fldCharType="begin"/>
          </w:r>
          <w:r w:rsidR="00255C00">
            <w:rPr>
              <w:webHidden/>
            </w:rPr>
            <w:instrText xml:space="preserve"> PAGEREF _Toc523735505 \h </w:instrText>
          </w:r>
          <w:r w:rsidR="00255C00">
            <w:rPr>
              <w:webHidden/>
            </w:rPr>
          </w:r>
          <w:r w:rsidR="00255C00">
            <w:rPr>
              <w:webHidden/>
            </w:rPr>
            <w:fldChar w:fldCharType="separate"/>
          </w:r>
          <w:ins w:id="80" w:author="Bronislav Chramcov" w:date="2018-11-15T15:40:00Z">
            <w:r w:rsidR="00E5346B">
              <w:rPr>
                <w:webHidden/>
              </w:rPr>
              <w:t>80</w:t>
            </w:r>
          </w:ins>
          <w:del w:id="81" w:author="Bronislav Chramcov" w:date="2018-11-15T15:39:00Z">
            <w:r w:rsidR="00FE2D72" w:rsidDel="00FE2D72">
              <w:rPr>
                <w:webHidden/>
              </w:rPr>
              <w:delText>111</w:delText>
            </w:r>
          </w:del>
          <w:r w:rsidR="00255C00">
            <w:rPr>
              <w:webHidden/>
            </w:rPr>
            <w:fldChar w:fldCharType="end"/>
          </w:r>
          <w:r>
            <w:fldChar w:fldCharType="end"/>
          </w:r>
        </w:p>
        <w:p w14:paraId="208AA361" w14:textId="06F8996E"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"_Toc523735506" </w:instrText>
          </w:r>
          <w:r>
            <w:rPr>
              <w:noProof/>
            </w:rPr>
            <w:fldChar w:fldCharType="separate"/>
          </w:r>
          <w:r w:rsidR="00255C00" w:rsidRPr="00FC7EBC">
            <w:rPr>
              <w:rStyle w:val="Hypertextovodkaz"/>
              <w:noProof/>
            </w:rPr>
            <w:t>Standard 4.1: Finanční zabezpečení studijního programu</w:t>
          </w:r>
          <w:r w:rsidR="00255C00">
            <w:rPr>
              <w:noProof/>
              <w:webHidden/>
            </w:rPr>
            <w:tab/>
          </w:r>
          <w:r w:rsidR="00255C00">
            <w:rPr>
              <w:noProof/>
              <w:webHidden/>
            </w:rPr>
            <w:fldChar w:fldCharType="begin"/>
          </w:r>
          <w:r w:rsidR="00255C00">
            <w:rPr>
              <w:noProof/>
              <w:webHidden/>
            </w:rPr>
            <w:instrText xml:space="preserve"> PAGEREF _Toc523735506 \h </w:instrText>
          </w:r>
          <w:r w:rsidR="00255C00">
            <w:rPr>
              <w:noProof/>
              <w:webHidden/>
            </w:rPr>
          </w:r>
          <w:r w:rsidR="00255C00">
            <w:rPr>
              <w:noProof/>
              <w:webHidden/>
            </w:rPr>
            <w:fldChar w:fldCharType="separate"/>
          </w:r>
          <w:ins w:id="82" w:author="Bronislav Chramcov" w:date="2018-11-15T15:40:00Z">
            <w:r w:rsidR="00E5346B">
              <w:rPr>
                <w:noProof/>
                <w:webHidden/>
              </w:rPr>
              <w:t>80</w:t>
            </w:r>
          </w:ins>
          <w:del w:id="83" w:author="Bronislav Chramcov" w:date="2018-11-15T15:39:00Z">
            <w:r w:rsidR="00FE2D72" w:rsidDel="00FE2D72">
              <w:rPr>
                <w:noProof/>
                <w:webHidden/>
              </w:rPr>
              <w:delText>111</w:delText>
            </w:r>
          </w:del>
          <w:r w:rsidR="00255C00">
            <w:rPr>
              <w:noProof/>
              <w:webHidden/>
            </w:rPr>
            <w:fldChar w:fldCharType="end"/>
          </w:r>
          <w:r>
            <w:rPr>
              <w:noProof/>
            </w:rPr>
            <w:fldChar w:fldCharType="end"/>
          </w:r>
        </w:p>
        <w:p w14:paraId="01AA785D" w14:textId="704D2B96"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"_Toc523735507" </w:instrText>
          </w:r>
          <w:r>
            <w:rPr>
              <w:noProof/>
            </w:rPr>
            <w:fldChar w:fldCharType="separate"/>
          </w:r>
          <w:r w:rsidR="00255C00" w:rsidRPr="00FC7EBC">
            <w:rPr>
              <w:rStyle w:val="Hypertextovodkaz"/>
              <w:noProof/>
            </w:rPr>
            <w:t>Standard 4.2: Materiální a technické zabezpečení studijního programu</w:t>
          </w:r>
          <w:r w:rsidR="00255C00">
            <w:rPr>
              <w:noProof/>
              <w:webHidden/>
            </w:rPr>
            <w:tab/>
          </w:r>
          <w:r w:rsidR="00255C00">
            <w:rPr>
              <w:noProof/>
              <w:webHidden/>
            </w:rPr>
            <w:fldChar w:fldCharType="begin"/>
          </w:r>
          <w:r w:rsidR="00255C00">
            <w:rPr>
              <w:noProof/>
              <w:webHidden/>
            </w:rPr>
            <w:instrText xml:space="preserve"> PAGEREF _Toc523735507 \h </w:instrText>
          </w:r>
          <w:r w:rsidR="00255C00">
            <w:rPr>
              <w:noProof/>
              <w:webHidden/>
            </w:rPr>
          </w:r>
          <w:r w:rsidR="00255C00">
            <w:rPr>
              <w:noProof/>
              <w:webHidden/>
            </w:rPr>
            <w:fldChar w:fldCharType="separate"/>
          </w:r>
          <w:ins w:id="84" w:author="Bronislav Chramcov" w:date="2018-11-15T15:40:00Z">
            <w:r w:rsidR="00E5346B">
              <w:rPr>
                <w:noProof/>
                <w:webHidden/>
              </w:rPr>
              <w:t>80</w:t>
            </w:r>
          </w:ins>
          <w:del w:id="85" w:author="Bronislav Chramcov" w:date="2018-11-15T15:39:00Z">
            <w:r w:rsidR="00FE2D72" w:rsidDel="00FE2D72">
              <w:rPr>
                <w:noProof/>
                <w:webHidden/>
              </w:rPr>
              <w:delText>111</w:delText>
            </w:r>
          </w:del>
          <w:r w:rsidR="00255C00">
            <w:rPr>
              <w:noProof/>
              <w:webHidden/>
            </w:rPr>
            <w:fldChar w:fldCharType="end"/>
          </w:r>
          <w:r>
            <w:rPr>
              <w:noProof/>
            </w:rPr>
            <w:fldChar w:fldCharType="end"/>
          </w:r>
        </w:p>
        <w:p w14:paraId="03D83D23" w14:textId="7143C409"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"_Toc523735508" </w:instrText>
          </w:r>
          <w:r>
            <w:rPr>
              <w:noProof/>
            </w:rPr>
            <w:fldChar w:fldCharType="separate"/>
          </w:r>
          <w:r w:rsidR="00255C00" w:rsidRPr="00FC7EBC">
            <w:rPr>
              <w:rStyle w:val="Hypertextovodkaz"/>
              <w:noProof/>
            </w:rPr>
            <w:t>Standard 4.3: Odborná literatura a elektronické databáze odpovídající studijnímu programu</w:t>
          </w:r>
          <w:r w:rsidR="00255C00">
            <w:rPr>
              <w:noProof/>
              <w:webHidden/>
            </w:rPr>
            <w:tab/>
          </w:r>
          <w:r w:rsidR="00255C00">
            <w:rPr>
              <w:noProof/>
              <w:webHidden/>
            </w:rPr>
            <w:fldChar w:fldCharType="begin"/>
          </w:r>
          <w:r w:rsidR="00255C00">
            <w:rPr>
              <w:noProof/>
              <w:webHidden/>
            </w:rPr>
            <w:instrText xml:space="preserve"> PAGEREF _Toc523735508 \h </w:instrText>
          </w:r>
          <w:r w:rsidR="00255C00">
            <w:rPr>
              <w:noProof/>
              <w:webHidden/>
            </w:rPr>
          </w:r>
          <w:r w:rsidR="00255C00">
            <w:rPr>
              <w:noProof/>
              <w:webHidden/>
            </w:rPr>
            <w:fldChar w:fldCharType="separate"/>
          </w:r>
          <w:ins w:id="86" w:author="Bronislav Chramcov" w:date="2018-11-15T15:40:00Z">
            <w:r w:rsidR="00E5346B">
              <w:rPr>
                <w:noProof/>
                <w:webHidden/>
              </w:rPr>
              <w:t>81</w:t>
            </w:r>
          </w:ins>
          <w:del w:id="87" w:author="Bronislav Chramcov" w:date="2018-11-15T15:39:00Z">
            <w:r w:rsidR="00FE2D72" w:rsidDel="00FE2D72">
              <w:rPr>
                <w:noProof/>
                <w:webHidden/>
              </w:rPr>
              <w:delText>112</w:delText>
            </w:r>
          </w:del>
          <w:r w:rsidR="00255C00">
            <w:rPr>
              <w:noProof/>
              <w:webHidden/>
            </w:rPr>
            <w:fldChar w:fldCharType="end"/>
          </w:r>
          <w:r>
            <w:rPr>
              <w:noProof/>
            </w:rPr>
            <w:fldChar w:fldCharType="end"/>
          </w:r>
        </w:p>
        <w:p w14:paraId="19AE27C9" w14:textId="3FED69E1"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"_Toc523735509" </w:instrText>
          </w:r>
          <w:r>
            <w:fldChar w:fldCharType="separate"/>
          </w:r>
          <w:r w:rsidR="00255C00" w:rsidRPr="00FC7EBC">
            <w:rPr>
              <w:rStyle w:val="Hypertextovodkaz"/>
            </w:rPr>
            <w:t>Garant studijního programu</w:t>
          </w:r>
          <w:r w:rsidR="00255C00">
            <w:rPr>
              <w:webHidden/>
            </w:rPr>
            <w:tab/>
          </w:r>
          <w:r w:rsidR="00255C00">
            <w:rPr>
              <w:webHidden/>
            </w:rPr>
            <w:fldChar w:fldCharType="begin"/>
          </w:r>
          <w:r w:rsidR="00255C00">
            <w:rPr>
              <w:webHidden/>
            </w:rPr>
            <w:instrText xml:space="preserve"> PAGEREF _Toc523735509 \h </w:instrText>
          </w:r>
          <w:r w:rsidR="00255C00">
            <w:rPr>
              <w:webHidden/>
            </w:rPr>
          </w:r>
          <w:r w:rsidR="00255C00">
            <w:rPr>
              <w:webHidden/>
            </w:rPr>
            <w:fldChar w:fldCharType="separate"/>
          </w:r>
          <w:ins w:id="88" w:author="Bronislav Chramcov" w:date="2018-11-15T15:40:00Z">
            <w:r w:rsidR="00E5346B">
              <w:rPr>
                <w:webHidden/>
              </w:rPr>
              <w:t>81</w:t>
            </w:r>
          </w:ins>
          <w:del w:id="89" w:author="Bronislav Chramcov" w:date="2018-11-15T15:39:00Z">
            <w:r w:rsidR="00FE2D72" w:rsidDel="00FE2D72">
              <w:rPr>
                <w:webHidden/>
              </w:rPr>
              <w:delText>112</w:delText>
            </w:r>
          </w:del>
          <w:r w:rsidR="00255C00">
            <w:rPr>
              <w:webHidden/>
            </w:rPr>
            <w:fldChar w:fldCharType="end"/>
          </w:r>
          <w:r>
            <w:fldChar w:fldCharType="end"/>
          </w:r>
        </w:p>
        <w:p w14:paraId="4938F9BD" w14:textId="30BFDD20"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"_Toc523735510" </w:instrText>
          </w:r>
          <w:r>
            <w:rPr>
              <w:noProof/>
            </w:rPr>
            <w:fldChar w:fldCharType="separate"/>
          </w:r>
          <w:r w:rsidR="00255C00" w:rsidRPr="00FC7EBC">
            <w:rPr>
              <w:rStyle w:val="Hypertextovodkaz"/>
              <w:noProof/>
            </w:rPr>
            <w:t>Standard 5.1: Pravomoci a odpovědnost garanta</w:t>
          </w:r>
          <w:r w:rsidR="00255C00">
            <w:rPr>
              <w:noProof/>
              <w:webHidden/>
            </w:rPr>
            <w:tab/>
          </w:r>
          <w:r w:rsidR="00255C00">
            <w:rPr>
              <w:noProof/>
              <w:webHidden/>
            </w:rPr>
            <w:fldChar w:fldCharType="begin"/>
          </w:r>
          <w:r w:rsidR="00255C00">
            <w:rPr>
              <w:noProof/>
              <w:webHidden/>
            </w:rPr>
            <w:instrText xml:space="preserve"> PAGEREF _Toc523735510 \h </w:instrText>
          </w:r>
          <w:r w:rsidR="00255C00">
            <w:rPr>
              <w:noProof/>
              <w:webHidden/>
            </w:rPr>
          </w:r>
          <w:r w:rsidR="00255C00">
            <w:rPr>
              <w:noProof/>
              <w:webHidden/>
            </w:rPr>
            <w:fldChar w:fldCharType="separate"/>
          </w:r>
          <w:ins w:id="90" w:author="Bronislav Chramcov" w:date="2018-11-15T15:40:00Z">
            <w:r w:rsidR="00E5346B">
              <w:rPr>
                <w:noProof/>
                <w:webHidden/>
              </w:rPr>
              <w:t>81</w:t>
            </w:r>
          </w:ins>
          <w:del w:id="91" w:author="Bronislav Chramcov" w:date="2018-11-15T15:39:00Z">
            <w:r w:rsidR="00FE2D72" w:rsidDel="00FE2D72">
              <w:rPr>
                <w:noProof/>
                <w:webHidden/>
              </w:rPr>
              <w:delText>112</w:delText>
            </w:r>
          </w:del>
          <w:r w:rsidR="00255C00">
            <w:rPr>
              <w:noProof/>
              <w:webHidden/>
            </w:rPr>
            <w:fldChar w:fldCharType="end"/>
          </w:r>
          <w:r>
            <w:rPr>
              <w:noProof/>
            </w:rPr>
            <w:fldChar w:fldCharType="end"/>
          </w:r>
        </w:p>
        <w:p w14:paraId="29D1AD4D" w14:textId="5AD6AAD0"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"_Toc523735511" </w:instrText>
          </w:r>
          <w:r>
            <w:rPr>
              <w:noProof/>
            </w:rPr>
            <w:fldChar w:fldCharType="separate"/>
          </w:r>
          <w:r w:rsidR="00255C00" w:rsidRPr="00FC7EBC">
            <w:rPr>
              <w:rStyle w:val="Hypertextovodkaz"/>
              <w:noProof/>
            </w:rPr>
            <w:t>Standardy 5.2-5.4: Zhodnocení osoby garanta z hlediska naplnění standardů</w:t>
          </w:r>
          <w:r w:rsidR="00255C00">
            <w:rPr>
              <w:noProof/>
              <w:webHidden/>
            </w:rPr>
            <w:tab/>
          </w:r>
          <w:r w:rsidR="00255C00">
            <w:rPr>
              <w:noProof/>
              <w:webHidden/>
            </w:rPr>
            <w:fldChar w:fldCharType="begin"/>
          </w:r>
          <w:r w:rsidR="00255C00">
            <w:rPr>
              <w:noProof/>
              <w:webHidden/>
            </w:rPr>
            <w:instrText xml:space="preserve"> PAGEREF _Toc523735511 \h </w:instrText>
          </w:r>
          <w:r w:rsidR="00255C00">
            <w:rPr>
              <w:noProof/>
              <w:webHidden/>
            </w:rPr>
          </w:r>
          <w:r w:rsidR="00255C00">
            <w:rPr>
              <w:noProof/>
              <w:webHidden/>
            </w:rPr>
            <w:fldChar w:fldCharType="separate"/>
          </w:r>
          <w:ins w:id="92" w:author="Bronislav Chramcov" w:date="2018-11-15T15:40:00Z">
            <w:r w:rsidR="00E5346B">
              <w:rPr>
                <w:noProof/>
                <w:webHidden/>
              </w:rPr>
              <w:t>82</w:t>
            </w:r>
          </w:ins>
          <w:del w:id="93" w:author="Bronislav Chramcov" w:date="2018-11-15T15:39:00Z">
            <w:r w:rsidR="00FE2D72" w:rsidDel="00FE2D72">
              <w:rPr>
                <w:noProof/>
                <w:webHidden/>
              </w:rPr>
              <w:delText>113</w:delText>
            </w:r>
          </w:del>
          <w:r w:rsidR="00255C00">
            <w:rPr>
              <w:noProof/>
              <w:webHidden/>
            </w:rPr>
            <w:fldChar w:fldCharType="end"/>
          </w:r>
          <w:r>
            <w:rPr>
              <w:noProof/>
            </w:rPr>
            <w:fldChar w:fldCharType="end"/>
          </w:r>
        </w:p>
        <w:p w14:paraId="6BF238D7" w14:textId="279AA3F2"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"_Toc523735512" </w:instrText>
          </w:r>
          <w:r>
            <w:fldChar w:fldCharType="separate"/>
          </w:r>
          <w:r w:rsidR="00255C00" w:rsidRPr="00FC7EBC">
            <w:rPr>
              <w:rStyle w:val="Hypertextovodkaz"/>
            </w:rPr>
            <w:t>Personální zabezpečení studijního programu</w:t>
          </w:r>
          <w:r w:rsidR="00255C00">
            <w:rPr>
              <w:webHidden/>
            </w:rPr>
            <w:tab/>
          </w:r>
          <w:r w:rsidR="00255C00">
            <w:rPr>
              <w:webHidden/>
            </w:rPr>
            <w:fldChar w:fldCharType="begin"/>
          </w:r>
          <w:r w:rsidR="00255C00">
            <w:rPr>
              <w:webHidden/>
            </w:rPr>
            <w:instrText xml:space="preserve"> PAGEREF _Toc523735512 \h </w:instrText>
          </w:r>
          <w:r w:rsidR="00255C00">
            <w:rPr>
              <w:webHidden/>
            </w:rPr>
          </w:r>
          <w:r w:rsidR="00255C00">
            <w:rPr>
              <w:webHidden/>
            </w:rPr>
            <w:fldChar w:fldCharType="separate"/>
          </w:r>
          <w:ins w:id="94" w:author="Bronislav Chramcov" w:date="2018-11-15T15:40:00Z">
            <w:r w:rsidR="00E5346B">
              <w:rPr>
                <w:webHidden/>
              </w:rPr>
              <w:t>87</w:t>
            </w:r>
          </w:ins>
          <w:del w:id="95" w:author="Bronislav Chramcov" w:date="2018-11-15T15:39:00Z">
            <w:r w:rsidR="00FE2D72" w:rsidDel="00FE2D72">
              <w:rPr>
                <w:webHidden/>
              </w:rPr>
              <w:delText>118</w:delText>
            </w:r>
          </w:del>
          <w:r w:rsidR="00255C00">
            <w:rPr>
              <w:webHidden/>
            </w:rPr>
            <w:fldChar w:fldCharType="end"/>
          </w:r>
          <w:r>
            <w:fldChar w:fldCharType="end"/>
          </w:r>
        </w:p>
        <w:p w14:paraId="467B7017" w14:textId="21983542"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"_Toc523735513" </w:instrText>
          </w:r>
          <w:r>
            <w:rPr>
              <w:noProof/>
            </w:rPr>
            <w:fldChar w:fldCharType="separate"/>
          </w:r>
          <w:r w:rsidR="00255C00" w:rsidRPr="00FC7EBC">
            <w:rPr>
              <w:rStyle w:val="Hypertextovodkaz"/>
              <w:noProof/>
            </w:rPr>
            <w:t>Standardy 6.1-6.2, 6.7-6.8: Zhodnocení celkového personálního zabezpečení studijního programu z hlediska naplnění standardů</w:t>
          </w:r>
          <w:r w:rsidR="00255C00">
            <w:rPr>
              <w:noProof/>
              <w:webHidden/>
            </w:rPr>
            <w:tab/>
          </w:r>
          <w:r w:rsidR="00255C00">
            <w:rPr>
              <w:noProof/>
              <w:webHidden/>
            </w:rPr>
            <w:fldChar w:fldCharType="begin"/>
          </w:r>
          <w:r w:rsidR="00255C00">
            <w:rPr>
              <w:noProof/>
              <w:webHidden/>
            </w:rPr>
            <w:instrText xml:space="preserve"> PAGEREF _Toc523735513 \h </w:instrText>
          </w:r>
          <w:r w:rsidR="00255C00">
            <w:rPr>
              <w:noProof/>
              <w:webHidden/>
            </w:rPr>
          </w:r>
          <w:r w:rsidR="00255C00">
            <w:rPr>
              <w:noProof/>
              <w:webHidden/>
            </w:rPr>
            <w:fldChar w:fldCharType="separate"/>
          </w:r>
          <w:ins w:id="96" w:author="Bronislav Chramcov" w:date="2018-11-15T15:40:00Z">
            <w:r w:rsidR="00E5346B">
              <w:rPr>
                <w:noProof/>
                <w:webHidden/>
              </w:rPr>
              <w:t>87</w:t>
            </w:r>
          </w:ins>
          <w:del w:id="97" w:author="Bronislav Chramcov" w:date="2018-11-15T15:39:00Z">
            <w:r w:rsidR="00FE2D72" w:rsidDel="00FE2D72">
              <w:rPr>
                <w:noProof/>
                <w:webHidden/>
              </w:rPr>
              <w:delText>118</w:delText>
            </w:r>
          </w:del>
          <w:r w:rsidR="00255C00">
            <w:rPr>
              <w:noProof/>
              <w:webHidden/>
            </w:rPr>
            <w:fldChar w:fldCharType="end"/>
          </w:r>
          <w:r>
            <w:rPr>
              <w:noProof/>
            </w:rPr>
            <w:fldChar w:fldCharType="end"/>
          </w:r>
        </w:p>
        <w:p w14:paraId="0887F00F" w14:textId="1BA3FAAC"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"_Toc523735514" </w:instrText>
          </w:r>
          <w:r>
            <w:rPr>
              <w:noProof/>
            </w:rPr>
            <w:fldChar w:fldCharType="separate"/>
          </w:r>
          <w:r w:rsidR="00255C00" w:rsidRPr="00FC7EBC">
            <w:rPr>
              <w:rStyle w:val="Hypertextovodkaz"/>
              <w:noProof/>
            </w:rPr>
            <w:t>Standardy 6.4, 6.9-6.10: Personální zabezpečení předmětů profilujícího základu</w:t>
          </w:r>
          <w:r w:rsidR="00255C00">
            <w:rPr>
              <w:noProof/>
              <w:webHidden/>
            </w:rPr>
            <w:tab/>
          </w:r>
          <w:r w:rsidR="00255C00">
            <w:rPr>
              <w:noProof/>
              <w:webHidden/>
            </w:rPr>
            <w:fldChar w:fldCharType="begin"/>
          </w:r>
          <w:r w:rsidR="00255C00">
            <w:rPr>
              <w:noProof/>
              <w:webHidden/>
            </w:rPr>
            <w:instrText xml:space="preserve"> PAGEREF _Toc523735514 \h </w:instrText>
          </w:r>
          <w:r w:rsidR="00255C00">
            <w:rPr>
              <w:noProof/>
              <w:webHidden/>
            </w:rPr>
          </w:r>
          <w:r w:rsidR="00255C00">
            <w:rPr>
              <w:noProof/>
              <w:webHidden/>
            </w:rPr>
            <w:fldChar w:fldCharType="separate"/>
          </w:r>
          <w:ins w:id="98" w:author="Bronislav Chramcov" w:date="2018-11-15T15:40:00Z">
            <w:r w:rsidR="00E5346B">
              <w:rPr>
                <w:noProof/>
                <w:webHidden/>
              </w:rPr>
              <w:t>89</w:t>
            </w:r>
          </w:ins>
          <w:del w:id="99" w:author="Bronislav Chramcov" w:date="2018-11-15T15:39:00Z">
            <w:r w:rsidR="00FE2D72" w:rsidDel="00FE2D72">
              <w:rPr>
                <w:noProof/>
                <w:webHidden/>
              </w:rPr>
              <w:delText>120</w:delText>
            </w:r>
          </w:del>
          <w:r w:rsidR="00255C00">
            <w:rPr>
              <w:noProof/>
              <w:webHidden/>
            </w:rPr>
            <w:fldChar w:fldCharType="end"/>
          </w:r>
          <w:r>
            <w:rPr>
              <w:noProof/>
            </w:rPr>
            <w:fldChar w:fldCharType="end"/>
          </w:r>
        </w:p>
        <w:p w14:paraId="621130C9" w14:textId="786A22EA"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"_Toc523735515" </w:instrText>
          </w:r>
          <w:r>
            <w:rPr>
              <w:noProof/>
            </w:rPr>
            <w:fldChar w:fldCharType="separate"/>
          </w:r>
          <w:r w:rsidR="00255C00" w:rsidRPr="00FC7EBC">
            <w:rPr>
              <w:rStyle w:val="Hypertextovodkaz"/>
              <w:noProof/>
            </w:rPr>
            <w:t>Standardy 6.5-6.6: Kvalifikace odborníků z praxe zapojených do výuky ve studijním programu</w:t>
          </w:r>
          <w:r w:rsidR="00255C00">
            <w:rPr>
              <w:noProof/>
              <w:webHidden/>
            </w:rPr>
            <w:tab/>
          </w:r>
          <w:r w:rsidR="00255C00">
            <w:rPr>
              <w:noProof/>
              <w:webHidden/>
            </w:rPr>
            <w:fldChar w:fldCharType="begin"/>
          </w:r>
          <w:r w:rsidR="00255C00">
            <w:rPr>
              <w:noProof/>
              <w:webHidden/>
            </w:rPr>
            <w:instrText xml:space="preserve"> PAGEREF _Toc523735515 \h </w:instrText>
          </w:r>
          <w:r w:rsidR="00255C00">
            <w:rPr>
              <w:noProof/>
              <w:webHidden/>
            </w:rPr>
          </w:r>
          <w:r w:rsidR="00255C00">
            <w:rPr>
              <w:noProof/>
              <w:webHidden/>
            </w:rPr>
            <w:fldChar w:fldCharType="separate"/>
          </w:r>
          <w:ins w:id="100" w:author="Bronislav Chramcov" w:date="2018-11-15T15:40:00Z">
            <w:r w:rsidR="00E5346B">
              <w:rPr>
                <w:noProof/>
                <w:webHidden/>
              </w:rPr>
              <w:t>89</w:t>
            </w:r>
          </w:ins>
          <w:del w:id="101" w:author="Bronislav Chramcov" w:date="2018-11-15T15:39:00Z">
            <w:r w:rsidR="00FE2D72" w:rsidDel="00FE2D72">
              <w:rPr>
                <w:noProof/>
                <w:webHidden/>
              </w:rPr>
              <w:delText>120</w:delText>
            </w:r>
          </w:del>
          <w:r w:rsidR="00255C00">
            <w:rPr>
              <w:noProof/>
              <w:webHidden/>
            </w:rPr>
            <w:fldChar w:fldCharType="end"/>
          </w:r>
          <w:r>
            <w:rPr>
              <w:noProof/>
            </w:rPr>
            <w:fldChar w:fldCharType="end"/>
          </w:r>
        </w:p>
        <w:p w14:paraId="488977D8" w14:textId="610FD8EA" w:rsidR="00255C00" w:rsidRDefault="009472DB" w:rsidP="00AC3CD7">
          <w:pPr>
            <w:pStyle w:val="Obsah2"/>
            <w:rPr>
              <w:rFonts w:asciiTheme="minorHAnsi" w:eastAsiaTheme="minorEastAsia" w:hAnsiTheme="minorHAnsi" w:cstheme="minorBidi"/>
              <w:lang w:eastAsia="cs-CZ"/>
            </w:rPr>
          </w:pPr>
          <w:r>
            <w:fldChar w:fldCharType="begin"/>
          </w:r>
          <w:r>
            <w:instrText xml:space="preserve"> HYPERLINK \l "_Toc523735516" </w:instrText>
          </w:r>
          <w:r>
            <w:fldChar w:fldCharType="separate"/>
          </w:r>
          <w:r w:rsidR="00255C00" w:rsidRPr="00FC7EBC">
            <w:rPr>
              <w:rStyle w:val="Hypertextovodkaz"/>
            </w:rPr>
            <w:t>Specifické požadavky na zajištění studijního programu</w:t>
          </w:r>
          <w:r w:rsidR="00255C00">
            <w:rPr>
              <w:webHidden/>
            </w:rPr>
            <w:tab/>
          </w:r>
          <w:r w:rsidR="00255C00">
            <w:rPr>
              <w:webHidden/>
            </w:rPr>
            <w:fldChar w:fldCharType="begin"/>
          </w:r>
          <w:r w:rsidR="00255C00">
            <w:rPr>
              <w:webHidden/>
            </w:rPr>
            <w:instrText xml:space="preserve"> PAGEREF _Toc523735516 \h </w:instrText>
          </w:r>
          <w:r w:rsidR="00255C00">
            <w:rPr>
              <w:webHidden/>
            </w:rPr>
          </w:r>
          <w:r w:rsidR="00255C00">
            <w:rPr>
              <w:webHidden/>
            </w:rPr>
            <w:fldChar w:fldCharType="separate"/>
          </w:r>
          <w:ins w:id="102" w:author="Bronislav Chramcov" w:date="2018-11-15T15:40:00Z">
            <w:r w:rsidR="00E5346B">
              <w:rPr>
                <w:webHidden/>
              </w:rPr>
              <w:t>89</w:t>
            </w:r>
          </w:ins>
          <w:del w:id="103" w:author="Bronislav Chramcov" w:date="2018-11-15T15:31:00Z">
            <w:r w:rsidDel="00FE2D72">
              <w:rPr>
                <w:webHidden/>
              </w:rPr>
              <w:delText>121</w:delText>
            </w:r>
          </w:del>
          <w:r w:rsidR="00255C00">
            <w:rPr>
              <w:webHidden/>
            </w:rPr>
            <w:fldChar w:fldCharType="end"/>
          </w:r>
          <w:r>
            <w:fldChar w:fldCharType="end"/>
          </w:r>
        </w:p>
        <w:p w14:paraId="5CC777BA" w14:textId="2D83D398"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"_Toc523735517" </w:instrText>
          </w:r>
          <w:r>
            <w:rPr>
              <w:noProof/>
            </w:rPr>
            <w:fldChar w:fldCharType="separate"/>
          </w:r>
          <w:r w:rsidR="00255C00" w:rsidRPr="00FC7EBC">
            <w:rPr>
              <w:rStyle w:val="Hypertextovodkaz"/>
              <w:noProof/>
            </w:rPr>
            <w:t>Standardy 7.1-7.3: Uskutečňování studijního programu v kombinované a distanční formě studia</w:t>
          </w:r>
          <w:r w:rsidR="00255C00">
            <w:rPr>
              <w:noProof/>
              <w:webHidden/>
            </w:rPr>
            <w:tab/>
          </w:r>
          <w:r w:rsidR="00255C00">
            <w:rPr>
              <w:noProof/>
              <w:webHidden/>
            </w:rPr>
            <w:fldChar w:fldCharType="begin"/>
          </w:r>
          <w:r w:rsidR="00255C00">
            <w:rPr>
              <w:noProof/>
              <w:webHidden/>
            </w:rPr>
            <w:instrText xml:space="preserve"> PAGEREF _Toc523735517 \h </w:instrText>
          </w:r>
          <w:r w:rsidR="00255C00">
            <w:rPr>
              <w:noProof/>
              <w:webHidden/>
            </w:rPr>
          </w:r>
          <w:r w:rsidR="00255C00">
            <w:rPr>
              <w:noProof/>
              <w:webHidden/>
            </w:rPr>
            <w:fldChar w:fldCharType="separate"/>
          </w:r>
          <w:ins w:id="104" w:author="Bronislav Chramcov" w:date="2018-11-15T15:40:00Z">
            <w:r w:rsidR="00E5346B">
              <w:rPr>
                <w:noProof/>
                <w:webHidden/>
              </w:rPr>
              <w:t>89</w:t>
            </w:r>
          </w:ins>
          <w:del w:id="105" w:author="Bronislav Chramcov" w:date="2018-11-15T15:31:00Z">
            <w:r w:rsidDel="00FE2D72">
              <w:rPr>
                <w:noProof/>
                <w:webHidden/>
              </w:rPr>
              <w:delText>121</w:delText>
            </w:r>
          </w:del>
          <w:r w:rsidR="00255C00">
            <w:rPr>
              <w:noProof/>
              <w:webHidden/>
            </w:rPr>
            <w:fldChar w:fldCharType="end"/>
          </w:r>
          <w:r>
            <w:rPr>
              <w:noProof/>
            </w:rPr>
            <w:fldChar w:fldCharType="end"/>
          </w:r>
        </w:p>
        <w:p w14:paraId="6B4907BD" w14:textId="39B04158" w:rsidR="00255C00" w:rsidRDefault="009472DB">
          <w:pPr>
            <w:pStyle w:val="Obsah3"/>
            <w:tabs>
              <w:tab w:val="right" w:leader="dot" w:pos="9062"/>
            </w:tabs>
            <w:rPr>
              <w:rFonts w:asciiTheme="minorHAnsi" w:eastAsiaTheme="minorEastAsia" w:hAnsiTheme="minorHAnsi" w:cstheme="minorBidi"/>
              <w:noProof/>
              <w:lang w:eastAsia="cs-CZ"/>
            </w:rPr>
          </w:pPr>
          <w:r>
            <w:rPr>
              <w:noProof/>
            </w:rPr>
            <w:fldChar w:fldCharType="begin"/>
          </w:r>
          <w:r>
            <w:rPr>
              <w:noProof/>
            </w:rPr>
            <w:instrText xml:space="preserve"> HYPERLINK \l "_Toc523735518" </w:instrText>
          </w:r>
          <w:r>
            <w:rPr>
              <w:noProof/>
            </w:rPr>
            <w:fldChar w:fldCharType="separate"/>
          </w:r>
          <w:r w:rsidR="00255C00" w:rsidRPr="00FC7EBC">
            <w:rPr>
              <w:rStyle w:val="Hypertextovodkaz"/>
              <w:noProof/>
            </w:rPr>
            <w:t>Standardy 7.4-7.9: Uskutečňování studijního programu v cizím jazyce</w:t>
          </w:r>
          <w:r w:rsidR="00255C00">
            <w:rPr>
              <w:noProof/>
              <w:webHidden/>
            </w:rPr>
            <w:tab/>
          </w:r>
          <w:r w:rsidR="00255C00">
            <w:rPr>
              <w:noProof/>
              <w:webHidden/>
            </w:rPr>
            <w:fldChar w:fldCharType="begin"/>
          </w:r>
          <w:r w:rsidR="00255C00">
            <w:rPr>
              <w:noProof/>
              <w:webHidden/>
            </w:rPr>
            <w:instrText xml:space="preserve"> PAGEREF _Toc523735518 \h </w:instrText>
          </w:r>
          <w:r w:rsidR="00255C00">
            <w:rPr>
              <w:noProof/>
              <w:webHidden/>
            </w:rPr>
          </w:r>
          <w:r w:rsidR="00255C00">
            <w:rPr>
              <w:noProof/>
              <w:webHidden/>
            </w:rPr>
            <w:fldChar w:fldCharType="separate"/>
          </w:r>
          <w:ins w:id="106" w:author="Bronislav Chramcov" w:date="2018-11-15T15:40:00Z">
            <w:r w:rsidR="00E5346B">
              <w:rPr>
                <w:noProof/>
                <w:webHidden/>
              </w:rPr>
              <w:t>90</w:t>
            </w:r>
          </w:ins>
          <w:del w:id="107" w:author="Bronislav Chramcov" w:date="2018-11-15T15:39:00Z">
            <w:r w:rsidR="00FE2D72" w:rsidDel="00FE2D72">
              <w:rPr>
                <w:noProof/>
                <w:webHidden/>
              </w:rPr>
              <w:delText>121</w:delText>
            </w:r>
          </w:del>
          <w:r w:rsidR="00255C00">
            <w:rPr>
              <w:noProof/>
              <w:webHidden/>
            </w:rPr>
            <w:fldChar w:fldCharType="end"/>
          </w:r>
          <w:r>
            <w:rPr>
              <w:noProof/>
            </w:rPr>
            <w:fldChar w:fldCharType="end"/>
          </w:r>
        </w:p>
        <w:p w14:paraId="143B8F8A" w14:textId="6F79A3BB" w:rsidR="005042EE" w:rsidRDefault="005042EE" w:rsidP="005042EE">
          <w:r>
            <w:rPr>
              <w:b/>
              <w:bCs/>
            </w:rPr>
            <w:fldChar w:fldCharType="end"/>
          </w:r>
        </w:p>
      </w:sdtContent>
    </w:sdt>
    <w:p w14:paraId="4BFE6B89" w14:textId="77777777" w:rsidR="005042EE" w:rsidRDefault="005042EE" w:rsidP="005042EE"/>
    <w:p w14:paraId="18E3F40C" w14:textId="77777777" w:rsidR="005042EE" w:rsidRDefault="005042EE">
      <w:pPr>
        <w:rPr>
          <w:rStyle w:val="Nadpis22"/>
          <w:rFonts w:ascii="Calibri" w:eastAsia="Calibri" w:hAnsi="Calibri"/>
          <w:b/>
          <w:color w:val="00B050"/>
        </w:rPr>
      </w:pPr>
      <w:r>
        <w:rPr>
          <w:rStyle w:val="Nadpis22"/>
          <w:b/>
          <w:color w:val="00B050"/>
        </w:rPr>
        <w:lastRenderedPageBreak/>
        <w:br w:type="page"/>
      </w:r>
    </w:p>
    <w:p w14:paraId="670091D1" w14:textId="77777777" w:rsidR="005042EE" w:rsidRPr="00323CFF" w:rsidRDefault="005042EE" w:rsidP="005042EE">
      <w:pPr>
        <w:pStyle w:val="Nadpis21"/>
        <w:keepNext/>
        <w:keepLines/>
        <w:shd w:val="clear" w:color="auto" w:fill="auto"/>
        <w:spacing w:before="0" w:after="406" w:line="300" w:lineRule="exact"/>
        <w:rPr>
          <w:rStyle w:val="Nadpis22"/>
          <w:color w:val="00B050"/>
        </w:rPr>
      </w:pPr>
      <w:bookmarkStart w:id="108" w:name="_Toc523735466"/>
      <w:bookmarkEnd w:id="1"/>
      <w:r w:rsidRPr="00323CFF">
        <w:rPr>
          <w:rStyle w:val="Nadpis22"/>
          <w:color w:val="00B050"/>
        </w:rPr>
        <w:lastRenderedPageBreak/>
        <w:t>I. Instituce</w:t>
      </w:r>
      <w:bookmarkEnd w:id="108"/>
    </w:p>
    <w:p w14:paraId="1BE6DDF0" w14:textId="77777777" w:rsidR="005042EE" w:rsidRPr="00E643D1" w:rsidRDefault="005042EE" w:rsidP="005042EE">
      <w:pPr>
        <w:pStyle w:val="Nadpis2"/>
      </w:pPr>
      <w:bookmarkStart w:id="109" w:name="bookmark2"/>
      <w:bookmarkStart w:id="110" w:name="_Toc523735467"/>
      <w:r w:rsidRPr="00E643D1">
        <w:rPr>
          <w:rStyle w:val="Nadpis32"/>
          <w:rFonts w:cs="Times New Roman"/>
          <w:color w:val="4F81BD" w:themeColor="accent1"/>
          <w:sz w:val="28"/>
          <w:szCs w:val="26"/>
          <w:shd w:val="clear" w:color="auto" w:fill="auto"/>
          <w:lang w:eastAsia="en-US"/>
        </w:rPr>
        <w:t>Působnost orgánů vysoké školy</w:t>
      </w:r>
      <w:bookmarkEnd w:id="109"/>
      <w:bookmarkEnd w:id="110"/>
    </w:p>
    <w:p w14:paraId="02DCFFF5" w14:textId="77777777" w:rsidR="005042EE" w:rsidRDefault="005042EE" w:rsidP="00EE26F3">
      <w:pPr>
        <w:pStyle w:val="Nadpis3"/>
      </w:pPr>
      <w:bookmarkStart w:id="111" w:name="_Toc523735468"/>
      <w:r>
        <w:t>Standardy 1.1-1.2</w:t>
      </w:r>
      <w:bookmarkEnd w:id="111"/>
    </w:p>
    <w:p w14:paraId="7353FD38" w14:textId="77777777" w:rsidR="005042EE" w:rsidRDefault="005042EE" w:rsidP="00AC3CD7">
      <w:pPr>
        <w:pStyle w:val="Default"/>
      </w:pPr>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7826356B" w14:textId="77777777" w:rsidR="005042EE" w:rsidRDefault="005042EE" w:rsidP="00AC3CD7">
      <w:pPr>
        <w:pStyle w:val="Default"/>
      </w:pPr>
      <w:r>
        <w:t xml:space="preserve">Samosprávnými orgány univerzity jsou Akademický senát UTB, rektor UTB, Vědecká rada UTB, Rada pro vnitřní hodnocení UTB a Disciplinární komise UTB. Dalšími orgány UTB jsou Správní rada UTB a kvestor UTB. </w:t>
      </w:r>
    </w:p>
    <w:p w14:paraId="6CDC462D" w14:textId="77777777" w:rsidR="005042EE" w:rsidRDefault="005042EE" w:rsidP="005042EE">
      <w:pPr>
        <w:pStyle w:val="Default"/>
      </w:pPr>
    </w:p>
    <w:p w14:paraId="597D135F" w14:textId="77777777" w:rsidR="005042EE" w:rsidRDefault="005042EE" w:rsidP="005042EE">
      <w:pPr>
        <w:pStyle w:val="Nadpis2"/>
      </w:pPr>
      <w:bookmarkStart w:id="114" w:name="_Toc523735469"/>
      <w:r w:rsidRPr="0054199D">
        <w:t>Vnitřní systém zajišťování kvality</w:t>
      </w:r>
      <w:bookmarkEnd w:id="114"/>
    </w:p>
    <w:p w14:paraId="2E5D1A6D" w14:textId="77777777" w:rsidR="005042EE" w:rsidRDefault="005042EE" w:rsidP="00EE26F3">
      <w:pPr>
        <w:pStyle w:val="Nadpis3"/>
      </w:pPr>
      <w:bookmarkStart w:id="115" w:name="_Toc523735470"/>
      <w:r w:rsidRPr="00E27B24">
        <w:t>Standard 1.3</w:t>
      </w:r>
      <w:r>
        <w:t>: Vymezení pravomoci a odpovědnost za kvalitu</w:t>
      </w:r>
      <w:bookmarkEnd w:id="115"/>
    </w:p>
    <w:p w14:paraId="44CB8530" w14:textId="77777777" w:rsidR="005042EE" w:rsidRDefault="005042EE" w:rsidP="00AC3CD7">
      <w:pPr>
        <w:pStyle w:val="Default"/>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14:paraId="4EC1681D" w14:textId="77777777" w:rsidR="005042EE" w:rsidRDefault="005042EE" w:rsidP="00AC3CD7">
      <w:pPr>
        <w:pStyle w:val="Default"/>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14:paraId="6CC40D07" w14:textId="77777777" w:rsidR="005042EE" w:rsidRDefault="005042EE" w:rsidP="00EE26F3">
      <w:pPr>
        <w:pStyle w:val="Nadpis3"/>
      </w:pPr>
      <w:bookmarkStart w:id="120" w:name="_Toc523735471"/>
      <w:r w:rsidRPr="00E27B24">
        <w:t>Standard 1.4</w:t>
      </w:r>
      <w:r>
        <w:t>: Procesy vzniku a úprav studijních programů</w:t>
      </w:r>
      <w:bookmarkEnd w:id="120"/>
    </w:p>
    <w:p w14:paraId="3834C658" w14:textId="77777777" w:rsidR="005042EE" w:rsidRDefault="005042EE" w:rsidP="00AC3CD7">
      <w:pPr>
        <w:pStyle w:val="Default"/>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14:paraId="22C83BD8" w14:textId="77777777" w:rsidR="005042EE" w:rsidRDefault="005042EE" w:rsidP="00EE26F3">
      <w:pPr>
        <w:pStyle w:val="Nadpis3"/>
      </w:pPr>
      <w:bookmarkStart w:id="123" w:name="_Toc523735472"/>
      <w:r w:rsidRPr="00E27B24">
        <w:t>Standard 1.5</w:t>
      </w:r>
      <w:r>
        <w:t>: Principy a systém uznávání zahraničního vzdělávání pro přijetí ke studiu</w:t>
      </w:r>
      <w:bookmarkEnd w:id="123"/>
    </w:p>
    <w:p w14:paraId="76ACA3C8" w14:textId="77777777" w:rsidR="005042EE" w:rsidRDefault="005042EE" w:rsidP="00AC3CD7">
      <w:pPr>
        <w:pStyle w:val="Default"/>
      </w:pPr>
      <w:r>
        <w:t xml:space="preserve">UTB ve Zlíně má vytvořena pravidla a stanoveny principy uznávání zahraničního vzdělávání pro přijetí ke studiu, včetně popsaného procesu posuzování splnění podmínky předchozího vzdělání. Systém a </w:t>
      </w:r>
      <w:r>
        <w:lastRenderedPageBreak/>
        <w:t>principy jsou systematizovány ve směrnici rektora SR/13/2017 „Uznání zahraničního středoškolského a vysokoškolského vzdělání a kvalifikace" ze dne 12. 4. 2017</w:t>
      </w:r>
      <w:r>
        <w:rPr>
          <w:rStyle w:val="Znakapoznpodarou"/>
        </w:rPr>
        <w:footnoteReference w:id="5"/>
      </w:r>
      <w:r>
        <w:t>.</w:t>
      </w:r>
    </w:p>
    <w:p w14:paraId="58143973" w14:textId="77777777" w:rsidR="005042EE" w:rsidRDefault="005042EE" w:rsidP="00EE26F3">
      <w:pPr>
        <w:pStyle w:val="Nadpis3"/>
      </w:pPr>
      <w:bookmarkStart w:id="126" w:name="_Toc523735473"/>
      <w:r w:rsidRPr="000B767B">
        <w:t>Standard 1.6</w:t>
      </w:r>
      <w:r>
        <w:t>: Vedení kvalifikačních a rigorózních prací</w:t>
      </w:r>
      <w:bookmarkEnd w:id="126"/>
    </w:p>
    <w:p w14:paraId="1AECCC1E" w14:textId="77777777" w:rsidR="005042EE" w:rsidRDefault="005042EE" w:rsidP="00AC3CD7">
      <w:pPr>
        <w:pStyle w:val="Default"/>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095F5E7D" w14:textId="77777777" w:rsidR="005042EE" w:rsidRDefault="005042EE" w:rsidP="00AC3CD7">
      <w:pPr>
        <w:pStyle w:val="Default"/>
      </w:pPr>
      <w:r>
        <w:t>Danou problematiku upravuje čl. 16 a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2AB88EBE" w14:textId="77777777" w:rsidR="005042EE" w:rsidRDefault="005042EE" w:rsidP="00AC3CD7">
      <w:pPr>
        <w:pStyle w:val="Default"/>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t>Směrnice děkana SD/01/18 - Pokyny pro organizaci, průběh a hodnocení státních závěrečných zkoušek</w:t>
      </w:r>
      <w:r>
        <w:t xml:space="preserve"> </w:t>
      </w:r>
      <w:r w:rsidRPr="009A2326">
        <w:t>na Fakultě aplikované informatiky UTB ve Zlíně</w:t>
      </w:r>
      <w:r>
        <w:rPr>
          <w:rStyle w:val="Znakapoznpodarou"/>
          <w:i/>
        </w:rPr>
        <w:footnoteReference w:id="7"/>
      </w:r>
      <w: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14:paraId="587C1F12" w14:textId="77777777" w:rsidR="005042EE" w:rsidRDefault="005042EE" w:rsidP="00EE26F3">
      <w:pPr>
        <w:pStyle w:val="Nadpis3"/>
      </w:pPr>
      <w:bookmarkStart w:id="131" w:name="_Toc523735474"/>
      <w:r w:rsidRPr="000B767B">
        <w:t>Standard 1.7</w:t>
      </w:r>
      <w:r>
        <w:t>: Procesy zpětné vazby při hodnocení kvality</w:t>
      </w:r>
      <w:bookmarkEnd w:id="131"/>
    </w:p>
    <w:p w14:paraId="2CC0CB69" w14:textId="77777777" w:rsidR="005042EE" w:rsidRDefault="005042EE" w:rsidP="00AC3CD7">
      <w:pPr>
        <w:pStyle w:val="Default"/>
        <w:rPr>
          <w:rStyle w:val="Zkladntext20"/>
          <w:rFonts w:ascii="Calibri Light" w:hAnsi="Calibri Light"/>
          <w:b/>
          <w:vertAlign w:val="superscript"/>
        </w:rPr>
      </w:pPr>
      <w: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w:t>
      </w:r>
      <w:r w:rsidRPr="00327CF4">
        <w:t>odborníci z praxe, s přihlédnutím k typům a případným profilům studijních programů.</w:t>
      </w:r>
      <w:r w:rsidRPr="00AC3CD7">
        <w:t xml:space="preserve"> Viz. Zpráva o vnitřním</w:t>
      </w:r>
      <w:r>
        <w:rPr>
          <w:rStyle w:val="Zkladntext20"/>
        </w:rPr>
        <w:t xml:space="preserve"> </w:t>
      </w:r>
      <w:r w:rsidRPr="00327CF4">
        <w:rPr>
          <w:rStyle w:val="Zkladntext20"/>
          <w:sz w:val="22"/>
          <w:szCs w:val="24"/>
          <w:shd w:val="clear" w:color="auto" w:fill="auto"/>
        </w:rPr>
        <w:t>hodnocení</w:t>
      </w:r>
      <w:r>
        <w:rPr>
          <w:rStyle w:val="Znakapoznpodarou"/>
          <w:shd w:val="clear" w:color="auto" w:fill="FFFFFF"/>
        </w:rPr>
        <w:footnoteReference w:id="8"/>
      </w:r>
      <w:r w:rsidRPr="00CB2334">
        <w:rPr>
          <w:rStyle w:val="Zkladntext20"/>
        </w:rPr>
        <w:t>.</w:t>
      </w:r>
      <w:r>
        <w:rPr>
          <w:rStyle w:val="Zkladntext20"/>
        </w:rPr>
        <w:t xml:space="preserve"> </w:t>
      </w:r>
    </w:p>
    <w:p w14:paraId="7B4834C3" w14:textId="77777777" w:rsidR="005042EE" w:rsidRPr="00CB2334" w:rsidRDefault="005042EE" w:rsidP="00AC3CD7">
      <w:pPr>
        <w:pStyle w:val="Default"/>
        <w:rPr>
          <w:rStyle w:val="Zkladntext20"/>
          <w:rFonts w:ascii="Times New Roman" w:hAnsi="Times New Roman"/>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221B75C0" w14:textId="77777777" w:rsidR="005042EE" w:rsidRDefault="005042EE" w:rsidP="00EE26F3">
      <w:pPr>
        <w:pStyle w:val="Nadpis3"/>
      </w:pPr>
      <w:bookmarkStart w:id="132" w:name="_Toc523735475"/>
      <w:r w:rsidRPr="000B767B">
        <w:t>Standard 1.8</w:t>
      </w:r>
      <w:r>
        <w:t>: Sledování úspěšnosti uchazečů o studium, studentů a uplatnitelnosti absolventů</w:t>
      </w:r>
      <w:bookmarkEnd w:id="132"/>
    </w:p>
    <w:p w14:paraId="12810D56" w14:textId="77777777" w:rsidR="005042EE" w:rsidRDefault="005042EE" w:rsidP="00AC3CD7">
      <w:pPr>
        <w:pStyle w:val="Default"/>
        <w:rPr>
          <w:rStyle w:val="Zkladntext20"/>
          <w:rFonts w:ascii="Calibri Light" w:hAnsi="Calibri Light"/>
          <w:b/>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shd w:val="clear" w:color="auto" w:fill="FFFFFF"/>
        </w:rPr>
        <w:footnoteReference w:id="9"/>
      </w:r>
      <w:r>
        <w:rPr>
          <w:rStyle w:val="Zkladntext20"/>
        </w:rPr>
        <w:t xml:space="preserve">. </w:t>
      </w:r>
    </w:p>
    <w:p w14:paraId="7BE953C3" w14:textId="5EB12C1C" w:rsidR="005042EE" w:rsidRDefault="005042EE" w:rsidP="00AC3CD7">
      <w:pPr>
        <w:pStyle w:val="Default"/>
        <w:rPr>
          <w:rStyle w:val="Zkladntext20"/>
          <w:rFonts w:ascii="Times New Roman" w:hAnsi="Times New Roman"/>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w:t>
      </w:r>
      <w:r>
        <w:rPr>
          <w:rStyle w:val="Zkladntext20"/>
        </w:rPr>
        <w:lastRenderedPageBreak/>
        <w:t xml:space="preserve">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Za účelem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w:t>
      </w:r>
      <w:r w:rsidR="00327CF4">
        <w:rPr>
          <w:rStyle w:val="Zkladntext20"/>
        </w:rPr>
        <w:t>sou</w:t>
      </w:r>
      <w:r>
        <w:rPr>
          <w:rStyle w:val="Zkladntext20"/>
        </w:rPr>
        <w:t xml:space="preserve"> velmi přínosná pro získání zpětné vazby a také pro posílení spolupráce s praxí.</w:t>
      </w:r>
    </w:p>
    <w:p w14:paraId="35015270" w14:textId="77777777" w:rsidR="005042EE" w:rsidRDefault="005042EE" w:rsidP="005042EE">
      <w:pPr>
        <w:pStyle w:val="Nadpis2"/>
      </w:pPr>
      <w:bookmarkStart w:id="133" w:name="_Toc523735476"/>
      <w:r w:rsidRPr="0041224F">
        <w:t>Vzdělávací a tvůrčí činnost</w:t>
      </w:r>
      <w:bookmarkEnd w:id="133"/>
    </w:p>
    <w:p w14:paraId="0EC47526" w14:textId="77777777" w:rsidR="005042EE" w:rsidRDefault="005042EE" w:rsidP="00EE26F3">
      <w:pPr>
        <w:pStyle w:val="Nadpis3"/>
      </w:pPr>
      <w:bookmarkStart w:id="134" w:name="_Toc523735477"/>
      <w:r>
        <w:t>Standard 1.9: Mezinárodní rozměr a aplikace soudobého stavu poznání</w:t>
      </w:r>
      <w:bookmarkEnd w:id="134"/>
    </w:p>
    <w:p w14:paraId="21CED9D8" w14:textId="77777777" w:rsidR="005042EE" w:rsidRDefault="005042EE" w:rsidP="00AC3CD7">
      <w:pPr>
        <w:pStyle w:val="Default"/>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1787FF4D" w14:textId="77777777" w:rsidR="005042EE" w:rsidRDefault="005042EE" w:rsidP="00AC3CD7">
      <w:pPr>
        <w:pStyle w:val="Default"/>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14:paraId="5759D98E" w14:textId="77777777" w:rsidR="005042EE" w:rsidRDefault="005042EE" w:rsidP="00AC3CD7">
      <w:pPr>
        <w:pStyle w:val="Default"/>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2CFBF959" w14:textId="77777777" w:rsidR="005042EE" w:rsidRDefault="005042EE" w:rsidP="00AC3CD7">
      <w:pPr>
        <w:pStyle w:val="Default"/>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14:paraId="5999A039" w14:textId="77777777" w:rsidR="005042EE" w:rsidRDefault="005042EE" w:rsidP="00EE26F3">
      <w:pPr>
        <w:pStyle w:val="Nadpis3"/>
      </w:pPr>
      <w:bookmarkStart w:id="137" w:name="_Toc523735478"/>
      <w:r>
        <w:t>Standard 1.10: Spolupráce s praxí při uskutečňování studijních programů</w:t>
      </w:r>
      <w:bookmarkEnd w:id="137"/>
    </w:p>
    <w:p w14:paraId="75A4A330" w14:textId="77777777" w:rsidR="005042EE" w:rsidRDefault="005042EE" w:rsidP="00AC3CD7">
      <w:pPr>
        <w:pStyle w:val="Default"/>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9CA1F87" w14:textId="77777777" w:rsidR="00597F1D" w:rsidRDefault="005042EE" w:rsidP="00AC3CD7">
      <w:pPr>
        <w:pStyle w:val="Default"/>
      </w:pPr>
      <w:r>
        <w:t xml:space="preserve">Studenti Fakulty aplikované informatiky v průběhu studia absolvují odborné exkurze do </w:t>
      </w:r>
      <w:r w:rsidR="005218FC">
        <w:t>průmyslového prostředí, soukromých firem</w:t>
      </w:r>
      <w:r>
        <w:t xml:space="preserve"> nebo státní</w:t>
      </w:r>
      <w:r w:rsidR="005218FC">
        <w:t>ch</w:t>
      </w:r>
      <w:r>
        <w:t xml:space="preserve"> instituc</w:t>
      </w:r>
      <w:r w:rsidR="005218FC">
        <w:t>í</w:t>
      </w:r>
      <w:r>
        <w:t>. V rámci výuky probíhá několik odborných př</w:t>
      </w:r>
      <w:r w:rsidR="005218FC">
        <w:t>ednášek, které vedou odborníci z</w:t>
      </w:r>
      <w:r>
        <w:t xml:space="preserve"> praxe s cílem přiblížit probíranou problematiku praxi. V rámci vypracovávání kvalifikačních prací u některých prací působí odborníci z praxe v roli odborného konzultanta, vedoucí kvalifikační práce je vždy akademický pracovník Fakulty aplikované informatiky. </w:t>
      </w:r>
    </w:p>
    <w:p w14:paraId="48156BA3" w14:textId="7B77B0E4" w:rsidR="005042EE" w:rsidRDefault="005042EE" w:rsidP="00EE26F3">
      <w:pPr>
        <w:pStyle w:val="Nadpis3"/>
      </w:pPr>
      <w:bookmarkStart w:id="138" w:name="_Toc523735479"/>
      <w:r>
        <w:t>Standard 1.11: Spolupráce s praxí při tvorbě studijních programů</w:t>
      </w:r>
      <w:bookmarkEnd w:id="138"/>
    </w:p>
    <w:p w14:paraId="78CF2826" w14:textId="77777777" w:rsidR="005042EE" w:rsidRDefault="005042EE" w:rsidP="00AC3CD7">
      <w:pPr>
        <w:pStyle w:val="Default"/>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w:t>
      </w:r>
      <w:r>
        <w:lastRenderedPageBreak/>
        <w:t xml:space="preserve">z praxe, kteří se účastní odborných diskuzí a vyjadřují se v rámci schvalovacího procesu ke struktuře studijních programů a profilu absolventa.  </w:t>
      </w:r>
    </w:p>
    <w:p w14:paraId="3E443523" w14:textId="77777777" w:rsidR="005042EE" w:rsidRDefault="005042EE" w:rsidP="00AC3CD7">
      <w:pPr>
        <w:pStyle w:val="Default"/>
      </w:pPr>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69DC6F4A" w14:textId="77777777" w:rsidR="005042EE" w:rsidRDefault="005042EE" w:rsidP="005042EE">
      <w:pPr>
        <w:pStyle w:val="Zkladntext21"/>
        <w:shd w:val="clear" w:color="auto" w:fill="auto"/>
        <w:spacing w:before="0" w:after="0" w:line="288" w:lineRule="exact"/>
        <w:ind w:firstLine="0"/>
      </w:pPr>
    </w:p>
    <w:p w14:paraId="48A6643E" w14:textId="77777777" w:rsidR="005042EE" w:rsidRPr="003D08BD" w:rsidRDefault="005042EE" w:rsidP="005042EE">
      <w:pPr>
        <w:pStyle w:val="Nadpis2"/>
      </w:pPr>
      <w:bookmarkStart w:id="139" w:name="_Toc523735480"/>
      <w:r w:rsidRPr="003D08BD">
        <w:t>Podpůrné zdroje a administrativa</w:t>
      </w:r>
      <w:bookmarkEnd w:id="139"/>
      <w:r w:rsidRPr="003D08BD">
        <w:t xml:space="preserve"> </w:t>
      </w:r>
    </w:p>
    <w:p w14:paraId="326069C1" w14:textId="77777777" w:rsidR="005042EE" w:rsidRDefault="005042EE" w:rsidP="00EE26F3">
      <w:pPr>
        <w:pStyle w:val="Nadpis3"/>
      </w:pPr>
      <w:bookmarkStart w:id="140" w:name="_Toc523735481"/>
      <w:r>
        <w:t>Standard 1.12: Informační systém</w:t>
      </w:r>
      <w:bookmarkEnd w:id="140"/>
    </w:p>
    <w:p w14:paraId="37C5D2AD" w14:textId="77777777" w:rsidR="005042EE" w:rsidRDefault="005042EE" w:rsidP="00AC3CD7">
      <w:pPr>
        <w:pStyle w:val="Default"/>
      </w:pPr>
      <w:r>
        <w:t>UTB ve Zlíně má vybudován funkční informační systém a komunikační prostředky, které zajišťují přístup k přesným a srozumitelným informacím o studijních programech, pravidlech studia a požadavcích spojených se studiem.</w:t>
      </w:r>
    </w:p>
    <w:p w14:paraId="3D9E25E1" w14:textId="2951CD9F" w:rsidR="005042EE" w:rsidRDefault="005042EE" w:rsidP="00AC3CD7">
      <w:pPr>
        <w:pStyle w:val="Default"/>
      </w:pPr>
      <w:r>
        <w:t>UTB ve Zlíně má s ohledem na to funkční informační systém studijní agendy IS/STAG, který používá od roku 2003. Tvůrcem IS/STAG je ZČU v Plzni a v současné době systém využívá 11 VVŠ v ČR.</w:t>
      </w:r>
      <w:r w:rsidR="009C40A6">
        <w:t xml:space="preserve"> </w:t>
      </w:r>
      <w:r>
        <w:t>Informační systém IS/STAG pokrývá funkce od přijímacího řízení až po vydání diplomů, eviduje studenty prezenční a kombinované formy studia, studenty celoživotního vzdělávání a účastníky U3V.</w:t>
      </w:r>
    </w:p>
    <w:p w14:paraId="771FF0AB" w14:textId="424A1212" w:rsidR="005042EE" w:rsidRDefault="005042EE" w:rsidP="00AC3CD7">
      <w:pPr>
        <w:pStyle w:val="Default"/>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F60B859" w14:textId="77777777" w:rsidR="005042EE" w:rsidRDefault="005042EE" w:rsidP="00AC3CD7">
      <w:pPr>
        <w:pStyle w:val="Default"/>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5C8CFB48" w14:textId="77777777" w:rsidR="005042EE" w:rsidRDefault="005042EE" w:rsidP="00AC3CD7">
      <w:pPr>
        <w:pStyle w:val="Default"/>
      </w:pPr>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14:paraId="2790E7E7" w14:textId="77777777" w:rsidR="005042EE" w:rsidRDefault="005042EE" w:rsidP="00AC3CD7">
      <w:pPr>
        <w:pStyle w:val="Default"/>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xml:space="preserve">, které bylo pro tuto činnost </w:t>
      </w:r>
      <w:r>
        <w:lastRenderedPageBreak/>
        <w:t>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7D1D4E39" w14:textId="77777777" w:rsidR="005042EE" w:rsidRDefault="005042EE" w:rsidP="00EE26F3">
      <w:pPr>
        <w:pStyle w:val="Nadpis3"/>
      </w:pPr>
      <w:bookmarkStart w:id="157" w:name="_Toc523735482"/>
      <w:r>
        <w:t>Standard 1.13: Knihovny a elektronické zdroje</w:t>
      </w:r>
      <w:bookmarkEnd w:id="157"/>
    </w:p>
    <w:p w14:paraId="684EE195" w14:textId="77777777" w:rsidR="005042EE" w:rsidRDefault="005042EE" w:rsidP="00AC3CD7">
      <w:pPr>
        <w:pStyle w:val="Default"/>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3530FB27" w14:textId="77777777" w:rsidR="005042EE" w:rsidRDefault="005042EE" w:rsidP="005042EE">
      <w:pPr>
        <w:pStyle w:val="Zkladntext80"/>
        <w:shd w:val="clear" w:color="auto" w:fill="auto"/>
        <w:spacing w:before="0" w:after="122" w:line="210" w:lineRule="exact"/>
      </w:pPr>
      <w:r>
        <w:t>Dostupnost knihovního fondu</w:t>
      </w:r>
    </w:p>
    <w:p w14:paraId="331FE1D5" w14:textId="77777777" w:rsidR="005042EE" w:rsidRDefault="005042EE" w:rsidP="00AC3CD7">
      <w:pPr>
        <w:pStyle w:val="Default"/>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92779F9" w14:textId="77777777" w:rsidR="005042EE" w:rsidRDefault="005042EE" w:rsidP="00AC3CD7">
      <w:pPr>
        <w:pStyle w:val="Default"/>
      </w:pPr>
      <w: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2A7F3E3E" w14:textId="77777777" w:rsidR="005042EE" w:rsidRDefault="005042EE" w:rsidP="00AC3CD7">
      <w:pPr>
        <w:pStyle w:val="Default"/>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E83A2DE" w14:textId="44B5832C" w:rsidR="005042EE" w:rsidRDefault="005042EE" w:rsidP="00AC3CD7">
      <w:pPr>
        <w:pStyle w:val="Default"/>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w:t>
      </w:r>
      <w:r w:rsidR="009C40A6">
        <w:t>e</w:t>
      </w:r>
      <w:r>
        <w:t xml:space="preser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repozitář publikační činnosti akademických pracovníků univerzity.</w:t>
      </w:r>
      <w:r>
        <w:rPr>
          <w:vertAlign w:val="superscript"/>
        </w:rPr>
        <w:footnoteReference w:id="19"/>
      </w:r>
    </w:p>
    <w:p w14:paraId="4B0C1064" w14:textId="77777777" w:rsidR="005042EE" w:rsidRDefault="005042EE" w:rsidP="005042EE">
      <w:pPr>
        <w:pStyle w:val="Zkladntext80"/>
        <w:shd w:val="clear" w:color="auto" w:fill="auto"/>
        <w:spacing w:before="0" w:after="126" w:line="210" w:lineRule="exact"/>
      </w:pPr>
      <w:r>
        <w:t>Dostupnost elektronických zdrojů</w:t>
      </w:r>
    </w:p>
    <w:p w14:paraId="0275FCFD" w14:textId="77777777" w:rsidR="009C40A6" w:rsidRDefault="005042EE" w:rsidP="00AC3CD7">
      <w:pPr>
        <w:pStyle w:val="Default"/>
      </w:pPr>
      <w:r>
        <w:t xml:space="preserve">Knihovna UTB si dlouhodobě zakládá na široké nabídce elektronických informačních zdrojů pro účely výuky, ale i podpory vědeckovýzkumného procesu. Zdroje jsou nabízeny prostřednictvím špičkových </w:t>
      </w:r>
      <w:r>
        <w:lastRenderedPageBreak/>
        <w:t>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w:t>
      </w:r>
    </w:p>
    <w:p w14:paraId="28DD9BFB" w14:textId="03772CC3" w:rsidR="005042EE" w:rsidRDefault="005042EE" w:rsidP="00AC3CD7">
      <w:pPr>
        <w:pStyle w:val="Default"/>
      </w:pPr>
      <w:r>
        <w:t xml:space="preserve">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14:paraId="58B5A2E1" w14:textId="77777777" w:rsidR="005042EE" w:rsidRDefault="005042EE" w:rsidP="00AC3CD7">
      <w:pPr>
        <w:pStyle w:val="Default"/>
        <w:numPr>
          <w:ilvl w:val="0"/>
          <w:numId w:val="23"/>
        </w:numPr>
        <w:spacing w:after="0"/>
        <w:ind w:hanging="357"/>
      </w:pPr>
      <w:r>
        <w:t xml:space="preserve">citační databáze Web </w:t>
      </w:r>
      <w:r>
        <w:rPr>
          <w:lang w:val="en-US"/>
        </w:rPr>
        <w:t xml:space="preserve">of </w:t>
      </w:r>
      <w:r>
        <w:t xml:space="preserve">Science </w:t>
      </w:r>
      <w:r>
        <w:rPr>
          <w:lang w:val="en-US"/>
        </w:rPr>
        <w:t>a Scopus;</w:t>
      </w:r>
    </w:p>
    <w:p w14:paraId="4B368281" w14:textId="77777777" w:rsidR="005042EE" w:rsidRDefault="005042EE" w:rsidP="00AC3CD7">
      <w:pPr>
        <w:pStyle w:val="Default"/>
        <w:numPr>
          <w:ilvl w:val="0"/>
          <w:numId w:val="23"/>
        </w:numPr>
        <w:spacing w:after="0"/>
        <w:ind w:hanging="357"/>
      </w:pPr>
      <w:r>
        <w:t xml:space="preserve">multioborové kolekce elektronických časopisů </w:t>
      </w:r>
      <w:r>
        <w:rPr>
          <w:lang w:val="en-US"/>
        </w:rPr>
        <w:t xml:space="preserve">Elsevier </w:t>
      </w:r>
      <w:r>
        <w:t xml:space="preserve">ScienceDirect, </w:t>
      </w:r>
      <w:r>
        <w:rPr>
          <w:lang w:val="en-US"/>
        </w:rPr>
        <w:t xml:space="preserve">Wiley </w:t>
      </w:r>
      <w:r>
        <w:t xml:space="preserve">Online </w:t>
      </w:r>
      <w:r>
        <w:rPr>
          <w:lang w:val="en-US"/>
        </w:rPr>
        <w:t xml:space="preserve">Library, </w:t>
      </w:r>
      <w:r>
        <w:t>SpringerLink;</w:t>
      </w:r>
    </w:p>
    <w:p w14:paraId="053976DE" w14:textId="77777777" w:rsidR="005042EE" w:rsidRDefault="005042EE" w:rsidP="00AC3CD7">
      <w:pPr>
        <w:pStyle w:val="Default"/>
        <w:numPr>
          <w:ilvl w:val="0"/>
          <w:numId w:val="23"/>
        </w:numPr>
        <w:spacing w:after="0"/>
        <w:ind w:hanging="357"/>
      </w:pPr>
      <w:r>
        <w:t>multioborové plnotextové databáze Ebsco a ProQuest.</w:t>
      </w:r>
    </w:p>
    <w:p w14:paraId="0891DAA0" w14:textId="77777777" w:rsidR="005042EE" w:rsidRDefault="005042EE" w:rsidP="00EE26F3">
      <w:pPr>
        <w:pStyle w:val="Nadpis3"/>
      </w:pPr>
      <w:bookmarkStart w:id="158" w:name="_Toc523735483"/>
      <w:r>
        <w:t>Standard 1.14: Studium studentů se specifickými potřebami</w:t>
      </w:r>
      <w:bookmarkEnd w:id="158"/>
    </w:p>
    <w:p w14:paraId="5E7CD389" w14:textId="77777777" w:rsidR="005042EE" w:rsidRDefault="005042EE" w:rsidP="00AC3CD7">
      <w:pPr>
        <w:pStyle w:val="Default"/>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75CC1D70" w14:textId="3169CC14" w:rsidR="005042EE" w:rsidRDefault="009C40A6" w:rsidP="00AC3CD7">
      <w:pPr>
        <w:pStyle w:val="Default"/>
      </w:pPr>
      <w:r>
        <w:t xml:space="preserve">V </w:t>
      </w:r>
      <w:r w:rsidR="005042EE">
        <w:t xml:space="preserve">prvé řadě se jedná o </w:t>
      </w:r>
      <w:r w:rsidR="005042EE">
        <w:rPr>
          <w:rStyle w:val="Zkladntext2Kurzva"/>
        </w:rPr>
        <w:t>Akademickou poradn</w:t>
      </w:r>
      <w:r>
        <w:rPr>
          <w:rStyle w:val="Zkladntext2Kurzva"/>
        </w:rPr>
        <w:t>u</w:t>
      </w:r>
      <w:r w:rsidR="005042EE">
        <w:rPr>
          <w:rStyle w:val="Zkladntext2Kurzva"/>
        </w:rPr>
        <w:t xml:space="preserve"> UTB ve Zlíně</w:t>
      </w:r>
      <w:r w:rsidR="005042EE">
        <w:t xml:space="preserve"> (dále jen APO), která představuje celouniverzitní pracoviště pro pomoc studentům UTB ve Zlíně, student</w:t>
      </w:r>
      <w:r>
        <w:t>ům</w:t>
      </w:r>
      <w:r w:rsidR="005042EE">
        <w:t xml:space="preserve"> se specifickými potřebami (dále jen S</w:t>
      </w:r>
      <w:r w:rsidR="00AC3CD7">
        <w:t>p</w:t>
      </w:r>
      <w:r w:rsidR="005042EE">
        <w:t>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2923664" w14:textId="5251C40A" w:rsidR="005042EE" w:rsidRDefault="005042EE" w:rsidP="00AC3CD7">
      <w:pPr>
        <w:pStyle w:val="Default"/>
      </w:pPr>
      <w:r>
        <w:t>Nad rámec služeb APO j</w:t>
      </w:r>
      <w:r w:rsidR="009C40A6">
        <w:t>sou</w:t>
      </w:r>
      <w:r>
        <w:t xml:space="preserve"> uchazečům s</w:t>
      </w:r>
      <w:r w:rsidR="009C40A6">
        <w:t>e</w:t>
      </w:r>
      <w:r>
        <w:t xml:space="preserve"> S</w:t>
      </w:r>
      <w:r w:rsidR="00AC3CD7">
        <w:t>p</w:t>
      </w:r>
      <w:r w:rsidR="009C40A6">
        <w:t>P</w:t>
      </w:r>
      <w: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E3D78F7" w14:textId="01A6D8E5" w:rsidR="005042EE" w:rsidRDefault="009C40A6" w:rsidP="00AC3CD7">
      <w:pPr>
        <w:pStyle w:val="Default"/>
      </w:pPr>
      <w:r>
        <w:t xml:space="preserve">V </w:t>
      </w:r>
      <w:r w:rsidR="005042EE">
        <w:t>případě studia studentů s</w:t>
      </w:r>
      <w:r>
        <w:t>e</w:t>
      </w:r>
      <w:r w:rsidR="005042EE">
        <w:t xml:space="preserve"> S</w:t>
      </w:r>
      <w:r w:rsidR="00AC3CD7">
        <w:t>p</w:t>
      </w:r>
      <w:r>
        <w:t>P</w:t>
      </w:r>
      <w:r w:rsidR="005042EE">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w:t>
      </w:r>
      <w:r w:rsidR="00AC3CD7">
        <w:t>p</w:t>
      </w:r>
      <w:r>
        <w:t>P</w:t>
      </w:r>
      <w:r w:rsidR="005042EE">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EE26F3">
        <w:t>e</w:t>
      </w:r>
      <w:r w:rsidR="005042EE">
        <w:t xml:space="preserve"> S</w:t>
      </w:r>
      <w:r w:rsidR="00AC3CD7">
        <w:t>p</w:t>
      </w:r>
      <w:r w:rsidR="00EE26F3">
        <w:t>P</w:t>
      </w:r>
      <w:r w:rsidR="005042EE">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7565F05" w14:textId="55B60A67" w:rsidR="005042EE" w:rsidRDefault="005042EE" w:rsidP="00AC3CD7">
      <w:pPr>
        <w:pStyle w:val="Default"/>
      </w:pPr>
      <w:r>
        <w:lastRenderedPageBreak/>
        <w:t>V současné době (červenec 2017 - červen 2022) na UTB ve Zlíně probíhá realizace Strategického projektu UTB ve Zlíně (reg.č. CZ/02.2.69/0.0/0.0/16_015/0002204), jehož jedním z cílů je další zkvalitnění studia studentů se S</w:t>
      </w:r>
      <w:r w:rsidR="00AC3CD7">
        <w:t>p</w:t>
      </w:r>
      <w:r>
        <w:t>P prostřednictvím modifikace studijních materiálů k výuce cizích jazyků, metodik pro studenty se S</w:t>
      </w:r>
      <w:r w:rsidR="00AC3CD7">
        <w:t>p</w:t>
      </w:r>
      <w:r>
        <w:t>P a metodiky pro intaktní studenty, osvětových a odborných workshopů, dalšího vzdělávání odborného týmu a mnoha dalších aktivit.</w:t>
      </w:r>
    </w:p>
    <w:p w14:paraId="1787FAA4" w14:textId="77777777" w:rsidR="005042EE" w:rsidRPr="00CC42D1" w:rsidRDefault="005042EE" w:rsidP="00EE26F3">
      <w:pPr>
        <w:pStyle w:val="Nadpis3"/>
      </w:pPr>
      <w:bookmarkStart w:id="161" w:name="_Toc523735484"/>
      <w:r w:rsidRPr="00EF5A41">
        <w:t>Standard 1.15</w:t>
      </w:r>
      <w:r>
        <w:t>: Opatření proti neetickému jednání a k ochraně duševního vlastnictví</w:t>
      </w:r>
      <w:bookmarkEnd w:id="161"/>
      <w:r>
        <w:rPr>
          <w:sz w:val="21"/>
          <w:szCs w:val="21"/>
        </w:rPr>
        <w:t xml:space="preserve">                                                      </w:t>
      </w:r>
    </w:p>
    <w:p w14:paraId="1911344E" w14:textId="2C13D360" w:rsidR="00372936" w:rsidRDefault="005042EE" w:rsidP="00AC3CD7">
      <w:pPr>
        <w:pStyle w:val="Default"/>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2"/>
      </w:r>
    </w:p>
    <w:p w14:paraId="1C63FD6A" w14:textId="77777777" w:rsidR="00EE26F3" w:rsidRPr="00122F19" w:rsidRDefault="00EE26F3" w:rsidP="00AC3CD7">
      <w:pPr>
        <w:pStyle w:val="Default"/>
        <w:rPr>
          <w:rStyle w:val="Nadpis22"/>
          <w:rFonts w:ascii="Times New Roman" w:hAnsi="Times New Roman"/>
          <w:color w:val="00B050"/>
        </w:rPr>
      </w:pPr>
    </w:p>
    <w:p w14:paraId="3FB4F2B0" w14:textId="61C68CB7" w:rsidR="009E517D" w:rsidRPr="003A3197" w:rsidRDefault="00323CFF" w:rsidP="00323CFF">
      <w:pPr>
        <w:pStyle w:val="Nadpis21"/>
        <w:keepNext/>
        <w:keepLines/>
        <w:shd w:val="clear" w:color="auto" w:fill="auto"/>
        <w:spacing w:before="0" w:after="406" w:line="300" w:lineRule="exact"/>
        <w:rPr>
          <w:rStyle w:val="Nadpis22"/>
          <w:color w:val="00B050"/>
        </w:rPr>
      </w:pPr>
      <w:bookmarkStart w:id="164" w:name="_Toc523735485"/>
      <w:r w:rsidRPr="003A3197">
        <w:rPr>
          <w:rStyle w:val="Nadpis22"/>
          <w:color w:val="00B050"/>
        </w:rPr>
        <w:t xml:space="preserve">II </w:t>
      </w:r>
      <w:r w:rsidR="009E517D" w:rsidRPr="003A3197">
        <w:rPr>
          <w:rStyle w:val="Nadpis22"/>
          <w:color w:val="00B050"/>
        </w:rPr>
        <w:t>Studijní program</w:t>
      </w:r>
      <w:bookmarkEnd w:id="164"/>
    </w:p>
    <w:p w14:paraId="316ECAAC" w14:textId="77777777" w:rsidR="00CC42D1" w:rsidRPr="003A3197" w:rsidRDefault="00CC42D1">
      <w:pPr>
        <w:pStyle w:val="Nadpis2"/>
      </w:pPr>
      <w:bookmarkStart w:id="165" w:name="_Toc523735486"/>
      <w:r w:rsidRPr="003A3197">
        <w:t>Soulad studijního programu s posláním vysoké školy a mezinárodní rozměr studijního programu</w:t>
      </w:r>
      <w:bookmarkEnd w:id="165"/>
      <w:r w:rsidRPr="003A3197">
        <w:t xml:space="preserve"> </w:t>
      </w:r>
    </w:p>
    <w:p w14:paraId="77AA4CA7" w14:textId="10D987A3" w:rsidR="00C13A4A" w:rsidRPr="003A3197" w:rsidRDefault="00B66373" w:rsidP="00EE26F3">
      <w:pPr>
        <w:pStyle w:val="Nadpis3"/>
      </w:pPr>
      <w:bookmarkStart w:id="166" w:name="_Toc523735487"/>
      <w:r w:rsidRPr="003A3197">
        <w:t xml:space="preserve">Standard 2.1: </w:t>
      </w:r>
      <w:r w:rsidR="00F01371" w:rsidRPr="003A3197">
        <w:t>Soulad studijního programu s posláním a strategickými dokumenty vysoké školy</w:t>
      </w:r>
      <w:bookmarkEnd w:id="166"/>
      <w:r w:rsidR="00C13A4A" w:rsidRPr="003A3197">
        <w:rPr>
          <w:sz w:val="21"/>
          <w:szCs w:val="21"/>
        </w:rPr>
        <w:t xml:space="preserve">    </w:t>
      </w:r>
    </w:p>
    <w:p w14:paraId="04346DD8" w14:textId="213B5403" w:rsidR="000A61CE" w:rsidRPr="003A3197" w:rsidRDefault="0043086B" w:rsidP="00EE26F3">
      <w:pPr>
        <w:pStyle w:val="Default"/>
      </w:pPr>
      <w:r w:rsidRPr="003A3197">
        <w:t xml:space="preserve">Studijní program je z hlediska </w:t>
      </w:r>
      <w:r w:rsidR="001B7576" w:rsidRPr="003A3197">
        <w:t>vzdělávacího zaměření</w:t>
      </w:r>
      <w:r w:rsidRPr="003A3197">
        <w:t xml:space="preserve"> v </w:t>
      </w:r>
      <w:r w:rsidRPr="00EE26F3">
        <w:t>souladu</w:t>
      </w:r>
      <w:r w:rsidRPr="003A3197">
        <w:t xml:space="preserve"> s Dlouhodobým záměrem vzdělávací a vědecké, výzkumné, vývojové a inovační, umělecké </w:t>
      </w:r>
      <w:r w:rsidR="007F56F8" w:rsidRPr="003A3197">
        <w:t>a</w:t>
      </w:r>
      <w:r w:rsidRPr="003A3197">
        <w:t xml:space="preserve"> další tvůrčí činnosti Univerzity Tomáše Bati ve Zlíně na období 2016–2020 (dále jen „Dlouhodobým záměr UTB“)</w:t>
      </w:r>
      <w:r w:rsidR="00FE2950" w:rsidRPr="000745B7">
        <w:rPr>
          <w:vertAlign w:val="superscript"/>
        </w:rPr>
        <w:footnoteReference w:id="23"/>
      </w:r>
      <w:r w:rsidR="00FE2950" w:rsidRPr="003A3197">
        <w:t xml:space="preserve"> </w:t>
      </w:r>
      <w:r w:rsidRPr="003A3197">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3A3197">
        <w:t>aplikované informatiky</w:t>
      </w:r>
      <w:r w:rsidRPr="003A3197">
        <w:t xml:space="preserve"> Univerzity Tomáše Bati ve Zlíně na období 2016–2020 (dále jen „Dlouhodobý záměr F</w:t>
      </w:r>
      <w:r w:rsidR="007F56F8" w:rsidRPr="003A3197">
        <w:t>AI</w:t>
      </w:r>
      <w:r w:rsidRPr="003A3197">
        <w:t>“)</w:t>
      </w:r>
      <w:r w:rsidR="00FE2950" w:rsidRPr="000745B7">
        <w:rPr>
          <w:vertAlign w:val="superscript"/>
        </w:rPr>
        <w:footnoteReference w:id="24"/>
      </w:r>
      <w:r w:rsidR="00FE2950" w:rsidRPr="003A3197">
        <w:t xml:space="preserve"> </w:t>
      </w:r>
      <w:r w:rsidR="007F56F8" w:rsidRPr="003A3197">
        <w:t>a její součástí Plánem realizace Strategického záměru vzdělávací a tvůrčí činnosti Fakulty aplikované informatiky Univerzity Tomáše Bati ve Zlíně pro rok 2018.</w:t>
      </w:r>
      <w:r w:rsidRPr="003A3197">
        <w:t xml:space="preserve"> Zaměření a orientace předloženého studijního programu je také v souladu se Statutem Fakulty </w:t>
      </w:r>
      <w:r w:rsidR="00317D1C" w:rsidRPr="003A3197">
        <w:t>aplikované informatiky</w:t>
      </w:r>
      <w:r w:rsidRPr="003A3197">
        <w:t xml:space="preserve"> Un</w:t>
      </w:r>
      <w:r w:rsidR="00317D1C" w:rsidRPr="003A3197">
        <w:t>iverzity Tomáše Bati ve Zlíně</w:t>
      </w:r>
      <w:r w:rsidR="00FE2950" w:rsidRPr="000745B7">
        <w:rPr>
          <w:vertAlign w:val="superscript"/>
        </w:rPr>
        <w:footnoteReference w:id="25"/>
      </w:r>
      <w:r w:rsidR="00317D1C" w:rsidRPr="003A3197">
        <w:t xml:space="preserve">, v němž jsou v </w:t>
      </w:r>
      <w:r w:rsidRPr="003A3197">
        <w:t xml:space="preserve">článcích 2 a 3 vymezeny vědní disciplíny zaměřené na </w:t>
      </w:r>
      <w:r w:rsidR="00317D1C" w:rsidRPr="003A3197">
        <w:t xml:space="preserve">informační technologie, bezpečnostní technologie, řídicí a automatizační techniku a robotické systémy. </w:t>
      </w:r>
      <w:r w:rsidRPr="003A3197">
        <w:t xml:space="preserve"> Předkládaný návrh studijního programu navazuje na dlouhodobou vědeckou, výzkumnou a vývojovou práci akademických pracovníků </w:t>
      </w:r>
      <w:r w:rsidR="00317D1C" w:rsidRPr="003A3197">
        <w:t xml:space="preserve">Fakulty aplikované informatiky a v </w:t>
      </w:r>
      <w:r w:rsidRPr="003A3197">
        <w:t>souladu se strategií U</w:t>
      </w:r>
      <w:r w:rsidR="001B7576" w:rsidRPr="003A3197">
        <w:t>niverzity Tomáše Bati ve Zlíně</w:t>
      </w:r>
      <w:r w:rsidRPr="003A3197">
        <w:t xml:space="preserve"> efektivně využívá ve výuce specialisty </w:t>
      </w:r>
      <w:r w:rsidR="001B7576" w:rsidRPr="003A3197">
        <w:t>ostatních</w:t>
      </w:r>
      <w:r w:rsidRPr="003A3197">
        <w:t xml:space="preserve"> fakult</w:t>
      </w:r>
      <w:r w:rsidR="001B7576" w:rsidRPr="003A3197">
        <w:t xml:space="preserve"> univerzity</w:t>
      </w:r>
      <w:r w:rsidRPr="003A3197">
        <w:t>.</w:t>
      </w:r>
    </w:p>
    <w:p w14:paraId="3E2D68B1" w14:textId="6588C31F" w:rsidR="001B7576" w:rsidRPr="003A3197" w:rsidRDefault="00B66373" w:rsidP="00EE26F3">
      <w:pPr>
        <w:pStyle w:val="Nadpis3"/>
      </w:pPr>
      <w:bookmarkStart w:id="176" w:name="_Toc523735488"/>
      <w:r w:rsidRPr="003A3197">
        <w:t xml:space="preserve">Standard 2.2a: </w:t>
      </w:r>
      <w:r w:rsidR="001B7576" w:rsidRPr="003A3197">
        <w:t>Souvislost s tvůrčí činností vysoké školy</w:t>
      </w:r>
      <w:bookmarkEnd w:id="176"/>
      <w:r w:rsidR="001B7576" w:rsidRPr="003A3197">
        <w:rPr>
          <w:sz w:val="21"/>
          <w:szCs w:val="21"/>
        </w:rPr>
        <w:t xml:space="preserve">                </w:t>
      </w:r>
    </w:p>
    <w:p w14:paraId="04021446" w14:textId="5789604F" w:rsidR="00AD6C35" w:rsidRPr="003A3197" w:rsidRDefault="00AE6AFB" w:rsidP="003A3197">
      <w:pPr>
        <w:pStyle w:val="Default"/>
      </w:pPr>
      <w:r w:rsidRPr="003A3197">
        <w:t xml:space="preserve">Tvůrčí činnost je na Fakultě aplikované informatiky Univerzity Tomáše Bati ve Zlíně systematicky dlouhodobě rozvíjena. Je orientována do oblastí </w:t>
      </w:r>
      <w:r w:rsidR="00FB1343" w:rsidRPr="003A3197">
        <w:t>Informačních technologií</w:t>
      </w:r>
      <w:r w:rsidR="00D74A68" w:rsidRPr="003A3197">
        <w:t xml:space="preserve">, kybernetické bezpečnosti, </w:t>
      </w:r>
      <w:r w:rsidR="00D74A68" w:rsidRPr="003A3197">
        <w:lastRenderedPageBreak/>
        <w:t xml:space="preserve">softwarového inženýrství, </w:t>
      </w:r>
      <w:r w:rsidRPr="003A3197">
        <w:t xml:space="preserve">bezpečnostních technologií, automatizačních technik a robotických systémů, </w:t>
      </w:r>
      <w:r w:rsidR="00002C6E" w:rsidRPr="003A3197">
        <w:t xml:space="preserve">řízení průmyslových procesů a </w:t>
      </w:r>
      <w:r w:rsidRPr="003A3197">
        <w:t>aplikac</w:t>
      </w:r>
      <w:r w:rsidR="00002C6E" w:rsidRPr="003A3197">
        <w:t>í</w:t>
      </w:r>
      <w:r w:rsidRPr="003A3197">
        <w:t xml:space="preserve"> informačních technologií v řízení průmyslové výroby. Orientace tvůrčí činnosti akademických pracovníků </w:t>
      </w:r>
      <w:r w:rsidR="00AD6C35" w:rsidRPr="003A3197">
        <w:t xml:space="preserve">Fakulty aplikované informatiky </w:t>
      </w:r>
      <w:r w:rsidRPr="003A3197">
        <w:t xml:space="preserve">je </w:t>
      </w:r>
      <w:r w:rsidR="00AD6C35" w:rsidRPr="003A3197">
        <w:t xml:space="preserve">plně </w:t>
      </w:r>
      <w:r w:rsidRPr="003A3197">
        <w:t>v souladu s oblastmi vzdělávání</w:t>
      </w:r>
      <w:r w:rsidR="00AD6C35" w:rsidRPr="003A3197">
        <w:t>, v r</w:t>
      </w:r>
      <w:r w:rsidR="009261FD" w:rsidRPr="003A3197">
        <w:rPr>
          <w:sz w:val="21"/>
          <w:szCs w:val="21"/>
        </w:rPr>
        <w:t>á</w:t>
      </w:r>
      <w:r w:rsidR="00AD6C35" w:rsidRPr="003A3197">
        <w:t xml:space="preserve">mci nichž bude </w:t>
      </w:r>
      <w:r w:rsidRPr="003A3197">
        <w:t>studijní program uskutečňován.</w:t>
      </w:r>
      <w:r w:rsidR="00ED77B0" w:rsidRPr="003A3197">
        <w:t xml:space="preserve"> Zapojení jednotlivých pracovníků do publikační činnosti je zřejmé z formuláře C-I – Personální zabezpečení a CII kde jsou uvedeny tvůrčí aktivity a řešené projekty vztahující se k předloženému studijnímu programu.</w:t>
      </w:r>
    </w:p>
    <w:p w14:paraId="05C0E8B9" w14:textId="3F00826C" w:rsidR="00ED77B0" w:rsidRPr="003A3197" w:rsidRDefault="00ED77B0" w:rsidP="003A3197">
      <w:pPr>
        <w:pStyle w:val="Default"/>
        <w:rPr>
          <w:sz w:val="21"/>
          <w:szCs w:val="21"/>
        </w:rPr>
      </w:pPr>
      <w:r w:rsidRPr="003A3197">
        <w:t xml:space="preserve">Významná publikační aktivita akademických pracovníků fakulty v oblastech vzdělávání daného studijního programu je zřejmá také z kvantitativního výpisu publikací </w:t>
      </w:r>
      <w:r w:rsidR="00F42C90">
        <w:t xml:space="preserve">v letech 2013-2018 </w:t>
      </w:r>
      <w:r w:rsidRPr="003A3197">
        <w:t>z databáze WOS respektive SCOPUS.</w:t>
      </w:r>
      <w:r w:rsidR="009261FD" w:rsidRPr="003A3197">
        <w:rPr>
          <w:sz w:val="21"/>
          <w:szCs w:val="21"/>
        </w:rPr>
        <w:t xml:space="preserve"> V databázi WOS je </w:t>
      </w:r>
      <w:r w:rsidR="00914151" w:rsidRPr="003A3197">
        <w:t>v době přípravy akreditační žádosti</w:t>
      </w:r>
      <w:r w:rsidR="00E442C1" w:rsidRPr="003A3197">
        <w:rPr>
          <w:sz w:val="21"/>
          <w:szCs w:val="21"/>
        </w:rPr>
        <w:t xml:space="preserve"> indexováno celkem 613 publikačních výstupů, které jsou svým odborným zaměřením v souladu s oblastmi vzdělávání daného studijního programu. </w:t>
      </w:r>
      <w:r w:rsidR="002F407D" w:rsidRPr="003A3197">
        <w:rPr>
          <w:sz w:val="21"/>
          <w:szCs w:val="21"/>
        </w:rPr>
        <w:t>Detailní přehled nejpočetnějších a nejrelevantnějších WOS kategorií je uveden v</w:t>
      </w:r>
      <w:r w:rsidR="00372936" w:rsidRPr="003A3197">
        <w:rPr>
          <w:sz w:val="21"/>
          <w:szCs w:val="21"/>
        </w:rPr>
        <w:t> </w:t>
      </w:r>
      <w:r w:rsidR="002F407D" w:rsidRPr="003A3197">
        <w:rPr>
          <w:sz w:val="21"/>
          <w:szCs w:val="21"/>
        </w:rPr>
        <w:t>tabulce</w:t>
      </w:r>
      <w:r w:rsidR="00372936" w:rsidRPr="003A3197">
        <w:rPr>
          <w:sz w:val="21"/>
          <w:szCs w:val="21"/>
        </w:rPr>
        <w:t xml:space="preserve"> 1</w:t>
      </w:r>
      <w:r w:rsidR="002F407D" w:rsidRPr="003A3197">
        <w:rPr>
          <w:sz w:val="21"/>
          <w:szCs w:val="21"/>
        </w:rPr>
        <w:t xml:space="preserve">. </w:t>
      </w:r>
    </w:p>
    <w:p w14:paraId="2FF27D42" w14:textId="4AE8AAEC" w:rsidR="00372936" w:rsidRPr="003A3197" w:rsidRDefault="00372936" w:rsidP="00122F19">
      <w:pPr>
        <w:pStyle w:val="Default"/>
        <w:rPr>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7D9CE090" w14:textId="63D23306" w:rsidR="00ED77B0" w:rsidRPr="003A3197" w:rsidRDefault="00372936"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r w:rsidR="00E5346B">
        <w:rPr>
          <w:noProof/>
        </w:rPr>
        <w:t>1</w:t>
      </w:r>
      <w:r w:rsidR="0039379C">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250" w:type="dxa"/>
        <w:tblLayout w:type="fixed"/>
        <w:tblLook w:val="04A0" w:firstRow="1" w:lastRow="0" w:firstColumn="1" w:lastColumn="0" w:noHBand="0" w:noVBand="1"/>
      </w:tblPr>
      <w:tblGrid>
        <w:gridCol w:w="4961"/>
        <w:gridCol w:w="1843"/>
        <w:gridCol w:w="2126"/>
        <w:tblGridChange w:id="177">
          <w:tblGrid>
            <w:gridCol w:w="4961"/>
            <w:gridCol w:w="1843"/>
            <w:gridCol w:w="2126"/>
          </w:tblGrid>
        </w:tblGridChange>
      </w:tblGrid>
      <w:tr w:rsidR="00EE26F3" w:rsidRPr="003A3197" w14:paraId="7C31621C" w14:textId="77777777" w:rsidTr="00AC3CD7">
        <w:trPr>
          <w:trHeight w:val="170"/>
        </w:trPr>
        <w:tc>
          <w:tcPr>
            <w:tcW w:w="4961" w:type="dxa"/>
            <w:noWrap/>
            <w:hideMark/>
          </w:tcPr>
          <w:p w14:paraId="4DBD98B9" w14:textId="77777777" w:rsidR="00E442C1" w:rsidRPr="00AC3CD7" w:rsidRDefault="00E442C1" w:rsidP="00AC3CD7">
            <w:pPr>
              <w:spacing w:before="20" w:after="20"/>
              <w:rPr>
                <w:rFonts w:asciiTheme="minorHAnsi" w:hAnsiTheme="minorHAnsi"/>
                <w:b/>
                <w:bCs/>
                <w:sz w:val="20"/>
                <w:szCs w:val="20"/>
              </w:rPr>
            </w:pPr>
            <w:r w:rsidRPr="00AC3CD7">
              <w:rPr>
                <w:rFonts w:asciiTheme="minorHAnsi" w:hAnsiTheme="minorHAnsi"/>
                <w:b/>
                <w:bCs/>
                <w:sz w:val="20"/>
                <w:szCs w:val="20"/>
              </w:rPr>
              <w:t>Web of Science Categories</w:t>
            </w:r>
          </w:p>
        </w:tc>
        <w:tc>
          <w:tcPr>
            <w:tcW w:w="1843" w:type="dxa"/>
            <w:noWrap/>
            <w:hideMark/>
          </w:tcPr>
          <w:p w14:paraId="7D98DC5A" w14:textId="0816AB2C" w:rsidR="00E442C1" w:rsidRPr="00AC3CD7" w:rsidRDefault="00E442C1" w:rsidP="00AC3CD7">
            <w:pPr>
              <w:spacing w:before="20" w:after="20"/>
              <w:jc w:val="center"/>
              <w:rPr>
                <w:rFonts w:asciiTheme="minorHAnsi" w:hAnsiTheme="minorHAnsi"/>
                <w:b/>
                <w:bCs/>
                <w:sz w:val="20"/>
                <w:szCs w:val="20"/>
              </w:rPr>
            </w:pPr>
            <w:r w:rsidRPr="00AC3CD7">
              <w:rPr>
                <w:rFonts w:asciiTheme="minorHAnsi" w:hAnsiTheme="minorHAnsi"/>
                <w:b/>
                <w:bCs/>
                <w:sz w:val="20"/>
                <w:szCs w:val="20"/>
              </w:rPr>
              <w:t>Počet záznamů</w:t>
            </w:r>
          </w:p>
        </w:tc>
        <w:tc>
          <w:tcPr>
            <w:tcW w:w="2126" w:type="dxa"/>
            <w:noWrap/>
            <w:hideMark/>
          </w:tcPr>
          <w:p w14:paraId="6C4A5F28" w14:textId="64078D4C" w:rsidR="00E442C1" w:rsidRPr="00AC3CD7" w:rsidRDefault="00E442C1" w:rsidP="00AC3CD7">
            <w:pPr>
              <w:spacing w:before="20" w:after="20"/>
              <w:jc w:val="center"/>
              <w:rPr>
                <w:rFonts w:asciiTheme="minorHAnsi" w:hAnsiTheme="minorHAnsi"/>
                <w:b/>
                <w:bCs/>
                <w:sz w:val="20"/>
                <w:szCs w:val="20"/>
              </w:rPr>
            </w:pPr>
            <w:r w:rsidRPr="00AC3CD7">
              <w:rPr>
                <w:rFonts w:asciiTheme="minorHAnsi" w:hAnsiTheme="minorHAnsi"/>
                <w:b/>
                <w:bCs/>
                <w:sz w:val="20"/>
                <w:szCs w:val="20"/>
              </w:rPr>
              <w:t>Procentuální podíl</w:t>
            </w:r>
            <w:r w:rsidR="00914151" w:rsidRPr="00AC3CD7">
              <w:rPr>
                <w:rFonts w:asciiTheme="minorHAnsi" w:hAnsiTheme="minorHAnsi"/>
                <w:b/>
                <w:bCs/>
                <w:sz w:val="20"/>
                <w:szCs w:val="20"/>
              </w:rPr>
              <w:t xml:space="preserve"> z celk. počtu 613</w:t>
            </w:r>
          </w:p>
        </w:tc>
      </w:tr>
      <w:tr w:rsidR="00EE26F3" w:rsidRPr="003A3197" w14:paraId="29E19190" w14:textId="77777777" w:rsidTr="009472DB">
        <w:tblPrEx>
          <w:tblW w:w="0" w:type="auto"/>
          <w:tblInd w:w="250" w:type="dxa"/>
          <w:tblLayout w:type="fixed"/>
          <w:tblPrExChange w:id="178" w:author="Bronislav Chramcov" w:date="2018-11-15T15:22:00Z">
            <w:tblPrEx>
              <w:tblW w:w="0" w:type="auto"/>
              <w:tblInd w:w="250" w:type="dxa"/>
              <w:tblLayout w:type="fixed"/>
            </w:tblPrEx>
          </w:tblPrExChange>
        </w:tblPrEx>
        <w:trPr>
          <w:trHeight w:val="284"/>
          <w:trPrChange w:id="179" w:author="Bronislav Chramcov" w:date="2018-11-15T15:22:00Z">
            <w:trPr>
              <w:trHeight w:val="170"/>
            </w:trPr>
          </w:trPrChange>
        </w:trPr>
        <w:tc>
          <w:tcPr>
            <w:tcW w:w="4961" w:type="dxa"/>
            <w:noWrap/>
            <w:hideMark/>
            <w:tcPrChange w:id="180" w:author="Bronislav Chramcov" w:date="2018-11-15T15:22:00Z">
              <w:tcPr>
                <w:tcW w:w="4961" w:type="dxa"/>
                <w:noWrap/>
                <w:hideMark/>
              </w:tcPr>
            </w:tcPrChange>
          </w:tcPr>
          <w:p w14:paraId="0D8DD19F" w14:textId="657BAC58" w:rsidR="00914151" w:rsidRPr="00AC3CD7" w:rsidRDefault="00372936">
            <w:pPr>
              <w:rPr>
                <w:rFonts w:asciiTheme="minorHAnsi" w:hAnsiTheme="minorHAnsi"/>
                <w:sz w:val="20"/>
                <w:szCs w:val="20"/>
              </w:rPr>
              <w:pPrChange w:id="181" w:author="Bronislav Chramcov" w:date="2018-11-15T15:22:00Z">
                <w:pPr>
                  <w:spacing w:before="20" w:after="20"/>
                </w:pPr>
              </w:pPrChange>
            </w:pPr>
            <w:r w:rsidRPr="00AC3CD7">
              <w:rPr>
                <w:rFonts w:asciiTheme="minorHAnsi" w:hAnsiTheme="minorHAnsi"/>
                <w:sz w:val="20"/>
                <w:szCs w:val="20"/>
              </w:rPr>
              <w:t>Computer Science Artificial Intelligence</w:t>
            </w:r>
          </w:p>
        </w:tc>
        <w:tc>
          <w:tcPr>
            <w:tcW w:w="1843" w:type="dxa"/>
            <w:noWrap/>
            <w:hideMark/>
            <w:tcPrChange w:id="182" w:author="Bronislav Chramcov" w:date="2018-11-15T15:22:00Z">
              <w:tcPr>
                <w:tcW w:w="1843" w:type="dxa"/>
                <w:noWrap/>
                <w:hideMark/>
              </w:tcPr>
            </w:tcPrChange>
          </w:tcPr>
          <w:p w14:paraId="14AF8792" w14:textId="77777777" w:rsidR="00914151" w:rsidRPr="00AC3CD7" w:rsidRDefault="00914151">
            <w:pPr>
              <w:jc w:val="center"/>
              <w:rPr>
                <w:rFonts w:asciiTheme="minorHAnsi" w:hAnsiTheme="minorHAnsi"/>
                <w:sz w:val="20"/>
                <w:szCs w:val="20"/>
              </w:rPr>
              <w:pPrChange w:id="183" w:author="Bronislav Chramcov" w:date="2018-11-15T15:22:00Z">
                <w:pPr>
                  <w:spacing w:before="20" w:after="20"/>
                  <w:jc w:val="center"/>
                </w:pPr>
              </w:pPrChange>
            </w:pPr>
            <w:r w:rsidRPr="00AC3CD7">
              <w:rPr>
                <w:rFonts w:asciiTheme="minorHAnsi" w:hAnsiTheme="minorHAnsi"/>
                <w:sz w:val="20"/>
                <w:szCs w:val="20"/>
              </w:rPr>
              <w:t>207</w:t>
            </w:r>
          </w:p>
        </w:tc>
        <w:tc>
          <w:tcPr>
            <w:tcW w:w="2126" w:type="dxa"/>
            <w:noWrap/>
            <w:hideMark/>
            <w:tcPrChange w:id="184" w:author="Bronislav Chramcov" w:date="2018-11-15T15:22:00Z">
              <w:tcPr>
                <w:tcW w:w="2126" w:type="dxa"/>
                <w:noWrap/>
                <w:hideMark/>
              </w:tcPr>
            </w:tcPrChange>
          </w:tcPr>
          <w:p w14:paraId="2CF0B878" w14:textId="62E7D10B" w:rsidR="00914151" w:rsidRPr="00AC3CD7" w:rsidRDefault="00914151">
            <w:pPr>
              <w:jc w:val="center"/>
              <w:rPr>
                <w:rFonts w:asciiTheme="minorHAnsi" w:hAnsiTheme="minorHAnsi"/>
                <w:sz w:val="20"/>
                <w:szCs w:val="20"/>
              </w:rPr>
              <w:pPrChange w:id="185" w:author="Bronislav Chramcov" w:date="2018-11-15T15:22:00Z">
                <w:pPr>
                  <w:spacing w:before="20" w:after="20"/>
                  <w:jc w:val="center"/>
                </w:pPr>
              </w:pPrChange>
            </w:pPr>
            <w:r w:rsidRPr="00AC3CD7">
              <w:rPr>
                <w:rFonts w:asciiTheme="minorHAnsi" w:hAnsiTheme="minorHAnsi"/>
                <w:sz w:val="20"/>
                <w:szCs w:val="20"/>
              </w:rPr>
              <w:t>33,8</w:t>
            </w:r>
            <w:r w:rsidR="00EE26F3" w:rsidRPr="00AC3CD7">
              <w:rPr>
                <w:rFonts w:asciiTheme="minorHAnsi" w:hAnsiTheme="minorHAnsi"/>
                <w:sz w:val="20"/>
                <w:szCs w:val="20"/>
              </w:rPr>
              <w:t>%</w:t>
            </w:r>
          </w:p>
        </w:tc>
      </w:tr>
      <w:tr w:rsidR="00EE26F3" w:rsidRPr="003A3197" w14:paraId="4A019A0D" w14:textId="77777777" w:rsidTr="009472DB">
        <w:tblPrEx>
          <w:tblW w:w="0" w:type="auto"/>
          <w:tblInd w:w="250" w:type="dxa"/>
          <w:tblLayout w:type="fixed"/>
          <w:tblPrExChange w:id="186" w:author="Bronislav Chramcov" w:date="2018-11-15T15:22:00Z">
            <w:tblPrEx>
              <w:tblW w:w="0" w:type="auto"/>
              <w:tblInd w:w="250" w:type="dxa"/>
              <w:tblLayout w:type="fixed"/>
            </w:tblPrEx>
          </w:tblPrExChange>
        </w:tblPrEx>
        <w:trPr>
          <w:trHeight w:val="284"/>
          <w:trPrChange w:id="187" w:author="Bronislav Chramcov" w:date="2018-11-15T15:22:00Z">
            <w:trPr>
              <w:trHeight w:val="170"/>
            </w:trPr>
          </w:trPrChange>
        </w:trPr>
        <w:tc>
          <w:tcPr>
            <w:tcW w:w="4961" w:type="dxa"/>
            <w:noWrap/>
            <w:hideMark/>
            <w:tcPrChange w:id="188" w:author="Bronislav Chramcov" w:date="2018-11-15T15:22:00Z">
              <w:tcPr>
                <w:tcW w:w="4961" w:type="dxa"/>
                <w:noWrap/>
                <w:hideMark/>
              </w:tcPr>
            </w:tcPrChange>
          </w:tcPr>
          <w:p w14:paraId="4D99FD1B" w14:textId="2451A23D" w:rsidR="00914151" w:rsidRPr="00AC3CD7" w:rsidRDefault="00372936">
            <w:pPr>
              <w:rPr>
                <w:rFonts w:asciiTheme="minorHAnsi" w:hAnsiTheme="minorHAnsi"/>
                <w:sz w:val="20"/>
                <w:szCs w:val="20"/>
              </w:rPr>
              <w:pPrChange w:id="189" w:author="Bronislav Chramcov" w:date="2018-11-15T15:22:00Z">
                <w:pPr>
                  <w:spacing w:before="20" w:after="20"/>
                </w:pPr>
              </w:pPrChange>
            </w:pPr>
            <w:r w:rsidRPr="00AC3CD7">
              <w:rPr>
                <w:rFonts w:asciiTheme="minorHAnsi" w:hAnsiTheme="minorHAnsi"/>
                <w:sz w:val="20"/>
                <w:szCs w:val="20"/>
              </w:rPr>
              <w:t>Computer Science Theory Methods</w:t>
            </w:r>
          </w:p>
        </w:tc>
        <w:tc>
          <w:tcPr>
            <w:tcW w:w="1843" w:type="dxa"/>
            <w:noWrap/>
            <w:hideMark/>
            <w:tcPrChange w:id="190" w:author="Bronislav Chramcov" w:date="2018-11-15T15:22:00Z">
              <w:tcPr>
                <w:tcW w:w="1843" w:type="dxa"/>
                <w:noWrap/>
                <w:hideMark/>
              </w:tcPr>
            </w:tcPrChange>
          </w:tcPr>
          <w:p w14:paraId="278FCCB4" w14:textId="77777777" w:rsidR="00914151" w:rsidRPr="00AC3CD7" w:rsidRDefault="00914151">
            <w:pPr>
              <w:jc w:val="center"/>
              <w:rPr>
                <w:rFonts w:asciiTheme="minorHAnsi" w:hAnsiTheme="minorHAnsi"/>
                <w:sz w:val="20"/>
                <w:szCs w:val="20"/>
              </w:rPr>
              <w:pPrChange w:id="191" w:author="Bronislav Chramcov" w:date="2018-11-15T15:22:00Z">
                <w:pPr>
                  <w:spacing w:before="20" w:after="20"/>
                  <w:jc w:val="center"/>
                </w:pPr>
              </w:pPrChange>
            </w:pPr>
            <w:r w:rsidRPr="00AC3CD7">
              <w:rPr>
                <w:rFonts w:asciiTheme="minorHAnsi" w:hAnsiTheme="minorHAnsi"/>
                <w:sz w:val="20"/>
                <w:szCs w:val="20"/>
              </w:rPr>
              <w:t>191</w:t>
            </w:r>
          </w:p>
        </w:tc>
        <w:tc>
          <w:tcPr>
            <w:tcW w:w="2126" w:type="dxa"/>
            <w:noWrap/>
            <w:hideMark/>
            <w:tcPrChange w:id="192" w:author="Bronislav Chramcov" w:date="2018-11-15T15:22:00Z">
              <w:tcPr>
                <w:tcW w:w="2126" w:type="dxa"/>
                <w:noWrap/>
                <w:hideMark/>
              </w:tcPr>
            </w:tcPrChange>
          </w:tcPr>
          <w:p w14:paraId="52ACCB57" w14:textId="724B8316" w:rsidR="00914151" w:rsidRPr="00AC3CD7" w:rsidRDefault="00914151">
            <w:pPr>
              <w:jc w:val="center"/>
              <w:rPr>
                <w:rFonts w:asciiTheme="minorHAnsi" w:hAnsiTheme="minorHAnsi"/>
                <w:sz w:val="20"/>
                <w:szCs w:val="20"/>
              </w:rPr>
              <w:pPrChange w:id="193" w:author="Bronislav Chramcov" w:date="2018-11-15T15:22:00Z">
                <w:pPr>
                  <w:spacing w:before="20" w:after="20"/>
                  <w:jc w:val="center"/>
                </w:pPr>
              </w:pPrChange>
            </w:pPr>
            <w:r w:rsidRPr="00AC3CD7">
              <w:rPr>
                <w:rFonts w:asciiTheme="minorHAnsi" w:hAnsiTheme="minorHAnsi"/>
                <w:sz w:val="20"/>
                <w:szCs w:val="20"/>
              </w:rPr>
              <w:t>31,2</w:t>
            </w:r>
            <w:r w:rsidR="00EE26F3" w:rsidRPr="00AC3CD7">
              <w:rPr>
                <w:rFonts w:asciiTheme="minorHAnsi" w:hAnsiTheme="minorHAnsi"/>
                <w:sz w:val="20"/>
                <w:szCs w:val="20"/>
              </w:rPr>
              <w:t>%</w:t>
            </w:r>
          </w:p>
        </w:tc>
      </w:tr>
      <w:tr w:rsidR="00EE26F3" w:rsidRPr="003A3197" w14:paraId="04E79272" w14:textId="77777777" w:rsidTr="009472DB">
        <w:tblPrEx>
          <w:tblW w:w="0" w:type="auto"/>
          <w:tblInd w:w="250" w:type="dxa"/>
          <w:tblLayout w:type="fixed"/>
          <w:tblPrExChange w:id="194" w:author="Bronislav Chramcov" w:date="2018-11-15T15:22:00Z">
            <w:tblPrEx>
              <w:tblW w:w="0" w:type="auto"/>
              <w:tblInd w:w="250" w:type="dxa"/>
              <w:tblLayout w:type="fixed"/>
            </w:tblPrEx>
          </w:tblPrExChange>
        </w:tblPrEx>
        <w:trPr>
          <w:trHeight w:val="284"/>
          <w:trPrChange w:id="195" w:author="Bronislav Chramcov" w:date="2018-11-15T15:22:00Z">
            <w:trPr>
              <w:trHeight w:val="170"/>
            </w:trPr>
          </w:trPrChange>
        </w:trPr>
        <w:tc>
          <w:tcPr>
            <w:tcW w:w="4961" w:type="dxa"/>
            <w:noWrap/>
            <w:hideMark/>
            <w:tcPrChange w:id="196" w:author="Bronislav Chramcov" w:date="2018-11-15T15:22:00Z">
              <w:tcPr>
                <w:tcW w:w="4961" w:type="dxa"/>
                <w:noWrap/>
                <w:hideMark/>
              </w:tcPr>
            </w:tcPrChange>
          </w:tcPr>
          <w:p w14:paraId="3A7FCF92" w14:textId="5A71C749" w:rsidR="00914151" w:rsidRPr="00AC3CD7" w:rsidRDefault="00372936">
            <w:pPr>
              <w:rPr>
                <w:rFonts w:asciiTheme="minorHAnsi" w:hAnsiTheme="minorHAnsi"/>
                <w:sz w:val="20"/>
                <w:szCs w:val="20"/>
              </w:rPr>
              <w:pPrChange w:id="197" w:author="Bronislav Chramcov" w:date="2018-11-15T15:22:00Z">
                <w:pPr>
                  <w:spacing w:before="20" w:after="20"/>
                </w:pPr>
              </w:pPrChange>
            </w:pPr>
            <w:r w:rsidRPr="00AC3CD7">
              <w:rPr>
                <w:rFonts w:asciiTheme="minorHAnsi" w:hAnsiTheme="minorHAnsi"/>
                <w:sz w:val="20"/>
                <w:szCs w:val="20"/>
              </w:rPr>
              <w:t>Engineering Electrical Electronic</w:t>
            </w:r>
          </w:p>
        </w:tc>
        <w:tc>
          <w:tcPr>
            <w:tcW w:w="1843" w:type="dxa"/>
            <w:noWrap/>
            <w:hideMark/>
            <w:tcPrChange w:id="198" w:author="Bronislav Chramcov" w:date="2018-11-15T15:22:00Z">
              <w:tcPr>
                <w:tcW w:w="1843" w:type="dxa"/>
                <w:noWrap/>
                <w:hideMark/>
              </w:tcPr>
            </w:tcPrChange>
          </w:tcPr>
          <w:p w14:paraId="544AEEA0" w14:textId="77777777" w:rsidR="00914151" w:rsidRPr="00AC3CD7" w:rsidRDefault="00914151">
            <w:pPr>
              <w:jc w:val="center"/>
              <w:rPr>
                <w:rFonts w:asciiTheme="minorHAnsi" w:hAnsiTheme="minorHAnsi"/>
                <w:sz w:val="20"/>
                <w:szCs w:val="20"/>
              </w:rPr>
              <w:pPrChange w:id="199" w:author="Bronislav Chramcov" w:date="2018-11-15T15:22:00Z">
                <w:pPr>
                  <w:spacing w:before="20" w:after="20"/>
                  <w:jc w:val="center"/>
                </w:pPr>
              </w:pPrChange>
            </w:pPr>
            <w:r w:rsidRPr="00AC3CD7">
              <w:rPr>
                <w:rFonts w:asciiTheme="minorHAnsi" w:hAnsiTheme="minorHAnsi"/>
                <w:sz w:val="20"/>
                <w:szCs w:val="20"/>
              </w:rPr>
              <w:t>151</w:t>
            </w:r>
          </w:p>
        </w:tc>
        <w:tc>
          <w:tcPr>
            <w:tcW w:w="2126" w:type="dxa"/>
            <w:noWrap/>
            <w:hideMark/>
            <w:tcPrChange w:id="200" w:author="Bronislav Chramcov" w:date="2018-11-15T15:22:00Z">
              <w:tcPr>
                <w:tcW w:w="2126" w:type="dxa"/>
                <w:noWrap/>
                <w:hideMark/>
              </w:tcPr>
            </w:tcPrChange>
          </w:tcPr>
          <w:p w14:paraId="59B1611E" w14:textId="55F0D901" w:rsidR="00914151" w:rsidRPr="00AC3CD7" w:rsidRDefault="00914151">
            <w:pPr>
              <w:jc w:val="center"/>
              <w:rPr>
                <w:rFonts w:asciiTheme="minorHAnsi" w:hAnsiTheme="minorHAnsi"/>
                <w:sz w:val="20"/>
                <w:szCs w:val="20"/>
              </w:rPr>
              <w:pPrChange w:id="201" w:author="Bronislav Chramcov" w:date="2018-11-15T15:22:00Z">
                <w:pPr>
                  <w:spacing w:before="20" w:after="20"/>
                  <w:jc w:val="center"/>
                </w:pPr>
              </w:pPrChange>
            </w:pPr>
            <w:r w:rsidRPr="00AC3CD7">
              <w:rPr>
                <w:rFonts w:asciiTheme="minorHAnsi" w:hAnsiTheme="minorHAnsi"/>
                <w:sz w:val="20"/>
                <w:szCs w:val="20"/>
              </w:rPr>
              <w:t>24,6</w:t>
            </w:r>
            <w:r w:rsidR="00EE26F3" w:rsidRPr="00AC3CD7">
              <w:rPr>
                <w:rFonts w:asciiTheme="minorHAnsi" w:hAnsiTheme="minorHAnsi"/>
                <w:sz w:val="20"/>
                <w:szCs w:val="20"/>
              </w:rPr>
              <w:t>%</w:t>
            </w:r>
          </w:p>
        </w:tc>
      </w:tr>
      <w:tr w:rsidR="00EE26F3" w:rsidRPr="003A3197" w14:paraId="791F94C2" w14:textId="77777777" w:rsidTr="009472DB">
        <w:tblPrEx>
          <w:tblW w:w="0" w:type="auto"/>
          <w:tblInd w:w="250" w:type="dxa"/>
          <w:tblLayout w:type="fixed"/>
          <w:tblPrExChange w:id="202" w:author="Bronislav Chramcov" w:date="2018-11-15T15:22:00Z">
            <w:tblPrEx>
              <w:tblW w:w="0" w:type="auto"/>
              <w:tblInd w:w="250" w:type="dxa"/>
              <w:tblLayout w:type="fixed"/>
            </w:tblPrEx>
          </w:tblPrExChange>
        </w:tblPrEx>
        <w:trPr>
          <w:trHeight w:val="284"/>
          <w:trPrChange w:id="203" w:author="Bronislav Chramcov" w:date="2018-11-15T15:22:00Z">
            <w:trPr>
              <w:trHeight w:val="170"/>
            </w:trPr>
          </w:trPrChange>
        </w:trPr>
        <w:tc>
          <w:tcPr>
            <w:tcW w:w="4961" w:type="dxa"/>
            <w:noWrap/>
            <w:hideMark/>
            <w:tcPrChange w:id="204" w:author="Bronislav Chramcov" w:date="2018-11-15T15:22:00Z">
              <w:tcPr>
                <w:tcW w:w="4961" w:type="dxa"/>
                <w:noWrap/>
                <w:hideMark/>
              </w:tcPr>
            </w:tcPrChange>
          </w:tcPr>
          <w:p w14:paraId="42E9CB06" w14:textId="78A4A8F3" w:rsidR="00914151" w:rsidRPr="00AC3CD7" w:rsidRDefault="00372936">
            <w:pPr>
              <w:rPr>
                <w:rFonts w:asciiTheme="minorHAnsi" w:hAnsiTheme="minorHAnsi"/>
                <w:sz w:val="20"/>
                <w:szCs w:val="20"/>
              </w:rPr>
              <w:pPrChange w:id="205" w:author="Bronislav Chramcov" w:date="2018-11-15T15:22:00Z">
                <w:pPr>
                  <w:spacing w:before="20" w:after="20"/>
                </w:pPr>
              </w:pPrChange>
            </w:pPr>
            <w:r w:rsidRPr="00AC3CD7">
              <w:rPr>
                <w:rFonts w:asciiTheme="minorHAnsi" w:hAnsiTheme="minorHAnsi"/>
                <w:sz w:val="20"/>
                <w:szCs w:val="20"/>
              </w:rPr>
              <w:t>Automation Control Systems</w:t>
            </w:r>
          </w:p>
        </w:tc>
        <w:tc>
          <w:tcPr>
            <w:tcW w:w="1843" w:type="dxa"/>
            <w:noWrap/>
            <w:hideMark/>
            <w:tcPrChange w:id="206" w:author="Bronislav Chramcov" w:date="2018-11-15T15:22:00Z">
              <w:tcPr>
                <w:tcW w:w="1843" w:type="dxa"/>
                <w:noWrap/>
                <w:hideMark/>
              </w:tcPr>
            </w:tcPrChange>
          </w:tcPr>
          <w:p w14:paraId="1E1E7415" w14:textId="77777777" w:rsidR="00914151" w:rsidRPr="00AC3CD7" w:rsidRDefault="00914151">
            <w:pPr>
              <w:jc w:val="center"/>
              <w:rPr>
                <w:rFonts w:asciiTheme="minorHAnsi" w:hAnsiTheme="minorHAnsi"/>
                <w:sz w:val="20"/>
                <w:szCs w:val="20"/>
              </w:rPr>
              <w:pPrChange w:id="207" w:author="Bronislav Chramcov" w:date="2018-11-15T15:22:00Z">
                <w:pPr>
                  <w:spacing w:before="20" w:after="20"/>
                  <w:jc w:val="center"/>
                </w:pPr>
              </w:pPrChange>
            </w:pPr>
            <w:r w:rsidRPr="00AC3CD7">
              <w:rPr>
                <w:rFonts w:asciiTheme="minorHAnsi" w:hAnsiTheme="minorHAnsi"/>
                <w:sz w:val="20"/>
                <w:szCs w:val="20"/>
              </w:rPr>
              <w:t>108</w:t>
            </w:r>
          </w:p>
        </w:tc>
        <w:tc>
          <w:tcPr>
            <w:tcW w:w="2126" w:type="dxa"/>
            <w:noWrap/>
            <w:hideMark/>
            <w:tcPrChange w:id="208" w:author="Bronislav Chramcov" w:date="2018-11-15T15:22:00Z">
              <w:tcPr>
                <w:tcW w:w="2126" w:type="dxa"/>
                <w:noWrap/>
                <w:hideMark/>
              </w:tcPr>
            </w:tcPrChange>
          </w:tcPr>
          <w:p w14:paraId="1158075F" w14:textId="13C1D881" w:rsidR="00914151" w:rsidRPr="00AC3CD7" w:rsidRDefault="00914151">
            <w:pPr>
              <w:jc w:val="center"/>
              <w:rPr>
                <w:rFonts w:asciiTheme="minorHAnsi" w:hAnsiTheme="minorHAnsi"/>
                <w:sz w:val="20"/>
                <w:szCs w:val="20"/>
              </w:rPr>
              <w:pPrChange w:id="209" w:author="Bronislav Chramcov" w:date="2018-11-15T15:22:00Z">
                <w:pPr>
                  <w:spacing w:before="20" w:after="20"/>
                  <w:jc w:val="center"/>
                </w:pPr>
              </w:pPrChange>
            </w:pPr>
            <w:r w:rsidRPr="00AC3CD7">
              <w:rPr>
                <w:rFonts w:asciiTheme="minorHAnsi" w:hAnsiTheme="minorHAnsi"/>
                <w:sz w:val="20"/>
                <w:szCs w:val="20"/>
              </w:rPr>
              <w:t>17,6</w:t>
            </w:r>
            <w:r w:rsidR="00EE26F3" w:rsidRPr="00AC3CD7">
              <w:rPr>
                <w:rFonts w:asciiTheme="minorHAnsi" w:hAnsiTheme="minorHAnsi"/>
                <w:sz w:val="20"/>
                <w:szCs w:val="20"/>
              </w:rPr>
              <w:t>%</w:t>
            </w:r>
          </w:p>
        </w:tc>
      </w:tr>
      <w:tr w:rsidR="00EE26F3" w:rsidRPr="003A3197" w14:paraId="0851BCF8" w14:textId="77777777" w:rsidTr="009472DB">
        <w:tblPrEx>
          <w:tblW w:w="0" w:type="auto"/>
          <w:tblInd w:w="250" w:type="dxa"/>
          <w:tblLayout w:type="fixed"/>
          <w:tblPrExChange w:id="210" w:author="Bronislav Chramcov" w:date="2018-11-15T15:22:00Z">
            <w:tblPrEx>
              <w:tblW w:w="0" w:type="auto"/>
              <w:tblInd w:w="250" w:type="dxa"/>
              <w:tblLayout w:type="fixed"/>
            </w:tblPrEx>
          </w:tblPrExChange>
        </w:tblPrEx>
        <w:trPr>
          <w:trHeight w:val="284"/>
          <w:trPrChange w:id="211" w:author="Bronislav Chramcov" w:date="2018-11-15T15:22:00Z">
            <w:trPr>
              <w:trHeight w:val="170"/>
            </w:trPr>
          </w:trPrChange>
        </w:trPr>
        <w:tc>
          <w:tcPr>
            <w:tcW w:w="4961" w:type="dxa"/>
            <w:noWrap/>
            <w:hideMark/>
            <w:tcPrChange w:id="212" w:author="Bronislav Chramcov" w:date="2018-11-15T15:22:00Z">
              <w:tcPr>
                <w:tcW w:w="4961" w:type="dxa"/>
                <w:noWrap/>
                <w:hideMark/>
              </w:tcPr>
            </w:tcPrChange>
          </w:tcPr>
          <w:p w14:paraId="4B9AE118" w14:textId="73A2E47B" w:rsidR="00914151" w:rsidRPr="00AC3CD7" w:rsidRDefault="00372936">
            <w:pPr>
              <w:rPr>
                <w:rFonts w:asciiTheme="minorHAnsi" w:hAnsiTheme="minorHAnsi"/>
                <w:sz w:val="20"/>
                <w:szCs w:val="20"/>
              </w:rPr>
              <w:pPrChange w:id="213" w:author="Bronislav Chramcov" w:date="2018-11-15T15:22:00Z">
                <w:pPr>
                  <w:spacing w:before="20" w:after="20"/>
                </w:pPr>
              </w:pPrChange>
            </w:pPr>
            <w:r w:rsidRPr="00AC3CD7">
              <w:rPr>
                <w:rFonts w:asciiTheme="minorHAnsi" w:hAnsiTheme="minorHAnsi"/>
                <w:sz w:val="20"/>
                <w:szCs w:val="20"/>
              </w:rPr>
              <w:t>Physics Applied</w:t>
            </w:r>
          </w:p>
        </w:tc>
        <w:tc>
          <w:tcPr>
            <w:tcW w:w="1843" w:type="dxa"/>
            <w:noWrap/>
            <w:hideMark/>
            <w:tcPrChange w:id="214" w:author="Bronislav Chramcov" w:date="2018-11-15T15:22:00Z">
              <w:tcPr>
                <w:tcW w:w="1843" w:type="dxa"/>
                <w:noWrap/>
                <w:hideMark/>
              </w:tcPr>
            </w:tcPrChange>
          </w:tcPr>
          <w:p w14:paraId="0FBA310F" w14:textId="77777777" w:rsidR="00914151" w:rsidRPr="00AC3CD7" w:rsidRDefault="00914151">
            <w:pPr>
              <w:jc w:val="center"/>
              <w:rPr>
                <w:rFonts w:asciiTheme="minorHAnsi" w:hAnsiTheme="minorHAnsi"/>
                <w:sz w:val="20"/>
                <w:szCs w:val="20"/>
              </w:rPr>
              <w:pPrChange w:id="215" w:author="Bronislav Chramcov" w:date="2018-11-15T15:22:00Z">
                <w:pPr>
                  <w:spacing w:before="20" w:after="20"/>
                  <w:jc w:val="center"/>
                </w:pPr>
              </w:pPrChange>
            </w:pPr>
            <w:r w:rsidRPr="00AC3CD7">
              <w:rPr>
                <w:rFonts w:asciiTheme="minorHAnsi" w:hAnsiTheme="minorHAnsi"/>
                <w:sz w:val="20"/>
                <w:szCs w:val="20"/>
              </w:rPr>
              <w:t>66</w:t>
            </w:r>
          </w:p>
        </w:tc>
        <w:tc>
          <w:tcPr>
            <w:tcW w:w="2126" w:type="dxa"/>
            <w:noWrap/>
            <w:hideMark/>
            <w:tcPrChange w:id="216" w:author="Bronislav Chramcov" w:date="2018-11-15T15:22:00Z">
              <w:tcPr>
                <w:tcW w:w="2126" w:type="dxa"/>
                <w:noWrap/>
                <w:hideMark/>
              </w:tcPr>
            </w:tcPrChange>
          </w:tcPr>
          <w:p w14:paraId="74F8D008" w14:textId="0E9B77E0" w:rsidR="00914151" w:rsidRPr="00AC3CD7" w:rsidRDefault="00914151">
            <w:pPr>
              <w:jc w:val="center"/>
              <w:rPr>
                <w:rFonts w:asciiTheme="minorHAnsi" w:hAnsiTheme="minorHAnsi"/>
                <w:sz w:val="20"/>
                <w:szCs w:val="20"/>
              </w:rPr>
              <w:pPrChange w:id="217" w:author="Bronislav Chramcov" w:date="2018-11-15T15:22:00Z">
                <w:pPr>
                  <w:spacing w:before="20" w:after="20"/>
                  <w:jc w:val="center"/>
                </w:pPr>
              </w:pPrChange>
            </w:pPr>
            <w:r w:rsidRPr="00AC3CD7">
              <w:rPr>
                <w:rFonts w:asciiTheme="minorHAnsi" w:hAnsiTheme="minorHAnsi"/>
                <w:sz w:val="20"/>
                <w:szCs w:val="20"/>
              </w:rPr>
              <w:t>10,8</w:t>
            </w:r>
            <w:r w:rsidR="00EE26F3" w:rsidRPr="00AC3CD7">
              <w:rPr>
                <w:rFonts w:asciiTheme="minorHAnsi" w:hAnsiTheme="minorHAnsi"/>
                <w:sz w:val="20"/>
                <w:szCs w:val="20"/>
              </w:rPr>
              <w:t>%</w:t>
            </w:r>
          </w:p>
        </w:tc>
      </w:tr>
      <w:tr w:rsidR="00EE26F3" w:rsidRPr="003A3197" w14:paraId="45DC3081" w14:textId="77777777" w:rsidTr="009472DB">
        <w:tblPrEx>
          <w:tblW w:w="0" w:type="auto"/>
          <w:tblInd w:w="250" w:type="dxa"/>
          <w:tblLayout w:type="fixed"/>
          <w:tblPrExChange w:id="218" w:author="Bronislav Chramcov" w:date="2018-11-15T15:22:00Z">
            <w:tblPrEx>
              <w:tblW w:w="0" w:type="auto"/>
              <w:tblInd w:w="250" w:type="dxa"/>
              <w:tblLayout w:type="fixed"/>
            </w:tblPrEx>
          </w:tblPrExChange>
        </w:tblPrEx>
        <w:trPr>
          <w:trHeight w:val="284"/>
          <w:trPrChange w:id="219" w:author="Bronislav Chramcov" w:date="2018-11-15T15:22:00Z">
            <w:trPr>
              <w:trHeight w:val="170"/>
            </w:trPr>
          </w:trPrChange>
        </w:trPr>
        <w:tc>
          <w:tcPr>
            <w:tcW w:w="4961" w:type="dxa"/>
            <w:noWrap/>
            <w:hideMark/>
            <w:tcPrChange w:id="220" w:author="Bronislav Chramcov" w:date="2018-11-15T15:22:00Z">
              <w:tcPr>
                <w:tcW w:w="4961" w:type="dxa"/>
                <w:noWrap/>
                <w:hideMark/>
              </w:tcPr>
            </w:tcPrChange>
          </w:tcPr>
          <w:p w14:paraId="42CB2586" w14:textId="44B76338" w:rsidR="00914151" w:rsidRPr="00AC3CD7" w:rsidRDefault="00372936">
            <w:pPr>
              <w:rPr>
                <w:rFonts w:asciiTheme="minorHAnsi" w:hAnsiTheme="minorHAnsi"/>
                <w:sz w:val="20"/>
                <w:szCs w:val="20"/>
              </w:rPr>
              <w:pPrChange w:id="221" w:author="Bronislav Chramcov" w:date="2018-11-15T15:22:00Z">
                <w:pPr>
                  <w:spacing w:before="20" w:after="20"/>
                </w:pPr>
              </w:pPrChange>
            </w:pPr>
            <w:r w:rsidRPr="00AC3CD7">
              <w:rPr>
                <w:rFonts w:asciiTheme="minorHAnsi" w:hAnsiTheme="minorHAnsi"/>
                <w:sz w:val="20"/>
                <w:szCs w:val="20"/>
              </w:rPr>
              <w:t>Mathematics Applied</w:t>
            </w:r>
          </w:p>
        </w:tc>
        <w:tc>
          <w:tcPr>
            <w:tcW w:w="1843" w:type="dxa"/>
            <w:noWrap/>
            <w:hideMark/>
            <w:tcPrChange w:id="222" w:author="Bronislav Chramcov" w:date="2018-11-15T15:22:00Z">
              <w:tcPr>
                <w:tcW w:w="1843" w:type="dxa"/>
                <w:noWrap/>
                <w:hideMark/>
              </w:tcPr>
            </w:tcPrChange>
          </w:tcPr>
          <w:p w14:paraId="066B5EB3" w14:textId="77777777" w:rsidR="00914151" w:rsidRPr="00AC3CD7" w:rsidRDefault="00914151">
            <w:pPr>
              <w:jc w:val="center"/>
              <w:rPr>
                <w:rFonts w:asciiTheme="minorHAnsi" w:hAnsiTheme="minorHAnsi"/>
                <w:sz w:val="20"/>
                <w:szCs w:val="20"/>
              </w:rPr>
              <w:pPrChange w:id="223" w:author="Bronislav Chramcov" w:date="2018-11-15T15:22:00Z">
                <w:pPr>
                  <w:spacing w:before="20" w:after="20"/>
                  <w:jc w:val="center"/>
                </w:pPr>
              </w:pPrChange>
            </w:pPr>
            <w:r w:rsidRPr="00AC3CD7">
              <w:rPr>
                <w:rFonts w:asciiTheme="minorHAnsi" w:hAnsiTheme="minorHAnsi"/>
                <w:sz w:val="20"/>
                <w:szCs w:val="20"/>
              </w:rPr>
              <w:t>63</w:t>
            </w:r>
          </w:p>
        </w:tc>
        <w:tc>
          <w:tcPr>
            <w:tcW w:w="2126" w:type="dxa"/>
            <w:noWrap/>
            <w:hideMark/>
            <w:tcPrChange w:id="224" w:author="Bronislav Chramcov" w:date="2018-11-15T15:22:00Z">
              <w:tcPr>
                <w:tcW w:w="2126" w:type="dxa"/>
                <w:noWrap/>
                <w:hideMark/>
              </w:tcPr>
            </w:tcPrChange>
          </w:tcPr>
          <w:p w14:paraId="601CA469" w14:textId="7D5289E3" w:rsidR="00914151" w:rsidRPr="00AC3CD7" w:rsidRDefault="00914151">
            <w:pPr>
              <w:jc w:val="center"/>
              <w:rPr>
                <w:rFonts w:asciiTheme="minorHAnsi" w:hAnsiTheme="minorHAnsi"/>
                <w:sz w:val="20"/>
                <w:szCs w:val="20"/>
              </w:rPr>
              <w:pPrChange w:id="225" w:author="Bronislav Chramcov" w:date="2018-11-15T15:22:00Z">
                <w:pPr>
                  <w:spacing w:before="20" w:after="20"/>
                  <w:jc w:val="center"/>
                </w:pPr>
              </w:pPrChange>
            </w:pPr>
            <w:r w:rsidRPr="00AC3CD7">
              <w:rPr>
                <w:rFonts w:asciiTheme="minorHAnsi" w:hAnsiTheme="minorHAnsi"/>
                <w:sz w:val="20"/>
                <w:szCs w:val="20"/>
              </w:rPr>
              <w:t>10,3</w:t>
            </w:r>
            <w:r w:rsidR="00EE26F3" w:rsidRPr="00AC3CD7">
              <w:rPr>
                <w:rFonts w:asciiTheme="minorHAnsi" w:hAnsiTheme="minorHAnsi"/>
                <w:sz w:val="20"/>
                <w:szCs w:val="20"/>
              </w:rPr>
              <w:t>%</w:t>
            </w:r>
          </w:p>
        </w:tc>
      </w:tr>
      <w:tr w:rsidR="00EE26F3" w:rsidRPr="003A3197" w14:paraId="5C202A9C" w14:textId="77777777" w:rsidTr="009472DB">
        <w:tblPrEx>
          <w:tblW w:w="0" w:type="auto"/>
          <w:tblInd w:w="250" w:type="dxa"/>
          <w:tblLayout w:type="fixed"/>
          <w:tblPrExChange w:id="226" w:author="Bronislav Chramcov" w:date="2018-11-15T15:22:00Z">
            <w:tblPrEx>
              <w:tblW w:w="0" w:type="auto"/>
              <w:tblInd w:w="250" w:type="dxa"/>
              <w:tblLayout w:type="fixed"/>
            </w:tblPrEx>
          </w:tblPrExChange>
        </w:tblPrEx>
        <w:trPr>
          <w:trHeight w:val="285"/>
          <w:trPrChange w:id="227" w:author="Bronislav Chramcov" w:date="2018-11-15T15:22:00Z">
            <w:trPr>
              <w:trHeight w:val="170"/>
            </w:trPr>
          </w:trPrChange>
        </w:trPr>
        <w:tc>
          <w:tcPr>
            <w:tcW w:w="4961" w:type="dxa"/>
            <w:noWrap/>
            <w:hideMark/>
            <w:tcPrChange w:id="228" w:author="Bronislav Chramcov" w:date="2018-11-15T15:22:00Z">
              <w:tcPr>
                <w:tcW w:w="4961" w:type="dxa"/>
                <w:noWrap/>
                <w:hideMark/>
              </w:tcPr>
            </w:tcPrChange>
          </w:tcPr>
          <w:p w14:paraId="2B3D8EF8" w14:textId="507D21F1" w:rsidR="00914151" w:rsidRPr="00AC3CD7" w:rsidRDefault="00372936">
            <w:pPr>
              <w:rPr>
                <w:rFonts w:asciiTheme="minorHAnsi" w:hAnsiTheme="minorHAnsi"/>
                <w:sz w:val="20"/>
                <w:szCs w:val="20"/>
              </w:rPr>
              <w:pPrChange w:id="229" w:author="Bronislav Chramcov" w:date="2018-11-15T15:22:00Z">
                <w:pPr>
                  <w:spacing w:before="20" w:after="20"/>
                </w:pPr>
              </w:pPrChange>
            </w:pPr>
            <w:r w:rsidRPr="00AC3CD7">
              <w:rPr>
                <w:rFonts w:asciiTheme="minorHAnsi" w:hAnsiTheme="minorHAnsi"/>
                <w:sz w:val="20"/>
                <w:szCs w:val="20"/>
              </w:rPr>
              <w:t>Telecommunications</w:t>
            </w:r>
          </w:p>
        </w:tc>
        <w:tc>
          <w:tcPr>
            <w:tcW w:w="1843" w:type="dxa"/>
            <w:noWrap/>
            <w:hideMark/>
            <w:tcPrChange w:id="230" w:author="Bronislav Chramcov" w:date="2018-11-15T15:22:00Z">
              <w:tcPr>
                <w:tcW w:w="1843" w:type="dxa"/>
                <w:noWrap/>
                <w:hideMark/>
              </w:tcPr>
            </w:tcPrChange>
          </w:tcPr>
          <w:p w14:paraId="73A28C38" w14:textId="77777777" w:rsidR="00914151" w:rsidRPr="00AC3CD7" w:rsidRDefault="00914151">
            <w:pPr>
              <w:jc w:val="center"/>
              <w:rPr>
                <w:rFonts w:asciiTheme="minorHAnsi" w:hAnsiTheme="minorHAnsi"/>
                <w:sz w:val="20"/>
                <w:szCs w:val="20"/>
              </w:rPr>
              <w:pPrChange w:id="231" w:author="Bronislav Chramcov" w:date="2018-11-15T15:22:00Z">
                <w:pPr>
                  <w:spacing w:before="20" w:after="20"/>
                  <w:jc w:val="center"/>
                </w:pPr>
              </w:pPrChange>
            </w:pPr>
            <w:r w:rsidRPr="00AC3CD7">
              <w:rPr>
                <w:rFonts w:asciiTheme="minorHAnsi" w:hAnsiTheme="minorHAnsi"/>
                <w:sz w:val="20"/>
                <w:szCs w:val="20"/>
              </w:rPr>
              <w:t>61</w:t>
            </w:r>
          </w:p>
        </w:tc>
        <w:tc>
          <w:tcPr>
            <w:tcW w:w="2126" w:type="dxa"/>
            <w:noWrap/>
            <w:hideMark/>
            <w:tcPrChange w:id="232" w:author="Bronislav Chramcov" w:date="2018-11-15T15:22:00Z">
              <w:tcPr>
                <w:tcW w:w="2126" w:type="dxa"/>
                <w:noWrap/>
                <w:hideMark/>
              </w:tcPr>
            </w:tcPrChange>
          </w:tcPr>
          <w:p w14:paraId="3DEA2F2A" w14:textId="6280CE89" w:rsidR="00914151" w:rsidRPr="00AC3CD7" w:rsidRDefault="00914151">
            <w:pPr>
              <w:jc w:val="center"/>
              <w:rPr>
                <w:rFonts w:asciiTheme="minorHAnsi" w:hAnsiTheme="minorHAnsi"/>
                <w:sz w:val="20"/>
                <w:szCs w:val="20"/>
              </w:rPr>
              <w:pPrChange w:id="233" w:author="Bronislav Chramcov" w:date="2018-11-15T15:22:00Z">
                <w:pPr>
                  <w:spacing w:before="20" w:after="20"/>
                  <w:jc w:val="center"/>
                </w:pPr>
              </w:pPrChange>
            </w:pPr>
            <w:r w:rsidRPr="00AC3CD7">
              <w:rPr>
                <w:rFonts w:asciiTheme="minorHAnsi" w:hAnsiTheme="minorHAnsi"/>
                <w:sz w:val="20"/>
                <w:szCs w:val="20"/>
              </w:rPr>
              <w:t>10,0</w:t>
            </w:r>
            <w:r w:rsidR="00EE26F3" w:rsidRPr="00AC3CD7">
              <w:rPr>
                <w:rFonts w:asciiTheme="minorHAnsi" w:hAnsiTheme="minorHAnsi"/>
                <w:sz w:val="20"/>
                <w:szCs w:val="20"/>
              </w:rPr>
              <w:t>%</w:t>
            </w:r>
          </w:p>
        </w:tc>
      </w:tr>
      <w:tr w:rsidR="00EE26F3" w:rsidRPr="003A3197" w14:paraId="0BBCBBB1" w14:textId="77777777" w:rsidTr="009472DB">
        <w:tblPrEx>
          <w:tblW w:w="0" w:type="auto"/>
          <w:tblInd w:w="250" w:type="dxa"/>
          <w:tblLayout w:type="fixed"/>
          <w:tblPrExChange w:id="234" w:author="Bronislav Chramcov" w:date="2018-11-15T15:22:00Z">
            <w:tblPrEx>
              <w:tblW w:w="0" w:type="auto"/>
              <w:tblInd w:w="250" w:type="dxa"/>
              <w:tblLayout w:type="fixed"/>
            </w:tblPrEx>
          </w:tblPrExChange>
        </w:tblPrEx>
        <w:trPr>
          <w:trHeight w:val="284"/>
          <w:trPrChange w:id="235" w:author="Bronislav Chramcov" w:date="2018-11-15T15:22:00Z">
            <w:trPr>
              <w:trHeight w:val="170"/>
            </w:trPr>
          </w:trPrChange>
        </w:trPr>
        <w:tc>
          <w:tcPr>
            <w:tcW w:w="4961" w:type="dxa"/>
            <w:noWrap/>
            <w:hideMark/>
            <w:tcPrChange w:id="236" w:author="Bronislav Chramcov" w:date="2018-11-15T15:22:00Z">
              <w:tcPr>
                <w:tcW w:w="4961" w:type="dxa"/>
                <w:noWrap/>
                <w:hideMark/>
              </w:tcPr>
            </w:tcPrChange>
          </w:tcPr>
          <w:p w14:paraId="590F8008" w14:textId="728D591C" w:rsidR="00914151" w:rsidRPr="00AC3CD7" w:rsidRDefault="00372936">
            <w:pPr>
              <w:rPr>
                <w:rFonts w:asciiTheme="minorHAnsi" w:hAnsiTheme="minorHAnsi"/>
                <w:sz w:val="20"/>
                <w:szCs w:val="20"/>
              </w:rPr>
              <w:pPrChange w:id="237" w:author="Bronislav Chramcov" w:date="2018-11-15T15:22:00Z">
                <w:pPr>
                  <w:spacing w:before="20" w:after="20"/>
                </w:pPr>
              </w:pPrChange>
            </w:pPr>
            <w:r w:rsidRPr="00AC3CD7">
              <w:rPr>
                <w:rFonts w:asciiTheme="minorHAnsi" w:hAnsiTheme="minorHAnsi"/>
                <w:sz w:val="20"/>
                <w:szCs w:val="20"/>
              </w:rPr>
              <w:t>Computer Science Interdisciplinary Applications</w:t>
            </w:r>
          </w:p>
        </w:tc>
        <w:tc>
          <w:tcPr>
            <w:tcW w:w="1843" w:type="dxa"/>
            <w:noWrap/>
            <w:hideMark/>
            <w:tcPrChange w:id="238" w:author="Bronislav Chramcov" w:date="2018-11-15T15:22:00Z">
              <w:tcPr>
                <w:tcW w:w="1843" w:type="dxa"/>
                <w:noWrap/>
                <w:hideMark/>
              </w:tcPr>
            </w:tcPrChange>
          </w:tcPr>
          <w:p w14:paraId="42AF992F" w14:textId="77777777" w:rsidR="00914151" w:rsidRPr="00AC3CD7" w:rsidRDefault="00914151">
            <w:pPr>
              <w:jc w:val="center"/>
              <w:rPr>
                <w:rFonts w:asciiTheme="minorHAnsi" w:hAnsiTheme="minorHAnsi"/>
                <w:sz w:val="20"/>
                <w:szCs w:val="20"/>
              </w:rPr>
              <w:pPrChange w:id="239" w:author="Bronislav Chramcov" w:date="2018-11-15T15:22:00Z">
                <w:pPr>
                  <w:spacing w:before="20" w:after="20"/>
                  <w:jc w:val="center"/>
                </w:pPr>
              </w:pPrChange>
            </w:pPr>
            <w:r w:rsidRPr="00AC3CD7">
              <w:rPr>
                <w:rFonts w:asciiTheme="minorHAnsi" w:hAnsiTheme="minorHAnsi"/>
                <w:sz w:val="20"/>
                <w:szCs w:val="20"/>
              </w:rPr>
              <w:t>53</w:t>
            </w:r>
          </w:p>
        </w:tc>
        <w:tc>
          <w:tcPr>
            <w:tcW w:w="2126" w:type="dxa"/>
            <w:noWrap/>
            <w:hideMark/>
            <w:tcPrChange w:id="240" w:author="Bronislav Chramcov" w:date="2018-11-15T15:22:00Z">
              <w:tcPr>
                <w:tcW w:w="2126" w:type="dxa"/>
                <w:noWrap/>
                <w:hideMark/>
              </w:tcPr>
            </w:tcPrChange>
          </w:tcPr>
          <w:p w14:paraId="65947797" w14:textId="02804E64" w:rsidR="00914151" w:rsidRPr="00AC3CD7" w:rsidRDefault="00914151">
            <w:pPr>
              <w:jc w:val="center"/>
              <w:rPr>
                <w:rFonts w:asciiTheme="minorHAnsi" w:hAnsiTheme="minorHAnsi"/>
                <w:sz w:val="20"/>
                <w:szCs w:val="20"/>
              </w:rPr>
              <w:pPrChange w:id="241" w:author="Bronislav Chramcov" w:date="2018-11-15T15:22:00Z">
                <w:pPr>
                  <w:spacing w:before="20" w:after="20"/>
                  <w:jc w:val="center"/>
                </w:pPr>
              </w:pPrChange>
            </w:pPr>
            <w:r w:rsidRPr="00AC3CD7">
              <w:rPr>
                <w:rFonts w:asciiTheme="minorHAnsi" w:hAnsiTheme="minorHAnsi"/>
                <w:sz w:val="20"/>
                <w:szCs w:val="20"/>
              </w:rPr>
              <w:t>8,6</w:t>
            </w:r>
            <w:r w:rsidR="00EE26F3" w:rsidRPr="00AC3CD7">
              <w:rPr>
                <w:rFonts w:asciiTheme="minorHAnsi" w:hAnsiTheme="minorHAnsi"/>
                <w:sz w:val="20"/>
                <w:szCs w:val="20"/>
              </w:rPr>
              <w:t>%</w:t>
            </w:r>
          </w:p>
        </w:tc>
      </w:tr>
      <w:tr w:rsidR="00EE26F3" w:rsidRPr="003A3197" w14:paraId="74029089" w14:textId="77777777" w:rsidTr="009472DB">
        <w:tblPrEx>
          <w:tblW w:w="0" w:type="auto"/>
          <w:tblInd w:w="250" w:type="dxa"/>
          <w:tblLayout w:type="fixed"/>
          <w:tblPrExChange w:id="242" w:author="Bronislav Chramcov" w:date="2018-11-15T15:22:00Z">
            <w:tblPrEx>
              <w:tblW w:w="0" w:type="auto"/>
              <w:tblInd w:w="250" w:type="dxa"/>
              <w:tblLayout w:type="fixed"/>
            </w:tblPrEx>
          </w:tblPrExChange>
        </w:tblPrEx>
        <w:trPr>
          <w:trHeight w:val="284"/>
          <w:trPrChange w:id="243" w:author="Bronislav Chramcov" w:date="2018-11-15T15:22:00Z">
            <w:trPr>
              <w:trHeight w:val="170"/>
            </w:trPr>
          </w:trPrChange>
        </w:trPr>
        <w:tc>
          <w:tcPr>
            <w:tcW w:w="4961" w:type="dxa"/>
            <w:noWrap/>
            <w:hideMark/>
            <w:tcPrChange w:id="244" w:author="Bronislav Chramcov" w:date="2018-11-15T15:22:00Z">
              <w:tcPr>
                <w:tcW w:w="4961" w:type="dxa"/>
                <w:noWrap/>
                <w:hideMark/>
              </w:tcPr>
            </w:tcPrChange>
          </w:tcPr>
          <w:p w14:paraId="627934FD" w14:textId="2FE0C659" w:rsidR="00914151" w:rsidRPr="00AC3CD7" w:rsidRDefault="00372936">
            <w:pPr>
              <w:rPr>
                <w:rFonts w:asciiTheme="minorHAnsi" w:hAnsiTheme="minorHAnsi"/>
                <w:sz w:val="20"/>
                <w:szCs w:val="20"/>
              </w:rPr>
              <w:pPrChange w:id="245" w:author="Bronislav Chramcov" w:date="2018-11-15T15:22:00Z">
                <w:pPr>
                  <w:spacing w:before="20" w:after="20"/>
                </w:pPr>
              </w:pPrChange>
            </w:pPr>
            <w:r w:rsidRPr="00AC3CD7">
              <w:rPr>
                <w:rFonts w:asciiTheme="minorHAnsi" w:hAnsiTheme="minorHAnsi"/>
                <w:sz w:val="20"/>
                <w:szCs w:val="20"/>
              </w:rPr>
              <w:t>Engineering Multidisciplinary</w:t>
            </w:r>
          </w:p>
        </w:tc>
        <w:tc>
          <w:tcPr>
            <w:tcW w:w="1843" w:type="dxa"/>
            <w:noWrap/>
            <w:hideMark/>
            <w:tcPrChange w:id="246" w:author="Bronislav Chramcov" w:date="2018-11-15T15:22:00Z">
              <w:tcPr>
                <w:tcW w:w="1843" w:type="dxa"/>
                <w:noWrap/>
                <w:hideMark/>
              </w:tcPr>
            </w:tcPrChange>
          </w:tcPr>
          <w:p w14:paraId="5EF2B6E2" w14:textId="77777777" w:rsidR="00914151" w:rsidRPr="00AC3CD7" w:rsidRDefault="00914151">
            <w:pPr>
              <w:jc w:val="center"/>
              <w:rPr>
                <w:rFonts w:asciiTheme="minorHAnsi" w:hAnsiTheme="minorHAnsi"/>
                <w:sz w:val="20"/>
                <w:szCs w:val="20"/>
              </w:rPr>
              <w:pPrChange w:id="247" w:author="Bronislav Chramcov" w:date="2018-11-15T15:22:00Z">
                <w:pPr>
                  <w:spacing w:before="20" w:after="20"/>
                  <w:jc w:val="center"/>
                </w:pPr>
              </w:pPrChange>
            </w:pPr>
            <w:r w:rsidRPr="00AC3CD7">
              <w:rPr>
                <w:rFonts w:asciiTheme="minorHAnsi" w:hAnsiTheme="minorHAnsi"/>
                <w:sz w:val="20"/>
                <w:szCs w:val="20"/>
              </w:rPr>
              <w:t>42</w:t>
            </w:r>
          </w:p>
        </w:tc>
        <w:tc>
          <w:tcPr>
            <w:tcW w:w="2126" w:type="dxa"/>
            <w:noWrap/>
            <w:hideMark/>
            <w:tcPrChange w:id="248" w:author="Bronislav Chramcov" w:date="2018-11-15T15:22:00Z">
              <w:tcPr>
                <w:tcW w:w="2126" w:type="dxa"/>
                <w:noWrap/>
                <w:hideMark/>
              </w:tcPr>
            </w:tcPrChange>
          </w:tcPr>
          <w:p w14:paraId="205EE84D" w14:textId="0F4C0608" w:rsidR="00914151" w:rsidRPr="00AC3CD7" w:rsidRDefault="00914151">
            <w:pPr>
              <w:jc w:val="center"/>
              <w:rPr>
                <w:rFonts w:asciiTheme="minorHAnsi" w:hAnsiTheme="minorHAnsi"/>
                <w:sz w:val="20"/>
                <w:szCs w:val="20"/>
              </w:rPr>
              <w:pPrChange w:id="249" w:author="Bronislav Chramcov" w:date="2018-11-15T15:22:00Z">
                <w:pPr>
                  <w:spacing w:before="20" w:after="20"/>
                  <w:jc w:val="center"/>
                </w:pPr>
              </w:pPrChange>
            </w:pPr>
            <w:r w:rsidRPr="00AC3CD7">
              <w:rPr>
                <w:rFonts w:asciiTheme="minorHAnsi" w:hAnsiTheme="minorHAnsi"/>
                <w:sz w:val="20"/>
                <w:szCs w:val="20"/>
              </w:rPr>
              <w:t>6,9</w:t>
            </w:r>
            <w:r w:rsidR="00EE26F3" w:rsidRPr="00AC3CD7">
              <w:rPr>
                <w:rFonts w:asciiTheme="minorHAnsi" w:hAnsiTheme="minorHAnsi"/>
                <w:sz w:val="20"/>
                <w:szCs w:val="20"/>
              </w:rPr>
              <w:t>%</w:t>
            </w:r>
          </w:p>
        </w:tc>
      </w:tr>
      <w:tr w:rsidR="00EE26F3" w:rsidRPr="003A3197" w14:paraId="3B7DDCFA" w14:textId="77777777" w:rsidTr="009472DB">
        <w:tblPrEx>
          <w:tblW w:w="0" w:type="auto"/>
          <w:tblInd w:w="250" w:type="dxa"/>
          <w:tblLayout w:type="fixed"/>
          <w:tblPrExChange w:id="250" w:author="Bronislav Chramcov" w:date="2018-11-15T15:22:00Z">
            <w:tblPrEx>
              <w:tblW w:w="0" w:type="auto"/>
              <w:tblInd w:w="250" w:type="dxa"/>
              <w:tblLayout w:type="fixed"/>
            </w:tblPrEx>
          </w:tblPrExChange>
        </w:tblPrEx>
        <w:trPr>
          <w:trHeight w:val="284"/>
          <w:trPrChange w:id="251" w:author="Bronislav Chramcov" w:date="2018-11-15T15:22:00Z">
            <w:trPr>
              <w:trHeight w:val="170"/>
            </w:trPr>
          </w:trPrChange>
        </w:trPr>
        <w:tc>
          <w:tcPr>
            <w:tcW w:w="4961" w:type="dxa"/>
            <w:noWrap/>
            <w:hideMark/>
            <w:tcPrChange w:id="252" w:author="Bronislav Chramcov" w:date="2018-11-15T15:22:00Z">
              <w:tcPr>
                <w:tcW w:w="4961" w:type="dxa"/>
                <w:noWrap/>
                <w:hideMark/>
              </w:tcPr>
            </w:tcPrChange>
          </w:tcPr>
          <w:p w14:paraId="216FCB50" w14:textId="417F091D" w:rsidR="00914151" w:rsidRPr="00AC3CD7" w:rsidRDefault="00372936">
            <w:pPr>
              <w:rPr>
                <w:rFonts w:asciiTheme="minorHAnsi" w:hAnsiTheme="minorHAnsi"/>
                <w:sz w:val="20"/>
                <w:szCs w:val="20"/>
              </w:rPr>
              <w:pPrChange w:id="253" w:author="Bronislav Chramcov" w:date="2018-11-15T15:22:00Z">
                <w:pPr>
                  <w:spacing w:before="20" w:after="20"/>
                </w:pPr>
              </w:pPrChange>
            </w:pPr>
            <w:r w:rsidRPr="00AC3CD7">
              <w:rPr>
                <w:rFonts w:asciiTheme="minorHAnsi" w:hAnsiTheme="minorHAnsi"/>
                <w:sz w:val="20"/>
                <w:szCs w:val="20"/>
              </w:rPr>
              <w:t>Computer Science Information Systems</w:t>
            </w:r>
          </w:p>
        </w:tc>
        <w:tc>
          <w:tcPr>
            <w:tcW w:w="1843" w:type="dxa"/>
            <w:noWrap/>
            <w:hideMark/>
            <w:tcPrChange w:id="254" w:author="Bronislav Chramcov" w:date="2018-11-15T15:22:00Z">
              <w:tcPr>
                <w:tcW w:w="1843" w:type="dxa"/>
                <w:noWrap/>
                <w:hideMark/>
              </w:tcPr>
            </w:tcPrChange>
          </w:tcPr>
          <w:p w14:paraId="58D77322" w14:textId="77777777" w:rsidR="00914151" w:rsidRPr="00AC3CD7" w:rsidRDefault="00914151">
            <w:pPr>
              <w:jc w:val="center"/>
              <w:rPr>
                <w:rFonts w:asciiTheme="minorHAnsi" w:hAnsiTheme="minorHAnsi"/>
                <w:sz w:val="20"/>
                <w:szCs w:val="20"/>
              </w:rPr>
              <w:pPrChange w:id="255" w:author="Bronislav Chramcov" w:date="2018-11-15T15:22:00Z">
                <w:pPr>
                  <w:spacing w:before="20" w:after="20"/>
                  <w:jc w:val="center"/>
                </w:pPr>
              </w:pPrChange>
            </w:pPr>
            <w:r w:rsidRPr="00AC3CD7">
              <w:rPr>
                <w:rFonts w:asciiTheme="minorHAnsi" w:hAnsiTheme="minorHAnsi"/>
                <w:sz w:val="20"/>
                <w:szCs w:val="20"/>
              </w:rPr>
              <w:t>41</w:t>
            </w:r>
          </w:p>
        </w:tc>
        <w:tc>
          <w:tcPr>
            <w:tcW w:w="2126" w:type="dxa"/>
            <w:noWrap/>
            <w:hideMark/>
            <w:tcPrChange w:id="256" w:author="Bronislav Chramcov" w:date="2018-11-15T15:22:00Z">
              <w:tcPr>
                <w:tcW w:w="2126" w:type="dxa"/>
                <w:noWrap/>
                <w:hideMark/>
              </w:tcPr>
            </w:tcPrChange>
          </w:tcPr>
          <w:p w14:paraId="5C68CC98" w14:textId="7290211F" w:rsidR="00914151" w:rsidRPr="00AC3CD7" w:rsidRDefault="00914151">
            <w:pPr>
              <w:jc w:val="center"/>
              <w:rPr>
                <w:rFonts w:asciiTheme="minorHAnsi" w:hAnsiTheme="minorHAnsi"/>
                <w:sz w:val="20"/>
                <w:szCs w:val="20"/>
              </w:rPr>
              <w:pPrChange w:id="257" w:author="Bronislav Chramcov" w:date="2018-11-15T15:22:00Z">
                <w:pPr>
                  <w:spacing w:before="20" w:after="20"/>
                  <w:jc w:val="center"/>
                </w:pPr>
              </w:pPrChange>
            </w:pPr>
            <w:r w:rsidRPr="00AC3CD7">
              <w:rPr>
                <w:rFonts w:asciiTheme="minorHAnsi" w:hAnsiTheme="minorHAnsi"/>
                <w:sz w:val="20"/>
                <w:szCs w:val="20"/>
              </w:rPr>
              <w:t>6,7</w:t>
            </w:r>
            <w:r w:rsidR="00EE26F3" w:rsidRPr="00AC3CD7">
              <w:rPr>
                <w:rFonts w:asciiTheme="minorHAnsi" w:hAnsiTheme="minorHAnsi"/>
                <w:sz w:val="20"/>
                <w:szCs w:val="20"/>
              </w:rPr>
              <w:t>%</w:t>
            </w:r>
          </w:p>
        </w:tc>
      </w:tr>
      <w:tr w:rsidR="00EE26F3" w:rsidRPr="003A3197" w14:paraId="62131422" w14:textId="77777777" w:rsidTr="009472DB">
        <w:tblPrEx>
          <w:tblW w:w="0" w:type="auto"/>
          <w:tblInd w:w="250" w:type="dxa"/>
          <w:tblLayout w:type="fixed"/>
          <w:tblPrExChange w:id="258" w:author="Bronislav Chramcov" w:date="2018-11-15T15:22:00Z">
            <w:tblPrEx>
              <w:tblW w:w="0" w:type="auto"/>
              <w:tblInd w:w="250" w:type="dxa"/>
              <w:tblLayout w:type="fixed"/>
            </w:tblPrEx>
          </w:tblPrExChange>
        </w:tblPrEx>
        <w:trPr>
          <w:trHeight w:val="284"/>
          <w:trPrChange w:id="259" w:author="Bronislav Chramcov" w:date="2018-11-15T15:22:00Z">
            <w:trPr>
              <w:trHeight w:val="170"/>
            </w:trPr>
          </w:trPrChange>
        </w:trPr>
        <w:tc>
          <w:tcPr>
            <w:tcW w:w="4961" w:type="dxa"/>
            <w:noWrap/>
            <w:hideMark/>
            <w:tcPrChange w:id="260" w:author="Bronislav Chramcov" w:date="2018-11-15T15:22:00Z">
              <w:tcPr>
                <w:tcW w:w="4961" w:type="dxa"/>
                <w:noWrap/>
                <w:hideMark/>
              </w:tcPr>
            </w:tcPrChange>
          </w:tcPr>
          <w:p w14:paraId="66934307" w14:textId="6BC7886E" w:rsidR="00914151" w:rsidRPr="00AC3CD7" w:rsidRDefault="00372936">
            <w:pPr>
              <w:rPr>
                <w:rFonts w:asciiTheme="minorHAnsi" w:hAnsiTheme="minorHAnsi"/>
                <w:sz w:val="20"/>
                <w:szCs w:val="20"/>
              </w:rPr>
              <w:pPrChange w:id="261" w:author="Bronislav Chramcov" w:date="2018-11-15T15:22:00Z">
                <w:pPr>
                  <w:spacing w:before="20" w:after="20"/>
                </w:pPr>
              </w:pPrChange>
            </w:pPr>
            <w:r w:rsidRPr="00AC3CD7">
              <w:rPr>
                <w:rFonts w:asciiTheme="minorHAnsi" w:hAnsiTheme="minorHAnsi"/>
                <w:sz w:val="20"/>
                <w:szCs w:val="20"/>
              </w:rPr>
              <w:t>Computer Science Software Engineering</w:t>
            </w:r>
          </w:p>
        </w:tc>
        <w:tc>
          <w:tcPr>
            <w:tcW w:w="1843" w:type="dxa"/>
            <w:noWrap/>
            <w:hideMark/>
            <w:tcPrChange w:id="262" w:author="Bronislav Chramcov" w:date="2018-11-15T15:22:00Z">
              <w:tcPr>
                <w:tcW w:w="1843" w:type="dxa"/>
                <w:noWrap/>
                <w:hideMark/>
              </w:tcPr>
            </w:tcPrChange>
          </w:tcPr>
          <w:p w14:paraId="3A7F4613" w14:textId="77777777" w:rsidR="00914151" w:rsidRPr="00AC3CD7" w:rsidRDefault="00914151">
            <w:pPr>
              <w:jc w:val="center"/>
              <w:rPr>
                <w:rFonts w:asciiTheme="minorHAnsi" w:hAnsiTheme="minorHAnsi"/>
                <w:sz w:val="20"/>
                <w:szCs w:val="20"/>
              </w:rPr>
              <w:pPrChange w:id="263" w:author="Bronislav Chramcov" w:date="2018-11-15T15:22:00Z">
                <w:pPr>
                  <w:spacing w:before="20" w:after="20"/>
                  <w:jc w:val="center"/>
                </w:pPr>
              </w:pPrChange>
            </w:pPr>
            <w:r w:rsidRPr="00AC3CD7">
              <w:rPr>
                <w:rFonts w:asciiTheme="minorHAnsi" w:hAnsiTheme="minorHAnsi"/>
                <w:sz w:val="20"/>
                <w:szCs w:val="20"/>
              </w:rPr>
              <w:t>35</w:t>
            </w:r>
          </w:p>
        </w:tc>
        <w:tc>
          <w:tcPr>
            <w:tcW w:w="2126" w:type="dxa"/>
            <w:noWrap/>
            <w:hideMark/>
            <w:tcPrChange w:id="264" w:author="Bronislav Chramcov" w:date="2018-11-15T15:22:00Z">
              <w:tcPr>
                <w:tcW w:w="2126" w:type="dxa"/>
                <w:noWrap/>
                <w:hideMark/>
              </w:tcPr>
            </w:tcPrChange>
          </w:tcPr>
          <w:p w14:paraId="3FB01B46" w14:textId="1E53864B" w:rsidR="00914151" w:rsidRPr="00AC3CD7" w:rsidRDefault="00914151">
            <w:pPr>
              <w:jc w:val="center"/>
              <w:rPr>
                <w:rFonts w:asciiTheme="minorHAnsi" w:hAnsiTheme="minorHAnsi"/>
                <w:sz w:val="20"/>
                <w:szCs w:val="20"/>
              </w:rPr>
              <w:pPrChange w:id="265" w:author="Bronislav Chramcov" w:date="2018-11-15T15:22:00Z">
                <w:pPr>
                  <w:spacing w:before="20" w:after="20"/>
                  <w:jc w:val="center"/>
                </w:pPr>
              </w:pPrChange>
            </w:pPr>
            <w:r w:rsidRPr="00AC3CD7">
              <w:rPr>
                <w:rFonts w:asciiTheme="minorHAnsi" w:hAnsiTheme="minorHAnsi"/>
                <w:sz w:val="20"/>
                <w:szCs w:val="20"/>
              </w:rPr>
              <w:t>5,7</w:t>
            </w:r>
            <w:r w:rsidR="00EE26F3" w:rsidRPr="00AC3CD7">
              <w:rPr>
                <w:rFonts w:asciiTheme="minorHAnsi" w:hAnsiTheme="minorHAnsi"/>
                <w:sz w:val="20"/>
                <w:szCs w:val="20"/>
              </w:rPr>
              <w:t>%</w:t>
            </w:r>
          </w:p>
        </w:tc>
      </w:tr>
      <w:tr w:rsidR="00EE26F3" w:rsidRPr="003A3197" w14:paraId="0570B8BD" w14:textId="77777777" w:rsidTr="009472DB">
        <w:tblPrEx>
          <w:tblW w:w="0" w:type="auto"/>
          <w:tblInd w:w="250" w:type="dxa"/>
          <w:tblLayout w:type="fixed"/>
          <w:tblPrExChange w:id="266" w:author="Bronislav Chramcov" w:date="2018-11-15T15:22:00Z">
            <w:tblPrEx>
              <w:tblW w:w="0" w:type="auto"/>
              <w:tblInd w:w="250" w:type="dxa"/>
              <w:tblLayout w:type="fixed"/>
            </w:tblPrEx>
          </w:tblPrExChange>
        </w:tblPrEx>
        <w:trPr>
          <w:trHeight w:val="284"/>
          <w:trPrChange w:id="267" w:author="Bronislav Chramcov" w:date="2018-11-15T15:22:00Z">
            <w:trPr>
              <w:trHeight w:val="170"/>
            </w:trPr>
          </w:trPrChange>
        </w:trPr>
        <w:tc>
          <w:tcPr>
            <w:tcW w:w="4961" w:type="dxa"/>
            <w:noWrap/>
            <w:hideMark/>
            <w:tcPrChange w:id="268" w:author="Bronislav Chramcov" w:date="2018-11-15T15:22:00Z">
              <w:tcPr>
                <w:tcW w:w="4961" w:type="dxa"/>
                <w:noWrap/>
                <w:hideMark/>
              </w:tcPr>
            </w:tcPrChange>
          </w:tcPr>
          <w:p w14:paraId="10F8560A" w14:textId="3CB8CBA1" w:rsidR="00914151" w:rsidRPr="00AC3CD7" w:rsidRDefault="00372936">
            <w:pPr>
              <w:rPr>
                <w:rFonts w:asciiTheme="minorHAnsi" w:hAnsiTheme="minorHAnsi"/>
                <w:sz w:val="20"/>
                <w:szCs w:val="20"/>
              </w:rPr>
              <w:pPrChange w:id="269" w:author="Bronislav Chramcov" w:date="2018-11-15T15:22:00Z">
                <w:pPr>
                  <w:spacing w:before="20" w:after="20"/>
                </w:pPr>
              </w:pPrChange>
            </w:pPr>
            <w:r w:rsidRPr="00AC3CD7">
              <w:rPr>
                <w:rFonts w:asciiTheme="minorHAnsi" w:hAnsiTheme="minorHAnsi"/>
                <w:sz w:val="20"/>
                <w:szCs w:val="20"/>
              </w:rPr>
              <w:t>Robotics</w:t>
            </w:r>
          </w:p>
        </w:tc>
        <w:tc>
          <w:tcPr>
            <w:tcW w:w="1843" w:type="dxa"/>
            <w:noWrap/>
            <w:hideMark/>
            <w:tcPrChange w:id="270" w:author="Bronislav Chramcov" w:date="2018-11-15T15:22:00Z">
              <w:tcPr>
                <w:tcW w:w="1843" w:type="dxa"/>
                <w:noWrap/>
                <w:hideMark/>
              </w:tcPr>
            </w:tcPrChange>
          </w:tcPr>
          <w:p w14:paraId="22097083" w14:textId="77777777" w:rsidR="00914151" w:rsidRPr="00AC3CD7" w:rsidRDefault="00914151">
            <w:pPr>
              <w:jc w:val="center"/>
              <w:rPr>
                <w:rFonts w:asciiTheme="minorHAnsi" w:hAnsiTheme="minorHAnsi"/>
                <w:sz w:val="20"/>
                <w:szCs w:val="20"/>
              </w:rPr>
              <w:pPrChange w:id="271" w:author="Bronislav Chramcov" w:date="2018-11-15T15:22:00Z">
                <w:pPr>
                  <w:spacing w:before="20" w:after="20"/>
                  <w:jc w:val="center"/>
                </w:pPr>
              </w:pPrChange>
            </w:pPr>
            <w:r w:rsidRPr="00AC3CD7">
              <w:rPr>
                <w:rFonts w:asciiTheme="minorHAnsi" w:hAnsiTheme="minorHAnsi"/>
                <w:sz w:val="20"/>
                <w:szCs w:val="20"/>
              </w:rPr>
              <w:t>31</w:t>
            </w:r>
          </w:p>
        </w:tc>
        <w:tc>
          <w:tcPr>
            <w:tcW w:w="2126" w:type="dxa"/>
            <w:noWrap/>
            <w:hideMark/>
            <w:tcPrChange w:id="272" w:author="Bronislav Chramcov" w:date="2018-11-15T15:22:00Z">
              <w:tcPr>
                <w:tcW w:w="2126" w:type="dxa"/>
                <w:noWrap/>
                <w:hideMark/>
              </w:tcPr>
            </w:tcPrChange>
          </w:tcPr>
          <w:p w14:paraId="5F2E11E0" w14:textId="0553B19C" w:rsidR="00914151" w:rsidRPr="00AC3CD7" w:rsidRDefault="00914151">
            <w:pPr>
              <w:jc w:val="center"/>
              <w:rPr>
                <w:rFonts w:asciiTheme="minorHAnsi" w:hAnsiTheme="minorHAnsi"/>
                <w:sz w:val="20"/>
                <w:szCs w:val="20"/>
              </w:rPr>
              <w:pPrChange w:id="273" w:author="Bronislav Chramcov" w:date="2018-11-15T15:22:00Z">
                <w:pPr>
                  <w:spacing w:before="20" w:after="20"/>
                  <w:jc w:val="center"/>
                </w:pPr>
              </w:pPrChange>
            </w:pPr>
            <w:r w:rsidRPr="00AC3CD7">
              <w:rPr>
                <w:rFonts w:asciiTheme="minorHAnsi" w:hAnsiTheme="minorHAnsi"/>
                <w:sz w:val="20"/>
                <w:szCs w:val="20"/>
              </w:rPr>
              <w:t>5,1</w:t>
            </w:r>
            <w:r w:rsidR="00EE26F3" w:rsidRPr="00AC3CD7">
              <w:rPr>
                <w:rFonts w:asciiTheme="minorHAnsi" w:hAnsiTheme="minorHAnsi"/>
                <w:sz w:val="20"/>
                <w:szCs w:val="20"/>
              </w:rPr>
              <w:t>%</w:t>
            </w:r>
          </w:p>
        </w:tc>
      </w:tr>
      <w:tr w:rsidR="00EE26F3" w:rsidRPr="003A3197" w14:paraId="658BD2BE" w14:textId="77777777" w:rsidTr="009472DB">
        <w:tblPrEx>
          <w:tblW w:w="0" w:type="auto"/>
          <w:tblInd w:w="250" w:type="dxa"/>
          <w:tblLayout w:type="fixed"/>
          <w:tblPrExChange w:id="274" w:author="Bronislav Chramcov" w:date="2018-11-15T15:22:00Z">
            <w:tblPrEx>
              <w:tblW w:w="0" w:type="auto"/>
              <w:tblInd w:w="250" w:type="dxa"/>
              <w:tblLayout w:type="fixed"/>
            </w:tblPrEx>
          </w:tblPrExChange>
        </w:tblPrEx>
        <w:trPr>
          <w:trHeight w:val="284"/>
          <w:trPrChange w:id="275" w:author="Bronislav Chramcov" w:date="2018-11-15T15:22:00Z">
            <w:trPr>
              <w:trHeight w:val="170"/>
            </w:trPr>
          </w:trPrChange>
        </w:trPr>
        <w:tc>
          <w:tcPr>
            <w:tcW w:w="4961" w:type="dxa"/>
            <w:noWrap/>
            <w:hideMark/>
            <w:tcPrChange w:id="276" w:author="Bronislav Chramcov" w:date="2018-11-15T15:22:00Z">
              <w:tcPr>
                <w:tcW w:w="4961" w:type="dxa"/>
                <w:noWrap/>
                <w:hideMark/>
              </w:tcPr>
            </w:tcPrChange>
          </w:tcPr>
          <w:p w14:paraId="506BCF86" w14:textId="023658BD" w:rsidR="00914151" w:rsidRPr="00AC3CD7" w:rsidRDefault="00372936">
            <w:pPr>
              <w:rPr>
                <w:rFonts w:asciiTheme="minorHAnsi" w:hAnsiTheme="minorHAnsi"/>
                <w:sz w:val="20"/>
                <w:szCs w:val="20"/>
              </w:rPr>
              <w:pPrChange w:id="277" w:author="Bronislav Chramcov" w:date="2018-11-15T15:22:00Z">
                <w:pPr>
                  <w:spacing w:before="20" w:after="20"/>
                </w:pPr>
              </w:pPrChange>
            </w:pPr>
            <w:r w:rsidRPr="00AC3CD7">
              <w:rPr>
                <w:rFonts w:asciiTheme="minorHAnsi" w:hAnsiTheme="minorHAnsi"/>
                <w:sz w:val="20"/>
                <w:szCs w:val="20"/>
              </w:rPr>
              <w:t>Engineering Industrial</w:t>
            </w:r>
          </w:p>
        </w:tc>
        <w:tc>
          <w:tcPr>
            <w:tcW w:w="1843" w:type="dxa"/>
            <w:noWrap/>
            <w:hideMark/>
            <w:tcPrChange w:id="278" w:author="Bronislav Chramcov" w:date="2018-11-15T15:22:00Z">
              <w:tcPr>
                <w:tcW w:w="1843" w:type="dxa"/>
                <w:noWrap/>
                <w:hideMark/>
              </w:tcPr>
            </w:tcPrChange>
          </w:tcPr>
          <w:p w14:paraId="53052F9B" w14:textId="77777777" w:rsidR="00914151" w:rsidRPr="00AC3CD7" w:rsidRDefault="00914151">
            <w:pPr>
              <w:jc w:val="center"/>
              <w:rPr>
                <w:rFonts w:asciiTheme="minorHAnsi" w:hAnsiTheme="minorHAnsi"/>
                <w:sz w:val="20"/>
                <w:szCs w:val="20"/>
              </w:rPr>
              <w:pPrChange w:id="279" w:author="Bronislav Chramcov" w:date="2018-11-15T15:22:00Z">
                <w:pPr>
                  <w:spacing w:before="20" w:after="20"/>
                  <w:jc w:val="center"/>
                </w:pPr>
              </w:pPrChange>
            </w:pPr>
            <w:r w:rsidRPr="00AC3CD7">
              <w:rPr>
                <w:rFonts w:asciiTheme="minorHAnsi" w:hAnsiTheme="minorHAnsi"/>
                <w:sz w:val="20"/>
                <w:szCs w:val="20"/>
              </w:rPr>
              <w:t>22</w:t>
            </w:r>
          </w:p>
        </w:tc>
        <w:tc>
          <w:tcPr>
            <w:tcW w:w="2126" w:type="dxa"/>
            <w:noWrap/>
            <w:hideMark/>
            <w:tcPrChange w:id="280" w:author="Bronislav Chramcov" w:date="2018-11-15T15:22:00Z">
              <w:tcPr>
                <w:tcW w:w="2126" w:type="dxa"/>
                <w:noWrap/>
                <w:hideMark/>
              </w:tcPr>
            </w:tcPrChange>
          </w:tcPr>
          <w:p w14:paraId="090024AE" w14:textId="76D15049" w:rsidR="00914151" w:rsidRPr="00AC3CD7" w:rsidRDefault="00914151">
            <w:pPr>
              <w:jc w:val="center"/>
              <w:rPr>
                <w:rFonts w:asciiTheme="minorHAnsi" w:hAnsiTheme="minorHAnsi"/>
                <w:sz w:val="20"/>
                <w:szCs w:val="20"/>
              </w:rPr>
              <w:pPrChange w:id="281" w:author="Bronislav Chramcov" w:date="2018-11-15T15:22:00Z">
                <w:pPr>
                  <w:spacing w:before="20" w:after="20"/>
                  <w:jc w:val="center"/>
                </w:pPr>
              </w:pPrChange>
            </w:pPr>
            <w:r w:rsidRPr="00AC3CD7">
              <w:rPr>
                <w:rFonts w:asciiTheme="minorHAnsi" w:hAnsiTheme="minorHAnsi"/>
                <w:sz w:val="20"/>
                <w:szCs w:val="20"/>
              </w:rPr>
              <w:t>3,6</w:t>
            </w:r>
            <w:r w:rsidR="00EE26F3" w:rsidRPr="00AC3CD7">
              <w:rPr>
                <w:rFonts w:asciiTheme="minorHAnsi" w:hAnsiTheme="minorHAnsi"/>
                <w:sz w:val="20"/>
                <w:szCs w:val="20"/>
              </w:rPr>
              <w:t>%</w:t>
            </w:r>
          </w:p>
        </w:tc>
      </w:tr>
      <w:tr w:rsidR="00EE26F3" w:rsidRPr="003A3197" w14:paraId="3BE57B46" w14:textId="77777777" w:rsidTr="009472DB">
        <w:tblPrEx>
          <w:tblW w:w="0" w:type="auto"/>
          <w:tblInd w:w="250" w:type="dxa"/>
          <w:tblLayout w:type="fixed"/>
          <w:tblPrExChange w:id="282" w:author="Bronislav Chramcov" w:date="2018-11-15T15:22:00Z">
            <w:tblPrEx>
              <w:tblW w:w="0" w:type="auto"/>
              <w:tblInd w:w="250" w:type="dxa"/>
              <w:tblLayout w:type="fixed"/>
            </w:tblPrEx>
          </w:tblPrExChange>
        </w:tblPrEx>
        <w:trPr>
          <w:trHeight w:val="285"/>
          <w:trPrChange w:id="283" w:author="Bronislav Chramcov" w:date="2018-11-15T15:22:00Z">
            <w:trPr>
              <w:trHeight w:val="170"/>
            </w:trPr>
          </w:trPrChange>
        </w:trPr>
        <w:tc>
          <w:tcPr>
            <w:tcW w:w="4961" w:type="dxa"/>
            <w:noWrap/>
            <w:hideMark/>
            <w:tcPrChange w:id="284" w:author="Bronislav Chramcov" w:date="2018-11-15T15:22:00Z">
              <w:tcPr>
                <w:tcW w:w="4961" w:type="dxa"/>
                <w:noWrap/>
                <w:hideMark/>
              </w:tcPr>
            </w:tcPrChange>
          </w:tcPr>
          <w:p w14:paraId="4020B151" w14:textId="12BFBF0F" w:rsidR="00914151" w:rsidRPr="00AC3CD7" w:rsidRDefault="00372936">
            <w:pPr>
              <w:rPr>
                <w:rFonts w:asciiTheme="minorHAnsi" w:hAnsiTheme="minorHAnsi"/>
                <w:sz w:val="20"/>
                <w:szCs w:val="20"/>
              </w:rPr>
              <w:pPrChange w:id="285" w:author="Bronislav Chramcov" w:date="2018-11-15T15:22:00Z">
                <w:pPr>
                  <w:spacing w:before="20" w:after="20"/>
                </w:pPr>
              </w:pPrChange>
            </w:pPr>
            <w:r w:rsidRPr="00AC3CD7">
              <w:rPr>
                <w:rFonts w:asciiTheme="minorHAnsi" w:hAnsiTheme="minorHAnsi"/>
                <w:sz w:val="20"/>
                <w:szCs w:val="20"/>
              </w:rPr>
              <w:t>Operations Research Management Science</w:t>
            </w:r>
          </w:p>
        </w:tc>
        <w:tc>
          <w:tcPr>
            <w:tcW w:w="1843" w:type="dxa"/>
            <w:noWrap/>
            <w:hideMark/>
            <w:tcPrChange w:id="286" w:author="Bronislav Chramcov" w:date="2018-11-15T15:22:00Z">
              <w:tcPr>
                <w:tcW w:w="1843" w:type="dxa"/>
                <w:noWrap/>
                <w:hideMark/>
              </w:tcPr>
            </w:tcPrChange>
          </w:tcPr>
          <w:p w14:paraId="413F58A7" w14:textId="77777777" w:rsidR="00914151" w:rsidRPr="00AC3CD7" w:rsidRDefault="00914151">
            <w:pPr>
              <w:jc w:val="center"/>
              <w:rPr>
                <w:rFonts w:asciiTheme="minorHAnsi" w:hAnsiTheme="minorHAnsi"/>
                <w:sz w:val="20"/>
                <w:szCs w:val="20"/>
              </w:rPr>
              <w:pPrChange w:id="287" w:author="Bronislav Chramcov" w:date="2018-11-15T15:22:00Z">
                <w:pPr>
                  <w:spacing w:before="20" w:after="20"/>
                  <w:jc w:val="center"/>
                </w:pPr>
              </w:pPrChange>
            </w:pPr>
            <w:r w:rsidRPr="00AC3CD7">
              <w:rPr>
                <w:rFonts w:asciiTheme="minorHAnsi" w:hAnsiTheme="minorHAnsi"/>
                <w:sz w:val="20"/>
                <w:szCs w:val="20"/>
              </w:rPr>
              <w:t>21</w:t>
            </w:r>
          </w:p>
        </w:tc>
        <w:tc>
          <w:tcPr>
            <w:tcW w:w="2126" w:type="dxa"/>
            <w:noWrap/>
            <w:hideMark/>
            <w:tcPrChange w:id="288" w:author="Bronislav Chramcov" w:date="2018-11-15T15:22:00Z">
              <w:tcPr>
                <w:tcW w:w="2126" w:type="dxa"/>
                <w:noWrap/>
                <w:hideMark/>
              </w:tcPr>
            </w:tcPrChange>
          </w:tcPr>
          <w:p w14:paraId="3638CB8C" w14:textId="5701FD93" w:rsidR="00914151" w:rsidRPr="00AC3CD7" w:rsidRDefault="00914151">
            <w:pPr>
              <w:jc w:val="center"/>
              <w:rPr>
                <w:rFonts w:asciiTheme="minorHAnsi" w:hAnsiTheme="minorHAnsi"/>
                <w:sz w:val="20"/>
                <w:szCs w:val="20"/>
              </w:rPr>
              <w:pPrChange w:id="289" w:author="Bronislav Chramcov" w:date="2018-11-15T15:22:00Z">
                <w:pPr>
                  <w:spacing w:before="20" w:after="20"/>
                  <w:jc w:val="center"/>
                </w:pPr>
              </w:pPrChange>
            </w:pPr>
            <w:r w:rsidRPr="00AC3CD7">
              <w:rPr>
                <w:rFonts w:asciiTheme="minorHAnsi" w:hAnsiTheme="minorHAnsi"/>
                <w:sz w:val="20"/>
                <w:szCs w:val="20"/>
              </w:rPr>
              <w:t>3,4</w:t>
            </w:r>
            <w:r w:rsidR="00EE26F3" w:rsidRPr="00AC3CD7">
              <w:rPr>
                <w:rFonts w:asciiTheme="minorHAnsi" w:hAnsiTheme="minorHAnsi"/>
                <w:sz w:val="20"/>
                <w:szCs w:val="20"/>
              </w:rPr>
              <w:t>%</w:t>
            </w:r>
          </w:p>
        </w:tc>
      </w:tr>
      <w:tr w:rsidR="00EE26F3" w:rsidRPr="003A3197" w14:paraId="0C3F866B" w14:textId="77777777" w:rsidTr="009472DB">
        <w:tblPrEx>
          <w:tblW w:w="0" w:type="auto"/>
          <w:tblInd w:w="250" w:type="dxa"/>
          <w:tblLayout w:type="fixed"/>
          <w:tblPrExChange w:id="290" w:author="Bronislav Chramcov" w:date="2018-11-15T15:22:00Z">
            <w:tblPrEx>
              <w:tblW w:w="0" w:type="auto"/>
              <w:tblInd w:w="250" w:type="dxa"/>
              <w:tblLayout w:type="fixed"/>
            </w:tblPrEx>
          </w:tblPrExChange>
        </w:tblPrEx>
        <w:trPr>
          <w:trHeight w:val="284"/>
          <w:trPrChange w:id="291" w:author="Bronislav Chramcov" w:date="2018-11-15T15:22:00Z">
            <w:trPr>
              <w:trHeight w:val="170"/>
            </w:trPr>
          </w:trPrChange>
        </w:trPr>
        <w:tc>
          <w:tcPr>
            <w:tcW w:w="4961" w:type="dxa"/>
            <w:noWrap/>
            <w:hideMark/>
            <w:tcPrChange w:id="292" w:author="Bronislav Chramcov" w:date="2018-11-15T15:22:00Z">
              <w:tcPr>
                <w:tcW w:w="4961" w:type="dxa"/>
                <w:noWrap/>
                <w:hideMark/>
              </w:tcPr>
            </w:tcPrChange>
          </w:tcPr>
          <w:p w14:paraId="6DB6F5DB" w14:textId="6FDE04FE" w:rsidR="00914151" w:rsidRPr="00AC3CD7" w:rsidRDefault="00372936">
            <w:pPr>
              <w:rPr>
                <w:rFonts w:asciiTheme="minorHAnsi" w:hAnsiTheme="minorHAnsi"/>
                <w:sz w:val="20"/>
                <w:szCs w:val="20"/>
              </w:rPr>
              <w:pPrChange w:id="293" w:author="Bronislav Chramcov" w:date="2018-11-15T15:22:00Z">
                <w:pPr>
                  <w:spacing w:before="20" w:after="20"/>
                </w:pPr>
              </w:pPrChange>
            </w:pPr>
            <w:r w:rsidRPr="00AC3CD7">
              <w:rPr>
                <w:rFonts w:asciiTheme="minorHAnsi" w:hAnsiTheme="minorHAnsi"/>
                <w:sz w:val="20"/>
                <w:szCs w:val="20"/>
              </w:rPr>
              <w:t>Economics</w:t>
            </w:r>
          </w:p>
        </w:tc>
        <w:tc>
          <w:tcPr>
            <w:tcW w:w="1843" w:type="dxa"/>
            <w:noWrap/>
            <w:hideMark/>
            <w:tcPrChange w:id="294" w:author="Bronislav Chramcov" w:date="2018-11-15T15:22:00Z">
              <w:tcPr>
                <w:tcW w:w="1843" w:type="dxa"/>
                <w:noWrap/>
                <w:hideMark/>
              </w:tcPr>
            </w:tcPrChange>
          </w:tcPr>
          <w:p w14:paraId="1F02D310" w14:textId="77777777" w:rsidR="00914151" w:rsidRPr="00AC3CD7" w:rsidRDefault="00914151">
            <w:pPr>
              <w:jc w:val="center"/>
              <w:rPr>
                <w:rFonts w:asciiTheme="minorHAnsi" w:hAnsiTheme="minorHAnsi"/>
                <w:sz w:val="20"/>
                <w:szCs w:val="20"/>
              </w:rPr>
              <w:pPrChange w:id="295" w:author="Bronislav Chramcov" w:date="2018-11-15T15:22:00Z">
                <w:pPr>
                  <w:spacing w:before="20" w:after="20"/>
                  <w:jc w:val="center"/>
                </w:pPr>
              </w:pPrChange>
            </w:pPr>
            <w:r w:rsidRPr="00AC3CD7">
              <w:rPr>
                <w:rFonts w:asciiTheme="minorHAnsi" w:hAnsiTheme="minorHAnsi"/>
                <w:sz w:val="20"/>
                <w:szCs w:val="20"/>
              </w:rPr>
              <w:t>20</w:t>
            </w:r>
          </w:p>
        </w:tc>
        <w:tc>
          <w:tcPr>
            <w:tcW w:w="2126" w:type="dxa"/>
            <w:noWrap/>
            <w:hideMark/>
            <w:tcPrChange w:id="296" w:author="Bronislav Chramcov" w:date="2018-11-15T15:22:00Z">
              <w:tcPr>
                <w:tcW w:w="2126" w:type="dxa"/>
                <w:noWrap/>
                <w:hideMark/>
              </w:tcPr>
            </w:tcPrChange>
          </w:tcPr>
          <w:p w14:paraId="4A67D412" w14:textId="0269D064" w:rsidR="00914151" w:rsidRPr="00AC3CD7" w:rsidRDefault="00914151">
            <w:pPr>
              <w:jc w:val="center"/>
              <w:rPr>
                <w:rFonts w:asciiTheme="minorHAnsi" w:hAnsiTheme="minorHAnsi"/>
                <w:sz w:val="20"/>
                <w:szCs w:val="20"/>
              </w:rPr>
              <w:pPrChange w:id="297" w:author="Bronislav Chramcov" w:date="2018-11-15T15:22:00Z">
                <w:pPr>
                  <w:spacing w:before="20" w:after="20"/>
                  <w:jc w:val="center"/>
                </w:pPr>
              </w:pPrChange>
            </w:pPr>
            <w:r w:rsidRPr="00AC3CD7">
              <w:rPr>
                <w:rFonts w:asciiTheme="minorHAnsi" w:hAnsiTheme="minorHAnsi"/>
                <w:sz w:val="20"/>
                <w:szCs w:val="20"/>
              </w:rPr>
              <w:t>3,3</w:t>
            </w:r>
            <w:r w:rsidR="00EE26F3" w:rsidRPr="00AC3CD7">
              <w:rPr>
                <w:rFonts w:asciiTheme="minorHAnsi" w:hAnsiTheme="minorHAnsi"/>
                <w:sz w:val="20"/>
                <w:szCs w:val="20"/>
              </w:rPr>
              <w:t>%</w:t>
            </w:r>
          </w:p>
        </w:tc>
      </w:tr>
      <w:tr w:rsidR="00EE26F3" w:rsidRPr="003A3197" w14:paraId="166050D1" w14:textId="77777777" w:rsidTr="009472DB">
        <w:tblPrEx>
          <w:tblW w:w="0" w:type="auto"/>
          <w:tblInd w:w="250" w:type="dxa"/>
          <w:tblLayout w:type="fixed"/>
          <w:tblPrExChange w:id="298" w:author="Bronislav Chramcov" w:date="2018-11-15T15:22:00Z">
            <w:tblPrEx>
              <w:tblW w:w="0" w:type="auto"/>
              <w:tblInd w:w="250" w:type="dxa"/>
              <w:tblLayout w:type="fixed"/>
            </w:tblPrEx>
          </w:tblPrExChange>
        </w:tblPrEx>
        <w:trPr>
          <w:trHeight w:val="284"/>
          <w:trPrChange w:id="299" w:author="Bronislav Chramcov" w:date="2018-11-15T15:22:00Z">
            <w:trPr>
              <w:trHeight w:val="170"/>
            </w:trPr>
          </w:trPrChange>
        </w:trPr>
        <w:tc>
          <w:tcPr>
            <w:tcW w:w="4961" w:type="dxa"/>
            <w:noWrap/>
            <w:hideMark/>
            <w:tcPrChange w:id="300" w:author="Bronislav Chramcov" w:date="2018-11-15T15:22:00Z">
              <w:tcPr>
                <w:tcW w:w="4961" w:type="dxa"/>
                <w:noWrap/>
                <w:hideMark/>
              </w:tcPr>
            </w:tcPrChange>
          </w:tcPr>
          <w:p w14:paraId="7C145C1B" w14:textId="4A319B00" w:rsidR="00914151" w:rsidRPr="00AC3CD7" w:rsidRDefault="00372936">
            <w:pPr>
              <w:rPr>
                <w:rFonts w:asciiTheme="minorHAnsi" w:hAnsiTheme="minorHAnsi"/>
                <w:sz w:val="20"/>
                <w:szCs w:val="20"/>
              </w:rPr>
              <w:pPrChange w:id="301" w:author="Bronislav Chramcov" w:date="2018-11-15T15:22:00Z">
                <w:pPr>
                  <w:spacing w:before="20" w:after="20"/>
                </w:pPr>
              </w:pPrChange>
            </w:pPr>
            <w:r w:rsidRPr="00AC3CD7">
              <w:rPr>
                <w:rFonts w:asciiTheme="minorHAnsi" w:hAnsiTheme="minorHAnsi"/>
                <w:sz w:val="20"/>
                <w:szCs w:val="20"/>
              </w:rPr>
              <w:t>Instruments Instrumentation</w:t>
            </w:r>
          </w:p>
        </w:tc>
        <w:tc>
          <w:tcPr>
            <w:tcW w:w="1843" w:type="dxa"/>
            <w:noWrap/>
            <w:hideMark/>
            <w:tcPrChange w:id="302" w:author="Bronislav Chramcov" w:date="2018-11-15T15:22:00Z">
              <w:tcPr>
                <w:tcW w:w="1843" w:type="dxa"/>
                <w:noWrap/>
                <w:hideMark/>
              </w:tcPr>
            </w:tcPrChange>
          </w:tcPr>
          <w:p w14:paraId="341E8294" w14:textId="77777777" w:rsidR="00914151" w:rsidRPr="00AC3CD7" w:rsidRDefault="00914151">
            <w:pPr>
              <w:jc w:val="center"/>
              <w:rPr>
                <w:rFonts w:asciiTheme="minorHAnsi" w:hAnsiTheme="minorHAnsi"/>
                <w:sz w:val="20"/>
                <w:szCs w:val="20"/>
              </w:rPr>
              <w:pPrChange w:id="303" w:author="Bronislav Chramcov" w:date="2018-11-15T15:22:00Z">
                <w:pPr>
                  <w:spacing w:before="20" w:after="20"/>
                  <w:jc w:val="center"/>
                </w:pPr>
              </w:pPrChange>
            </w:pPr>
            <w:r w:rsidRPr="00AC3CD7">
              <w:rPr>
                <w:rFonts w:asciiTheme="minorHAnsi" w:hAnsiTheme="minorHAnsi"/>
                <w:sz w:val="20"/>
                <w:szCs w:val="20"/>
              </w:rPr>
              <w:t>17</w:t>
            </w:r>
          </w:p>
        </w:tc>
        <w:tc>
          <w:tcPr>
            <w:tcW w:w="2126" w:type="dxa"/>
            <w:noWrap/>
            <w:hideMark/>
            <w:tcPrChange w:id="304" w:author="Bronislav Chramcov" w:date="2018-11-15T15:22:00Z">
              <w:tcPr>
                <w:tcW w:w="2126" w:type="dxa"/>
                <w:noWrap/>
                <w:hideMark/>
              </w:tcPr>
            </w:tcPrChange>
          </w:tcPr>
          <w:p w14:paraId="11842A88" w14:textId="306C3398" w:rsidR="00914151" w:rsidRPr="00AC3CD7" w:rsidRDefault="00914151">
            <w:pPr>
              <w:jc w:val="center"/>
              <w:rPr>
                <w:rFonts w:asciiTheme="minorHAnsi" w:hAnsiTheme="minorHAnsi"/>
                <w:sz w:val="20"/>
                <w:szCs w:val="20"/>
              </w:rPr>
              <w:pPrChange w:id="305" w:author="Bronislav Chramcov" w:date="2018-11-15T15:22:00Z">
                <w:pPr>
                  <w:spacing w:before="20" w:after="20"/>
                  <w:jc w:val="center"/>
                </w:pPr>
              </w:pPrChange>
            </w:pPr>
            <w:r w:rsidRPr="00AC3CD7">
              <w:rPr>
                <w:rFonts w:asciiTheme="minorHAnsi" w:hAnsiTheme="minorHAnsi"/>
                <w:sz w:val="20"/>
                <w:szCs w:val="20"/>
              </w:rPr>
              <w:t>2,8</w:t>
            </w:r>
            <w:r w:rsidR="00EE26F3" w:rsidRPr="00AC3CD7">
              <w:rPr>
                <w:rFonts w:asciiTheme="minorHAnsi" w:hAnsiTheme="minorHAnsi"/>
                <w:sz w:val="20"/>
                <w:szCs w:val="20"/>
              </w:rPr>
              <w:t>%</w:t>
            </w:r>
          </w:p>
        </w:tc>
      </w:tr>
      <w:tr w:rsidR="00EE26F3" w:rsidRPr="003A3197" w14:paraId="0C4C0652" w14:textId="77777777" w:rsidTr="009472DB">
        <w:tblPrEx>
          <w:tblW w:w="0" w:type="auto"/>
          <w:tblInd w:w="250" w:type="dxa"/>
          <w:tblLayout w:type="fixed"/>
          <w:tblPrExChange w:id="306" w:author="Bronislav Chramcov" w:date="2018-11-15T15:22:00Z">
            <w:tblPrEx>
              <w:tblW w:w="0" w:type="auto"/>
              <w:tblInd w:w="250" w:type="dxa"/>
              <w:tblLayout w:type="fixed"/>
            </w:tblPrEx>
          </w:tblPrExChange>
        </w:tblPrEx>
        <w:trPr>
          <w:trHeight w:val="284"/>
          <w:trPrChange w:id="307" w:author="Bronislav Chramcov" w:date="2018-11-15T15:22:00Z">
            <w:trPr>
              <w:trHeight w:val="170"/>
            </w:trPr>
          </w:trPrChange>
        </w:trPr>
        <w:tc>
          <w:tcPr>
            <w:tcW w:w="4961" w:type="dxa"/>
            <w:noWrap/>
            <w:hideMark/>
            <w:tcPrChange w:id="308" w:author="Bronislav Chramcov" w:date="2018-11-15T15:22:00Z">
              <w:tcPr>
                <w:tcW w:w="4961" w:type="dxa"/>
                <w:noWrap/>
                <w:hideMark/>
              </w:tcPr>
            </w:tcPrChange>
          </w:tcPr>
          <w:p w14:paraId="08091841" w14:textId="5BEE3798" w:rsidR="00914151" w:rsidRPr="00AC3CD7" w:rsidRDefault="00372936">
            <w:pPr>
              <w:rPr>
                <w:rFonts w:asciiTheme="minorHAnsi" w:hAnsiTheme="minorHAnsi"/>
                <w:sz w:val="20"/>
                <w:szCs w:val="20"/>
              </w:rPr>
              <w:pPrChange w:id="309" w:author="Bronislav Chramcov" w:date="2018-11-15T15:22:00Z">
                <w:pPr>
                  <w:spacing w:before="20" w:after="20"/>
                </w:pPr>
              </w:pPrChange>
            </w:pPr>
            <w:r w:rsidRPr="00AC3CD7">
              <w:rPr>
                <w:rFonts w:asciiTheme="minorHAnsi" w:hAnsiTheme="minorHAnsi"/>
                <w:sz w:val="20"/>
                <w:szCs w:val="20"/>
              </w:rPr>
              <w:t>Optics</w:t>
            </w:r>
          </w:p>
        </w:tc>
        <w:tc>
          <w:tcPr>
            <w:tcW w:w="1843" w:type="dxa"/>
            <w:noWrap/>
            <w:hideMark/>
            <w:tcPrChange w:id="310" w:author="Bronislav Chramcov" w:date="2018-11-15T15:22:00Z">
              <w:tcPr>
                <w:tcW w:w="1843" w:type="dxa"/>
                <w:noWrap/>
                <w:hideMark/>
              </w:tcPr>
            </w:tcPrChange>
          </w:tcPr>
          <w:p w14:paraId="5FF41D2C" w14:textId="77777777" w:rsidR="00914151" w:rsidRPr="00AC3CD7" w:rsidRDefault="00914151">
            <w:pPr>
              <w:jc w:val="center"/>
              <w:rPr>
                <w:rFonts w:asciiTheme="minorHAnsi" w:hAnsiTheme="minorHAnsi"/>
                <w:sz w:val="20"/>
                <w:szCs w:val="20"/>
              </w:rPr>
              <w:pPrChange w:id="311" w:author="Bronislav Chramcov" w:date="2018-11-15T15:22:00Z">
                <w:pPr>
                  <w:spacing w:before="20" w:after="20"/>
                  <w:jc w:val="center"/>
                </w:pPr>
              </w:pPrChange>
            </w:pPr>
            <w:r w:rsidRPr="00AC3CD7">
              <w:rPr>
                <w:rFonts w:asciiTheme="minorHAnsi" w:hAnsiTheme="minorHAnsi"/>
                <w:sz w:val="20"/>
                <w:szCs w:val="20"/>
              </w:rPr>
              <w:t>12</w:t>
            </w:r>
          </w:p>
        </w:tc>
        <w:tc>
          <w:tcPr>
            <w:tcW w:w="2126" w:type="dxa"/>
            <w:noWrap/>
            <w:hideMark/>
            <w:tcPrChange w:id="312" w:author="Bronislav Chramcov" w:date="2018-11-15T15:22:00Z">
              <w:tcPr>
                <w:tcW w:w="2126" w:type="dxa"/>
                <w:noWrap/>
                <w:hideMark/>
              </w:tcPr>
            </w:tcPrChange>
          </w:tcPr>
          <w:p w14:paraId="33101D97" w14:textId="37D9E338" w:rsidR="00914151" w:rsidRPr="00AC3CD7" w:rsidRDefault="00914151">
            <w:pPr>
              <w:jc w:val="center"/>
              <w:rPr>
                <w:rFonts w:asciiTheme="minorHAnsi" w:hAnsiTheme="minorHAnsi"/>
                <w:sz w:val="20"/>
                <w:szCs w:val="20"/>
              </w:rPr>
              <w:pPrChange w:id="313" w:author="Bronislav Chramcov" w:date="2018-11-15T15:22:00Z">
                <w:pPr>
                  <w:spacing w:before="20" w:after="20"/>
                  <w:jc w:val="center"/>
                </w:pPr>
              </w:pPrChange>
            </w:pPr>
            <w:r w:rsidRPr="00AC3CD7">
              <w:rPr>
                <w:rFonts w:asciiTheme="minorHAnsi" w:hAnsiTheme="minorHAnsi"/>
                <w:sz w:val="20"/>
                <w:szCs w:val="20"/>
              </w:rPr>
              <w:t>2,0</w:t>
            </w:r>
            <w:r w:rsidR="00EE26F3" w:rsidRPr="00AC3CD7">
              <w:rPr>
                <w:rFonts w:asciiTheme="minorHAnsi" w:hAnsiTheme="minorHAnsi"/>
                <w:sz w:val="20"/>
                <w:szCs w:val="20"/>
              </w:rPr>
              <w:t>%</w:t>
            </w:r>
          </w:p>
        </w:tc>
      </w:tr>
      <w:tr w:rsidR="00EE26F3" w:rsidRPr="003A3197" w14:paraId="271D6302" w14:textId="77777777" w:rsidTr="009472DB">
        <w:tblPrEx>
          <w:tblW w:w="0" w:type="auto"/>
          <w:tblInd w:w="250" w:type="dxa"/>
          <w:tblLayout w:type="fixed"/>
          <w:tblPrExChange w:id="314" w:author="Bronislav Chramcov" w:date="2018-11-15T15:22:00Z">
            <w:tblPrEx>
              <w:tblW w:w="0" w:type="auto"/>
              <w:tblInd w:w="250" w:type="dxa"/>
              <w:tblLayout w:type="fixed"/>
            </w:tblPrEx>
          </w:tblPrExChange>
        </w:tblPrEx>
        <w:trPr>
          <w:trHeight w:val="284"/>
          <w:trPrChange w:id="315" w:author="Bronislav Chramcov" w:date="2018-11-15T15:22:00Z">
            <w:trPr>
              <w:trHeight w:val="170"/>
            </w:trPr>
          </w:trPrChange>
        </w:trPr>
        <w:tc>
          <w:tcPr>
            <w:tcW w:w="4961" w:type="dxa"/>
            <w:noWrap/>
            <w:hideMark/>
            <w:tcPrChange w:id="316" w:author="Bronislav Chramcov" w:date="2018-11-15T15:22:00Z">
              <w:tcPr>
                <w:tcW w:w="4961" w:type="dxa"/>
                <w:noWrap/>
                <w:hideMark/>
              </w:tcPr>
            </w:tcPrChange>
          </w:tcPr>
          <w:p w14:paraId="5B9B30CF" w14:textId="5C783576" w:rsidR="00914151" w:rsidRPr="00AC3CD7" w:rsidRDefault="00372936">
            <w:pPr>
              <w:rPr>
                <w:rFonts w:asciiTheme="minorHAnsi" w:hAnsiTheme="minorHAnsi"/>
                <w:sz w:val="20"/>
                <w:szCs w:val="20"/>
              </w:rPr>
              <w:pPrChange w:id="317" w:author="Bronislav Chramcov" w:date="2018-11-15T15:22:00Z">
                <w:pPr>
                  <w:spacing w:before="20" w:after="20"/>
                </w:pPr>
              </w:pPrChange>
            </w:pPr>
            <w:r w:rsidRPr="00AC3CD7">
              <w:rPr>
                <w:rFonts w:asciiTheme="minorHAnsi" w:hAnsiTheme="minorHAnsi"/>
                <w:sz w:val="20"/>
                <w:szCs w:val="20"/>
              </w:rPr>
              <w:t>Social Sciences Interdisciplinary</w:t>
            </w:r>
          </w:p>
        </w:tc>
        <w:tc>
          <w:tcPr>
            <w:tcW w:w="1843" w:type="dxa"/>
            <w:noWrap/>
            <w:hideMark/>
            <w:tcPrChange w:id="318" w:author="Bronislav Chramcov" w:date="2018-11-15T15:22:00Z">
              <w:tcPr>
                <w:tcW w:w="1843" w:type="dxa"/>
                <w:noWrap/>
                <w:hideMark/>
              </w:tcPr>
            </w:tcPrChange>
          </w:tcPr>
          <w:p w14:paraId="6BAC57CD" w14:textId="77777777" w:rsidR="00914151" w:rsidRPr="00AC3CD7" w:rsidRDefault="00914151">
            <w:pPr>
              <w:jc w:val="center"/>
              <w:rPr>
                <w:rFonts w:asciiTheme="minorHAnsi" w:hAnsiTheme="minorHAnsi"/>
                <w:sz w:val="20"/>
                <w:szCs w:val="20"/>
              </w:rPr>
              <w:pPrChange w:id="319" w:author="Bronislav Chramcov" w:date="2018-11-15T15:22:00Z">
                <w:pPr>
                  <w:spacing w:before="20" w:after="20"/>
                  <w:jc w:val="center"/>
                </w:pPr>
              </w:pPrChange>
            </w:pPr>
            <w:r w:rsidRPr="00AC3CD7">
              <w:rPr>
                <w:rFonts w:asciiTheme="minorHAnsi" w:hAnsiTheme="minorHAnsi"/>
                <w:sz w:val="20"/>
                <w:szCs w:val="20"/>
              </w:rPr>
              <w:t>12</w:t>
            </w:r>
          </w:p>
        </w:tc>
        <w:tc>
          <w:tcPr>
            <w:tcW w:w="2126" w:type="dxa"/>
            <w:noWrap/>
            <w:hideMark/>
            <w:tcPrChange w:id="320" w:author="Bronislav Chramcov" w:date="2018-11-15T15:22:00Z">
              <w:tcPr>
                <w:tcW w:w="2126" w:type="dxa"/>
                <w:noWrap/>
                <w:hideMark/>
              </w:tcPr>
            </w:tcPrChange>
          </w:tcPr>
          <w:p w14:paraId="4DB1552C" w14:textId="02C8D1E0" w:rsidR="00914151" w:rsidRPr="00AC3CD7" w:rsidRDefault="00914151">
            <w:pPr>
              <w:jc w:val="center"/>
              <w:rPr>
                <w:rFonts w:asciiTheme="minorHAnsi" w:hAnsiTheme="minorHAnsi"/>
                <w:sz w:val="20"/>
                <w:szCs w:val="20"/>
              </w:rPr>
              <w:pPrChange w:id="321" w:author="Bronislav Chramcov" w:date="2018-11-15T15:22:00Z">
                <w:pPr>
                  <w:spacing w:before="20" w:after="20"/>
                  <w:jc w:val="center"/>
                </w:pPr>
              </w:pPrChange>
            </w:pPr>
            <w:r w:rsidRPr="00AC3CD7">
              <w:rPr>
                <w:rFonts w:asciiTheme="minorHAnsi" w:hAnsiTheme="minorHAnsi"/>
                <w:sz w:val="20"/>
                <w:szCs w:val="20"/>
              </w:rPr>
              <w:t>2,0</w:t>
            </w:r>
            <w:r w:rsidR="00EE26F3" w:rsidRPr="00AC3CD7">
              <w:rPr>
                <w:rFonts w:asciiTheme="minorHAnsi" w:hAnsiTheme="minorHAnsi"/>
                <w:sz w:val="20"/>
                <w:szCs w:val="20"/>
              </w:rPr>
              <w:t>%</w:t>
            </w:r>
          </w:p>
        </w:tc>
      </w:tr>
      <w:tr w:rsidR="00EE26F3" w:rsidRPr="003A3197" w14:paraId="7F2D89A9" w14:textId="77777777" w:rsidTr="009472DB">
        <w:tblPrEx>
          <w:tblW w:w="0" w:type="auto"/>
          <w:tblInd w:w="250" w:type="dxa"/>
          <w:tblLayout w:type="fixed"/>
          <w:tblPrExChange w:id="322" w:author="Bronislav Chramcov" w:date="2018-11-15T15:22:00Z">
            <w:tblPrEx>
              <w:tblW w:w="0" w:type="auto"/>
              <w:tblInd w:w="250" w:type="dxa"/>
              <w:tblLayout w:type="fixed"/>
            </w:tblPrEx>
          </w:tblPrExChange>
        </w:tblPrEx>
        <w:trPr>
          <w:trHeight w:val="284"/>
          <w:trPrChange w:id="323" w:author="Bronislav Chramcov" w:date="2018-11-15T15:22:00Z">
            <w:trPr>
              <w:trHeight w:val="170"/>
            </w:trPr>
          </w:trPrChange>
        </w:trPr>
        <w:tc>
          <w:tcPr>
            <w:tcW w:w="4961" w:type="dxa"/>
            <w:noWrap/>
            <w:hideMark/>
            <w:tcPrChange w:id="324" w:author="Bronislav Chramcov" w:date="2018-11-15T15:22:00Z">
              <w:tcPr>
                <w:tcW w:w="4961" w:type="dxa"/>
                <w:noWrap/>
                <w:hideMark/>
              </w:tcPr>
            </w:tcPrChange>
          </w:tcPr>
          <w:p w14:paraId="2D6C1E64" w14:textId="615C7D26" w:rsidR="00914151" w:rsidRPr="00AC3CD7" w:rsidRDefault="00372936">
            <w:pPr>
              <w:rPr>
                <w:rFonts w:asciiTheme="minorHAnsi" w:hAnsiTheme="minorHAnsi"/>
                <w:sz w:val="20"/>
                <w:szCs w:val="20"/>
              </w:rPr>
              <w:pPrChange w:id="325" w:author="Bronislav Chramcov" w:date="2018-11-15T15:22:00Z">
                <w:pPr>
                  <w:spacing w:before="20" w:after="20"/>
                </w:pPr>
              </w:pPrChange>
            </w:pPr>
            <w:r w:rsidRPr="00AC3CD7">
              <w:rPr>
                <w:rFonts w:asciiTheme="minorHAnsi" w:hAnsiTheme="minorHAnsi"/>
                <w:sz w:val="20"/>
                <w:szCs w:val="20"/>
              </w:rPr>
              <w:t>Environmental Sciences</w:t>
            </w:r>
          </w:p>
        </w:tc>
        <w:tc>
          <w:tcPr>
            <w:tcW w:w="1843" w:type="dxa"/>
            <w:noWrap/>
            <w:hideMark/>
            <w:tcPrChange w:id="326" w:author="Bronislav Chramcov" w:date="2018-11-15T15:22:00Z">
              <w:tcPr>
                <w:tcW w:w="1843" w:type="dxa"/>
                <w:noWrap/>
                <w:hideMark/>
              </w:tcPr>
            </w:tcPrChange>
          </w:tcPr>
          <w:p w14:paraId="27D6B3ED" w14:textId="77777777" w:rsidR="00914151" w:rsidRPr="00AC3CD7" w:rsidRDefault="00914151">
            <w:pPr>
              <w:jc w:val="center"/>
              <w:rPr>
                <w:rFonts w:asciiTheme="minorHAnsi" w:hAnsiTheme="minorHAnsi"/>
                <w:sz w:val="20"/>
                <w:szCs w:val="20"/>
              </w:rPr>
              <w:pPrChange w:id="327"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328" w:author="Bronislav Chramcov" w:date="2018-11-15T15:22:00Z">
              <w:tcPr>
                <w:tcW w:w="2126" w:type="dxa"/>
                <w:noWrap/>
                <w:hideMark/>
              </w:tcPr>
            </w:tcPrChange>
          </w:tcPr>
          <w:p w14:paraId="72C15D84" w14:textId="6D28232A" w:rsidR="00914151" w:rsidRPr="00AC3CD7" w:rsidRDefault="00914151">
            <w:pPr>
              <w:jc w:val="center"/>
              <w:rPr>
                <w:rFonts w:asciiTheme="minorHAnsi" w:hAnsiTheme="minorHAnsi"/>
                <w:sz w:val="20"/>
                <w:szCs w:val="20"/>
              </w:rPr>
              <w:pPrChange w:id="329"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1DAD818D" w14:textId="77777777" w:rsidTr="009472DB">
        <w:tblPrEx>
          <w:tblW w:w="0" w:type="auto"/>
          <w:tblInd w:w="250" w:type="dxa"/>
          <w:tblLayout w:type="fixed"/>
          <w:tblPrExChange w:id="330" w:author="Bronislav Chramcov" w:date="2018-11-15T15:22:00Z">
            <w:tblPrEx>
              <w:tblW w:w="0" w:type="auto"/>
              <w:tblInd w:w="250" w:type="dxa"/>
              <w:tblLayout w:type="fixed"/>
            </w:tblPrEx>
          </w:tblPrExChange>
        </w:tblPrEx>
        <w:trPr>
          <w:trHeight w:val="284"/>
          <w:trPrChange w:id="331" w:author="Bronislav Chramcov" w:date="2018-11-15T15:22:00Z">
            <w:trPr>
              <w:trHeight w:val="170"/>
            </w:trPr>
          </w:trPrChange>
        </w:trPr>
        <w:tc>
          <w:tcPr>
            <w:tcW w:w="4961" w:type="dxa"/>
            <w:noWrap/>
            <w:hideMark/>
            <w:tcPrChange w:id="332" w:author="Bronislav Chramcov" w:date="2018-11-15T15:22:00Z">
              <w:tcPr>
                <w:tcW w:w="4961" w:type="dxa"/>
                <w:noWrap/>
                <w:hideMark/>
              </w:tcPr>
            </w:tcPrChange>
          </w:tcPr>
          <w:p w14:paraId="11070A37" w14:textId="31B84998" w:rsidR="00914151" w:rsidRPr="00AC3CD7" w:rsidRDefault="00372936">
            <w:pPr>
              <w:rPr>
                <w:rFonts w:asciiTheme="minorHAnsi" w:hAnsiTheme="minorHAnsi"/>
                <w:sz w:val="20"/>
                <w:szCs w:val="20"/>
              </w:rPr>
              <w:pPrChange w:id="333" w:author="Bronislav Chramcov" w:date="2018-11-15T15:22:00Z">
                <w:pPr>
                  <w:spacing w:before="20" w:after="20"/>
                </w:pPr>
              </w:pPrChange>
            </w:pPr>
            <w:r w:rsidRPr="00AC3CD7">
              <w:rPr>
                <w:rFonts w:asciiTheme="minorHAnsi" w:hAnsiTheme="minorHAnsi"/>
                <w:sz w:val="20"/>
                <w:szCs w:val="20"/>
              </w:rPr>
              <w:t>Materials Science Multidisciplinary</w:t>
            </w:r>
          </w:p>
        </w:tc>
        <w:tc>
          <w:tcPr>
            <w:tcW w:w="1843" w:type="dxa"/>
            <w:noWrap/>
            <w:hideMark/>
            <w:tcPrChange w:id="334" w:author="Bronislav Chramcov" w:date="2018-11-15T15:22:00Z">
              <w:tcPr>
                <w:tcW w:w="1843" w:type="dxa"/>
                <w:noWrap/>
                <w:hideMark/>
              </w:tcPr>
            </w:tcPrChange>
          </w:tcPr>
          <w:p w14:paraId="561F9029" w14:textId="77777777" w:rsidR="00914151" w:rsidRPr="00AC3CD7" w:rsidRDefault="00914151">
            <w:pPr>
              <w:jc w:val="center"/>
              <w:rPr>
                <w:rFonts w:asciiTheme="minorHAnsi" w:hAnsiTheme="minorHAnsi"/>
                <w:sz w:val="20"/>
                <w:szCs w:val="20"/>
              </w:rPr>
              <w:pPrChange w:id="335"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336" w:author="Bronislav Chramcov" w:date="2018-11-15T15:22:00Z">
              <w:tcPr>
                <w:tcW w:w="2126" w:type="dxa"/>
                <w:noWrap/>
                <w:hideMark/>
              </w:tcPr>
            </w:tcPrChange>
          </w:tcPr>
          <w:p w14:paraId="13EA46DE" w14:textId="3CEEA78C" w:rsidR="00914151" w:rsidRPr="00AC3CD7" w:rsidRDefault="00914151">
            <w:pPr>
              <w:jc w:val="center"/>
              <w:rPr>
                <w:rFonts w:asciiTheme="minorHAnsi" w:hAnsiTheme="minorHAnsi"/>
                <w:sz w:val="20"/>
                <w:szCs w:val="20"/>
              </w:rPr>
              <w:pPrChange w:id="337"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6CEF77DF" w14:textId="77777777" w:rsidTr="009472DB">
        <w:tblPrEx>
          <w:tblW w:w="0" w:type="auto"/>
          <w:tblInd w:w="250" w:type="dxa"/>
          <w:tblLayout w:type="fixed"/>
          <w:tblPrExChange w:id="338" w:author="Bronislav Chramcov" w:date="2018-11-15T15:22:00Z">
            <w:tblPrEx>
              <w:tblW w:w="0" w:type="auto"/>
              <w:tblInd w:w="250" w:type="dxa"/>
              <w:tblLayout w:type="fixed"/>
            </w:tblPrEx>
          </w:tblPrExChange>
        </w:tblPrEx>
        <w:trPr>
          <w:trHeight w:val="285"/>
          <w:trPrChange w:id="339" w:author="Bronislav Chramcov" w:date="2018-11-15T15:22:00Z">
            <w:trPr>
              <w:trHeight w:val="170"/>
            </w:trPr>
          </w:trPrChange>
        </w:trPr>
        <w:tc>
          <w:tcPr>
            <w:tcW w:w="4961" w:type="dxa"/>
            <w:noWrap/>
            <w:hideMark/>
            <w:tcPrChange w:id="340" w:author="Bronislav Chramcov" w:date="2018-11-15T15:22:00Z">
              <w:tcPr>
                <w:tcW w:w="4961" w:type="dxa"/>
                <w:noWrap/>
                <w:hideMark/>
              </w:tcPr>
            </w:tcPrChange>
          </w:tcPr>
          <w:p w14:paraId="244FBBF7" w14:textId="4C130670" w:rsidR="00914151" w:rsidRPr="00AC3CD7" w:rsidRDefault="00372936">
            <w:pPr>
              <w:rPr>
                <w:rFonts w:asciiTheme="minorHAnsi" w:hAnsiTheme="minorHAnsi"/>
                <w:sz w:val="20"/>
                <w:szCs w:val="20"/>
              </w:rPr>
              <w:pPrChange w:id="341" w:author="Bronislav Chramcov" w:date="2018-11-15T15:22:00Z">
                <w:pPr>
                  <w:spacing w:before="20" w:after="20"/>
                </w:pPr>
              </w:pPrChange>
            </w:pPr>
            <w:r w:rsidRPr="00AC3CD7">
              <w:rPr>
                <w:rFonts w:asciiTheme="minorHAnsi" w:hAnsiTheme="minorHAnsi"/>
                <w:sz w:val="20"/>
                <w:szCs w:val="20"/>
              </w:rPr>
              <w:t>Remote Sensing</w:t>
            </w:r>
          </w:p>
        </w:tc>
        <w:tc>
          <w:tcPr>
            <w:tcW w:w="1843" w:type="dxa"/>
            <w:noWrap/>
            <w:hideMark/>
            <w:tcPrChange w:id="342" w:author="Bronislav Chramcov" w:date="2018-11-15T15:22:00Z">
              <w:tcPr>
                <w:tcW w:w="1843" w:type="dxa"/>
                <w:noWrap/>
                <w:hideMark/>
              </w:tcPr>
            </w:tcPrChange>
          </w:tcPr>
          <w:p w14:paraId="21EABFFC" w14:textId="77777777" w:rsidR="00914151" w:rsidRPr="00AC3CD7" w:rsidRDefault="00914151">
            <w:pPr>
              <w:jc w:val="center"/>
              <w:rPr>
                <w:rFonts w:asciiTheme="minorHAnsi" w:hAnsiTheme="minorHAnsi"/>
                <w:sz w:val="20"/>
                <w:szCs w:val="20"/>
              </w:rPr>
              <w:pPrChange w:id="343"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344" w:author="Bronislav Chramcov" w:date="2018-11-15T15:22:00Z">
              <w:tcPr>
                <w:tcW w:w="2126" w:type="dxa"/>
                <w:noWrap/>
                <w:hideMark/>
              </w:tcPr>
            </w:tcPrChange>
          </w:tcPr>
          <w:p w14:paraId="45D3E470" w14:textId="2A9E7549" w:rsidR="00914151" w:rsidRPr="00AC3CD7" w:rsidRDefault="00914151">
            <w:pPr>
              <w:jc w:val="center"/>
              <w:rPr>
                <w:rFonts w:asciiTheme="minorHAnsi" w:hAnsiTheme="minorHAnsi"/>
                <w:sz w:val="20"/>
                <w:szCs w:val="20"/>
              </w:rPr>
              <w:pPrChange w:id="345"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1C3388B5" w14:textId="77777777" w:rsidTr="009472DB">
        <w:tblPrEx>
          <w:tblW w:w="0" w:type="auto"/>
          <w:tblInd w:w="250" w:type="dxa"/>
          <w:tblLayout w:type="fixed"/>
          <w:tblPrExChange w:id="346" w:author="Bronislav Chramcov" w:date="2018-11-15T15:22:00Z">
            <w:tblPrEx>
              <w:tblW w:w="0" w:type="auto"/>
              <w:tblInd w:w="250" w:type="dxa"/>
              <w:tblLayout w:type="fixed"/>
            </w:tblPrEx>
          </w:tblPrExChange>
        </w:tblPrEx>
        <w:trPr>
          <w:trHeight w:val="284"/>
          <w:trPrChange w:id="347" w:author="Bronislav Chramcov" w:date="2018-11-15T15:22:00Z">
            <w:trPr>
              <w:trHeight w:val="170"/>
            </w:trPr>
          </w:trPrChange>
        </w:trPr>
        <w:tc>
          <w:tcPr>
            <w:tcW w:w="4961" w:type="dxa"/>
            <w:noWrap/>
            <w:hideMark/>
            <w:tcPrChange w:id="348" w:author="Bronislav Chramcov" w:date="2018-11-15T15:22:00Z">
              <w:tcPr>
                <w:tcW w:w="4961" w:type="dxa"/>
                <w:noWrap/>
                <w:hideMark/>
              </w:tcPr>
            </w:tcPrChange>
          </w:tcPr>
          <w:p w14:paraId="39D6A863" w14:textId="19437441" w:rsidR="00914151" w:rsidRPr="00AC3CD7" w:rsidRDefault="00372936">
            <w:pPr>
              <w:rPr>
                <w:rFonts w:asciiTheme="minorHAnsi" w:hAnsiTheme="minorHAnsi"/>
                <w:sz w:val="20"/>
                <w:szCs w:val="20"/>
              </w:rPr>
              <w:pPrChange w:id="349" w:author="Bronislav Chramcov" w:date="2018-11-15T15:22:00Z">
                <w:pPr>
                  <w:spacing w:before="20" w:after="20"/>
                </w:pPr>
              </w:pPrChange>
            </w:pPr>
            <w:r w:rsidRPr="00AC3CD7">
              <w:rPr>
                <w:rFonts w:asciiTheme="minorHAnsi" w:hAnsiTheme="minorHAnsi"/>
                <w:sz w:val="20"/>
                <w:szCs w:val="20"/>
              </w:rPr>
              <w:t>Transportation Science Technology</w:t>
            </w:r>
          </w:p>
        </w:tc>
        <w:tc>
          <w:tcPr>
            <w:tcW w:w="1843" w:type="dxa"/>
            <w:noWrap/>
            <w:hideMark/>
            <w:tcPrChange w:id="350" w:author="Bronislav Chramcov" w:date="2018-11-15T15:22:00Z">
              <w:tcPr>
                <w:tcW w:w="1843" w:type="dxa"/>
                <w:noWrap/>
                <w:hideMark/>
              </w:tcPr>
            </w:tcPrChange>
          </w:tcPr>
          <w:p w14:paraId="7B06B9E6" w14:textId="77777777" w:rsidR="00914151" w:rsidRPr="00AC3CD7" w:rsidRDefault="00914151">
            <w:pPr>
              <w:jc w:val="center"/>
              <w:rPr>
                <w:rFonts w:asciiTheme="minorHAnsi" w:hAnsiTheme="minorHAnsi"/>
                <w:sz w:val="20"/>
                <w:szCs w:val="20"/>
              </w:rPr>
              <w:pPrChange w:id="351"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352" w:author="Bronislav Chramcov" w:date="2018-11-15T15:22:00Z">
              <w:tcPr>
                <w:tcW w:w="2126" w:type="dxa"/>
                <w:noWrap/>
                <w:hideMark/>
              </w:tcPr>
            </w:tcPrChange>
          </w:tcPr>
          <w:p w14:paraId="4C16A7E3" w14:textId="1C0639AE" w:rsidR="00914151" w:rsidRPr="00AC3CD7" w:rsidRDefault="00914151">
            <w:pPr>
              <w:jc w:val="center"/>
              <w:rPr>
                <w:rFonts w:asciiTheme="minorHAnsi" w:hAnsiTheme="minorHAnsi"/>
                <w:sz w:val="20"/>
                <w:szCs w:val="20"/>
              </w:rPr>
              <w:pPrChange w:id="353"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4E5F1C15" w14:textId="77777777" w:rsidTr="009472DB">
        <w:tblPrEx>
          <w:tblW w:w="0" w:type="auto"/>
          <w:tblInd w:w="250" w:type="dxa"/>
          <w:tblLayout w:type="fixed"/>
          <w:tblPrExChange w:id="354" w:author="Bronislav Chramcov" w:date="2018-11-15T15:22:00Z">
            <w:tblPrEx>
              <w:tblW w:w="0" w:type="auto"/>
              <w:tblInd w:w="250" w:type="dxa"/>
              <w:tblLayout w:type="fixed"/>
            </w:tblPrEx>
          </w:tblPrExChange>
        </w:tblPrEx>
        <w:trPr>
          <w:trHeight w:val="284"/>
          <w:trPrChange w:id="355" w:author="Bronislav Chramcov" w:date="2018-11-15T15:22:00Z">
            <w:trPr>
              <w:trHeight w:val="170"/>
            </w:trPr>
          </w:trPrChange>
        </w:trPr>
        <w:tc>
          <w:tcPr>
            <w:tcW w:w="4961" w:type="dxa"/>
            <w:noWrap/>
            <w:hideMark/>
            <w:tcPrChange w:id="356" w:author="Bronislav Chramcov" w:date="2018-11-15T15:22:00Z">
              <w:tcPr>
                <w:tcW w:w="4961" w:type="dxa"/>
                <w:noWrap/>
                <w:hideMark/>
              </w:tcPr>
            </w:tcPrChange>
          </w:tcPr>
          <w:p w14:paraId="0010480C" w14:textId="78B0C155" w:rsidR="00914151" w:rsidRPr="00AC3CD7" w:rsidRDefault="00372936">
            <w:pPr>
              <w:rPr>
                <w:rFonts w:asciiTheme="minorHAnsi" w:hAnsiTheme="minorHAnsi"/>
                <w:sz w:val="20"/>
                <w:szCs w:val="20"/>
              </w:rPr>
              <w:pPrChange w:id="357" w:author="Bronislav Chramcov" w:date="2018-11-15T15:22:00Z">
                <w:pPr>
                  <w:spacing w:before="20" w:after="20"/>
                </w:pPr>
              </w:pPrChange>
            </w:pPr>
            <w:r w:rsidRPr="00AC3CD7">
              <w:rPr>
                <w:rFonts w:asciiTheme="minorHAnsi" w:hAnsiTheme="minorHAnsi"/>
                <w:sz w:val="20"/>
                <w:szCs w:val="20"/>
              </w:rPr>
              <w:t>Energy Fuels</w:t>
            </w:r>
          </w:p>
        </w:tc>
        <w:tc>
          <w:tcPr>
            <w:tcW w:w="1843" w:type="dxa"/>
            <w:noWrap/>
            <w:hideMark/>
            <w:tcPrChange w:id="358" w:author="Bronislav Chramcov" w:date="2018-11-15T15:22:00Z">
              <w:tcPr>
                <w:tcW w:w="1843" w:type="dxa"/>
                <w:noWrap/>
                <w:hideMark/>
              </w:tcPr>
            </w:tcPrChange>
          </w:tcPr>
          <w:p w14:paraId="0BA8A1FF" w14:textId="77777777" w:rsidR="00914151" w:rsidRPr="00AC3CD7" w:rsidRDefault="00914151">
            <w:pPr>
              <w:jc w:val="center"/>
              <w:rPr>
                <w:rFonts w:asciiTheme="minorHAnsi" w:hAnsiTheme="minorHAnsi"/>
                <w:sz w:val="20"/>
                <w:szCs w:val="20"/>
              </w:rPr>
              <w:pPrChange w:id="359" w:author="Bronislav Chramcov" w:date="2018-11-15T15:22:00Z">
                <w:pPr>
                  <w:spacing w:before="20" w:after="20"/>
                  <w:jc w:val="center"/>
                </w:pPr>
              </w:pPrChange>
            </w:pPr>
            <w:r w:rsidRPr="00AC3CD7">
              <w:rPr>
                <w:rFonts w:asciiTheme="minorHAnsi" w:hAnsiTheme="minorHAnsi"/>
                <w:sz w:val="20"/>
                <w:szCs w:val="20"/>
              </w:rPr>
              <w:t>10</w:t>
            </w:r>
          </w:p>
        </w:tc>
        <w:tc>
          <w:tcPr>
            <w:tcW w:w="2126" w:type="dxa"/>
            <w:noWrap/>
            <w:hideMark/>
            <w:tcPrChange w:id="360" w:author="Bronislav Chramcov" w:date="2018-11-15T15:22:00Z">
              <w:tcPr>
                <w:tcW w:w="2126" w:type="dxa"/>
                <w:noWrap/>
                <w:hideMark/>
              </w:tcPr>
            </w:tcPrChange>
          </w:tcPr>
          <w:p w14:paraId="5F5B5880" w14:textId="35DF789E" w:rsidR="00914151" w:rsidRPr="00AC3CD7" w:rsidRDefault="00914151">
            <w:pPr>
              <w:jc w:val="center"/>
              <w:rPr>
                <w:rFonts w:asciiTheme="minorHAnsi" w:hAnsiTheme="minorHAnsi"/>
                <w:sz w:val="20"/>
                <w:szCs w:val="20"/>
              </w:rPr>
              <w:pPrChange w:id="361" w:author="Bronislav Chramcov" w:date="2018-11-15T15:22:00Z">
                <w:pPr>
                  <w:spacing w:before="20" w:after="20"/>
                  <w:jc w:val="center"/>
                </w:pPr>
              </w:pPrChange>
            </w:pPr>
            <w:r w:rsidRPr="00AC3CD7">
              <w:rPr>
                <w:rFonts w:asciiTheme="minorHAnsi" w:hAnsiTheme="minorHAnsi"/>
                <w:sz w:val="20"/>
                <w:szCs w:val="20"/>
              </w:rPr>
              <w:t>1,6</w:t>
            </w:r>
            <w:r w:rsidR="00EE26F3" w:rsidRPr="00AC3CD7">
              <w:rPr>
                <w:rFonts w:asciiTheme="minorHAnsi" w:hAnsiTheme="minorHAnsi"/>
                <w:sz w:val="20"/>
                <w:szCs w:val="20"/>
              </w:rPr>
              <w:t>%</w:t>
            </w:r>
          </w:p>
        </w:tc>
      </w:tr>
      <w:tr w:rsidR="00EE26F3" w:rsidRPr="003A3197" w14:paraId="68B2FF1E" w14:textId="77777777" w:rsidTr="009472DB">
        <w:tblPrEx>
          <w:tblW w:w="0" w:type="auto"/>
          <w:tblInd w:w="250" w:type="dxa"/>
          <w:tblLayout w:type="fixed"/>
          <w:tblPrExChange w:id="362" w:author="Bronislav Chramcov" w:date="2018-11-15T15:22:00Z">
            <w:tblPrEx>
              <w:tblW w:w="0" w:type="auto"/>
              <w:tblInd w:w="250" w:type="dxa"/>
              <w:tblLayout w:type="fixed"/>
            </w:tblPrEx>
          </w:tblPrExChange>
        </w:tblPrEx>
        <w:trPr>
          <w:trHeight w:val="284"/>
          <w:trPrChange w:id="363" w:author="Bronislav Chramcov" w:date="2018-11-15T15:22:00Z">
            <w:trPr>
              <w:trHeight w:val="170"/>
            </w:trPr>
          </w:trPrChange>
        </w:trPr>
        <w:tc>
          <w:tcPr>
            <w:tcW w:w="4961" w:type="dxa"/>
            <w:noWrap/>
            <w:hideMark/>
            <w:tcPrChange w:id="364" w:author="Bronislav Chramcov" w:date="2018-11-15T15:22:00Z">
              <w:tcPr>
                <w:tcW w:w="4961" w:type="dxa"/>
                <w:noWrap/>
                <w:hideMark/>
              </w:tcPr>
            </w:tcPrChange>
          </w:tcPr>
          <w:p w14:paraId="31C52360" w14:textId="01F09518" w:rsidR="00914151" w:rsidRPr="00AC3CD7" w:rsidRDefault="00372936">
            <w:pPr>
              <w:rPr>
                <w:rFonts w:asciiTheme="minorHAnsi" w:hAnsiTheme="minorHAnsi"/>
                <w:sz w:val="20"/>
                <w:szCs w:val="20"/>
              </w:rPr>
              <w:pPrChange w:id="365" w:author="Bronislav Chramcov" w:date="2018-11-15T15:22:00Z">
                <w:pPr>
                  <w:spacing w:before="20" w:after="20"/>
                </w:pPr>
              </w:pPrChange>
            </w:pPr>
            <w:r w:rsidRPr="00AC3CD7">
              <w:rPr>
                <w:rFonts w:asciiTheme="minorHAnsi" w:hAnsiTheme="minorHAnsi"/>
                <w:sz w:val="20"/>
                <w:szCs w:val="20"/>
              </w:rPr>
              <w:t>Mathematics Interdisciplinary Applications</w:t>
            </w:r>
          </w:p>
        </w:tc>
        <w:tc>
          <w:tcPr>
            <w:tcW w:w="1843" w:type="dxa"/>
            <w:noWrap/>
            <w:hideMark/>
            <w:tcPrChange w:id="366" w:author="Bronislav Chramcov" w:date="2018-11-15T15:22:00Z">
              <w:tcPr>
                <w:tcW w:w="1843" w:type="dxa"/>
                <w:noWrap/>
                <w:hideMark/>
              </w:tcPr>
            </w:tcPrChange>
          </w:tcPr>
          <w:p w14:paraId="72EAFA3B" w14:textId="77777777" w:rsidR="00914151" w:rsidRPr="00AC3CD7" w:rsidRDefault="00914151">
            <w:pPr>
              <w:jc w:val="center"/>
              <w:rPr>
                <w:rFonts w:asciiTheme="minorHAnsi" w:hAnsiTheme="minorHAnsi"/>
                <w:sz w:val="20"/>
                <w:szCs w:val="20"/>
              </w:rPr>
              <w:pPrChange w:id="367" w:author="Bronislav Chramcov" w:date="2018-11-15T15:22:00Z">
                <w:pPr>
                  <w:spacing w:before="20" w:after="20"/>
                  <w:jc w:val="center"/>
                </w:pPr>
              </w:pPrChange>
            </w:pPr>
            <w:r w:rsidRPr="00AC3CD7">
              <w:rPr>
                <w:rFonts w:asciiTheme="minorHAnsi" w:hAnsiTheme="minorHAnsi"/>
                <w:sz w:val="20"/>
                <w:szCs w:val="20"/>
              </w:rPr>
              <w:t>10</w:t>
            </w:r>
          </w:p>
        </w:tc>
        <w:tc>
          <w:tcPr>
            <w:tcW w:w="2126" w:type="dxa"/>
            <w:noWrap/>
            <w:hideMark/>
            <w:tcPrChange w:id="368" w:author="Bronislav Chramcov" w:date="2018-11-15T15:22:00Z">
              <w:tcPr>
                <w:tcW w:w="2126" w:type="dxa"/>
                <w:noWrap/>
                <w:hideMark/>
              </w:tcPr>
            </w:tcPrChange>
          </w:tcPr>
          <w:p w14:paraId="3B8E99E7" w14:textId="592305E9" w:rsidR="00914151" w:rsidRPr="00AC3CD7" w:rsidRDefault="00914151">
            <w:pPr>
              <w:jc w:val="center"/>
              <w:rPr>
                <w:rFonts w:asciiTheme="minorHAnsi" w:hAnsiTheme="minorHAnsi"/>
                <w:sz w:val="20"/>
                <w:szCs w:val="20"/>
              </w:rPr>
              <w:pPrChange w:id="369" w:author="Bronislav Chramcov" w:date="2018-11-15T15:22:00Z">
                <w:pPr>
                  <w:spacing w:before="20" w:after="20"/>
                  <w:jc w:val="center"/>
                </w:pPr>
              </w:pPrChange>
            </w:pPr>
            <w:r w:rsidRPr="00AC3CD7">
              <w:rPr>
                <w:rFonts w:asciiTheme="minorHAnsi" w:hAnsiTheme="minorHAnsi"/>
                <w:sz w:val="20"/>
                <w:szCs w:val="20"/>
              </w:rPr>
              <w:t>1,6</w:t>
            </w:r>
            <w:r w:rsidR="00EE26F3" w:rsidRPr="00AC3CD7">
              <w:rPr>
                <w:rFonts w:asciiTheme="minorHAnsi" w:hAnsiTheme="minorHAnsi"/>
                <w:sz w:val="20"/>
                <w:szCs w:val="20"/>
              </w:rPr>
              <w:t>%</w:t>
            </w:r>
          </w:p>
        </w:tc>
      </w:tr>
      <w:tr w:rsidR="00EE26F3" w:rsidRPr="003A3197" w14:paraId="178AA9ED" w14:textId="77777777" w:rsidTr="009472DB">
        <w:tblPrEx>
          <w:tblW w:w="0" w:type="auto"/>
          <w:tblInd w:w="250" w:type="dxa"/>
          <w:tblLayout w:type="fixed"/>
          <w:tblPrExChange w:id="370" w:author="Bronislav Chramcov" w:date="2018-11-15T15:22:00Z">
            <w:tblPrEx>
              <w:tblW w:w="0" w:type="auto"/>
              <w:tblInd w:w="250" w:type="dxa"/>
              <w:tblLayout w:type="fixed"/>
            </w:tblPrEx>
          </w:tblPrExChange>
        </w:tblPrEx>
        <w:trPr>
          <w:trHeight w:val="284"/>
          <w:trPrChange w:id="371" w:author="Bronislav Chramcov" w:date="2018-11-15T15:22:00Z">
            <w:trPr>
              <w:trHeight w:val="170"/>
            </w:trPr>
          </w:trPrChange>
        </w:trPr>
        <w:tc>
          <w:tcPr>
            <w:tcW w:w="4961" w:type="dxa"/>
            <w:noWrap/>
            <w:hideMark/>
            <w:tcPrChange w:id="372" w:author="Bronislav Chramcov" w:date="2018-11-15T15:22:00Z">
              <w:tcPr>
                <w:tcW w:w="4961" w:type="dxa"/>
                <w:noWrap/>
                <w:hideMark/>
              </w:tcPr>
            </w:tcPrChange>
          </w:tcPr>
          <w:p w14:paraId="35F217B0" w14:textId="272E6B5F" w:rsidR="00914151" w:rsidRPr="00AC3CD7" w:rsidRDefault="00372936">
            <w:pPr>
              <w:rPr>
                <w:rFonts w:asciiTheme="minorHAnsi" w:hAnsiTheme="minorHAnsi"/>
                <w:sz w:val="20"/>
                <w:szCs w:val="20"/>
              </w:rPr>
              <w:pPrChange w:id="373" w:author="Bronislav Chramcov" w:date="2018-11-15T15:22:00Z">
                <w:pPr>
                  <w:spacing w:before="20" w:after="20"/>
                </w:pPr>
              </w:pPrChange>
            </w:pPr>
            <w:r w:rsidRPr="00AC3CD7">
              <w:rPr>
                <w:rFonts w:asciiTheme="minorHAnsi" w:hAnsiTheme="minorHAnsi"/>
                <w:sz w:val="20"/>
                <w:szCs w:val="20"/>
              </w:rPr>
              <w:t>Mechanics</w:t>
            </w:r>
          </w:p>
        </w:tc>
        <w:tc>
          <w:tcPr>
            <w:tcW w:w="1843" w:type="dxa"/>
            <w:noWrap/>
            <w:hideMark/>
            <w:tcPrChange w:id="374" w:author="Bronislav Chramcov" w:date="2018-11-15T15:22:00Z">
              <w:tcPr>
                <w:tcW w:w="1843" w:type="dxa"/>
                <w:noWrap/>
                <w:hideMark/>
              </w:tcPr>
            </w:tcPrChange>
          </w:tcPr>
          <w:p w14:paraId="23838318" w14:textId="77777777" w:rsidR="00914151" w:rsidRPr="00AC3CD7" w:rsidRDefault="00914151">
            <w:pPr>
              <w:jc w:val="center"/>
              <w:rPr>
                <w:rFonts w:asciiTheme="minorHAnsi" w:hAnsiTheme="minorHAnsi"/>
                <w:sz w:val="20"/>
                <w:szCs w:val="20"/>
              </w:rPr>
              <w:pPrChange w:id="375" w:author="Bronislav Chramcov" w:date="2018-11-15T15:22:00Z">
                <w:pPr>
                  <w:spacing w:before="20" w:after="20"/>
                  <w:jc w:val="center"/>
                </w:pPr>
              </w:pPrChange>
            </w:pPr>
            <w:r w:rsidRPr="00AC3CD7">
              <w:rPr>
                <w:rFonts w:asciiTheme="minorHAnsi" w:hAnsiTheme="minorHAnsi"/>
                <w:sz w:val="20"/>
                <w:szCs w:val="20"/>
              </w:rPr>
              <w:t>8</w:t>
            </w:r>
          </w:p>
        </w:tc>
        <w:tc>
          <w:tcPr>
            <w:tcW w:w="2126" w:type="dxa"/>
            <w:noWrap/>
            <w:hideMark/>
            <w:tcPrChange w:id="376" w:author="Bronislav Chramcov" w:date="2018-11-15T15:22:00Z">
              <w:tcPr>
                <w:tcW w:w="2126" w:type="dxa"/>
                <w:noWrap/>
                <w:hideMark/>
              </w:tcPr>
            </w:tcPrChange>
          </w:tcPr>
          <w:p w14:paraId="0749067D" w14:textId="2FA6A48C" w:rsidR="00914151" w:rsidRPr="00AC3CD7" w:rsidRDefault="00914151">
            <w:pPr>
              <w:jc w:val="center"/>
              <w:rPr>
                <w:rFonts w:asciiTheme="minorHAnsi" w:hAnsiTheme="minorHAnsi"/>
                <w:sz w:val="20"/>
                <w:szCs w:val="20"/>
              </w:rPr>
              <w:pPrChange w:id="377" w:author="Bronislav Chramcov" w:date="2018-11-15T15:22:00Z">
                <w:pPr>
                  <w:spacing w:before="20" w:after="20"/>
                  <w:jc w:val="center"/>
                </w:pPr>
              </w:pPrChange>
            </w:pPr>
            <w:r w:rsidRPr="00AC3CD7">
              <w:rPr>
                <w:rFonts w:asciiTheme="minorHAnsi" w:hAnsiTheme="minorHAnsi"/>
                <w:sz w:val="20"/>
                <w:szCs w:val="20"/>
              </w:rPr>
              <w:t>1,3</w:t>
            </w:r>
            <w:r w:rsidR="00EE26F3" w:rsidRPr="00AC3CD7">
              <w:rPr>
                <w:rFonts w:asciiTheme="minorHAnsi" w:hAnsiTheme="minorHAnsi"/>
                <w:sz w:val="20"/>
                <w:szCs w:val="20"/>
              </w:rPr>
              <w:t>%</w:t>
            </w:r>
          </w:p>
        </w:tc>
      </w:tr>
      <w:tr w:rsidR="00EE26F3" w:rsidRPr="003A3197" w14:paraId="74D01B39" w14:textId="77777777" w:rsidTr="009472DB">
        <w:tblPrEx>
          <w:tblW w:w="0" w:type="auto"/>
          <w:tblInd w:w="250" w:type="dxa"/>
          <w:tblLayout w:type="fixed"/>
          <w:tblPrExChange w:id="378" w:author="Bronislav Chramcov" w:date="2018-11-15T15:22:00Z">
            <w:tblPrEx>
              <w:tblW w:w="0" w:type="auto"/>
              <w:tblInd w:w="250" w:type="dxa"/>
              <w:tblLayout w:type="fixed"/>
            </w:tblPrEx>
          </w:tblPrExChange>
        </w:tblPrEx>
        <w:trPr>
          <w:trHeight w:val="284"/>
          <w:trPrChange w:id="379" w:author="Bronislav Chramcov" w:date="2018-11-15T15:22:00Z">
            <w:trPr>
              <w:trHeight w:val="170"/>
            </w:trPr>
          </w:trPrChange>
        </w:trPr>
        <w:tc>
          <w:tcPr>
            <w:tcW w:w="4961" w:type="dxa"/>
            <w:noWrap/>
            <w:hideMark/>
            <w:tcPrChange w:id="380" w:author="Bronislav Chramcov" w:date="2018-11-15T15:22:00Z">
              <w:tcPr>
                <w:tcW w:w="4961" w:type="dxa"/>
                <w:noWrap/>
                <w:hideMark/>
              </w:tcPr>
            </w:tcPrChange>
          </w:tcPr>
          <w:p w14:paraId="3DA5ABA2" w14:textId="5272E3C2" w:rsidR="00914151" w:rsidRPr="00AC3CD7" w:rsidRDefault="00372936">
            <w:pPr>
              <w:rPr>
                <w:rFonts w:asciiTheme="minorHAnsi" w:hAnsiTheme="minorHAnsi"/>
                <w:sz w:val="20"/>
                <w:szCs w:val="20"/>
              </w:rPr>
              <w:pPrChange w:id="381" w:author="Bronislav Chramcov" w:date="2018-11-15T15:22:00Z">
                <w:pPr>
                  <w:spacing w:before="20" w:after="20"/>
                </w:pPr>
              </w:pPrChange>
            </w:pPr>
            <w:r w:rsidRPr="00AC3CD7">
              <w:rPr>
                <w:rFonts w:asciiTheme="minorHAnsi" w:hAnsiTheme="minorHAnsi"/>
                <w:sz w:val="20"/>
                <w:szCs w:val="20"/>
              </w:rPr>
              <w:t>Computer Science Cybernetics</w:t>
            </w:r>
          </w:p>
        </w:tc>
        <w:tc>
          <w:tcPr>
            <w:tcW w:w="1843" w:type="dxa"/>
            <w:noWrap/>
            <w:hideMark/>
            <w:tcPrChange w:id="382" w:author="Bronislav Chramcov" w:date="2018-11-15T15:22:00Z">
              <w:tcPr>
                <w:tcW w:w="1843" w:type="dxa"/>
                <w:noWrap/>
                <w:hideMark/>
              </w:tcPr>
            </w:tcPrChange>
          </w:tcPr>
          <w:p w14:paraId="17B64B15" w14:textId="77777777" w:rsidR="00914151" w:rsidRPr="00AC3CD7" w:rsidRDefault="00914151">
            <w:pPr>
              <w:jc w:val="center"/>
              <w:rPr>
                <w:rFonts w:asciiTheme="minorHAnsi" w:hAnsiTheme="minorHAnsi"/>
                <w:sz w:val="20"/>
                <w:szCs w:val="20"/>
              </w:rPr>
              <w:pPrChange w:id="383"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384" w:author="Bronislav Chramcov" w:date="2018-11-15T15:22:00Z">
              <w:tcPr>
                <w:tcW w:w="2126" w:type="dxa"/>
                <w:noWrap/>
                <w:hideMark/>
              </w:tcPr>
            </w:tcPrChange>
          </w:tcPr>
          <w:p w14:paraId="476B2751" w14:textId="27034DBA" w:rsidR="00914151" w:rsidRPr="00AC3CD7" w:rsidRDefault="00914151">
            <w:pPr>
              <w:jc w:val="center"/>
              <w:rPr>
                <w:rFonts w:asciiTheme="minorHAnsi" w:hAnsiTheme="minorHAnsi"/>
                <w:sz w:val="20"/>
                <w:szCs w:val="20"/>
              </w:rPr>
              <w:pPrChange w:id="385"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47A907E1" w14:textId="77777777" w:rsidTr="009472DB">
        <w:tblPrEx>
          <w:tblW w:w="0" w:type="auto"/>
          <w:tblInd w:w="250" w:type="dxa"/>
          <w:tblLayout w:type="fixed"/>
          <w:tblPrExChange w:id="386" w:author="Bronislav Chramcov" w:date="2018-11-15T15:22:00Z">
            <w:tblPrEx>
              <w:tblW w:w="0" w:type="auto"/>
              <w:tblInd w:w="250" w:type="dxa"/>
              <w:tblLayout w:type="fixed"/>
            </w:tblPrEx>
          </w:tblPrExChange>
        </w:tblPrEx>
        <w:trPr>
          <w:trHeight w:val="284"/>
          <w:trPrChange w:id="387" w:author="Bronislav Chramcov" w:date="2018-11-15T15:22:00Z">
            <w:trPr>
              <w:trHeight w:val="170"/>
            </w:trPr>
          </w:trPrChange>
        </w:trPr>
        <w:tc>
          <w:tcPr>
            <w:tcW w:w="4961" w:type="dxa"/>
            <w:noWrap/>
            <w:hideMark/>
            <w:tcPrChange w:id="388" w:author="Bronislav Chramcov" w:date="2018-11-15T15:22:00Z">
              <w:tcPr>
                <w:tcW w:w="4961" w:type="dxa"/>
                <w:noWrap/>
                <w:hideMark/>
              </w:tcPr>
            </w:tcPrChange>
          </w:tcPr>
          <w:p w14:paraId="6EB160E0" w14:textId="212EDDAC" w:rsidR="00914151" w:rsidRPr="00AC3CD7" w:rsidRDefault="00372936">
            <w:pPr>
              <w:rPr>
                <w:rFonts w:asciiTheme="minorHAnsi" w:hAnsiTheme="minorHAnsi"/>
                <w:sz w:val="20"/>
                <w:szCs w:val="20"/>
              </w:rPr>
              <w:pPrChange w:id="389" w:author="Bronislav Chramcov" w:date="2018-11-15T15:22:00Z">
                <w:pPr>
                  <w:spacing w:before="20" w:after="20"/>
                </w:pPr>
              </w:pPrChange>
            </w:pPr>
            <w:r w:rsidRPr="00AC3CD7">
              <w:rPr>
                <w:rFonts w:asciiTheme="minorHAnsi" w:hAnsiTheme="minorHAnsi"/>
                <w:sz w:val="20"/>
                <w:szCs w:val="20"/>
              </w:rPr>
              <w:t>Computer Science Hardware Architecture</w:t>
            </w:r>
          </w:p>
        </w:tc>
        <w:tc>
          <w:tcPr>
            <w:tcW w:w="1843" w:type="dxa"/>
            <w:noWrap/>
            <w:hideMark/>
            <w:tcPrChange w:id="390" w:author="Bronislav Chramcov" w:date="2018-11-15T15:22:00Z">
              <w:tcPr>
                <w:tcW w:w="1843" w:type="dxa"/>
                <w:noWrap/>
                <w:hideMark/>
              </w:tcPr>
            </w:tcPrChange>
          </w:tcPr>
          <w:p w14:paraId="25DE654A" w14:textId="77777777" w:rsidR="00914151" w:rsidRPr="00AC3CD7" w:rsidRDefault="00914151">
            <w:pPr>
              <w:jc w:val="center"/>
              <w:rPr>
                <w:rFonts w:asciiTheme="minorHAnsi" w:hAnsiTheme="minorHAnsi"/>
                <w:sz w:val="20"/>
                <w:szCs w:val="20"/>
              </w:rPr>
              <w:pPrChange w:id="391"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392" w:author="Bronislav Chramcov" w:date="2018-11-15T15:22:00Z">
              <w:tcPr>
                <w:tcW w:w="2126" w:type="dxa"/>
                <w:noWrap/>
                <w:hideMark/>
              </w:tcPr>
            </w:tcPrChange>
          </w:tcPr>
          <w:p w14:paraId="5FE0A1B8" w14:textId="44C99B42" w:rsidR="00914151" w:rsidRPr="00AC3CD7" w:rsidRDefault="00914151">
            <w:pPr>
              <w:jc w:val="center"/>
              <w:rPr>
                <w:rFonts w:asciiTheme="minorHAnsi" w:hAnsiTheme="minorHAnsi"/>
                <w:sz w:val="20"/>
                <w:szCs w:val="20"/>
              </w:rPr>
              <w:pPrChange w:id="393"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7BD38945" w14:textId="77777777" w:rsidTr="009472DB">
        <w:tblPrEx>
          <w:tblW w:w="0" w:type="auto"/>
          <w:tblInd w:w="250" w:type="dxa"/>
          <w:tblLayout w:type="fixed"/>
          <w:tblPrExChange w:id="394" w:author="Bronislav Chramcov" w:date="2018-11-15T15:22:00Z">
            <w:tblPrEx>
              <w:tblW w:w="0" w:type="auto"/>
              <w:tblInd w:w="250" w:type="dxa"/>
              <w:tblLayout w:type="fixed"/>
            </w:tblPrEx>
          </w:tblPrExChange>
        </w:tblPrEx>
        <w:trPr>
          <w:trHeight w:val="285"/>
          <w:trPrChange w:id="395" w:author="Bronislav Chramcov" w:date="2018-11-15T15:22:00Z">
            <w:trPr>
              <w:trHeight w:val="170"/>
            </w:trPr>
          </w:trPrChange>
        </w:trPr>
        <w:tc>
          <w:tcPr>
            <w:tcW w:w="4961" w:type="dxa"/>
            <w:noWrap/>
            <w:hideMark/>
            <w:tcPrChange w:id="396" w:author="Bronislav Chramcov" w:date="2018-11-15T15:22:00Z">
              <w:tcPr>
                <w:tcW w:w="4961" w:type="dxa"/>
                <w:noWrap/>
                <w:hideMark/>
              </w:tcPr>
            </w:tcPrChange>
          </w:tcPr>
          <w:p w14:paraId="3AA01C21" w14:textId="3A85ECFA" w:rsidR="00914151" w:rsidRPr="00AC3CD7" w:rsidRDefault="00372936">
            <w:pPr>
              <w:rPr>
                <w:rFonts w:asciiTheme="minorHAnsi" w:hAnsiTheme="minorHAnsi"/>
                <w:sz w:val="20"/>
                <w:szCs w:val="20"/>
              </w:rPr>
              <w:pPrChange w:id="397" w:author="Bronislav Chramcov" w:date="2018-11-15T15:22:00Z">
                <w:pPr>
                  <w:spacing w:before="20" w:after="20"/>
                </w:pPr>
              </w:pPrChange>
            </w:pPr>
            <w:r w:rsidRPr="00AC3CD7">
              <w:rPr>
                <w:rFonts w:asciiTheme="minorHAnsi" w:hAnsiTheme="minorHAnsi"/>
                <w:sz w:val="20"/>
                <w:szCs w:val="20"/>
              </w:rPr>
              <w:t>Multidisciplinary Sciences</w:t>
            </w:r>
          </w:p>
        </w:tc>
        <w:tc>
          <w:tcPr>
            <w:tcW w:w="1843" w:type="dxa"/>
            <w:noWrap/>
            <w:hideMark/>
            <w:tcPrChange w:id="398" w:author="Bronislav Chramcov" w:date="2018-11-15T15:22:00Z">
              <w:tcPr>
                <w:tcW w:w="1843" w:type="dxa"/>
                <w:noWrap/>
                <w:hideMark/>
              </w:tcPr>
            </w:tcPrChange>
          </w:tcPr>
          <w:p w14:paraId="2B63EC37" w14:textId="77777777" w:rsidR="00914151" w:rsidRPr="00AC3CD7" w:rsidRDefault="00914151">
            <w:pPr>
              <w:jc w:val="center"/>
              <w:rPr>
                <w:rFonts w:asciiTheme="minorHAnsi" w:hAnsiTheme="minorHAnsi"/>
                <w:sz w:val="20"/>
                <w:szCs w:val="20"/>
              </w:rPr>
              <w:pPrChange w:id="399"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400" w:author="Bronislav Chramcov" w:date="2018-11-15T15:22:00Z">
              <w:tcPr>
                <w:tcW w:w="2126" w:type="dxa"/>
                <w:noWrap/>
                <w:hideMark/>
              </w:tcPr>
            </w:tcPrChange>
          </w:tcPr>
          <w:p w14:paraId="3369C5BC" w14:textId="0555FFC8" w:rsidR="00914151" w:rsidRPr="00AC3CD7" w:rsidRDefault="00914151">
            <w:pPr>
              <w:jc w:val="center"/>
              <w:rPr>
                <w:rFonts w:asciiTheme="minorHAnsi" w:hAnsiTheme="minorHAnsi"/>
                <w:sz w:val="20"/>
                <w:szCs w:val="20"/>
              </w:rPr>
              <w:pPrChange w:id="401"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3BCF6DC5" w14:textId="77777777" w:rsidTr="009472DB">
        <w:tblPrEx>
          <w:tblW w:w="0" w:type="auto"/>
          <w:tblInd w:w="250" w:type="dxa"/>
          <w:tblLayout w:type="fixed"/>
          <w:tblPrExChange w:id="402" w:author="Bronislav Chramcov" w:date="2018-11-15T15:22:00Z">
            <w:tblPrEx>
              <w:tblW w:w="0" w:type="auto"/>
              <w:tblInd w:w="250" w:type="dxa"/>
              <w:tblLayout w:type="fixed"/>
            </w:tblPrEx>
          </w:tblPrExChange>
        </w:tblPrEx>
        <w:trPr>
          <w:trHeight w:val="284"/>
          <w:trPrChange w:id="403" w:author="Bronislav Chramcov" w:date="2018-11-15T15:22:00Z">
            <w:trPr>
              <w:trHeight w:val="170"/>
            </w:trPr>
          </w:trPrChange>
        </w:trPr>
        <w:tc>
          <w:tcPr>
            <w:tcW w:w="4961" w:type="dxa"/>
            <w:noWrap/>
            <w:hideMark/>
            <w:tcPrChange w:id="404" w:author="Bronislav Chramcov" w:date="2018-11-15T15:22:00Z">
              <w:tcPr>
                <w:tcW w:w="4961" w:type="dxa"/>
                <w:noWrap/>
                <w:hideMark/>
              </w:tcPr>
            </w:tcPrChange>
          </w:tcPr>
          <w:p w14:paraId="7D46234F" w14:textId="58D53667" w:rsidR="00914151" w:rsidRPr="00AC3CD7" w:rsidRDefault="00372936">
            <w:pPr>
              <w:rPr>
                <w:rFonts w:asciiTheme="minorHAnsi" w:hAnsiTheme="minorHAnsi"/>
                <w:sz w:val="20"/>
                <w:szCs w:val="20"/>
              </w:rPr>
              <w:pPrChange w:id="405" w:author="Bronislav Chramcov" w:date="2018-11-15T15:22:00Z">
                <w:pPr>
                  <w:spacing w:before="20" w:after="20"/>
                </w:pPr>
              </w:pPrChange>
            </w:pPr>
            <w:r w:rsidRPr="00AC3CD7">
              <w:rPr>
                <w:rFonts w:asciiTheme="minorHAnsi" w:hAnsiTheme="minorHAnsi"/>
                <w:sz w:val="20"/>
                <w:szCs w:val="20"/>
              </w:rPr>
              <w:t>Mathematics</w:t>
            </w:r>
          </w:p>
        </w:tc>
        <w:tc>
          <w:tcPr>
            <w:tcW w:w="1843" w:type="dxa"/>
            <w:noWrap/>
            <w:hideMark/>
            <w:tcPrChange w:id="406" w:author="Bronislav Chramcov" w:date="2018-11-15T15:22:00Z">
              <w:tcPr>
                <w:tcW w:w="1843" w:type="dxa"/>
                <w:noWrap/>
                <w:hideMark/>
              </w:tcPr>
            </w:tcPrChange>
          </w:tcPr>
          <w:p w14:paraId="06C588A9" w14:textId="77777777" w:rsidR="00914151" w:rsidRPr="00AC3CD7" w:rsidRDefault="00914151">
            <w:pPr>
              <w:jc w:val="center"/>
              <w:rPr>
                <w:rFonts w:asciiTheme="minorHAnsi" w:hAnsiTheme="minorHAnsi"/>
                <w:sz w:val="20"/>
                <w:szCs w:val="20"/>
              </w:rPr>
              <w:pPrChange w:id="407" w:author="Bronislav Chramcov" w:date="2018-11-15T15:22:00Z">
                <w:pPr>
                  <w:spacing w:before="20" w:after="20"/>
                  <w:jc w:val="center"/>
                </w:pPr>
              </w:pPrChange>
            </w:pPr>
            <w:r w:rsidRPr="00AC3CD7">
              <w:rPr>
                <w:rFonts w:asciiTheme="minorHAnsi" w:hAnsiTheme="minorHAnsi"/>
                <w:sz w:val="20"/>
                <w:szCs w:val="20"/>
              </w:rPr>
              <w:t>6</w:t>
            </w:r>
          </w:p>
        </w:tc>
        <w:tc>
          <w:tcPr>
            <w:tcW w:w="2126" w:type="dxa"/>
            <w:noWrap/>
            <w:hideMark/>
            <w:tcPrChange w:id="408" w:author="Bronislav Chramcov" w:date="2018-11-15T15:22:00Z">
              <w:tcPr>
                <w:tcW w:w="2126" w:type="dxa"/>
                <w:noWrap/>
                <w:hideMark/>
              </w:tcPr>
            </w:tcPrChange>
          </w:tcPr>
          <w:p w14:paraId="631871B7" w14:textId="4F42561A" w:rsidR="00914151" w:rsidRPr="00AC3CD7" w:rsidRDefault="00914151">
            <w:pPr>
              <w:jc w:val="center"/>
              <w:rPr>
                <w:rFonts w:asciiTheme="minorHAnsi" w:hAnsiTheme="minorHAnsi"/>
                <w:sz w:val="20"/>
                <w:szCs w:val="20"/>
              </w:rPr>
              <w:pPrChange w:id="409" w:author="Bronislav Chramcov" w:date="2018-11-15T15:22:00Z">
                <w:pPr>
                  <w:spacing w:before="20" w:after="20"/>
                  <w:jc w:val="center"/>
                </w:pPr>
              </w:pPrChange>
            </w:pPr>
            <w:r w:rsidRPr="00AC3CD7">
              <w:rPr>
                <w:rFonts w:asciiTheme="minorHAnsi" w:hAnsiTheme="minorHAnsi"/>
                <w:sz w:val="20"/>
                <w:szCs w:val="20"/>
              </w:rPr>
              <w:t>1,0</w:t>
            </w:r>
            <w:r w:rsidR="00EE26F3" w:rsidRPr="00AC3CD7">
              <w:rPr>
                <w:rFonts w:asciiTheme="minorHAnsi" w:hAnsiTheme="minorHAnsi"/>
                <w:sz w:val="20"/>
                <w:szCs w:val="20"/>
              </w:rPr>
              <w:t>%</w:t>
            </w:r>
          </w:p>
        </w:tc>
      </w:tr>
      <w:tr w:rsidR="00EE26F3" w:rsidRPr="003A3197" w14:paraId="46264BE6" w14:textId="77777777" w:rsidTr="009472DB">
        <w:tblPrEx>
          <w:tblW w:w="0" w:type="auto"/>
          <w:tblInd w:w="250" w:type="dxa"/>
          <w:tblLayout w:type="fixed"/>
          <w:tblPrExChange w:id="410" w:author="Bronislav Chramcov" w:date="2018-11-15T15:22:00Z">
            <w:tblPrEx>
              <w:tblW w:w="0" w:type="auto"/>
              <w:tblInd w:w="250" w:type="dxa"/>
              <w:tblLayout w:type="fixed"/>
            </w:tblPrEx>
          </w:tblPrExChange>
        </w:tblPrEx>
        <w:trPr>
          <w:trHeight w:val="284"/>
          <w:trPrChange w:id="411" w:author="Bronislav Chramcov" w:date="2018-11-15T15:22:00Z">
            <w:trPr>
              <w:trHeight w:val="170"/>
            </w:trPr>
          </w:trPrChange>
        </w:trPr>
        <w:tc>
          <w:tcPr>
            <w:tcW w:w="4961" w:type="dxa"/>
            <w:noWrap/>
            <w:hideMark/>
            <w:tcPrChange w:id="412" w:author="Bronislav Chramcov" w:date="2018-11-15T15:22:00Z">
              <w:tcPr>
                <w:tcW w:w="4961" w:type="dxa"/>
                <w:noWrap/>
                <w:hideMark/>
              </w:tcPr>
            </w:tcPrChange>
          </w:tcPr>
          <w:p w14:paraId="1FB2F4D0" w14:textId="1D91D172" w:rsidR="00914151" w:rsidRPr="00AC3CD7" w:rsidRDefault="00372936">
            <w:pPr>
              <w:rPr>
                <w:rFonts w:asciiTheme="minorHAnsi" w:hAnsiTheme="minorHAnsi"/>
                <w:sz w:val="20"/>
                <w:szCs w:val="20"/>
              </w:rPr>
              <w:pPrChange w:id="413" w:author="Bronislav Chramcov" w:date="2018-11-15T15:22:00Z">
                <w:pPr>
                  <w:spacing w:before="20" w:after="20"/>
                </w:pPr>
              </w:pPrChange>
            </w:pPr>
            <w:r w:rsidRPr="00AC3CD7">
              <w:rPr>
                <w:rFonts w:asciiTheme="minorHAnsi" w:hAnsiTheme="minorHAnsi"/>
                <w:sz w:val="20"/>
                <w:szCs w:val="20"/>
              </w:rPr>
              <w:t>Education Scientific Disciplines</w:t>
            </w:r>
          </w:p>
        </w:tc>
        <w:tc>
          <w:tcPr>
            <w:tcW w:w="1843" w:type="dxa"/>
            <w:noWrap/>
            <w:hideMark/>
            <w:tcPrChange w:id="414" w:author="Bronislav Chramcov" w:date="2018-11-15T15:22:00Z">
              <w:tcPr>
                <w:tcW w:w="1843" w:type="dxa"/>
                <w:noWrap/>
                <w:hideMark/>
              </w:tcPr>
            </w:tcPrChange>
          </w:tcPr>
          <w:p w14:paraId="2F6685A9" w14:textId="77777777" w:rsidR="00914151" w:rsidRPr="00AC3CD7" w:rsidRDefault="00914151">
            <w:pPr>
              <w:jc w:val="center"/>
              <w:rPr>
                <w:rFonts w:asciiTheme="minorHAnsi" w:hAnsiTheme="minorHAnsi"/>
                <w:sz w:val="20"/>
                <w:szCs w:val="20"/>
              </w:rPr>
              <w:pPrChange w:id="415" w:author="Bronislav Chramcov" w:date="2018-11-15T15:22:00Z">
                <w:pPr>
                  <w:spacing w:before="20" w:after="20"/>
                  <w:jc w:val="center"/>
                </w:pPr>
              </w:pPrChange>
            </w:pPr>
            <w:r w:rsidRPr="00AC3CD7">
              <w:rPr>
                <w:rFonts w:asciiTheme="minorHAnsi" w:hAnsiTheme="minorHAnsi"/>
                <w:sz w:val="20"/>
                <w:szCs w:val="20"/>
              </w:rPr>
              <w:t>5</w:t>
            </w:r>
          </w:p>
        </w:tc>
        <w:tc>
          <w:tcPr>
            <w:tcW w:w="2126" w:type="dxa"/>
            <w:noWrap/>
            <w:hideMark/>
            <w:tcPrChange w:id="416" w:author="Bronislav Chramcov" w:date="2018-11-15T15:22:00Z">
              <w:tcPr>
                <w:tcW w:w="2126" w:type="dxa"/>
                <w:noWrap/>
                <w:hideMark/>
              </w:tcPr>
            </w:tcPrChange>
          </w:tcPr>
          <w:p w14:paraId="0B2283C8" w14:textId="3EEDF0FF" w:rsidR="00914151" w:rsidRPr="00AC3CD7" w:rsidRDefault="00914151">
            <w:pPr>
              <w:jc w:val="center"/>
              <w:rPr>
                <w:rFonts w:asciiTheme="minorHAnsi" w:hAnsiTheme="minorHAnsi"/>
                <w:sz w:val="20"/>
                <w:szCs w:val="20"/>
              </w:rPr>
              <w:pPrChange w:id="417" w:author="Bronislav Chramcov" w:date="2018-11-15T15:22:00Z">
                <w:pPr>
                  <w:spacing w:before="20" w:after="20"/>
                  <w:jc w:val="center"/>
                </w:pPr>
              </w:pPrChange>
            </w:pPr>
            <w:r w:rsidRPr="00AC3CD7">
              <w:rPr>
                <w:rFonts w:asciiTheme="minorHAnsi" w:hAnsiTheme="minorHAnsi"/>
                <w:sz w:val="20"/>
                <w:szCs w:val="20"/>
              </w:rPr>
              <w:t>0,8</w:t>
            </w:r>
            <w:r w:rsidR="00EE26F3" w:rsidRPr="00AC3CD7">
              <w:rPr>
                <w:rFonts w:asciiTheme="minorHAnsi" w:hAnsiTheme="minorHAnsi"/>
                <w:sz w:val="20"/>
                <w:szCs w:val="20"/>
              </w:rPr>
              <w:t>%</w:t>
            </w:r>
          </w:p>
        </w:tc>
      </w:tr>
      <w:tr w:rsidR="00EE26F3" w:rsidRPr="003A3197" w14:paraId="775639A0" w14:textId="77777777" w:rsidTr="009472DB">
        <w:tblPrEx>
          <w:tblW w:w="0" w:type="auto"/>
          <w:tblInd w:w="250" w:type="dxa"/>
          <w:tblLayout w:type="fixed"/>
          <w:tblPrExChange w:id="418" w:author="Bronislav Chramcov" w:date="2018-11-15T15:22:00Z">
            <w:tblPrEx>
              <w:tblW w:w="0" w:type="auto"/>
              <w:tblInd w:w="250" w:type="dxa"/>
              <w:tblLayout w:type="fixed"/>
            </w:tblPrEx>
          </w:tblPrExChange>
        </w:tblPrEx>
        <w:trPr>
          <w:trHeight w:val="284"/>
          <w:trPrChange w:id="419" w:author="Bronislav Chramcov" w:date="2018-11-15T15:22:00Z">
            <w:trPr>
              <w:trHeight w:val="170"/>
            </w:trPr>
          </w:trPrChange>
        </w:trPr>
        <w:tc>
          <w:tcPr>
            <w:tcW w:w="4961" w:type="dxa"/>
            <w:noWrap/>
            <w:hideMark/>
            <w:tcPrChange w:id="420" w:author="Bronislav Chramcov" w:date="2018-11-15T15:22:00Z">
              <w:tcPr>
                <w:tcW w:w="4961" w:type="dxa"/>
                <w:noWrap/>
                <w:hideMark/>
              </w:tcPr>
            </w:tcPrChange>
          </w:tcPr>
          <w:p w14:paraId="463A91E4" w14:textId="32F5A9E6" w:rsidR="00914151" w:rsidRPr="00AC3CD7" w:rsidRDefault="00372936">
            <w:pPr>
              <w:rPr>
                <w:rFonts w:asciiTheme="minorHAnsi" w:hAnsiTheme="minorHAnsi"/>
                <w:sz w:val="20"/>
                <w:szCs w:val="20"/>
              </w:rPr>
              <w:pPrChange w:id="421" w:author="Bronislav Chramcov" w:date="2018-11-15T15:22:00Z">
                <w:pPr>
                  <w:spacing w:before="20" w:after="20"/>
                </w:pPr>
              </w:pPrChange>
            </w:pPr>
            <w:r w:rsidRPr="00AC3CD7">
              <w:rPr>
                <w:rFonts w:asciiTheme="minorHAnsi" w:hAnsiTheme="minorHAnsi"/>
                <w:sz w:val="20"/>
                <w:szCs w:val="20"/>
              </w:rPr>
              <w:t>Engineering Chemical</w:t>
            </w:r>
          </w:p>
        </w:tc>
        <w:tc>
          <w:tcPr>
            <w:tcW w:w="1843" w:type="dxa"/>
            <w:noWrap/>
            <w:hideMark/>
            <w:tcPrChange w:id="422" w:author="Bronislav Chramcov" w:date="2018-11-15T15:22:00Z">
              <w:tcPr>
                <w:tcW w:w="1843" w:type="dxa"/>
                <w:noWrap/>
                <w:hideMark/>
              </w:tcPr>
            </w:tcPrChange>
          </w:tcPr>
          <w:p w14:paraId="4FFBC1C7" w14:textId="77777777" w:rsidR="00914151" w:rsidRPr="00AC3CD7" w:rsidRDefault="00914151">
            <w:pPr>
              <w:jc w:val="center"/>
              <w:rPr>
                <w:rFonts w:asciiTheme="minorHAnsi" w:hAnsiTheme="minorHAnsi"/>
                <w:sz w:val="20"/>
                <w:szCs w:val="20"/>
              </w:rPr>
              <w:pPrChange w:id="423" w:author="Bronislav Chramcov" w:date="2018-11-15T15:22:00Z">
                <w:pPr>
                  <w:spacing w:before="20" w:after="20"/>
                  <w:jc w:val="center"/>
                </w:pPr>
              </w:pPrChange>
            </w:pPr>
            <w:r w:rsidRPr="00AC3CD7">
              <w:rPr>
                <w:rFonts w:asciiTheme="minorHAnsi" w:hAnsiTheme="minorHAnsi"/>
                <w:sz w:val="20"/>
                <w:szCs w:val="20"/>
              </w:rPr>
              <w:t>5</w:t>
            </w:r>
          </w:p>
        </w:tc>
        <w:tc>
          <w:tcPr>
            <w:tcW w:w="2126" w:type="dxa"/>
            <w:noWrap/>
            <w:hideMark/>
            <w:tcPrChange w:id="424" w:author="Bronislav Chramcov" w:date="2018-11-15T15:22:00Z">
              <w:tcPr>
                <w:tcW w:w="2126" w:type="dxa"/>
                <w:noWrap/>
                <w:hideMark/>
              </w:tcPr>
            </w:tcPrChange>
          </w:tcPr>
          <w:p w14:paraId="0845C2FE" w14:textId="49434067" w:rsidR="00914151" w:rsidRPr="00AC3CD7" w:rsidRDefault="00914151">
            <w:pPr>
              <w:jc w:val="center"/>
              <w:rPr>
                <w:rFonts w:asciiTheme="minorHAnsi" w:hAnsiTheme="minorHAnsi"/>
                <w:sz w:val="20"/>
                <w:szCs w:val="20"/>
              </w:rPr>
              <w:pPrChange w:id="425" w:author="Bronislav Chramcov" w:date="2018-11-15T15:22:00Z">
                <w:pPr>
                  <w:spacing w:before="20" w:after="20"/>
                  <w:jc w:val="center"/>
                </w:pPr>
              </w:pPrChange>
            </w:pPr>
            <w:r w:rsidRPr="00AC3CD7">
              <w:rPr>
                <w:rFonts w:asciiTheme="minorHAnsi" w:hAnsiTheme="minorHAnsi"/>
                <w:sz w:val="20"/>
                <w:szCs w:val="20"/>
              </w:rPr>
              <w:t>0,8</w:t>
            </w:r>
            <w:r w:rsidR="00EE26F3" w:rsidRPr="00AC3CD7">
              <w:rPr>
                <w:rFonts w:asciiTheme="minorHAnsi" w:hAnsiTheme="minorHAnsi"/>
                <w:sz w:val="20"/>
                <w:szCs w:val="20"/>
              </w:rPr>
              <w:t>%</w:t>
            </w:r>
          </w:p>
        </w:tc>
      </w:tr>
      <w:tr w:rsidR="00EE26F3" w:rsidRPr="003A3197" w14:paraId="5A4D1D0B" w14:textId="77777777" w:rsidTr="009472DB">
        <w:tblPrEx>
          <w:tblW w:w="0" w:type="auto"/>
          <w:tblInd w:w="250" w:type="dxa"/>
          <w:tblLayout w:type="fixed"/>
          <w:tblPrExChange w:id="426" w:author="Bronislav Chramcov" w:date="2018-11-15T15:22:00Z">
            <w:tblPrEx>
              <w:tblW w:w="0" w:type="auto"/>
              <w:tblInd w:w="250" w:type="dxa"/>
              <w:tblLayout w:type="fixed"/>
            </w:tblPrEx>
          </w:tblPrExChange>
        </w:tblPrEx>
        <w:trPr>
          <w:trHeight w:val="284"/>
          <w:trPrChange w:id="427" w:author="Bronislav Chramcov" w:date="2018-11-15T15:22:00Z">
            <w:trPr>
              <w:trHeight w:val="170"/>
            </w:trPr>
          </w:trPrChange>
        </w:trPr>
        <w:tc>
          <w:tcPr>
            <w:tcW w:w="4961" w:type="dxa"/>
            <w:noWrap/>
            <w:hideMark/>
            <w:tcPrChange w:id="428" w:author="Bronislav Chramcov" w:date="2018-11-15T15:22:00Z">
              <w:tcPr>
                <w:tcW w:w="4961" w:type="dxa"/>
                <w:noWrap/>
                <w:hideMark/>
              </w:tcPr>
            </w:tcPrChange>
          </w:tcPr>
          <w:p w14:paraId="41EDA789" w14:textId="79B6C9D3" w:rsidR="00914151" w:rsidRPr="00AC3CD7" w:rsidRDefault="00372936">
            <w:pPr>
              <w:rPr>
                <w:rFonts w:asciiTheme="minorHAnsi" w:hAnsiTheme="minorHAnsi"/>
                <w:sz w:val="20"/>
                <w:szCs w:val="20"/>
              </w:rPr>
              <w:pPrChange w:id="429" w:author="Bronislav Chramcov" w:date="2018-11-15T15:22:00Z">
                <w:pPr>
                  <w:spacing w:before="20" w:after="20"/>
                </w:pPr>
              </w:pPrChange>
            </w:pPr>
            <w:r w:rsidRPr="00AC3CD7">
              <w:rPr>
                <w:rFonts w:asciiTheme="minorHAnsi" w:hAnsiTheme="minorHAnsi"/>
                <w:sz w:val="20"/>
                <w:szCs w:val="20"/>
              </w:rPr>
              <w:t>Engineering Manufacturing</w:t>
            </w:r>
          </w:p>
        </w:tc>
        <w:tc>
          <w:tcPr>
            <w:tcW w:w="1843" w:type="dxa"/>
            <w:noWrap/>
            <w:hideMark/>
            <w:tcPrChange w:id="430" w:author="Bronislav Chramcov" w:date="2018-11-15T15:22:00Z">
              <w:tcPr>
                <w:tcW w:w="1843" w:type="dxa"/>
                <w:noWrap/>
                <w:hideMark/>
              </w:tcPr>
            </w:tcPrChange>
          </w:tcPr>
          <w:p w14:paraId="554108B6" w14:textId="77777777" w:rsidR="00914151" w:rsidRPr="00AC3CD7" w:rsidRDefault="00914151">
            <w:pPr>
              <w:jc w:val="center"/>
              <w:rPr>
                <w:rFonts w:asciiTheme="minorHAnsi" w:hAnsiTheme="minorHAnsi"/>
                <w:sz w:val="20"/>
                <w:szCs w:val="20"/>
              </w:rPr>
              <w:pPrChange w:id="431"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432" w:author="Bronislav Chramcov" w:date="2018-11-15T15:22:00Z">
              <w:tcPr>
                <w:tcW w:w="2126" w:type="dxa"/>
                <w:noWrap/>
                <w:hideMark/>
              </w:tcPr>
            </w:tcPrChange>
          </w:tcPr>
          <w:p w14:paraId="3AF81512" w14:textId="340A7A1F" w:rsidR="00914151" w:rsidRPr="00AC3CD7" w:rsidRDefault="00914151">
            <w:pPr>
              <w:jc w:val="center"/>
              <w:rPr>
                <w:rFonts w:asciiTheme="minorHAnsi" w:hAnsiTheme="minorHAnsi"/>
                <w:sz w:val="20"/>
                <w:szCs w:val="20"/>
              </w:rPr>
              <w:pPrChange w:id="433"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3640FB73" w14:textId="77777777" w:rsidTr="009472DB">
        <w:tblPrEx>
          <w:tblW w:w="0" w:type="auto"/>
          <w:tblInd w:w="250" w:type="dxa"/>
          <w:tblLayout w:type="fixed"/>
          <w:tblPrExChange w:id="434" w:author="Bronislav Chramcov" w:date="2018-11-15T15:22:00Z">
            <w:tblPrEx>
              <w:tblW w:w="0" w:type="auto"/>
              <w:tblInd w:w="250" w:type="dxa"/>
              <w:tblLayout w:type="fixed"/>
            </w:tblPrEx>
          </w:tblPrExChange>
        </w:tblPrEx>
        <w:trPr>
          <w:trHeight w:val="284"/>
          <w:trPrChange w:id="435" w:author="Bronislav Chramcov" w:date="2018-11-15T15:22:00Z">
            <w:trPr>
              <w:trHeight w:val="170"/>
            </w:trPr>
          </w:trPrChange>
        </w:trPr>
        <w:tc>
          <w:tcPr>
            <w:tcW w:w="4961" w:type="dxa"/>
            <w:noWrap/>
            <w:hideMark/>
            <w:tcPrChange w:id="436" w:author="Bronislav Chramcov" w:date="2018-11-15T15:22:00Z">
              <w:tcPr>
                <w:tcW w:w="4961" w:type="dxa"/>
                <w:noWrap/>
                <w:hideMark/>
              </w:tcPr>
            </w:tcPrChange>
          </w:tcPr>
          <w:p w14:paraId="5B60101A" w14:textId="388A8619" w:rsidR="00914151" w:rsidRPr="00AC3CD7" w:rsidRDefault="00372936">
            <w:pPr>
              <w:rPr>
                <w:rFonts w:asciiTheme="minorHAnsi" w:hAnsiTheme="minorHAnsi"/>
                <w:sz w:val="20"/>
                <w:szCs w:val="20"/>
              </w:rPr>
              <w:pPrChange w:id="437" w:author="Bronislav Chramcov" w:date="2018-11-15T15:22:00Z">
                <w:pPr>
                  <w:spacing w:before="20" w:after="20"/>
                </w:pPr>
              </w:pPrChange>
            </w:pPr>
            <w:r w:rsidRPr="00AC3CD7">
              <w:rPr>
                <w:rFonts w:asciiTheme="minorHAnsi" w:hAnsiTheme="minorHAnsi"/>
                <w:sz w:val="20"/>
                <w:szCs w:val="20"/>
              </w:rPr>
              <w:t>Engineering Mechanical</w:t>
            </w:r>
          </w:p>
        </w:tc>
        <w:tc>
          <w:tcPr>
            <w:tcW w:w="1843" w:type="dxa"/>
            <w:noWrap/>
            <w:hideMark/>
            <w:tcPrChange w:id="438" w:author="Bronislav Chramcov" w:date="2018-11-15T15:22:00Z">
              <w:tcPr>
                <w:tcW w:w="1843" w:type="dxa"/>
                <w:noWrap/>
                <w:hideMark/>
              </w:tcPr>
            </w:tcPrChange>
          </w:tcPr>
          <w:p w14:paraId="0F569EDF" w14:textId="77777777" w:rsidR="00914151" w:rsidRPr="00AC3CD7" w:rsidRDefault="00914151">
            <w:pPr>
              <w:jc w:val="center"/>
              <w:rPr>
                <w:rFonts w:asciiTheme="minorHAnsi" w:hAnsiTheme="minorHAnsi"/>
                <w:sz w:val="20"/>
                <w:szCs w:val="20"/>
              </w:rPr>
              <w:pPrChange w:id="439"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440" w:author="Bronislav Chramcov" w:date="2018-11-15T15:22:00Z">
              <w:tcPr>
                <w:tcW w:w="2126" w:type="dxa"/>
                <w:noWrap/>
                <w:hideMark/>
              </w:tcPr>
            </w:tcPrChange>
          </w:tcPr>
          <w:p w14:paraId="09199A4C" w14:textId="10FBD4C7" w:rsidR="00914151" w:rsidRPr="00AC3CD7" w:rsidRDefault="00914151">
            <w:pPr>
              <w:jc w:val="center"/>
              <w:rPr>
                <w:rFonts w:asciiTheme="minorHAnsi" w:hAnsiTheme="minorHAnsi"/>
                <w:sz w:val="20"/>
                <w:szCs w:val="20"/>
              </w:rPr>
              <w:pPrChange w:id="441"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1D7E5660" w14:textId="77777777" w:rsidTr="009472DB">
        <w:tblPrEx>
          <w:tblW w:w="0" w:type="auto"/>
          <w:tblInd w:w="250" w:type="dxa"/>
          <w:tblLayout w:type="fixed"/>
          <w:tblPrExChange w:id="442" w:author="Bronislav Chramcov" w:date="2018-11-15T15:22:00Z">
            <w:tblPrEx>
              <w:tblW w:w="0" w:type="auto"/>
              <w:tblInd w:w="250" w:type="dxa"/>
              <w:tblLayout w:type="fixed"/>
            </w:tblPrEx>
          </w:tblPrExChange>
        </w:tblPrEx>
        <w:trPr>
          <w:trHeight w:val="285"/>
          <w:trPrChange w:id="443" w:author="Bronislav Chramcov" w:date="2018-11-15T15:22:00Z">
            <w:trPr>
              <w:trHeight w:val="170"/>
            </w:trPr>
          </w:trPrChange>
        </w:trPr>
        <w:tc>
          <w:tcPr>
            <w:tcW w:w="4961" w:type="dxa"/>
            <w:noWrap/>
            <w:hideMark/>
            <w:tcPrChange w:id="444" w:author="Bronislav Chramcov" w:date="2018-11-15T15:22:00Z">
              <w:tcPr>
                <w:tcW w:w="4961" w:type="dxa"/>
                <w:noWrap/>
                <w:hideMark/>
              </w:tcPr>
            </w:tcPrChange>
          </w:tcPr>
          <w:p w14:paraId="75FB3A33" w14:textId="067F0B31" w:rsidR="00914151" w:rsidRPr="00AC3CD7" w:rsidRDefault="00372936">
            <w:pPr>
              <w:rPr>
                <w:rFonts w:asciiTheme="minorHAnsi" w:hAnsiTheme="minorHAnsi"/>
                <w:sz w:val="20"/>
                <w:szCs w:val="20"/>
              </w:rPr>
              <w:pPrChange w:id="445" w:author="Bronislav Chramcov" w:date="2018-11-15T15:22:00Z">
                <w:pPr>
                  <w:spacing w:before="20" w:after="20"/>
                </w:pPr>
              </w:pPrChange>
            </w:pPr>
            <w:r w:rsidRPr="00AC3CD7">
              <w:rPr>
                <w:rFonts w:asciiTheme="minorHAnsi" w:hAnsiTheme="minorHAnsi"/>
                <w:sz w:val="20"/>
                <w:szCs w:val="20"/>
              </w:rPr>
              <w:t>Statistics Probability</w:t>
            </w:r>
          </w:p>
        </w:tc>
        <w:tc>
          <w:tcPr>
            <w:tcW w:w="1843" w:type="dxa"/>
            <w:noWrap/>
            <w:hideMark/>
            <w:tcPrChange w:id="446" w:author="Bronislav Chramcov" w:date="2018-11-15T15:22:00Z">
              <w:tcPr>
                <w:tcW w:w="1843" w:type="dxa"/>
                <w:noWrap/>
                <w:hideMark/>
              </w:tcPr>
            </w:tcPrChange>
          </w:tcPr>
          <w:p w14:paraId="41F4A50C" w14:textId="77777777" w:rsidR="00914151" w:rsidRPr="00AC3CD7" w:rsidRDefault="00914151">
            <w:pPr>
              <w:jc w:val="center"/>
              <w:rPr>
                <w:rFonts w:asciiTheme="minorHAnsi" w:hAnsiTheme="minorHAnsi"/>
                <w:sz w:val="20"/>
                <w:szCs w:val="20"/>
              </w:rPr>
              <w:pPrChange w:id="447"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448" w:author="Bronislav Chramcov" w:date="2018-11-15T15:22:00Z">
              <w:tcPr>
                <w:tcW w:w="2126" w:type="dxa"/>
                <w:noWrap/>
                <w:hideMark/>
              </w:tcPr>
            </w:tcPrChange>
          </w:tcPr>
          <w:p w14:paraId="616C9433" w14:textId="281E7DC8" w:rsidR="00914151" w:rsidRPr="00AC3CD7" w:rsidRDefault="00914151">
            <w:pPr>
              <w:jc w:val="center"/>
              <w:rPr>
                <w:rFonts w:asciiTheme="minorHAnsi" w:hAnsiTheme="minorHAnsi"/>
                <w:sz w:val="20"/>
                <w:szCs w:val="20"/>
              </w:rPr>
              <w:pPrChange w:id="449"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359CEEF6" w14:textId="77777777" w:rsidTr="009472DB">
        <w:tblPrEx>
          <w:tblW w:w="0" w:type="auto"/>
          <w:tblInd w:w="250" w:type="dxa"/>
          <w:tblLayout w:type="fixed"/>
          <w:tblPrExChange w:id="450" w:author="Bronislav Chramcov" w:date="2018-11-15T15:22:00Z">
            <w:tblPrEx>
              <w:tblW w:w="0" w:type="auto"/>
              <w:tblInd w:w="250" w:type="dxa"/>
              <w:tblLayout w:type="fixed"/>
            </w:tblPrEx>
          </w:tblPrExChange>
        </w:tblPrEx>
        <w:trPr>
          <w:trHeight w:val="284"/>
          <w:trPrChange w:id="451" w:author="Bronislav Chramcov" w:date="2018-11-15T15:22:00Z">
            <w:trPr>
              <w:trHeight w:val="170"/>
            </w:trPr>
          </w:trPrChange>
        </w:trPr>
        <w:tc>
          <w:tcPr>
            <w:tcW w:w="4961" w:type="dxa"/>
            <w:noWrap/>
            <w:hideMark/>
            <w:tcPrChange w:id="452" w:author="Bronislav Chramcov" w:date="2018-11-15T15:22:00Z">
              <w:tcPr>
                <w:tcW w:w="4961" w:type="dxa"/>
                <w:noWrap/>
                <w:hideMark/>
              </w:tcPr>
            </w:tcPrChange>
          </w:tcPr>
          <w:p w14:paraId="12C45F4B" w14:textId="04F7166F" w:rsidR="00914151" w:rsidRPr="00AC3CD7" w:rsidRDefault="00372936">
            <w:pPr>
              <w:rPr>
                <w:rFonts w:asciiTheme="minorHAnsi" w:hAnsiTheme="minorHAnsi"/>
                <w:sz w:val="20"/>
                <w:szCs w:val="20"/>
              </w:rPr>
              <w:pPrChange w:id="453" w:author="Bronislav Chramcov" w:date="2018-11-15T15:22:00Z">
                <w:pPr>
                  <w:spacing w:before="20" w:after="20"/>
                </w:pPr>
              </w:pPrChange>
            </w:pPr>
            <w:r w:rsidRPr="00AC3CD7">
              <w:rPr>
                <w:rFonts w:asciiTheme="minorHAnsi" w:hAnsiTheme="minorHAnsi"/>
                <w:sz w:val="20"/>
                <w:szCs w:val="20"/>
              </w:rPr>
              <w:t>Engineering Environmental</w:t>
            </w:r>
          </w:p>
        </w:tc>
        <w:tc>
          <w:tcPr>
            <w:tcW w:w="1843" w:type="dxa"/>
            <w:noWrap/>
            <w:hideMark/>
            <w:tcPrChange w:id="454" w:author="Bronislav Chramcov" w:date="2018-11-15T15:22:00Z">
              <w:tcPr>
                <w:tcW w:w="1843" w:type="dxa"/>
                <w:noWrap/>
                <w:hideMark/>
              </w:tcPr>
            </w:tcPrChange>
          </w:tcPr>
          <w:p w14:paraId="12887F7D" w14:textId="77777777" w:rsidR="00914151" w:rsidRPr="00AC3CD7" w:rsidRDefault="00914151">
            <w:pPr>
              <w:jc w:val="center"/>
              <w:rPr>
                <w:rFonts w:asciiTheme="minorHAnsi" w:hAnsiTheme="minorHAnsi"/>
                <w:sz w:val="20"/>
                <w:szCs w:val="20"/>
              </w:rPr>
              <w:pPrChange w:id="455"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56" w:author="Bronislav Chramcov" w:date="2018-11-15T15:22:00Z">
              <w:tcPr>
                <w:tcW w:w="2126" w:type="dxa"/>
                <w:noWrap/>
                <w:hideMark/>
              </w:tcPr>
            </w:tcPrChange>
          </w:tcPr>
          <w:p w14:paraId="198F9D94" w14:textId="34CC30EE" w:rsidR="00914151" w:rsidRPr="00AC3CD7" w:rsidRDefault="00914151">
            <w:pPr>
              <w:jc w:val="center"/>
              <w:rPr>
                <w:rFonts w:asciiTheme="minorHAnsi" w:hAnsiTheme="minorHAnsi"/>
                <w:sz w:val="20"/>
                <w:szCs w:val="20"/>
              </w:rPr>
              <w:pPrChange w:id="457"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60037D8F" w14:textId="77777777" w:rsidTr="009472DB">
        <w:tblPrEx>
          <w:tblW w:w="0" w:type="auto"/>
          <w:tblInd w:w="250" w:type="dxa"/>
          <w:tblLayout w:type="fixed"/>
          <w:tblPrExChange w:id="458" w:author="Bronislav Chramcov" w:date="2018-11-15T15:22:00Z">
            <w:tblPrEx>
              <w:tblW w:w="0" w:type="auto"/>
              <w:tblInd w:w="250" w:type="dxa"/>
              <w:tblLayout w:type="fixed"/>
            </w:tblPrEx>
          </w:tblPrExChange>
        </w:tblPrEx>
        <w:trPr>
          <w:trHeight w:val="284"/>
          <w:trPrChange w:id="459" w:author="Bronislav Chramcov" w:date="2018-11-15T15:22:00Z">
            <w:trPr>
              <w:trHeight w:val="170"/>
            </w:trPr>
          </w:trPrChange>
        </w:trPr>
        <w:tc>
          <w:tcPr>
            <w:tcW w:w="4961" w:type="dxa"/>
            <w:noWrap/>
            <w:hideMark/>
            <w:tcPrChange w:id="460" w:author="Bronislav Chramcov" w:date="2018-11-15T15:22:00Z">
              <w:tcPr>
                <w:tcW w:w="4961" w:type="dxa"/>
                <w:noWrap/>
                <w:hideMark/>
              </w:tcPr>
            </w:tcPrChange>
          </w:tcPr>
          <w:p w14:paraId="6088360C" w14:textId="0B6D689D" w:rsidR="00914151" w:rsidRPr="00AC3CD7" w:rsidRDefault="00372936">
            <w:pPr>
              <w:rPr>
                <w:rFonts w:asciiTheme="minorHAnsi" w:hAnsiTheme="minorHAnsi"/>
                <w:sz w:val="20"/>
                <w:szCs w:val="20"/>
              </w:rPr>
              <w:pPrChange w:id="461" w:author="Bronislav Chramcov" w:date="2018-11-15T15:22:00Z">
                <w:pPr>
                  <w:spacing w:before="20" w:after="20"/>
                </w:pPr>
              </w:pPrChange>
            </w:pPr>
            <w:r w:rsidRPr="00AC3CD7">
              <w:rPr>
                <w:rFonts w:asciiTheme="minorHAnsi" w:hAnsiTheme="minorHAnsi"/>
                <w:sz w:val="20"/>
                <w:szCs w:val="20"/>
              </w:rPr>
              <w:t>History Philosophy Of Science</w:t>
            </w:r>
          </w:p>
        </w:tc>
        <w:tc>
          <w:tcPr>
            <w:tcW w:w="1843" w:type="dxa"/>
            <w:noWrap/>
            <w:hideMark/>
            <w:tcPrChange w:id="462" w:author="Bronislav Chramcov" w:date="2018-11-15T15:22:00Z">
              <w:tcPr>
                <w:tcW w:w="1843" w:type="dxa"/>
                <w:noWrap/>
                <w:hideMark/>
              </w:tcPr>
            </w:tcPrChange>
          </w:tcPr>
          <w:p w14:paraId="648E4CAA" w14:textId="77777777" w:rsidR="00914151" w:rsidRPr="00AC3CD7" w:rsidRDefault="00914151">
            <w:pPr>
              <w:jc w:val="center"/>
              <w:rPr>
                <w:rFonts w:asciiTheme="minorHAnsi" w:hAnsiTheme="minorHAnsi"/>
                <w:sz w:val="20"/>
                <w:szCs w:val="20"/>
              </w:rPr>
              <w:pPrChange w:id="463"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64" w:author="Bronislav Chramcov" w:date="2018-11-15T15:22:00Z">
              <w:tcPr>
                <w:tcW w:w="2126" w:type="dxa"/>
                <w:noWrap/>
                <w:hideMark/>
              </w:tcPr>
            </w:tcPrChange>
          </w:tcPr>
          <w:p w14:paraId="421FFB96" w14:textId="187DFB0C" w:rsidR="00914151" w:rsidRPr="00AC3CD7" w:rsidRDefault="00914151">
            <w:pPr>
              <w:jc w:val="center"/>
              <w:rPr>
                <w:rFonts w:asciiTheme="minorHAnsi" w:hAnsiTheme="minorHAnsi"/>
                <w:sz w:val="20"/>
                <w:szCs w:val="20"/>
              </w:rPr>
              <w:pPrChange w:id="465"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7BC8FE24" w14:textId="77777777" w:rsidTr="009472DB">
        <w:tblPrEx>
          <w:tblW w:w="0" w:type="auto"/>
          <w:tblInd w:w="250" w:type="dxa"/>
          <w:tblLayout w:type="fixed"/>
          <w:tblPrExChange w:id="466" w:author="Bronislav Chramcov" w:date="2018-11-15T15:22:00Z">
            <w:tblPrEx>
              <w:tblW w:w="0" w:type="auto"/>
              <w:tblInd w:w="250" w:type="dxa"/>
              <w:tblLayout w:type="fixed"/>
            </w:tblPrEx>
          </w:tblPrExChange>
        </w:tblPrEx>
        <w:trPr>
          <w:trHeight w:val="284"/>
          <w:trPrChange w:id="467" w:author="Bronislav Chramcov" w:date="2018-11-15T15:22:00Z">
            <w:trPr>
              <w:trHeight w:val="170"/>
            </w:trPr>
          </w:trPrChange>
        </w:trPr>
        <w:tc>
          <w:tcPr>
            <w:tcW w:w="4961" w:type="dxa"/>
            <w:noWrap/>
            <w:hideMark/>
            <w:tcPrChange w:id="468" w:author="Bronislav Chramcov" w:date="2018-11-15T15:22:00Z">
              <w:tcPr>
                <w:tcW w:w="4961" w:type="dxa"/>
                <w:noWrap/>
                <w:hideMark/>
              </w:tcPr>
            </w:tcPrChange>
          </w:tcPr>
          <w:p w14:paraId="00F4CF83" w14:textId="2DFEB3FD" w:rsidR="00914151" w:rsidRPr="00AC3CD7" w:rsidRDefault="00372936">
            <w:pPr>
              <w:rPr>
                <w:rFonts w:asciiTheme="minorHAnsi" w:hAnsiTheme="minorHAnsi"/>
                <w:sz w:val="20"/>
                <w:szCs w:val="20"/>
              </w:rPr>
              <w:pPrChange w:id="469" w:author="Bronislav Chramcov" w:date="2018-11-15T15:22:00Z">
                <w:pPr>
                  <w:spacing w:before="20" w:after="20"/>
                </w:pPr>
              </w:pPrChange>
            </w:pPr>
            <w:r w:rsidRPr="00AC3CD7">
              <w:rPr>
                <w:rFonts w:asciiTheme="minorHAnsi" w:hAnsiTheme="minorHAnsi"/>
                <w:sz w:val="20"/>
                <w:szCs w:val="20"/>
              </w:rPr>
              <w:t>Management</w:t>
            </w:r>
          </w:p>
        </w:tc>
        <w:tc>
          <w:tcPr>
            <w:tcW w:w="1843" w:type="dxa"/>
            <w:noWrap/>
            <w:hideMark/>
            <w:tcPrChange w:id="470" w:author="Bronislav Chramcov" w:date="2018-11-15T15:22:00Z">
              <w:tcPr>
                <w:tcW w:w="1843" w:type="dxa"/>
                <w:noWrap/>
                <w:hideMark/>
              </w:tcPr>
            </w:tcPrChange>
          </w:tcPr>
          <w:p w14:paraId="4AC99208" w14:textId="77777777" w:rsidR="00914151" w:rsidRPr="00AC3CD7" w:rsidRDefault="00914151">
            <w:pPr>
              <w:jc w:val="center"/>
              <w:rPr>
                <w:rFonts w:asciiTheme="minorHAnsi" w:hAnsiTheme="minorHAnsi"/>
                <w:sz w:val="20"/>
                <w:szCs w:val="20"/>
              </w:rPr>
              <w:pPrChange w:id="471"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72" w:author="Bronislav Chramcov" w:date="2018-11-15T15:22:00Z">
              <w:tcPr>
                <w:tcW w:w="2126" w:type="dxa"/>
                <w:noWrap/>
                <w:hideMark/>
              </w:tcPr>
            </w:tcPrChange>
          </w:tcPr>
          <w:p w14:paraId="31F414A6" w14:textId="3414B402" w:rsidR="00914151" w:rsidRPr="00AC3CD7" w:rsidRDefault="00914151">
            <w:pPr>
              <w:jc w:val="center"/>
              <w:rPr>
                <w:rFonts w:asciiTheme="minorHAnsi" w:hAnsiTheme="minorHAnsi"/>
                <w:sz w:val="20"/>
                <w:szCs w:val="20"/>
              </w:rPr>
              <w:pPrChange w:id="473"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395981B0" w14:textId="77777777" w:rsidTr="009472DB">
        <w:tblPrEx>
          <w:tblW w:w="0" w:type="auto"/>
          <w:tblInd w:w="250" w:type="dxa"/>
          <w:tblLayout w:type="fixed"/>
          <w:tblPrExChange w:id="474" w:author="Bronislav Chramcov" w:date="2018-11-15T15:22:00Z">
            <w:tblPrEx>
              <w:tblW w:w="0" w:type="auto"/>
              <w:tblInd w:w="250" w:type="dxa"/>
              <w:tblLayout w:type="fixed"/>
            </w:tblPrEx>
          </w:tblPrExChange>
        </w:tblPrEx>
        <w:trPr>
          <w:trHeight w:val="284"/>
          <w:trPrChange w:id="475" w:author="Bronislav Chramcov" w:date="2018-11-15T15:22:00Z">
            <w:trPr>
              <w:trHeight w:val="170"/>
            </w:trPr>
          </w:trPrChange>
        </w:trPr>
        <w:tc>
          <w:tcPr>
            <w:tcW w:w="4961" w:type="dxa"/>
            <w:noWrap/>
            <w:hideMark/>
            <w:tcPrChange w:id="476" w:author="Bronislav Chramcov" w:date="2018-11-15T15:22:00Z">
              <w:tcPr>
                <w:tcW w:w="4961" w:type="dxa"/>
                <w:noWrap/>
                <w:hideMark/>
              </w:tcPr>
            </w:tcPrChange>
          </w:tcPr>
          <w:p w14:paraId="68CAA31C" w14:textId="3741155B" w:rsidR="00914151" w:rsidRPr="00AC3CD7" w:rsidRDefault="00372936">
            <w:pPr>
              <w:rPr>
                <w:rFonts w:asciiTheme="minorHAnsi" w:hAnsiTheme="minorHAnsi"/>
                <w:sz w:val="20"/>
                <w:szCs w:val="20"/>
              </w:rPr>
              <w:pPrChange w:id="477" w:author="Bronislav Chramcov" w:date="2018-11-15T15:22:00Z">
                <w:pPr>
                  <w:spacing w:before="20" w:after="20"/>
                </w:pPr>
              </w:pPrChange>
            </w:pPr>
            <w:r w:rsidRPr="00AC3CD7">
              <w:rPr>
                <w:rFonts w:asciiTheme="minorHAnsi" w:hAnsiTheme="minorHAnsi"/>
                <w:sz w:val="20"/>
                <w:szCs w:val="20"/>
              </w:rPr>
              <w:t>Nanoscience Nanotechnology</w:t>
            </w:r>
          </w:p>
        </w:tc>
        <w:tc>
          <w:tcPr>
            <w:tcW w:w="1843" w:type="dxa"/>
            <w:noWrap/>
            <w:hideMark/>
            <w:tcPrChange w:id="478" w:author="Bronislav Chramcov" w:date="2018-11-15T15:22:00Z">
              <w:tcPr>
                <w:tcW w:w="1843" w:type="dxa"/>
                <w:noWrap/>
                <w:hideMark/>
              </w:tcPr>
            </w:tcPrChange>
          </w:tcPr>
          <w:p w14:paraId="40E06913" w14:textId="77777777" w:rsidR="00914151" w:rsidRPr="00AC3CD7" w:rsidRDefault="00914151">
            <w:pPr>
              <w:jc w:val="center"/>
              <w:rPr>
                <w:rFonts w:asciiTheme="minorHAnsi" w:hAnsiTheme="minorHAnsi"/>
                <w:sz w:val="20"/>
                <w:szCs w:val="20"/>
              </w:rPr>
              <w:pPrChange w:id="479"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80" w:author="Bronislav Chramcov" w:date="2018-11-15T15:22:00Z">
              <w:tcPr>
                <w:tcW w:w="2126" w:type="dxa"/>
                <w:noWrap/>
                <w:hideMark/>
              </w:tcPr>
            </w:tcPrChange>
          </w:tcPr>
          <w:p w14:paraId="7C2BDA10" w14:textId="194A707E" w:rsidR="00914151" w:rsidRPr="00AC3CD7" w:rsidRDefault="00914151">
            <w:pPr>
              <w:jc w:val="center"/>
              <w:rPr>
                <w:rFonts w:asciiTheme="minorHAnsi" w:hAnsiTheme="minorHAnsi"/>
                <w:sz w:val="20"/>
                <w:szCs w:val="20"/>
              </w:rPr>
              <w:pPrChange w:id="481"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2D34A235" w14:textId="77777777" w:rsidTr="009472DB">
        <w:tblPrEx>
          <w:tblW w:w="0" w:type="auto"/>
          <w:tblInd w:w="250" w:type="dxa"/>
          <w:tblLayout w:type="fixed"/>
          <w:tblPrExChange w:id="482" w:author="Bronislav Chramcov" w:date="2018-11-15T15:22:00Z">
            <w:tblPrEx>
              <w:tblW w:w="0" w:type="auto"/>
              <w:tblInd w:w="250" w:type="dxa"/>
              <w:tblLayout w:type="fixed"/>
            </w:tblPrEx>
          </w:tblPrExChange>
        </w:tblPrEx>
        <w:trPr>
          <w:trHeight w:val="284"/>
          <w:trPrChange w:id="483" w:author="Bronislav Chramcov" w:date="2018-11-15T15:22:00Z">
            <w:trPr>
              <w:trHeight w:val="170"/>
            </w:trPr>
          </w:trPrChange>
        </w:trPr>
        <w:tc>
          <w:tcPr>
            <w:tcW w:w="4961" w:type="dxa"/>
            <w:noWrap/>
            <w:hideMark/>
            <w:tcPrChange w:id="484" w:author="Bronislav Chramcov" w:date="2018-11-15T15:22:00Z">
              <w:tcPr>
                <w:tcW w:w="4961" w:type="dxa"/>
                <w:noWrap/>
                <w:hideMark/>
              </w:tcPr>
            </w:tcPrChange>
          </w:tcPr>
          <w:p w14:paraId="39D109BD" w14:textId="7CEA858D" w:rsidR="00914151" w:rsidRPr="00AC3CD7" w:rsidRDefault="00372936">
            <w:pPr>
              <w:rPr>
                <w:rFonts w:asciiTheme="minorHAnsi" w:hAnsiTheme="minorHAnsi"/>
                <w:sz w:val="20"/>
                <w:szCs w:val="20"/>
              </w:rPr>
              <w:pPrChange w:id="485" w:author="Bronislav Chramcov" w:date="2018-11-15T15:22:00Z">
                <w:pPr>
                  <w:spacing w:before="20" w:after="20"/>
                </w:pPr>
              </w:pPrChange>
            </w:pPr>
            <w:r w:rsidRPr="00AC3CD7">
              <w:rPr>
                <w:rFonts w:asciiTheme="minorHAnsi" w:hAnsiTheme="minorHAnsi"/>
                <w:sz w:val="20"/>
                <w:szCs w:val="20"/>
              </w:rPr>
              <w:t>Physics Condensed Matter</w:t>
            </w:r>
          </w:p>
        </w:tc>
        <w:tc>
          <w:tcPr>
            <w:tcW w:w="1843" w:type="dxa"/>
            <w:noWrap/>
            <w:hideMark/>
            <w:tcPrChange w:id="486" w:author="Bronislav Chramcov" w:date="2018-11-15T15:22:00Z">
              <w:tcPr>
                <w:tcW w:w="1843" w:type="dxa"/>
                <w:noWrap/>
                <w:hideMark/>
              </w:tcPr>
            </w:tcPrChange>
          </w:tcPr>
          <w:p w14:paraId="236F7878" w14:textId="77777777" w:rsidR="00914151" w:rsidRPr="00AC3CD7" w:rsidRDefault="00914151">
            <w:pPr>
              <w:jc w:val="center"/>
              <w:rPr>
                <w:rFonts w:asciiTheme="minorHAnsi" w:hAnsiTheme="minorHAnsi"/>
                <w:sz w:val="20"/>
                <w:szCs w:val="20"/>
              </w:rPr>
              <w:pPrChange w:id="487"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88" w:author="Bronislav Chramcov" w:date="2018-11-15T15:22:00Z">
              <w:tcPr>
                <w:tcW w:w="2126" w:type="dxa"/>
                <w:noWrap/>
                <w:hideMark/>
              </w:tcPr>
            </w:tcPrChange>
          </w:tcPr>
          <w:p w14:paraId="066D6126" w14:textId="57CA5B5A" w:rsidR="00914151" w:rsidRPr="00AC3CD7" w:rsidRDefault="00914151">
            <w:pPr>
              <w:jc w:val="center"/>
              <w:rPr>
                <w:rFonts w:asciiTheme="minorHAnsi" w:hAnsiTheme="minorHAnsi"/>
                <w:sz w:val="20"/>
                <w:szCs w:val="20"/>
              </w:rPr>
              <w:pPrChange w:id="489"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5BF6EC1C" w14:textId="77777777" w:rsidTr="009472DB">
        <w:tblPrEx>
          <w:tblW w:w="0" w:type="auto"/>
          <w:tblInd w:w="250" w:type="dxa"/>
          <w:tblLayout w:type="fixed"/>
          <w:tblPrExChange w:id="490" w:author="Bronislav Chramcov" w:date="2018-11-15T15:22:00Z">
            <w:tblPrEx>
              <w:tblW w:w="0" w:type="auto"/>
              <w:tblInd w:w="250" w:type="dxa"/>
              <w:tblLayout w:type="fixed"/>
            </w:tblPrEx>
          </w:tblPrExChange>
        </w:tblPrEx>
        <w:trPr>
          <w:trHeight w:val="284"/>
          <w:trPrChange w:id="491" w:author="Bronislav Chramcov" w:date="2018-11-15T15:22:00Z">
            <w:trPr>
              <w:trHeight w:val="170"/>
            </w:trPr>
          </w:trPrChange>
        </w:trPr>
        <w:tc>
          <w:tcPr>
            <w:tcW w:w="4961" w:type="dxa"/>
            <w:noWrap/>
            <w:hideMark/>
            <w:tcPrChange w:id="492" w:author="Bronislav Chramcov" w:date="2018-11-15T15:22:00Z">
              <w:tcPr>
                <w:tcW w:w="4961" w:type="dxa"/>
                <w:noWrap/>
                <w:hideMark/>
              </w:tcPr>
            </w:tcPrChange>
          </w:tcPr>
          <w:p w14:paraId="573F95F5" w14:textId="77A33509" w:rsidR="00914151" w:rsidRPr="00AC3CD7" w:rsidRDefault="00372936">
            <w:pPr>
              <w:rPr>
                <w:rFonts w:asciiTheme="minorHAnsi" w:hAnsiTheme="minorHAnsi"/>
                <w:sz w:val="20"/>
                <w:szCs w:val="20"/>
              </w:rPr>
              <w:pPrChange w:id="493" w:author="Bronislav Chramcov" w:date="2018-11-15T15:22:00Z">
                <w:pPr>
                  <w:spacing w:before="20" w:after="20"/>
                </w:pPr>
              </w:pPrChange>
            </w:pPr>
            <w:r w:rsidRPr="00AC3CD7">
              <w:rPr>
                <w:rFonts w:asciiTheme="minorHAnsi" w:hAnsiTheme="minorHAnsi"/>
                <w:sz w:val="20"/>
                <w:szCs w:val="20"/>
              </w:rPr>
              <w:t>Physics Mathematical</w:t>
            </w:r>
          </w:p>
        </w:tc>
        <w:tc>
          <w:tcPr>
            <w:tcW w:w="1843" w:type="dxa"/>
            <w:noWrap/>
            <w:hideMark/>
            <w:tcPrChange w:id="494" w:author="Bronislav Chramcov" w:date="2018-11-15T15:22:00Z">
              <w:tcPr>
                <w:tcW w:w="1843" w:type="dxa"/>
                <w:noWrap/>
                <w:hideMark/>
              </w:tcPr>
            </w:tcPrChange>
          </w:tcPr>
          <w:p w14:paraId="3D68B584" w14:textId="77777777" w:rsidR="00914151" w:rsidRPr="00AC3CD7" w:rsidRDefault="00914151">
            <w:pPr>
              <w:jc w:val="center"/>
              <w:rPr>
                <w:rFonts w:asciiTheme="minorHAnsi" w:hAnsiTheme="minorHAnsi"/>
                <w:sz w:val="20"/>
                <w:szCs w:val="20"/>
              </w:rPr>
              <w:pPrChange w:id="495"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496" w:author="Bronislav Chramcov" w:date="2018-11-15T15:22:00Z">
              <w:tcPr>
                <w:tcW w:w="2126" w:type="dxa"/>
                <w:noWrap/>
                <w:hideMark/>
              </w:tcPr>
            </w:tcPrChange>
          </w:tcPr>
          <w:p w14:paraId="750856CD" w14:textId="091F73C6" w:rsidR="00914151" w:rsidRPr="00AC3CD7" w:rsidRDefault="00914151">
            <w:pPr>
              <w:jc w:val="center"/>
              <w:rPr>
                <w:rFonts w:asciiTheme="minorHAnsi" w:hAnsiTheme="minorHAnsi"/>
                <w:sz w:val="20"/>
                <w:szCs w:val="20"/>
              </w:rPr>
              <w:pPrChange w:id="497"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56554E50" w14:textId="77777777" w:rsidTr="009472DB">
        <w:tblPrEx>
          <w:tblW w:w="0" w:type="auto"/>
          <w:tblInd w:w="250" w:type="dxa"/>
          <w:tblLayout w:type="fixed"/>
          <w:tblPrExChange w:id="498" w:author="Bronislav Chramcov" w:date="2018-11-15T15:22:00Z">
            <w:tblPrEx>
              <w:tblW w:w="0" w:type="auto"/>
              <w:tblInd w:w="250" w:type="dxa"/>
              <w:tblLayout w:type="fixed"/>
            </w:tblPrEx>
          </w:tblPrExChange>
        </w:tblPrEx>
        <w:trPr>
          <w:trHeight w:val="285"/>
          <w:trPrChange w:id="499" w:author="Bronislav Chramcov" w:date="2018-11-15T15:22:00Z">
            <w:trPr>
              <w:trHeight w:val="170"/>
            </w:trPr>
          </w:trPrChange>
        </w:trPr>
        <w:tc>
          <w:tcPr>
            <w:tcW w:w="4961" w:type="dxa"/>
            <w:noWrap/>
            <w:hideMark/>
            <w:tcPrChange w:id="500" w:author="Bronislav Chramcov" w:date="2018-11-15T15:22:00Z">
              <w:tcPr>
                <w:tcW w:w="4961" w:type="dxa"/>
                <w:noWrap/>
                <w:hideMark/>
              </w:tcPr>
            </w:tcPrChange>
          </w:tcPr>
          <w:p w14:paraId="2ACCCEE8" w14:textId="07C591CF" w:rsidR="00914151" w:rsidRPr="00AC3CD7" w:rsidRDefault="00372936">
            <w:pPr>
              <w:rPr>
                <w:rFonts w:asciiTheme="minorHAnsi" w:hAnsiTheme="minorHAnsi"/>
                <w:sz w:val="20"/>
                <w:szCs w:val="20"/>
              </w:rPr>
              <w:pPrChange w:id="501" w:author="Bronislav Chramcov" w:date="2018-11-15T15:22:00Z">
                <w:pPr>
                  <w:spacing w:before="20" w:after="20"/>
                </w:pPr>
              </w:pPrChange>
            </w:pPr>
            <w:r w:rsidRPr="00AC3CD7">
              <w:rPr>
                <w:rFonts w:asciiTheme="minorHAnsi" w:hAnsiTheme="minorHAnsi"/>
                <w:sz w:val="20"/>
                <w:szCs w:val="20"/>
              </w:rPr>
              <w:t>Polymer Science</w:t>
            </w:r>
          </w:p>
        </w:tc>
        <w:tc>
          <w:tcPr>
            <w:tcW w:w="1843" w:type="dxa"/>
            <w:noWrap/>
            <w:hideMark/>
            <w:tcPrChange w:id="502" w:author="Bronislav Chramcov" w:date="2018-11-15T15:22:00Z">
              <w:tcPr>
                <w:tcW w:w="1843" w:type="dxa"/>
                <w:noWrap/>
                <w:hideMark/>
              </w:tcPr>
            </w:tcPrChange>
          </w:tcPr>
          <w:p w14:paraId="0E2A60DE" w14:textId="77777777" w:rsidR="00914151" w:rsidRPr="00AC3CD7" w:rsidRDefault="00914151">
            <w:pPr>
              <w:jc w:val="center"/>
              <w:rPr>
                <w:rFonts w:asciiTheme="minorHAnsi" w:hAnsiTheme="minorHAnsi"/>
                <w:sz w:val="20"/>
                <w:szCs w:val="20"/>
              </w:rPr>
              <w:pPrChange w:id="503"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504" w:author="Bronislav Chramcov" w:date="2018-11-15T15:22:00Z">
              <w:tcPr>
                <w:tcW w:w="2126" w:type="dxa"/>
                <w:noWrap/>
                <w:hideMark/>
              </w:tcPr>
            </w:tcPrChange>
          </w:tcPr>
          <w:p w14:paraId="0AD2DC2D" w14:textId="16A931DF" w:rsidR="00914151" w:rsidRPr="00AC3CD7" w:rsidRDefault="00914151">
            <w:pPr>
              <w:jc w:val="center"/>
              <w:rPr>
                <w:rFonts w:asciiTheme="minorHAnsi" w:hAnsiTheme="minorHAnsi"/>
                <w:sz w:val="20"/>
                <w:szCs w:val="20"/>
              </w:rPr>
              <w:pPrChange w:id="505"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0497A795" w14:textId="77777777" w:rsidTr="009472DB">
        <w:tblPrEx>
          <w:tblW w:w="0" w:type="auto"/>
          <w:tblInd w:w="250" w:type="dxa"/>
          <w:tblLayout w:type="fixed"/>
          <w:tblPrExChange w:id="506" w:author="Bronislav Chramcov" w:date="2018-11-15T15:22:00Z">
            <w:tblPrEx>
              <w:tblW w:w="0" w:type="auto"/>
              <w:tblInd w:w="250" w:type="dxa"/>
              <w:tblLayout w:type="fixed"/>
            </w:tblPrEx>
          </w:tblPrExChange>
        </w:tblPrEx>
        <w:trPr>
          <w:trHeight w:val="284"/>
          <w:trPrChange w:id="507" w:author="Bronislav Chramcov" w:date="2018-11-15T15:22:00Z">
            <w:trPr>
              <w:trHeight w:val="170"/>
            </w:trPr>
          </w:trPrChange>
        </w:trPr>
        <w:tc>
          <w:tcPr>
            <w:tcW w:w="4961" w:type="dxa"/>
            <w:noWrap/>
            <w:hideMark/>
            <w:tcPrChange w:id="508" w:author="Bronislav Chramcov" w:date="2018-11-15T15:22:00Z">
              <w:tcPr>
                <w:tcW w:w="4961" w:type="dxa"/>
                <w:noWrap/>
                <w:hideMark/>
              </w:tcPr>
            </w:tcPrChange>
          </w:tcPr>
          <w:p w14:paraId="21AA3419" w14:textId="0FB33377" w:rsidR="00914151" w:rsidRPr="00AC3CD7" w:rsidRDefault="00372936">
            <w:pPr>
              <w:rPr>
                <w:rFonts w:asciiTheme="minorHAnsi" w:hAnsiTheme="minorHAnsi"/>
                <w:sz w:val="20"/>
                <w:szCs w:val="20"/>
              </w:rPr>
              <w:pPrChange w:id="509" w:author="Bronislav Chramcov" w:date="2018-11-15T15:22:00Z">
                <w:pPr>
                  <w:spacing w:before="20" w:after="20"/>
                </w:pPr>
              </w:pPrChange>
            </w:pPr>
            <w:r w:rsidRPr="00AC3CD7">
              <w:rPr>
                <w:rFonts w:asciiTheme="minorHAnsi" w:hAnsiTheme="minorHAnsi"/>
                <w:sz w:val="20"/>
                <w:szCs w:val="20"/>
              </w:rPr>
              <w:t>Business</w:t>
            </w:r>
          </w:p>
        </w:tc>
        <w:tc>
          <w:tcPr>
            <w:tcW w:w="1843" w:type="dxa"/>
            <w:noWrap/>
            <w:hideMark/>
            <w:tcPrChange w:id="510" w:author="Bronislav Chramcov" w:date="2018-11-15T15:22:00Z">
              <w:tcPr>
                <w:tcW w:w="1843" w:type="dxa"/>
                <w:noWrap/>
                <w:hideMark/>
              </w:tcPr>
            </w:tcPrChange>
          </w:tcPr>
          <w:p w14:paraId="199D5F2D" w14:textId="77777777" w:rsidR="00914151" w:rsidRPr="00AC3CD7" w:rsidRDefault="00914151">
            <w:pPr>
              <w:jc w:val="center"/>
              <w:rPr>
                <w:rFonts w:asciiTheme="minorHAnsi" w:hAnsiTheme="minorHAnsi"/>
                <w:sz w:val="20"/>
                <w:szCs w:val="20"/>
              </w:rPr>
              <w:pPrChange w:id="511"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12" w:author="Bronislav Chramcov" w:date="2018-11-15T15:22:00Z">
              <w:tcPr>
                <w:tcW w:w="2126" w:type="dxa"/>
                <w:noWrap/>
                <w:hideMark/>
              </w:tcPr>
            </w:tcPrChange>
          </w:tcPr>
          <w:p w14:paraId="45590EC0" w14:textId="73EB01AA" w:rsidR="00914151" w:rsidRPr="00AC3CD7" w:rsidRDefault="00914151">
            <w:pPr>
              <w:jc w:val="center"/>
              <w:rPr>
                <w:rFonts w:asciiTheme="minorHAnsi" w:hAnsiTheme="minorHAnsi"/>
                <w:sz w:val="20"/>
                <w:szCs w:val="20"/>
              </w:rPr>
              <w:pPrChange w:id="513"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3921FDF9" w14:textId="77777777" w:rsidTr="009472DB">
        <w:tblPrEx>
          <w:tblW w:w="0" w:type="auto"/>
          <w:tblInd w:w="250" w:type="dxa"/>
          <w:tblLayout w:type="fixed"/>
          <w:tblPrExChange w:id="514" w:author="Bronislav Chramcov" w:date="2018-11-15T15:22:00Z">
            <w:tblPrEx>
              <w:tblW w:w="0" w:type="auto"/>
              <w:tblInd w:w="250" w:type="dxa"/>
              <w:tblLayout w:type="fixed"/>
            </w:tblPrEx>
          </w:tblPrExChange>
        </w:tblPrEx>
        <w:trPr>
          <w:trHeight w:val="284"/>
          <w:trPrChange w:id="515" w:author="Bronislav Chramcov" w:date="2018-11-15T15:22:00Z">
            <w:trPr>
              <w:trHeight w:val="170"/>
            </w:trPr>
          </w:trPrChange>
        </w:trPr>
        <w:tc>
          <w:tcPr>
            <w:tcW w:w="4961" w:type="dxa"/>
            <w:noWrap/>
            <w:hideMark/>
            <w:tcPrChange w:id="516" w:author="Bronislav Chramcov" w:date="2018-11-15T15:22:00Z">
              <w:tcPr>
                <w:tcW w:w="4961" w:type="dxa"/>
                <w:noWrap/>
                <w:hideMark/>
              </w:tcPr>
            </w:tcPrChange>
          </w:tcPr>
          <w:p w14:paraId="4904ABB6" w14:textId="2E0DF5CC" w:rsidR="00914151" w:rsidRPr="00AC3CD7" w:rsidRDefault="00372936">
            <w:pPr>
              <w:rPr>
                <w:rFonts w:asciiTheme="minorHAnsi" w:hAnsiTheme="minorHAnsi"/>
                <w:sz w:val="20"/>
                <w:szCs w:val="20"/>
              </w:rPr>
              <w:pPrChange w:id="517" w:author="Bronislav Chramcov" w:date="2018-11-15T15:22:00Z">
                <w:pPr>
                  <w:spacing w:before="20" w:after="20"/>
                </w:pPr>
              </w:pPrChange>
            </w:pPr>
            <w:r w:rsidRPr="00AC3CD7">
              <w:rPr>
                <w:rFonts w:asciiTheme="minorHAnsi" w:hAnsiTheme="minorHAnsi"/>
                <w:sz w:val="20"/>
                <w:szCs w:val="20"/>
              </w:rPr>
              <w:t>Education Educational Research</w:t>
            </w:r>
          </w:p>
        </w:tc>
        <w:tc>
          <w:tcPr>
            <w:tcW w:w="1843" w:type="dxa"/>
            <w:noWrap/>
            <w:hideMark/>
            <w:tcPrChange w:id="518" w:author="Bronislav Chramcov" w:date="2018-11-15T15:22:00Z">
              <w:tcPr>
                <w:tcW w:w="1843" w:type="dxa"/>
                <w:noWrap/>
                <w:hideMark/>
              </w:tcPr>
            </w:tcPrChange>
          </w:tcPr>
          <w:p w14:paraId="533C41E1" w14:textId="77777777" w:rsidR="00914151" w:rsidRPr="00AC3CD7" w:rsidRDefault="00914151">
            <w:pPr>
              <w:jc w:val="center"/>
              <w:rPr>
                <w:rFonts w:asciiTheme="minorHAnsi" w:hAnsiTheme="minorHAnsi"/>
                <w:sz w:val="20"/>
                <w:szCs w:val="20"/>
              </w:rPr>
              <w:pPrChange w:id="519"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20" w:author="Bronislav Chramcov" w:date="2018-11-15T15:22:00Z">
              <w:tcPr>
                <w:tcW w:w="2126" w:type="dxa"/>
                <w:noWrap/>
                <w:hideMark/>
              </w:tcPr>
            </w:tcPrChange>
          </w:tcPr>
          <w:p w14:paraId="49B829A2" w14:textId="19ABC5CE" w:rsidR="00914151" w:rsidRPr="00AC3CD7" w:rsidRDefault="00914151">
            <w:pPr>
              <w:jc w:val="center"/>
              <w:rPr>
                <w:rFonts w:asciiTheme="minorHAnsi" w:hAnsiTheme="minorHAnsi"/>
                <w:sz w:val="20"/>
                <w:szCs w:val="20"/>
              </w:rPr>
              <w:pPrChange w:id="521"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714E8431" w14:textId="77777777" w:rsidTr="009472DB">
        <w:tblPrEx>
          <w:tblW w:w="0" w:type="auto"/>
          <w:tblInd w:w="250" w:type="dxa"/>
          <w:tblLayout w:type="fixed"/>
          <w:tblPrExChange w:id="522" w:author="Bronislav Chramcov" w:date="2018-11-15T15:22:00Z">
            <w:tblPrEx>
              <w:tblW w:w="0" w:type="auto"/>
              <w:tblInd w:w="250" w:type="dxa"/>
              <w:tblLayout w:type="fixed"/>
            </w:tblPrEx>
          </w:tblPrExChange>
        </w:tblPrEx>
        <w:trPr>
          <w:trHeight w:val="284"/>
          <w:trPrChange w:id="523" w:author="Bronislav Chramcov" w:date="2018-11-15T15:22:00Z">
            <w:trPr>
              <w:trHeight w:val="170"/>
            </w:trPr>
          </w:trPrChange>
        </w:trPr>
        <w:tc>
          <w:tcPr>
            <w:tcW w:w="4961" w:type="dxa"/>
            <w:noWrap/>
            <w:hideMark/>
            <w:tcPrChange w:id="524" w:author="Bronislav Chramcov" w:date="2018-11-15T15:22:00Z">
              <w:tcPr>
                <w:tcW w:w="4961" w:type="dxa"/>
                <w:noWrap/>
                <w:hideMark/>
              </w:tcPr>
            </w:tcPrChange>
          </w:tcPr>
          <w:p w14:paraId="6819164B" w14:textId="2AC41993" w:rsidR="00914151" w:rsidRPr="00AC3CD7" w:rsidRDefault="00372936">
            <w:pPr>
              <w:rPr>
                <w:rFonts w:asciiTheme="minorHAnsi" w:hAnsiTheme="minorHAnsi"/>
                <w:sz w:val="20"/>
                <w:szCs w:val="20"/>
              </w:rPr>
              <w:pPrChange w:id="525" w:author="Bronislav Chramcov" w:date="2018-11-15T15:22:00Z">
                <w:pPr>
                  <w:spacing w:before="20" w:after="20"/>
                </w:pPr>
              </w:pPrChange>
            </w:pPr>
            <w:r w:rsidRPr="00AC3CD7">
              <w:rPr>
                <w:rFonts w:asciiTheme="minorHAnsi" w:hAnsiTheme="minorHAnsi"/>
                <w:sz w:val="20"/>
                <w:szCs w:val="20"/>
              </w:rPr>
              <w:t>Engineering Biomedical</w:t>
            </w:r>
          </w:p>
        </w:tc>
        <w:tc>
          <w:tcPr>
            <w:tcW w:w="1843" w:type="dxa"/>
            <w:noWrap/>
            <w:hideMark/>
            <w:tcPrChange w:id="526" w:author="Bronislav Chramcov" w:date="2018-11-15T15:22:00Z">
              <w:tcPr>
                <w:tcW w:w="1843" w:type="dxa"/>
                <w:noWrap/>
                <w:hideMark/>
              </w:tcPr>
            </w:tcPrChange>
          </w:tcPr>
          <w:p w14:paraId="2579171C" w14:textId="77777777" w:rsidR="00914151" w:rsidRPr="00AC3CD7" w:rsidRDefault="00914151">
            <w:pPr>
              <w:jc w:val="center"/>
              <w:rPr>
                <w:rFonts w:asciiTheme="minorHAnsi" w:hAnsiTheme="minorHAnsi"/>
                <w:sz w:val="20"/>
                <w:szCs w:val="20"/>
              </w:rPr>
              <w:pPrChange w:id="527"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28" w:author="Bronislav Chramcov" w:date="2018-11-15T15:22:00Z">
              <w:tcPr>
                <w:tcW w:w="2126" w:type="dxa"/>
                <w:noWrap/>
                <w:hideMark/>
              </w:tcPr>
            </w:tcPrChange>
          </w:tcPr>
          <w:p w14:paraId="31785B2C" w14:textId="6DD02ACD" w:rsidR="00914151" w:rsidRPr="00AC3CD7" w:rsidRDefault="00914151">
            <w:pPr>
              <w:jc w:val="center"/>
              <w:rPr>
                <w:rFonts w:asciiTheme="minorHAnsi" w:hAnsiTheme="minorHAnsi"/>
                <w:sz w:val="20"/>
                <w:szCs w:val="20"/>
              </w:rPr>
              <w:pPrChange w:id="529"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1BAF8554" w14:textId="77777777" w:rsidTr="009472DB">
        <w:tblPrEx>
          <w:tblW w:w="0" w:type="auto"/>
          <w:tblInd w:w="250" w:type="dxa"/>
          <w:tblLayout w:type="fixed"/>
          <w:tblPrExChange w:id="530" w:author="Bronislav Chramcov" w:date="2018-11-15T15:22:00Z">
            <w:tblPrEx>
              <w:tblW w:w="0" w:type="auto"/>
              <w:tblInd w:w="250" w:type="dxa"/>
              <w:tblLayout w:type="fixed"/>
            </w:tblPrEx>
          </w:tblPrExChange>
        </w:tblPrEx>
        <w:trPr>
          <w:trHeight w:val="284"/>
          <w:trPrChange w:id="531" w:author="Bronislav Chramcov" w:date="2018-11-15T15:22:00Z">
            <w:trPr>
              <w:trHeight w:val="170"/>
            </w:trPr>
          </w:trPrChange>
        </w:trPr>
        <w:tc>
          <w:tcPr>
            <w:tcW w:w="4961" w:type="dxa"/>
            <w:noWrap/>
            <w:hideMark/>
            <w:tcPrChange w:id="532" w:author="Bronislav Chramcov" w:date="2018-11-15T15:22:00Z">
              <w:tcPr>
                <w:tcW w:w="4961" w:type="dxa"/>
                <w:noWrap/>
                <w:hideMark/>
              </w:tcPr>
            </w:tcPrChange>
          </w:tcPr>
          <w:p w14:paraId="6C324A81" w14:textId="251BBFA1" w:rsidR="00914151" w:rsidRPr="00AC3CD7" w:rsidRDefault="00372936">
            <w:pPr>
              <w:rPr>
                <w:rFonts w:asciiTheme="minorHAnsi" w:hAnsiTheme="minorHAnsi"/>
                <w:sz w:val="20"/>
                <w:szCs w:val="20"/>
              </w:rPr>
              <w:pPrChange w:id="533" w:author="Bronislav Chramcov" w:date="2018-11-15T15:22:00Z">
                <w:pPr>
                  <w:spacing w:before="20" w:after="20"/>
                </w:pPr>
              </w:pPrChange>
            </w:pPr>
            <w:r w:rsidRPr="00AC3CD7">
              <w:rPr>
                <w:rFonts w:asciiTheme="minorHAnsi" w:hAnsiTheme="minorHAnsi"/>
                <w:sz w:val="20"/>
                <w:szCs w:val="20"/>
              </w:rPr>
              <w:t>Imaging Science Photographic Technology</w:t>
            </w:r>
          </w:p>
        </w:tc>
        <w:tc>
          <w:tcPr>
            <w:tcW w:w="1843" w:type="dxa"/>
            <w:noWrap/>
            <w:hideMark/>
            <w:tcPrChange w:id="534" w:author="Bronislav Chramcov" w:date="2018-11-15T15:22:00Z">
              <w:tcPr>
                <w:tcW w:w="1843" w:type="dxa"/>
                <w:noWrap/>
                <w:hideMark/>
              </w:tcPr>
            </w:tcPrChange>
          </w:tcPr>
          <w:p w14:paraId="606116B2" w14:textId="77777777" w:rsidR="00914151" w:rsidRPr="00AC3CD7" w:rsidRDefault="00914151">
            <w:pPr>
              <w:jc w:val="center"/>
              <w:rPr>
                <w:rFonts w:asciiTheme="minorHAnsi" w:hAnsiTheme="minorHAnsi"/>
                <w:sz w:val="20"/>
                <w:szCs w:val="20"/>
              </w:rPr>
              <w:pPrChange w:id="535"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36" w:author="Bronislav Chramcov" w:date="2018-11-15T15:22:00Z">
              <w:tcPr>
                <w:tcW w:w="2126" w:type="dxa"/>
                <w:noWrap/>
                <w:hideMark/>
              </w:tcPr>
            </w:tcPrChange>
          </w:tcPr>
          <w:p w14:paraId="07B090CC" w14:textId="6606F8CD" w:rsidR="00914151" w:rsidRPr="00AC3CD7" w:rsidRDefault="00914151">
            <w:pPr>
              <w:jc w:val="center"/>
              <w:rPr>
                <w:rFonts w:asciiTheme="minorHAnsi" w:hAnsiTheme="minorHAnsi"/>
                <w:sz w:val="20"/>
                <w:szCs w:val="20"/>
              </w:rPr>
              <w:pPrChange w:id="537"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F463916" w14:textId="77777777" w:rsidTr="009472DB">
        <w:tblPrEx>
          <w:tblW w:w="0" w:type="auto"/>
          <w:tblInd w:w="250" w:type="dxa"/>
          <w:tblLayout w:type="fixed"/>
          <w:tblPrExChange w:id="538" w:author="Bronislav Chramcov" w:date="2018-11-15T15:22:00Z">
            <w:tblPrEx>
              <w:tblW w:w="0" w:type="auto"/>
              <w:tblInd w:w="250" w:type="dxa"/>
              <w:tblLayout w:type="fixed"/>
            </w:tblPrEx>
          </w:tblPrExChange>
        </w:tblPrEx>
        <w:trPr>
          <w:trHeight w:val="284"/>
          <w:trPrChange w:id="539" w:author="Bronislav Chramcov" w:date="2018-11-15T15:22:00Z">
            <w:trPr>
              <w:trHeight w:val="170"/>
            </w:trPr>
          </w:trPrChange>
        </w:trPr>
        <w:tc>
          <w:tcPr>
            <w:tcW w:w="4961" w:type="dxa"/>
            <w:noWrap/>
            <w:hideMark/>
            <w:tcPrChange w:id="540" w:author="Bronislav Chramcov" w:date="2018-11-15T15:22:00Z">
              <w:tcPr>
                <w:tcW w:w="4961" w:type="dxa"/>
                <w:noWrap/>
                <w:hideMark/>
              </w:tcPr>
            </w:tcPrChange>
          </w:tcPr>
          <w:p w14:paraId="379AA93B" w14:textId="1190524C" w:rsidR="00914151" w:rsidRPr="00AC3CD7" w:rsidRDefault="00372936">
            <w:pPr>
              <w:rPr>
                <w:rFonts w:asciiTheme="minorHAnsi" w:hAnsiTheme="minorHAnsi"/>
                <w:sz w:val="20"/>
                <w:szCs w:val="20"/>
              </w:rPr>
              <w:pPrChange w:id="541" w:author="Bronislav Chramcov" w:date="2018-11-15T15:22:00Z">
                <w:pPr>
                  <w:spacing w:before="20" w:after="20"/>
                </w:pPr>
              </w:pPrChange>
            </w:pPr>
            <w:r w:rsidRPr="00AC3CD7">
              <w:rPr>
                <w:rFonts w:asciiTheme="minorHAnsi" w:hAnsiTheme="minorHAnsi"/>
                <w:sz w:val="20"/>
                <w:szCs w:val="20"/>
              </w:rPr>
              <w:t>Materials Science Coatings Films</w:t>
            </w:r>
          </w:p>
        </w:tc>
        <w:tc>
          <w:tcPr>
            <w:tcW w:w="1843" w:type="dxa"/>
            <w:noWrap/>
            <w:hideMark/>
            <w:tcPrChange w:id="542" w:author="Bronislav Chramcov" w:date="2018-11-15T15:22:00Z">
              <w:tcPr>
                <w:tcW w:w="1843" w:type="dxa"/>
                <w:noWrap/>
                <w:hideMark/>
              </w:tcPr>
            </w:tcPrChange>
          </w:tcPr>
          <w:p w14:paraId="435AFB60" w14:textId="77777777" w:rsidR="00914151" w:rsidRPr="00AC3CD7" w:rsidRDefault="00914151">
            <w:pPr>
              <w:jc w:val="center"/>
              <w:rPr>
                <w:rFonts w:asciiTheme="minorHAnsi" w:hAnsiTheme="minorHAnsi"/>
                <w:sz w:val="20"/>
                <w:szCs w:val="20"/>
              </w:rPr>
              <w:pPrChange w:id="543"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44" w:author="Bronislav Chramcov" w:date="2018-11-15T15:22:00Z">
              <w:tcPr>
                <w:tcW w:w="2126" w:type="dxa"/>
                <w:noWrap/>
                <w:hideMark/>
              </w:tcPr>
            </w:tcPrChange>
          </w:tcPr>
          <w:p w14:paraId="146A5B88" w14:textId="3483B3E7" w:rsidR="00914151" w:rsidRPr="00AC3CD7" w:rsidRDefault="00914151">
            <w:pPr>
              <w:jc w:val="center"/>
              <w:rPr>
                <w:rFonts w:asciiTheme="minorHAnsi" w:hAnsiTheme="minorHAnsi"/>
                <w:sz w:val="20"/>
                <w:szCs w:val="20"/>
              </w:rPr>
              <w:pPrChange w:id="545"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2159DB6" w14:textId="77777777" w:rsidTr="009472DB">
        <w:tblPrEx>
          <w:tblW w:w="0" w:type="auto"/>
          <w:tblInd w:w="250" w:type="dxa"/>
          <w:tblLayout w:type="fixed"/>
          <w:tblPrExChange w:id="546" w:author="Bronislav Chramcov" w:date="2018-11-15T15:22:00Z">
            <w:tblPrEx>
              <w:tblW w:w="0" w:type="auto"/>
              <w:tblInd w:w="250" w:type="dxa"/>
              <w:tblLayout w:type="fixed"/>
            </w:tblPrEx>
          </w:tblPrExChange>
        </w:tblPrEx>
        <w:trPr>
          <w:trHeight w:val="284"/>
          <w:trPrChange w:id="547" w:author="Bronislav Chramcov" w:date="2018-11-15T15:22:00Z">
            <w:trPr>
              <w:trHeight w:val="170"/>
            </w:trPr>
          </w:trPrChange>
        </w:trPr>
        <w:tc>
          <w:tcPr>
            <w:tcW w:w="4961" w:type="dxa"/>
            <w:noWrap/>
            <w:hideMark/>
            <w:tcPrChange w:id="548" w:author="Bronislav Chramcov" w:date="2018-11-15T15:22:00Z">
              <w:tcPr>
                <w:tcW w:w="4961" w:type="dxa"/>
                <w:noWrap/>
                <w:hideMark/>
              </w:tcPr>
            </w:tcPrChange>
          </w:tcPr>
          <w:p w14:paraId="5408E22C" w14:textId="0DE37A56" w:rsidR="00914151" w:rsidRPr="00AC3CD7" w:rsidRDefault="00372936">
            <w:pPr>
              <w:rPr>
                <w:rFonts w:asciiTheme="minorHAnsi" w:hAnsiTheme="minorHAnsi"/>
                <w:sz w:val="20"/>
                <w:szCs w:val="20"/>
              </w:rPr>
              <w:pPrChange w:id="549" w:author="Bronislav Chramcov" w:date="2018-11-15T15:22:00Z">
                <w:pPr>
                  <w:spacing w:before="20" w:after="20"/>
                </w:pPr>
              </w:pPrChange>
            </w:pPr>
            <w:r w:rsidRPr="00AC3CD7">
              <w:rPr>
                <w:rFonts w:asciiTheme="minorHAnsi" w:hAnsiTheme="minorHAnsi"/>
                <w:sz w:val="20"/>
                <w:szCs w:val="20"/>
              </w:rPr>
              <w:t>Materials Science Composites</w:t>
            </w:r>
          </w:p>
        </w:tc>
        <w:tc>
          <w:tcPr>
            <w:tcW w:w="1843" w:type="dxa"/>
            <w:noWrap/>
            <w:hideMark/>
            <w:tcPrChange w:id="550" w:author="Bronislav Chramcov" w:date="2018-11-15T15:22:00Z">
              <w:tcPr>
                <w:tcW w:w="1843" w:type="dxa"/>
                <w:noWrap/>
                <w:hideMark/>
              </w:tcPr>
            </w:tcPrChange>
          </w:tcPr>
          <w:p w14:paraId="73D9A260" w14:textId="77777777" w:rsidR="00914151" w:rsidRPr="00AC3CD7" w:rsidRDefault="00914151">
            <w:pPr>
              <w:jc w:val="center"/>
              <w:rPr>
                <w:rFonts w:asciiTheme="minorHAnsi" w:hAnsiTheme="minorHAnsi"/>
                <w:sz w:val="20"/>
                <w:szCs w:val="20"/>
              </w:rPr>
              <w:pPrChange w:id="551"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52" w:author="Bronislav Chramcov" w:date="2018-11-15T15:22:00Z">
              <w:tcPr>
                <w:tcW w:w="2126" w:type="dxa"/>
                <w:noWrap/>
                <w:hideMark/>
              </w:tcPr>
            </w:tcPrChange>
          </w:tcPr>
          <w:p w14:paraId="7F372865" w14:textId="3B99802E" w:rsidR="00914151" w:rsidRPr="00AC3CD7" w:rsidRDefault="00914151">
            <w:pPr>
              <w:jc w:val="center"/>
              <w:rPr>
                <w:rFonts w:asciiTheme="minorHAnsi" w:hAnsiTheme="minorHAnsi"/>
                <w:sz w:val="20"/>
                <w:szCs w:val="20"/>
              </w:rPr>
              <w:pPrChange w:id="553"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B11AE36" w14:textId="77777777" w:rsidTr="009472DB">
        <w:tblPrEx>
          <w:tblW w:w="0" w:type="auto"/>
          <w:tblInd w:w="250" w:type="dxa"/>
          <w:tblLayout w:type="fixed"/>
          <w:tblPrExChange w:id="554" w:author="Bronislav Chramcov" w:date="2018-11-15T15:22:00Z">
            <w:tblPrEx>
              <w:tblW w:w="0" w:type="auto"/>
              <w:tblInd w:w="250" w:type="dxa"/>
              <w:tblLayout w:type="fixed"/>
            </w:tblPrEx>
          </w:tblPrExChange>
        </w:tblPrEx>
        <w:trPr>
          <w:trHeight w:val="285"/>
          <w:trPrChange w:id="555" w:author="Bronislav Chramcov" w:date="2018-11-15T15:22:00Z">
            <w:trPr>
              <w:trHeight w:val="170"/>
            </w:trPr>
          </w:trPrChange>
        </w:trPr>
        <w:tc>
          <w:tcPr>
            <w:tcW w:w="4961" w:type="dxa"/>
            <w:noWrap/>
            <w:hideMark/>
            <w:tcPrChange w:id="556" w:author="Bronislav Chramcov" w:date="2018-11-15T15:22:00Z">
              <w:tcPr>
                <w:tcW w:w="4961" w:type="dxa"/>
                <w:noWrap/>
                <w:hideMark/>
              </w:tcPr>
            </w:tcPrChange>
          </w:tcPr>
          <w:p w14:paraId="124FFBB4" w14:textId="1F2823B9" w:rsidR="00914151" w:rsidRPr="00AC3CD7" w:rsidRDefault="00372936">
            <w:pPr>
              <w:rPr>
                <w:rFonts w:asciiTheme="minorHAnsi" w:hAnsiTheme="minorHAnsi"/>
                <w:sz w:val="20"/>
                <w:szCs w:val="20"/>
              </w:rPr>
              <w:pPrChange w:id="557" w:author="Bronislav Chramcov" w:date="2018-11-15T15:22:00Z">
                <w:pPr>
                  <w:spacing w:before="20" w:after="20"/>
                </w:pPr>
              </w:pPrChange>
            </w:pPr>
            <w:r w:rsidRPr="00AC3CD7">
              <w:rPr>
                <w:rFonts w:asciiTheme="minorHAnsi" w:hAnsiTheme="minorHAnsi"/>
                <w:sz w:val="20"/>
                <w:szCs w:val="20"/>
              </w:rPr>
              <w:t>Physics Multidisciplinary</w:t>
            </w:r>
          </w:p>
        </w:tc>
        <w:tc>
          <w:tcPr>
            <w:tcW w:w="1843" w:type="dxa"/>
            <w:noWrap/>
            <w:hideMark/>
            <w:tcPrChange w:id="558" w:author="Bronislav Chramcov" w:date="2018-11-15T15:22:00Z">
              <w:tcPr>
                <w:tcW w:w="1843" w:type="dxa"/>
                <w:noWrap/>
                <w:hideMark/>
              </w:tcPr>
            </w:tcPrChange>
          </w:tcPr>
          <w:p w14:paraId="2177DECB" w14:textId="77777777" w:rsidR="00914151" w:rsidRPr="00AC3CD7" w:rsidRDefault="00914151">
            <w:pPr>
              <w:jc w:val="center"/>
              <w:rPr>
                <w:rFonts w:asciiTheme="minorHAnsi" w:hAnsiTheme="minorHAnsi"/>
                <w:sz w:val="20"/>
                <w:szCs w:val="20"/>
              </w:rPr>
              <w:pPrChange w:id="559"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60" w:author="Bronislav Chramcov" w:date="2018-11-15T15:22:00Z">
              <w:tcPr>
                <w:tcW w:w="2126" w:type="dxa"/>
                <w:noWrap/>
                <w:hideMark/>
              </w:tcPr>
            </w:tcPrChange>
          </w:tcPr>
          <w:p w14:paraId="0EAAD748" w14:textId="0AD747B2" w:rsidR="00914151" w:rsidRPr="00AC3CD7" w:rsidRDefault="00914151">
            <w:pPr>
              <w:jc w:val="center"/>
              <w:rPr>
                <w:rFonts w:asciiTheme="minorHAnsi" w:hAnsiTheme="minorHAnsi"/>
                <w:sz w:val="20"/>
                <w:szCs w:val="20"/>
              </w:rPr>
              <w:pPrChange w:id="561"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84D719E" w14:textId="77777777" w:rsidTr="009472DB">
        <w:tblPrEx>
          <w:tblW w:w="0" w:type="auto"/>
          <w:tblInd w:w="250" w:type="dxa"/>
          <w:tblLayout w:type="fixed"/>
          <w:tblPrExChange w:id="562" w:author="Bronislav Chramcov" w:date="2018-11-15T15:22:00Z">
            <w:tblPrEx>
              <w:tblW w:w="0" w:type="auto"/>
              <w:tblInd w:w="250" w:type="dxa"/>
              <w:tblLayout w:type="fixed"/>
            </w:tblPrEx>
          </w:tblPrExChange>
        </w:tblPrEx>
        <w:trPr>
          <w:trHeight w:val="284"/>
          <w:trPrChange w:id="563" w:author="Bronislav Chramcov" w:date="2018-11-15T15:22:00Z">
            <w:trPr>
              <w:trHeight w:val="170"/>
            </w:trPr>
          </w:trPrChange>
        </w:trPr>
        <w:tc>
          <w:tcPr>
            <w:tcW w:w="4961" w:type="dxa"/>
            <w:noWrap/>
            <w:hideMark/>
            <w:tcPrChange w:id="564" w:author="Bronislav Chramcov" w:date="2018-11-15T15:22:00Z">
              <w:tcPr>
                <w:tcW w:w="4961" w:type="dxa"/>
                <w:noWrap/>
                <w:hideMark/>
              </w:tcPr>
            </w:tcPrChange>
          </w:tcPr>
          <w:p w14:paraId="00552B48" w14:textId="322C94B9" w:rsidR="00914151" w:rsidRPr="00AC3CD7" w:rsidRDefault="00372936">
            <w:pPr>
              <w:rPr>
                <w:rFonts w:asciiTheme="minorHAnsi" w:hAnsiTheme="minorHAnsi"/>
                <w:sz w:val="20"/>
                <w:szCs w:val="20"/>
              </w:rPr>
              <w:pPrChange w:id="565" w:author="Bronislav Chramcov" w:date="2018-11-15T15:22:00Z">
                <w:pPr>
                  <w:spacing w:before="20" w:after="20"/>
                </w:pPr>
              </w:pPrChange>
            </w:pPr>
            <w:r w:rsidRPr="00AC3CD7">
              <w:rPr>
                <w:rFonts w:asciiTheme="minorHAnsi" w:hAnsiTheme="minorHAnsi"/>
                <w:sz w:val="20"/>
                <w:szCs w:val="20"/>
              </w:rPr>
              <w:t>Planning Development</w:t>
            </w:r>
          </w:p>
        </w:tc>
        <w:tc>
          <w:tcPr>
            <w:tcW w:w="1843" w:type="dxa"/>
            <w:noWrap/>
            <w:hideMark/>
            <w:tcPrChange w:id="566" w:author="Bronislav Chramcov" w:date="2018-11-15T15:22:00Z">
              <w:tcPr>
                <w:tcW w:w="1843" w:type="dxa"/>
                <w:noWrap/>
                <w:hideMark/>
              </w:tcPr>
            </w:tcPrChange>
          </w:tcPr>
          <w:p w14:paraId="5E6A1E94" w14:textId="77777777" w:rsidR="00914151" w:rsidRPr="00AC3CD7" w:rsidRDefault="00914151">
            <w:pPr>
              <w:jc w:val="center"/>
              <w:rPr>
                <w:rFonts w:asciiTheme="minorHAnsi" w:hAnsiTheme="minorHAnsi"/>
                <w:sz w:val="20"/>
                <w:szCs w:val="20"/>
              </w:rPr>
              <w:pPrChange w:id="567"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68" w:author="Bronislav Chramcov" w:date="2018-11-15T15:22:00Z">
              <w:tcPr>
                <w:tcW w:w="2126" w:type="dxa"/>
                <w:noWrap/>
                <w:hideMark/>
              </w:tcPr>
            </w:tcPrChange>
          </w:tcPr>
          <w:p w14:paraId="2824012A" w14:textId="7FE6291D" w:rsidR="00914151" w:rsidRPr="00AC3CD7" w:rsidRDefault="00914151">
            <w:pPr>
              <w:jc w:val="center"/>
              <w:rPr>
                <w:rFonts w:asciiTheme="minorHAnsi" w:hAnsiTheme="minorHAnsi"/>
                <w:sz w:val="20"/>
                <w:szCs w:val="20"/>
              </w:rPr>
              <w:pPrChange w:id="569"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C5A7EEF" w14:textId="77777777" w:rsidTr="009472DB">
        <w:tblPrEx>
          <w:tblW w:w="0" w:type="auto"/>
          <w:tblInd w:w="250" w:type="dxa"/>
          <w:tblLayout w:type="fixed"/>
          <w:tblPrExChange w:id="570" w:author="Bronislav Chramcov" w:date="2018-11-15T15:22:00Z">
            <w:tblPrEx>
              <w:tblW w:w="0" w:type="auto"/>
              <w:tblInd w:w="250" w:type="dxa"/>
              <w:tblLayout w:type="fixed"/>
            </w:tblPrEx>
          </w:tblPrExChange>
        </w:tblPrEx>
        <w:trPr>
          <w:trHeight w:val="284"/>
          <w:trPrChange w:id="571" w:author="Bronislav Chramcov" w:date="2018-11-15T15:22:00Z">
            <w:trPr>
              <w:trHeight w:val="170"/>
            </w:trPr>
          </w:trPrChange>
        </w:trPr>
        <w:tc>
          <w:tcPr>
            <w:tcW w:w="4961" w:type="dxa"/>
            <w:noWrap/>
            <w:hideMark/>
            <w:tcPrChange w:id="572" w:author="Bronislav Chramcov" w:date="2018-11-15T15:22:00Z">
              <w:tcPr>
                <w:tcW w:w="4961" w:type="dxa"/>
                <w:noWrap/>
                <w:hideMark/>
              </w:tcPr>
            </w:tcPrChange>
          </w:tcPr>
          <w:p w14:paraId="1E0C6735" w14:textId="39E4ED65" w:rsidR="00914151" w:rsidRPr="00AC3CD7" w:rsidRDefault="00372936">
            <w:pPr>
              <w:rPr>
                <w:rFonts w:asciiTheme="minorHAnsi" w:hAnsiTheme="minorHAnsi"/>
                <w:sz w:val="20"/>
                <w:szCs w:val="20"/>
              </w:rPr>
              <w:pPrChange w:id="573" w:author="Bronislav Chramcov" w:date="2018-11-15T15:22:00Z">
                <w:pPr>
                  <w:spacing w:before="20" w:after="20"/>
                </w:pPr>
              </w:pPrChange>
            </w:pPr>
            <w:r w:rsidRPr="00AC3CD7">
              <w:rPr>
                <w:rFonts w:asciiTheme="minorHAnsi" w:hAnsiTheme="minorHAnsi"/>
                <w:sz w:val="20"/>
                <w:szCs w:val="20"/>
              </w:rPr>
              <w:t>Public Environmental Occupational Health</w:t>
            </w:r>
          </w:p>
        </w:tc>
        <w:tc>
          <w:tcPr>
            <w:tcW w:w="1843" w:type="dxa"/>
            <w:noWrap/>
            <w:hideMark/>
            <w:tcPrChange w:id="574" w:author="Bronislav Chramcov" w:date="2018-11-15T15:22:00Z">
              <w:tcPr>
                <w:tcW w:w="1843" w:type="dxa"/>
                <w:noWrap/>
                <w:hideMark/>
              </w:tcPr>
            </w:tcPrChange>
          </w:tcPr>
          <w:p w14:paraId="5CE0278E" w14:textId="77777777" w:rsidR="00914151" w:rsidRPr="00AC3CD7" w:rsidRDefault="00914151">
            <w:pPr>
              <w:jc w:val="center"/>
              <w:rPr>
                <w:rFonts w:asciiTheme="minorHAnsi" w:hAnsiTheme="minorHAnsi"/>
                <w:sz w:val="20"/>
                <w:szCs w:val="20"/>
              </w:rPr>
              <w:pPrChange w:id="575"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76" w:author="Bronislav Chramcov" w:date="2018-11-15T15:22:00Z">
              <w:tcPr>
                <w:tcW w:w="2126" w:type="dxa"/>
                <w:noWrap/>
                <w:hideMark/>
              </w:tcPr>
            </w:tcPrChange>
          </w:tcPr>
          <w:p w14:paraId="1E5A617B" w14:textId="3BC4393E" w:rsidR="00914151" w:rsidRPr="00AC3CD7" w:rsidRDefault="00914151">
            <w:pPr>
              <w:jc w:val="center"/>
              <w:rPr>
                <w:rFonts w:asciiTheme="minorHAnsi" w:hAnsiTheme="minorHAnsi"/>
                <w:sz w:val="20"/>
                <w:szCs w:val="20"/>
              </w:rPr>
              <w:pPrChange w:id="577"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5E6A32A0" w14:textId="77777777" w:rsidTr="009472DB">
        <w:tblPrEx>
          <w:tblW w:w="0" w:type="auto"/>
          <w:tblInd w:w="250" w:type="dxa"/>
          <w:tblLayout w:type="fixed"/>
          <w:tblPrExChange w:id="578" w:author="Bronislav Chramcov" w:date="2018-11-15T15:22:00Z">
            <w:tblPrEx>
              <w:tblW w:w="0" w:type="auto"/>
              <w:tblInd w:w="250" w:type="dxa"/>
              <w:tblLayout w:type="fixed"/>
            </w:tblPrEx>
          </w:tblPrExChange>
        </w:tblPrEx>
        <w:trPr>
          <w:trHeight w:val="284"/>
          <w:trPrChange w:id="579" w:author="Bronislav Chramcov" w:date="2018-11-15T15:22:00Z">
            <w:trPr>
              <w:trHeight w:val="170"/>
            </w:trPr>
          </w:trPrChange>
        </w:trPr>
        <w:tc>
          <w:tcPr>
            <w:tcW w:w="4961" w:type="dxa"/>
            <w:noWrap/>
            <w:hideMark/>
            <w:tcPrChange w:id="580" w:author="Bronislav Chramcov" w:date="2018-11-15T15:22:00Z">
              <w:tcPr>
                <w:tcW w:w="4961" w:type="dxa"/>
                <w:noWrap/>
                <w:hideMark/>
              </w:tcPr>
            </w:tcPrChange>
          </w:tcPr>
          <w:p w14:paraId="06C442BC" w14:textId="62828115" w:rsidR="00914151" w:rsidRPr="00AC3CD7" w:rsidRDefault="00372936">
            <w:pPr>
              <w:rPr>
                <w:rFonts w:asciiTheme="minorHAnsi" w:hAnsiTheme="minorHAnsi"/>
                <w:sz w:val="20"/>
                <w:szCs w:val="20"/>
              </w:rPr>
              <w:pPrChange w:id="581" w:author="Bronislav Chramcov" w:date="2018-11-15T15:22:00Z">
                <w:pPr>
                  <w:spacing w:before="20" w:after="20"/>
                </w:pPr>
              </w:pPrChange>
            </w:pPr>
            <w:r w:rsidRPr="00AC3CD7">
              <w:rPr>
                <w:rFonts w:asciiTheme="minorHAnsi" w:hAnsiTheme="minorHAnsi"/>
                <w:sz w:val="20"/>
                <w:szCs w:val="20"/>
              </w:rPr>
              <w:t>Social Sciences Mathematical Methods</w:t>
            </w:r>
          </w:p>
        </w:tc>
        <w:tc>
          <w:tcPr>
            <w:tcW w:w="1843" w:type="dxa"/>
            <w:noWrap/>
            <w:hideMark/>
            <w:tcPrChange w:id="582" w:author="Bronislav Chramcov" w:date="2018-11-15T15:22:00Z">
              <w:tcPr>
                <w:tcW w:w="1843" w:type="dxa"/>
                <w:noWrap/>
                <w:hideMark/>
              </w:tcPr>
            </w:tcPrChange>
          </w:tcPr>
          <w:p w14:paraId="3240EAB5" w14:textId="77777777" w:rsidR="00914151" w:rsidRPr="00AC3CD7" w:rsidRDefault="00914151">
            <w:pPr>
              <w:jc w:val="center"/>
              <w:rPr>
                <w:rFonts w:asciiTheme="minorHAnsi" w:hAnsiTheme="minorHAnsi"/>
                <w:sz w:val="20"/>
                <w:szCs w:val="20"/>
              </w:rPr>
              <w:pPrChange w:id="583"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84" w:author="Bronislav Chramcov" w:date="2018-11-15T15:22:00Z">
              <w:tcPr>
                <w:tcW w:w="2126" w:type="dxa"/>
                <w:noWrap/>
                <w:hideMark/>
              </w:tcPr>
            </w:tcPrChange>
          </w:tcPr>
          <w:p w14:paraId="7F78F55F" w14:textId="71D4D52A" w:rsidR="00914151" w:rsidRPr="00AC3CD7" w:rsidRDefault="00914151">
            <w:pPr>
              <w:jc w:val="center"/>
              <w:rPr>
                <w:rFonts w:asciiTheme="minorHAnsi" w:hAnsiTheme="minorHAnsi"/>
                <w:sz w:val="20"/>
                <w:szCs w:val="20"/>
              </w:rPr>
              <w:pPrChange w:id="585"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5C951FB1" w14:textId="77777777" w:rsidTr="009472DB">
        <w:tblPrEx>
          <w:tblW w:w="0" w:type="auto"/>
          <w:tblInd w:w="250" w:type="dxa"/>
          <w:tblLayout w:type="fixed"/>
          <w:tblPrExChange w:id="586" w:author="Bronislav Chramcov" w:date="2018-11-15T15:22:00Z">
            <w:tblPrEx>
              <w:tblW w:w="0" w:type="auto"/>
              <w:tblInd w:w="250" w:type="dxa"/>
              <w:tblLayout w:type="fixed"/>
            </w:tblPrEx>
          </w:tblPrExChange>
        </w:tblPrEx>
        <w:trPr>
          <w:trHeight w:val="284"/>
          <w:trPrChange w:id="587" w:author="Bronislav Chramcov" w:date="2018-11-15T15:22:00Z">
            <w:trPr>
              <w:trHeight w:val="170"/>
            </w:trPr>
          </w:trPrChange>
        </w:trPr>
        <w:tc>
          <w:tcPr>
            <w:tcW w:w="4961" w:type="dxa"/>
            <w:noWrap/>
            <w:hideMark/>
            <w:tcPrChange w:id="588" w:author="Bronislav Chramcov" w:date="2018-11-15T15:22:00Z">
              <w:tcPr>
                <w:tcW w:w="4961" w:type="dxa"/>
                <w:noWrap/>
                <w:hideMark/>
              </w:tcPr>
            </w:tcPrChange>
          </w:tcPr>
          <w:p w14:paraId="2B24FA5E" w14:textId="429EE0B2" w:rsidR="00914151" w:rsidRPr="00AC3CD7" w:rsidRDefault="00372936">
            <w:pPr>
              <w:rPr>
                <w:rFonts w:asciiTheme="minorHAnsi" w:hAnsiTheme="minorHAnsi"/>
                <w:sz w:val="20"/>
                <w:szCs w:val="20"/>
              </w:rPr>
              <w:pPrChange w:id="589" w:author="Bronislav Chramcov" w:date="2018-11-15T15:22:00Z">
                <w:pPr>
                  <w:spacing w:before="20" w:after="20"/>
                </w:pPr>
              </w:pPrChange>
            </w:pPr>
            <w:r w:rsidRPr="00AC3CD7">
              <w:rPr>
                <w:rFonts w:asciiTheme="minorHAnsi" w:hAnsiTheme="minorHAnsi"/>
                <w:sz w:val="20"/>
                <w:szCs w:val="20"/>
              </w:rPr>
              <w:t>Thermodynamics</w:t>
            </w:r>
          </w:p>
        </w:tc>
        <w:tc>
          <w:tcPr>
            <w:tcW w:w="1843" w:type="dxa"/>
            <w:noWrap/>
            <w:hideMark/>
            <w:tcPrChange w:id="590" w:author="Bronislav Chramcov" w:date="2018-11-15T15:22:00Z">
              <w:tcPr>
                <w:tcW w:w="1843" w:type="dxa"/>
                <w:noWrap/>
                <w:hideMark/>
              </w:tcPr>
            </w:tcPrChange>
          </w:tcPr>
          <w:p w14:paraId="44A5C49C" w14:textId="77777777" w:rsidR="00914151" w:rsidRPr="00AC3CD7" w:rsidRDefault="00914151">
            <w:pPr>
              <w:jc w:val="center"/>
              <w:rPr>
                <w:rFonts w:asciiTheme="minorHAnsi" w:hAnsiTheme="minorHAnsi"/>
                <w:sz w:val="20"/>
                <w:szCs w:val="20"/>
              </w:rPr>
              <w:pPrChange w:id="591"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592" w:author="Bronislav Chramcov" w:date="2018-11-15T15:22:00Z">
              <w:tcPr>
                <w:tcW w:w="2126" w:type="dxa"/>
                <w:noWrap/>
                <w:hideMark/>
              </w:tcPr>
            </w:tcPrChange>
          </w:tcPr>
          <w:p w14:paraId="2674740F" w14:textId="0D029DB4" w:rsidR="00914151" w:rsidRPr="00AC3CD7" w:rsidRDefault="00914151">
            <w:pPr>
              <w:jc w:val="center"/>
              <w:rPr>
                <w:rFonts w:asciiTheme="minorHAnsi" w:hAnsiTheme="minorHAnsi"/>
                <w:sz w:val="20"/>
                <w:szCs w:val="20"/>
              </w:rPr>
              <w:pPrChange w:id="593"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1218B0A" w14:textId="77777777" w:rsidTr="009472DB">
        <w:tblPrEx>
          <w:tblW w:w="0" w:type="auto"/>
          <w:tblInd w:w="250" w:type="dxa"/>
          <w:tblLayout w:type="fixed"/>
          <w:tblPrExChange w:id="594" w:author="Bronislav Chramcov" w:date="2018-11-15T15:22:00Z">
            <w:tblPrEx>
              <w:tblW w:w="0" w:type="auto"/>
              <w:tblInd w:w="250" w:type="dxa"/>
              <w:tblLayout w:type="fixed"/>
            </w:tblPrEx>
          </w:tblPrExChange>
        </w:tblPrEx>
        <w:trPr>
          <w:trHeight w:val="284"/>
          <w:trPrChange w:id="595" w:author="Bronislav Chramcov" w:date="2018-11-15T15:22:00Z">
            <w:trPr>
              <w:trHeight w:val="170"/>
            </w:trPr>
          </w:trPrChange>
        </w:trPr>
        <w:tc>
          <w:tcPr>
            <w:tcW w:w="4961" w:type="dxa"/>
            <w:noWrap/>
            <w:hideMark/>
            <w:tcPrChange w:id="596" w:author="Bronislav Chramcov" w:date="2018-11-15T15:22:00Z">
              <w:tcPr>
                <w:tcW w:w="4961" w:type="dxa"/>
                <w:noWrap/>
                <w:hideMark/>
              </w:tcPr>
            </w:tcPrChange>
          </w:tcPr>
          <w:p w14:paraId="5731B196" w14:textId="15A3A2A4" w:rsidR="00914151" w:rsidRPr="00AC3CD7" w:rsidRDefault="00372936">
            <w:pPr>
              <w:rPr>
                <w:rFonts w:asciiTheme="minorHAnsi" w:hAnsiTheme="minorHAnsi"/>
                <w:sz w:val="20"/>
                <w:szCs w:val="20"/>
              </w:rPr>
              <w:pPrChange w:id="597" w:author="Bronislav Chramcov" w:date="2018-11-15T15:22:00Z">
                <w:pPr>
                  <w:spacing w:before="20" w:after="20"/>
                </w:pPr>
              </w:pPrChange>
            </w:pPr>
            <w:r w:rsidRPr="00AC3CD7">
              <w:rPr>
                <w:rFonts w:asciiTheme="minorHAnsi" w:hAnsiTheme="minorHAnsi"/>
                <w:sz w:val="20"/>
                <w:szCs w:val="20"/>
              </w:rPr>
              <w:t>Construction Building Technology</w:t>
            </w:r>
          </w:p>
        </w:tc>
        <w:tc>
          <w:tcPr>
            <w:tcW w:w="1843" w:type="dxa"/>
            <w:noWrap/>
            <w:hideMark/>
            <w:tcPrChange w:id="598" w:author="Bronislav Chramcov" w:date="2018-11-15T15:22:00Z">
              <w:tcPr>
                <w:tcW w:w="1843" w:type="dxa"/>
                <w:noWrap/>
                <w:hideMark/>
              </w:tcPr>
            </w:tcPrChange>
          </w:tcPr>
          <w:p w14:paraId="2876A9F3" w14:textId="77777777" w:rsidR="00914151" w:rsidRPr="00AC3CD7" w:rsidRDefault="00914151">
            <w:pPr>
              <w:jc w:val="center"/>
              <w:rPr>
                <w:rFonts w:asciiTheme="minorHAnsi" w:hAnsiTheme="minorHAnsi"/>
                <w:sz w:val="20"/>
                <w:szCs w:val="20"/>
              </w:rPr>
              <w:pPrChange w:id="599"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00" w:author="Bronislav Chramcov" w:date="2018-11-15T15:22:00Z">
              <w:tcPr>
                <w:tcW w:w="2126" w:type="dxa"/>
                <w:noWrap/>
                <w:hideMark/>
              </w:tcPr>
            </w:tcPrChange>
          </w:tcPr>
          <w:p w14:paraId="6B629CAD" w14:textId="3868B62B" w:rsidR="00914151" w:rsidRPr="00AC3CD7" w:rsidRDefault="00914151">
            <w:pPr>
              <w:jc w:val="center"/>
              <w:rPr>
                <w:rFonts w:asciiTheme="minorHAnsi" w:hAnsiTheme="minorHAnsi"/>
                <w:sz w:val="20"/>
                <w:szCs w:val="20"/>
              </w:rPr>
              <w:pPrChange w:id="601"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59F92B4F" w14:textId="77777777" w:rsidTr="009472DB">
        <w:tblPrEx>
          <w:tblW w:w="0" w:type="auto"/>
          <w:tblInd w:w="250" w:type="dxa"/>
          <w:tblLayout w:type="fixed"/>
          <w:tblPrExChange w:id="602" w:author="Bronislav Chramcov" w:date="2018-11-15T15:22:00Z">
            <w:tblPrEx>
              <w:tblW w:w="0" w:type="auto"/>
              <w:tblInd w:w="250" w:type="dxa"/>
              <w:tblLayout w:type="fixed"/>
            </w:tblPrEx>
          </w:tblPrExChange>
        </w:tblPrEx>
        <w:trPr>
          <w:trHeight w:val="284"/>
          <w:trPrChange w:id="603" w:author="Bronislav Chramcov" w:date="2018-11-15T15:22:00Z">
            <w:trPr>
              <w:trHeight w:val="170"/>
            </w:trPr>
          </w:trPrChange>
        </w:trPr>
        <w:tc>
          <w:tcPr>
            <w:tcW w:w="4961" w:type="dxa"/>
            <w:noWrap/>
            <w:hideMark/>
            <w:tcPrChange w:id="604" w:author="Bronislav Chramcov" w:date="2018-11-15T15:22:00Z">
              <w:tcPr>
                <w:tcW w:w="4961" w:type="dxa"/>
                <w:noWrap/>
                <w:hideMark/>
              </w:tcPr>
            </w:tcPrChange>
          </w:tcPr>
          <w:p w14:paraId="3EDFD194" w14:textId="2DE0FD99" w:rsidR="00914151" w:rsidRPr="00AC3CD7" w:rsidRDefault="00372936">
            <w:pPr>
              <w:rPr>
                <w:rFonts w:asciiTheme="minorHAnsi" w:hAnsiTheme="minorHAnsi"/>
                <w:sz w:val="20"/>
                <w:szCs w:val="20"/>
              </w:rPr>
              <w:pPrChange w:id="605" w:author="Bronislav Chramcov" w:date="2018-11-15T15:22:00Z">
                <w:pPr>
                  <w:spacing w:before="20" w:after="20"/>
                </w:pPr>
              </w:pPrChange>
            </w:pPr>
            <w:r w:rsidRPr="00AC3CD7">
              <w:rPr>
                <w:rFonts w:asciiTheme="minorHAnsi" w:hAnsiTheme="minorHAnsi"/>
                <w:sz w:val="20"/>
                <w:szCs w:val="20"/>
              </w:rPr>
              <w:t>Electrochemistry</w:t>
            </w:r>
          </w:p>
        </w:tc>
        <w:tc>
          <w:tcPr>
            <w:tcW w:w="1843" w:type="dxa"/>
            <w:noWrap/>
            <w:hideMark/>
            <w:tcPrChange w:id="606" w:author="Bronislav Chramcov" w:date="2018-11-15T15:22:00Z">
              <w:tcPr>
                <w:tcW w:w="1843" w:type="dxa"/>
                <w:noWrap/>
                <w:hideMark/>
              </w:tcPr>
            </w:tcPrChange>
          </w:tcPr>
          <w:p w14:paraId="2B77F787" w14:textId="77777777" w:rsidR="00914151" w:rsidRPr="00AC3CD7" w:rsidRDefault="00914151">
            <w:pPr>
              <w:jc w:val="center"/>
              <w:rPr>
                <w:rFonts w:asciiTheme="minorHAnsi" w:hAnsiTheme="minorHAnsi"/>
                <w:sz w:val="20"/>
                <w:szCs w:val="20"/>
              </w:rPr>
              <w:pPrChange w:id="607"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08" w:author="Bronislav Chramcov" w:date="2018-11-15T15:22:00Z">
              <w:tcPr>
                <w:tcW w:w="2126" w:type="dxa"/>
                <w:noWrap/>
                <w:hideMark/>
              </w:tcPr>
            </w:tcPrChange>
          </w:tcPr>
          <w:p w14:paraId="345FCAF0" w14:textId="242156CE" w:rsidR="00914151" w:rsidRPr="00AC3CD7" w:rsidRDefault="00914151">
            <w:pPr>
              <w:jc w:val="center"/>
              <w:rPr>
                <w:rFonts w:asciiTheme="minorHAnsi" w:hAnsiTheme="minorHAnsi"/>
                <w:sz w:val="20"/>
                <w:szCs w:val="20"/>
              </w:rPr>
              <w:pPrChange w:id="609"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39F82168" w14:textId="77777777" w:rsidTr="009472DB">
        <w:tblPrEx>
          <w:tblW w:w="0" w:type="auto"/>
          <w:tblInd w:w="250" w:type="dxa"/>
          <w:tblLayout w:type="fixed"/>
          <w:tblPrExChange w:id="610" w:author="Bronislav Chramcov" w:date="2018-11-15T15:22:00Z">
            <w:tblPrEx>
              <w:tblW w:w="0" w:type="auto"/>
              <w:tblInd w:w="250" w:type="dxa"/>
              <w:tblLayout w:type="fixed"/>
            </w:tblPrEx>
          </w:tblPrExChange>
        </w:tblPrEx>
        <w:trPr>
          <w:trHeight w:val="285"/>
          <w:trPrChange w:id="611" w:author="Bronislav Chramcov" w:date="2018-11-15T15:22:00Z">
            <w:trPr>
              <w:trHeight w:val="170"/>
            </w:trPr>
          </w:trPrChange>
        </w:trPr>
        <w:tc>
          <w:tcPr>
            <w:tcW w:w="4961" w:type="dxa"/>
            <w:noWrap/>
            <w:hideMark/>
            <w:tcPrChange w:id="612" w:author="Bronislav Chramcov" w:date="2018-11-15T15:22:00Z">
              <w:tcPr>
                <w:tcW w:w="4961" w:type="dxa"/>
                <w:noWrap/>
                <w:hideMark/>
              </w:tcPr>
            </w:tcPrChange>
          </w:tcPr>
          <w:p w14:paraId="46FF5289" w14:textId="25650A78" w:rsidR="00914151" w:rsidRPr="00AC3CD7" w:rsidRDefault="00372936">
            <w:pPr>
              <w:rPr>
                <w:rFonts w:asciiTheme="minorHAnsi" w:hAnsiTheme="minorHAnsi"/>
                <w:sz w:val="20"/>
                <w:szCs w:val="20"/>
              </w:rPr>
              <w:pPrChange w:id="613" w:author="Bronislav Chramcov" w:date="2018-11-15T15:22:00Z">
                <w:pPr>
                  <w:spacing w:before="20" w:after="20"/>
                </w:pPr>
              </w:pPrChange>
            </w:pPr>
            <w:r w:rsidRPr="00AC3CD7">
              <w:rPr>
                <w:rFonts w:asciiTheme="minorHAnsi" w:hAnsiTheme="minorHAnsi"/>
                <w:sz w:val="20"/>
                <w:szCs w:val="20"/>
              </w:rPr>
              <w:t>Environmental Studies</w:t>
            </w:r>
          </w:p>
        </w:tc>
        <w:tc>
          <w:tcPr>
            <w:tcW w:w="1843" w:type="dxa"/>
            <w:noWrap/>
            <w:hideMark/>
            <w:tcPrChange w:id="614" w:author="Bronislav Chramcov" w:date="2018-11-15T15:22:00Z">
              <w:tcPr>
                <w:tcW w:w="1843" w:type="dxa"/>
                <w:noWrap/>
                <w:hideMark/>
              </w:tcPr>
            </w:tcPrChange>
          </w:tcPr>
          <w:p w14:paraId="4C0E2DA2" w14:textId="77777777" w:rsidR="00914151" w:rsidRPr="00AC3CD7" w:rsidRDefault="00914151">
            <w:pPr>
              <w:jc w:val="center"/>
              <w:rPr>
                <w:rFonts w:asciiTheme="minorHAnsi" w:hAnsiTheme="minorHAnsi"/>
                <w:sz w:val="20"/>
                <w:szCs w:val="20"/>
              </w:rPr>
              <w:pPrChange w:id="615"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16" w:author="Bronislav Chramcov" w:date="2018-11-15T15:22:00Z">
              <w:tcPr>
                <w:tcW w:w="2126" w:type="dxa"/>
                <w:noWrap/>
                <w:hideMark/>
              </w:tcPr>
            </w:tcPrChange>
          </w:tcPr>
          <w:p w14:paraId="56F96DDA" w14:textId="2E0BE5BE" w:rsidR="00914151" w:rsidRPr="00AC3CD7" w:rsidRDefault="00914151">
            <w:pPr>
              <w:jc w:val="center"/>
              <w:rPr>
                <w:rFonts w:asciiTheme="minorHAnsi" w:hAnsiTheme="minorHAnsi"/>
                <w:sz w:val="20"/>
                <w:szCs w:val="20"/>
              </w:rPr>
              <w:pPrChange w:id="617"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2450022C" w14:textId="77777777" w:rsidTr="009472DB">
        <w:tblPrEx>
          <w:tblW w:w="0" w:type="auto"/>
          <w:tblInd w:w="250" w:type="dxa"/>
          <w:tblLayout w:type="fixed"/>
          <w:tblPrExChange w:id="618" w:author="Bronislav Chramcov" w:date="2018-11-15T15:22:00Z">
            <w:tblPrEx>
              <w:tblW w:w="0" w:type="auto"/>
              <w:tblInd w:w="250" w:type="dxa"/>
              <w:tblLayout w:type="fixed"/>
            </w:tblPrEx>
          </w:tblPrExChange>
        </w:tblPrEx>
        <w:trPr>
          <w:trHeight w:val="284"/>
          <w:trPrChange w:id="619" w:author="Bronislav Chramcov" w:date="2018-11-15T15:22:00Z">
            <w:trPr>
              <w:trHeight w:val="170"/>
            </w:trPr>
          </w:trPrChange>
        </w:trPr>
        <w:tc>
          <w:tcPr>
            <w:tcW w:w="4961" w:type="dxa"/>
            <w:noWrap/>
            <w:hideMark/>
            <w:tcPrChange w:id="620" w:author="Bronislav Chramcov" w:date="2018-11-15T15:22:00Z">
              <w:tcPr>
                <w:tcW w:w="4961" w:type="dxa"/>
                <w:noWrap/>
                <w:hideMark/>
              </w:tcPr>
            </w:tcPrChange>
          </w:tcPr>
          <w:p w14:paraId="07C5D5C8" w14:textId="6E7B6A7C" w:rsidR="00914151" w:rsidRPr="00AC3CD7" w:rsidRDefault="00372936">
            <w:pPr>
              <w:rPr>
                <w:rFonts w:asciiTheme="minorHAnsi" w:hAnsiTheme="minorHAnsi"/>
                <w:sz w:val="20"/>
                <w:szCs w:val="20"/>
              </w:rPr>
              <w:pPrChange w:id="621" w:author="Bronislav Chramcov" w:date="2018-11-15T15:22:00Z">
                <w:pPr>
                  <w:spacing w:before="20" w:after="20"/>
                </w:pPr>
              </w:pPrChange>
            </w:pPr>
            <w:r w:rsidRPr="00AC3CD7">
              <w:rPr>
                <w:rFonts w:asciiTheme="minorHAnsi" w:hAnsiTheme="minorHAnsi"/>
                <w:sz w:val="20"/>
                <w:szCs w:val="20"/>
              </w:rPr>
              <w:t>Green Sustainable Science Technology</w:t>
            </w:r>
          </w:p>
        </w:tc>
        <w:tc>
          <w:tcPr>
            <w:tcW w:w="1843" w:type="dxa"/>
            <w:noWrap/>
            <w:hideMark/>
            <w:tcPrChange w:id="622" w:author="Bronislav Chramcov" w:date="2018-11-15T15:22:00Z">
              <w:tcPr>
                <w:tcW w:w="1843" w:type="dxa"/>
                <w:noWrap/>
                <w:hideMark/>
              </w:tcPr>
            </w:tcPrChange>
          </w:tcPr>
          <w:p w14:paraId="4BA7185F" w14:textId="77777777" w:rsidR="00914151" w:rsidRPr="00AC3CD7" w:rsidRDefault="00914151">
            <w:pPr>
              <w:jc w:val="center"/>
              <w:rPr>
                <w:rFonts w:asciiTheme="minorHAnsi" w:hAnsiTheme="minorHAnsi"/>
                <w:sz w:val="20"/>
                <w:szCs w:val="20"/>
              </w:rPr>
              <w:pPrChange w:id="623"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24" w:author="Bronislav Chramcov" w:date="2018-11-15T15:22:00Z">
              <w:tcPr>
                <w:tcW w:w="2126" w:type="dxa"/>
                <w:noWrap/>
                <w:hideMark/>
              </w:tcPr>
            </w:tcPrChange>
          </w:tcPr>
          <w:p w14:paraId="645ECF9F" w14:textId="197979C0" w:rsidR="00914151" w:rsidRPr="00AC3CD7" w:rsidRDefault="00914151">
            <w:pPr>
              <w:jc w:val="center"/>
              <w:rPr>
                <w:rFonts w:asciiTheme="minorHAnsi" w:hAnsiTheme="minorHAnsi"/>
                <w:sz w:val="20"/>
                <w:szCs w:val="20"/>
              </w:rPr>
              <w:pPrChange w:id="625"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7E51AB5" w14:textId="77777777" w:rsidTr="009472DB">
        <w:tblPrEx>
          <w:tblW w:w="0" w:type="auto"/>
          <w:tblInd w:w="250" w:type="dxa"/>
          <w:tblLayout w:type="fixed"/>
          <w:tblPrExChange w:id="626" w:author="Bronislav Chramcov" w:date="2018-11-15T15:22:00Z">
            <w:tblPrEx>
              <w:tblW w:w="0" w:type="auto"/>
              <w:tblInd w:w="250" w:type="dxa"/>
              <w:tblLayout w:type="fixed"/>
            </w:tblPrEx>
          </w:tblPrExChange>
        </w:tblPrEx>
        <w:trPr>
          <w:trHeight w:val="284"/>
          <w:trPrChange w:id="627" w:author="Bronislav Chramcov" w:date="2018-11-15T15:22:00Z">
            <w:trPr>
              <w:trHeight w:val="170"/>
            </w:trPr>
          </w:trPrChange>
        </w:trPr>
        <w:tc>
          <w:tcPr>
            <w:tcW w:w="4961" w:type="dxa"/>
            <w:noWrap/>
            <w:hideMark/>
            <w:tcPrChange w:id="628" w:author="Bronislav Chramcov" w:date="2018-11-15T15:22:00Z">
              <w:tcPr>
                <w:tcW w:w="4961" w:type="dxa"/>
                <w:noWrap/>
                <w:hideMark/>
              </w:tcPr>
            </w:tcPrChange>
          </w:tcPr>
          <w:p w14:paraId="19E111AA" w14:textId="14662B93" w:rsidR="00914151" w:rsidRPr="00AC3CD7" w:rsidRDefault="00372936">
            <w:pPr>
              <w:rPr>
                <w:rFonts w:asciiTheme="minorHAnsi" w:hAnsiTheme="minorHAnsi"/>
                <w:sz w:val="20"/>
                <w:szCs w:val="20"/>
              </w:rPr>
              <w:pPrChange w:id="629" w:author="Bronislav Chramcov" w:date="2018-11-15T15:22:00Z">
                <w:pPr>
                  <w:spacing w:before="20" w:after="20"/>
                </w:pPr>
              </w:pPrChange>
            </w:pPr>
            <w:r w:rsidRPr="00AC3CD7">
              <w:rPr>
                <w:rFonts w:asciiTheme="minorHAnsi" w:hAnsiTheme="minorHAnsi"/>
                <w:sz w:val="20"/>
                <w:szCs w:val="20"/>
              </w:rPr>
              <w:t>Logic</w:t>
            </w:r>
          </w:p>
        </w:tc>
        <w:tc>
          <w:tcPr>
            <w:tcW w:w="1843" w:type="dxa"/>
            <w:noWrap/>
            <w:hideMark/>
            <w:tcPrChange w:id="630" w:author="Bronislav Chramcov" w:date="2018-11-15T15:22:00Z">
              <w:tcPr>
                <w:tcW w:w="1843" w:type="dxa"/>
                <w:noWrap/>
                <w:hideMark/>
              </w:tcPr>
            </w:tcPrChange>
          </w:tcPr>
          <w:p w14:paraId="6A6F5C7B" w14:textId="77777777" w:rsidR="00914151" w:rsidRPr="00AC3CD7" w:rsidRDefault="00914151">
            <w:pPr>
              <w:jc w:val="center"/>
              <w:rPr>
                <w:rFonts w:asciiTheme="minorHAnsi" w:hAnsiTheme="minorHAnsi"/>
                <w:sz w:val="20"/>
                <w:szCs w:val="20"/>
              </w:rPr>
              <w:pPrChange w:id="631"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32" w:author="Bronislav Chramcov" w:date="2018-11-15T15:22:00Z">
              <w:tcPr>
                <w:tcW w:w="2126" w:type="dxa"/>
                <w:noWrap/>
                <w:hideMark/>
              </w:tcPr>
            </w:tcPrChange>
          </w:tcPr>
          <w:p w14:paraId="4D3BBD97" w14:textId="6440786A" w:rsidR="00914151" w:rsidRPr="00AC3CD7" w:rsidRDefault="00914151">
            <w:pPr>
              <w:jc w:val="center"/>
              <w:rPr>
                <w:rFonts w:asciiTheme="minorHAnsi" w:hAnsiTheme="minorHAnsi"/>
                <w:sz w:val="20"/>
                <w:szCs w:val="20"/>
              </w:rPr>
              <w:pPrChange w:id="633"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27A0FC9C" w14:textId="77777777" w:rsidTr="009472DB">
        <w:tblPrEx>
          <w:tblW w:w="0" w:type="auto"/>
          <w:tblInd w:w="250" w:type="dxa"/>
          <w:tblLayout w:type="fixed"/>
          <w:tblPrExChange w:id="634" w:author="Bronislav Chramcov" w:date="2018-11-15T15:22:00Z">
            <w:tblPrEx>
              <w:tblW w:w="0" w:type="auto"/>
              <w:tblInd w:w="250" w:type="dxa"/>
              <w:tblLayout w:type="fixed"/>
            </w:tblPrEx>
          </w:tblPrExChange>
        </w:tblPrEx>
        <w:trPr>
          <w:trHeight w:val="284"/>
          <w:trPrChange w:id="635" w:author="Bronislav Chramcov" w:date="2018-11-15T15:22:00Z">
            <w:trPr>
              <w:trHeight w:val="170"/>
            </w:trPr>
          </w:trPrChange>
        </w:trPr>
        <w:tc>
          <w:tcPr>
            <w:tcW w:w="4961" w:type="dxa"/>
            <w:noWrap/>
            <w:hideMark/>
            <w:tcPrChange w:id="636" w:author="Bronislav Chramcov" w:date="2018-11-15T15:22:00Z">
              <w:tcPr>
                <w:tcW w:w="4961" w:type="dxa"/>
                <w:noWrap/>
                <w:hideMark/>
              </w:tcPr>
            </w:tcPrChange>
          </w:tcPr>
          <w:p w14:paraId="7B3E44DA" w14:textId="259B3BB2" w:rsidR="00914151" w:rsidRPr="00AC3CD7" w:rsidRDefault="00372936">
            <w:pPr>
              <w:rPr>
                <w:rFonts w:asciiTheme="minorHAnsi" w:hAnsiTheme="minorHAnsi"/>
                <w:sz w:val="20"/>
                <w:szCs w:val="20"/>
              </w:rPr>
              <w:pPrChange w:id="637" w:author="Bronislav Chramcov" w:date="2018-11-15T15:22:00Z">
                <w:pPr>
                  <w:spacing w:before="20" w:after="20"/>
                </w:pPr>
              </w:pPrChange>
            </w:pPr>
            <w:r w:rsidRPr="00AC3CD7">
              <w:rPr>
                <w:rFonts w:asciiTheme="minorHAnsi" w:hAnsiTheme="minorHAnsi"/>
                <w:sz w:val="20"/>
                <w:szCs w:val="20"/>
              </w:rPr>
              <w:t>Materials Science Biomaterials</w:t>
            </w:r>
          </w:p>
        </w:tc>
        <w:tc>
          <w:tcPr>
            <w:tcW w:w="1843" w:type="dxa"/>
            <w:noWrap/>
            <w:hideMark/>
            <w:tcPrChange w:id="638" w:author="Bronislav Chramcov" w:date="2018-11-15T15:22:00Z">
              <w:tcPr>
                <w:tcW w:w="1843" w:type="dxa"/>
                <w:noWrap/>
                <w:hideMark/>
              </w:tcPr>
            </w:tcPrChange>
          </w:tcPr>
          <w:p w14:paraId="1EE45AC1" w14:textId="77777777" w:rsidR="00914151" w:rsidRPr="00AC3CD7" w:rsidRDefault="00914151">
            <w:pPr>
              <w:jc w:val="center"/>
              <w:rPr>
                <w:rFonts w:asciiTheme="minorHAnsi" w:hAnsiTheme="minorHAnsi"/>
                <w:sz w:val="20"/>
                <w:szCs w:val="20"/>
              </w:rPr>
              <w:pPrChange w:id="639"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40" w:author="Bronislav Chramcov" w:date="2018-11-15T15:22:00Z">
              <w:tcPr>
                <w:tcW w:w="2126" w:type="dxa"/>
                <w:noWrap/>
                <w:hideMark/>
              </w:tcPr>
            </w:tcPrChange>
          </w:tcPr>
          <w:p w14:paraId="397A65D2" w14:textId="18586728" w:rsidR="00914151" w:rsidRPr="00AC3CD7" w:rsidRDefault="00914151">
            <w:pPr>
              <w:jc w:val="center"/>
              <w:rPr>
                <w:rFonts w:asciiTheme="minorHAnsi" w:hAnsiTheme="minorHAnsi"/>
                <w:sz w:val="20"/>
                <w:szCs w:val="20"/>
              </w:rPr>
              <w:pPrChange w:id="641"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F00F28A" w14:textId="77777777" w:rsidTr="009472DB">
        <w:tblPrEx>
          <w:tblW w:w="0" w:type="auto"/>
          <w:tblInd w:w="250" w:type="dxa"/>
          <w:tblLayout w:type="fixed"/>
          <w:tblPrExChange w:id="642" w:author="Bronislav Chramcov" w:date="2018-11-15T15:22:00Z">
            <w:tblPrEx>
              <w:tblW w:w="0" w:type="auto"/>
              <w:tblInd w:w="250" w:type="dxa"/>
              <w:tblLayout w:type="fixed"/>
            </w:tblPrEx>
          </w:tblPrExChange>
        </w:tblPrEx>
        <w:trPr>
          <w:trHeight w:val="284"/>
          <w:trPrChange w:id="643" w:author="Bronislav Chramcov" w:date="2018-11-15T15:22:00Z">
            <w:trPr>
              <w:trHeight w:val="170"/>
            </w:trPr>
          </w:trPrChange>
        </w:trPr>
        <w:tc>
          <w:tcPr>
            <w:tcW w:w="4961" w:type="dxa"/>
            <w:noWrap/>
            <w:hideMark/>
            <w:tcPrChange w:id="644" w:author="Bronislav Chramcov" w:date="2018-11-15T15:22:00Z">
              <w:tcPr>
                <w:tcW w:w="4961" w:type="dxa"/>
                <w:noWrap/>
                <w:hideMark/>
              </w:tcPr>
            </w:tcPrChange>
          </w:tcPr>
          <w:p w14:paraId="6607C5E9" w14:textId="7B465940" w:rsidR="00914151" w:rsidRPr="00AC3CD7" w:rsidRDefault="00372936">
            <w:pPr>
              <w:rPr>
                <w:rFonts w:asciiTheme="minorHAnsi" w:hAnsiTheme="minorHAnsi"/>
                <w:sz w:val="20"/>
                <w:szCs w:val="20"/>
              </w:rPr>
              <w:pPrChange w:id="645" w:author="Bronislav Chramcov" w:date="2018-11-15T15:22:00Z">
                <w:pPr>
                  <w:spacing w:before="20" w:after="20"/>
                </w:pPr>
              </w:pPrChange>
            </w:pPr>
            <w:r w:rsidRPr="00AC3CD7">
              <w:rPr>
                <w:rFonts w:asciiTheme="minorHAnsi" w:hAnsiTheme="minorHAnsi"/>
                <w:sz w:val="20"/>
                <w:szCs w:val="20"/>
              </w:rPr>
              <w:t>Materials Science Characterization Testing</w:t>
            </w:r>
          </w:p>
        </w:tc>
        <w:tc>
          <w:tcPr>
            <w:tcW w:w="1843" w:type="dxa"/>
            <w:noWrap/>
            <w:hideMark/>
            <w:tcPrChange w:id="646" w:author="Bronislav Chramcov" w:date="2018-11-15T15:22:00Z">
              <w:tcPr>
                <w:tcW w:w="1843" w:type="dxa"/>
                <w:noWrap/>
                <w:hideMark/>
              </w:tcPr>
            </w:tcPrChange>
          </w:tcPr>
          <w:p w14:paraId="5340624C" w14:textId="77777777" w:rsidR="00914151" w:rsidRPr="00AC3CD7" w:rsidRDefault="00914151">
            <w:pPr>
              <w:jc w:val="center"/>
              <w:rPr>
                <w:rFonts w:asciiTheme="minorHAnsi" w:hAnsiTheme="minorHAnsi"/>
                <w:sz w:val="20"/>
                <w:szCs w:val="20"/>
              </w:rPr>
              <w:pPrChange w:id="647"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48" w:author="Bronislav Chramcov" w:date="2018-11-15T15:22:00Z">
              <w:tcPr>
                <w:tcW w:w="2126" w:type="dxa"/>
                <w:noWrap/>
                <w:hideMark/>
              </w:tcPr>
            </w:tcPrChange>
          </w:tcPr>
          <w:p w14:paraId="6807D19A" w14:textId="127A2B8C" w:rsidR="00914151" w:rsidRPr="00AC3CD7" w:rsidRDefault="00914151">
            <w:pPr>
              <w:jc w:val="center"/>
              <w:rPr>
                <w:rFonts w:asciiTheme="minorHAnsi" w:hAnsiTheme="minorHAnsi"/>
                <w:sz w:val="20"/>
                <w:szCs w:val="20"/>
              </w:rPr>
              <w:pPrChange w:id="649"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2D87BD9" w14:textId="77777777" w:rsidTr="009472DB">
        <w:tblPrEx>
          <w:tblW w:w="0" w:type="auto"/>
          <w:tblInd w:w="250" w:type="dxa"/>
          <w:tblLayout w:type="fixed"/>
          <w:tblPrExChange w:id="650" w:author="Bronislav Chramcov" w:date="2018-11-15T15:22:00Z">
            <w:tblPrEx>
              <w:tblW w:w="0" w:type="auto"/>
              <w:tblInd w:w="250" w:type="dxa"/>
              <w:tblLayout w:type="fixed"/>
            </w:tblPrEx>
          </w:tblPrExChange>
        </w:tblPrEx>
        <w:trPr>
          <w:trHeight w:val="284"/>
          <w:trPrChange w:id="651" w:author="Bronislav Chramcov" w:date="2018-11-15T15:22:00Z">
            <w:trPr>
              <w:trHeight w:val="170"/>
            </w:trPr>
          </w:trPrChange>
        </w:trPr>
        <w:tc>
          <w:tcPr>
            <w:tcW w:w="4961" w:type="dxa"/>
            <w:noWrap/>
            <w:hideMark/>
            <w:tcPrChange w:id="652" w:author="Bronislav Chramcov" w:date="2018-11-15T15:22:00Z">
              <w:tcPr>
                <w:tcW w:w="4961" w:type="dxa"/>
                <w:noWrap/>
                <w:hideMark/>
              </w:tcPr>
            </w:tcPrChange>
          </w:tcPr>
          <w:p w14:paraId="326559B2" w14:textId="6BFBE357" w:rsidR="00914151" w:rsidRPr="00AC3CD7" w:rsidRDefault="00372936">
            <w:pPr>
              <w:rPr>
                <w:rFonts w:asciiTheme="minorHAnsi" w:hAnsiTheme="minorHAnsi"/>
                <w:sz w:val="20"/>
                <w:szCs w:val="20"/>
              </w:rPr>
              <w:pPrChange w:id="653" w:author="Bronislav Chramcov" w:date="2018-11-15T15:22:00Z">
                <w:pPr>
                  <w:spacing w:before="20" w:after="20"/>
                </w:pPr>
              </w:pPrChange>
            </w:pPr>
            <w:r w:rsidRPr="00AC3CD7">
              <w:rPr>
                <w:rFonts w:asciiTheme="minorHAnsi" w:hAnsiTheme="minorHAnsi"/>
                <w:sz w:val="20"/>
                <w:szCs w:val="20"/>
              </w:rPr>
              <w:t>Mathematical Computational Biology</w:t>
            </w:r>
          </w:p>
        </w:tc>
        <w:tc>
          <w:tcPr>
            <w:tcW w:w="1843" w:type="dxa"/>
            <w:noWrap/>
            <w:hideMark/>
            <w:tcPrChange w:id="654" w:author="Bronislav Chramcov" w:date="2018-11-15T15:22:00Z">
              <w:tcPr>
                <w:tcW w:w="1843" w:type="dxa"/>
                <w:noWrap/>
                <w:hideMark/>
              </w:tcPr>
            </w:tcPrChange>
          </w:tcPr>
          <w:p w14:paraId="752ED907" w14:textId="77777777" w:rsidR="00914151" w:rsidRPr="00AC3CD7" w:rsidRDefault="00914151">
            <w:pPr>
              <w:jc w:val="center"/>
              <w:rPr>
                <w:rFonts w:asciiTheme="minorHAnsi" w:hAnsiTheme="minorHAnsi"/>
                <w:sz w:val="20"/>
                <w:szCs w:val="20"/>
              </w:rPr>
              <w:pPrChange w:id="655"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56" w:author="Bronislav Chramcov" w:date="2018-11-15T15:22:00Z">
              <w:tcPr>
                <w:tcW w:w="2126" w:type="dxa"/>
                <w:noWrap/>
                <w:hideMark/>
              </w:tcPr>
            </w:tcPrChange>
          </w:tcPr>
          <w:p w14:paraId="2148D9CE" w14:textId="73E54E4E" w:rsidR="00914151" w:rsidRPr="00AC3CD7" w:rsidRDefault="00914151">
            <w:pPr>
              <w:jc w:val="center"/>
              <w:rPr>
                <w:rFonts w:asciiTheme="minorHAnsi" w:hAnsiTheme="minorHAnsi"/>
                <w:sz w:val="20"/>
                <w:szCs w:val="20"/>
              </w:rPr>
              <w:pPrChange w:id="657"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56E9E917" w14:textId="77777777" w:rsidTr="009472DB">
        <w:tblPrEx>
          <w:tblW w:w="0" w:type="auto"/>
          <w:tblInd w:w="250" w:type="dxa"/>
          <w:tblLayout w:type="fixed"/>
          <w:tblPrExChange w:id="658" w:author="Bronislav Chramcov" w:date="2018-11-15T15:22:00Z">
            <w:tblPrEx>
              <w:tblW w:w="0" w:type="auto"/>
              <w:tblInd w:w="250" w:type="dxa"/>
              <w:tblLayout w:type="fixed"/>
            </w:tblPrEx>
          </w:tblPrExChange>
        </w:tblPrEx>
        <w:trPr>
          <w:trHeight w:val="285"/>
          <w:trPrChange w:id="659" w:author="Bronislav Chramcov" w:date="2018-11-15T15:22:00Z">
            <w:trPr>
              <w:trHeight w:val="170"/>
            </w:trPr>
          </w:trPrChange>
        </w:trPr>
        <w:tc>
          <w:tcPr>
            <w:tcW w:w="4961" w:type="dxa"/>
            <w:noWrap/>
            <w:hideMark/>
            <w:tcPrChange w:id="660" w:author="Bronislav Chramcov" w:date="2018-11-15T15:22:00Z">
              <w:tcPr>
                <w:tcW w:w="4961" w:type="dxa"/>
                <w:noWrap/>
                <w:hideMark/>
              </w:tcPr>
            </w:tcPrChange>
          </w:tcPr>
          <w:p w14:paraId="3995D6B4" w14:textId="68C72B65" w:rsidR="00914151" w:rsidRPr="00AC3CD7" w:rsidRDefault="00372936">
            <w:pPr>
              <w:rPr>
                <w:rFonts w:asciiTheme="minorHAnsi" w:hAnsiTheme="minorHAnsi"/>
                <w:sz w:val="20"/>
                <w:szCs w:val="20"/>
              </w:rPr>
              <w:pPrChange w:id="661" w:author="Bronislav Chramcov" w:date="2018-11-15T15:22:00Z">
                <w:pPr>
                  <w:spacing w:before="20" w:after="20"/>
                </w:pPr>
              </w:pPrChange>
            </w:pPr>
            <w:r w:rsidRPr="00AC3CD7">
              <w:rPr>
                <w:rFonts w:asciiTheme="minorHAnsi" w:hAnsiTheme="minorHAnsi"/>
                <w:sz w:val="20"/>
                <w:szCs w:val="20"/>
              </w:rPr>
              <w:t>Transportation</w:t>
            </w:r>
          </w:p>
        </w:tc>
        <w:tc>
          <w:tcPr>
            <w:tcW w:w="1843" w:type="dxa"/>
            <w:noWrap/>
            <w:hideMark/>
            <w:tcPrChange w:id="662" w:author="Bronislav Chramcov" w:date="2018-11-15T15:22:00Z">
              <w:tcPr>
                <w:tcW w:w="1843" w:type="dxa"/>
                <w:noWrap/>
                <w:hideMark/>
              </w:tcPr>
            </w:tcPrChange>
          </w:tcPr>
          <w:p w14:paraId="445A7A00" w14:textId="77777777" w:rsidR="00914151" w:rsidRPr="00AC3CD7" w:rsidRDefault="00914151">
            <w:pPr>
              <w:jc w:val="center"/>
              <w:rPr>
                <w:rFonts w:asciiTheme="minorHAnsi" w:hAnsiTheme="minorHAnsi"/>
                <w:sz w:val="20"/>
                <w:szCs w:val="20"/>
              </w:rPr>
              <w:pPrChange w:id="663"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664" w:author="Bronislav Chramcov" w:date="2018-11-15T15:22:00Z">
              <w:tcPr>
                <w:tcW w:w="2126" w:type="dxa"/>
                <w:noWrap/>
                <w:hideMark/>
              </w:tcPr>
            </w:tcPrChange>
          </w:tcPr>
          <w:p w14:paraId="5E073E32" w14:textId="3EFA0C3C" w:rsidR="00914151" w:rsidRPr="00AC3CD7" w:rsidRDefault="00914151">
            <w:pPr>
              <w:jc w:val="center"/>
              <w:rPr>
                <w:rFonts w:asciiTheme="minorHAnsi" w:hAnsiTheme="minorHAnsi"/>
                <w:sz w:val="20"/>
                <w:szCs w:val="20"/>
              </w:rPr>
              <w:pPrChange w:id="665"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bl>
    <w:p w14:paraId="072D5CEE" w14:textId="77777777" w:rsidR="00E442C1" w:rsidRPr="003A3197" w:rsidRDefault="00E442C1" w:rsidP="00AE6AFB"/>
    <w:p w14:paraId="57A79238" w14:textId="14635E42" w:rsidR="00C80FAF" w:rsidRPr="003A3197" w:rsidRDefault="00372936" w:rsidP="003A3197">
      <w:pPr>
        <w:pStyle w:val="Titulek"/>
        <w:rPr>
          <w:szCs w:val="20"/>
        </w:rPr>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r w:rsidR="00E5346B">
        <w:rPr>
          <w:noProof/>
        </w:rPr>
        <w:t>2</w:t>
      </w:r>
      <w:r w:rsidR="0039379C">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20" w:type="dxa"/>
        <w:tblInd w:w="147" w:type="dxa"/>
        <w:tblLayout w:type="fixed"/>
        <w:tblCellMar>
          <w:left w:w="0" w:type="dxa"/>
          <w:right w:w="0" w:type="dxa"/>
        </w:tblCellMar>
        <w:tblLook w:val="04A0" w:firstRow="1" w:lastRow="0" w:firstColumn="1" w:lastColumn="0" w:noHBand="0" w:noVBand="1"/>
      </w:tblPr>
      <w:tblGrid>
        <w:gridCol w:w="4961"/>
        <w:gridCol w:w="1843"/>
        <w:gridCol w:w="2116"/>
        <w:tblGridChange w:id="666">
          <w:tblGrid>
            <w:gridCol w:w="4961"/>
            <w:gridCol w:w="1843"/>
            <w:gridCol w:w="2116"/>
          </w:tblGrid>
        </w:tblGridChange>
      </w:tblGrid>
      <w:tr w:rsidR="00BF60B8" w:rsidRPr="00EE26F3" w14:paraId="6184A9FB" w14:textId="77777777" w:rsidTr="00AC3CD7">
        <w:trPr>
          <w:trHeight w:val="283"/>
        </w:trPr>
        <w:tc>
          <w:tcPr>
            <w:tcW w:w="4961" w:type="dxa"/>
            <w:noWrap/>
            <w:vAlign w:val="center"/>
            <w:hideMark/>
          </w:tcPr>
          <w:p w14:paraId="6D120060" w14:textId="77777777" w:rsidR="00096CB0" w:rsidRPr="00AC3CD7" w:rsidRDefault="00096CB0">
            <w:pPr>
              <w:pStyle w:val="Default"/>
              <w:rPr>
                <w:b/>
              </w:rPr>
            </w:pPr>
            <w:r w:rsidRPr="00AC3CD7">
              <w:rPr>
                <w:b/>
              </w:rPr>
              <w:t>SCOPUS subject Area</w:t>
            </w:r>
          </w:p>
        </w:tc>
        <w:tc>
          <w:tcPr>
            <w:tcW w:w="1843" w:type="dxa"/>
            <w:noWrap/>
            <w:vAlign w:val="center"/>
            <w:hideMark/>
          </w:tcPr>
          <w:p w14:paraId="66A566D2" w14:textId="2FB85F93" w:rsidR="00096CB0" w:rsidRPr="00AC3CD7" w:rsidRDefault="00096CB0" w:rsidP="00AC3CD7">
            <w:pPr>
              <w:pStyle w:val="Default"/>
              <w:jc w:val="center"/>
              <w:rPr>
                <w:b/>
              </w:rPr>
            </w:pPr>
            <w:r w:rsidRPr="00AC3CD7">
              <w:rPr>
                <w:b/>
              </w:rPr>
              <w:t>Počet záznamů</w:t>
            </w:r>
          </w:p>
        </w:tc>
        <w:tc>
          <w:tcPr>
            <w:tcW w:w="2116" w:type="dxa"/>
            <w:noWrap/>
            <w:vAlign w:val="center"/>
            <w:hideMark/>
          </w:tcPr>
          <w:p w14:paraId="7266818B" w14:textId="3C372FF0" w:rsidR="00096CB0" w:rsidRPr="00AC3CD7" w:rsidRDefault="00096CB0" w:rsidP="00AC3CD7">
            <w:pPr>
              <w:pStyle w:val="Default"/>
              <w:jc w:val="center"/>
              <w:rPr>
                <w:b/>
              </w:rPr>
            </w:pPr>
            <w:r w:rsidRPr="00AC3CD7">
              <w:rPr>
                <w:b/>
              </w:rPr>
              <w:t>Procentuální podíl z celk. počtu 1019</w:t>
            </w:r>
          </w:p>
        </w:tc>
      </w:tr>
      <w:tr w:rsidR="00914151" w:rsidRPr="003A3197" w14:paraId="4E51BFD4" w14:textId="77777777" w:rsidTr="009472DB">
        <w:tblPrEx>
          <w:tblW w:w="8920" w:type="dxa"/>
          <w:tblInd w:w="147" w:type="dxa"/>
          <w:tblLayout w:type="fixed"/>
          <w:tblCellMar>
            <w:left w:w="0" w:type="dxa"/>
            <w:right w:w="0" w:type="dxa"/>
          </w:tblCellMar>
          <w:tblPrExChange w:id="667" w:author="Bronislav Chramcov" w:date="2018-11-15T15:22:00Z">
            <w:tblPrEx>
              <w:tblW w:w="8920" w:type="dxa"/>
              <w:tblInd w:w="147" w:type="dxa"/>
              <w:tblLayout w:type="fixed"/>
              <w:tblCellMar>
                <w:left w:w="0" w:type="dxa"/>
                <w:right w:w="0" w:type="dxa"/>
              </w:tblCellMar>
            </w:tblPrEx>
          </w:tblPrExChange>
        </w:tblPrEx>
        <w:trPr>
          <w:trHeight w:val="227"/>
          <w:trPrChange w:id="668" w:author="Bronislav Chramcov" w:date="2018-11-15T15:22:00Z">
            <w:trPr>
              <w:trHeight w:val="283"/>
            </w:trPr>
          </w:trPrChange>
        </w:trPr>
        <w:tc>
          <w:tcPr>
            <w:tcW w:w="4961" w:type="dxa"/>
            <w:noWrap/>
            <w:vAlign w:val="center"/>
            <w:hideMark/>
            <w:tcPrChange w:id="669" w:author="Bronislav Chramcov" w:date="2018-11-15T15:22:00Z">
              <w:tcPr>
                <w:tcW w:w="4961" w:type="dxa"/>
                <w:noWrap/>
                <w:vAlign w:val="center"/>
                <w:hideMark/>
              </w:tcPr>
            </w:tcPrChange>
          </w:tcPr>
          <w:p w14:paraId="3979DF05" w14:textId="77777777" w:rsidR="00914151" w:rsidRPr="003A3197" w:rsidRDefault="00914151">
            <w:pPr>
              <w:pStyle w:val="Default"/>
              <w:spacing w:after="0"/>
              <w:pPrChange w:id="670" w:author="Bronislav Chramcov" w:date="2018-11-15T15:22:00Z">
                <w:pPr>
                  <w:pStyle w:val="Default"/>
                </w:pPr>
              </w:pPrChange>
            </w:pPr>
            <w:r w:rsidRPr="003A3197">
              <w:t>Engineering</w:t>
            </w:r>
          </w:p>
        </w:tc>
        <w:tc>
          <w:tcPr>
            <w:tcW w:w="1843" w:type="dxa"/>
            <w:noWrap/>
            <w:vAlign w:val="center"/>
            <w:hideMark/>
            <w:tcPrChange w:id="671" w:author="Bronislav Chramcov" w:date="2018-11-15T15:22:00Z">
              <w:tcPr>
                <w:tcW w:w="1843" w:type="dxa"/>
                <w:noWrap/>
                <w:vAlign w:val="center"/>
                <w:hideMark/>
              </w:tcPr>
            </w:tcPrChange>
          </w:tcPr>
          <w:p w14:paraId="136D9EAE" w14:textId="77777777" w:rsidR="00914151" w:rsidRPr="003A3197" w:rsidRDefault="00914151">
            <w:pPr>
              <w:pStyle w:val="Default"/>
              <w:spacing w:after="0"/>
              <w:jc w:val="center"/>
              <w:pPrChange w:id="672" w:author="Bronislav Chramcov" w:date="2018-11-15T15:22:00Z">
                <w:pPr>
                  <w:pStyle w:val="Default"/>
                  <w:jc w:val="center"/>
                </w:pPr>
              </w:pPrChange>
            </w:pPr>
            <w:r w:rsidRPr="003A3197">
              <w:t>607</w:t>
            </w:r>
          </w:p>
        </w:tc>
        <w:tc>
          <w:tcPr>
            <w:tcW w:w="2116" w:type="dxa"/>
            <w:noWrap/>
            <w:vAlign w:val="center"/>
            <w:hideMark/>
            <w:tcPrChange w:id="673" w:author="Bronislav Chramcov" w:date="2018-11-15T15:22:00Z">
              <w:tcPr>
                <w:tcW w:w="2116" w:type="dxa"/>
                <w:noWrap/>
                <w:vAlign w:val="center"/>
                <w:hideMark/>
              </w:tcPr>
            </w:tcPrChange>
          </w:tcPr>
          <w:p w14:paraId="6F6D4735" w14:textId="59E27AFF" w:rsidR="00914151" w:rsidRPr="003A3197" w:rsidRDefault="00914151">
            <w:pPr>
              <w:pStyle w:val="Default"/>
              <w:spacing w:after="0"/>
              <w:jc w:val="center"/>
              <w:pPrChange w:id="674" w:author="Bronislav Chramcov" w:date="2018-11-15T15:22:00Z">
                <w:pPr>
                  <w:pStyle w:val="Default"/>
                  <w:jc w:val="center"/>
                </w:pPr>
              </w:pPrChange>
            </w:pPr>
            <w:r w:rsidRPr="003A3197">
              <w:t>59,6%</w:t>
            </w:r>
          </w:p>
        </w:tc>
      </w:tr>
      <w:tr w:rsidR="00914151" w:rsidRPr="003A3197" w14:paraId="5F4818E5" w14:textId="77777777" w:rsidTr="009472DB">
        <w:tblPrEx>
          <w:tblW w:w="8920" w:type="dxa"/>
          <w:tblInd w:w="147" w:type="dxa"/>
          <w:tblLayout w:type="fixed"/>
          <w:tblCellMar>
            <w:left w:w="0" w:type="dxa"/>
            <w:right w:w="0" w:type="dxa"/>
          </w:tblCellMar>
          <w:tblPrExChange w:id="675" w:author="Bronislav Chramcov" w:date="2018-11-15T15:22:00Z">
            <w:tblPrEx>
              <w:tblW w:w="8920" w:type="dxa"/>
              <w:tblInd w:w="147" w:type="dxa"/>
              <w:tblLayout w:type="fixed"/>
              <w:tblCellMar>
                <w:left w:w="0" w:type="dxa"/>
                <w:right w:w="0" w:type="dxa"/>
              </w:tblCellMar>
            </w:tblPrEx>
          </w:tblPrExChange>
        </w:tblPrEx>
        <w:trPr>
          <w:trHeight w:val="227"/>
          <w:trPrChange w:id="676" w:author="Bronislav Chramcov" w:date="2018-11-15T15:22:00Z">
            <w:trPr>
              <w:trHeight w:val="283"/>
            </w:trPr>
          </w:trPrChange>
        </w:trPr>
        <w:tc>
          <w:tcPr>
            <w:tcW w:w="4961" w:type="dxa"/>
            <w:noWrap/>
            <w:vAlign w:val="center"/>
            <w:hideMark/>
            <w:tcPrChange w:id="677" w:author="Bronislav Chramcov" w:date="2018-11-15T15:22:00Z">
              <w:tcPr>
                <w:tcW w:w="4961" w:type="dxa"/>
                <w:noWrap/>
                <w:vAlign w:val="center"/>
                <w:hideMark/>
              </w:tcPr>
            </w:tcPrChange>
          </w:tcPr>
          <w:p w14:paraId="3139005B" w14:textId="77777777" w:rsidR="00914151" w:rsidRPr="003A3197" w:rsidRDefault="00914151">
            <w:pPr>
              <w:pStyle w:val="Default"/>
              <w:spacing w:after="0"/>
              <w:pPrChange w:id="678" w:author="Bronislav Chramcov" w:date="2018-11-15T15:22:00Z">
                <w:pPr>
                  <w:pStyle w:val="Default"/>
                </w:pPr>
              </w:pPrChange>
            </w:pPr>
            <w:r w:rsidRPr="003A3197">
              <w:t>Computer Science</w:t>
            </w:r>
          </w:p>
        </w:tc>
        <w:tc>
          <w:tcPr>
            <w:tcW w:w="1843" w:type="dxa"/>
            <w:noWrap/>
            <w:vAlign w:val="center"/>
            <w:hideMark/>
            <w:tcPrChange w:id="679" w:author="Bronislav Chramcov" w:date="2018-11-15T15:22:00Z">
              <w:tcPr>
                <w:tcW w:w="1843" w:type="dxa"/>
                <w:noWrap/>
                <w:vAlign w:val="center"/>
                <w:hideMark/>
              </w:tcPr>
            </w:tcPrChange>
          </w:tcPr>
          <w:p w14:paraId="72CF82D0" w14:textId="77777777" w:rsidR="00914151" w:rsidRPr="003A3197" w:rsidRDefault="00914151">
            <w:pPr>
              <w:pStyle w:val="Default"/>
              <w:spacing w:after="0"/>
              <w:jc w:val="center"/>
              <w:pPrChange w:id="680" w:author="Bronislav Chramcov" w:date="2018-11-15T15:22:00Z">
                <w:pPr>
                  <w:pStyle w:val="Default"/>
                  <w:jc w:val="center"/>
                </w:pPr>
              </w:pPrChange>
            </w:pPr>
            <w:r w:rsidRPr="003A3197">
              <w:t>464</w:t>
            </w:r>
          </w:p>
        </w:tc>
        <w:tc>
          <w:tcPr>
            <w:tcW w:w="2116" w:type="dxa"/>
            <w:noWrap/>
            <w:vAlign w:val="center"/>
            <w:hideMark/>
            <w:tcPrChange w:id="681" w:author="Bronislav Chramcov" w:date="2018-11-15T15:22:00Z">
              <w:tcPr>
                <w:tcW w:w="2116" w:type="dxa"/>
                <w:noWrap/>
                <w:vAlign w:val="center"/>
                <w:hideMark/>
              </w:tcPr>
            </w:tcPrChange>
          </w:tcPr>
          <w:p w14:paraId="1DDA6B03" w14:textId="61EF05F3" w:rsidR="00914151" w:rsidRPr="003A3197" w:rsidRDefault="00914151">
            <w:pPr>
              <w:pStyle w:val="Default"/>
              <w:spacing w:after="0"/>
              <w:jc w:val="center"/>
              <w:pPrChange w:id="682" w:author="Bronislav Chramcov" w:date="2018-11-15T15:22:00Z">
                <w:pPr>
                  <w:pStyle w:val="Default"/>
                  <w:jc w:val="center"/>
                </w:pPr>
              </w:pPrChange>
            </w:pPr>
            <w:r w:rsidRPr="003A3197">
              <w:t>45,5%</w:t>
            </w:r>
          </w:p>
        </w:tc>
      </w:tr>
      <w:tr w:rsidR="00914151" w:rsidRPr="003A3197" w14:paraId="251A1E3A" w14:textId="77777777" w:rsidTr="009472DB">
        <w:tblPrEx>
          <w:tblW w:w="8920" w:type="dxa"/>
          <w:tblInd w:w="147" w:type="dxa"/>
          <w:tblLayout w:type="fixed"/>
          <w:tblCellMar>
            <w:left w:w="0" w:type="dxa"/>
            <w:right w:w="0" w:type="dxa"/>
          </w:tblCellMar>
          <w:tblPrExChange w:id="683" w:author="Bronislav Chramcov" w:date="2018-11-15T15:22:00Z">
            <w:tblPrEx>
              <w:tblW w:w="8920" w:type="dxa"/>
              <w:tblInd w:w="147" w:type="dxa"/>
              <w:tblLayout w:type="fixed"/>
              <w:tblCellMar>
                <w:left w:w="0" w:type="dxa"/>
                <w:right w:w="0" w:type="dxa"/>
              </w:tblCellMar>
            </w:tblPrEx>
          </w:tblPrExChange>
        </w:tblPrEx>
        <w:trPr>
          <w:trHeight w:val="227"/>
          <w:trPrChange w:id="684" w:author="Bronislav Chramcov" w:date="2018-11-15T15:22:00Z">
            <w:trPr>
              <w:trHeight w:val="283"/>
            </w:trPr>
          </w:trPrChange>
        </w:trPr>
        <w:tc>
          <w:tcPr>
            <w:tcW w:w="4961" w:type="dxa"/>
            <w:noWrap/>
            <w:vAlign w:val="center"/>
            <w:hideMark/>
            <w:tcPrChange w:id="685" w:author="Bronislav Chramcov" w:date="2018-11-15T15:22:00Z">
              <w:tcPr>
                <w:tcW w:w="4961" w:type="dxa"/>
                <w:noWrap/>
                <w:vAlign w:val="center"/>
                <w:hideMark/>
              </w:tcPr>
            </w:tcPrChange>
          </w:tcPr>
          <w:p w14:paraId="6BEFFBFB" w14:textId="77777777" w:rsidR="00914151" w:rsidRPr="003A3197" w:rsidRDefault="00914151">
            <w:pPr>
              <w:pStyle w:val="Default"/>
              <w:spacing w:after="0"/>
              <w:pPrChange w:id="686" w:author="Bronislav Chramcov" w:date="2018-11-15T15:22:00Z">
                <w:pPr>
                  <w:pStyle w:val="Default"/>
                </w:pPr>
              </w:pPrChange>
            </w:pPr>
            <w:r w:rsidRPr="003A3197">
              <w:t>Mathematics</w:t>
            </w:r>
          </w:p>
        </w:tc>
        <w:tc>
          <w:tcPr>
            <w:tcW w:w="1843" w:type="dxa"/>
            <w:noWrap/>
            <w:vAlign w:val="center"/>
            <w:hideMark/>
            <w:tcPrChange w:id="687" w:author="Bronislav Chramcov" w:date="2018-11-15T15:22:00Z">
              <w:tcPr>
                <w:tcW w:w="1843" w:type="dxa"/>
                <w:noWrap/>
                <w:vAlign w:val="center"/>
                <w:hideMark/>
              </w:tcPr>
            </w:tcPrChange>
          </w:tcPr>
          <w:p w14:paraId="70A2B083" w14:textId="77777777" w:rsidR="00914151" w:rsidRPr="003A3197" w:rsidRDefault="00914151">
            <w:pPr>
              <w:pStyle w:val="Default"/>
              <w:spacing w:after="0"/>
              <w:jc w:val="center"/>
              <w:pPrChange w:id="688" w:author="Bronislav Chramcov" w:date="2018-11-15T15:22:00Z">
                <w:pPr>
                  <w:pStyle w:val="Default"/>
                  <w:jc w:val="center"/>
                </w:pPr>
              </w:pPrChange>
            </w:pPr>
            <w:r w:rsidRPr="003A3197">
              <w:t>289</w:t>
            </w:r>
          </w:p>
        </w:tc>
        <w:tc>
          <w:tcPr>
            <w:tcW w:w="2116" w:type="dxa"/>
            <w:noWrap/>
            <w:vAlign w:val="center"/>
            <w:hideMark/>
            <w:tcPrChange w:id="689" w:author="Bronislav Chramcov" w:date="2018-11-15T15:22:00Z">
              <w:tcPr>
                <w:tcW w:w="2116" w:type="dxa"/>
                <w:noWrap/>
                <w:vAlign w:val="center"/>
                <w:hideMark/>
              </w:tcPr>
            </w:tcPrChange>
          </w:tcPr>
          <w:p w14:paraId="2C5A73D3" w14:textId="66B5002A" w:rsidR="00914151" w:rsidRPr="003A3197" w:rsidRDefault="00914151">
            <w:pPr>
              <w:pStyle w:val="Default"/>
              <w:spacing w:after="0"/>
              <w:jc w:val="center"/>
              <w:pPrChange w:id="690" w:author="Bronislav Chramcov" w:date="2018-11-15T15:22:00Z">
                <w:pPr>
                  <w:pStyle w:val="Default"/>
                  <w:jc w:val="center"/>
                </w:pPr>
              </w:pPrChange>
            </w:pPr>
            <w:r w:rsidRPr="003A3197">
              <w:t>28,4%</w:t>
            </w:r>
          </w:p>
        </w:tc>
      </w:tr>
      <w:tr w:rsidR="00914151" w:rsidRPr="003A3197" w14:paraId="7A1B2EAC" w14:textId="77777777" w:rsidTr="009472DB">
        <w:tblPrEx>
          <w:tblW w:w="8920" w:type="dxa"/>
          <w:tblInd w:w="147" w:type="dxa"/>
          <w:tblLayout w:type="fixed"/>
          <w:tblCellMar>
            <w:left w:w="0" w:type="dxa"/>
            <w:right w:w="0" w:type="dxa"/>
          </w:tblCellMar>
          <w:tblPrExChange w:id="691" w:author="Bronislav Chramcov" w:date="2018-11-15T15:22:00Z">
            <w:tblPrEx>
              <w:tblW w:w="8920" w:type="dxa"/>
              <w:tblInd w:w="147" w:type="dxa"/>
              <w:tblLayout w:type="fixed"/>
              <w:tblCellMar>
                <w:left w:w="0" w:type="dxa"/>
                <w:right w:w="0" w:type="dxa"/>
              </w:tblCellMar>
            </w:tblPrEx>
          </w:tblPrExChange>
        </w:tblPrEx>
        <w:trPr>
          <w:trHeight w:val="227"/>
          <w:trPrChange w:id="692" w:author="Bronislav Chramcov" w:date="2018-11-15T15:22:00Z">
            <w:trPr>
              <w:trHeight w:val="283"/>
            </w:trPr>
          </w:trPrChange>
        </w:trPr>
        <w:tc>
          <w:tcPr>
            <w:tcW w:w="4961" w:type="dxa"/>
            <w:noWrap/>
            <w:vAlign w:val="center"/>
            <w:hideMark/>
            <w:tcPrChange w:id="693" w:author="Bronislav Chramcov" w:date="2018-11-15T15:22:00Z">
              <w:tcPr>
                <w:tcW w:w="4961" w:type="dxa"/>
                <w:noWrap/>
                <w:vAlign w:val="center"/>
                <w:hideMark/>
              </w:tcPr>
            </w:tcPrChange>
          </w:tcPr>
          <w:p w14:paraId="76064FDD" w14:textId="77777777" w:rsidR="00914151" w:rsidRPr="003A3197" w:rsidRDefault="00914151">
            <w:pPr>
              <w:pStyle w:val="Default"/>
              <w:spacing w:after="0"/>
              <w:pPrChange w:id="694" w:author="Bronislav Chramcov" w:date="2018-11-15T15:22:00Z">
                <w:pPr>
                  <w:pStyle w:val="Default"/>
                </w:pPr>
              </w:pPrChange>
            </w:pPr>
            <w:r w:rsidRPr="003A3197">
              <w:t>Materials Science</w:t>
            </w:r>
          </w:p>
        </w:tc>
        <w:tc>
          <w:tcPr>
            <w:tcW w:w="1843" w:type="dxa"/>
            <w:noWrap/>
            <w:vAlign w:val="center"/>
            <w:hideMark/>
            <w:tcPrChange w:id="695" w:author="Bronislav Chramcov" w:date="2018-11-15T15:22:00Z">
              <w:tcPr>
                <w:tcW w:w="1843" w:type="dxa"/>
                <w:noWrap/>
                <w:vAlign w:val="center"/>
                <w:hideMark/>
              </w:tcPr>
            </w:tcPrChange>
          </w:tcPr>
          <w:p w14:paraId="6B32C559" w14:textId="77777777" w:rsidR="00914151" w:rsidRPr="003A3197" w:rsidRDefault="00914151">
            <w:pPr>
              <w:pStyle w:val="Default"/>
              <w:spacing w:after="0"/>
              <w:jc w:val="center"/>
              <w:pPrChange w:id="696" w:author="Bronislav Chramcov" w:date="2018-11-15T15:22:00Z">
                <w:pPr>
                  <w:pStyle w:val="Default"/>
                  <w:jc w:val="center"/>
                </w:pPr>
              </w:pPrChange>
            </w:pPr>
            <w:r w:rsidRPr="003A3197">
              <w:t>154</w:t>
            </w:r>
          </w:p>
        </w:tc>
        <w:tc>
          <w:tcPr>
            <w:tcW w:w="2116" w:type="dxa"/>
            <w:noWrap/>
            <w:vAlign w:val="center"/>
            <w:hideMark/>
            <w:tcPrChange w:id="697" w:author="Bronislav Chramcov" w:date="2018-11-15T15:22:00Z">
              <w:tcPr>
                <w:tcW w:w="2116" w:type="dxa"/>
                <w:noWrap/>
                <w:vAlign w:val="center"/>
                <w:hideMark/>
              </w:tcPr>
            </w:tcPrChange>
          </w:tcPr>
          <w:p w14:paraId="15C9CF1C" w14:textId="131AC2A5" w:rsidR="00914151" w:rsidRPr="003A3197" w:rsidRDefault="00914151">
            <w:pPr>
              <w:pStyle w:val="Default"/>
              <w:spacing w:after="0"/>
              <w:jc w:val="center"/>
              <w:pPrChange w:id="698" w:author="Bronislav Chramcov" w:date="2018-11-15T15:22:00Z">
                <w:pPr>
                  <w:pStyle w:val="Default"/>
                  <w:jc w:val="center"/>
                </w:pPr>
              </w:pPrChange>
            </w:pPr>
            <w:r w:rsidRPr="003A3197">
              <w:t>15,1%</w:t>
            </w:r>
          </w:p>
        </w:tc>
      </w:tr>
      <w:tr w:rsidR="00914151" w:rsidRPr="003A3197" w14:paraId="4BD86EA7" w14:textId="77777777" w:rsidTr="009472DB">
        <w:tblPrEx>
          <w:tblW w:w="8920" w:type="dxa"/>
          <w:tblInd w:w="147" w:type="dxa"/>
          <w:tblLayout w:type="fixed"/>
          <w:tblCellMar>
            <w:left w:w="0" w:type="dxa"/>
            <w:right w:w="0" w:type="dxa"/>
          </w:tblCellMar>
          <w:tblPrExChange w:id="699" w:author="Bronislav Chramcov" w:date="2018-11-15T15:22:00Z">
            <w:tblPrEx>
              <w:tblW w:w="8920" w:type="dxa"/>
              <w:tblInd w:w="147" w:type="dxa"/>
              <w:tblLayout w:type="fixed"/>
              <w:tblCellMar>
                <w:left w:w="0" w:type="dxa"/>
                <w:right w:w="0" w:type="dxa"/>
              </w:tblCellMar>
            </w:tblPrEx>
          </w:tblPrExChange>
        </w:tblPrEx>
        <w:trPr>
          <w:trHeight w:val="227"/>
          <w:trPrChange w:id="700" w:author="Bronislav Chramcov" w:date="2018-11-15T15:22:00Z">
            <w:trPr>
              <w:trHeight w:val="283"/>
            </w:trPr>
          </w:trPrChange>
        </w:trPr>
        <w:tc>
          <w:tcPr>
            <w:tcW w:w="4961" w:type="dxa"/>
            <w:noWrap/>
            <w:vAlign w:val="center"/>
            <w:hideMark/>
            <w:tcPrChange w:id="701" w:author="Bronislav Chramcov" w:date="2018-11-15T15:22:00Z">
              <w:tcPr>
                <w:tcW w:w="4961" w:type="dxa"/>
                <w:noWrap/>
                <w:vAlign w:val="center"/>
                <w:hideMark/>
              </w:tcPr>
            </w:tcPrChange>
          </w:tcPr>
          <w:p w14:paraId="7FDA83F3" w14:textId="77777777" w:rsidR="00914151" w:rsidRPr="003A3197" w:rsidRDefault="00914151">
            <w:pPr>
              <w:pStyle w:val="Default"/>
              <w:spacing w:after="0"/>
              <w:pPrChange w:id="702" w:author="Bronislav Chramcov" w:date="2018-11-15T15:22:00Z">
                <w:pPr>
                  <w:pStyle w:val="Default"/>
                </w:pPr>
              </w:pPrChange>
            </w:pPr>
            <w:r w:rsidRPr="003A3197">
              <w:t>Physics and Astronomy</w:t>
            </w:r>
          </w:p>
        </w:tc>
        <w:tc>
          <w:tcPr>
            <w:tcW w:w="1843" w:type="dxa"/>
            <w:noWrap/>
            <w:vAlign w:val="center"/>
            <w:hideMark/>
            <w:tcPrChange w:id="703" w:author="Bronislav Chramcov" w:date="2018-11-15T15:22:00Z">
              <w:tcPr>
                <w:tcW w:w="1843" w:type="dxa"/>
                <w:noWrap/>
                <w:vAlign w:val="center"/>
                <w:hideMark/>
              </w:tcPr>
            </w:tcPrChange>
          </w:tcPr>
          <w:p w14:paraId="7D051110" w14:textId="77777777" w:rsidR="00914151" w:rsidRPr="003A3197" w:rsidRDefault="00914151">
            <w:pPr>
              <w:pStyle w:val="Default"/>
              <w:spacing w:after="0"/>
              <w:jc w:val="center"/>
              <w:pPrChange w:id="704" w:author="Bronislav Chramcov" w:date="2018-11-15T15:22:00Z">
                <w:pPr>
                  <w:pStyle w:val="Default"/>
                  <w:jc w:val="center"/>
                </w:pPr>
              </w:pPrChange>
            </w:pPr>
            <w:r w:rsidRPr="003A3197">
              <w:t>113</w:t>
            </w:r>
          </w:p>
        </w:tc>
        <w:tc>
          <w:tcPr>
            <w:tcW w:w="2116" w:type="dxa"/>
            <w:noWrap/>
            <w:vAlign w:val="center"/>
            <w:hideMark/>
            <w:tcPrChange w:id="705" w:author="Bronislav Chramcov" w:date="2018-11-15T15:22:00Z">
              <w:tcPr>
                <w:tcW w:w="2116" w:type="dxa"/>
                <w:noWrap/>
                <w:vAlign w:val="center"/>
                <w:hideMark/>
              </w:tcPr>
            </w:tcPrChange>
          </w:tcPr>
          <w:p w14:paraId="466C8288" w14:textId="0861600B" w:rsidR="00914151" w:rsidRPr="003A3197" w:rsidRDefault="00914151">
            <w:pPr>
              <w:pStyle w:val="Default"/>
              <w:spacing w:after="0"/>
              <w:jc w:val="center"/>
              <w:pPrChange w:id="706" w:author="Bronislav Chramcov" w:date="2018-11-15T15:22:00Z">
                <w:pPr>
                  <w:pStyle w:val="Default"/>
                  <w:jc w:val="center"/>
                </w:pPr>
              </w:pPrChange>
            </w:pPr>
            <w:r w:rsidRPr="003A3197">
              <w:t>11,1%</w:t>
            </w:r>
          </w:p>
        </w:tc>
      </w:tr>
      <w:tr w:rsidR="00914151" w:rsidRPr="003A3197" w14:paraId="0B4E57AA" w14:textId="77777777" w:rsidTr="009472DB">
        <w:tblPrEx>
          <w:tblW w:w="8920" w:type="dxa"/>
          <w:tblInd w:w="147" w:type="dxa"/>
          <w:tblLayout w:type="fixed"/>
          <w:tblCellMar>
            <w:left w:w="0" w:type="dxa"/>
            <w:right w:w="0" w:type="dxa"/>
          </w:tblCellMar>
          <w:tblPrExChange w:id="707" w:author="Bronislav Chramcov" w:date="2018-11-15T15:22:00Z">
            <w:tblPrEx>
              <w:tblW w:w="8920" w:type="dxa"/>
              <w:tblInd w:w="147" w:type="dxa"/>
              <w:tblLayout w:type="fixed"/>
              <w:tblCellMar>
                <w:left w:w="0" w:type="dxa"/>
                <w:right w:w="0" w:type="dxa"/>
              </w:tblCellMar>
            </w:tblPrEx>
          </w:tblPrExChange>
        </w:tblPrEx>
        <w:trPr>
          <w:trHeight w:val="227"/>
          <w:trPrChange w:id="708" w:author="Bronislav Chramcov" w:date="2018-11-15T15:22:00Z">
            <w:trPr>
              <w:trHeight w:val="283"/>
            </w:trPr>
          </w:trPrChange>
        </w:trPr>
        <w:tc>
          <w:tcPr>
            <w:tcW w:w="4961" w:type="dxa"/>
            <w:noWrap/>
            <w:vAlign w:val="center"/>
            <w:hideMark/>
            <w:tcPrChange w:id="709" w:author="Bronislav Chramcov" w:date="2018-11-15T15:22:00Z">
              <w:tcPr>
                <w:tcW w:w="4961" w:type="dxa"/>
                <w:noWrap/>
                <w:vAlign w:val="center"/>
                <w:hideMark/>
              </w:tcPr>
            </w:tcPrChange>
          </w:tcPr>
          <w:p w14:paraId="4919CEF0" w14:textId="77777777" w:rsidR="00914151" w:rsidRPr="003A3197" w:rsidRDefault="00914151">
            <w:pPr>
              <w:pStyle w:val="Default"/>
              <w:spacing w:after="0"/>
              <w:pPrChange w:id="710" w:author="Bronislav Chramcov" w:date="2018-11-15T15:22:00Z">
                <w:pPr>
                  <w:pStyle w:val="Default"/>
                </w:pPr>
              </w:pPrChange>
            </w:pPr>
            <w:r w:rsidRPr="003A3197">
              <w:t>Chemistry</w:t>
            </w:r>
          </w:p>
        </w:tc>
        <w:tc>
          <w:tcPr>
            <w:tcW w:w="1843" w:type="dxa"/>
            <w:noWrap/>
            <w:vAlign w:val="center"/>
            <w:hideMark/>
            <w:tcPrChange w:id="711" w:author="Bronislav Chramcov" w:date="2018-11-15T15:22:00Z">
              <w:tcPr>
                <w:tcW w:w="1843" w:type="dxa"/>
                <w:noWrap/>
                <w:vAlign w:val="center"/>
                <w:hideMark/>
              </w:tcPr>
            </w:tcPrChange>
          </w:tcPr>
          <w:p w14:paraId="7E24B7F5" w14:textId="77777777" w:rsidR="00914151" w:rsidRPr="003A3197" w:rsidRDefault="00914151">
            <w:pPr>
              <w:pStyle w:val="Default"/>
              <w:spacing w:after="0"/>
              <w:jc w:val="center"/>
              <w:pPrChange w:id="712" w:author="Bronislav Chramcov" w:date="2018-11-15T15:22:00Z">
                <w:pPr>
                  <w:pStyle w:val="Default"/>
                  <w:jc w:val="center"/>
                </w:pPr>
              </w:pPrChange>
            </w:pPr>
            <w:r w:rsidRPr="003A3197">
              <w:t>102</w:t>
            </w:r>
          </w:p>
        </w:tc>
        <w:tc>
          <w:tcPr>
            <w:tcW w:w="2116" w:type="dxa"/>
            <w:noWrap/>
            <w:vAlign w:val="center"/>
            <w:hideMark/>
            <w:tcPrChange w:id="713" w:author="Bronislav Chramcov" w:date="2018-11-15T15:22:00Z">
              <w:tcPr>
                <w:tcW w:w="2116" w:type="dxa"/>
                <w:noWrap/>
                <w:vAlign w:val="center"/>
                <w:hideMark/>
              </w:tcPr>
            </w:tcPrChange>
          </w:tcPr>
          <w:p w14:paraId="61B22BFC" w14:textId="27EE337E" w:rsidR="00914151" w:rsidRPr="003A3197" w:rsidRDefault="00914151">
            <w:pPr>
              <w:pStyle w:val="Default"/>
              <w:spacing w:after="0"/>
              <w:jc w:val="center"/>
              <w:pPrChange w:id="714" w:author="Bronislav Chramcov" w:date="2018-11-15T15:22:00Z">
                <w:pPr>
                  <w:pStyle w:val="Default"/>
                  <w:jc w:val="center"/>
                </w:pPr>
              </w:pPrChange>
            </w:pPr>
            <w:r w:rsidRPr="003A3197">
              <w:t>10,0%</w:t>
            </w:r>
          </w:p>
        </w:tc>
      </w:tr>
      <w:tr w:rsidR="00914151" w:rsidRPr="003A3197" w14:paraId="4811AAD6" w14:textId="77777777" w:rsidTr="009472DB">
        <w:tblPrEx>
          <w:tblW w:w="8920" w:type="dxa"/>
          <w:tblInd w:w="147" w:type="dxa"/>
          <w:tblLayout w:type="fixed"/>
          <w:tblCellMar>
            <w:left w:w="0" w:type="dxa"/>
            <w:right w:w="0" w:type="dxa"/>
          </w:tblCellMar>
          <w:tblPrExChange w:id="715" w:author="Bronislav Chramcov" w:date="2018-11-15T15:22:00Z">
            <w:tblPrEx>
              <w:tblW w:w="8920" w:type="dxa"/>
              <w:tblInd w:w="147" w:type="dxa"/>
              <w:tblLayout w:type="fixed"/>
              <w:tblCellMar>
                <w:left w:w="0" w:type="dxa"/>
                <w:right w:w="0" w:type="dxa"/>
              </w:tblCellMar>
            </w:tblPrEx>
          </w:tblPrExChange>
        </w:tblPrEx>
        <w:trPr>
          <w:trHeight w:val="227"/>
          <w:trPrChange w:id="716" w:author="Bronislav Chramcov" w:date="2018-11-15T15:22:00Z">
            <w:trPr>
              <w:trHeight w:val="283"/>
            </w:trPr>
          </w:trPrChange>
        </w:trPr>
        <w:tc>
          <w:tcPr>
            <w:tcW w:w="4961" w:type="dxa"/>
            <w:noWrap/>
            <w:vAlign w:val="center"/>
            <w:hideMark/>
            <w:tcPrChange w:id="717" w:author="Bronislav Chramcov" w:date="2018-11-15T15:22:00Z">
              <w:tcPr>
                <w:tcW w:w="4961" w:type="dxa"/>
                <w:noWrap/>
                <w:vAlign w:val="center"/>
                <w:hideMark/>
              </w:tcPr>
            </w:tcPrChange>
          </w:tcPr>
          <w:p w14:paraId="5785C490" w14:textId="77777777" w:rsidR="00914151" w:rsidRPr="003A3197" w:rsidRDefault="00914151">
            <w:pPr>
              <w:pStyle w:val="Default"/>
              <w:spacing w:after="0"/>
              <w:pPrChange w:id="718" w:author="Bronislav Chramcov" w:date="2018-11-15T15:22:00Z">
                <w:pPr>
                  <w:pStyle w:val="Default"/>
                </w:pPr>
              </w:pPrChange>
            </w:pPr>
            <w:r w:rsidRPr="003A3197">
              <w:t>Social Sciences</w:t>
            </w:r>
          </w:p>
        </w:tc>
        <w:tc>
          <w:tcPr>
            <w:tcW w:w="1843" w:type="dxa"/>
            <w:noWrap/>
            <w:vAlign w:val="center"/>
            <w:hideMark/>
            <w:tcPrChange w:id="719" w:author="Bronislav Chramcov" w:date="2018-11-15T15:22:00Z">
              <w:tcPr>
                <w:tcW w:w="1843" w:type="dxa"/>
                <w:noWrap/>
                <w:vAlign w:val="center"/>
                <w:hideMark/>
              </w:tcPr>
            </w:tcPrChange>
          </w:tcPr>
          <w:p w14:paraId="41D29DCE" w14:textId="77777777" w:rsidR="00914151" w:rsidRPr="003A3197" w:rsidRDefault="00914151">
            <w:pPr>
              <w:pStyle w:val="Default"/>
              <w:spacing w:after="0"/>
              <w:jc w:val="center"/>
              <w:pPrChange w:id="720" w:author="Bronislav Chramcov" w:date="2018-11-15T15:22:00Z">
                <w:pPr>
                  <w:pStyle w:val="Default"/>
                  <w:jc w:val="center"/>
                </w:pPr>
              </w:pPrChange>
            </w:pPr>
            <w:r w:rsidRPr="003A3197">
              <w:t>37</w:t>
            </w:r>
          </w:p>
        </w:tc>
        <w:tc>
          <w:tcPr>
            <w:tcW w:w="2116" w:type="dxa"/>
            <w:noWrap/>
            <w:vAlign w:val="center"/>
            <w:hideMark/>
            <w:tcPrChange w:id="721" w:author="Bronislav Chramcov" w:date="2018-11-15T15:22:00Z">
              <w:tcPr>
                <w:tcW w:w="2116" w:type="dxa"/>
                <w:noWrap/>
                <w:vAlign w:val="center"/>
                <w:hideMark/>
              </w:tcPr>
            </w:tcPrChange>
          </w:tcPr>
          <w:p w14:paraId="47FCCB57" w14:textId="6E2B91EE" w:rsidR="00914151" w:rsidRPr="003A3197" w:rsidRDefault="00914151">
            <w:pPr>
              <w:pStyle w:val="Default"/>
              <w:spacing w:after="0"/>
              <w:jc w:val="center"/>
              <w:pPrChange w:id="722" w:author="Bronislav Chramcov" w:date="2018-11-15T15:22:00Z">
                <w:pPr>
                  <w:pStyle w:val="Default"/>
                  <w:jc w:val="center"/>
                </w:pPr>
              </w:pPrChange>
            </w:pPr>
            <w:r w:rsidRPr="003A3197">
              <w:t>3,6%</w:t>
            </w:r>
          </w:p>
        </w:tc>
      </w:tr>
      <w:tr w:rsidR="00914151" w:rsidRPr="003A3197" w14:paraId="2CB40519" w14:textId="77777777" w:rsidTr="009472DB">
        <w:tblPrEx>
          <w:tblW w:w="8920" w:type="dxa"/>
          <w:tblInd w:w="147" w:type="dxa"/>
          <w:tblLayout w:type="fixed"/>
          <w:tblCellMar>
            <w:left w:w="0" w:type="dxa"/>
            <w:right w:w="0" w:type="dxa"/>
          </w:tblCellMar>
          <w:tblPrExChange w:id="723" w:author="Bronislav Chramcov" w:date="2018-11-15T15:22:00Z">
            <w:tblPrEx>
              <w:tblW w:w="8920" w:type="dxa"/>
              <w:tblInd w:w="147" w:type="dxa"/>
              <w:tblLayout w:type="fixed"/>
              <w:tblCellMar>
                <w:left w:w="0" w:type="dxa"/>
                <w:right w:w="0" w:type="dxa"/>
              </w:tblCellMar>
            </w:tblPrEx>
          </w:tblPrExChange>
        </w:tblPrEx>
        <w:trPr>
          <w:trHeight w:val="227"/>
          <w:trPrChange w:id="724" w:author="Bronislav Chramcov" w:date="2018-11-15T15:22:00Z">
            <w:trPr>
              <w:trHeight w:val="283"/>
            </w:trPr>
          </w:trPrChange>
        </w:trPr>
        <w:tc>
          <w:tcPr>
            <w:tcW w:w="4961" w:type="dxa"/>
            <w:noWrap/>
            <w:vAlign w:val="center"/>
            <w:hideMark/>
            <w:tcPrChange w:id="725" w:author="Bronislav Chramcov" w:date="2018-11-15T15:22:00Z">
              <w:tcPr>
                <w:tcW w:w="4961" w:type="dxa"/>
                <w:noWrap/>
                <w:vAlign w:val="center"/>
                <w:hideMark/>
              </w:tcPr>
            </w:tcPrChange>
          </w:tcPr>
          <w:p w14:paraId="68D3B299" w14:textId="77777777" w:rsidR="00914151" w:rsidRPr="003A3197" w:rsidRDefault="00914151">
            <w:pPr>
              <w:pStyle w:val="Default"/>
              <w:spacing w:after="0"/>
              <w:pPrChange w:id="726" w:author="Bronislav Chramcov" w:date="2018-11-15T15:22:00Z">
                <w:pPr>
                  <w:pStyle w:val="Default"/>
                </w:pPr>
              </w:pPrChange>
            </w:pPr>
            <w:r w:rsidRPr="003A3197">
              <w:t>Chemical Engineering</w:t>
            </w:r>
          </w:p>
        </w:tc>
        <w:tc>
          <w:tcPr>
            <w:tcW w:w="1843" w:type="dxa"/>
            <w:noWrap/>
            <w:vAlign w:val="center"/>
            <w:hideMark/>
            <w:tcPrChange w:id="727" w:author="Bronislav Chramcov" w:date="2018-11-15T15:22:00Z">
              <w:tcPr>
                <w:tcW w:w="1843" w:type="dxa"/>
                <w:noWrap/>
                <w:vAlign w:val="center"/>
                <w:hideMark/>
              </w:tcPr>
            </w:tcPrChange>
          </w:tcPr>
          <w:p w14:paraId="1C779623" w14:textId="77777777" w:rsidR="00914151" w:rsidRPr="003A3197" w:rsidRDefault="00914151">
            <w:pPr>
              <w:pStyle w:val="Default"/>
              <w:spacing w:after="0"/>
              <w:jc w:val="center"/>
              <w:pPrChange w:id="728" w:author="Bronislav Chramcov" w:date="2018-11-15T15:22:00Z">
                <w:pPr>
                  <w:pStyle w:val="Default"/>
                  <w:jc w:val="center"/>
                </w:pPr>
              </w:pPrChange>
            </w:pPr>
            <w:r w:rsidRPr="003A3197">
              <w:t>27</w:t>
            </w:r>
          </w:p>
        </w:tc>
        <w:tc>
          <w:tcPr>
            <w:tcW w:w="2116" w:type="dxa"/>
            <w:noWrap/>
            <w:vAlign w:val="center"/>
            <w:hideMark/>
            <w:tcPrChange w:id="729" w:author="Bronislav Chramcov" w:date="2018-11-15T15:22:00Z">
              <w:tcPr>
                <w:tcW w:w="2116" w:type="dxa"/>
                <w:noWrap/>
                <w:vAlign w:val="center"/>
                <w:hideMark/>
              </w:tcPr>
            </w:tcPrChange>
          </w:tcPr>
          <w:p w14:paraId="32C78E8A" w14:textId="0A8C11F6" w:rsidR="00914151" w:rsidRPr="003A3197" w:rsidRDefault="00914151">
            <w:pPr>
              <w:pStyle w:val="Default"/>
              <w:spacing w:after="0"/>
              <w:jc w:val="center"/>
              <w:pPrChange w:id="730" w:author="Bronislav Chramcov" w:date="2018-11-15T15:22:00Z">
                <w:pPr>
                  <w:pStyle w:val="Default"/>
                  <w:jc w:val="center"/>
                </w:pPr>
              </w:pPrChange>
            </w:pPr>
            <w:r w:rsidRPr="003A3197">
              <w:t>2,6%</w:t>
            </w:r>
          </w:p>
        </w:tc>
      </w:tr>
      <w:tr w:rsidR="00914151" w:rsidRPr="003A3197" w14:paraId="1278A77B" w14:textId="77777777" w:rsidTr="009472DB">
        <w:tblPrEx>
          <w:tblW w:w="8920" w:type="dxa"/>
          <w:tblInd w:w="147" w:type="dxa"/>
          <w:tblLayout w:type="fixed"/>
          <w:tblCellMar>
            <w:left w:w="0" w:type="dxa"/>
            <w:right w:w="0" w:type="dxa"/>
          </w:tblCellMar>
          <w:tblPrExChange w:id="731" w:author="Bronislav Chramcov" w:date="2018-11-15T15:22:00Z">
            <w:tblPrEx>
              <w:tblW w:w="8920" w:type="dxa"/>
              <w:tblInd w:w="147" w:type="dxa"/>
              <w:tblLayout w:type="fixed"/>
              <w:tblCellMar>
                <w:left w:w="0" w:type="dxa"/>
                <w:right w:w="0" w:type="dxa"/>
              </w:tblCellMar>
            </w:tblPrEx>
          </w:tblPrExChange>
        </w:tblPrEx>
        <w:trPr>
          <w:trHeight w:val="227"/>
          <w:trPrChange w:id="732" w:author="Bronislav Chramcov" w:date="2018-11-15T15:22:00Z">
            <w:trPr>
              <w:trHeight w:val="283"/>
            </w:trPr>
          </w:trPrChange>
        </w:trPr>
        <w:tc>
          <w:tcPr>
            <w:tcW w:w="4961" w:type="dxa"/>
            <w:noWrap/>
            <w:vAlign w:val="center"/>
            <w:hideMark/>
            <w:tcPrChange w:id="733" w:author="Bronislav Chramcov" w:date="2018-11-15T15:22:00Z">
              <w:tcPr>
                <w:tcW w:w="4961" w:type="dxa"/>
                <w:noWrap/>
                <w:vAlign w:val="center"/>
                <w:hideMark/>
              </w:tcPr>
            </w:tcPrChange>
          </w:tcPr>
          <w:p w14:paraId="11345611" w14:textId="77777777" w:rsidR="00914151" w:rsidRPr="003A3197" w:rsidRDefault="00914151">
            <w:pPr>
              <w:pStyle w:val="Default"/>
              <w:spacing w:after="0"/>
              <w:pPrChange w:id="734" w:author="Bronislav Chramcov" w:date="2018-11-15T15:22:00Z">
                <w:pPr>
                  <w:pStyle w:val="Default"/>
                </w:pPr>
              </w:pPrChange>
            </w:pPr>
            <w:r w:rsidRPr="003A3197">
              <w:t>Environmental Science</w:t>
            </w:r>
          </w:p>
        </w:tc>
        <w:tc>
          <w:tcPr>
            <w:tcW w:w="1843" w:type="dxa"/>
            <w:noWrap/>
            <w:vAlign w:val="center"/>
            <w:hideMark/>
            <w:tcPrChange w:id="735" w:author="Bronislav Chramcov" w:date="2018-11-15T15:22:00Z">
              <w:tcPr>
                <w:tcW w:w="1843" w:type="dxa"/>
                <w:noWrap/>
                <w:vAlign w:val="center"/>
                <w:hideMark/>
              </w:tcPr>
            </w:tcPrChange>
          </w:tcPr>
          <w:p w14:paraId="1FD696AE" w14:textId="77777777" w:rsidR="00914151" w:rsidRPr="003A3197" w:rsidRDefault="00914151">
            <w:pPr>
              <w:pStyle w:val="Default"/>
              <w:spacing w:after="0"/>
              <w:jc w:val="center"/>
              <w:pPrChange w:id="736" w:author="Bronislav Chramcov" w:date="2018-11-15T15:22:00Z">
                <w:pPr>
                  <w:pStyle w:val="Default"/>
                  <w:jc w:val="center"/>
                </w:pPr>
              </w:pPrChange>
            </w:pPr>
            <w:r w:rsidRPr="003A3197">
              <w:t>26</w:t>
            </w:r>
          </w:p>
        </w:tc>
        <w:tc>
          <w:tcPr>
            <w:tcW w:w="2116" w:type="dxa"/>
            <w:noWrap/>
            <w:vAlign w:val="center"/>
            <w:hideMark/>
            <w:tcPrChange w:id="737" w:author="Bronislav Chramcov" w:date="2018-11-15T15:22:00Z">
              <w:tcPr>
                <w:tcW w:w="2116" w:type="dxa"/>
                <w:noWrap/>
                <w:vAlign w:val="center"/>
                <w:hideMark/>
              </w:tcPr>
            </w:tcPrChange>
          </w:tcPr>
          <w:p w14:paraId="065F5626" w14:textId="3898E7AF" w:rsidR="00914151" w:rsidRPr="003A3197" w:rsidRDefault="00914151">
            <w:pPr>
              <w:pStyle w:val="Default"/>
              <w:spacing w:after="0"/>
              <w:jc w:val="center"/>
              <w:pPrChange w:id="738" w:author="Bronislav Chramcov" w:date="2018-11-15T15:22:00Z">
                <w:pPr>
                  <w:pStyle w:val="Default"/>
                  <w:jc w:val="center"/>
                </w:pPr>
              </w:pPrChange>
            </w:pPr>
            <w:r w:rsidRPr="003A3197">
              <w:t>2,6%</w:t>
            </w:r>
          </w:p>
        </w:tc>
      </w:tr>
      <w:tr w:rsidR="00914151" w:rsidRPr="003A3197" w14:paraId="7EB2B124" w14:textId="77777777" w:rsidTr="009472DB">
        <w:tblPrEx>
          <w:tblW w:w="8920" w:type="dxa"/>
          <w:tblInd w:w="147" w:type="dxa"/>
          <w:tblLayout w:type="fixed"/>
          <w:tblCellMar>
            <w:left w:w="0" w:type="dxa"/>
            <w:right w:w="0" w:type="dxa"/>
          </w:tblCellMar>
          <w:tblPrExChange w:id="739" w:author="Bronislav Chramcov" w:date="2018-11-15T15:22:00Z">
            <w:tblPrEx>
              <w:tblW w:w="8920" w:type="dxa"/>
              <w:tblInd w:w="147" w:type="dxa"/>
              <w:tblLayout w:type="fixed"/>
              <w:tblCellMar>
                <w:left w:w="0" w:type="dxa"/>
                <w:right w:w="0" w:type="dxa"/>
              </w:tblCellMar>
            </w:tblPrEx>
          </w:tblPrExChange>
        </w:tblPrEx>
        <w:trPr>
          <w:trHeight w:val="227"/>
          <w:trPrChange w:id="740" w:author="Bronislav Chramcov" w:date="2018-11-15T15:22:00Z">
            <w:trPr>
              <w:trHeight w:val="283"/>
            </w:trPr>
          </w:trPrChange>
        </w:trPr>
        <w:tc>
          <w:tcPr>
            <w:tcW w:w="4961" w:type="dxa"/>
            <w:noWrap/>
            <w:vAlign w:val="center"/>
            <w:hideMark/>
            <w:tcPrChange w:id="741" w:author="Bronislav Chramcov" w:date="2018-11-15T15:22:00Z">
              <w:tcPr>
                <w:tcW w:w="4961" w:type="dxa"/>
                <w:noWrap/>
                <w:vAlign w:val="center"/>
                <w:hideMark/>
              </w:tcPr>
            </w:tcPrChange>
          </w:tcPr>
          <w:p w14:paraId="39BDCB96" w14:textId="77777777" w:rsidR="00914151" w:rsidRPr="003A3197" w:rsidRDefault="00914151">
            <w:pPr>
              <w:pStyle w:val="Default"/>
              <w:spacing w:after="0"/>
              <w:pPrChange w:id="742" w:author="Bronislav Chramcov" w:date="2018-11-15T15:22:00Z">
                <w:pPr>
                  <w:pStyle w:val="Default"/>
                </w:pPr>
              </w:pPrChange>
            </w:pPr>
            <w:r w:rsidRPr="003A3197">
              <w:t>Energy</w:t>
            </w:r>
          </w:p>
        </w:tc>
        <w:tc>
          <w:tcPr>
            <w:tcW w:w="1843" w:type="dxa"/>
            <w:noWrap/>
            <w:vAlign w:val="center"/>
            <w:hideMark/>
            <w:tcPrChange w:id="743" w:author="Bronislav Chramcov" w:date="2018-11-15T15:22:00Z">
              <w:tcPr>
                <w:tcW w:w="1843" w:type="dxa"/>
                <w:noWrap/>
                <w:vAlign w:val="center"/>
                <w:hideMark/>
              </w:tcPr>
            </w:tcPrChange>
          </w:tcPr>
          <w:p w14:paraId="41381248" w14:textId="77777777" w:rsidR="00914151" w:rsidRPr="003A3197" w:rsidRDefault="00914151">
            <w:pPr>
              <w:pStyle w:val="Default"/>
              <w:spacing w:after="0"/>
              <w:jc w:val="center"/>
              <w:pPrChange w:id="744" w:author="Bronislav Chramcov" w:date="2018-11-15T15:22:00Z">
                <w:pPr>
                  <w:pStyle w:val="Default"/>
                  <w:jc w:val="center"/>
                </w:pPr>
              </w:pPrChange>
            </w:pPr>
            <w:r w:rsidRPr="003A3197">
              <w:t>25</w:t>
            </w:r>
          </w:p>
        </w:tc>
        <w:tc>
          <w:tcPr>
            <w:tcW w:w="2116" w:type="dxa"/>
            <w:noWrap/>
            <w:vAlign w:val="center"/>
            <w:hideMark/>
            <w:tcPrChange w:id="745" w:author="Bronislav Chramcov" w:date="2018-11-15T15:22:00Z">
              <w:tcPr>
                <w:tcW w:w="2116" w:type="dxa"/>
                <w:noWrap/>
                <w:vAlign w:val="center"/>
                <w:hideMark/>
              </w:tcPr>
            </w:tcPrChange>
          </w:tcPr>
          <w:p w14:paraId="1F22375D" w14:textId="6DC4FC31" w:rsidR="00914151" w:rsidRPr="003A3197" w:rsidRDefault="00914151">
            <w:pPr>
              <w:pStyle w:val="Default"/>
              <w:spacing w:after="0"/>
              <w:jc w:val="center"/>
              <w:pPrChange w:id="746" w:author="Bronislav Chramcov" w:date="2018-11-15T15:22:00Z">
                <w:pPr>
                  <w:pStyle w:val="Default"/>
                  <w:jc w:val="center"/>
                </w:pPr>
              </w:pPrChange>
            </w:pPr>
            <w:r w:rsidRPr="003A3197">
              <w:t>2,5%</w:t>
            </w:r>
          </w:p>
        </w:tc>
      </w:tr>
      <w:tr w:rsidR="00914151" w:rsidRPr="003A3197" w14:paraId="02954D2B" w14:textId="77777777" w:rsidTr="009472DB">
        <w:tblPrEx>
          <w:tblW w:w="8920" w:type="dxa"/>
          <w:tblInd w:w="147" w:type="dxa"/>
          <w:tblLayout w:type="fixed"/>
          <w:tblCellMar>
            <w:left w:w="0" w:type="dxa"/>
            <w:right w:w="0" w:type="dxa"/>
          </w:tblCellMar>
          <w:tblPrExChange w:id="747" w:author="Bronislav Chramcov" w:date="2018-11-15T15:22:00Z">
            <w:tblPrEx>
              <w:tblW w:w="8920" w:type="dxa"/>
              <w:tblInd w:w="147" w:type="dxa"/>
              <w:tblLayout w:type="fixed"/>
              <w:tblCellMar>
                <w:left w:w="0" w:type="dxa"/>
                <w:right w:w="0" w:type="dxa"/>
              </w:tblCellMar>
            </w:tblPrEx>
          </w:tblPrExChange>
        </w:tblPrEx>
        <w:trPr>
          <w:trHeight w:val="227"/>
          <w:trPrChange w:id="748" w:author="Bronislav Chramcov" w:date="2018-11-15T15:22:00Z">
            <w:trPr>
              <w:trHeight w:val="283"/>
            </w:trPr>
          </w:trPrChange>
        </w:trPr>
        <w:tc>
          <w:tcPr>
            <w:tcW w:w="4961" w:type="dxa"/>
            <w:noWrap/>
            <w:vAlign w:val="center"/>
            <w:hideMark/>
            <w:tcPrChange w:id="749" w:author="Bronislav Chramcov" w:date="2018-11-15T15:22:00Z">
              <w:tcPr>
                <w:tcW w:w="4961" w:type="dxa"/>
                <w:noWrap/>
                <w:vAlign w:val="center"/>
                <w:hideMark/>
              </w:tcPr>
            </w:tcPrChange>
          </w:tcPr>
          <w:p w14:paraId="2842A16C" w14:textId="77777777" w:rsidR="00914151" w:rsidRPr="003A3197" w:rsidRDefault="00914151">
            <w:pPr>
              <w:pStyle w:val="Default"/>
              <w:spacing w:after="0"/>
              <w:pPrChange w:id="750" w:author="Bronislav Chramcov" w:date="2018-11-15T15:22:00Z">
                <w:pPr>
                  <w:pStyle w:val="Default"/>
                </w:pPr>
              </w:pPrChange>
            </w:pPr>
            <w:r w:rsidRPr="003A3197">
              <w:t>Decision Sciences</w:t>
            </w:r>
          </w:p>
        </w:tc>
        <w:tc>
          <w:tcPr>
            <w:tcW w:w="1843" w:type="dxa"/>
            <w:noWrap/>
            <w:vAlign w:val="center"/>
            <w:hideMark/>
            <w:tcPrChange w:id="751" w:author="Bronislav Chramcov" w:date="2018-11-15T15:22:00Z">
              <w:tcPr>
                <w:tcW w:w="1843" w:type="dxa"/>
                <w:noWrap/>
                <w:vAlign w:val="center"/>
                <w:hideMark/>
              </w:tcPr>
            </w:tcPrChange>
          </w:tcPr>
          <w:p w14:paraId="1F378314" w14:textId="77777777" w:rsidR="00914151" w:rsidRPr="003A3197" w:rsidRDefault="00914151">
            <w:pPr>
              <w:pStyle w:val="Default"/>
              <w:spacing w:after="0"/>
              <w:jc w:val="center"/>
              <w:pPrChange w:id="752" w:author="Bronislav Chramcov" w:date="2018-11-15T15:22:00Z">
                <w:pPr>
                  <w:pStyle w:val="Default"/>
                  <w:jc w:val="center"/>
                </w:pPr>
              </w:pPrChange>
            </w:pPr>
            <w:r w:rsidRPr="003A3197">
              <w:t>22</w:t>
            </w:r>
          </w:p>
        </w:tc>
        <w:tc>
          <w:tcPr>
            <w:tcW w:w="2116" w:type="dxa"/>
            <w:noWrap/>
            <w:vAlign w:val="center"/>
            <w:hideMark/>
            <w:tcPrChange w:id="753" w:author="Bronislav Chramcov" w:date="2018-11-15T15:22:00Z">
              <w:tcPr>
                <w:tcW w:w="2116" w:type="dxa"/>
                <w:noWrap/>
                <w:vAlign w:val="center"/>
                <w:hideMark/>
              </w:tcPr>
            </w:tcPrChange>
          </w:tcPr>
          <w:p w14:paraId="2FAC5DC0" w14:textId="13D89E7F" w:rsidR="00914151" w:rsidRPr="003A3197" w:rsidRDefault="00914151">
            <w:pPr>
              <w:pStyle w:val="Default"/>
              <w:spacing w:after="0"/>
              <w:jc w:val="center"/>
              <w:pPrChange w:id="754" w:author="Bronislav Chramcov" w:date="2018-11-15T15:22:00Z">
                <w:pPr>
                  <w:pStyle w:val="Default"/>
                  <w:jc w:val="center"/>
                </w:pPr>
              </w:pPrChange>
            </w:pPr>
            <w:r w:rsidRPr="003A3197">
              <w:t>2,2%</w:t>
            </w:r>
          </w:p>
        </w:tc>
      </w:tr>
      <w:tr w:rsidR="00914151" w:rsidRPr="003A3197" w14:paraId="6942024B" w14:textId="77777777" w:rsidTr="009472DB">
        <w:tblPrEx>
          <w:tblW w:w="8920" w:type="dxa"/>
          <w:tblInd w:w="147" w:type="dxa"/>
          <w:tblLayout w:type="fixed"/>
          <w:tblCellMar>
            <w:left w:w="0" w:type="dxa"/>
            <w:right w:w="0" w:type="dxa"/>
          </w:tblCellMar>
          <w:tblPrExChange w:id="755" w:author="Bronislav Chramcov" w:date="2018-11-15T15:22:00Z">
            <w:tblPrEx>
              <w:tblW w:w="8920" w:type="dxa"/>
              <w:tblInd w:w="147" w:type="dxa"/>
              <w:tblLayout w:type="fixed"/>
              <w:tblCellMar>
                <w:left w:w="0" w:type="dxa"/>
                <w:right w:w="0" w:type="dxa"/>
              </w:tblCellMar>
            </w:tblPrEx>
          </w:tblPrExChange>
        </w:tblPrEx>
        <w:trPr>
          <w:trHeight w:val="227"/>
          <w:trPrChange w:id="756" w:author="Bronislav Chramcov" w:date="2018-11-15T15:22:00Z">
            <w:trPr>
              <w:trHeight w:val="283"/>
            </w:trPr>
          </w:trPrChange>
        </w:trPr>
        <w:tc>
          <w:tcPr>
            <w:tcW w:w="4961" w:type="dxa"/>
            <w:noWrap/>
            <w:vAlign w:val="center"/>
            <w:hideMark/>
            <w:tcPrChange w:id="757" w:author="Bronislav Chramcov" w:date="2018-11-15T15:22:00Z">
              <w:tcPr>
                <w:tcW w:w="4961" w:type="dxa"/>
                <w:noWrap/>
                <w:vAlign w:val="center"/>
                <w:hideMark/>
              </w:tcPr>
            </w:tcPrChange>
          </w:tcPr>
          <w:p w14:paraId="34BE29DD" w14:textId="77777777" w:rsidR="00914151" w:rsidRPr="003A3197" w:rsidRDefault="00914151">
            <w:pPr>
              <w:pStyle w:val="Default"/>
              <w:spacing w:after="0"/>
              <w:pPrChange w:id="758" w:author="Bronislav Chramcov" w:date="2018-11-15T15:22:00Z">
                <w:pPr>
                  <w:pStyle w:val="Default"/>
                </w:pPr>
              </w:pPrChange>
            </w:pPr>
            <w:r w:rsidRPr="003A3197">
              <w:t>Business, Management and Accounting</w:t>
            </w:r>
          </w:p>
        </w:tc>
        <w:tc>
          <w:tcPr>
            <w:tcW w:w="1843" w:type="dxa"/>
            <w:noWrap/>
            <w:vAlign w:val="center"/>
            <w:hideMark/>
            <w:tcPrChange w:id="759" w:author="Bronislav Chramcov" w:date="2018-11-15T15:22:00Z">
              <w:tcPr>
                <w:tcW w:w="1843" w:type="dxa"/>
                <w:noWrap/>
                <w:vAlign w:val="center"/>
                <w:hideMark/>
              </w:tcPr>
            </w:tcPrChange>
          </w:tcPr>
          <w:p w14:paraId="7E58C273" w14:textId="77777777" w:rsidR="00914151" w:rsidRPr="003A3197" w:rsidRDefault="00914151">
            <w:pPr>
              <w:pStyle w:val="Default"/>
              <w:spacing w:after="0"/>
              <w:jc w:val="center"/>
              <w:pPrChange w:id="760" w:author="Bronislav Chramcov" w:date="2018-11-15T15:22:00Z">
                <w:pPr>
                  <w:pStyle w:val="Default"/>
                  <w:jc w:val="center"/>
                </w:pPr>
              </w:pPrChange>
            </w:pPr>
            <w:r w:rsidRPr="003A3197">
              <w:t>12</w:t>
            </w:r>
          </w:p>
        </w:tc>
        <w:tc>
          <w:tcPr>
            <w:tcW w:w="2116" w:type="dxa"/>
            <w:noWrap/>
            <w:vAlign w:val="center"/>
            <w:hideMark/>
            <w:tcPrChange w:id="761" w:author="Bronislav Chramcov" w:date="2018-11-15T15:22:00Z">
              <w:tcPr>
                <w:tcW w:w="2116" w:type="dxa"/>
                <w:noWrap/>
                <w:vAlign w:val="center"/>
                <w:hideMark/>
              </w:tcPr>
            </w:tcPrChange>
          </w:tcPr>
          <w:p w14:paraId="2E28AB57" w14:textId="0FF36C87" w:rsidR="00914151" w:rsidRPr="003A3197" w:rsidRDefault="00914151">
            <w:pPr>
              <w:pStyle w:val="Default"/>
              <w:spacing w:after="0"/>
              <w:jc w:val="center"/>
              <w:pPrChange w:id="762" w:author="Bronislav Chramcov" w:date="2018-11-15T15:22:00Z">
                <w:pPr>
                  <w:pStyle w:val="Default"/>
                  <w:jc w:val="center"/>
                </w:pPr>
              </w:pPrChange>
            </w:pPr>
            <w:r w:rsidRPr="003A3197">
              <w:t>1,2%</w:t>
            </w:r>
          </w:p>
        </w:tc>
      </w:tr>
      <w:tr w:rsidR="00914151" w:rsidRPr="003A3197" w14:paraId="0DDD5333" w14:textId="77777777" w:rsidTr="009472DB">
        <w:tblPrEx>
          <w:tblW w:w="8920" w:type="dxa"/>
          <w:tblInd w:w="147" w:type="dxa"/>
          <w:tblLayout w:type="fixed"/>
          <w:tblCellMar>
            <w:left w:w="0" w:type="dxa"/>
            <w:right w:w="0" w:type="dxa"/>
          </w:tblCellMar>
          <w:tblPrExChange w:id="763" w:author="Bronislav Chramcov" w:date="2018-11-15T15:22:00Z">
            <w:tblPrEx>
              <w:tblW w:w="8920" w:type="dxa"/>
              <w:tblInd w:w="147" w:type="dxa"/>
              <w:tblLayout w:type="fixed"/>
              <w:tblCellMar>
                <w:left w:w="0" w:type="dxa"/>
                <w:right w:w="0" w:type="dxa"/>
              </w:tblCellMar>
            </w:tblPrEx>
          </w:tblPrExChange>
        </w:tblPrEx>
        <w:trPr>
          <w:trHeight w:val="227"/>
          <w:trPrChange w:id="764" w:author="Bronislav Chramcov" w:date="2018-11-15T15:22:00Z">
            <w:trPr>
              <w:trHeight w:val="283"/>
            </w:trPr>
          </w:trPrChange>
        </w:trPr>
        <w:tc>
          <w:tcPr>
            <w:tcW w:w="4961" w:type="dxa"/>
            <w:noWrap/>
            <w:vAlign w:val="center"/>
            <w:hideMark/>
            <w:tcPrChange w:id="765" w:author="Bronislav Chramcov" w:date="2018-11-15T15:22:00Z">
              <w:tcPr>
                <w:tcW w:w="4961" w:type="dxa"/>
                <w:noWrap/>
                <w:vAlign w:val="center"/>
                <w:hideMark/>
              </w:tcPr>
            </w:tcPrChange>
          </w:tcPr>
          <w:p w14:paraId="044940EF" w14:textId="77777777" w:rsidR="00914151" w:rsidRPr="003A3197" w:rsidRDefault="00914151">
            <w:pPr>
              <w:pStyle w:val="Default"/>
              <w:spacing w:after="0"/>
              <w:pPrChange w:id="766" w:author="Bronislav Chramcov" w:date="2018-11-15T15:22:00Z">
                <w:pPr>
                  <w:pStyle w:val="Default"/>
                </w:pPr>
              </w:pPrChange>
            </w:pPr>
            <w:r w:rsidRPr="003A3197">
              <w:t>Economics, Econometrics and Finance</w:t>
            </w:r>
          </w:p>
        </w:tc>
        <w:tc>
          <w:tcPr>
            <w:tcW w:w="1843" w:type="dxa"/>
            <w:noWrap/>
            <w:vAlign w:val="center"/>
            <w:hideMark/>
            <w:tcPrChange w:id="767" w:author="Bronislav Chramcov" w:date="2018-11-15T15:22:00Z">
              <w:tcPr>
                <w:tcW w:w="1843" w:type="dxa"/>
                <w:noWrap/>
                <w:vAlign w:val="center"/>
                <w:hideMark/>
              </w:tcPr>
            </w:tcPrChange>
          </w:tcPr>
          <w:p w14:paraId="094CB086" w14:textId="77777777" w:rsidR="00914151" w:rsidRPr="003A3197" w:rsidRDefault="00914151">
            <w:pPr>
              <w:pStyle w:val="Default"/>
              <w:spacing w:after="0"/>
              <w:jc w:val="center"/>
              <w:pPrChange w:id="768" w:author="Bronislav Chramcov" w:date="2018-11-15T15:22:00Z">
                <w:pPr>
                  <w:pStyle w:val="Default"/>
                  <w:jc w:val="center"/>
                </w:pPr>
              </w:pPrChange>
            </w:pPr>
            <w:r w:rsidRPr="003A3197">
              <w:t>2</w:t>
            </w:r>
          </w:p>
        </w:tc>
        <w:tc>
          <w:tcPr>
            <w:tcW w:w="2116" w:type="dxa"/>
            <w:noWrap/>
            <w:vAlign w:val="center"/>
            <w:hideMark/>
            <w:tcPrChange w:id="769" w:author="Bronislav Chramcov" w:date="2018-11-15T15:22:00Z">
              <w:tcPr>
                <w:tcW w:w="2116" w:type="dxa"/>
                <w:noWrap/>
                <w:vAlign w:val="center"/>
                <w:hideMark/>
              </w:tcPr>
            </w:tcPrChange>
          </w:tcPr>
          <w:p w14:paraId="5E1CB1C9" w14:textId="2D46A588" w:rsidR="00914151" w:rsidRPr="003A3197" w:rsidRDefault="00D51A3A">
            <w:pPr>
              <w:pStyle w:val="Default"/>
              <w:spacing w:after="0"/>
              <w:jc w:val="center"/>
              <w:pPrChange w:id="770" w:author="Bronislav Chramcov" w:date="2018-11-15T15:22:00Z">
                <w:pPr>
                  <w:pStyle w:val="Default"/>
                  <w:jc w:val="center"/>
                </w:pPr>
              </w:pPrChange>
            </w:pPr>
            <w:r w:rsidRPr="003A3197">
              <w:t>0,2</w:t>
            </w:r>
            <w:r w:rsidR="00914151" w:rsidRPr="003A3197">
              <w:t>%</w:t>
            </w:r>
          </w:p>
        </w:tc>
      </w:tr>
    </w:tbl>
    <w:p w14:paraId="52A15E49" w14:textId="77777777" w:rsidR="00C80FAF" w:rsidRPr="003A3197" w:rsidRDefault="00C80FAF">
      <w:pPr>
        <w:pStyle w:val="Default"/>
      </w:pPr>
    </w:p>
    <w:p w14:paraId="4AEFAD12" w14:textId="3EEBA587" w:rsidR="00C279E5" w:rsidRPr="003A3197" w:rsidRDefault="00C279E5" w:rsidP="003A3197">
      <w:pPr>
        <w:pStyle w:val="Default"/>
      </w:pPr>
      <w:r w:rsidRPr="003A3197">
        <w:rPr>
          <w:sz w:val="21"/>
          <w:szCs w:val="21"/>
        </w:rPr>
        <w:t xml:space="preserve">Plně v souladu s oblastmi vzdělávání, v rámci nichž </w:t>
      </w:r>
      <w:r w:rsidRPr="003A3197">
        <w:t>bude studijní program uskutečňován je i grantová a projektová činnost fakulty</w:t>
      </w:r>
      <w:ins w:id="771" w:author="Bronislav Chramcov" w:date="2018-11-05T23:16:00Z">
        <w:r w:rsidR="00AE7F34">
          <w:t xml:space="preserve"> (viz tabulka 3)</w:t>
        </w:r>
      </w:ins>
      <w:r w:rsidRPr="003A3197">
        <w:t xml:space="preserve">. Na fakultě byla v uplynulých pěti letech řešena celá řada odborných grantů a projektů, které svým zaměřením úzce souvisí s oblastmi vzdělávání </w:t>
      </w:r>
      <w:r w:rsidR="00285463" w:rsidRPr="003A3197">
        <w:t xml:space="preserve">daného </w:t>
      </w:r>
      <w:r w:rsidRPr="003A3197">
        <w:t>studijního programu.</w:t>
      </w:r>
      <w:r w:rsidR="00D51A3A" w:rsidRPr="003A3197">
        <w:t xml:space="preserve"> Aktuálně je na fakultě řešeno 7</w:t>
      </w:r>
      <w:r w:rsidRPr="003A3197">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r w:rsidR="00D51A3A" w:rsidRPr="003A3197">
        <w:t>Fakulta aplikované informatiky byla úspěšná i přípravě projektových žádostí v rámci operačního programu Věda, výzkum a vzdělávání</w:t>
      </w:r>
      <w:r w:rsidR="00EE26F3">
        <w:t xml:space="preserve"> (OP VVV)</w:t>
      </w:r>
      <w:r w:rsidR="00D51A3A" w:rsidRPr="003A3197">
        <w:t xml:space="preserve">. Aktuálně pracovníci FAI řeší 4 projekty OP VVV, z nichž jeden je určen pro rozvoj výukového prostředí (Movi – FAI) a druhý je zaměřen na tvorbu a inovaci studijních programů. </w:t>
      </w:r>
      <w:r w:rsidRPr="003A3197">
        <w:t>Vedle těchto velkých projektů se pracovníci fakulty aktivně zapojují do řešení Inovačních voucherů a drobných projektů aplikovaného a smluvního výzkumu.</w:t>
      </w:r>
    </w:p>
    <w:p w14:paraId="63A057E9" w14:textId="53D3A0BF" w:rsidR="00AE7F34" w:rsidRPr="003A3197" w:rsidRDefault="00AE7F34" w:rsidP="00AE7F34">
      <w:pPr>
        <w:pStyle w:val="Titulek"/>
        <w:rPr>
          <w:ins w:id="772" w:author="Bronislav Chramcov" w:date="2018-11-05T23:15:00Z"/>
          <w:szCs w:val="20"/>
        </w:rPr>
      </w:pPr>
      <w:ins w:id="773" w:author="Bronislav Chramcov" w:date="2018-11-05T23:15:00Z">
        <w:r w:rsidRPr="003A3197">
          <w:t xml:space="preserve">Tabulka </w:t>
        </w:r>
        <w:r>
          <w:rPr>
            <w:noProof/>
          </w:rPr>
          <w:fldChar w:fldCharType="begin"/>
        </w:r>
        <w:r>
          <w:rPr>
            <w:noProof/>
          </w:rPr>
          <w:instrText xml:space="preserve"> SEQ Tabulka \* ARABIC </w:instrText>
        </w:r>
        <w:r>
          <w:rPr>
            <w:noProof/>
          </w:rPr>
          <w:fldChar w:fldCharType="separate"/>
        </w:r>
      </w:ins>
      <w:r w:rsidR="00E5346B">
        <w:rPr>
          <w:noProof/>
        </w:rPr>
        <w:t>3</w:t>
      </w:r>
      <w:ins w:id="774" w:author="Bronislav Chramcov" w:date="2018-11-05T23:15:00Z">
        <w:r>
          <w:rPr>
            <w:noProof/>
          </w:rPr>
          <w:fldChar w:fldCharType="end"/>
        </w:r>
        <w:r w:rsidRPr="003A3197">
          <w:t>: P</w:t>
        </w:r>
        <w:r>
          <w:t>řehled řešených projektů v posledních pěti letech souvisejících s oblastmi vzdělávání daného studijního programu.</w:t>
        </w:r>
      </w:ins>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43"/>
        <w:gridCol w:w="4394"/>
        <w:gridCol w:w="1559"/>
        <w:gridCol w:w="1134"/>
      </w:tblGrid>
      <w:tr w:rsidR="00AE7F34" w:rsidRPr="009472DB" w14:paraId="3F7C028A" w14:textId="77777777" w:rsidTr="000C7750">
        <w:trPr>
          <w:cantSplit/>
          <w:ins w:id="775" w:author="Bronislav Chramcov" w:date="2018-11-05T23:15:00Z"/>
        </w:trPr>
        <w:tc>
          <w:tcPr>
            <w:tcW w:w="1843" w:type="dxa"/>
            <w:shd w:val="clear" w:color="auto" w:fill="auto"/>
            <w:vAlign w:val="center"/>
          </w:tcPr>
          <w:p w14:paraId="195962DC" w14:textId="77777777" w:rsidR="00AE7F34" w:rsidRPr="009472DB" w:rsidRDefault="00AE7F34">
            <w:pPr>
              <w:spacing w:line="216" w:lineRule="auto"/>
              <w:rPr>
                <w:ins w:id="776" w:author="Bronislav Chramcov" w:date="2018-11-05T23:15:00Z"/>
                <w:rFonts w:asciiTheme="minorHAnsi" w:hAnsiTheme="minorHAnsi" w:cstheme="minorHAnsi"/>
                <w:b/>
                <w:sz w:val="18"/>
                <w:szCs w:val="18"/>
                <w:rPrChange w:id="777" w:author="Bronislav Chramcov" w:date="2018-11-15T15:23:00Z">
                  <w:rPr>
                    <w:ins w:id="778" w:author="Bronislav Chramcov" w:date="2018-11-05T23:15:00Z"/>
                    <w:rFonts w:asciiTheme="minorHAnsi" w:hAnsiTheme="minorHAnsi"/>
                    <w:b/>
                    <w:sz w:val="20"/>
                    <w:szCs w:val="20"/>
                  </w:rPr>
                </w:rPrChange>
              </w:rPr>
              <w:pPrChange w:id="779" w:author="Bronislav Chramcov" w:date="2018-11-15T15:21:00Z">
                <w:pPr/>
              </w:pPrChange>
            </w:pPr>
            <w:ins w:id="780" w:author="Bronislav Chramcov" w:date="2018-11-05T23:15:00Z">
              <w:r w:rsidRPr="009472DB">
                <w:rPr>
                  <w:rFonts w:asciiTheme="minorHAnsi" w:hAnsiTheme="minorHAnsi" w:cstheme="minorHAnsi"/>
                  <w:b/>
                  <w:sz w:val="18"/>
                  <w:szCs w:val="18"/>
                  <w:rPrChange w:id="781" w:author="Bronislav Chramcov" w:date="2018-11-15T15:23:00Z">
                    <w:rPr>
                      <w:rFonts w:asciiTheme="minorHAnsi" w:hAnsiTheme="minorHAnsi"/>
                      <w:b/>
                      <w:sz w:val="20"/>
                      <w:szCs w:val="20"/>
                    </w:rPr>
                  </w:rPrChange>
                </w:rPr>
                <w:t>Řešitel/spoluřešitel</w:t>
              </w:r>
            </w:ins>
          </w:p>
        </w:tc>
        <w:tc>
          <w:tcPr>
            <w:tcW w:w="4394" w:type="dxa"/>
            <w:shd w:val="clear" w:color="auto" w:fill="auto"/>
            <w:vAlign w:val="center"/>
          </w:tcPr>
          <w:p w14:paraId="153243E7" w14:textId="77777777" w:rsidR="00AE7F34" w:rsidRPr="009472DB" w:rsidRDefault="00AE7F34">
            <w:pPr>
              <w:spacing w:line="216" w:lineRule="auto"/>
              <w:rPr>
                <w:ins w:id="782" w:author="Bronislav Chramcov" w:date="2018-11-05T23:15:00Z"/>
                <w:rFonts w:asciiTheme="minorHAnsi" w:hAnsiTheme="minorHAnsi" w:cstheme="minorHAnsi"/>
                <w:b/>
                <w:sz w:val="18"/>
                <w:szCs w:val="18"/>
                <w:rPrChange w:id="783" w:author="Bronislav Chramcov" w:date="2018-11-15T15:23:00Z">
                  <w:rPr>
                    <w:ins w:id="784" w:author="Bronislav Chramcov" w:date="2018-11-05T23:15:00Z"/>
                    <w:rFonts w:asciiTheme="minorHAnsi" w:hAnsiTheme="minorHAnsi"/>
                    <w:b/>
                    <w:sz w:val="20"/>
                    <w:szCs w:val="20"/>
                  </w:rPr>
                </w:rPrChange>
              </w:rPr>
              <w:pPrChange w:id="785" w:author="Bronislav Chramcov" w:date="2018-11-15T15:21:00Z">
                <w:pPr/>
              </w:pPrChange>
            </w:pPr>
            <w:ins w:id="786" w:author="Bronislav Chramcov" w:date="2018-11-05T23:15:00Z">
              <w:r w:rsidRPr="009472DB">
                <w:rPr>
                  <w:rFonts w:asciiTheme="minorHAnsi" w:hAnsiTheme="minorHAnsi" w:cstheme="minorHAnsi"/>
                  <w:b/>
                  <w:sz w:val="18"/>
                  <w:szCs w:val="18"/>
                  <w:rPrChange w:id="787" w:author="Bronislav Chramcov" w:date="2018-11-15T15:23:00Z">
                    <w:rPr>
                      <w:rFonts w:asciiTheme="minorHAnsi" w:hAnsiTheme="minorHAnsi"/>
                      <w:b/>
                      <w:sz w:val="20"/>
                      <w:szCs w:val="20"/>
                    </w:rPr>
                  </w:rPrChange>
                </w:rPr>
                <w:t>Názvy grantů a projektů získaných pro vědeckou, výzkumnou, uměleckou a další tvůrčí činnost v příslušné oblasti vzdělávání</w:t>
              </w:r>
            </w:ins>
          </w:p>
        </w:tc>
        <w:tc>
          <w:tcPr>
            <w:tcW w:w="1559" w:type="dxa"/>
            <w:shd w:val="clear" w:color="auto" w:fill="auto"/>
            <w:vAlign w:val="center"/>
          </w:tcPr>
          <w:p w14:paraId="4463AE50" w14:textId="77777777" w:rsidR="00AE7F34" w:rsidRPr="009472DB" w:rsidRDefault="00AE7F34">
            <w:pPr>
              <w:spacing w:line="216" w:lineRule="auto"/>
              <w:jc w:val="center"/>
              <w:rPr>
                <w:ins w:id="788" w:author="Bronislav Chramcov" w:date="2018-11-05T23:15:00Z"/>
                <w:rFonts w:asciiTheme="minorHAnsi" w:hAnsiTheme="minorHAnsi" w:cstheme="minorHAnsi"/>
                <w:b/>
                <w:sz w:val="18"/>
                <w:szCs w:val="18"/>
                <w:rPrChange w:id="789" w:author="Bronislav Chramcov" w:date="2018-11-15T15:23:00Z">
                  <w:rPr>
                    <w:ins w:id="790" w:author="Bronislav Chramcov" w:date="2018-11-05T23:15:00Z"/>
                    <w:rFonts w:asciiTheme="minorHAnsi" w:hAnsiTheme="minorHAnsi"/>
                    <w:b/>
                    <w:sz w:val="20"/>
                    <w:szCs w:val="20"/>
                  </w:rPr>
                </w:rPrChange>
              </w:rPr>
              <w:pPrChange w:id="791" w:author="Bronislav Chramcov" w:date="2018-11-15T15:21:00Z">
                <w:pPr>
                  <w:jc w:val="center"/>
                </w:pPr>
              </w:pPrChange>
            </w:pPr>
            <w:ins w:id="792" w:author="Bronislav Chramcov" w:date="2018-11-05T23:15:00Z">
              <w:r w:rsidRPr="009472DB">
                <w:rPr>
                  <w:rFonts w:asciiTheme="minorHAnsi" w:hAnsiTheme="minorHAnsi" w:cstheme="minorHAnsi"/>
                  <w:b/>
                  <w:sz w:val="18"/>
                  <w:szCs w:val="18"/>
                  <w:rPrChange w:id="793" w:author="Bronislav Chramcov" w:date="2018-11-15T15:23:00Z">
                    <w:rPr>
                      <w:rFonts w:asciiTheme="minorHAnsi" w:hAnsiTheme="minorHAnsi"/>
                      <w:b/>
                      <w:sz w:val="20"/>
                      <w:szCs w:val="20"/>
                    </w:rPr>
                  </w:rPrChange>
                </w:rPr>
                <w:t>Zdroj</w:t>
              </w:r>
            </w:ins>
          </w:p>
        </w:tc>
        <w:tc>
          <w:tcPr>
            <w:tcW w:w="1134" w:type="dxa"/>
            <w:shd w:val="clear" w:color="auto" w:fill="auto"/>
            <w:vAlign w:val="center"/>
          </w:tcPr>
          <w:p w14:paraId="3F231226" w14:textId="77777777" w:rsidR="00AE7F34" w:rsidRPr="009472DB" w:rsidRDefault="00AE7F34">
            <w:pPr>
              <w:spacing w:line="216" w:lineRule="auto"/>
              <w:jc w:val="center"/>
              <w:rPr>
                <w:ins w:id="794" w:author="Bronislav Chramcov" w:date="2018-11-05T23:15:00Z"/>
                <w:rFonts w:asciiTheme="minorHAnsi" w:hAnsiTheme="minorHAnsi" w:cstheme="minorHAnsi"/>
                <w:b/>
                <w:sz w:val="18"/>
                <w:szCs w:val="18"/>
                <w:rPrChange w:id="795" w:author="Bronislav Chramcov" w:date="2018-11-15T15:23:00Z">
                  <w:rPr>
                    <w:ins w:id="796" w:author="Bronislav Chramcov" w:date="2018-11-05T23:15:00Z"/>
                    <w:rFonts w:asciiTheme="minorHAnsi" w:hAnsiTheme="minorHAnsi"/>
                    <w:b/>
                    <w:sz w:val="20"/>
                    <w:szCs w:val="20"/>
                  </w:rPr>
                </w:rPrChange>
              </w:rPr>
              <w:pPrChange w:id="797" w:author="Bronislav Chramcov" w:date="2018-11-15T15:21:00Z">
                <w:pPr>
                  <w:jc w:val="center"/>
                </w:pPr>
              </w:pPrChange>
            </w:pPr>
            <w:ins w:id="798" w:author="Bronislav Chramcov" w:date="2018-11-05T23:15:00Z">
              <w:r w:rsidRPr="009472DB">
                <w:rPr>
                  <w:rFonts w:asciiTheme="minorHAnsi" w:hAnsiTheme="minorHAnsi" w:cstheme="minorHAnsi"/>
                  <w:b/>
                  <w:sz w:val="18"/>
                  <w:szCs w:val="18"/>
                  <w:rPrChange w:id="799" w:author="Bronislav Chramcov" w:date="2018-11-15T15:23:00Z">
                    <w:rPr>
                      <w:rFonts w:asciiTheme="minorHAnsi" w:hAnsiTheme="minorHAnsi"/>
                      <w:b/>
                      <w:sz w:val="20"/>
                      <w:szCs w:val="20"/>
                    </w:rPr>
                  </w:rPrChange>
                </w:rPr>
                <w:t>Období</w:t>
              </w:r>
            </w:ins>
          </w:p>
        </w:tc>
      </w:tr>
      <w:tr w:rsidR="00AE7F34" w:rsidRPr="009472DB" w14:paraId="54AE9F8C" w14:textId="77777777" w:rsidTr="000C7750">
        <w:trPr>
          <w:ins w:id="800" w:author="Bronislav Chramcov" w:date="2018-11-05T23:15:00Z"/>
        </w:trPr>
        <w:tc>
          <w:tcPr>
            <w:tcW w:w="1843" w:type="dxa"/>
          </w:tcPr>
          <w:p w14:paraId="137A2D98" w14:textId="77777777" w:rsidR="00AE7F34" w:rsidRPr="009472DB" w:rsidRDefault="00AE7F34">
            <w:pPr>
              <w:spacing w:line="216" w:lineRule="auto"/>
              <w:rPr>
                <w:ins w:id="801" w:author="Bronislav Chramcov" w:date="2018-11-05T23:15:00Z"/>
                <w:rFonts w:asciiTheme="minorHAnsi" w:hAnsiTheme="minorHAnsi" w:cstheme="minorHAnsi"/>
                <w:sz w:val="18"/>
                <w:szCs w:val="18"/>
                <w:rPrChange w:id="802" w:author="Bronislav Chramcov" w:date="2018-11-15T15:23:00Z">
                  <w:rPr>
                    <w:ins w:id="803" w:author="Bronislav Chramcov" w:date="2018-11-05T23:15:00Z"/>
                    <w:rFonts w:asciiTheme="minorHAnsi" w:hAnsiTheme="minorHAnsi"/>
                    <w:sz w:val="20"/>
                    <w:szCs w:val="20"/>
                  </w:rPr>
                </w:rPrChange>
              </w:rPr>
              <w:pPrChange w:id="804" w:author="Bronislav Chramcov" w:date="2018-11-15T15:21:00Z">
                <w:pPr/>
              </w:pPrChange>
            </w:pPr>
            <w:ins w:id="805" w:author="Bronislav Chramcov" w:date="2018-11-05T23:15:00Z">
              <w:r w:rsidRPr="009472DB">
                <w:rPr>
                  <w:rFonts w:asciiTheme="minorHAnsi" w:hAnsiTheme="minorHAnsi" w:cstheme="minorHAnsi"/>
                  <w:sz w:val="18"/>
                  <w:szCs w:val="18"/>
                  <w:rPrChange w:id="806" w:author="Bronislav Chramcov" w:date="2018-11-15T15:23:00Z">
                    <w:rPr>
                      <w:rFonts w:asciiTheme="minorHAnsi" w:hAnsiTheme="minorHAnsi"/>
                      <w:sz w:val="20"/>
                      <w:szCs w:val="20"/>
                    </w:rPr>
                  </w:rPrChange>
                </w:rPr>
                <w:t>prof. Ing. Vladimír Vašek, CSc.</w:t>
              </w:r>
            </w:ins>
          </w:p>
        </w:tc>
        <w:tc>
          <w:tcPr>
            <w:tcW w:w="4394" w:type="dxa"/>
          </w:tcPr>
          <w:p w14:paraId="5133E24E" w14:textId="77777777" w:rsidR="00AE7F34" w:rsidRPr="009472DB" w:rsidRDefault="00AE7F34">
            <w:pPr>
              <w:spacing w:line="216" w:lineRule="auto"/>
              <w:rPr>
                <w:ins w:id="807" w:author="Bronislav Chramcov" w:date="2018-11-05T23:15:00Z"/>
                <w:rFonts w:asciiTheme="minorHAnsi" w:hAnsiTheme="minorHAnsi" w:cstheme="minorHAnsi"/>
                <w:sz w:val="18"/>
                <w:szCs w:val="18"/>
                <w:rPrChange w:id="808" w:author="Bronislav Chramcov" w:date="2018-11-15T15:23:00Z">
                  <w:rPr>
                    <w:ins w:id="809" w:author="Bronislav Chramcov" w:date="2018-11-05T23:15:00Z"/>
                    <w:rFonts w:asciiTheme="minorHAnsi" w:hAnsiTheme="minorHAnsi"/>
                    <w:sz w:val="20"/>
                    <w:szCs w:val="20"/>
                  </w:rPr>
                </w:rPrChange>
              </w:rPr>
              <w:pPrChange w:id="810" w:author="Bronislav Chramcov" w:date="2018-11-15T15:21:00Z">
                <w:pPr/>
              </w:pPrChange>
            </w:pPr>
            <w:ins w:id="811" w:author="Bronislav Chramcov" w:date="2018-11-05T23:15:00Z">
              <w:r w:rsidRPr="009472DB">
                <w:rPr>
                  <w:rFonts w:asciiTheme="minorHAnsi" w:hAnsiTheme="minorHAnsi" w:cstheme="minorHAnsi"/>
                  <w:sz w:val="18"/>
                  <w:szCs w:val="18"/>
                  <w:rPrChange w:id="812" w:author="Bronislav Chramcov" w:date="2018-11-15T15:23:00Z">
                    <w:rPr>
                      <w:rFonts w:asciiTheme="minorHAnsi" w:hAnsiTheme="minorHAnsi"/>
                      <w:sz w:val="20"/>
                      <w:szCs w:val="20"/>
                    </w:rPr>
                  </w:rPrChange>
                </w:rPr>
                <w:t xml:space="preserve">Inteligentní systém pro pokročilé třídění lesních sazenic </w:t>
              </w:r>
            </w:ins>
          </w:p>
          <w:p w14:paraId="4E7DAC1E" w14:textId="77777777" w:rsidR="00AE7F34" w:rsidRPr="009472DB" w:rsidRDefault="00AE7F34">
            <w:pPr>
              <w:spacing w:line="216" w:lineRule="auto"/>
              <w:rPr>
                <w:ins w:id="813" w:author="Bronislav Chramcov" w:date="2018-11-05T23:15:00Z"/>
                <w:rFonts w:asciiTheme="minorHAnsi" w:hAnsiTheme="minorHAnsi" w:cstheme="minorHAnsi"/>
                <w:sz w:val="18"/>
                <w:szCs w:val="18"/>
                <w:rPrChange w:id="814" w:author="Bronislav Chramcov" w:date="2018-11-15T15:23:00Z">
                  <w:rPr>
                    <w:ins w:id="815" w:author="Bronislav Chramcov" w:date="2018-11-05T23:15:00Z"/>
                    <w:rFonts w:asciiTheme="minorHAnsi" w:hAnsiTheme="minorHAnsi"/>
                    <w:sz w:val="20"/>
                    <w:szCs w:val="20"/>
                  </w:rPr>
                </w:rPrChange>
              </w:rPr>
              <w:pPrChange w:id="816" w:author="Bronislav Chramcov" w:date="2018-11-15T15:21:00Z">
                <w:pPr/>
              </w:pPrChange>
            </w:pPr>
            <w:ins w:id="817" w:author="Bronislav Chramcov" w:date="2018-11-05T23:15:00Z">
              <w:r w:rsidRPr="009472DB">
                <w:rPr>
                  <w:rFonts w:asciiTheme="minorHAnsi" w:hAnsiTheme="minorHAnsi" w:cstheme="minorHAnsi"/>
                  <w:sz w:val="18"/>
                  <w:szCs w:val="18"/>
                  <w:rPrChange w:id="818" w:author="Bronislav Chramcov" w:date="2018-11-15T15:23:00Z">
                    <w:rPr>
                      <w:rFonts w:asciiTheme="minorHAnsi" w:hAnsiTheme="minorHAnsi"/>
                      <w:sz w:val="20"/>
                      <w:szCs w:val="20"/>
                    </w:rPr>
                  </w:rPrChange>
                </w:rPr>
                <w:t>(reg. č. FV 20419)</w:t>
              </w:r>
            </w:ins>
          </w:p>
        </w:tc>
        <w:tc>
          <w:tcPr>
            <w:tcW w:w="1559" w:type="dxa"/>
          </w:tcPr>
          <w:p w14:paraId="4640D650" w14:textId="77777777" w:rsidR="00AE7F34" w:rsidRPr="009472DB" w:rsidRDefault="00AE7F34">
            <w:pPr>
              <w:spacing w:line="216" w:lineRule="auto"/>
              <w:jc w:val="center"/>
              <w:rPr>
                <w:ins w:id="819" w:author="Bronislav Chramcov" w:date="2018-11-05T23:15:00Z"/>
                <w:rFonts w:asciiTheme="minorHAnsi" w:hAnsiTheme="minorHAnsi" w:cstheme="minorHAnsi"/>
                <w:sz w:val="18"/>
                <w:szCs w:val="18"/>
                <w:rPrChange w:id="820" w:author="Bronislav Chramcov" w:date="2018-11-15T15:23:00Z">
                  <w:rPr>
                    <w:ins w:id="821" w:author="Bronislav Chramcov" w:date="2018-11-05T23:15:00Z"/>
                    <w:rFonts w:asciiTheme="minorHAnsi" w:hAnsiTheme="minorHAnsi"/>
                    <w:sz w:val="20"/>
                    <w:szCs w:val="20"/>
                  </w:rPr>
                </w:rPrChange>
              </w:rPr>
              <w:pPrChange w:id="822" w:author="Bronislav Chramcov" w:date="2018-11-15T15:21:00Z">
                <w:pPr>
                  <w:jc w:val="center"/>
                </w:pPr>
              </w:pPrChange>
            </w:pPr>
            <w:ins w:id="823" w:author="Bronislav Chramcov" w:date="2018-11-05T23:15:00Z">
              <w:r w:rsidRPr="009472DB">
                <w:rPr>
                  <w:rFonts w:asciiTheme="minorHAnsi" w:hAnsiTheme="minorHAnsi" w:cstheme="minorHAnsi"/>
                  <w:sz w:val="18"/>
                  <w:szCs w:val="18"/>
                  <w:rPrChange w:id="824" w:author="Bronislav Chramcov" w:date="2018-11-15T15:23:00Z">
                    <w:rPr>
                      <w:rFonts w:asciiTheme="minorHAnsi" w:hAnsiTheme="minorHAnsi"/>
                      <w:sz w:val="20"/>
                      <w:szCs w:val="20"/>
                    </w:rPr>
                  </w:rPrChange>
                </w:rPr>
                <w:t>C</w:t>
              </w:r>
            </w:ins>
          </w:p>
          <w:p w14:paraId="406A859E" w14:textId="77777777" w:rsidR="00AE7F34" w:rsidRPr="009472DB" w:rsidRDefault="00AE7F34">
            <w:pPr>
              <w:spacing w:line="216" w:lineRule="auto"/>
              <w:jc w:val="center"/>
              <w:rPr>
                <w:ins w:id="825" w:author="Bronislav Chramcov" w:date="2018-11-05T23:15:00Z"/>
                <w:rFonts w:asciiTheme="minorHAnsi" w:hAnsiTheme="minorHAnsi" w:cstheme="minorHAnsi"/>
                <w:sz w:val="18"/>
                <w:szCs w:val="18"/>
                <w:rPrChange w:id="826" w:author="Bronislav Chramcov" w:date="2018-11-15T15:23:00Z">
                  <w:rPr>
                    <w:ins w:id="827" w:author="Bronislav Chramcov" w:date="2018-11-05T23:15:00Z"/>
                    <w:rFonts w:asciiTheme="minorHAnsi" w:hAnsiTheme="minorHAnsi"/>
                    <w:sz w:val="20"/>
                    <w:szCs w:val="20"/>
                  </w:rPr>
                </w:rPrChange>
              </w:rPr>
              <w:pPrChange w:id="828" w:author="Bronislav Chramcov" w:date="2018-11-15T15:21:00Z">
                <w:pPr>
                  <w:jc w:val="center"/>
                </w:pPr>
              </w:pPrChange>
            </w:pPr>
            <w:ins w:id="829" w:author="Bronislav Chramcov" w:date="2018-11-05T23:15:00Z">
              <w:r w:rsidRPr="009472DB">
                <w:rPr>
                  <w:rFonts w:asciiTheme="minorHAnsi" w:hAnsiTheme="minorHAnsi" w:cstheme="minorHAnsi"/>
                  <w:sz w:val="18"/>
                  <w:szCs w:val="18"/>
                  <w:rPrChange w:id="830" w:author="Bronislav Chramcov" w:date="2018-11-15T15:23:00Z">
                    <w:rPr>
                      <w:rFonts w:asciiTheme="minorHAnsi" w:hAnsiTheme="minorHAnsi"/>
                      <w:sz w:val="20"/>
                      <w:szCs w:val="20"/>
                    </w:rPr>
                  </w:rPrChange>
                </w:rPr>
                <w:t>Ministerstvo průmyslu a obchodu</w:t>
              </w:r>
            </w:ins>
          </w:p>
        </w:tc>
        <w:tc>
          <w:tcPr>
            <w:tcW w:w="1134" w:type="dxa"/>
          </w:tcPr>
          <w:p w14:paraId="5194CDF9" w14:textId="77777777" w:rsidR="00AE7F34" w:rsidRPr="009472DB" w:rsidRDefault="00AE7F34">
            <w:pPr>
              <w:spacing w:line="216" w:lineRule="auto"/>
              <w:jc w:val="center"/>
              <w:rPr>
                <w:ins w:id="831" w:author="Bronislav Chramcov" w:date="2018-11-05T23:15:00Z"/>
                <w:rFonts w:asciiTheme="minorHAnsi" w:hAnsiTheme="minorHAnsi" w:cstheme="minorHAnsi"/>
                <w:sz w:val="18"/>
                <w:szCs w:val="18"/>
                <w:rPrChange w:id="832" w:author="Bronislav Chramcov" w:date="2018-11-15T15:23:00Z">
                  <w:rPr>
                    <w:ins w:id="833" w:author="Bronislav Chramcov" w:date="2018-11-05T23:15:00Z"/>
                    <w:rFonts w:asciiTheme="minorHAnsi" w:hAnsiTheme="minorHAnsi"/>
                    <w:sz w:val="20"/>
                    <w:szCs w:val="20"/>
                  </w:rPr>
                </w:rPrChange>
              </w:rPr>
              <w:pPrChange w:id="834" w:author="Bronislav Chramcov" w:date="2018-11-15T15:21:00Z">
                <w:pPr>
                  <w:jc w:val="center"/>
                </w:pPr>
              </w:pPrChange>
            </w:pPr>
            <w:ins w:id="835" w:author="Bronislav Chramcov" w:date="2018-11-05T23:15:00Z">
              <w:r w:rsidRPr="009472DB">
                <w:rPr>
                  <w:rFonts w:asciiTheme="minorHAnsi" w:hAnsiTheme="minorHAnsi" w:cstheme="minorHAnsi"/>
                  <w:sz w:val="18"/>
                  <w:szCs w:val="18"/>
                  <w:rPrChange w:id="836" w:author="Bronislav Chramcov" w:date="2018-11-15T15:23:00Z">
                    <w:rPr>
                      <w:rFonts w:asciiTheme="minorHAnsi" w:hAnsiTheme="minorHAnsi"/>
                      <w:sz w:val="20"/>
                      <w:szCs w:val="20"/>
                    </w:rPr>
                  </w:rPrChange>
                </w:rPr>
                <w:t>2017 - 2020</w:t>
              </w:r>
            </w:ins>
          </w:p>
        </w:tc>
      </w:tr>
      <w:tr w:rsidR="00AE7F34" w:rsidRPr="009472DB" w14:paraId="47DEAA60" w14:textId="77777777" w:rsidTr="000C7750">
        <w:trPr>
          <w:ins w:id="837" w:author="Bronislav Chramcov" w:date="2018-11-05T23:15:00Z"/>
        </w:trPr>
        <w:tc>
          <w:tcPr>
            <w:tcW w:w="1843" w:type="dxa"/>
          </w:tcPr>
          <w:p w14:paraId="4A2BB2BF" w14:textId="77777777" w:rsidR="00AE7F34" w:rsidRPr="009472DB" w:rsidRDefault="00AE7F34">
            <w:pPr>
              <w:spacing w:line="216" w:lineRule="auto"/>
              <w:rPr>
                <w:ins w:id="838" w:author="Bronislav Chramcov" w:date="2018-11-05T23:15:00Z"/>
                <w:rFonts w:asciiTheme="minorHAnsi" w:hAnsiTheme="minorHAnsi" w:cstheme="minorHAnsi"/>
                <w:sz w:val="18"/>
                <w:szCs w:val="18"/>
                <w:rPrChange w:id="839" w:author="Bronislav Chramcov" w:date="2018-11-15T15:23:00Z">
                  <w:rPr>
                    <w:ins w:id="840" w:author="Bronislav Chramcov" w:date="2018-11-05T23:15:00Z"/>
                    <w:rFonts w:asciiTheme="minorHAnsi" w:hAnsiTheme="minorHAnsi"/>
                    <w:sz w:val="20"/>
                    <w:szCs w:val="20"/>
                  </w:rPr>
                </w:rPrChange>
              </w:rPr>
              <w:pPrChange w:id="841" w:author="Bronislav Chramcov" w:date="2018-11-15T15:21:00Z">
                <w:pPr/>
              </w:pPrChange>
            </w:pPr>
            <w:ins w:id="842" w:author="Bronislav Chramcov" w:date="2018-11-05T23:15:00Z">
              <w:r w:rsidRPr="009472DB">
                <w:rPr>
                  <w:rFonts w:asciiTheme="minorHAnsi" w:hAnsiTheme="minorHAnsi" w:cstheme="minorHAnsi"/>
                  <w:sz w:val="18"/>
                  <w:szCs w:val="18"/>
                  <w:rPrChange w:id="843" w:author="Bronislav Chramcov" w:date="2018-11-15T15:23:00Z">
                    <w:rPr>
                      <w:rFonts w:asciiTheme="minorHAnsi" w:hAnsiTheme="minorHAnsi"/>
                      <w:sz w:val="20"/>
                      <w:szCs w:val="20"/>
                    </w:rPr>
                  </w:rPrChange>
                </w:rPr>
                <w:t>Ing. Jana Valouch, Ph.D.</w:t>
              </w:r>
            </w:ins>
          </w:p>
        </w:tc>
        <w:tc>
          <w:tcPr>
            <w:tcW w:w="4394" w:type="dxa"/>
          </w:tcPr>
          <w:p w14:paraId="09753104" w14:textId="77777777" w:rsidR="00AE7F34" w:rsidRPr="009472DB" w:rsidRDefault="00AE7F34">
            <w:pPr>
              <w:spacing w:line="216" w:lineRule="auto"/>
              <w:rPr>
                <w:ins w:id="844" w:author="Bronislav Chramcov" w:date="2018-11-05T23:15:00Z"/>
                <w:rFonts w:asciiTheme="minorHAnsi" w:hAnsiTheme="minorHAnsi" w:cstheme="minorHAnsi"/>
                <w:sz w:val="18"/>
                <w:szCs w:val="18"/>
                <w:rPrChange w:id="845" w:author="Bronislav Chramcov" w:date="2018-11-15T15:23:00Z">
                  <w:rPr>
                    <w:ins w:id="846" w:author="Bronislav Chramcov" w:date="2018-11-05T23:15:00Z"/>
                    <w:rFonts w:asciiTheme="minorHAnsi" w:hAnsiTheme="minorHAnsi"/>
                    <w:sz w:val="20"/>
                    <w:szCs w:val="20"/>
                  </w:rPr>
                </w:rPrChange>
              </w:rPr>
              <w:pPrChange w:id="847" w:author="Bronislav Chramcov" w:date="2018-11-15T15:21:00Z">
                <w:pPr/>
              </w:pPrChange>
            </w:pPr>
            <w:ins w:id="848" w:author="Bronislav Chramcov" w:date="2018-11-05T23:15:00Z">
              <w:r w:rsidRPr="009472DB">
                <w:rPr>
                  <w:rFonts w:asciiTheme="minorHAnsi" w:hAnsiTheme="minorHAnsi" w:cstheme="minorHAnsi"/>
                  <w:sz w:val="18"/>
                  <w:szCs w:val="18"/>
                  <w:rPrChange w:id="849" w:author="Bronislav Chramcov" w:date="2018-11-15T15:23:00Z">
                    <w:rPr>
                      <w:rFonts w:asciiTheme="minorHAnsi" w:hAnsiTheme="minorHAnsi"/>
                      <w:sz w:val="20"/>
                      <w:szCs w:val="20"/>
                    </w:rPr>
                  </w:rPrChange>
                </w:rPr>
                <w:t xml:space="preserve">Analytický programový modul pro hodnocení odolnosti v reálném čase z hlediska konvergované bezpečnosti </w:t>
              </w:r>
            </w:ins>
          </w:p>
          <w:p w14:paraId="6FE621F2" w14:textId="77777777" w:rsidR="00AE7F34" w:rsidRPr="009472DB" w:rsidRDefault="00AE7F34">
            <w:pPr>
              <w:spacing w:line="216" w:lineRule="auto"/>
              <w:rPr>
                <w:ins w:id="850" w:author="Bronislav Chramcov" w:date="2018-11-05T23:15:00Z"/>
                <w:rFonts w:asciiTheme="minorHAnsi" w:hAnsiTheme="minorHAnsi" w:cstheme="minorHAnsi"/>
                <w:sz w:val="18"/>
                <w:szCs w:val="18"/>
                <w:rPrChange w:id="851" w:author="Bronislav Chramcov" w:date="2018-11-15T15:23:00Z">
                  <w:rPr>
                    <w:ins w:id="852" w:author="Bronislav Chramcov" w:date="2018-11-05T23:15:00Z"/>
                    <w:rFonts w:asciiTheme="minorHAnsi" w:hAnsiTheme="minorHAnsi"/>
                    <w:sz w:val="20"/>
                    <w:szCs w:val="20"/>
                  </w:rPr>
                </w:rPrChange>
              </w:rPr>
              <w:pPrChange w:id="853" w:author="Bronislav Chramcov" w:date="2018-11-15T15:21:00Z">
                <w:pPr/>
              </w:pPrChange>
            </w:pPr>
            <w:ins w:id="854" w:author="Bronislav Chramcov" w:date="2018-11-05T23:15:00Z">
              <w:r w:rsidRPr="009472DB">
                <w:rPr>
                  <w:rFonts w:asciiTheme="minorHAnsi" w:hAnsiTheme="minorHAnsi" w:cstheme="minorHAnsi"/>
                  <w:sz w:val="18"/>
                  <w:szCs w:val="18"/>
                  <w:rPrChange w:id="855" w:author="Bronislav Chramcov" w:date="2018-11-15T15:23:00Z">
                    <w:rPr>
                      <w:rFonts w:asciiTheme="minorHAnsi" w:hAnsiTheme="minorHAnsi"/>
                      <w:sz w:val="20"/>
                      <w:szCs w:val="20"/>
                    </w:rPr>
                  </w:rPrChange>
                </w:rPr>
                <w:t>(reg.č. VI20172019054)</w:t>
              </w:r>
            </w:ins>
          </w:p>
        </w:tc>
        <w:tc>
          <w:tcPr>
            <w:tcW w:w="1559" w:type="dxa"/>
          </w:tcPr>
          <w:p w14:paraId="6AB1234B" w14:textId="77777777" w:rsidR="00AE7F34" w:rsidRPr="009472DB" w:rsidRDefault="00AE7F34">
            <w:pPr>
              <w:spacing w:line="216" w:lineRule="auto"/>
              <w:jc w:val="center"/>
              <w:rPr>
                <w:ins w:id="856" w:author="Bronislav Chramcov" w:date="2018-11-05T23:15:00Z"/>
                <w:rFonts w:asciiTheme="minorHAnsi" w:hAnsiTheme="minorHAnsi" w:cstheme="minorHAnsi"/>
                <w:sz w:val="18"/>
                <w:szCs w:val="18"/>
                <w:rPrChange w:id="857" w:author="Bronislav Chramcov" w:date="2018-11-15T15:23:00Z">
                  <w:rPr>
                    <w:ins w:id="858" w:author="Bronislav Chramcov" w:date="2018-11-05T23:15:00Z"/>
                    <w:rFonts w:asciiTheme="minorHAnsi" w:hAnsiTheme="minorHAnsi"/>
                    <w:sz w:val="20"/>
                    <w:szCs w:val="20"/>
                  </w:rPr>
                </w:rPrChange>
              </w:rPr>
              <w:pPrChange w:id="859" w:author="Bronislav Chramcov" w:date="2018-11-15T15:21:00Z">
                <w:pPr>
                  <w:jc w:val="center"/>
                </w:pPr>
              </w:pPrChange>
            </w:pPr>
            <w:ins w:id="860" w:author="Bronislav Chramcov" w:date="2018-11-05T23:15:00Z">
              <w:r w:rsidRPr="009472DB">
                <w:rPr>
                  <w:rFonts w:asciiTheme="minorHAnsi" w:hAnsiTheme="minorHAnsi" w:cstheme="minorHAnsi"/>
                  <w:sz w:val="18"/>
                  <w:szCs w:val="18"/>
                  <w:rPrChange w:id="861" w:author="Bronislav Chramcov" w:date="2018-11-15T15:23:00Z">
                    <w:rPr>
                      <w:rFonts w:asciiTheme="minorHAnsi" w:hAnsiTheme="minorHAnsi"/>
                      <w:sz w:val="20"/>
                      <w:szCs w:val="20"/>
                    </w:rPr>
                  </w:rPrChange>
                </w:rPr>
                <w:t>C</w:t>
              </w:r>
            </w:ins>
          </w:p>
          <w:p w14:paraId="28A3E11E" w14:textId="77777777" w:rsidR="00AE7F34" w:rsidRPr="009472DB" w:rsidRDefault="00AE7F34">
            <w:pPr>
              <w:spacing w:line="216" w:lineRule="auto"/>
              <w:jc w:val="center"/>
              <w:rPr>
                <w:ins w:id="862" w:author="Bronislav Chramcov" w:date="2018-11-05T23:15:00Z"/>
                <w:rFonts w:asciiTheme="minorHAnsi" w:hAnsiTheme="minorHAnsi" w:cstheme="minorHAnsi"/>
                <w:sz w:val="18"/>
                <w:szCs w:val="18"/>
                <w:rPrChange w:id="863" w:author="Bronislav Chramcov" w:date="2018-11-15T15:23:00Z">
                  <w:rPr>
                    <w:ins w:id="864" w:author="Bronislav Chramcov" w:date="2018-11-05T23:15:00Z"/>
                    <w:rFonts w:asciiTheme="minorHAnsi" w:hAnsiTheme="minorHAnsi"/>
                    <w:sz w:val="20"/>
                    <w:szCs w:val="20"/>
                  </w:rPr>
                </w:rPrChange>
              </w:rPr>
              <w:pPrChange w:id="865" w:author="Bronislav Chramcov" w:date="2018-11-15T15:21:00Z">
                <w:pPr>
                  <w:jc w:val="center"/>
                </w:pPr>
              </w:pPrChange>
            </w:pPr>
            <w:ins w:id="866" w:author="Bronislav Chramcov" w:date="2018-11-05T23:15:00Z">
              <w:r w:rsidRPr="009472DB">
                <w:rPr>
                  <w:rFonts w:asciiTheme="minorHAnsi" w:hAnsiTheme="minorHAnsi" w:cstheme="minorHAnsi"/>
                  <w:sz w:val="18"/>
                  <w:szCs w:val="18"/>
                  <w:rPrChange w:id="867" w:author="Bronislav Chramcov" w:date="2018-11-15T15:23:00Z">
                    <w:rPr>
                      <w:rFonts w:asciiTheme="minorHAnsi" w:hAnsiTheme="minorHAnsi"/>
                      <w:sz w:val="20"/>
                      <w:szCs w:val="20"/>
                    </w:rPr>
                  </w:rPrChange>
                </w:rPr>
                <w:t>Ministerstvo vnitra</w:t>
              </w:r>
            </w:ins>
          </w:p>
        </w:tc>
        <w:tc>
          <w:tcPr>
            <w:tcW w:w="1134" w:type="dxa"/>
          </w:tcPr>
          <w:p w14:paraId="320012D1" w14:textId="77777777" w:rsidR="00AE7F34" w:rsidRPr="009472DB" w:rsidRDefault="00AE7F34">
            <w:pPr>
              <w:spacing w:line="216" w:lineRule="auto"/>
              <w:jc w:val="center"/>
              <w:rPr>
                <w:ins w:id="868" w:author="Bronislav Chramcov" w:date="2018-11-05T23:15:00Z"/>
                <w:rFonts w:asciiTheme="minorHAnsi" w:hAnsiTheme="minorHAnsi" w:cstheme="minorHAnsi"/>
                <w:sz w:val="18"/>
                <w:szCs w:val="18"/>
                <w:rPrChange w:id="869" w:author="Bronislav Chramcov" w:date="2018-11-15T15:23:00Z">
                  <w:rPr>
                    <w:ins w:id="870" w:author="Bronislav Chramcov" w:date="2018-11-05T23:15:00Z"/>
                    <w:rFonts w:asciiTheme="minorHAnsi" w:hAnsiTheme="minorHAnsi"/>
                    <w:sz w:val="20"/>
                    <w:szCs w:val="20"/>
                  </w:rPr>
                </w:rPrChange>
              </w:rPr>
              <w:pPrChange w:id="871" w:author="Bronislav Chramcov" w:date="2018-11-15T15:21:00Z">
                <w:pPr>
                  <w:jc w:val="center"/>
                </w:pPr>
              </w:pPrChange>
            </w:pPr>
            <w:ins w:id="872" w:author="Bronislav Chramcov" w:date="2018-11-05T23:15:00Z">
              <w:r w:rsidRPr="009472DB">
                <w:rPr>
                  <w:rFonts w:asciiTheme="minorHAnsi" w:hAnsiTheme="minorHAnsi" w:cstheme="minorHAnsi"/>
                  <w:sz w:val="18"/>
                  <w:szCs w:val="18"/>
                  <w:rPrChange w:id="873" w:author="Bronislav Chramcov" w:date="2018-11-15T15:23:00Z">
                    <w:rPr>
                      <w:rFonts w:asciiTheme="minorHAnsi" w:hAnsiTheme="minorHAnsi"/>
                      <w:sz w:val="20"/>
                      <w:szCs w:val="20"/>
                    </w:rPr>
                  </w:rPrChange>
                </w:rPr>
                <w:t>2017 - 2019</w:t>
              </w:r>
            </w:ins>
          </w:p>
        </w:tc>
      </w:tr>
      <w:tr w:rsidR="00AE7F34" w:rsidRPr="009472DB" w14:paraId="2E03A5EA" w14:textId="77777777" w:rsidTr="000C7750">
        <w:trPr>
          <w:ins w:id="874" w:author="Bronislav Chramcov" w:date="2018-11-05T23:15:00Z"/>
        </w:trPr>
        <w:tc>
          <w:tcPr>
            <w:tcW w:w="1843" w:type="dxa"/>
          </w:tcPr>
          <w:p w14:paraId="443B0588" w14:textId="77777777" w:rsidR="00AE7F34" w:rsidRPr="009472DB" w:rsidRDefault="00AE7F34">
            <w:pPr>
              <w:spacing w:line="216" w:lineRule="auto"/>
              <w:rPr>
                <w:ins w:id="875" w:author="Bronislav Chramcov" w:date="2018-11-05T23:15:00Z"/>
                <w:rFonts w:asciiTheme="minorHAnsi" w:hAnsiTheme="minorHAnsi" w:cstheme="minorHAnsi"/>
                <w:sz w:val="18"/>
                <w:szCs w:val="18"/>
                <w:rPrChange w:id="876" w:author="Bronislav Chramcov" w:date="2018-11-15T15:23:00Z">
                  <w:rPr>
                    <w:ins w:id="877" w:author="Bronislav Chramcov" w:date="2018-11-05T23:15:00Z"/>
                    <w:rFonts w:asciiTheme="minorHAnsi" w:hAnsiTheme="minorHAnsi"/>
                    <w:sz w:val="20"/>
                    <w:szCs w:val="20"/>
                  </w:rPr>
                </w:rPrChange>
              </w:rPr>
              <w:pPrChange w:id="878" w:author="Bronislav Chramcov" w:date="2018-11-15T15:21:00Z">
                <w:pPr/>
              </w:pPrChange>
            </w:pPr>
            <w:ins w:id="879" w:author="Bronislav Chramcov" w:date="2018-11-05T23:15:00Z">
              <w:r w:rsidRPr="009472DB">
                <w:rPr>
                  <w:rFonts w:asciiTheme="minorHAnsi" w:hAnsiTheme="minorHAnsi" w:cstheme="minorHAnsi"/>
                  <w:sz w:val="18"/>
                  <w:szCs w:val="18"/>
                  <w:rPrChange w:id="880" w:author="Bronislav Chramcov" w:date="2018-11-15T15:23:00Z">
                    <w:rPr>
                      <w:rFonts w:asciiTheme="minorHAnsi" w:hAnsiTheme="minorHAnsi"/>
                      <w:sz w:val="20"/>
                      <w:szCs w:val="20"/>
                    </w:rPr>
                  </w:rPrChange>
                </w:rPr>
                <w:t>doc. Mgr. Milan Adámek, Ph.D.</w:t>
              </w:r>
            </w:ins>
          </w:p>
        </w:tc>
        <w:tc>
          <w:tcPr>
            <w:tcW w:w="4394" w:type="dxa"/>
          </w:tcPr>
          <w:p w14:paraId="27501863" w14:textId="77777777" w:rsidR="00AE7F34" w:rsidRPr="009472DB" w:rsidRDefault="00AE7F34">
            <w:pPr>
              <w:spacing w:line="216" w:lineRule="auto"/>
              <w:rPr>
                <w:ins w:id="881" w:author="Bronislav Chramcov" w:date="2018-11-05T23:15:00Z"/>
                <w:rFonts w:asciiTheme="minorHAnsi" w:hAnsiTheme="minorHAnsi" w:cstheme="minorHAnsi"/>
                <w:sz w:val="18"/>
                <w:szCs w:val="18"/>
                <w:rPrChange w:id="882" w:author="Bronislav Chramcov" w:date="2018-11-15T15:23:00Z">
                  <w:rPr>
                    <w:ins w:id="883" w:author="Bronislav Chramcov" w:date="2018-11-05T23:15:00Z"/>
                    <w:rFonts w:asciiTheme="minorHAnsi" w:hAnsiTheme="minorHAnsi"/>
                    <w:sz w:val="20"/>
                    <w:szCs w:val="20"/>
                  </w:rPr>
                </w:rPrChange>
              </w:rPr>
              <w:pPrChange w:id="884" w:author="Bronislav Chramcov" w:date="2018-11-15T15:21:00Z">
                <w:pPr/>
              </w:pPrChange>
            </w:pPr>
            <w:ins w:id="885" w:author="Bronislav Chramcov" w:date="2018-11-05T23:15:00Z">
              <w:r w:rsidRPr="009472DB">
                <w:rPr>
                  <w:rFonts w:asciiTheme="minorHAnsi" w:hAnsiTheme="minorHAnsi" w:cstheme="minorHAnsi"/>
                  <w:sz w:val="18"/>
                  <w:szCs w:val="18"/>
                  <w:rPrChange w:id="886" w:author="Bronislav Chramcov" w:date="2018-11-15T15:23:00Z">
                    <w:rPr>
                      <w:rFonts w:asciiTheme="minorHAnsi" w:hAnsiTheme="minorHAnsi"/>
                      <w:sz w:val="20"/>
                      <w:szCs w:val="20"/>
                    </w:rPr>
                  </w:rPrChange>
                </w:rPr>
                <w:t xml:space="preserve">Modulární systém ENTER </w:t>
              </w:r>
            </w:ins>
          </w:p>
          <w:p w14:paraId="46C4499C" w14:textId="77777777" w:rsidR="00AE7F34" w:rsidRPr="009472DB" w:rsidRDefault="00AE7F34">
            <w:pPr>
              <w:spacing w:line="216" w:lineRule="auto"/>
              <w:rPr>
                <w:ins w:id="887" w:author="Bronislav Chramcov" w:date="2018-11-05T23:15:00Z"/>
                <w:rFonts w:asciiTheme="minorHAnsi" w:hAnsiTheme="minorHAnsi" w:cstheme="minorHAnsi"/>
                <w:sz w:val="18"/>
                <w:szCs w:val="18"/>
                <w:rPrChange w:id="888" w:author="Bronislav Chramcov" w:date="2018-11-15T15:23:00Z">
                  <w:rPr>
                    <w:ins w:id="889" w:author="Bronislav Chramcov" w:date="2018-11-05T23:15:00Z"/>
                    <w:rFonts w:asciiTheme="minorHAnsi" w:hAnsiTheme="minorHAnsi"/>
                    <w:sz w:val="20"/>
                    <w:szCs w:val="20"/>
                  </w:rPr>
                </w:rPrChange>
              </w:rPr>
              <w:pPrChange w:id="890" w:author="Bronislav Chramcov" w:date="2018-11-15T15:21:00Z">
                <w:pPr/>
              </w:pPrChange>
            </w:pPr>
            <w:ins w:id="891" w:author="Bronislav Chramcov" w:date="2018-11-05T23:15:00Z">
              <w:r w:rsidRPr="009472DB">
                <w:rPr>
                  <w:rFonts w:asciiTheme="minorHAnsi" w:hAnsiTheme="minorHAnsi" w:cstheme="minorHAnsi"/>
                  <w:sz w:val="18"/>
                  <w:szCs w:val="18"/>
                  <w:rPrChange w:id="892" w:author="Bronislav Chramcov" w:date="2018-11-15T15:23:00Z">
                    <w:rPr>
                      <w:rFonts w:asciiTheme="minorHAnsi" w:hAnsiTheme="minorHAnsi"/>
                      <w:sz w:val="20"/>
                      <w:szCs w:val="20"/>
                    </w:rPr>
                  </w:rPrChange>
                </w:rPr>
                <w:t>(reg. č. CZ.01.1.02/0.0/0.0/15_019/0004581)</w:t>
              </w:r>
            </w:ins>
          </w:p>
        </w:tc>
        <w:tc>
          <w:tcPr>
            <w:tcW w:w="1559" w:type="dxa"/>
          </w:tcPr>
          <w:p w14:paraId="7348AFA0" w14:textId="77777777" w:rsidR="00AE7F34" w:rsidRPr="009472DB" w:rsidRDefault="00AE7F34">
            <w:pPr>
              <w:spacing w:line="216" w:lineRule="auto"/>
              <w:jc w:val="center"/>
              <w:rPr>
                <w:ins w:id="893" w:author="Bronislav Chramcov" w:date="2018-11-05T23:15:00Z"/>
                <w:rFonts w:asciiTheme="minorHAnsi" w:hAnsiTheme="minorHAnsi" w:cstheme="minorHAnsi"/>
                <w:sz w:val="18"/>
                <w:szCs w:val="18"/>
                <w:rPrChange w:id="894" w:author="Bronislav Chramcov" w:date="2018-11-15T15:23:00Z">
                  <w:rPr>
                    <w:ins w:id="895" w:author="Bronislav Chramcov" w:date="2018-11-05T23:15:00Z"/>
                    <w:rFonts w:asciiTheme="minorHAnsi" w:hAnsiTheme="minorHAnsi"/>
                    <w:sz w:val="20"/>
                    <w:szCs w:val="20"/>
                  </w:rPr>
                </w:rPrChange>
              </w:rPr>
              <w:pPrChange w:id="896" w:author="Bronislav Chramcov" w:date="2018-11-15T15:21:00Z">
                <w:pPr>
                  <w:jc w:val="center"/>
                </w:pPr>
              </w:pPrChange>
            </w:pPr>
            <w:ins w:id="897" w:author="Bronislav Chramcov" w:date="2018-11-05T23:15:00Z">
              <w:r w:rsidRPr="009472DB">
                <w:rPr>
                  <w:rFonts w:asciiTheme="minorHAnsi" w:hAnsiTheme="minorHAnsi" w:cstheme="minorHAnsi"/>
                  <w:sz w:val="18"/>
                  <w:szCs w:val="18"/>
                  <w:rPrChange w:id="898" w:author="Bronislav Chramcov" w:date="2018-11-15T15:23:00Z">
                    <w:rPr>
                      <w:rFonts w:asciiTheme="minorHAnsi" w:hAnsiTheme="minorHAnsi"/>
                      <w:sz w:val="20"/>
                      <w:szCs w:val="20"/>
                    </w:rPr>
                  </w:rPrChange>
                </w:rPr>
                <w:t>C</w:t>
              </w:r>
            </w:ins>
          </w:p>
          <w:p w14:paraId="468671AE" w14:textId="77777777" w:rsidR="00AE7F34" w:rsidRPr="009472DB" w:rsidRDefault="00AE7F34">
            <w:pPr>
              <w:spacing w:line="216" w:lineRule="auto"/>
              <w:jc w:val="center"/>
              <w:rPr>
                <w:ins w:id="899" w:author="Bronislav Chramcov" w:date="2018-11-05T23:15:00Z"/>
                <w:rFonts w:asciiTheme="minorHAnsi" w:hAnsiTheme="minorHAnsi" w:cstheme="minorHAnsi"/>
                <w:sz w:val="18"/>
                <w:szCs w:val="18"/>
                <w:rPrChange w:id="900" w:author="Bronislav Chramcov" w:date="2018-11-15T15:23:00Z">
                  <w:rPr>
                    <w:ins w:id="901" w:author="Bronislav Chramcov" w:date="2018-11-05T23:15:00Z"/>
                    <w:rFonts w:asciiTheme="minorHAnsi" w:hAnsiTheme="minorHAnsi"/>
                    <w:sz w:val="20"/>
                    <w:szCs w:val="20"/>
                  </w:rPr>
                </w:rPrChange>
              </w:rPr>
              <w:pPrChange w:id="902" w:author="Bronislav Chramcov" w:date="2018-11-15T15:21:00Z">
                <w:pPr>
                  <w:jc w:val="center"/>
                </w:pPr>
              </w:pPrChange>
            </w:pPr>
            <w:ins w:id="903" w:author="Bronislav Chramcov" w:date="2018-11-05T23:15:00Z">
              <w:r w:rsidRPr="009472DB">
                <w:rPr>
                  <w:rFonts w:asciiTheme="minorHAnsi" w:hAnsiTheme="minorHAnsi" w:cstheme="minorHAnsi"/>
                  <w:sz w:val="18"/>
                  <w:szCs w:val="18"/>
                  <w:rPrChange w:id="904" w:author="Bronislav Chramcov" w:date="2018-11-15T15:23:00Z">
                    <w:rPr>
                      <w:rFonts w:asciiTheme="minorHAnsi" w:hAnsiTheme="minorHAnsi"/>
                      <w:sz w:val="20"/>
                      <w:szCs w:val="20"/>
                    </w:rPr>
                  </w:rPrChange>
                </w:rPr>
                <w:t>Ministerstvo průmyslu a obchodu</w:t>
              </w:r>
            </w:ins>
          </w:p>
        </w:tc>
        <w:tc>
          <w:tcPr>
            <w:tcW w:w="1134" w:type="dxa"/>
          </w:tcPr>
          <w:p w14:paraId="2EC3F10F" w14:textId="77777777" w:rsidR="00AE7F34" w:rsidRPr="009472DB" w:rsidRDefault="00AE7F34">
            <w:pPr>
              <w:spacing w:line="216" w:lineRule="auto"/>
              <w:jc w:val="center"/>
              <w:rPr>
                <w:ins w:id="905" w:author="Bronislav Chramcov" w:date="2018-11-05T23:15:00Z"/>
                <w:rFonts w:asciiTheme="minorHAnsi" w:hAnsiTheme="minorHAnsi" w:cstheme="minorHAnsi"/>
                <w:sz w:val="18"/>
                <w:szCs w:val="18"/>
                <w:rPrChange w:id="906" w:author="Bronislav Chramcov" w:date="2018-11-15T15:23:00Z">
                  <w:rPr>
                    <w:ins w:id="907" w:author="Bronislav Chramcov" w:date="2018-11-05T23:15:00Z"/>
                    <w:rFonts w:asciiTheme="minorHAnsi" w:hAnsiTheme="minorHAnsi"/>
                    <w:sz w:val="20"/>
                    <w:szCs w:val="20"/>
                  </w:rPr>
                </w:rPrChange>
              </w:rPr>
              <w:pPrChange w:id="908" w:author="Bronislav Chramcov" w:date="2018-11-15T15:21:00Z">
                <w:pPr>
                  <w:jc w:val="center"/>
                </w:pPr>
              </w:pPrChange>
            </w:pPr>
            <w:ins w:id="909" w:author="Bronislav Chramcov" w:date="2018-11-05T23:15:00Z">
              <w:r w:rsidRPr="009472DB">
                <w:rPr>
                  <w:rFonts w:asciiTheme="minorHAnsi" w:hAnsiTheme="minorHAnsi" w:cstheme="minorHAnsi"/>
                  <w:sz w:val="18"/>
                  <w:szCs w:val="18"/>
                  <w:rPrChange w:id="910" w:author="Bronislav Chramcov" w:date="2018-11-15T15:23:00Z">
                    <w:rPr>
                      <w:rFonts w:asciiTheme="minorHAnsi" w:hAnsiTheme="minorHAnsi"/>
                      <w:sz w:val="20"/>
                      <w:szCs w:val="20"/>
                    </w:rPr>
                  </w:rPrChange>
                </w:rPr>
                <w:t>2017 - 2019</w:t>
              </w:r>
            </w:ins>
          </w:p>
        </w:tc>
      </w:tr>
      <w:tr w:rsidR="00AE7F34" w:rsidRPr="009472DB" w14:paraId="483F46DC" w14:textId="77777777" w:rsidTr="000C7750">
        <w:trPr>
          <w:ins w:id="911" w:author="Bronislav Chramcov" w:date="2018-11-05T23:15:00Z"/>
        </w:trPr>
        <w:tc>
          <w:tcPr>
            <w:tcW w:w="1843" w:type="dxa"/>
          </w:tcPr>
          <w:p w14:paraId="5D00D733" w14:textId="77777777" w:rsidR="00AE7F34" w:rsidRPr="009472DB" w:rsidRDefault="00AE7F34">
            <w:pPr>
              <w:spacing w:line="216" w:lineRule="auto"/>
              <w:rPr>
                <w:ins w:id="912" w:author="Bronislav Chramcov" w:date="2018-11-05T23:15:00Z"/>
                <w:rFonts w:asciiTheme="minorHAnsi" w:hAnsiTheme="minorHAnsi" w:cstheme="minorHAnsi"/>
                <w:sz w:val="18"/>
                <w:szCs w:val="18"/>
                <w:rPrChange w:id="913" w:author="Bronislav Chramcov" w:date="2018-11-15T15:23:00Z">
                  <w:rPr>
                    <w:ins w:id="914" w:author="Bronislav Chramcov" w:date="2018-11-05T23:15:00Z"/>
                    <w:rFonts w:asciiTheme="minorHAnsi" w:hAnsiTheme="minorHAnsi"/>
                    <w:sz w:val="20"/>
                    <w:szCs w:val="20"/>
                  </w:rPr>
                </w:rPrChange>
              </w:rPr>
              <w:pPrChange w:id="915" w:author="Bronislav Chramcov" w:date="2018-11-15T15:21:00Z">
                <w:pPr/>
              </w:pPrChange>
            </w:pPr>
            <w:ins w:id="916" w:author="Bronislav Chramcov" w:date="2018-11-05T23:15:00Z">
              <w:r w:rsidRPr="009472DB">
                <w:rPr>
                  <w:rFonts w:asciiTheme="minorHAnsi" w:hAnsiTheme="minorHAnsi" w:cstheme="minorHAnsi"/>
                  <w:sz w:val="18"/>
                  <w:szCs w:val="18"/>
                  <w:rPrChange w:id="917" w:author="Bronislav Chramcov" w:date="2018-11-15T15:23:00Z">
                    <w:rPr>
                      <w:rFonts w:asciiTheme="minorHAnsi" w:hAnsiTheme="minorHAnsi"/>
                      <w:sz w:val="20"/>
                      <w:szCs w:val="20"/>
                    </w:rPr>
                  </w:rPrChange>
                </w:rPr>
                <w:t>doc. Mgr. Milan Adámek, Ph.D.</w:t>
              </w:r>
            </w:ins>
          </w:p>
        </w:tc>
        <w:tc>
          <w:tcPr>
            <w:tcW w:w="4394" w:type="dxa"/>
          </w:tcPr>
          <w:p w14:paraId="044CAD87" w14:textId="77777777" w:rsidR="00AE7F34" w:rsidRPr="009472DB" w:rsidRDefault="00AE7F34">
            <w:pPr>
              <w:spacing w:line="216" w:lineRule="auto"/>
              <w:rPr>
                <w:ins w:id="918" w:author="Bronislav Chramcov" w:date="2018-11-05T23:15:00Z"/>
                <w:rFonts w:asciiTheme="minorHAnsi" w:hAnsiTheme="minorHAnsi" w:cstheme="minorHAnsi"/>
                <w:sz w:val="18"/>
                <w:szCs w:val="18"/>
                <w:rPrChange w:id="919" w:author="Bronislav Chramcov" w:date="2018-11-15T15:23:00Z">
                  <w:rPr>
                    <w:ins w:id="920" w:author="Bronislav Chramcov" w:date="2018-11-05T23:15:00Z"/>
                    <w:rFonts w:asciiTheme="minorHAnsi" w:hAnsiTheme="minorHAnsi"/>
                    <w:sz w:val="20"/>
                    <w:szCs w:val="20"/>
                  </w:rPr>
                </w:rPrChange>
              </w:rPr>
              <w:pPrChange w:id="921" w:author="Bronislav Chramcov" w:date="2018-11-15T15:21:00Z">
                <w:pPr/>
              </w:pPrChange>
            </w:pPr>
            <w:ins w:id="922" w:author="Bronislav Chramcov" w:date="2018-11-05T23:15:00Z">
              <w:r w:rsidRPr="009472DB">
                <w:rPr>
                  <w:rFonts w:asciiTheme="minorHAnsi" w:hAnsiTheme="minorHAnsi" w:cstheme="minorHAnsi"/>
                  <w:sz w:val="18"/>
                  <w:szCs w:val="18"/>
                  <w:rPrChange w:id="923" w:author="Bronislav Chramcov" w:date="2018-11-15T15:23:00Z">
                    <w:rPr>
                      <w:rFonts w:asciiTheme="minorHAnsi" w:hAnsiTheme="minorHAnsi"/>
                      <w:sz w:val="20"/>
                      <w:szCs w:val="20"/>
                    </w:rPr>
                  </w:rPrChange>
                </w:rPr>
                <w:t>Platforma INFOS</w:t>
              </w:r>
            </w:ins>
          </w:p>
          <w:p w14:paraId="0CA9BA09" w14:textId="77777777" w:rsidR="00AE7F34" w:rsidRPr="009472DB" w:rsidRDefault="00AE7F34">
            <w:pPr>
              <w:spacing w:line="216" w:lineRule="auto"/>
              <w:rPr>
                <w:ins w:id="924" w:author="Bronislav Chramcov" w:date="2018-11-05T23:15:00Z"/>
                <w:rFonts w:asciiTheme="minorHAnsi" w:hAnsiTheme="minorHAnsi" w:cstheme="minorHAnsi"/>
                <w:sz w:val="18"/>
                <w:szCs w:val="18"/>
                <w:rPrChange w:id="925" w:author="Bronislav Chramcov" w:date="2018-11-15T15:23:00Z">
                  <w:rPr>
                    <w:ins w:id="926" w:author="Bronislav Chramcov" w:date="2018-11-05T23:15:00Z"/>
                    <w:rFonts w:asciiTheme="minorHAnsi" w:hAnsiTheme="minorHAnsi"/>
                    <w:sz w:val="20"/>
                    <w:szCs w:val="20"/>
                  </w:rPr>
                </w:rPrChange>
              </w:rPr>
              <w:pPrChange w:id="927" w:author="Bronislav Chramcov" w:date="2018-11-15T15:21:00Z">
                <w:pPr/>
              </w:pPrChange>
            </w:pPr>
            <w:ins w:id="928" w:author="Bronislav Chramcov" w:date="2018-11-05T23:15:00Z">
              <w:r w:rsidRPr="009472DB">
                <w:rPr>
                  <w:rFonts w:asciiTheme="minorHAnsi" w:hAnsiTheme="minorHAnsi" w:cstheme="minorHAnsi"/>
                  <w:sz w:val="18"/>
                  <w:szCs w:val="18"/>
                  <w:rPrChange w:id="929" w:author="Bronislav Chramcov" w:date="2018-11-15T15:23:00Z">
                    <w:rPr>
                      <w:rFonts w:asciiTheme="minorHAnsi" w:hAnsiTheme="minorHAnsi"/>
                      <w:sz w:val="20"/>
                      <w:szCs w:val="20"/>
                    </w:rPr>
                  </w:rPrChange>
                </w:rPr>
                <w:t>(reg. č. CZ.01.1.02/0.0/0.0/15_019/0004580)</w:t>
              </w:r>
            </w:ins>
          </w:p>
        </w:tc>
        <w:tc>
          <w:tcPr>
            <w:tcW w:w="1559" w:type="dxa"/>
          </w:tcPr>
          <w:p w14:paraId="6652A244" w14:textId="77777777" w:rsidR="00AE7F34" w:rsidRPr="009472DB" w:rsidRDefault="00AE7F34">
            <w:pPr>
              <w:spacing w:line="216" w:lineRule="auto"/>
              <w:jc w:val="center"/>
              <w:rPr>
                <w:ins w:id="930" w:author="Bronislav Chramcov" w:date="2018-11-05T23:15:00Z"/>
                <w:rFonts w:asciiTheme="minorHAnsi" w:hAnsiTheme="minorHAnsi" w:cstheme="minorHAnsi"/>
                <w:sz w:val="18"/>
                <w:szCs w:val="18"/>
                <w:rPrChange w:id="931" w:author="Bronislav Chramcov" w:date="2018-11-15T15:23:00Z">
                  <w:rPr>
                    <w:ins w:id="932" w:author="Bronislav Chramcov" w:date="2018-11-05T23:15:00Z"/>
                    <w:rFonts w:asciiTheme="minorHAnsi" w:hAnsiTheme="minorHAnsi"/>
                    <w:sz w:val="20"/>
                    <w:szCs w:val="20"/>
                  </w:rPr>
                </w:rPrChange>
              </w:rPr>
              <w:pPrChange w:id="933" w:author="Bronislav Chramcov" w:date="2018-11-15T15:21:00Z">
                <w:pPr>
                  <w:jc w:val="center"/>
                </w:pPr>
              </w:pPrChange>
            </w:pPr>
            <w:ins w:id="934" w:author="Bronislav Chramcov" w:date="2018-11-05T23:15:00Z">
              <w:r w:rsidRPr="009472DB">
                <w:rPr>
                  <w:rFonts w:asciiTheme="minorHAnsi" w:hAnsiTheme="minorHAnsi" w:cstheme="minorHAnsi"/>
                  <w:sz w:val="18"/>
                  <w:szCs w:val="18"/>
                  <w:rPrChange w:id="935" w:author="Bronislav Chramcov" w:date="2018-11-15T15:23:00Z">
                    <w:rPr>
                      <w:rFonts w:asciiTheme="minorHAnsi" w:hAnsiTheme="minorHAnsi"/>
                      <w:sz w:val="20"/>
                      <w:szCs w:val="20"/>
                    </w:rPr>
                  </w:rPrChange>
                </w:rPr>
                <w:t>C</w:t>
              </w:r>
            </w:ins>
          </w:p>
          <w:p w14:paraId="0B27F0FC" w14:textId="77777777" w:rsidR="00AE7F34" w:rsidRPr="009472DB" w:rsidRDefault="00AE7F34">
            <w:pPr>
              <w:spacing w:line="216" w:lineRule="auto"/>
              <w:jc w:val="center"/>
              <w:rPr>
                <w:ins w:id="936" w:author="Bronislav Chramcov" w:date="2018-11-05T23:15:00Z"/>
                <w:rFonts w:asciiTheme="minorHAnsi" w:hAnsiTheme="minorHAnsi" w:cstheme="minorHAnsi"/>
                <w:sz w:val="18"/>
                <w:szCs w:val="18"/>
                <w:rPrChange w:id="937" w:author="Bronislav Chramcov" w:date="2018-11-15T15:23:00Z">
                  <w:rPr>
                    <w:ins w:id="938" w:author="Bronislav Chramcov" w:date="2018-11-05T23:15:00Z"/>
                    <w:rFonts w:asciiTheme="minorHAnsi" w:hAnsiTheme="minorHAnsi"/>
                    <w:sz w:val="20"/>
                    <w:szCs w:val="20"/>
                  </w:rPr>
                </w:rPrChange>
              </w:rPr>
              <w:pPrChange w:id="939" w:author="Bronislav Chramcov" w:date="2018-11-15T15:21:00Z">
                <w:pPr>
                  <w:jc w:val="center"/>
                </w:pPr>
              </w:pPrChange>
            </w:pPr>
            <w:ins w:id="940" w:author="Bronislav Chramcov" w:date="2018-11-05T23:15:00Z">
              <w:r w:rsidRPr="009472DB">
                <w:rPr>
                  <w:rFonts w:asciiTheme="minorHAnsi" w:hAnsiTheme="minorHAnsi" w:cstheme="minorHAnsi"/>
                  <w:sz w:val="18"/>
                  <w:szCs w:val="18"/>
                  <w:rPrChange w:id="941" w:author="Bronislav Chramcov" w:date="2018-11-15T15:23:00Z">
                    <w:rPr>
                      <w:rFonts w:asciiTheme="minorHAnsi" w:hAnsiTheme="minorHAnsi"/>
                      <w:sz w:val="20"/>
                      <w:szCs w:val="20"/>
                    </w:rPr>
                  </w:rPrChange>
                </w:rPr>
                <w:t>Ministerstvo průmyslu a obchodu</w:t>
              </w:r>
            </w:ins>
          </w:p>
        </w:tc>
        <w:tc>
          <w:tcPr>
            <w:tcW w:w="1134" w:type="dxa"/>
          </w:tcPr>
          <w:p w14:paraId="1654A4B4" w14:textId="77777777" w:rsidR="00AE7F34" w:rsidRPr="009472DB" w:rsidRDefault="00AE7F34">
            <w:pPr>
              <w:spacing w:line="216" w:lineRule="auto"/>
              <w:jc w:val="center"/>
              <w:rPr>
                <w:ins w:id="942" w:author="Bronislav Chramcov" w:date="2018-11-05T23:15:00Z"/>
                <w:rFonts w:asciiTheme="minorHAnsi" w:hAnsiTheme="minorHAnsi" w:cstheme="minorHAnsi"/>
                <w:sz w:val="18"/>
                <w:szCs w:val="18"/>
                <w:rPrChange w:id="943" w:author="Bronislav Chramcov" w:date="2018-11-15T15:23:00Z">
                  <w:rPr>
                    <w:ins w:id="944" w:author="Bronislav Chramcov" w:date="2018-11-05T23:15:00Z"/>
                    <w:rFonts w:asciiTheme="minorHAnsi" w:hAnsiTheme="minorHAnsi"/>
                    <w:sz w:val="20"/>
                    <w:szCs w:val="20"/>
                  </w:rPr>
                </w:rPrChange>
              </w:rPr>
              <w:pPrChange w:id="945" w:author="Bronislav Chramcov" w:date="2018-11-15T15:21:00Z">
                <w:pPr>
                  <w:jc w:val="center"/>
                </w:pPr>
              </w:pPrChange>
            </w:pPr>
            <w:ins w:id="946" w:author="Bronislav Chramcov" w:date="2018-11-05T23:15:00Z">
              <w:r w:rsidRPr="009472DB">
                <w:rPr>
                  <w:rFonts w:asciiTheme="minorHAnsi" w:hAnsiTheme="minorHAnsi" w:cstheme="minorHAnsi"/>
                  <w:sz w:val="18"/>
                  <w:szCs w:val="18"/>
                  <w:rPrChange w:id="947" w:author="Bronislav Chramcov" w:date="2018-11-15T15:23:00Z">
                    <w:rPr>
                      <w:rFonts w:asciiTheme="minorHAnsi" w:hAnsiTheme="minorHAnsi"/>
                      <w:sz w:val="20"/>
                      <w:szCs w:val="20"/>
                    </w:rPr>
                  </w:rPrChange>
                </w:rPr>
                <w:t>2017 - 2019</w:t>
              </w:r>
            </w:ins>
          </w:p>
        </w:tc>
      </w:tr>
      <w:tr w:rsidR="00AE7F34" w:rsidRPr="009472DB" w14:paraId="3E10CB35" w14:textId="77777777" w:rsidTr="000C7750">
        <w:trPr>
          <w:ins w:id="948" w:author="Bronislav Chramcov" w:date="2018-11-05T23:15:00Z"/>
        </w:trPr>
        <w:tc>
          <w:tcPr>
            <w:tcW w:w="1843" w:type="dxa"/>
          </w:tcPr>
          <w:p w14:paraId="3E8E4BFA" w14:textId="77777777" w:rsidR="00AE7F34" w:rsidRPr="009472DB" w:rsidRDefault="00AE7F34">
            <w:pPr>
              <w:spacing w:line="216" w:lineRule="auto"/>
              <w:rPr>
                <w:ins w:id="949" w:author="Bronislav Chramcov" w:date="2018-11-05T23:15:00Z"/>
                <w:rFonts w:asciiTheme="minorHAnsi" w:hAnsiTheme="minorHAnsi" w:cstheme="minorHAnsi"/>
                <w:sz w:val="18"/>
                <w:szCs w:val="18"/>
                <w:rPrChange w:id="950" w:author="Bronislav Chramcov" w:date="2018-11-15T15:23:00Z">
                  <w:rPr>
                    <w:ins w:id="951" w:author="Bronislav Chramcov" w:date="2018-11-05T23:15:00Z"/>
                    <w:rFonts w:asciiTheme="minorHAnsi" w:hAnsiTheme="minorHAnsi"/>
                    <w:sz w:val="20"/>
                    <w:szCs w:val="20"/>
                  </w:rPr>
                </w:rPrChange>
              </w:rPr>
              <w:pPrChange w:id="952" w:author="Bronislav Chramcov" w:date="2018-11-15T15:21:00Z">
                <w:pPr/>
              </w:pPrChange>
            </w:pPr>
            <w:ins w:id="953" w:author="Bronislav Chramcov" w:date="2018-11-05T23:15:00Z">
              <w:r w:rsidRPr="009472DB">
                <w:rPr>
                  <w:rFonts w:asciiTheme="minorHAnsi" w:hAnsiTheme="minorHAnsi" w:cstheme="minorHAnsi"/>
                  <w:sz w:val="18"/>
                  <w:szCs w:val="18"/>
                  <w:rPrChange w:id="954" w:author="Bronislav Chramcov" w:date="2018-11-15T15:23:00Z">
                    <w:rPr>
                      <w:rFonts w:asciiTheme="minorHAnsi" w:hAnsiTheme="minorHAnsi"/>
                      <w:sz w:val="20"/>
                      <w:szCs w:val="20"/>
                    </w:rPr>
                  </w:rPrChange>
                </w:rPr>
                <w:t>Ing. Tomáš Dulík, Ph.D.</w:t>
              </w:r>
            </w:ins>
          </w:p>
        </w:tc>
        <w:tc>
          <w:tcPr>
            <w:tcW w:w="4394" w:type="dxa"/>
          </w:tcPr>
          <w:p w14:paraId="7405786E" w14:textId="77777777" w:rsidR="00AE7F34" w:rsidRPr="009472DB" w:rsidRDefault="00AE7F34">
            <w:pPr>
              <w:spacing w:line="216" w:lineRule="auto"/>
              <w:rPr>
                <w:ins w:id="955" w:author="Bronislav Chramcov" w:date="2018-11-05T23:15:00Z"/>
                <w:rFonts w:asciiTheme="minorHAnsi" w:hAnsiTheme="minorHAnsi" w:cstheme="minorHAnsi"/>
                <w:sz w:val="18"/>
                <w:szCs w:val="18"/>
                <w:rPrChange w:id="956" w:author="Bronislav Chramcov" w:date="2018-11-15T15:23:00Z">
                  <w:rPr>
                    <w:ins w:id="957" w:author="Bronislav Chramcov" w:date="2018-11-05T23:15:00Z"/>
                    <w:rFonts w:asciiTheme="minorHAnsi" w:hAnsiTheme="minorHAnsi"/>
                    <w:sz w:val="20"/>
                    <w:szCs w:val="20"/>
                  </w:rPr>
                </w:rPrChange>
              </w:rPr>
              <w:pPrChange w:id="958" w:author="Bronislav Chramcov" w:date="2018-11-15T15:21:00Z">
                <w:pPr/>
              </w:pPrChange>
            </w:pPr>
            <w:ins w:id="959" w:author="Bronislav Chramcov" w:date="2018-11-05T23:15:00Z">
              <w:r w:rsidRPr="009472DB">
                <w:rPr>
                  <w:rFonts w:asciiTheme="minorHAnsi" w:hAnsiTheme="minorHAnsi" w:cstheme="minorHAnsi"/>
                  <w:sz w:val="18"/>
                  <w:szCs w:val="18"/>
                  <w:rPrChange w:id="960" w:author="Bronislav Chramcov" w:date="2018-11-15T15:23:00Z">
                    <w:rPr>
                      <w:rFonts w:asciiTheme="minorHAnsi" w:hAnsiTheme="minorHAnsi"/>
                      <w:sz w:val="20"/>
                      <w:szCs w:val="20"/>
                    </w:rPr>
                  </w:rPrChange>
                </w:rPr>
                <w:t xml:space="preserve">Výdejní stojany E-Line (ADAST) </w:t>
              </w:r>
            </w:ins>
          </w:p>
          <w:p w14:paraId="10EA0029" w14:textId="77777777" w:rsidR="00AE7F34" w:rsidRPr="009472DB" w:rsidRDefault="00AE7F34">
            <w:pPr>
              <w:spacing w:line="216" w:lineRule="auto"/>
              <w:rPr>
                <w:ins w:id="961" w:author="Bronislav Chramcov" w:date="2018-11-05T23:15:00Z"/>
                <w:rFonts w:asciiTheme="minorHAnsi" w:hAnsiTheme="minorHAnsi" w:cstheme="minorHAnsi"/>
                <w:sz w:val="18"/>
                <w:szCs w:val="18"/>
                <w:rPrChange w:id="962" w:author="Bronislav Chramcov" w:date="2018-11-15T15:23:00Z">
                  <w:rPr>
                    <w:ins w:id="963" w:author="Bronislav Chramcov" w:date="2018-11-05T23:15:00Z"/>
                    <w:rFonts w:asciiTheme="minorHAnsi" w:hAnsiTheme="minorHAnsi"/>
                    <w:sz w:val="20"/>
                    <w:szCs w:val="20"/>
                  </w:rPr>
                </w:rPrChange>
              </w:rPr>
              <w:pPrChange w:id="964" w:author="Bronislav Chramcov" w:date="2018-11-15T15:21:00Z">
                <w:pPr/>
              </w:pPrChange>
            </w:pPr>
            <w:ins w:id="965" w:author="Bronislav Chramcov" w:date="2018-11-05T23:15:00Z">
              <w:r w:rsidRPr="009472DB">
                <w:rPr>
                  <w:rFonts w:asciiTheme="minorHAnsi" w:hAnsiTheme="minorHAnsi" w:cstheme="minorHAnsi"/>
                  <w:sz w:val="18"/>
                  <w:szCs w:val="18"/>
                  <w:rPrChange w:id="966" w:author="Bronislav Chramcov" w:date="2018-11-15T15:23:00Z">
                    <w:rPr>
                      <w:rFonts w:asciiTheme="minorHAnsi" w:hAnsiTheme="minorHAnsi"/>
                      <w:sz w:val="20"/>
                      <w:szCs w:val="20"/>
                    </w:rPr>
                  </w:rPrChange>
                </w:rPr>
                <w:t>(reg. č. CZ.01.1.02/0.0/0.0/15_019/0004635)</w:t>
              </w:r>
            </w:ins>
          </w:p>
        </w:tc>
        <w:tc>
          <w:tcPr>
            <w:tcW w:w="1559" w:type="dxa"/>
          </w:tcPr>
          <w:p w14:paraId="7C14E375" w14:textId="77777777" w:rsidR="00AE7F34" w:rsidRPr="009472DB" w:rsidRDefault="00AE7F34">
            <w:pPr>
              <w:spacing w:line="216" w:lineRule="auto"/>
              <w:jc w:val="center"/>
              <w:rPr>
                <w:ins w:id="967" w:author="Bronislav Chramcov" w:date="2018-11-05T23:15:00Z"/>
                <w:rFonts w:asciiTheme="minorHAnsi" w:hAnsiTheme="minorHAnsi" w:cstheme="minorHAnsi"/>
                <w:sz w:val="18"/>
                <w:szCs w:val="18"/>
                <w:rPrChange w:id="968" w:author="Bronislav Chramcov" w:date="2018-11-15T15:23:00Z">
                  <w:rPr>
                    <w:ins w:id="969" w:author="Bronislav Chramcov" w:date="2018-11-05T23:15:00Z"/>
                    <w:rFonts w:asciiTheme="minorHAnsi" w:hAnsiTheme="minorHAnsi"/>
                    <w:sz w:val="20"/>
                    <w:szCs w:val="20"/>
                  </w:rPr>
                </w:rPrChange>
              </w:rPr>
              <w:pPrChange w:id="970" w:author="Bronislav Chramcov" w:date="2018-11-15T15:21:00Z">
                <w:pPr>
                  <w:jc w:val="center"/>
                </w:pPr>
              </w:pPrChange>
            </w:pPr>
            <w:ins w:id="971" w:author="Bronislav Chramcov" w:date="2018-11-05T23:15:00Z">
              <w:r w:rsidRPr="009472DB">
                <w:rPr>
                  <w:rFonts w:asciiTheme="minorHAnsi" w:hAnsiTheme="minorHAnsi" w:cstheme="minorHAnsi"/>
                  <w:sz w:val="18"/>
                  <w:szCs w:val="18"/>
                  <w:rPrChange w:id="972" w:author="Bronislav Chramcov" w:date="2018-11-15T15:23:00Z">
                    <w:rPr>
                      <w:rFonts w:asciiTheme="minorHAnsi" w:hAnsiTheme="minorHAnsi"/>
                      <w:sz w:val="20"/>
                      <w:szCs w:val="20"/>
                    </w:rPr>
                  </w:rPrChange>
                </w:rPr>
                <w:t>C</w:t>
              </w:r>
            </w:ins>
          </w:p>
          <w:p w14:paraId="4866F30B" w14:textId="77777777" w:rsidR="00AE7F34" w:rsidRPr="009472DB" w:rsidRDefault="00AE7F34">
            <w:pPr>
              <w:spacing w:line="216" w:lineRule="auto"/>
              <w:jc w:val="center"/>
              <w:rPr>
                <w:ins w:id="973" w:author="Bronislav Chramcov" w:date="2018-11-05T23:15:00Z"/>
                <w:rFonts w:asciiTheme="minorHAnsi" w:hAnsiTheme="minorHAnsi" w:cstheme="minorHAnsi"/>
                <w:sz w:val="18"/>
                <w:szCs w:val="18"/>
                <w:rPrChange w:id="974" w:author="Bronislav Chramcov" w:date="2018-11-15T15:23:00Z">
                  <w:rPr>
                    <w:ins w:id="975" w:author="Bronislav Chramcov" w:date="2018-11-05T23:15:00Z"/>
                    <w:rFonts w:asciiTheme="minorHAnsi" w:hAnsiTheme="minorHAnsi"/>
                    <w:sz w:val="20"/>
                    <w:szCs w:val="20"/>
                  </w:rPr>
                </w:rPrChange>
              </w:rPr>
              <w:pPrChange w:id="976" w:author="Bronislav Chramcov" w:date="2018-11-15T15:21:00Z">
                <w:pPr>
                  <w:jc w:val="center"/>
                </w:pPr>
              </w:pPrChange>
            </w:pPr>
            <w:ins w:id="977" w:author="Bronislav Chramcov" w:date="2018-11-05T23:15:00Z">
              <w:r w:rsidRPr="009472DB">
                <w:rPr>
                  <w:rFonts w:asciiTheme="minorHAnsi" w:hAnsiTheme="minorHAnsi" w:cstheme="minorHAnsi"/>
                  <w:sz w:val="18"/>
                  <w:szCs w:val="18"/>
                  <w:rPrChange w:id="978" w:author="Bronislav Chramcov" w:date="2018-11-15T15:23:00Z">
                    <w:rPr>
                      <w:rFonts w:asciiTheme="minorHAnsi" w:hAnsiTheme="minorHAnsi"/>
                      <w:sz w:val="20"/>
                      <w:szCs w:val="20"/>
                    </w:rPr>
                  </w:rPrChange>
                </w:rPr>
                <w:t>Ministerstvo průmyslu a obchodu</w:t>
              </w:r>
            </w:ins>
          </w:p>
        </w:tc>
        <w:tc>
          <w:tcPr>
            <w:tcW w:w="1134" w:type="dxa"/>
          </w:tcPr>
          <w:p w14:paraId="3086CA6F" w14:textId="77777777" w:rsidR="00AE7F34" w:rsidRPr="009472DB" w:rsidRDefault="00AE7F34">
            <w:pPr>
              <w:spacing w:line="216" w:lineRule="auto"/>
              <w:jc w:val="center"/>
              <w:rPr>
                <w:ins w:id="979" w:author="Bronislav Chramcov" w:date="2018-11-05T23:15:00Z"/>
                <w:rFonts w:asciiTheme="minorHAnsi" w:hAnsiTheme="minorHAnsi" w:cstheme="minorHAnsi"/>
                <w:sz w:val="18"/>
                <w:szCs w:val="18"/>
                <w:rPrChange w:id="980" w:author="Bronislav Chramcov" w:date="2018-11-15T15:23:00Z">
                  <w:rPr>
                    <w:ins w:id="981" w:author="Bronislav Chramcov" w:date="2018-11-05T23:15:00Z"/>
                    <w:rFonts w:asciiTheme="minorHAnsi" w:hAnsiTheme="minorHAnsi"/>
                    <w:sz w:val="20"/>
                    <w:szCs w:val="20"/>
                  </w:rPr>
                </w:rPrChange>
              </w:rPr>
              <w:pPrChange w:id="982" w:author="Bronislav Chramcov" w:date="2018-11-15T15:21:00Z">
                <w:pPr>
                  <w:jc w:val="center"/>
                </w:pPr>
              </w:pPrChange>
            </w:pPr>
            <w:ins w:id="983" w:author="Bronislav Chramcov" w:date="2018-11-05T23:15:00Z">
              <w:r w:rsidRPr="009472DB">
                <w:rPr>
                  <w:rFonts w:asciiTheme="minorHAnsi" w:hAnsiTheme="minorHAnsi" w:cstheme="minorHAnsi"/>
                  <w:sz w:val="18"/>
                  <w:szCs w:val="18"/>
                  <w:rPrChange w:id="984" w:author="Bronislav Chramcov" w:date="2018-11-15T15:23:00Z">
                    <w:rPr>
                      <w:rFonts w:asciiTheme="minorHAnsi" w:hAnsiTheme="minorHAnsi"/>
                      <w:sz w:val="20"/>
                      <w:szCs w:val="20"/>
                    </w:rPr>
                  </w:rPrChange>
                </w:rPr>
                <w:t>2017</w:t>
              </w:r>
            </w:ins>
          </w:p>
        </w:tc>
      </w:tr>
      <w:tr w:rsidR="00AE7F34" w:rsidRPr="009472DB" w14:paraId="4663774E" w14:textId="77777777" w:rsidTr="000C7750">
        <w:trPr>
          <w:ins w:id="985" w:author="Bronislav Chramcov" w:date="2018-11-05T23:15:00Z"/>
        </w:trPr>
        <w:tc>
          <w:tcPr>
            <w:tcW w:w="1843" w:type="dxa"/>
          </w:tcPr>
          <w:p w14:paraId="255083A7" w14:textId="77777777" w:rsidR="00AE7F34" w:rsidRPr="009472DB" w:rsidRDefault="00AE7F34">
            <w:pPr>
              <w:spacing w:line="216" w:lineRule="auto"/>
              <w:rPr>
                <w:ins w:id="986" w:author="Bronislav Chramcov" w:date="2018-11-05T23:15:00Z"/>
                <w:rFonts w:asciiTheme="minorHAnsi" w:hAnsiTheme="minorHAnsi" w:cstheme="minorHAnsi"/>
                <w:sz w:val="18"/>
                <w:szCs w:val="18"/>
                <w:rPrChange w:id="987" w:author="Bronislav Chramcov" w:date="2018-11-15T15:23:00Z">
                  <w:rPr>
                    <w:ins w:id="988" w:author="Bronislav Chramcov" w:date="2018-11-05T23:15:00Z"/>
                    <w:rFonts w:asciiTheme="minorHAnsi" w:hAnsiTheme="minorHAnsi"/>
                    <w:sz w:val="20"/>
                    <w:szCs w:val="20"/>
                  </w:rPr>
                </w:rPrChange>
              </w:rPr>
              <w:pPrChange w:id="989" w:author="Bronislav Chramcov" w:date="2018-11-15T15:21:00Z">
                <w:pPr/>
              </w:pPrChange>
            </w:pPr>
            <w:ins w:id="990" w:author="Bronislav Chramcov" w:date="2018-11-05T23:15:00Z">
              <w:r w:rsidRPr="009472DB">
                <w:rPr>
                  <w:rFonts w:asciiTheme="minorHAnsi" w:hAnsiTheme="minorHAnsi" w:cstheme="minorHAnsi"/>
                  <w:sz w:val="18"/>
                  <w:szCs w:val="18"/>
                  <w:rPrChange w:id="991" w:author="Bronislav Chramcov" w:date="2018-11-15T15:23:00Z">
                    <w:rPr>
                      <w:rFonts w:asciiTheme="minorHAnsi" w:hAnsiTheme="minorHAnsi"/>
                      <w:sz w:val="20"/>
                      <w:szCs w:val="20"/>
                    </w:rPr>
                  </w:rPrChange>
                </w:rPr>
                <w:t>Ing. Tomáš Dulík, Ph.D.</w:t>
              </w:r>
            </w:ins>
          </w:p>
        </w:tc>
        <w:tc>
          <w:tcPr>
            <w:tcW w:w="4394" w:type="dxa"/>
          </w:tcPr>
          <w:p w14:paraId="1CD75784" w14:textId="77777777" w:rsidR="00AE7F34" w:rsidRPr="009472DB" w:rsidRDefault="00AE7F34">
            <w:pPr>
              <w:spacing w:line="216" w:lineRule="auto"/>
              <w:rPr>
                <w:ins w:id="992" w:author="Bronislav Chramcov" w:date="2018-11-05T23:15:00Z"/>
                <w:rFonts w:asciiTheme="minorHAnsi" w:hAnsiTheme="minorHAnsi" w:cstheme="minorHAnsi"/>
                <w:sz w:val="18"/>
                <w:szCs w:val="18"/>
                <w:rPrChange w:id="993" w:author="Bronislav Chramcov" w:date="2018-11-15T15:23:00Z">
                  <w:rPr>
                    <w:ins w:id="994" w:author="Bronislav Chramcov" w:date="2018-11-05T23:15:00Z"/>
                    <w:rFonts w:asciiTheme="minorHAnsi" w:hAnsiTheme="minorHAnsi"/>
                    <w:sz w:val="20"/>
                    <w:szCs w:val="20"/>
                  </w:rPr>
                </w:rPrChange>
              </w:rPr>
              <w:pPrChange w:id="995" w:author="Bronislav Chramcov" w:date="2018-11-15T15:21:00Z">
                <w:pPr/>
              </w:pPrChange>
            </w:pPr>
            <w:ins w:id="996" w:author="Bronislav Chramcov" w:date="2018-11-05T23:15:00Z">
              <w:r w:rsidRPr="009472DB">
                <w:rPr>
                  <w:rFonts w:asciiTheme="minorHAnsi" w:hAnsiTheme="minorHAnsi" w:cstheme="minorHAnsi"/>
                  <w:sz w:val="18"/>
                  <w:szCs w:val="18"/>
                  <w:rPrChange w:id="997" w:author="Bronislav Chramcov" w:date="2018-11-15T15:23:00Z">
                    <w:rPr>
                      <w:rFonts w:asciiTheme="minorHAnsi" w:hAnsiTheme="minorHAnsi"/>
                      <w:sz w:val="20"/>
                      <w:szCs w:val="20"/>
                    </w:rPr>
                  </w:rPrChange>
                </w:rPr>
                <w:t xml:space="preserve">Transfer znalostí vývoje mobilních aplikací (Cathedral) </w:t>
              </w:r>
            </w:ins>
          </w:p>
          <w:p w14:paraId="0C451F20" w14:textId="77777777" w:rsidR="00AE7F34" w:rsidRPr="009472DB" w:rsidRDefault="00AE7F34">
            <w:pPr>
              <w:spacing w:line="216" w:lineRule="auto"/>
              <w:rPr>
                <w:ins w:id="998" w:author="Bronislav Chramcov" w:date="2018-11-05T23:15:00Z"/>
                <w:rFonts w:asciiTheme="minorHAnsi" w:hAnsiTheme="minorHAnsi" w:cstheme="minorHAnsi"/>
                <w:sz w:val="18"/>
                <w:szCs w:val="18"/>
                <w:rPrChange w:id="999" w:author="Bronislav Chramcov" w:date="2018-11-15T15:23:00Z">
                  <w:rPr>
                    <w:ins w:id="1000" w:author="Bronislav Chramcov" w:date="2018-11-05T23:15:00Z"/>
                    <w:rFonts w:asciiTheme="minorHAnsi" w:hAnsiTheme="minorHAnsi"/>
                    <w:sz w:val="20"/>
                    <w:szCs w:val="20"/>
                  </w:rPr>
                </w:rPrChange>
              </w:rPr>
              <w:pPrChange w:id="1001" w:author="Bronislav Chramcov" w:date="2018-11-15T15:21:00Z">
                <w:pPr/>
              </w:pPrChange>
            </w:pPr>
            <w:ins w:id="1002" w:author="Bronislav Chramcov" w:date="2018-11-05T23:15:00Z">
              <w:r w:rsidRPr="009472DB">
                <w:rPr>
                  <w:rFonts w:asciiTheme="minorHAnsi" w:hAnsiTheme="minorHAnsi" w:cstheme="minorHAnsi"/>
                  <w:sz w:val="18"/>
                  <w:szCs w:val="18"/>
                  <w:rPrChange w:id="1003" w:author="Bronislav Chramcov" w:date="2018-11-15T15:23:00Z">
                    <w:rPr>
                      <w:rFonts w:asciiTheme="minorHAnsi" w:hAnsiTheme="minorHAnsi"/>
                      <w:sz w:val="20"/>
                      <w:szCs w:val="20"/>
                    </w:rPr>
                  </w:rPrChange>
                </w:rPr>
                <w:t>(reg. č. CZ.01.1.02/0.0/0.0/15_013/0005019)</w:t>
              </w:r>
            </w:ins>
          </w:p>
        </w:tc>
        <w:tc>
          <w:tcPr>
            <w:tcW w:w="1559" w:type="dxa"/>
          </w:tcPr>
          <w:p w14:paraId="52C7BCA1" w14:textId="77777777" w:rsidR="00AE7F34" w:rsidRPr="009472DB" w:rsidRDefault="00AE7F34">
            <w:pPr>
              <w:spacing w:line="216" w:lineRule="auto"/>
              <w:jc w:val="center"/>
              <w:rPr>
                <w:ins w:id="1004" w:author="Bronislav Chramcov" w:date="2018-11-05T23:15:00Z"/>
                <w:rFonts w:asciiTheme="minorHAnsi" w:hAnsiTheme="minorHAnsi" w:cstheme="minorHAnsi"/>
                <w:sz w:val="18"/>
                <w:szCs w:val="18"/>
                <w:rPrChange w:id="1005" w:author="Bronislav Chramcov" w:date="2018-11-15T15:23:00Z">
                  <w:rPr>
                    <w:ins w:id="1006" w:author="Bronislav Chramcov" w:date="2018-11-05T23:15:00Z"/>
                    <w:rFonts w:asciiTheme="minorHAnsi" w:hAnsiTheme="minorHAnsi"/>
                    <w:sz w:val="20"/>
                    <w:szCs w:val="20"/>
                  </w:rPr>
                </w:rPrChange>
              </w:rPr>
              <w:pPrChange w:id="1007" w:author="Bronislav Chramcov" w:date="2018-11-15T15:21:00Z">
                <w:pPr>
                  <w:jc w:val="center"/>
                </w:pPr>
              </w:pPrChange>
            </w:pPr>
            <w:ins w:id="1008" w:author="Bronislav Chramcov" w:date="2018-11-05T23:15:00Z">
              <w:r w:rsidRPr="009472DB">
                <w:rPr>
                  <w:rFonts w:asciiTheme="minorHAnsi" w:hAnsiTheme="minorHAnsi" w:cstheme="minorHAnsi"/>
                  <w:sz w:val="18"/>
                  <w:szCs w:val="18"/>
                  <w:rPrChange w:id="1009" w:author="Bronislav Chramcov" w:date="2018-11-15T15:23:00Z">
                    <w:rPr>
                      <w:rFonts w:asciiTheme="minorHAnsi" w:hAnsiTheme="minorHAnsi"/>
                      <w:sz w:val="20"/>
                      <w:szCs w:val="20"/>
                    </w:rPr>
                  </w:rPrChange>
                </w:rPr>
                <w:t>C</w:t>
              </w:r>
            </w:ins>
          </w:p>
          <w:p w14:paraId="539C5A8F" w14:textId="77777777" w:rsidR="00AE7F34" w:rsidRPr="009472DB" w:rsidRDefault="00AE7F34">
            <w:pPr>
              <w:spacing w:line="216" w:lineRule="auto"/>
              <w:jc w:val="center"/>
              <w:rPr>
                <w:ins w:id="1010" w:author="Bronislav Chramcov" w:date="2018-11-05T23:15:00Z"/>
                <w:rFonts w:asciiTheme="minorHAnsi" w:hAnsiTheme="minorHAnsi" w:cstheme="minorHAnsi"/>
                <w:sz w:val="18"/>
                <w:szCs w:val="18"/>
                <w:rPrChange w:id="1011" w:author="Bronislav Chramcov" w:date="2018-11-15T15:23:00Z">
                  <w:rPr>
                    <w:ins w:id="1012" w:author="Bronislav Chramcov" w:date="2018-11-05T23:15:00Z"/>
                    <w:rFonts w:asciiTheme="minorHAnsi" w:hAnsiTheme="minorHAnsi"/>
                    <w:sz w:val="20"/>
                    <w:szCs w:val="20"/>
                  </w:rPr>
                </w:rPrChange>
              </w:rPr>
              <w:pPrChange w:id="1013" w:author="Bronislav Chramcov" w:date="2018-11-15T15:21:00Z">
                <w:pPr>
                  <w:jc w:val="center"/>
                </w:pPr>
              </w:pPrChange>
            </w:pPr>
            <w:ins w:id="1014" w:author="Bronislav Chramcov" w:date="2018-11-05T23:15:00Z">
              <w:r w:rsidRPr="009472DB">
                <w:rPr>
                  <w:rFonts w:asciiTheme="minorHAnsi" w:hAnsiTheme="minorHAnsi" w:cstheme="minorHAnsi"/>
                  <w:sz w:val="18"/>
                  <w:szCs w:val="18"/>
                  <w:rPrChange w:id="1015" w:author="Bronislav Chramcov" w:date="2018-11-15T15:23:00Z">
                    <w:rPr>
                      <w:rFonts w:asciiTheme="minorHAnsi" w:hAnsiTheme="minorHAnsi"/>
                      <w:sz w:val="20"/>
                      <w:szCs w:val="20"/>
                    </w:rPr>
                  </w:rPrChange>
                </w:rPr>
                <w:t>Ministerstvo průmyslu a obchodu</w:t>
              </w:r>
            </w:ins>
          </w:p>
        </w:tc>
        <w:tc>
          <w:tcPr>
            <w:tcW w:w="1134" w:type="dxa"/>
          </w:tcPr>
          <w:p w14:paraId="304AF345" w14:textId="77777777" w:rsidR="00AE7F34" w:rsidRPr="009472DB" w:rsidRDefault="00AE7F34">
            <w:pPr>
              <w:spacing w:line="216" w:lineRule="auto"/>
              <w:jc w:val="center"/>
              <w:rPr>
                <w:ins w:id="1016" w:author="Bronislav Chramcov" w:date="2018-11-05T23:15:00Z"/>
                <w:rFonts w:asciiTheme="minorHAnsi" w:hAnsiTheme="minorHAnsi" w:cstheme="minorHAnsi"/>
                <w:sz w:val="18"/>
                <w:szCs w:val="18"/>
                <w:rPrChange w:id="1017" w:author="Bronislav Chramcov" w:date="2018-11-15T15:23:00Z">
                  <w:rPr>
                    <w:ins w:id="1018" w:author="Bronislav Chramcov" w:date="2018-11-05T23:15:00Z"/>
                    <w:rFonts w:asciiTheme="minorHAnsi" w:hAnsiTheme="minorHAnsi"/>
                    <w:sz w:val="20"/>
                    <w:szCs w:val="20"/>
                  </w:rPr>
                </w:rPrChange>
              </w:rPr>
              <w:pPrChange w:id="1019" w:author="Bronislav Chramcov" w:date="2018-11-15T15:21:00Z">
                <w:pPr>
                  <w:jc w:val="center"/>
                </w:pPr>
              </w:pPrChange>
            </w:pPr>
            <w:ins w:id="1020" w:author="Bronislav Chramcov" w:date="2018-11-05T23:15:00Z">
              <w:r w:rsidRPr="009472DB">
                <w:rPr>
                  <w:rFonts w:asciiTheme="minorHAnsi" w:hAnsiTheme="minorHAnsi" w:cstheme="minorHAnsi"/>
                  <w:sz w:val="18"/>
                  <w:szCs w:val="18"/>
                  <w:rPrChange w:id="1021" w:author="Bronislav Chramcov" w:date="2018-11-15T15:23:00Z">
                    <w:rPr>
                      <w:rFonts w:asciiTheme="minorHAnsi" w:hAnsiTheme="minorHAnsi"/>
                      <w:sz w:val="20"/>
                      <w:szCs w:val="20"/>
                    </w:rPr>
                  </w:rPrChange>
                </w:rPr>
                <w:t>2017 - 2019</w:t>
              </w:r>
            </w:ins>
          </w:p>
        </w:tc>
      </w:tr>
      <w:tr w:rsidR="00AE7F34" w:rsidRPr="009472DB" w14:paraId="1C3D0B6C" w14:textId="77777777" w:rsidTr="000C7750">
        <w:trPr>
          <w:ins w:id="1022" w:author="Bronislav Chramcov" w:date="2018-11-05T23:15:00Z"/>
        </w:trPr>
        <w:tc>
          <w:tcPr>
            <w:tcW w:w="1843" w:type="dxa"/>
          </w:tcPr>
          <w:p w14:paraId="70E4D1FC" w14:textId="77777777" w:rsidR="00AE7F34" w:rsidRPr="009472DB" w:rsidRDefault="00AE7F34">
            <w:pPr>
              <w:spacing w:line="216" w:lineRule="auto"/>
              <w:rPr>
                <w:ins w:id="1023" w:author="Bronislav Chramcov" w:date="2018-11-05T23:15:00Z"/>
                <w:rFonts w:asciiTheme="minorHAnsi" w:hAnsiTheme="minorHAnsi" w:cstheme="minorHAnsi"/>
                <w:sz w:val="18"/>
                <w:szCs w:val="18"/>
                <w:rPrChange w:id="1024" w:author="Bronislav Chramcov" w:date="2018-11-15T15:23:00Z">
                  <w:rPr>
                    <w:ins w:id="1025" w:author="Bronislav Chramcov" w:date="2018-11-05T23:15:00Z"/>
                    <w:rFonts w:asciiTheme="minorHAnsi" w:hAnsiTheme="minorHAnsi"/>
                    <w:sz w:val="20"/>
                    <w:szCs w:val="20"/>
                  </w:rPr>
                </w:rPrChange>
              </w:rPr>
              <w:pPrChange w:id="1026" w:author="Bronislav Chramcov" w:date="2018-11-15T15:21:00Z">
                <w:pPr/>
              </w:pPrChange>
            </w:pPr>
            <w:ins w:id="1027" w:author="Bronislav Chramcov" w:date="2018-11-05T23:15:00Z">
              <w:r w:rsidRPr="009472DB">
                <w:rPr>
                  <w:rFonts w:asciiTheme="minorHAnsi" w:hAnsiTheme="minorHAnsi" w:cstheme="minorHAnsi"/>
                  <w:sz w:val="18"/>
                  <w:szCs w:val="18"/>
                  <w:rPrChange w:id="1028" w:author="Bronislav Chramcov" w:date="2018-11-15T15:23:00Z">
                    <w:rPr>
                      <w:rFonts w:asciiTheme="minorHAnsi" w:hAnsiTheme="minorHAnsi"/>
                      <w:sz w:val="20"/>
                      <w:szCs w:val="20"/>
                    </w:rPr>
                  </w:rPrChange>
                </w:rPr>
                <w:t>Ing. Tomáš Dulík, Ph.D.</w:t>
              </w:r>
            </w:ins>
          </w:p>
        </w:tc>
        <w:tc>
          <w:tcPr>
            <w:tcW w:w="4394" w:type="dxa"/>
          </w:tcPr>
          <w:p w14:paraId="1558AAE8" w14:textId="77777777" w:rsidR="00AE7F34" w:rsidRPr="009472DB" w:rsidRDefault="00AE7F34">
            <w:pPr>
              <w:spacing w:line="216" w:lineRule="auto"/>
              <w:rPr>
                <w:ins w:id="1029" w:author="Bronislav Chramcov" w:date="2018-11-05T23:15:00Z"/>
                <w:rFonts w:asciiTheme="minorHAnsi" w:hAnsiTheme="minorHAnsi" w:cstheme="minorHAnsi"/>
                <w:sz w:val="18"/>
                <w:szCs w:val="18"/>
                <w:rPrChange w:id="1030" w:author="Bronislav Chramcov" w:date="2018-11-15T15:23:00Z">
                  <w:rPr>
                    <w:ins w:id="1031" w:author="Bronislav Chramcov" w:date="2018-11-05T23:15:00Z"/>
                    <w:rFonts w:asciiTheme="minorHAnsi" w:hAnsiTheme="minorHAnsi"/>
                    <w:sz w:val="20"/>
                    <w:szCs w:val="20"/>
                  </w:rPr>
                </w:rPrChange>
              </w:rPr>
              <w:pPrChange w:id="1032" w:author="Bronislav Chramcov" w:date="2018-11-15T15:21:00Z">
                <w:pPr/>
              </w:pPrChange>
            </w:pPr>
            <w:ins w:id="1033" w:author="Bronislav Chramcov" w:date="2018-11-05T23:15:00Z">
              <w:r w:rsidRPr="009472DB">
                <w:rPr>
                  <w:rFonts w:asciiTheme="minorHAnsi" w:hAnsiTheme="minorHAnsi" w:cstheme="minorHAnsi"/>
                  <w:sz w:val="18"/>
                  <w:szCs w:val="18"/>
                  <w:rPrChange w:id="1034" w:author="Bronislav Chramcov" w:date="2018-11-15T15:23:00Z">
                    <w:rPr>
                      <w:rFonts w:asciiTheme="minorHAnsi" w:hAnsiTheme="minorHAnsi"/>
                      <w:sz w:val="20"/>
                      <w:szCs w:val="20"/>
                    </w:rPr>
                  </w:rPrChange>
                </w:rPr>
                <w:t xml:space="preserve">Transfer znalostí pro aplikace optických metod měření ve firmě (Dudr tool) </w:t>
              </w:r>
            </w:ins>
          </w:p>
          <w:p w14:paraId="05A15197" w14:textId="77777777" w:rsidR="00AE7F34" w:rsidRPr="009472DB" w:rsidRDefault="00AE7F34">
            <w:pPr>
              <w:spacing w:line="216" w:lineRule="auto"/>
              <w:rPr>
                <w:ins w:id="1035" w:author="Bronislav Chramcov" w:date="2018-11-05T23:15:00Z"/>
                <w:rFonts w:asciiTheme="minorHAnsi" w:hAnsiTheme="minorHAnsi" w:cstheme="minorHAnsi"/>
                <w:sz w:val="18"/>
                <w:szCs w:val="18"/>
                <w:rPrChange w:id="1036" w:author="Bronislav Chramcov" w:date="2018-11-15T15:23:00Z">
                  <w:rPr>
                    <w:ins w:id="1037" w:author="Bronislav Chramcov" w:date="2018-11-05T23:15:00Z"/>
                    <w:rFonts w:asciiTheme="minorHAnsi" w:hAnsiTheme="minorHAnsi"/>
                    <w:sz w:val="20"/>
                    <w:szCs w:val="20"/>
                  </w:rPr>
                </w:rPrChange>
              </w:rPr>
              <w:pPrChange w:id="1038" w:author="Bronislav Chramcov" w:date="2018-11-15T15:21:00Z">
                <w:pPr/>
              </w:pPrChange>
            </w:pPr>
            <w:ins w:id="1039" w:author="Bronislav Chramcov" w:date="2018-11-05T23:15:00Z">
              <w:r w:rsidRPr="009472DB">
                <w:rPr>
                  <w:rFonts w:asciiTheme="minorHAnsi" w:hAnsiTheme="minorHAnsi" w:cstheme="minorHAnsi"/>
                  <w:sz w:val="18"/>
                  <w:szCs w:val="18"/>
                  <w:rPrChange w:id="1040" w:author="Bronislav Chramcov" w:date="2018-11-15T15:23:00Z">
                    <w:rPr>
                      <w:rFonts w:asciiTheme="minorHAnsi" w:hAnsiTheme="minorHAnsi"/>
                      <w:sz w:val="20"/>
                      <w:szCs w:val="20"/>
                    </w:rPr>
                  </w:rPrChange>
                </w:rPr>
                <w:t>(reg. č. CZ.01.1.02/0.0/0.0/15_013/0004918)</w:t>
              </w:r>
            </w:ins>
          </w:p>
        </w:tc>
        <w:tc>
          <w:tcPr>
            <w:tcW w:w="1559" w:type="dxa"/>
          </w:tcPr>
          <w:p w14:paraId="18C3B007" w14:textId="77777777" w:rsidR="00AE7F34" w:rsidRPr="009472DB" w:rsidRDefault="00AE7F34">
            <w:pPr>
              <w:spacing w:line="216" w:lineRule="auto"/>
              <w:jc w:val="center"/>
              <w:rPr>
                <w:ins w:id="1041" w:author="Bronislav Chramcov" w:date="2018-11-05T23:15:00Z"/>
                <w:rFonts w:asciiTheme="minorHAnsi" w:hAnsiTheme="minorHAnsi" w:cstheme="minorHAnsi"/>
                <w:sz w:val="18"/>
                <w:szCs w:val="18"/>
                <w:rPrChange w:id="1042" w:author="Bronislav Chramcov" w:date="2018-11-15T15:23:00Z">
                  <w:rPr>
                    <w:ins w:id="1043" w:author="Bronislav Chramcov" w:date="2018-11-05T23:15:00Z"/>
                    <w:rFonts w:asciiTheme="minorHAnsi" w:hAnsiTheme="minorHAnsi"/>
                    <w:sz w:val="20"/>
                    <w:szCs w:val="20"/>
                  </w:rPr>
                </w:rPrChange>
              </w:rPr>
              <w:pPrChange w:id="1044" w:author="Bronislav Chramcov" w:date="2018-11-15T15:21:00Z">
                <w:pPr>
                  <w:jc w:val="center"/>
                </w:pPr>
              </w:pPrChange>
            </w:pPr>
            <w:ins w:id="1045" w:author="Bronislav Chramcov" w:date="2018-11-05T23:15:00Z">
              <w:r w:rsidRPr="009472DB">
                <w:rPr>
                  <w:rFonts w:asciiTheme="minorHAnsi" w:hAnsiTheme="minorHAnsi" w:cstheme="minorHAnsi"/>
                  <w:sz w:val="18"/>
                  <w:szCs w:val="18"/>
                  <w:rPrChange w:id="1046" w:author="Bronislav Chramcov" w:date="2018-11-15T15:23:00Z">
                    <w:rPr>
                      <w:rFonts w:asciiTheme="minorHAnsi" w:hAnsiTheme="minorHAnsi"/>
                      <w:sz w:val="20"/>
                      <w:szCs w:val="20"/>
                    </w:rPr>
                  </w:rPrChange>
                </w:rPr>
                <w:t>C</w:t>
              </w:r>
            </w:ins>
          </w:p>
          <w:p w14:paraId="2644A96D" w14:textId="77777777" w:rsidR="00AE7F34" w:rsidRPr="009472DB" w:rsidRDefault="00AE7F34">
            <w:pPr>
              <w:spacing w:line="216" w:lineRule="auto"/>
              <w:jc w:val="center"/>
              <w:rPr>
                <w:ins w:id="1047" w:author="Bronislav Chramcov" w:date="2018-11-05T23:15:00Z"/>
                <w:rFonts w:asciiTheme="minorHAnsi" w:hAnsiTheme="minorHAnsi" w:cstheme="minorHAnsi"/>
                <w:sz w:val="18"/>
                <w:szCs w:val="18"/>
                <w:rPrChange w:id="1048" w:author="Bronislav Chramcov" w:date="2018-11-15T15:23:00Z">
                  <w:rPr>
                    <w:ins w:id="1049" w:author="Bronislav Chramcov" w:date="2018-11-05T23:15:00Z"/>
                    <w:rFonts w:asciiTheme="minorHAnsi" w:hAnsiTheme="minorHAnsi"/>
                    <w:sz w:val="20"/>
                    <w:szCs w:val="20"/>
                  </w:rPr>
                </w:rPrChange>
              </w:rPr>
              <w:pPrChange w:id="1050" w:author="Bronislav Chramcov" w:date="2018-11-15T15:21:00Z">
                <w:pPr>
                  <w:jc w:val="center"/>
                </w:pPr>
              </w:pPrChange>
            </w:pPr>
            <w:ins w:id="1051" w:author="Bronislav Chramcov" w:date="2018-11-05T23:15:00Z">
              <w:r w:rsidRPr="009472DB">
                <w:rPr>
                  <w:rFonts w:asciiTheme="minorHAnsi" w:hAnsiTheme="minorHAnsi" w:cstheme="minorHAnsi"/>
                  <w:sz w:val="18"/>
                  <w:szCs w:val="18"/>
                  <w:rPrChange w:id="1052" w:author="Bronislav Chramcov" w:date="2018-11-15T15:23:00Z">
                    <w:rPr>
                      <w:rFonts w:asciiTheme="minorHAnsi" w:hAnsiTheme="minorHAnsi"/>
                      <w:sz w:val="20"/>
                      <w:szCs w:val="20"/>
                    </w:rPr>
                  </w:rPrChange>
                </w:rPr>
                <w:t>Ministerstvo průmyslu a obchodu</w:t>
              </w:r>
            </w:ins>
          </w:p>
        </w:tc>
        <w:tc>
          <w:tcPr>
            <w:tcW w:w="1134" w:type="dxa"/>
          </w:tcPr>
          <w:p w14:paraId="33248CDF" w14:textId="77777777" w:rsidR="00AE7F34" w:rsidRPr="009472DB" w:rsidRDefault="00AE7F34">
            <w:pPr>
              <w:spacing w:line="216" w:lineRule="auto"/>
              <w:jc w:val="center"/>
              <w:rPr>
                <w:ins w:id="1053" w:author="Bronislav Chramcov" w:date="2018-11-05T23:15:00Z"/>
                <w:rFonts w:asciiTheme="minorHAnsi" w:hAnsiTheme="minorHAnsi" w:cstheme="minorHAnsi"/>
                <w:sz w:val="18"/>
                <w:szCs w:val="18"/>
                <w:rPrChange w:id="1054" w:author="Bronislav Chramcov" w:date="2018-11-15T15:23:00Z">
                  <w:rPr>
                    <w:ins w:id="1055" w:author="Bronislav Chramcov" w:date="2018-11-05T23:15:00Z"/>
                    <w:rFonts w:asciiTheme="minorHAnsi" w:hAnsiTheme="minorHAnsi"/>
                    <w:sz w:val="20"/>
                    <w:szCs w:val="20"/>
                  </w:rPr>
                </w:rPrChange>
              </w:rPr>
              <w:pPrChange w:id="1056" w:author="Bronislav Chramcov" w:date="2018-11-15T15:21:00Z">
                <w:pPr>
                  <w:jc w:val="center"/>
                </w:pPr>
              </w:pPrChange>
            </w:pPr>
            <w:ins w:id="1057" w:author="Bronislav Chramcov" w:date="2018-11-05T23:15:00Z">
              <w:r w:rsidRPr="009472DB">
                <w:rPr>
                  <w:rFonts w:asciiTheme="minorHAnsi" w:hAnsiTheme="minorHAnsi" w:cstheme="minorHAnsi"/>
                  <w:sz w:val="18"/>
                  <w:szCs w:val="18"/>
                  <w:rPrChange w:id="1058" w:author="Bronislav Chramcov" w:date="2018-11-15T15:23:00Z">
                    <w:rPr>
                      <w:rFonts w:asciiTheme="minorHAnsi" w:hAnsiTheme="minorHAnsi"/>
                      <w:sz w:val="20"/>
                      <w:szCs w:val="20"/>
                    </w:rPr>
                  </w:rPrChange>
                </w:rPr>
                <w:t>2017 - 2019</w:t>
              </w:r>
            </w:ins>
          </w:p>
        </w:tc>
      </w:tr>
      <w:tr w:rsidR="00AE7F34" w:rsidRPr="009472DB" w14:paraId="0A34CCA7" w14:textId="77777777" w:rsidTr="000C7750">
        <w:trPr>
          <w:ins w:id="1059" w:author="Bronislav Chramcov" w:date="2018-11-05T23:15:00Z"/>
        </w:trPr>
        <w:tc>
          <w:tcPr>
            <w:tcW w:w="1843" w:type="dxa"/>
          </w:tcPr>
          <w:p w14:paraId="6CEC01DA" w14:textId="77777777" w:rsidR="00AE7F34" w:rsidRPr="009472DB" w:rsidRDefault="00AE7F34">
            <w:pPr>
              <w:spacing w:line="216" w:lineRule="auto"/>
              <w:rPr>
                <w:ins w:id="1060" w:author="Bronislav Chramcov" w:date="2018-11-05T23:15:00Z"/>
                <w:rFonts w:asciiTheme="minorHAnsi" w:hAnsiTheme="minorHAnsi" w:cstheme="minorHAnsi"/>
                <w:sz w:val="18"/>
                <w:szCs w:val="18"/>
                <w:rPrChange w:id="1061" w:author="Bronislav Chramcov" w:date="2018-11-15T15:23:00Z">
                  <w:rPr>
                    <w:ins w:id="1062" w:author="Bronislav Chramcov" w:date="2018-11-05T23:15:00Z"/>
                    <w:rFonts w:asciiTheme="minorHAnsi" w:hAnsiTheme="minorHAnsi"/>
                    <w:sz w:val="20"/>
                    <w:szCs w:val="20"/>
                  </w:rPr>
                </w:rPrChange>
              </w:rPr>
              <w:pPrChange w:id="1063" w:author="Bronislav Chramcov" w:date="2018-11-15T15:21:00Z">
                <w:pPr/>
              </w:pPrChange>
            </w:pPr>
            <w:ins w:id="1064" w:author="Bronislav Chramcov" w:date="2018-11-05T23:15:00Z">
              <w:r w:rsidRPr="009472DB">
                <w:rPr>
                  <w:rFonts w:asciiTheme="minorHAnsi" w:hAnsiTheme="minorHAnsi" w:cstheme="minorHAnsi"/>
                  <w:sz w:val="18"/>
                  <w:szCs w:val="18"/>
                  <w:rPrChange w:id="1065" w:author="Bronislav Chramcov" w:date="2018-11-15T15:23:00Z">
                    <w:rPr>
                      <w:rFonts w:asciiTheme="minorHAnsi" w:hAnsiTheme="minorHAnsi"/>
                      <w:sz w:val="20"/>
                      <w:szCs w:val="20"/>
                    </w:rPr>
                  </w:rPrChange>
                </w:rPr>
                <w:t>prof. Ing. Vladimír Vašek, CSc.</w:t>
              </w:r>
            </w:ins>
          </w:p>
        </w:tc>
        <w:tc>
          <w:tcPr>
            <w:tcW w:w="4394" w:type="dxa"/>
          </w:tcPr>
          <w:p w14:paraId="350FFD4F" w14:textId="77777777" w:rsidR="00AE7F34" w:rsidRPr="009472DB" w:rsidRDefault="00AE7F34">
            <w:pPr>
              <w:spacing w:line="216" w:lineRule="auto"/>
              <w:rPr>
                <w:ins w:id="1066" w:author="Bronislav Chramcov" w:date="2018-11-05T23:15:00Z"/>
                <w:rFonts w:asciiTheme="minorHAnsi" w:hAnsiTheme="minorHAnsi" w:cstheme="minorHAnsi"/>
                <w:sz w:val="18"/>
                <w:szCs w:val="18"/>
                <w:rPrChange w:id="1067" w:author="Bronislav Chramcov" w:date="2018-11-15T15:23:00Z">
                  <w:rPr>
                    <w:ins w:id="1068" w:author="Bronislav Chramcov" w:date="2018-11-05T23:15:00Z"/>
                    <w:rFonts w:asciiTheme="minorHAnsi" w:hAnsiTheme="minorHAnsi"/>
                    <w:sz w:val="20"/>
                    <w:szCs w:val="20"/>
                  </w:rPr>
                </w:rPrChange>
              </w:rPr>
              <w:pPrChange w:id="1069" w:author="Bronislav Chramcov" w:date="2018-11-15T15:21:00Z">
                <w:pPr/>
              </w:pPrChange>
            </w:pPr>
            <w:ins w:id="1070" w:author="Bronislav Chramcov" w:date="2018-11-05T23:15:00Z">
              <w:r w:rsidRPr="009472DB">
                <w:rPr>
                  <w:rFonts w:asciiTheme="minorHAnsi" w:hAnsiTheme="minorHAnsi" w:cstheme="minorHAnsi"/>
                  <w:sz w:val="18"/>
                  <w:szCs w:val="18"/>
                  <w:rPrChange w:id="1071" w:author="Bronislav Chramcov" w:date="2018-11-15T15:23:00Z">
                    <w:rPr>
                      <w:rFonts w:asciiTheme="minorHAnsi" w:hAnsiTheme="minorHAnsi"/>
                      <w:sz w:val="20"/>
                      <w:szCs w:val="20"/>
                    </w:rPr>
                  </w:rPrChange>
                </w:rPr>
                <w:t xml:space="preserve">Distribuovaný systém řízení regionální soustavy zásobování teplem a chladem koncipované jako Smart Energy </w:t>
              </w:r>
            </w:ins>
          </w:p>
          <w:p w14:paraId="417595F1" w14:textId="77777777" w:rsidR="00AE7F34" w:rsidRPr="009472DB" w:rsidRDefault="00AE7F34">
            <w:pPr>
              <w:spacing w:line="216" w:lineRule="auto"/>
              <w:rPr>
                <w:ins w:id="1072" w:author="Bronislav Chramcov" w:date="2018-11-05T23:15:00Z"/>
                <w:rFonts w:asciiTheme="minorHAnsi" w:hAnsiTheme="minorHAnsi" w:cstheme="minorHAnsi"/>
                <w:sz w:val="18"/>
                <w:szCs w:val="18"/>
                <w:rPrChange w:id="1073" w:author="Bronislav Chramcov" w:date="2018-11-15T15:23:00Z">
                  <w:rPr>
                    <w:ins w:id="1074" w:author="Bronislav Chramcov" w:date="2018-11-05T23:15:00Z"/>
                    <w:rFonts w:asciiTheme="minorHAnsi" w:hAnsiTheme="minorHAnsi"/>
                    <w:sz w:val="20"/>
                    <w:szCs w:val="20"/>
                  </w:rPr>
                </w:rPrChange>
              </w:rPr>
              <w:pPrChange w:id="1075" w:author="Bronislav Chramcov" w:date="2018-11-15T15:21:00Z">
                <w:pPr/>
              </w:pPrChange>
            </w:pPr>
            <w:ins w:id="1076" w:author="Bronislav Chramcov" w:date="2018-11-05T23:15:00Z">
              <w:r w:rsidRPr="009472DB">
                <w:rPr>
                  <w:rFonts w:asciiTheme="minorHAnsi" w:hAnsiTheme="minorHAnsi" w:cstheme="minorHAnsi"/>
                  <w:sz w:val="18"/>
                  <w:szCs w:val="18"/>
                  <w:rPrChange w:id="1077" w:author="Bronislav Chramcov" w:date="2018-11-15T15:23:00Z">
                    <w:rPr>
                      <w:rFonts w:asciiTheme="minorHAnsi" w:hAnsiTheme="minorHAnsi"/>
                      <w:sz w:val="20"/>
                      <w:szCs w:val="20"/>
                    </w:rPr>
                  </w:rPrChange>
                </w:rPr>
                <w:t xml:space="preserve">(reg. č. TH02020979) </w:t>
              </w:r>
            </w:ins>
          </w:p>
        </w:tc>
        <w:tc>
          <w:tcPr>
            <w:tcW w:w="1559" w:type="dxa"/>
          </w:tcPr>
          <w:p w14:paraId="57061B03" w14:textId="77777777" w:rsidR="00AE7F34" w:rsidRPr="009472DB" w:rsidRDefault="00AE7F34">
            <w:pPr>
              <w:spacing w:line="216" w:lineRule="auto"/>
              <w:jc w:val="center"/>
              <w:rPr>
                <w:ins w:id="1078" w:author="Bronislav Chramcov" w:date="2018-11-05T23:15:00Z"/>
                <w:rFonts w:asciiTheme="minorHAnsi" w:hAnsiTheme="minorHAnsi" w:cstheme="minorHAnsi"/>
                <w:sz w:val="18"/>
                <w:szCs w:val="18"/>
                <w:rPrChange w:id="1079" w:author="Bronislav Chramcov" w:date="2018-11-15T15:23:00Z">
                  <w:rPr>
                    <w:ins w:id="1080" w:author="Bronislav Chramcov" w:date="2018-11-05T23:15:00Z"/>
                    <w:rFonts w:asciiTheme="minorHAnsi" w:hAnsiTheme="minorHAnsi"/>
                    <w:sz w:val="20"/>
                    <w:szCs w:val="20"/>
                  </w:rPr>
                </w:rPrChange>
              </w:rPr>
              <w:pPrChange w:id="1081" w:author="Bronislav Chramcov" w:date="2018-11-15T15:21:00Z">
                <w:pPr>
                  <w:jc w:val="center"/>
                </w:pPr>
              </w:pPrChange>
            </w:pPr>
            <w:ins w:id="1082" w:author="Bronislav Chramcov" w:date="2018-11-05T23:15:00Z">
              <w:r w:rsidRPr="009472DB">
                <w:rPr>
                  <w:rFonts w:asciiTheme="minorHAnsi" w:hAnsiTheme="minorHAnsi" w:cstheme="minorHAnsi"/>
                  <w:sz w:val="18"/>
                  <w:szCs w:val="18"/>
                  <w:rPrChange w:id="1083" w:author="Bronislav Chramcov" w:date="2018-11-15T15:23:00Z">
                    <w:rPr>
                      <w:rFonts w:asciiTheme="minorHAnsi" w:hAnsiTheme="minorHAnsi"/>
                      <w:sz w:val="20"/>
                      <w:szCs w:val="20"/>
                    </w:rPr>
                  </w:rPrChange>
                </w:rPr>
                <w:t>B</w:t>
              </w:r>
            </w:ins>
          </w:p>
          <w:p w14:paraId="2047217A" w14:textId="77777777" w:rsidR="00AE7F34" w:rsidRPr="009472DB" w:rsidRDefault="00AE7F34">
            <w:pPr>
              <w:spacing w:line="216" w:lineRule="auto"/>
              <w:jc w:val="center"/>
              <w:rPr>
                <w:ins w:id="1084" w:author="Bronislav Chramcov" w:date="2018-11-05T23:15:00Z"/>
                <w:rFonts w:asciiTheme="minorHAnsi" w:hAnsiTheme="minorHAnsi" w:cstheme="minorHAnsi"/>
                <w:sz w:val="18"/>
                <w:szCs w:val="18"/>
                <w:rPrChange w:id="1085" w:author="Bronislav Chramcov" w:date="2018-11-15T15:23:00Z">
                  <w:rPr>
                    <w:ins w:id="1086" w:author="Bronislav Chramcov" w:date="2018-11-05T23:15:00Z"/>
                    <w:rFonts w:asciiTheme="minorHAnsi" w:hAnsiTheme="minorHAnsi"/>
                    <w:sz w:val="20"/>
                    <w:szCs w:val="20"/>
                  </w:rPr>
                </w:rPrChange>
              </w:rPr>
              <w:pPrChange w:id="1087" w:author="Bronislav Chramcov" w:date="2018-11-15T15:21:00Z">
                <w:pPr>
                  <w:jc w:val="center"/>
                </w:pPr>
              </w:pPrChange>
            </w:pPr>
            <w:ins w:id="1088" w:author="Bronislav Chramcov" w:date="2018-11-05T23:15:00Z">
              <w:r w:rsidRPr="009472DB">
                <w:rPr>
                  <w:rFonts w:asciiTheme="minorHAnsi" w:hAnsiTheme="minorHAnsi" w:cstheme="minorHAnsi"/>
                  <w:sz w:val="18"/>
                  <w:szCs w:val="18"/>
                  <w:rPrChange w:id="1089" w:author="Bronislav Chramcov" w:date="2018-11-15T15:23:00Z">
                    <w:rPr>
                      <w:rFonts w:asciiTheme="minorHAnsi" w:hAnsiTheme="minorHAnsi"/>
                      <w:sz w:val="20"/>
                      <w:szCs w:val="20"/>
                    </w:rPr>
                  </w:rPrChange>
                </w:rPr>
                <w:t>TAČR</w:t>
              </w:r>
            </w:ins>
          </w:p>
        </w:tc>
        <w:tc>
          <w:tcPr>
            <w:tcW w:w="1134" w:type="dxa"/>
          </w:tcPr>
          <w:p w14:paraId="63DC0190" w14:textId="77777777" w:rsidR="00AE7F34" w:rsidRPr="009472DB" w:rsidRDefault="00AE7F34">
            <w:pPr>
              <w:spacing w:line="216" w:lineRule="auto"/>
              <w:jc w:val="center"/>
              <w:rPr>
                <w:ins w:id="1090" w:author="Bronislav Chramcov" w:date="2018-11-05T23:15:00Z"/>
                <w:rFonts w:asciiTheme="minorHAnsi" w:hAnsiTheme="minorHAnsi" w:cstheme="minorHAnsi"/>
                <w:sz w:val="18"/>
                <w:szCs w:val="18"/>
                <w:rPrChange w:id="1091" w:author="Bronislav Chramcov" w:date="2018-11-15T15:23:00Z">
                  <w:rPr>
                    <w:ins w:id="1092" w:author="Bronislav Chramcov" w:date="2018-11-05T23:15:00Z"/>
                    <w:rFonts w:asciiTheme="minorHAnsi" w:hAnsiTheme="minorHAnsi"/>
                    <w:sz w:val="20"/>
                    <w:szCs w:val="20"/>
                  </w:rPr>
                </w:rPrChange>
              </w:rPr>
              <w:pPrChange w:id="1093" w:author="Bronislav Chramcov" w:date="2018-11-15T15:21:00Z">
                <w:pPr>
                  <w:jc w:val="center"/>
                </w:pPr>
              </w:pPrChange>
            </w:pPr>
            <w:ins w:id="1094" w:author="Bronislav Chramcov" w:date="2018-11-05T23:15:00Z">
              <w:r w:rsidRPr="009472DB">
                <w:rPr>
                  <w:rFonts w:asciiTheme="minorHAnsi" w:hAnsiTheme="minorHAnsi" w:cstheme="minorHAnsi"/>
                  <w:sz w:val="18"/>
                  <w:szCs w:val="18"/>
                  <w:rPrChange w:id="1095" w:author="Bronislav Chramcov" w:date="2018-11-15T15:23:00Z">
                    <w:rPr>
                      <w:rFonts w:asciiTheme="minorHAnsi" w:hAnsiTheme="minorHAnsi"/>
                      <w:sz w:val="20"/>
                      <w:szCs w:val="20"/>
                    </w:rPr>
                  </w:rPrChange>
                </w:rPr>
                <w:t>2017 - 2019</w:t>
              </w:r>
            </w:ins>
          </w:p>
        </w:tc>
      </w:tr>
      <w:tr w:rsidR="00AE7F34" w:rsidRPr="009472DB" w14:paraId="257863E9" w14:textId="77777777" w:rsidTr="000C7750">
        <w:trPr>
          <w:ins w:id="1096" w:author="Bronislav Chramcov" w:date="2018-11-05T23:15:00Z"/>
        </w:trPr>
        <w:tc>
          <w:tcPr>
            <w:tcW w:w="1843" w:type="dxa"/>
          </w:tcPr>
          <w:p w14:paraId="269BE641" w14:textId="77777777" w:rsidR="00AE7F34" w:rsidRPr="009472DB" w:rsidRDefault="00AE7F34">
            <w:pPr>
              <w:spacing w:line="216" w:lineRule="auto"/>
              <w:rPr>
                <w:ins w:id="1097" w:author="Bronislav Chramcov" w:date="2018-11-05T23:15:00Z"/>
                <w:rFonts w:asciiTheme="minorHAnsi" w:hAnsiTheme="minorHAnsi" w:cstheme="minorHAnsi"/>
                <w:sz w:val="18"/>
                <w:szCs w:val="18"/>
                <w:rPrChange w:id="1098" w:author="Bronislav Chramcov" w:date="2018-11-15T15:23:00Z">
                  <w:rPr>
                    <w:ins w:id="1099" w:author="Bronislav Chramcov" w:date="2018-11-05T23:15:00Z"/>
                    <w:rFonts w:asciiTheme="minorHAnsi" w:hAnsiTheme="minorHAnsi"/>
                    <w:sz w:val="20"/>
                    <w:szCs w:val="20"/>
                  </w:rPr>
                </w:rPrChange>
              </w:rPr>
              <w:pPrChange w:id="1100" w:author="Bronislav Chramcov" w:date="2018-11-15T15:21:00Z">
                <w:pPr/>
              </w:pPrChange>
            </w:pPr>
            <w:ins w:id="1101" w:author="Bronislav Chramcov" w:date="2018-11-05T23:15:00Z">
              <w:r w:rsidRPr="009472DB">
                <w:rPr>
                  <w:rFonts w:asciiTheme="minorHAnsi" w:hAnsiTheme="minorHAnsi" w:cstheme="minorHAnsi"/>
                  <w:sz w:val="18"/>
                  <w:szCs w:val="18"/>
                  <w:rPrChange w:id="1102" w:author="Bronislav Chramcov" w:date="2018-11-15T15:23:00Z">
                    <w:rPr>
                      <w:rFonts w:asciiTheme="minorHAnsi" w:hAnsiTheme="minorHAnsi"/>
                      <w:sz w:val="20"/>
                      <w:szCs w:val="20"/>
                    </w:rPr>
                  </w:rPrChange>
                </w:rPr>
                <w:t>doc. Ing. Roman Šenkeřík, Ph.D.</w:t>
              </w:r>
            </w:ins>
          </w:p>
        </w:tc>
        <w:tc>
          <w:tcPr>
            <w:tcW w:w="4394" w:type="dxa"/>
          </w:tcPr>
          <w:p w14:paraId="45DD1F4F" w14:textId="77777777" w:rsidR="00AE7F34" w:rsidRPr="009472DB" w:rsidRDefault="00AE7F34">
            <w:pPr>
              <w:spacing w:line="216" w:lineRule="auto"/>
              <w:rPr>
                <w:ins w:id="1103" w:author="Bronislav Chramcov" w:date="2018-11-05T23:15:00Z"/>
                <w:rFonts w:asciiTheme="minorHAnsi" w:hAnsiTheme="minorHAnsi" w:cstheme="minorHAnsi"/>
                <w:sz w:val="18"/>
                <w:szCs w:val="18"/>
                <w:rPrChange w:id="1104" w:author="Bronislav Chramcov" w:date="2018-11-15T15:23:00Z">
                  <w:rPr>
                    <w:ins w:id="1105" w:author="Bronislav Chramcov" w:date="2018-11-05T23:15:00Z"/>
                    <w:rFonts w:asciiTheme="minorHAnsi" w:hAnsiTheme="minorHAnsi"/>
                    <w:sz w:val="20"/>
                    <w:szCs w:val="20"/>
                  </w:rPr>
                </w:rPrChange>
              </w:rPr>
              <w:pPrChange w:id="1106" w:author="Bronislav Chramcov" w:date="2018-11-15T15:21:00Z">
                <w:pPr/>
              </w:pPrChange>
            </w:pPr>
            <w:ins w:id="1107" w:author="Bronislav Chramcov" w:date="2018-11-05T23:15:00Z">
              <w:r w:rsidRPr="009472DB">
                <w:rPr>
                  <w:rFonts w:asciiTheme="minorHAnsi" w:hAnsiTheme="minorHAnsi" w:cstheme="minorHAnsi"/>
                  <w:sz w:val="18"/>
                  <w:szCs w:val="18"/>
                  <w:rPrChange w:id="1108" w:author="Bronislav Chramcov" w:date="2018-11-15T15:23:00Z">
                    <w:rPr>
                      <w:rFonts w:asciiTheme="minorHAnsi" w:hAnsiTheme="minorHAnsi"/>
                      <w:sz w:val="20"/>
                      <w:szCs w:val="20"/>
                    </w:rPr>
                  </w:rPrChange>
                </w:rPr>
                <w:t xml:space="preserve">Nekonvenční řízení komplexních systémů </w:t>
              </w:r>
            </w:ins>
          </w:p>
          <w:p w14:paraId="4F06EF6B" w14:textId="77777777" w:rsidR="00AE7F34" w:rsidRPr="009472DB" w:rsidRDefault="00AE7F34">
            <w:pPr>
              <w:spacing w:line="216" w:lineRule="auto"/>
              <w:rPr>
                <w:ins w:id="1109" w:author="Bronislav Chramcov" w:date="2018-11-05T23:15:00Z"/>
                <w:rFonts w:asciiTheme="minorHAnsi" w:hAnsiTheme="minorHAnsi" w:cstheme="minorHAnsi"/>
                <w:sz w:val="18"/>
                <w:szCs w:val="18"/>
                <w:rPrChange w:id="1110" w:author="Bronislav Chramcov" w:date="2018-11-15T15:23:00Z">
                  <w:rPr>
                    <w:ins w:id="1111" w:author="Bronislav Chramcov" w:date="2018-11-05T23:15:00Z"/>
                    <w:rFonts w:asciiTheme="minorHAnsi" w:hAnsiTheme="minorHAnsi"/>
                    <w:sz w:val="20"/>
                    <w:szCs w:val="20"/>
                  </w:rPr>
                </w:rPrChange>
              </w:rPr>
              <w:pPrChange w:id="1112" w:author="Bronislav Chramcov" w:date="2018-11-15T15:21:00Z">
                <w:pPr/>
              </w:pPrChange>
            </w:pPr>
            <w:ins w:id="1113" w:author="Bronislav Chramcov" w:date="2018-11-05T23:15:00Z">
              <w:r w:rsidRPr="009472DB">
                <w:rPr>
                  <w:rFonts w:asciiTheme="minorHAnsi" w:hAnsiTheme="minorHAnsi" w:cstheme="minorHAnsi"/>
                  <w:sz w:val="18"/>
                  <w:szCs w:val="18"/>
                  <w:rPrChange w:id="1114" w:author="Bronislav Chramcov" w:date="2018-11-15T15:23:00Z">
                    <w:rPr>
                      <w:rFonts w:asciiTheme="minorHAnsi" w:hAnsiTheme="minorHAnsi"/>
                      <w:sz w:val="20"/>
                      <w:szCs w:val="20"/>
                    </w:rPr>
                  </w:rPrChange>
                </w:rPr>
                <w:t>(reg. č. GA 15-06700s)</w:t>
              </w:r>
            </w:ins>
          </w:p>
          <w:p w14:paraId="581BADEB" w14:textId="77777777" w:rsidR="00AE7F34" w:rsidRPr="009472DB" w:rsidRDefault="00AE7F34">
            <w:pPr>
              <w:spacing w:line="216" w:lineRule="auto"/>
              <w:rPr>
                <w:ins w:id="1115" w:author="Bronislav Chramcov" w:date="2018-11-05T23:15:00Z"/>
                <w:rFonts w:asciiTheme="minorHAnsi" w:hAnsiTheme="minorHAnsi" w:cstheme="minorHAnsi"/>
                <w:sz w:val="18"/>
                <w:szCs w:val="18"/>
                <w:rPrChange w:id="1116" w:author="Bronislav Chramcov" w:date="2018-11-15T15:23:00Z">
                  <w:rPr>
                    <w:ins w:id="1117" w:author="Bronislav Chramcov" w:date="2018-11-05T23:15:00Z"/>
                    <w:rFonts w:asciiTheme="minorHAnsi" w:hAnsiTheme="minorHAnsi"/>
                    <w:sz w:val="20"/>
                    <w:szCs w:val="20"/>
                  </w:rPr>
                </w:rPrChange>
              </w:rPr>
              <w:pPrChange w:id="1118" w:author="Bronislav Chramcov" w:date="2018-11-15T15:21:00Z">
                <w:pPr/>
              </w:pPrChange>
            </w:pPr>
          </w:p>
        </w:tc>
        <w:tc>
          <w:tcPr>
            <w:tcW w:w="1559" w:type="dxa"/>
          </w:tcPr>
          <w:p w14:paraId="38EBE63D" w14:textId="77777777" w:rsidR="00AE7F34" w:rsidRPr="009472DB" w:rsidRDefault="00AE7F34">
            <w:pPr>
              <w:spacing w:line="216" w:lineRule="auto"/>
              <w:jc w:val="center"/>
              <w:rPr>
                <w:ins w:id="1119" w:author="Bronislav Chramcov" w:date="2018-11-05T23:15:00Z"/>
                <w:rFonts w:asciiTheme="minorHAnsi" w:hAnsiTheme="minorHAnsi" w:cstheme="minorHAnsi"/>
                <w:sz w:val="18"/>
                <w:szCs w:val="18"/>
                <w:rPrChange w:id="1120" w:author="Bronislav Chramcov" w:date="2018-11-15T15:23:00Z">
                  <w:rPr>
                    <w:ins w:id="1121" w:author="Bronislav Chramcov" w:date="2018-11-05T23:15:00Z"/>
                    <w:rFonts w:asciiTheme="minorHAnsi" w:hAnsiTheme="minorHAnsi"/>
                    <w:sz w:val="20"/>
                    <w:szCs w:val="20"/>
                  </w:rPr>
                </w:rPrChange>
              </w:rPr>
              <w:pPrChange w:id="1122" w:author="Bronislav Chramcov" w:date="2018-11-15T15:21:00Z">
                <w:pPr>
                  <w:jc w:val="center"/>
                </w:pPr>
              </w:pPrChange>
            </w:pPr>
            <w:ins w:id="1123" w:author="Bronislav Chramcov" w:date="2018-11-05T23:15:00Z">
              <w:r w:rsidRPr="009472DB">
                <w:rPr>
                  <w:rFonts w:asciiTheme="minorHAnsi" w:hAnsiTheme="minorHAnsi" w:cstheme="minorHAnsi"/>
                  <w:sz w:val="18"/>
                  <w:szCs w:val="18"/>
                  <w:rPrChange w:id="1124" w:author="Bronislav Chramcov" w:date="2018-11-15T15:23:00Z">
                    <w:rPr>
                      <w:rFonts w:asciiTheme="minorHAnsi" w:hAnsiTheme="minorHAnsi"/>
                      <w:sz w:val="20"/>
                      <w:szCs w:val="20"/>
                    </w:rPr>
                  </w:rPrChange>
                </w:rPr>
                <w:t>B</w:t>
              </w:r>
            </w:ins>
          </w:p>
          <w:p w14:paraId="4CEC9225" w14:textId="77777777" w:rsidR="00AE7F34" w:rsidRPr="009472DB" w:rsidRDefault="00AE7F34">
            <w:pPr>
              <w:spacing w:line="216" w:lineRule="auto"/>
              <w:jc w:val="center"/>
              <w:rPr>
                <w:ins w:id="1125" w:author="Bronislav Chramcov" w:date="2018-11-05T23:15:00Z"/>
                <w:rFonts w:asciiTheme="minorHAnsi" w:hAnsiTheme="minorHAnsi" w:cstheme="minorHAnsi"/>
                <w:sz w:val="18"/>
                <w:szCs w:val="18"/>
                <w:rPrChange w:id="1126" w:author="Bronislav Chramcov" w:date="2018-11-15T15:23:00Z">
                  <w:rPr>
                    <w:ins w:id="1127" w:author="Bronislav Chramcov" w:date="2018-11-05T23:15:00Z"/>
                    <w:rFonts w:asciiTheme="minorHAnsi" w:hAnsiTheme="minorHAnsi"/>
                    <w:sz w:val="20"/>
                    <w:szCs w:val="20"/>
                  </w:rPr>
                </w:rPrChange>
              </w:rPr>
              <w:pPrChange w:id="1128" w:author="Bronislav Chramcov" w:date="2018-11-15T15:21:00Z">
                <w:pPr>
                  <w:jc w:val="center"/>
                </w:pPr>
              </w:pPrChange>
            </w:pPr>
            <w:ins w:id="1129" w:author="Bronislav Chramcov" w:date="2018-11-05T23:15:00Z">
              <w:r w:rsidRPr="009472DB">
                <w:rPr>
                  <w:rFonts w:asciiTheme="minorHAnsi" w:hAnsiTheme="minorHAnsi" w:cstheme="minorHAnsi"/>
                  <w:sz w:val="18"/>
                  <w:szCs w:val="18"/>
                  <w:rPrChange w:id="1130" w:author="Bronislav Chramcov" w:date="2018-11-15T15:23:00Z">
                    <w:rPr>
                      <w:rFonts w:asciiTheme="minorHAnsi" w:hAnsiTheme="minorHAnsi"/>
                      <w:sz w:val="20"/>
                      <w:szCs w:val="20"/>
                    </w:rPr>
                  </w:rPrChange>
                </w:rPr>
                <w:t>GAČR</w:t>
              </w:r>
            </w:ins>
          </w:p>
        </w:tc>
        <w:tc>
          <w:tcPr>
            <w:tcW w:w="1134" w:type="dxa"/>
          </w:tcPr>
          <w:p w14:paraId="2AAF6312" w14:textId="77777777" w:rsidR="00AE7F34" w:rsidRPr="009472DB" w:rsidRDefault="00AE7F34">
            <w:pPr>
              <w:spacing w:line="216" w:lineRule="auto"/>
              <w:jc w:val="center"/>
              <w:rPr>
                <w:ins w:id="1131" w:author="Bronislav Chramcov" w:date="2018-11-05T23:15:00Z"/>
                <w:rFonts w:asciiTheme="minorHAnsi" w:hAnsiTheme="minorHAnsi" w:cstheme="minorHAnsi"/>
                <w:sz w:val="18"/>
                <w:szCs w:val="18"/>
                <w:rPrChange w:id="1132" w:author="Bronislav Chramcov" w:date="2018-11-15T15:23:00Z">
                  <w:rPr>
                    <w:ins w:id="1133" w:author="Bronislav Chramcov" w:date="2018-11-05T23:15:00Z"/>
                    <w:rFonts w:asciiTheme="minorHAnsi" w:hAnsiTheme="minorHAnsi"/>
                    <w:sz w:val="20"/>
                    <w:szCs w:val="20"/>
                  </w:rPr>
                </w:rPrChange>
              </w:rPr>
              <w:pPrChange w:id="1134" w:author="Bronislav Chramcov" w:date="2018-11-15T15:21:00Z">
                <w:pPr>
                  <w:jc w:val="center"/>
                </w:pPr>
              </w:pPrChange>
            </w:pPr>
            <w:ins w:id="1135" w:author="Bronislav Chramcov" w:date="2018-11-05T23:15:00Z">
              <w:r w:rsidRPr="009472DB">
                <w:rPr>
                  <w:rFonts w:asciiTheme="minorHAnsi" w:hAnsiTheme="minorHAnsi" w:cstheme="minorHAnsi"/>
                  <w:sz w:val="18"/>
                  <w:szCs w:val="18"/>
                  <w:rPrChange w:id="1136" w:author="Bronislav Chramcov" w:date="2018-11-15T15:23:00Z">
                    <w:rPr>
                      <w:rFonts w:asciiTheme="minorHAnsi" w:hAnsiTheme="minorHAnsi"/>
                      <w:sz w:val="20"/>
                      <w:szCs w:val="20"/>
                    </w:rPr>
                  </w:rPrChange>
                </w:rPr>
                <w:t>2015 - 2017</w:t>
              </w:r>
            </w:ins>
          </w:p>
        </w:tc>
      </w:tr>
      <w:tr w:rsidR="00AE7F34" w:rsidRPr="009472DB" w14:paraId="31262FA9" w14:textId="77777777" w:rsidTr="000C7750">
        <w:trPr>
          <w:ins w:id="1137" w:author="Bronislav Chramcov" w:date="2018-11-05T23:15:00Z"/>
        </w:trPr>
        <w:tc>
          <w:tcPr>
            <w:tcW w:w="1843" w:type="dxa"/>
          </w:tcPr>
          <w:p w14:paraId="169DA83B" w14:textId="77777777" w:rsidR="00AE7F34" w:rsidRPr="009472DB" w:rsidRDefault="00AE7F34">
            <w:pPr>
              <w:spacing w:line="216" w:lineRule="auto"/>
              <w:rPr>
                <w:ins w:id="1138" w:author="Bronislav Chramcov" w:date="2018-11-05T23:15:00Z"/>
                <w:rFonts w:asciiTheme="minorHAnsi" w:hAnsiTheme="minorHAnsi" w:cstheme="minorHAnsi"/>
                <w:sz w:val="18"/>
                <w:szCs w:val="18"/>
                <w:rPrChange w:id="1139" w:author="Bronislav Chramcov" w:date="2018-11-15T15:23:00Z">
                  <w:rPr>
                    <w:ins w:id="1140" w:author="Bronislav Chramcov" w:date="2018-11-05T23:15:00Z"/>
                    <w:rFonts w:asciiTheme="minorHAnsi" w:hAnsiTheme="minorHAnsi"/>
                    <w:sz w:val="20"/>
                    <w:szCs w:val="20"/>
                  </w:rPr>
                </w:rPrChange>
              </w:rPr>
              <w:pPrChange w:id="1141" w:author="Bronislav Chramcov" w:date="2018-11-15T15:21:00Z">
                <w:pPr/>
              </w:pPrChange>
            </w:pPr>
            <w:ins w:id="1142" w:author="Bronislav Chramcov" w:date="2018-11-05T23:15:00Z">
              <w:r w:rsidRPr="009472DB">
                <w:rPr>
                  <w:rFonts w:asciiTheme="minorHAnsi" w:hAnsiTheme="minorHAnsi" w:cstheme="minorHAnsi"/>
                  <w:sz w:val="18"/>
                  <w:szCs w:val="18"/>
                  <w:rPrChange w:id="1143" w:author="Bronislav Chramcov" w:date="2018-11-15T15:23:00Z">
                    <w:rPr>
                      <w:rFonts w:asciiTheme="minorHAnsi" w:hAnsiTheme="minorHAnsi"/>
                      <w:sz w:val="20"/>
                      <w:szCs w:val="20"/>
                    </w:rPr>
                  </w:rPrChange>
                </w:rPr>
                <w:t>Ing. Dušan Hrabec, Ph.D.</w:t>
              </w:r>
            </w:ins>
          </w:p>
        </w:tc>
        <w:tc>
          <w:tcPr>
            <w:tcW w:w="4394" w:type="dxa"/>
          </w:tcPr>
          <w:p w14:paraId="394B96F5" w14:textId="77777777" w:rsidR="00AE7F34" w:rsidRPr="009472DB" w:rsidRDefault="00AE7F34">
            <w:pPr>
              <w:spacing w:line="216" w:lineRule="auto"/>
              <w:rPr>
                <w:ins w:id="1144" w:author="Bronislav Chramcov" w:date="2018-11-05T23:15:00Z"/>
                <w:rFonts w:asciiTheme="minorHAnsi" w:hAnsiTheme="minorHAnsi" w:cstheme="minorHAnsi"/>
                <w:sz w:val="18"/>
                <w:szCs w:val="18"/>
                <w:rPrChange w:id="1145" w:author="Bronislav Chramcov" w:date="2018-11-15T15:23:00Z">
                  <w:rPr>
                    <w:ins w:id="1146" w:author="Bronislav Chramcov" w:date="2018-11-05T23:15:00Z"/>
                    <w:rFonts w:asciiTheme="minorHAnsi" w:hAnsiTheme="minorHAnsi"/>
                    <w:sz w:val="20"/>
                    <w:szCs w:val="20"/>
                  </w:rPr>
                </w:rPrChange>
              </w:rPr>
              <w:pPrChange w:id="1147" w:author="Bronislav Chramcov" w:date="2018-11-15T15:21:00Z">
                <w:pPr/>
              </w:pPrChange>
            </w:pPr>
            <w:ins w:id="1148" w:author="Bronislav Chramcov" w:date="2018-11-05T23:15:00Z">
              <w:r w:rsidRPr="009472DB">
                <w:rPr>
                  <w:rFonts w:asciiTheme="minorHAnsi" w:hAnsiTheme="minorHAnsi" w:cstheme="minorHAnsi"/>
                  <w:sz w:val="18"/>
                  <w:szCs w:val="18"/>
                  <w:rPrChange w:id="1149" w:author="Bronislav Chramcov" w:date="2018-11-15T15:23:00Z">
                    <w:rPr>
                      <w:rFonts w:asciiTheme="minorHAnsi" w:hAnsiTheme="minorHAnsi"/>
                      <w:sz w:val="20"/>
                      <w:szCs w:val="20"/>
                    </w:rPr>
                  </w:rPrChange>
                </w:rPr>
                <w:t xml:space="preserve">Optimization modeling and statistical processing for demand based problems – marketing decision-making support </w:t>
              </w:r>
            </w:ins>
          </w:p>
          <w:p w14:paraId="23EAFF56" w14:textId="77777777" w:rsidR="00AE7F34" w:rsidRPr="009472DB" w:rsidRDefault="00AE7F34">
            <w:pPr>
              <w:spacing w:line="216" w:lineRule="auto"/>
              <w:rPr>
                <w:ins w:id="1150" w:author="Bronislav Chramcov" w:date="2018-11-05T23:15:00Z"/>
                <w:rFonts w:asciiTheme="minorHAnsi" w:hAnsiTheme="minorHAnsi" w:cstheme="minorHAnsi"/>
                <w:sz w:val="18"/>
                <w:szCs w:val="18"/>
                <w:rPrChange w:id="1151" w:author="Bronislav Chramcov" w:date="2018-11-15T15:23:00Z">
                  <w:rPr>
                    <w:ins w:id="1152" w:author="Bronislav Chramcov" w:date="2018-11-05T23:15:00Z"/>
                    <w:rFonts w:asciiTheme="minorHAnsi" w:hAnsiTheme="minorHAnsi"/>
                    <w:sz w:val="20"/>
                    <w:szCs w:val="20"/>
                  </w:rPr>
                </w:rPrChange>
              </w:rPr>
              <w:pPrChange w:id="1153" w:author="Bronislav Chramcov" w:date="2018-11-15T15:21:00Z">
                <w:pPr/>
              </w:pPrChange>
            </w:pPr>
            <w:ins w:id="1154" w:author="Bronislav Chramcov" w:date="2018-11-05T23:15:00Z">
              <w:r w:rsidRPr="009472DB">
                <w:rPr>
                  <w:rFonts w:asciiTheme="minorHAnsi" w:hAnsiTheme="minorHAnsi" w:cstheme="minorHAnsi"/>
                  <w:sz w:val="18"/>
                  <w:szCs w:val="18"/>
                  <w:rPrChange w:id="1155" w:author="Bronislav Chramcov" w:date="2018-11-15T15:23:00Z">
                    <w:rPr>
                      <w:rFonts w:asciiTheme="minorHAnsi" w:hAnsiTheme="minorHAnsi"/>
                      <w:sz w:val="20"/>
                      <w:szCs w:val="20"/>
                    </w:rPr>
                  </w:rPrChange>
                </w:rPr>
                <w:t>(reg. č. NF-CZ07-ICP-4-345-2016)</w:t>
              </w:r>
            </w:ins>
          </w:p>
        </w:tc>
        <w:tc>
          <w:tcPr>
            <w:tcW w:w="1559" w:type="dxa"/>
          </w:tcPr>
          <w:p w14:paraId="095240EA" w14:textId="77777777" w:rsidR="00AE7F34" w:rsidRPr="009472DB" w:rsidRDefault="00AE7F34">
            <w:pPr>
              <w:spacing w:line="216" w:lineRule="auto"/>
              <w:jc w:val="center"/>
              <w:rPr>
                <w:ins w:id="1156" w:author="Bronislav Chramcov" w:date="2018-11-05T23:15:00Z"/>
                <w:rFonts w:asciiTheme="minorHAnsi" w:hAnsiTheme="minorHAnsi" w:cstheme="minorHAnsi"/>
                <w:sz w:val="18"/>
                <w:szCs w:val="18"/>
                <w:rPrChange w:id="1157" w:author="Bronislav Chramcov" w:date="2018-11-15T15:23:00Z">
                  <w:rPr>
                    <w:ins w:id="1158" w:author="Bronislav Chramcov" w:date="2018-11-05T23:15:00Z"/>
                    <w:rFonts w:asciiTheme="minorHAnsi" w:hAnsiTheme="minorHAnsi"/>
                    <w:sz w:val="20"/>
                    <w:szCs w:val="20"/>
                  </w:rPr>
                </w:rPrChange>
              </w:rPr>
              <w:pPrChange w:id="1159" w:author="Bronislav Chramcov" w:date="2018-11-15T15:21:00Z">
                <w:pPr>
                  <w:jc w:val="center"/>
                </w:pPr>
              </w:pPrChange>
            </w:pPr>
            <w:ins w:id="1160" w:author="Bronislav Chramcov" w:date="2018-11-05T23:15:00Z">
              <w:r w:rsidRPr="009472DB">
                <w:rPr>
                  <w:rFonts w:asciiTheme="minorHAnsi" w:hAnsiTheme="minorHAnsi" w:cstheme="minorHAnsi"/>
                  <w:sz w:val="18"/>
                  <w:szCs w:val="18"/>
                  <w:rPrChange w:id="1161" w:author="Bronislav Chramcov" w:date="2018-11-15T15:23:00Z">
                    <w:rPr>
                      <w:rFonts w:asciiTheme="minorHAnsi" w:hAnsiTheme="minorHAnsi"/>
                      <w:sz w:val="20"/>
                      <w:szCs w:val="20"/>
                    </w:rPr>
                  </w:rPrChange>
                </w:rPr>
                <w:t>A</w:t>
              </w:r>
            </w:ins>
          </w:p>
          <w:p w14:paraId="33910D1A" w14:textId="77777777" w:rsidR="00AE7F34" w:rsidRPr="009472DB" w:rsidRDefault="00AE7F34">
            <w:pPr>
              <w:spacing w:line="216" w:lineRule="auto"/>
              <w:jc w:val="center"/>
              <w:rPr>
                <w:ins w:id="1162" w:author="Bronislav Chramcov" w:date="2018-11-05T23:15:00Z"/>
                <w:rFonts w:asciiTheme="minorHAnsi" w:hAnsiTheme="minorHAnsi" w:cstheme="minorHAnsi"/>
                <w:sz w:val="18"/>
                <w:szCs w:val="18"/>
                <w:rPrChange w:id="1163" w:author="Bronislav Chramcov" w:date="2018-11-15T15:23:00Z">
                  <w:rPr>
                    <w:ins w:id="1164" w:author="Bronislav Chramcov" w:date="2018-11-05T23:15:00Z"/>
                    <w:rFonts w:asciiTheme="minorHAnsi" w:hAnsiTheme="minorHAnsi"/>
                    <w:sz w:val="20"/>
                    <w:szCs w:val="20"/>
                  </w:rPr>
                </w:rPrChange>
              </w:rPr>
              <w:pPrChange w:id="1165" w:author="Bronislav Chramcov" w:date="2018-11-15T15:21:00Z">
                <w:pPr>
                  <w:jc w:val="center"/>
                </w:pPr>
              </w:pPrChange>
            </w:pPr>
            <w:ins w:id="1166" w:author="Bronislav Chramcov" w:date="2018-11-05T23:15:00Z">
              <w:r w:rsidRPr="009472DB">
                <w:rPr>
                  <w:rFonts w:asciiTheme="minorHAnsi" w:hAnsiTheme="minorHAnsi" w:cstheme="minorHAnsi"/>
                  <w:sz w:val="18"/>
                  <w:szCs w:val="18"/>
                  <w:rPrChange w:id="1167" w:author="Bronislav Chramcov" w:date="2018-11-15T15:23:00Z">
                    <w:rPr>
                      <w:rFonts w:asciiTheme="minorHAnsi" w:hAnsiTheme="minorHAnsi"/>
                      <w:sz w:val="20"/>
                      <w:szCs w:val="20"/>
                    </w:rPr>
                  </w:rPrChange>
                </w:rPr>
                <w:t>Norské fondy</w:t>
              </w:r>
            </w:ins>
          </w:p>
        </w:tc>
        <w:tc>
          <w:tcPr>
            <w:tcW w:w="1134" w:type="dxa"/>
          </w:tcPr>
          <w:p w14:paraId="5EB06BD8" w14:textId="77777777" w:rsidR="00AE7F34" w:rsidRPr="009472DB" w:rsidRDefault="00AE7F34">
            <w:pPr>
              <w:spacing w:line="216" w:lineRule="auto"/>
              <w:jc w:val="center"/>
              <w:rPr>
                <w:ins w:id="1168" w:author="Bronislav Chramcov" w:date="2018-11-05T23:15:00Z"/>
                <w:rFonts w:asciiTheme="minorHAnsi" w:hAnsiTheme="minorHAnsi" w:cstheme="minorHAnsi"/>
                <w:sz w:val="18"/>
                <w:szCs w:val="18"/>
                <w:rPrChange w:id="1169" w:author="Bronislav Chramcov" w:date="2018-11-15T15:23:00Z">
                  <w:rPr>
                    <w:ins w:id="1170" w:author="Bronislav Chramcov" w:date="2018-11-05T23:15:00Z"/>
                    <w:rFonts w:asciiTheme="minorHAnsi" w:hAnsiTheme="minorHAnsi"/>
                    <w:sz w:val="20"/>
                    <w:szCs w:val="20"/>
                  </w:rPr>
                </w:rPrChange>
              </w:rPr>
              <w:pPrChange w:id="1171" w:author="Bronislav Chramcov" w:date="2018-11-15T15:21:00Z">
                <w:pPr>
                  <w:jc w:val="center"/>
                </w:pPr>
              </w:pPrChange>
            </w:pPr>
            <w:ins w:id="1172" w:author="Bronislav Chramcov" w:date="2018-11-05T23:15:00Z">
              <w:r w:rsidRPr="009472DB">
                <w:rPr>
                  <w:rFonts w:asciiTheme="minorHAnsi" w:hAnsiTheme="minorHAnsi" w:cstheme="minorHAnsi"/>
                  <w:sz w:val="18"/>
                  <w:szCs w:val="18"/>
                  <w:rPrChange w:id="1173" w:author="Bronislav Chramcov" w:date="2018-11-15T15:23:00Z">
                    <w:rPr>
                      <w:rFonts w:asciiTheme="minorHAnsi" w:hAnsiTheme="minorHAnsi"/>
                      <w:sz w:val="20"/>
                      <w:szCs w:val="20"/>
                    </w:rPr>
                  </w:rPrChange>
                </w:rPr>
                <w:t>2016</w:t>
              </w:r>
            </w:ins>
          </w:p>
        </w:tc>
      </w:tr>
      <w:tr w:rsidR="00AE7F34" w:rsidRPr="009472DB" w14:paraId="3FF45019" w14:textId="77777777" w:rsidTr="000C7750">
        <w:trPr>
          <w:ins w:id="1174" w:author="Bronislav Chramcov" w:date="2018-11-05T23:15:00Z"/>
        </w:trPr>
        <w:tc>
          <w:tcPr>
            <w:tcW w:w="1843" w:type="dxa"/>
          </w:tcPr>
          <w:p w14:paraId="20FF3958" w14:textId="77777777" w:rsidR="00AE7F34" w:rsidRPr="009472DB" w:rsidRDefault="00AE7F34">
            <w:pPr>
              <w:spacing w:line="216" w:lineRule="auto"/>
              <w:rPr>
                <w:ins w:id="1175" w:author="Bronislav Chramcov" w:date="2018-11-05T23:15:00Z"/>
                <w:rFonts w:asciiTheme="minorHAnsi" w:hAnsiTheme="minorHAnsi" w:cstheme="minorHAnsi"/>
                <w:sz w:val="18"/>
                <w:szCs w:val="18"/>
                <w:rPrChange w:id="1176" w:author="Bronislav Chramcov" w:date="2018-11-15T15:23:00Z">
                  <w:rPr>
                    <w:ins w:id="1177" w:author="Bronislav Chramcov" w:date="2018-11-05T23:15:00Z"/>
                    <w:rFonts w:asciiTheme="minorHAnsi" w:hAnsiTheme="minorHAnsi"/>
                    <w:sz w:val="20"/>
                    <w:szCs w:val="20"/>
                  </w:rPr>
                </w:rPrChange>
              </w:rPr>
              <w:pPrChange w:id="1178" w:author="Bronislav Chramcov" w:date="2018-11-15T15:21:00Z">
                <w:pPr/>
              </w:pPrChange>
            </w:pPr>
            <w:ins w:id="1179" w:author="Bronislav Chramcov" w:date="2018-11-05T23:15:00Z">
              <w:r w:rsidRPr="009472DB">
                <w:rPr>
                  <w:rFonts w:asciiTheme="minorHAnsi" w:hAnsiTheme="minorHAnsi" w:cstheme="minorHAnsi"/>
                  <w:sz w:val="18"/>
                  <w:szCs w:val="18"/>
                  <w:rPrChange w:id="1180" w:author="Bronislav Chramcov" w:date="2018-11-15T15:23:00Z">
                    <w:rPr>
                      <w:rFonts w:asciiTheme="minorHAnsi" w:hAnsiTheme="minorHAnsi"/>
                      <w:sz w:val="20"/>
                      <w:szCs w:val="20"/>
                    </w:rPr>
                  </w:rPrChange>
                </w:rPr>
                <w:t xml:space="preserve">prof. Ing. Vladimír Vašek, CSc. </w:t>
              </w:r>
            </w:ins>
          </w:p>
        </w:tc>
        <w:tc>
          <w:tcPr>
            <w:tcW w:w="4394" w:type="dxa"/>
          </w:tcPr>
          <w:p w14:paraId="7A479B5D" w14:textId="77777777" w:rsidR="00AE7F34" w:rsidRPr="009472DB" w:rsidRDefault="00AE7F34">
            <w:pPr>
              <w:spacing w:line="216" w:lineRule="auto"/>
              <w:rPr>
                <w:ins w:id="1181" w:author="Bronislav Chramcov" w:date="2018-11-05T23:15:00Z"/>
                <w:rFonts w:asciiTheme="minorHAnsi" w:hAnsiTheme="minorHAnsi" w:cstheme="minorHAnsi"/>
                <w:sz w:val="18"/>
                <w:szCs w:val="18"/>
                <w:rPrChange w:id="1182" w:author="Bronislav Chramcov" w:date="2018-11-15T15:23:00Z">
                  <w:rPr>
                    <w:ins w:id="1183" w:author="Bronislav Chramcov" w:date="2018-11-05T23:15:00Z"/>
                    <w:rFonts w:asciiTheme="minorHAnsi" w:hAnsiTheme="minorHAnsi"/>
                    <w:sz w:val="20"/>
                    <w:szCs w:val="20"/>
                  </w:rPr>
                </w:rPrChange>
              </w:rPr>
              <w:pPrChange w:id="1184" w:author="Bronislav Chramcov" w:date="2018-11-15T15:21:00Z">
                <w:pPr/>
              </w:pPrChange>
            </w:pPr>
            <w:ins w:id="1185" w:author="Bronislav Chramcov" w:date="2018-11-05T23:15:00Z">
              <w:r w:rsidRPr="009472DB">
                <w:rPr>
                  <w:rFonts w:asciiTheme="minorHAnsi" w:hAnsiTheme="minorHAnsi" w:cstheme="minorHAnsi"/>
                  <w:sz w:val="18"/>
                  <w:szCs w:val="18"/>
                  <w:rPrChange w:id="1186" w:author="Bronislav Chramcov" w:date="2018-11-15T15:23:00Z">
                    <w:rPr>
                      <w:rFonts w:asciiTheme="minorHAnsi" w:hAnsiTheme="minorHAnsi"/>
                      <w:sz w:val="20"/>
                      <w:szCs w:val="20"/>
                    </w:rPr>
                  </w:rPrChange>
                </w:rPr>
                <w:fldChar w:fldCharType="begin"/>
              </w:r>
              <w:r w:rsidRPr="009472DB">
                <w:rPr>
                  <w:rFonts w:asciiTheme="minorHAnsi" w:hAnsiTheme="minorHAnsi" w:cstheme="minorHAnsi"/>
                  <w:sz w:val="18"/>
                  <w:szCs w:val="18"/>
                  <w:rPrChange w:id="1187" w:author="Bronislav Chramcov" w:date="2018-11-15T15:23:00Z">
                    <w:rPr>
                      <w:rFonts w:asciiTheme="minorHAnsi" w:hAnsiTheme="minorHAnsi"/>
                      <w:sz w:val="20"/>
                      <w:szCs w:val="20"/>
                    </w:rPr>
                  </w:rPrChange>
                </w:rPr>
                <w:instrText xml:space="preserve"> HYPERLINK "https://www.rvvi.cz/cep?s=jednoduche-vyhledavani&amp;ss=detail&amp;n=0&amp;h=LO1303" </w:instrText>
              </w:r>
              <w:r w:rsidRPr="009472DB">
                <w:rPr>
                  <w:rFonts w:asciiTheme="minorHAnsi" w:hAnsiTheme="minorHAnsi" w:cstheme="minorHAnsi"/>
                  <w:sz w:val="18"/>
                  <w:szCs w:val="18"/>
                  <w:rPrChange w:id="1188" w:author="Bronislav Chramcov" w:date="2018-11-15T15:23:00Z">
                    <w:rPr>
                      <w:rFonts w:asciiTheme="minorHAnsi" w:hAnsiTheme="minorHAnsi"/>
                      <w:sz w:val="20"/>
                      <w:szCs w:val="20"/>
                    </w:rPr>
                  </w:rPrChange>
                </w:rPr>
                <w:fldChar w:fldCharType="separate"/>
              </w:r>
              <w:r w:rsidRPr="009472DB">
                <w:rPr>
                  <w:rFonts w:asciiTheme="minorHAnsi" w:hAnsiTheme="minorHAnsi" w:cstheme="minorHAnsi"/>
                  <w:sz w:val="18"/>
                  <w:szCs w:val="18"/>
                  <w:rPrChange w:id="1189" w:author="Bronislav Chramcov" w:date="2018-11-15T15:23:00Z">
                    <w:rPr>
                      <w:rFonts w:asciiTheme="minorHAnsi" w:hAnsiTheme="minorHAnsi"/>
                      <w:sz w:val="20"/>
                      <w:szCs w:val="20"/>
                    </w:rPr>
                  </w:rPrChange>
                </w:rPr>
                <w:t>Podpora udržitelnosti a rozvoje Centra bezpečnostních, informačních a pokročilých technologií</w:t>
              </w:r>
              <w:r w:rsidRPr="009472DB">
                <w:rPr>
                  <w:rFonts w:asciiTheme="minorHAnsi" w:hAnsiTheme="minorHAnsi" w:cstheme="minorHAnsi"/>
                  <w:sz w:val="18"/>
                  <w:szCs w:val="18"/>
                  <w:rPrChange w:id="1190" w:author="Bronislav Chramcov" w:date="2018-11-15T15:23:00Z">
                    <w:rPr>
                      <w:rFonts w:asciiTheme="minorHAnsi" w:hAnsiTheme="minorHAnsi"/>
                      <w:sz w:val="20"/>
                      <w:szCs w:val="20"/>
                    </w:rPr>
                  </w:rPrChange>
                </w:rPr>
                <w:fldChar w:fldCharType="end"/>
              </w:r>
              <w:r w:rsidRPr="009472DB">
                <w:rPr>
                  <w:rFonts w:asciiTheme="minorHAnsi" w:hAnsiTheme="minorHAnsi" w:cstheme="minorHAnsi"/>
                  <w:sz w:val="18"/>
                  <w:szCs w:val="18"/>
                  <w:rPrChange w:id="1191" w:author="Bronislav Chramcov" w:date="2018-11-15T15:23:00Z">
                    <w:rPr>
                      <w:rFonts w:asciiTheme="minorHAnsi" w:hAnsiTheme="minorHAnsi"/>
                      <w:sz w:val="20"/>
                      <w:szCs w:val="20"/>
                    </w:rPr>
                  </w:rPrChange>
                </w:rPr>
                <w:t xml:space="preserve"> </w:t>
              </w:r>
            </w:ins>
          </w:p>
          <w:p w14:paraId="28203A0B" w14:textId="77777777" w:rsidR="00AE7F34" w:rsidRPr="009472DB" w:rsidRDefault="00AE7F34">
            <w:pPr>
              <w:spacing w:line="216" w:lineRule="auto"/>
              <w:rPr>
                <w:ins w:id="1192" w:author="Bronislav Chramcov" w:date="2018-11-05T23:15:00Z"/>
                <w:rFonts w:asciiTheme="minorHAnsi" w:hAnsiTheme="minorHAnsi" w:cstheme="minorHAnsi"/>
                <w:sz w:val="18"/>
                <w:szCs w:val="18"/>
                <w:rPrChange w:id="1193" w:author="Bronislav Chramcov" w:date="2018-11-15T15:23:00Z">
                  <w:rPr>
                    <w:ins w:id="1194" w:author="Bronislav Chramcov" w:date="2018-11-05T23:15:00Z"/>
                    <w:rFonts w:asciiTheme="minorHAnsi" w:hAnsiTheme="minorHAnsi"/>
                    <w:sz w:val="20"/>
                    <w:szCs w:val="20"/>
                  </w:rPr>
                </w:rPrChange>
              </w:rPr>
              <w:pPrChange w:id="1195" w:author="Bronislav Chramcov" w:date="2018-11-15T15:21:00Z">
                <w:pPr/>
              </w:pPrChange>
            </w:pPr>
            <w:ins w:id="1196" w:author="Bronislav Chramcov" w:date="2018-11-05T23:15:00Z">
              <w:r w:rsidRPr="009472DB">
                <w:rPr>
                  <w:rFonts w:asciiTheme="minorHAnsi" w:hAnsiTheme="minorHAnsi" w:cstheme="minorHAnsi"/>
                  <w:sz w:val="18"/>
                  <w:szCs w:val="18"/>
                  <w:rPrChange w:id="1197" w:author="Bronislav Chramcov" w:date="2018-11-15T15:23:00Z">
                    <w:rPr>
                      <w:rFonts w:asciiTheme="minorHAnsi" w:hAnsiTheme="minorHAnsi"/>
                      <w:sz w:val="20"/>
                      <w:szCs w:val="20"/>
                    </w:rPr>
                  </w:rPrChange>
                </w:rPr>
                <w:t>(reg. č. VG20112014067)</w:t>
              </w:r>
            </w:ins>
          </w:p>
        </w:tc>
        <w:tc>
          <w:tcPr>
            <w:tcW w:w="1559" w:type="dxa"/>
          </w:tcPr>
          <w:p w14:paraId="775F8A30" w14:textId="77777777" w:rsidR="00AE7F34" w:rsidRPr="009472DB" w:rsidRDefault="00AE7F34">
            <w:pPr>
              <w:spacing w:line="216" w:lineRule="auto"/>
              <w:jc w:val="center"/>
              <w:rPr>
                <w:ins w:id="1198" w:author="Bronislav Chramcov" w:date="2018-11-05T23:15:00Z"/>
                <w:rFonts w:asciiTheme="minorHAnsi" w:hAnsiTheme="minorHAnsi" w:cstheme="minorHAnsi"/>
                <w:sz w:val="18"/>
                <w:szCs w:val="18"/>
                <w:rPrChange w:id="1199" w:author="Bronislav Chramcov" w:date="2018-11-15T15:23:00Z">
                  <w:rPr>
                    <w:ins w:id="1200" w:author="Bronislav Chramcov" w:date="2018-11-05T23:15:00Z"/>
                    <w:rFonts w:asciiTheme="minorHAnsi" w:hAnsiTheme="minorHAnsi"/>
                    <w:sz w:val="20"/>
                    <w:szCs w:val="20"/>
                  </w:rPr>
                </w:rPrChange>
              </w:rPr>
              <w:pPrChange w:id="1201" w:author="Bronislav Chramcov" w:date="2018-11-15T15:21:00Z">
                <w:pPr>
                  <w:jc w:val="center"/>
                </w:pPr>
              </w:pPrChange>
            </w:pPr>
            <w:ins w:id="1202" w:author="Bronislav Chramcov" w:date="2018-11-05T23:15:00Z">
              <w:r w:rsidRPr="009472DB">
                <w:rPr>
                  <w:rFonts w:asciiTheme="minorHAnsi" w:hAnsiTheme="minorHAnsi" w:cstheme="minorHAnsi"/>
                  <w:sz w:val="18"/>
                  <w:szCs w:val="18"/>
                  <w:rPrChange w:id="1203" w:author="Bronislav Chramcov" w:date="2018-11-15T15:23:00Z">
                    <w:rPr>
                      <w:rFonts w:asciiTheme="minorHAnsi" w:hAnsiTheme="minorHAnsi"/>
                      <w:sz w:val="20"/>
                      <w:szCs w:val="20"/>
                    </w:rPr>
                  </w:rPrChange>
                </w:rPr>
                <w:t>C</w:t>
              </w:r>
            </w:ins>
          </w:p>
          <w:p w14:paraId="27455D9B" w14:textId="77777777" w:rsidR="00AE7F34" w:rsidRPr="009472DB" w:rsidRDefault="00AE7F34">
            <w:pPr>
              <w:spacing w:line="216" w:lineRule="auto"/>
              <w:jc w:val="center"/>
              <w:rPr>
                <w:ins w:id="1204" w:author="Bronislav Chramcov" w:date="2018-11-05T23:15:00Z"/>
                <w:rFonts w:asciiTheme="minorHAnsi" w:hAnsiTheme="minorHAnsi" w:cstheme="minorHAnsi"/>
                <w:sz w:val="18"/>
                <w:szCs w:val="18"/>
                <w:rPrChange w:id="1205" w:author="Bronislav Chramcov" w:date="2018-11-15T15:23:00Z">
                  <w:rPr>
                    <w:ins w:id="1206" w:author="Bronislav Chramcov" w:date="2018-11-05T23:15:00Z"/>
                    <w:rFonts w:asciiTheme="minorHAnsi" w:hAnsiTheme="minorHAnsi"/>
                    <w:sz w:val="20"/>
                    <w:szCs w:val="20"/>
                  </w:rPr>
                </w:rPrChange>
              </w:rPr>
              <w:pPrChange w:id="1207" w:author="Bronislav Chramcov" w:date="2018-11-15T15:21:00Z">
                <w:pPr>
                  <w:jc w:val="center"/>
                </w:pPr>
              </w:pPrChange>
            </w:pPr>
            <w:ins w:id="1208" w:author="Bronislav Chramcov" w:date="2018-11-05T23:15:00Z">
              <w:r w:rsidRPr="009472DB">
                <w:rPr>
                  <w:rFonts w:asciiTheme="minorHAnsi" w:hAnsiTheme="minorHAnsi" w:cstheme="minorHAnsi"/>
                  <w:sz w:val="18"/>
                  <w:szCs w:val="18"/>
                  <w:rPrChange w:id="1209" w:author="Bronislav Chramcov" w:date="2018-11-15T15:23:00Z">
                    <w:rPr>
                      <w:rFonts w:asciiTheme="minorHAnsi" w:hAnsiTheme="minorHAnsi"/>
                      <w:sz w:val="20"/>
                      <w:szCs w:val="20"/>
                    </w:rPr>
                  </w:rPrChange>
                </w:rPr>
                <w:t>MŠMT</w:t>
              </w:r>
            </w:ins>
          </w:p>
        </w:tc>
        <w:tc>
          <w:tcPr>
            <w:tcW w:w="1134" w:type="dxa"/>
          </w:tcPr>
          <w:p w14:paraId="2B24DB0D" w14:textId="77777777" w:rsidR="00AE7F34" w:rsidRPr="009472DB" w:rsidRDefault="00AE7F34">
            <w:pPr>
              <w:spacing w:line="216" w:lineRule="auto"/>
              <w:jc w:val="center"/>
              <w:rPr>
                <w:ins w:id="1210" w:author="Bronislav Chramcov" w:date="2018-11-05T23:15:00Z"/>
                <w:rFonts w:asciiTheme="minorHAnsi" w:hAnsiTheme="minorHAnsi" w:cstheme="minorHAnsi"/>
                <w:sz w:val="18"/>
                <w:szCs w:val="18"/>
                <w:rPrChange w:id="1211" w:author="Bronislav Chramcov" w:date="2018-11-15T15:23:00Z">
                  <w:rPr>
                    <w:ins w:id="1212" w:author="Bronislav Chramcov" w:date="2018-11-05T23:15:00Z"/>
                    <w:rFonts w:asciiTheme="minorHAnsi" w:hAnsiTheme="minorHAnsi"/>
                    <w:sz w:val="20"/>
                    <w:szCs w:val="20"/>
                  </w:rPr>
                </w:rPrChange>
              </w:rPr>
              <w:pPrChange w:id="1213" w:author="Bronislav Chramcov" w:date="2018-11-15T15:21:00Z">
                <w:pPr>
                  <w:jc w:val="center"/>
                </w:pPr>
              </w:pPrChange>
            </w:pPr>
            <w:ins w:id="1214" w:author="Bronislav Chramcov" w:date="2018-11-05T23:15:00Z">
              <w:r w:rsidRPr="009472DB">
                <w:rPr>
                  <w:rFonts w:asciiTheme="minorHAnsi" w:hAnsiTheme="minorHAnsi" w:cstheme="minorHAnsi"/>
                  <w:sz w:val="18"/>
                  <w:szCs w:val="18"/>
                  <w:rPrChange w:id="1215" w:author="Bronislav Chramcov" w:date="2018-11-15T15:23:00Z">
                    <w:rPr>
                      <w:rFonts w:asciiTheme="minorHAnsi" w:hAnsiTheme="minorHAnsi"/>
                      <w:sz w:val="20"/>
                      <w:szCs w:val="20"/>
                    </w:rPr>
                  </w:rPrChange>
                </w:rPr>
                <w:t>2015 - 2019</w:t>
              </w:r>
            </w:ins>
          </w:p>
        </w:tc>
      </w:tr>
      <w:tr w:rsidR="00AE7F34" w:rsidRPr="009472DB" w14:paraId="377E21C0" w14:textId="77777777" w:rsidTr="000C7750">
        <w:trPr>
          <w:trHeight w:val="677"/>
          <w:ins w:id="1216" w:author="Bronislav Chramcov" w:date="2018-11-05T23:15:00Z"/>
        </w:trPr>
        <w:tc>
          <w:tcPr>
            <w:tcW w:w="1843" w:type="dxa"/>
          </w:tcPr>
          <w:p w14:paraId="1AB1A8C6" w14:textId="77777777" w:rsidR="00AE7F34" w:rsidRPr="009472DB" w:rsidRDefault="00AE7F34">
            <w:pPr>
              <w:spacing w:line="216" w:lineRule="auto"/>
              <w:rPr>
                <w:ins w:id="1217" w:author="Bronislav Chramcov" w:date="2018-11-05T23:15:00Z"/>
                <w:rFonts w:asciiTheme="minorHAnsi" w:hAnsiTheme="minorHAnsi" w:cstheme="minorHAnsi"/>
                <w:sz w:val="18"/>
                <w:szCs w:val="18"/>
                <w:rPrChange w:id="1218" w:author="Bronislav Chramcov" w:date="2018-11-15T15:23:00Z">
                  <w:rPr>
                    <w:ins w:id="1219" w:author="Bronislav Chramcov" w:date="2018-11-05T23:15:00Z"/>
                    <w:rFonts w:asciiTheme="minorHAnsi" w:hAnsiTheme="minorHAnsi"/>
                    <w:sz w:val="20"/>
                    <w:szCs w:val="20"/>
                  </w:rPr>
                </w:rPrChange>
              </w:rPr>
              <w:pPrChange w:id="1220" w:author="Bronislav Chramcov" w:date="2018-11-15T15:21:00Z">
                <w:pPr/>
              </w:pPrChange>
            </w:pPr>
            <w:ins w:id="1221" w:author="Bronislav Chramcov" w:date="2018-11-05T23:15:00Z">
              <w:r w:rsidRPr="009472DB">
                <w:rPr>
                  <w:rFonts w:asciiTheme="minorHAnsi" w:hAnsiTheme="minorHAnsi" w:cstheme="minorHAnsi"/>
                  <w:sz w:val="18"/>
                  <w:szCs w:val="18"/>
                  <w:rPrChange w:id="1222" w:author="Bronislav Chramcov" w:date="2018-11-15T15:23:00Z">
                    <w:rPr>
                      <w:rFonts w:asciiTheme="minorHAnsi" w:hAnsiTheme="minorHAnsi"/>
                      <w:sz w:val="20"/>
                      <w:szCs w:val="20"/>
                    </w:rPr>
                  </w:rPrChange>
                </w:rPr>
                <w:t>prof. Ing. Vladimír Vašek, CSc.</w:t>
              </w:r>
            </w:ins>
          </w:p>
        </w:tc>
        <w:tc>
          <w:tcPr>
            <w:tcW w:w="4394" w:type="dxa"/>
          </w:tcPr>
          <w:p w14:paraId="2CA477AB" w14:textId="77777777" w:rsidR="00AE7F34" w:rsidRPr="009472DB" w:rsidRDefault="00AE7F34">
            <w:pPr>
              <w:spacing w:line="216" w:lineRule="auto"/>
              <w:rPr>
                <w:ins w:id="1223" w:author="Bronislav Chramcov" w:date="2018-11-05T23:15:00Z"/>
                <w:rFonts w:asciiTheme="minorHAnsi" w:hAnsiTheme="minorHAnsi" w:cstheme="minorHAnsi"/>
                <w:sz w:val="18"/>
                <w:szCs w:val="18"/>
                <w:rPrChange w:id="1224" w:author="Bronislav Chramcov" w:date="2018-11-15T15:23:00Z">
                  <w:rPr>
                    <w:ins w:id="1225" w:author="Bronislav Chramcov" w:date="2018-11-05T23:15:00Z"/>
                    <w:rFonts w:asciiTheme="minorHAnsi" w:hAnsiTheme="minorHAnsi"/>
                    <w:sz w:val="20"/>
                    <w:szCs w:val="20"/>
                  </w:rPr>
                </w:rPrChange>
              </w:rPr>
              <w:pPrChange w:id="1226" w:author="Bronislav Chramcov" w:date="2018-11-15T15:21:00Z">
                <w:pPr/>
              </w:pPrChange>
            </w:pPr>
            <w:ins w:id="1227" w:author="Bronislav Chramcov" w:date="2018-11-05T23:15:00Z">
              <w:r w:rsidRPr="009472DB">
                <w:rPr>
                  <w:rFonts w:asciiTheme="minorHAnsi" w:hAnsiTheme="minorHAnsi" w:cstheme="minorHAnsi"/>
                  <w:sz w:val="18"/>
                  <w:szCs w:val="18"/>
                  <w:rPrChange w:id="1228" w:author="Bronislav Chramcov" w:date="2018-11-15T15:23:00Z">
                    <w:rPr>
                      <w:rFonts w:asciiTheme="minorHAnsi" w:hAnsiTheme="minorHAnsi"/>
                      <w:sz w:val="20"/>
                      <w:szCs w:val="20"/>
                    </w:rPr>
                  </w:rPrChange>
                </w:rPr>
                <w:t>Centrum bezpečnostních, informačních a pokročilých technologií (CEBIA-Tech) (reg. č. ED2.1.00/03.0089)</w:t>
              </w:r>
            </w:ins>
          </w:p>
        </w:tc>
        <w:tc>
          <w:tcPr>
            <w:tcW w:w="1559" w:type="dxa"/>
          </w:tcPr>
          <w:p w14:paraId="3C8F9664" w14:textId="77777777" w:rsidR="00AE7F34" w:rsidRPr="009472DB" w:rsidRDefault="00AE7F34">
            <w:pPr>
              <w:spacing w:line="216" w:lineRule="auto"/>
              <w:jc w:val="center"/>
              <w:rPr>
                <w:ins w:id="1229" w:author="Bronislav Chramcov" w:date="2018-11-05T23:15:00Z"/>
                <w:rFonts w:asciiTheme="minorHAnsi" w:hAnsiTheme="minorHAnsi" w:cstheme="minorHAnsi"/>
                <w:sz w:val="18"/>
                <w:szCs w:val="18"/>
                <w:rPrChange w:id="1230" w:author="Bronislav Chramcov" w:date="2018-11-15T15:23:00Z">
                  <w:rPr>
                    <w:ins w:id="1231" w:author="Bronislav Chramcov" w:date="2018-11-05T23:15:00Z"/>
                    <w:rFonts w:asciiTheme="minorHAnsi" w:hAnsiTheme="minorHAnsi"/>
                    <w:sz w:val="20"/>
                    <w:szCs w:val="20"/>
                  </w:rPr>
                </w:rPrChange>
              </w:rPr>
              <w:pPrChange w:id="1232" w:author="Bronislav Chramcov" w:date="2018-11-15T15:21:00Z">
                <w:pPr>
                  <w:jc w:val="center"/>
                </w:pPr>
              </w:pPrChange>
            </w:pPr>
            <w:ins w:id="1233" w:author="Bronislav Chramcov" w:date="2018-11-05T23:15:00Z">
              <w:r w:rsidRPr="009472DB">
                <w:rPr>
                  <w:rFonts w:asciiTheme="minorHAnsi" w:hAnsiTheme="minorHAnsi" w:cstheme="minorHAnsi"/>
                  <w:sz w:val="18"/>
                  <w:szCs w:val="18"/>
                  <w:rPrChange w:id="1234" w:author="Bronislav Chramcov" w:date="2018-11-15T15:23:00Z">
                    <w:rPr>
                      <w:rFonts w:asciiTheme="minorHAnsi" w:hAnsiTheme="minorHAnsi"/>
                      <w:sz w:val="20"/>
                      <w:szCs w:val="20"/>
                    </w:rPr>
                  </w:rPrChange>
                </w:rPr>
                <w:t>C</w:t>
              </w:r>
            </w:ins>
          </w:p>
          <w:p w14:paraId="6B8947CD" w14:textId="77777777" w:rsidR="00AE7F34" w:rsidRPr="009472DB" w:rsidRDefault="00AE7F34">
            <w:pPr>
              <w:spacing w:line="216" w:lineRule="auto"/>
              <w:jc w:val="center"/>
              <w:rPr>
                <w:ins w:id="1235" w:author="Bronislav Chramcov" w:date="2018-11-05T23:15:00Z"/>
                <w:rFonts w:asciiTheme="minorHAnsi" w:hAnsiTheme="minorHAnsi" w:cstheme="minorHAnsi"/>
                <w:sz w:val="18"/>
                <w:szCs w:val="18"/>
                <w:rPrChange w:id="1236" w:author="Bronislav Chramcov" w:date="2018-11-15T15:23:00Z">
                  <w:rPr>
                    <w:ins w:id="1237" w:author="Bronislav Chramcov" w:date="2018-11-05T23:15:00Z"/>
                    <w:rFonts w:asciiTheme="minorHAnsi" w:hAnsiTheme="minorHAnsi"/>
                    <w:sz w:val="20"/>
                    <w:szCs w:val="20"/>
                  </w:rPr>
                </w:rPrChange>
              </w:rPr>
              <w:pPrChange w:id="1238" w:author="Bronislav Chramcov" w:date="2018-11-15T15:21:00Z">
                <w:pPr>
                  <w:jc w:val="center"/>
                </w:pPr>
              </w:pPrChange>
            </w:pPr>
            <w:ins w:id="1239" w:author="Bronislav Chramcov" w:date="2018-11-05T23:15:00Z">
              <w:r w:rsidRPr="009472DB">
                <w:rPr>
                  <w:rFonts w:asciiTheme="minorHAnsi" w:hAnsiTheme="minorHAnsi" w:cstheme="minorHAnsi"/>
                  <w:sz w:val="18"/>
                  <w:szCs w:val="18"/>
                  <w:rPrChange w:id="1240" w:author="Bronislav Chramcov" w:date="2018-11-15T15:23:00Z">
                    <w:rPr>
                      <w:rFonts w:asciiTheme="minorHAnsi" w:hAnsiTheme="minorHAnsi"/>
                      <w:sz w:val="20"/>
                      <w:szCs w:val="20"/>
                    </w:rPr>
                  </w:rPrChange>
                </w:rPr>
                <w:t>MŠMT</w:t>
              </w:r>
            </w:ins>
          </w:p>
        </w:tc>
        <w:tc>
          <w:tcPr>
            <w:tcW w:w="1134" w:type="dxa"/>
          </w:tcPr>
          <w:p w14:paraId="0C947CA3" w14:textId="77777777" w:rsidR="00AE7F34" w:rsidRPr="009472DB" w:rsidRDefault="00AE7F34">
            <w:pPr>
              <w:spacing w:line="216" w:lineRule="auto"/>
              <w:jc w:val="center"/>
              <w:rPr>
                <w:ins w:id="1241" w:author="Bronislav Chramcov" w:date="2018-11-05T23:15:00Z"/>
                <w:rFonts w:asciiTheme="minorHAnsi" w:hAnsiTheme="minorHAnsi" w:cstheme="minorHAnsi"/>
                <w:sz w:val="18"/>
                <w:szCs w:val="18"/>
                <w:rPrChange w:id="1242" w:author="Bronislav Chramcov" w:date="2018-11-15T15:23:00Z">
                  <w:rPr>
                    <w:ins w:id="1243" w:author="Bronislav Chramcov" w:date="2018-11-05T23:15:00Z"/>
                    <w:rFonts w:asciiTheme="minorHAnsi" w:hAnsiTheme="minorHAnsi"/>
                    <w:sz w:val="20"/>
                    <w:szCs w:val="20"/>
                  </w:rPr>
                </w:rPrChange>
              </w:rPr>
              <w:pPrChange w:id="1244" w:author="Bronislav Chramcov" w:date="2018-11-15T15:21:00Z">
                <w:pPr>
                  <w:jc w:val="center"/>
                </w:pPr>
              </w:pPrChange>
            </w:pPr>
            <w:ins w:id="1245" w:author="Bronislav Chramcov" w:date="2018-11-05T23:15:00Z">
              <w:r w:rsidRPr="009472DB">
                <w:rPr>
                  <w:rFonts w:asciiTheme="minorHAnsi" w:hAnsiTheme="minorHAnsi" w:cstheme="minorHAnsi"/>
                  <w:sz w:val="18"/>
                  <w:szCs w:val="18"/>
                  <w:rPrChange w:id="1246" w:author="Bronislav Chramcov" w:date="2018-11-15T15:23:00Z">
                    <w:rPr>
                      <w:rFonts w:asciiTheme="minorHAnsi" w:hAnsiTheme="minorHAnsi"/>
                      <w:sz w:val="20"/>
                      <w:szCs w:val="20"/>
                    </w:rPr>
                  </w:rPrChange>
                </w:rPr>
                <w:t>2011 - 2014</w:t>
              </w:r>
            </w:ins>
          </w:p>
        </w:tc>
      </w:tr>
    </w:tbl>
    <w:p w14:paraId="7CE1A6DA" w14:textId="77777777" w:rsidR="00AE7F34" w:rsidRDefault="00AE7F34" w:rsidP="00AE7F34">
      <w:pPr>
        <w:pStyle w:val="Default"/>
        <w:rPr>
          <w:ins w:id="1247" w:author="Bronislav Chramcov" w:date="2018-11-05T23:15:00Z"/>
        </w:rPr>
      </w:pPr>
    </w:p>
    <w:p w14:paraId="09159883" w14:textId="10551920" w:rsidR="00AD6C35" w:rsidRPr="003A3197" w:rsidRDefault="00AD6C35" w:rsidP="003A3197">
      <w:pPr>
        <w:pStyle w:val="Default"/>
      </w:pPr>
      <w:r w:rsidRPr="003A3197">
        <w:t xml:space="preserve">Součástí Fakulty aplikované informatiky je </w:t>
      </w:r>
      <w:r w:rsidR="00C279E5" w:rsidRPr="003A3197">
        <w:t xml:space="preserve">i </w:t>
      </w:r>
      <w:r w:rsidRPr="003A3197">
        <w:t xml:space="preserve">Regionální výzkumné centrum CEBIA-Tech, které bylo vybudováno v rámci evropského Operačního programu VaVpI. Toto Centrum disponuje novými laboratořemi vybavenými </w:t>
      </w:r>
      <w:r w:rsidR="00951316" w:rsidRPr="003A3197">
        <w:t xml:space="preserve">moderními </w:t>
      </w:r>
      <w:r w:rsidRPr="003A3197">
        <w:t xml:space="preserve">stroji, přístroji a zařízeními </w:t>
      </w:r>
      <w:r w:rsidR="00C279E5" w:rsidRPr="003A3197">
        <w:t>a jeho a</w:t>
      </w:r>
      <w:r w:rsidR="0034503E" w:rsidRPr="003A3197">
        <w:t xml:space="preserve">ktivity </w:t>
      </w:r>
      <w:r w:rsidR="00C279E5" w:rsidRPr="003A3197">
        <w:t xml:space="preserve">jsou mimo jiné orientovány i do oblastí přímo související se zaměřeními studijního programu. Toto </w:t>
      </w:r>
      <w:r w:rsidR="0034503E" w:rsidRPr="003A3197">
        <w:t>výzkumné centr</w:t>
      </w:r>
      <w:r w:rsidR="00C279E5" w:rsidRPr="003A3197">
        <w:t>um</w:t>
      </w:r>
      <w:r w:rsidR="0034503E" w:rsidRPr="003A3197">
        <w:t xml:space="preserve"> </w:t>
      </w:r>
      <w:r w:rsidR="00C279E5" w:rsidRPr="003A3197">
        <w:t xml:space="preserve">významně podporuje tvůrčí činnost fakulty. </w:t>
      </w:r>
    </w:p>
    <w:p w14:paraId="53D16EB4" w14:textId="17DE113F" w:rsidR="008B6EAA" w:rsidRPr="003A3197" w:rsidRDefault="00AE6AFB" w:rsidP="003A3197">
      <w:pPr>
        <w:pStyle w:val="Default"/>
      </w:pPr>
      <w:r w:rsidRPr="003A3197">
        <w:t xml:space="preserve">Zapojení </w:t>
      </w:r>
      <w:r w:rsidR="00AD6C35" w:rsidRPr="003A3197">
        <w:t xml:space="preserve">akademických pracovníků Fakulty aplikované informatiky do tvůrčích činností je </w:t>
      </w:r>
      <w:r w:rsidRPr="003A3197">
        <w:t>zřejmé z Centrální evidence projektů</w:t>
      </w:r>
      <w:r w:rsidR="005360DC" w:rsidRPr="000745B7">
        <w:rPr>
          <w:vertAlign w:val="superscript"/>
        </w:rPr>
        <w:footnoteReference w:id="26"/>
      </w:r>
      <w:r w:rsidR="005360DC" w:rsidRPr="003A3197">
        <w:t xml:space="preserve"> </w:t>
      </w:r>
      <w:r w:rsidRPr="003A3197">
        <w:t>a průběžně z Výročních zpráv fakulty</w:t>
      </w:r>
      <w:r w:rsidR="005360DC" w:rsidRPr="000745B7">
        <w:rPr>
          <w:vertAlign w:val="superscript"/>
        </w:rPr>
        <w:footnoteReference w:id="27"/>
      </w:r>
      <w:r w:rsidR="005360DC" w:rsidRPr="003A3197">
        <w:t xml:space="preserve"> </w:t>
      </w:r>
      <w:r w:rsidRPr="003A3197">
        <w:t>a Výročních zpráv UTB</w:t>
      </w:r>
      <w:r w:rsidR="00A555A5" w:rsidRPr="000745B7">
        <w:rPr>
          <w:vertAlign w:val="superscript"/>
        </w:rPr>
        <w:footnoteReference w:id="28"/>
      </w:r>
      <w:r w:rsidRPr="003A3197">
        <w:t xml:space="preserve">. </w:t>
      </w:r>
      <w:r w:rsidR="00951316" w:rsidRPr="003A3197">
        <w:t xml:space="preserve">Při řešení projektů, zejména rezortních jsou </w:t>
      </w:r>
      <w:r w:rsidR="00002C6E" w:rsidRPr="003A3197">
        <w:t xml:space="preserve">v omezené míře </w:t>
      </w:r>
      <w:r w:rsidR="00951316" w:rsidRPr="003A3197">
        <w:t xml:space="preserve">zapojování do tvůrčí činnosti studenti </w:t>
      </w:r>
      <w:r w:rsidR="00F81BB8" w:rsidRPr="003A3197">
        <w:t xml:space="preserve">zpravidla </w:t>
      </w:r>
      <w:r w:rsidR="00951316" w:rsidRPr="003A3197">
        <w:t>prezenční formy studia.</w:t>
      </w:r>
      <w:r w:rsidR="008B6EAA" w:rsidRPr="003A3197">
        <w:t xml:space="preserve"> </w:t>
      </w:r>
    </w:p>
    <w:p w14:paraId="53F4E54E" w14:textId="2F8A8F72" w:rsidR="00002C6E" w:rsidRPr="003A3197" w:rsidRDefault="003477B8" w:rsidP="00EE26F3">
      <w:pPr>
        <w:pStyle w:val="Nadpis3"/>
      </w:pPr>
      <w:bookmarkStart w:id="1250" w:name="_Toc523735489"/>
      <w:r w:rsidRPr="003A3197">
        <w:t xml:space="preserve">Standard 2.3: </w:t>
      </w:r>
      <w:r w:rsidR="001451D7" w:rsidRPr="003A3197">
        <w:t>Mezinárodní rozměr studijního programu</w:t>
      </w:r>
      <w:bookmarkEnd w:id="1250"/>
    </w:p>
    <w:p w14:paraId="49544028" w14:textId="6C96E3D7" w:rsidR="00B56D15" w:rsidRPr="003A3197" w:rsidRDefault="00B56D15">
      <w:pPr>
        <w:pStyle w:val="Default"/>
        <w:rPr>
          <w:rFonts w:cs="Times New Roman"/>
        </w:rPr>
      </w:pPr>
      <w:r w:rsidRPr="003A3197">
        <w:t xml:space="preserve">Internacionalizace studijních programů je jedním z prioritních cílů Fakulty aplikované informatiky Univerzity Tomáše Bati ve Zlíně. </w:t>
      </w:r>
      <w:r w:rsidRPr="003A3197">
        <w:rPr>
          <w:rFonts w:cs="Times New Roman"/>
        </w:rPr>
        <w:t xml:space="preserve">Je v souladu se strategií určenou Dlouhodobým záměrem UTB </w:t>
      </w:r>
      <w:r w:rsidR="00C94A38" w:rsidRPr="003A3197">
        <w:rPr>
          <w:rFonts w:cs="Times New Roman"/>
        </w:rPr>
        <w:t xml:space="preserve">ve </w:t>
      </w:r>
      <w:r w:rsidR="003E575F" w:rsidRPr="003A3197">
        <w:rPr>
          <w:rFonts w:cs="Times New Roman"/>
        </w:rPr>
        <w:t xml:space="preserve">Zlíně </w:t>
      </w:r>
      <w:r w:rsidR="00C94A38" w:rsidRPr="003A3197">
        <w:rPr>
          <w:rFonts w:cs="Times New Roman"/>
        </w:rPr>
        <w:t xml:space="preserve">na období </w:t>
      </w:r>
      <w:r w:rsidRPr="003A3197">
        <w:rPr>
          <w:rFonts w:cs="Times New Roman"/>
        </w:rPr>
        <w:t>2016-2020</w:t>
      </w:r>
      <w:r w:rsidRPr="003A3197">
        <w:t xml:space="preserve">. Hlavním cílem internacionalizace </w:t>
      </w:r>
      <w:r w:rsidR="00C94A38" w:rsidRPr="003A3197">
        <w:t>studijních programů je trvalé</w:t>
      </w:r>
      <w:r w:rsidRPr="003A3197">
        <w:t xml:space="preserve"> navyšov</w:t>
      </w:r>
      <w:r w:rsidR="00C94A38" w:rsidRPr="003A3197">
        <w:t>ání</w:t>
      </w:r>
      <w:r w:rsidRPr="003A3197">
        <w:t xml:space="preserve"> počt</w:t>
      </w:r>
      <w:r w:rsidR="00C94A38" w:rsidRPr="003A3197">
        <w:t>u</w:t>
      </w:r>
      <w:r w:rsidRPr="003A3197">
        <w:t xml:space="preserve"> studentů bakalářských a magisterských studijních programů, kteří absolvují během svého studia</w:t>
      </w:r>
      <w:r w:rsidRPr="003A3197">
        <w:rPr>
          <w:rFonts w:cs="Times New Roman"/>
        </w:rPr>
        <w:t xml:space="preserve"> zahraniční studijní nebo odbornou praktickou stáž. </w:t>
      </w:r>
    </w:p>
    <w:p w14:paraId="402E0ABC" w14:textId="2BB19C0B" w:rsidR="00B56D15" w:rsidRPr="00616952" w:rsidRDefault="00B56D15">
      <w:pPr>
        <w:pStyle w:val="Default"/>
      </w:pPr>
      <w:r w:rsidRPr="003A3197">
        <w:t xml:space="preserve">Studenti mají možnost vyjíždět </w:t>
      </w:r>
      <w:r w:rsidR="00C94A38" w:rsidRPr="003A3197">
        <w:t xml:space="preserve">na zahraniční univerzity </w:t>
      </w:r>
      <w:r w:rsidRPr="003A3197">
        <w:t xml:space="preserve">zejména v rámci programu Erasmus+. Fakulta aplikované informatiky má uzavřeno 75 bilaterálních smluv se zahraničními univerzitami z téměř všech programových zemí programu </w:t>
      </w:r>
      <w:r w:rsidRPr="00616952">
        <w:t xml:space="preserve">Erasmus+. Všechna zahraniční partnerská pracoviště mají obdobné odborné zaměření jako </w:t>
      </w:r>
      <w:r w:rsidR="00873700" w:rsidRPr="00616952">
        <w:t>F</w:t>
      </w:r>
      <w:r w:rsidRPr="00616952">
        <w:t>akulta</w:t>
      </w:r>
      <w:r w:rsidR="00873700" w:rsidRPr="00616952">
        <w:t xml:space="preserve"> aplikov</w:t>
      </w:r>
      <w:r w:rsidR="003E575F" w:rsidRPr="00616952">
        <w:t>a</w:t>
      </w:r>
      <w:r w:rsidR="00873700" w:rsidRPr="00616952">
        <w:t>né informatiky</w:t>
      </w:r>
      <w:r w:rsidRPr="00616952">
        <w:t>.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415E9DB9" w14:textId="51C57635" w:rsidR="00B56D15" w:rsidRDefault="00B56D15" w:rsidP="00616952">
      <w:pPr>
        <w:pStyle w:val="Default"/>
      </w:pPr>
      <w:r w:rsidRPr="003A3197">
        <w:t>Výjezdy studentů na výukové pobyty i pracovní stáže podléhají výběrovému řízení. Kritéri</w:t>
      </w:r>
      <w:r w:rsidR="00873700" w:rsidRPr="003A3197">
        <w:t>i</w:t>
      </w:r>
      <w:r w:rsidRPr="003A3197">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3A3197">
        <w:t>lušného studijního oboru na FAI</w:t>
      </w:r>
      <w:r w:rsidRPr="003A3197">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36199EB6" w14:textId="77777777" w:rsidR="00616952" w:rsidRDefault="00616952" w:rsidP="00616952">
      <w:pPr>
        <w:pStyle w:val="Default"/>
      </w:pPr>
      <w:r>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1F54BE60" w14:textId="6C223DDD" w:rsidR="00616952" w:rsidRPr="003A3197" w:rsidRDefault="00616952" w:rsidP="00616952">
      <w:pPr>
        <w:pStyle w:val="Default"/>
      </w:pPr>
      <w:r>
        <w:t>Stávající studijní obor Informační technologie je akreditován v jazyce anglickém. Za doby existence tohoto studijního oboru v jazyce anglickém byli ke studiu přijati studenti samoplátci, počet přijatých studentů je relativně nízký. V rámci žádosti o akreditaci nového studijního programu je žádáno i o akreditaci studijního programu v jazyce anglickém se snahou posilovat mezinárodní rozměr studijního programu.</w:t>
      </w:r>
    </w:p>
    <w:p w14:paraId="4C29E88D" w14:textId="1204F004" w:rsidR="00B56D15" w:rsidRPr="003A3197" w:rsidRDefault="00B56D15">
      <w:pPr>
        <w:pStyle w:val="Default"/>
        <w:rPr>
          <w:rFonts w:cstheme="minorBidi"/>
          <w:color w:val="auto"/>
        </w:rPr>
      </w:pPr>
      <w:r w:rsidRPr="003A3197">
        <w:rPr>
          <w:rFonts w:cstheme="minorBidi"/>
          <w:color w:val="auto"/>
        </w:rPr>
        <w:t xml:space="preserve">Podporu má rovněž mezinárodní výměna akademických pracovníků. </w:t>
      </w:r>
      <w:r w:rsidRPr="003A3197">
        <w:t xml:space="preserve">Výukové pobyty přijíždějících akademických pracovníků jsou předem naplánovány v součinnosti s vyučujícími předmětů, do nichž je výuka přijíždějících učitelů zahrnuta tak, aby co nejlépe zapadly do koncepce jednotlivých předmětů.  </w:t>
      </w:r>
      <w:r w:rsidRPr="003A3197">
        <w:rPr>
          <w:rFonts w:cstheme="minorBidi"/>
          <w:color w:val="auto"/>
        </w:rPr>
        <w:t xml:space="preserve">Výjezdy akademických pracovníků FAI podléhají internímu výběrovému řízení. </w:t>
      </w:r>
      <w:r w:rsidRPr="003A3197">
        <w:t xml:space="preserve">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w:t>
      </w:r>
      <w:r w:rsidRPr="003A3197">
        <w:rPr>
          <w:rFonts w:cstheme="minorBidi"/>
          <w:color w:val="auto"/>
        </w:rPr>
        <w:t xml:space="preserve"> </w:t>
      </w:r>
      <w:r w:rsidRPr="003A3197">
        <w:t xml:space="preserve">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w:t>
      </w:r>
      <w:r w:rsidRPr="003A3197">
        <w:rPr>
          <w:rFonts w:cstheme="minorBidi"/>
          <w:color w:val="auto"/>
        </w:rPr>
        <w:t>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8CCB7FB" w14:textId="77777777" w:rsidR="00B56D15" w:rsidRPr="003A3197" w:rsidRDefault="00B56D15">
      <w:pPr>
        <w:pStyle w:val="Default"/>
        <w:rPr>
          <w:rFonts w:cstheme="minorBidi"/>
          <w:color w:val="auto"/>
        </w:rPr>
      </w:pPr>
      <w:r w:rsidRPr="003A3197">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13E271FD" w14:textId="407C9155" w:rsidR="00AA7CBC" w:rsidRPr="003A3197" w:rsidRDefault="00CC42D1">
      <w:pPr>
        <w:pStyle w:val="Nadpis2"/>
      </w:pPr>
      <w:bookmarkStart w:id="1251" w:name="_Toc523735490"/>
      <w:r w:rsidRPr="003A3197">
        <w:t>Profil absolventa a obsah studia</w:t>
      </w:r>
      <w:bookmarkEnd w:id="1251"/>
    </w:p>
    <w:p w14:paraId="192A1778" w14:textId="766F7901" w:rsidR="00BF0265" w:rsidRPr="003A3197" w:rsidRDefault="003477B8" w:rsidP="00EE26F3">
      <w:pPr>
        <w:pStyle w:val="Nadpis3"/>
      </w:pPr>
      <w:bookmarkStart w:id="1252" w:name="_Toc523735491"/>
      <w:r w:rsidRPr="003A3197">
        <w:t xml:space="preserve">Standard 2.4: </w:t>
      </w:r>
      <w:r w:rsidR="00AA7CBC" w:rsidRPr="003A3197">
        <w:t>Soulad získaných odborných znalostí, dovedností a způsobilostí s typem a profilem studijního programu</w:t>
      </w:r>
      <w:bookmarkEnd w:id="1252"/>
      <w:r w:rsidR="00AA7CBC" w:rsidRPr="003A3197">
        <w:t xml:space="preserve"> </w:t>
      </w:r>
      <w:r w:rsidR="00BF0265" w:rsidRPr="003A3197">
        <w:rPr>
          <w:sz w:val="21"/>
          <w:szCs w:val="21"/>
        </w:rPr>
        <w:t xml:space="preserve">        </w:t>
      </w:r>
    </w:p>
    <w:p w14:paraId="42F6F19B" w14:textId="24616B9C" w:rsidR="001122C6" w:rsidRPr="003A3197" w:rsidRDefault="00DA6245" w:rsidP="003A3197">
      <w:pPr>
        <w:pStyle w:val="Default"/>
      </w:pPr>
      <w:r w:rsidRPr="003A3197">
        <w:t xml:space="preserve">Magisterský studijní program </w:t>
      </w:r>
      <w:r w:rsidR="00ED4409" w:rsidRPr="003A3197">
        <w:t>Informační technologie</w:t>
      </w:r>
      <w:r w:rsidRPr="003A3197">
        <w:t xml:space="preserve"> je akademicky zaměřený studijní program, který </w:t>
      </w:r>
      <w:r w:rsidR="0056271C" w:rsidRPr="003A3197">
        <w:t xml:space="preserve">klade </w:t>
      </w:r>
      <w:r w:rsidRPr="003A3197">
        <w:t xml:space="preserve">důraz na </w:t>
      </w:r>
      <w:r w:rsidR="00ED4409" w:rsidRPr="003A3197">
        <w:t>hlubokou profesní odbornost a společenskou uplatnitelnost v průmyslu informačních, komunikačních a bezpečnostních technologiích</w:t>
      </w:r>
      <w:r w:rsidR="0056271C" w:rsidRPr="003A3197">
        <w:t xml:space="preserve">. </w:t>
      </w:r>
      <w:r w:rsidR="00FB2313" w:rsidRPr="003A3197">
        <w:t>V rámci tohoto studijního programu jsou vychováváni odborníci</w:t>
      </w:r>
      <w:r w:rsidR="008C3BC8" w:rsidRPr="003A3197">
        <w:t xml:space="preserve"> disponující</w:t>
      </w:r>
      <w:r w:rsidR="001122C6" w:rsidRPr="003A3197">
        <w:t xml:space="preserve"> znalostmi z oblastí umělé inteligence, </w:t>
      </w:r>
      <w:r w:rsidR="00807FD6" w:rsidRPr="003A3197">
        <w:t xml:space="preserve">kybernetické bezpečnosti, </w:t>
      </w:r>
      <w:r w:rsidR="001122C6" w:rsidRPr="003A3197">
        <w:t xml:space="preserve">mobilních technologií, inteligentních sítí, paralelního programování, matematické statistiky, architektury moderních procesorů a logických obvodů. V oblasti své specializace je </w:t>
      </w:r>
      <w:r w:rsidR="00EE26F3">
        <w:t xml:space="preserve">absolvent </w:t>
      </w:r>
      <w:r w:rsidR="001122C6" w:rsidRPr="003A3197">
        <w:t xml:space="preserve">schopen realizovat softwarová řešení, hodnotit a analyzovat klíčové procesy a aktivně do nich zasahovat v souladu s požadovanými cíli. Absolvent specializace </w:t>
      </w:r>
      <w:r w:rsidR="001122C6" w:rsidRPr="003A3197">
        <w:rPr>
          <w:i/>
        </w:rPr>
        <w:t>Softwarové inženýrství</w:t>
      </w:r>
      <w:r w:rsidR="001122C6" w:rsidRPr="003A3197">
        <w:t xml:space="preserve"> je schopen navrhovat, modelovat, sestavovat a realizovat za pomoci moderních pokročilých metod a technik softwarové projekty. Tato řešení je také schopen posoudit, testovat a po nasazení do produkčního provozu udržovat jejich funkcionality po dobu jejich životního cyklu. Absolvent specializace </w:t>
      </w:r>
      <w:r w:rsidR="001122C6" w:rsidRPr="003A3197">
        <w:rPr>
          <w:i/>
        </w:rPr>
        <w:t>Kybernetická bezpečnost</w:t>
      </w:r>
      <w:r w:rsidR="001122C6" w:rsidRPr="003A3197">
        <w:t xml:space="preserve"> je schopen používat kryptografických metod pro ochranu znalostí a dat, testovat bezpečnost od jednoduchých aplikací po rozsáhlá a systémová řešení, analyzovat škodlivý software, navrhovat, modelovat, testovat, sestavovat a realizovat bezpečná řešení.</w:t>
      </w:r>
    </w:p>
    <w:p w14:paraId="394EE1AF" w14:textId="373C115D" w:rsidR="00880575" w:rsidRPr="003A3197" w:rsidRDefault="00ED7062">
      <w:pPr>
        <w:pStyle w:val="Default"/>
      </w:pPr>
      <w:r w:rsidRPr="003A3197">
        <w:t xml:space="preserve">Předkládaný </w:t>
      </w:r>
      <w:r w:rsidR="00DA6245" w:rsidRPr="003A3197">
        <w:t>studijní p</w:t>
      </w:r>
      <w:r w:rsidRPr="003A3197">
        <w:t>rogram</w:t>
      </w:r>
      <w:r w:rsidR="00DA6245" w:rsidRPr="003A3197">
        <w:t xml:space="preserve"> </w:t>
      </w:r>
      <w:r w:rsidRPr="003A3197">
        <w:t xml:space="preserve">včetně </w:t>
      </w:r>
      <w:r w:rsidR="00DA6245" w:rsidRPr="003A3197">
        <w:t xml:space="preserve">profilu absolventa </w:t>
      </w:r>
      <w:r w:rsidRPr="003A3197">
        <w:t>je plně v souladu s</w:t>
      </w:r>
      <w:r w:rsidR="00DA6245" w:rsidRPr="003A3197">
        <w:t xml:space="preserve"> Dlouhodobým záměrem UTB, který si vytyčil jako jeden z cílů implementaci Národního kvalifikačního rámce terciárního vzdělávání. Podrobněji je profil absolventa studijního programu specifikován v části B - I žádosti o akreditaci.</w:t>
      </w:r>
      <w:r w:rsidR="00BF60B8" w:rsidRPr="003A3197">
        <w:t xml:space="preserve"> </w:t>
      </w:r>
      <w:r w:rsidR="0034551E" w:rsidRPr="003A3197">
        <w:t>Následující tabulk</w:t>
      </w:r>
      <w:r w:rsidR="001C4753" w:rsidRPr="003A3197">
        <w:t>a</w:t>
      </w:r>
      <w:r w:rsidR="00880575" w:rsidRPr="003A3197">
        <w:t xml:space="preserve"> </w:t>
      </w:r>
      <w:r w:rsidR="00BF60B8" w:rsidRPr="003A3197">
        <w:t xml:space="preserve">3 </w:t>
      </w:r>
      <w:r w:rsidR="00880575" w:rsidRPr="003A3197">
        <w:t xml:space="preserve">uvádí základní tematické okruhy, které jsou u předkládaného studijního programu </w:t>
      </w:r>
      <w:r w:rsidR="00695345" w:rsidRPr="003A3197">
        <w:t>Informační technologie</w:t>
      </w:r>
      <w:r w:rsidR="00880575" w:rsidRPr="003A3197">
        <w:t xml:space="preserve"> v plném nebo částečném souladu s Nařízením Vlády č. 275/2016 Sb., o oblastech vzdělávání ve vysokém školství.</w:t>
      </w:r>
    </w:p>
    <w:p w14:paraId="3BC88E84" w14:textId="5265AF01" w:rsidR="00EF6C47" w:rsidRPr="003A3197" w:rsidRDefault="00BF60B8"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ins w:id="1253" w:author="Bronislav Chramcov" w:date="2018-11-15T15:40:00Z">
        <w:r w:rsidR="00E5346B">
          <w:rPr>
            <w:noProof/>
          </w:rPr>
          <w:t>4</w:t>
        </w:r>
      </w:ins>
      <w:del w:id="1254" w:author="Bronislav Chramcov" w:date="2018-11-15T15:31:00Z">
        <w:r w:rsidR="00BE4CA4" w:rsidDel="00FE2D72">
          <w:rPr>
            <w:noProof/>
          </w:rPr>
          <w:delText>3</w:delText>
        </w:r>
      </w:del>
      <w:r w:rsidR="0039379C">
        <w:rPr>
          <w:noProof/>
        </w:rPr>
        <w:fldChar w:fldCharType="end"/>
      </w:r>
      <w:r w:rsidRPr="003A3197">
        <w:t>:</w:t>
      </w:r>
      <w:r w:rsidRPr="003A3197">
        <w:rPr>
          <w:szCs w:val="20"/>
        </w:rPr>
        <w:t xml:space="preserve"> Soulad studijního programu Informační technologie se základními tematickými okruhy pro oblast vzdělávání</w:t>
      </w:r>
      <w:r w:rsidR="00CB7F6F" w:rsidRPr="003A3197">
        <w:rPr>
          <w:szCs w:val="20"/>
        </w:rPr>
        <w:t xml:space="preserve"> „</w:t>
      </w:r>
      <w:r w:rsidRPr="003A3197">
        <w:rPr>
          <w:szCs w:val="20"/>
        </w:rPr>
        <w:t>Informatika</w:t>
      </w:r>
      <w:r w:rsidR="00CB7F6F" w:rsidRPr="003A3197">
        <w:rPr>
          <w:szCs w:val="20"/>
        </w:rPr>
        <w:t>“</w:t>
      </w:r>
      <w:r w:rsidRPr="003A3197">
        <w:rPr>
          <w:szCs w:val="20"/>
        </w:rPr>
        <w:t xml:space="preserve"> (hodnota 5 odpovídá 100% souladu s tematickým okruhem, hodnota 0 vyjadřuje 0% soulad s tematickým okruhem)</w:t>
      </w:r>
    </w:p>
    <w:tbl>
      <w:tblPr>
        <w:tblStyle w:val="Mkatabulky"/>
        <w:tblW w:w="8931" w:type="dxa"/>
        <w:tblInd w:w="284" w:type="dxa"/>
        <w:tblLayout w:type="fixed"/>
        <w:tblLook w:val="04A0" w:firstRow="1" w:lastRow="0" w:firstColumn="1" w:lastColumn="0" w:noHBand="0" w:noVBand="1"/>
      </w:tblPr>
      <w:tblGrid>
        <w:gridCol w:w="6379"/>
        <w:gridCol w:w="426"/>
        <w:gridCol w:w="425"/>
        <w:gridCol w:w="425"/>
        <w:gridCol w:w="425"/>
        <w:gridCol w:w="426"/>
        <w:gridCol w:w="425"/>
      </w:tblGrid>
      <w:tr w:rsidR="00EF6C47" w:rsidRPr="003A3197" w14:paraId="444B28CD" w14:textId="77777777" w:rsidTr="00AC3CD7">
        <w:trPr>
          <w:trHeight w:val="170"/>
        </w:trPr>
        <w:tc>
          <w:tcPr>
            <w:tcW w:w="6379" w:type="dxa"/>
            <w:vAlign w:val="center"/>
          </w:tcPr>
          <w:p w14:paraId="200860AF" w14:textId="77777777" w:rsidR="00EF6C47" w:rsidRPr="00122F19" w:rsidRDefault="00EF6C47" w:rsidP="00122F19">
            <w:pPr>
              <w:pStyle w:val="Psmenkovvelk2"/>
              <w:spacing w:before="40" w:after="40"/>
              <w:ind w:left="36"/>
              <w:rPr>
                <w:rFonts w:cstheme="minorHAnsi"/>
                <w:sz w:val="20"/>
                <w:szCs w:val="16"/>
              </w:rPr>
            </w:pPr>
            <w:r w:rsidRPr="00122F19">
              <w:rPr>
                <w:rFonts w:cstheme="minorHAnsi"/>
                <w:sz w:val="20"/>
                <w:szCs w:val="16"/>
              </w:rPr>
              <w:t>Základní tematické okruhy</w:t>
            </w:r>
          </w:p>
        </w:tc>
        <w:tc>
          <w:tcPr>
            <w:tcW w:w="426" w:type="dxa"/>
            <w:vAlign w:val="center"/>
          </w:tcPr>
          <w:p w14:paraId="7C71CAF3"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5</w:t>
            </w:r>
          </w:p>
        </w:tc>
        <w:tc>
          <w:tcPr>
            <w:tcW w:w="425" w:type="dxa"/>
            <w:vAlign w:val="center"/>
          </w:tcPr>
          <w:p w14:paraId="3483C104"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4</w:t>
            </w:r>
          </w:p>
        </w:tc>
        <w:tc>
          <w:tcPr>
            <w:tcW w:w="425" w:type="dxa"/>
            <w:vAlign w:val="center"/>
          </w:tcPr>
          <w:p w14:paraId="3D90904B"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3</w:t>
            </w:r>
          </w:p>
        </w:tc>
        <w:tc>
          <w:tcPr>
            <w:tcW w:w="425" w:type="dxa"/>
            <w:vAlign w:val="center"/>
          </w:tcPr>
          <w:p w14:paraId="6DFC5EEA"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2</w:t>
            </w:r>
          </w:p>
        </w:tc>
        <w:tc>
          <w:tcPr>
            <w:tcW w:w="426" w:type="dxa"/>
            <w:vAlign w:val="center"/>
          </w:tcPr>
          <w:p w14:paraId="05D236C4"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1</w:t>
            </w:r>
          </w:p>
        </w:tc>
        <w:tc>
          <w:tcPr>
            <w:tcW w:w="425" w:type="dxa"/>
            <w:vAlign w:val="center"/>
          </w:tcPr>
          <w:p w14:paraId="6C8BA523"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0</w:t>
            </w:r>
          </w:p>
        </w:tc>
      </w:tr>
      <w:tr w:rsidR="00EF6C47" w:rsidRPr="003A3197" w14:paraId="64FBE86C" w14:textId="77777777" w:rsidTr="00AC3CD7">
        <w:trPr>
          <w:trHeight w:val="170"/>
        </w:trPr>
        <w:tc>
          <w:tcPr>
            <w:tcW w:w="6379" w:type="dxa"/>
          </w:tcPr>
          <w:p w14:paraId="12690855"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Teorie informace,</w:t>
            </w:r>
          </w:p>
        </w:tc>
        <w:tc>
          <w:tcPr>
            <w:tcW w:w="426" w:type="dxa"/>
            <w:shd w:val="clear" w:color="auto" w:fill="D9D9D9" w:themeFill="background1" w:themeFillShade="D9"/>
            <w:vAlign w:val="center"/>
          </w:tcPr>
          <w:p w14:paraId="62715FC5" w14:textId="3993D5EF"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3273FFE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72E0E8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CEF117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A7D578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59374FD"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74C0266" w14:textId="77777777" w:rsidTr="00AC3CD7">
        <w:trPr>
          <w:trHeight w:val="170"/>
        </w:trPr>
        <w:tc>
          <w:tcPr>
            <w:tcW w:w="6379" w:type="dxa"/>
          </w:tcPr>
          <w:p w14:paraId="2F10614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Diskrétní matematika, kombinatorika a teorie grafů,</w:t>
            </w:r>
          </w:p>
        </w:tc>
        <w:tc>
          <w:tcPr>
            <w:tcW w:w="426" w:type="dxa"/>
            <w:vAlign w:val="center"/>
          </w:tcPr>
          <w:p w14:paraId="226FFBA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D15942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FE254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8DADBEA" w14:textId="77831015"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6F336B7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2AE6456"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BFC7882" w14:textId="77777777" w:rsidTr="00AC3CD7">
        <w:trPr>
          <w:trHeight w:val="170"/>
        </w:trPr>
        <w:tc>
          <w:tcPr>
            <w:tcW w:w="6379" w:type="dxa"/>
          </w:tcPr>
          <w:p w14:paraId="5A04BDA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Matematická logika</w:t>
            </w:r>
          </w:p>
        </w:tc>
        <w:tc>
          <w:tcPr>
            <w:tcW w:w="426" w:type="dxa"/>
            <w:vAlign w:val="center"/>
          </w:tcPr>
          <w:p w14:paraId="02EC64C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1E3914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5248CF85" w14:textId="7A0CE2CC"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E4E0EC9"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239A1D5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A63A6A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767CCF95" w14:textId="77777777" w:rsidTr="00AC3CD7">
        <w:trPr>
          <w:trHeight w:val="170"/>
        </w:trPr>
        <w:tc>
          <w:tcPr>
            <w:tcW w:w="6379" w:type="dxa"/>
          </w:tcPr>
          <w:p w14:paraId="6FA7DD07"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Programování,</w:t>
            </w:r>
          </w:p>
        </w:tc>
        <w:tc>
          <w:tcPr>
            <w:tcW w:w="426" w:type="dxa"/>
            <w:shd w:val="clear" w:color="auto" w:fill="D9D9D9" w:themeFill="background1" w:themeFillShade="D9"/>
            <w:vAlign w:val="center"/>
          </w:tcPr>
          <w:p w14:paraId="15D75287" w14:textId="5B659EF9"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085B7A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4E219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0FAA79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AFD074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80C9A0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76B2066" w14:textId="77777777" w:rsidTr="00AC3CD7">
        <w:trPr>
          <w:trHeight w:val="170"/>
        </w:trPr>
        <w:tc>
          <w:tcPr>
            <w:tcW w:w="6379" w:type="dxa"/>
          </w:tcPr>
          <w:p w14:paraId="2D348250"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Algoritmizace, teorie algoritmů,</w:t>
            </w:r>
          </w:p>
        </w:tc>
        <w:tc>
          <w:tcPr>
            <w:tcW w:w="426" w:type="dxa"/>
            <w:shd w:val="clear" w:color="auto" w:fill="D9D9D9" w:themeFill="background1" w:themeFillShade="D9"/>
            <w:vAlign w:val="center"/>
          </w:tcPr>
          <w:p w14:paraId="52780237" w14:textId="1258555A"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0F9D8F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C044AA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BB1A05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86227F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8A40546"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3F4C0F0C" w14:textId="77777777" w:rsidTr="00AC3CD7">
        <w:trPr>
          <w:trHeight w:val="170"/>
        </w:trPr>
        <w:tc>
          <w:tcPr>
            <w:tcW w:w="6379" w:type="dxa"/>
          </w:tcPr>
          <w:p w14:paraId="13C6DE5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Teorie složitosti a teorie vyčíslitelnosti,</w:t>
            </w:r>
          </w:p>
        </w:tc>
        <w:tc>
          <w:tcPr>
            <w:tcW w:w="426" w:type="dxa"/>
            <w:vAlign w:val="center"/>
          </w:tcPr>
          <w:p w14:paraId="4F4BAD8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54D07A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172B9C4A" w14:textId="61CF1ECF"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7F1777B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425836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39D92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FCE3A5C" w14:textId="77777777" w:rsidTr="00AC3CD7">
        <w:trPr>
          <w:trHeight w:val="170"/>
        </w:trPr>
        <w:tc>
          <w:tcPr>
            <w:tcW w:w="6379" w:type="dxa"/>
          </w:tcPr>
          <w:p w14:paraId="63EA18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Číslicové a vestavné systémy,</w:t>
            </w:r>
          </w:p>
        </w:tc>
        <w:tc>
          <w:tcPr>
            <w:tcW w:w="426" w:type="dxa"/>
            <w:vAlign w:val="center"/>
          </w:tcPr>
          <w:p w14:paraId="26B8CC7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A89DA0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57D6F9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82DFCA5" w14:textId="61DDCA9E"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0742202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ED86CAF"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3C46894E" w14:textId="77777777" w:rsidTr="00AC3CD7">
        <w:trPr>
          <w:trHeight w:val="170"/>
        </w:trPr>
        <w:tc>
          <w:tcPr>
            <w:tcW w:w="6379" w:type="dxa"/>
          </w:tcPr>
          <w:p w14:paraId="45A1AB85"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systémy, sítě a komunikační technologie,</w:t>
            </w:r>
          </w:p>
        </w:tc>
        <w:tc>
          <w:tcPr>
            <w:tcW w:w="426" w:type="dxa"/>
            <w:vAlign w:val="center"/>
          </w:tcPr>
          <w:p w14:paraId="663DEDD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0D98FB1" w14:textId="14B308A3"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56A638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D79E19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7CFBDF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7B66B7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80D5278" w14:textId="77777777" w:rsidTr="00AC3CD7">
        <w:trPr>
          <w:trHeight w:val="170"/>
        </w:trPr>
        <w:tc>
          <w:tcPr>
            <w:tcW w:w="6379" w:type="dxa"/>
          </w:tcPr>
          <w:p w14:paraId="790E4894"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Webové a mobilní technologie,</w:t>
            </w:r>
          </w:p>
        </w:tc>
        <w:tc>
          <w:tcPr>
            <w:tcW w:w="426" w:type="dxa"/>
            <w:shd w:val="clear" w:color="auto" w:fill="D9D9D9" w:themeFill="background1" w:themeFillShade="D9"/>
            <w:vAlign w:val="center"/>
          </w:tcPr>
          <w:p w14:paraId="34034E67" w14:textId="335F04A5"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7DE389F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D311D6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40D8E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52CDAE0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79AC89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1A43647" w14:textId="77777777" w:rsidTr="00AC3CD7">
        <w:trPr>
          <w:trHeight w:val="170"/>
        </w:trPr>
        <w:tc>
          <w:tcPr>
            <w:tcW w:w="6379" w:type="dxa"/>
          </w:tcPr>
          <w:p w14:paraId="42219FB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Paralelní a distribuované algoritmy a systémy,</w:t>
            </w:r>
          </w:p>
        </w:tc>
        <w:tc>
          <w:tcPr>
            <w:tcW w:w="426" w:type="dxa"/>
            <w:shd w:val="clear" w:color="auto" w:fill="D9D9D9" w:themeFill="background1" w:themeFillShade="D9"/>
            <w:vAlign w:val="center"/>
          </w:tcPr>
          <w:p w14:paraId="1EF9B67B" w14:textId="5F4206F4"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CDA559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F12519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CD07EC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59D1E6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7A3CAB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2441012" w14:textId="77777777" w:rsidTr="00AC3CD7">
        <w:trPr>
          <w:trHeight w:val="170"/>
        </w:trPr>
        <w:tc>
          <w:tcPr>
            <w:tcW w:w="6379" w:type="dxa"/>
          </w:tcPr>
          <w:p w14:paraId="23C3284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Informační a počítačová bezpečnost, kódy a kryptologie,</w:t>
            </w:r>
          </w:p>
        </w:tc>
        <w:tc>
          <w:tcPr>
            <w:tcW w:w="426" w:type="dxa"/>
            <w:shd w:val="clear" w:color="auto" w:fill="D9D9D9" w:themeFill="background1" w:themeFillShade="D9"/>
            <w:vAlign w:val="center"/>
          </w:tcPr>
          <w:p w14:paraId="10EDB1AC" w14:textId="0311B6C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9C5C09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27A480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82A3951"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6E5AD2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4314C2C"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CC24BEE" w14:textId="77777777" w:rsidTr="00AC3CD7">
        <w:trPr>
          <w:trHeight w:val="170"/>
        </w:trPr>
        <w:tc>
          <w:tcPr>
            <w:tcW w:w="6379" w:type="dxa"/>
          </w:tcPr>
          <w:p w14:paraId="182965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Uživatelská rozhraní,</w:t>
            </w:r>
          </w:p>
        </w:tc>
        <w:tc>
          <w:tcPr>
            <w:tcW w:w="426" w:type="dxa"/>
            <w:vAlign w:val="center"/>
          </w:tcPr>
          <w:p w14:paraId="0725974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4828BECE" w14:textId="599CC41B"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E2CBA0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4E98C89"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EC1567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A1FB07C"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A73DE57" w14:textId="77777777" w:rsidTr="00AC3CD7">
        <w:trPr>
          <w:trHeight w:val="170"/>
        </w:trPr>
        <w:tc>
          <w:tcPr>
            <w:tcW w:w="6379" w:type="dxa"/>
          </w:tcPr>
          <w:p w14:paraId="54E7BCDB"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Zpracování přirozeného jazyka, textové, obrazové a multimediální informace,</w:t>
            </w:r>
          </w:p>
        </w:tc>
        <w:tc>
          <w:tcPr>
            <w:tcW w:w="426" w:type="dxa"/>
            <w:vAlign w:val="center"/>
          </w:tcPr>
          <w:p w14:paraId="5944FD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C82AB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81C42A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3F3661D4" w14:textId="6E1C3047"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453D55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F2C1D7B"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14E1921" w14:textId="77777777" w:rsidTr="00AC3CD7">
        <w:trPr>
          <w:trHeight w:val="170"/>
        </w:trPr>
        <w:tc>
          <w:tcPr>
            <w:tcW w:w="6379" w:type="dxa"/>
          </w:tcPr>
          <w:p w14:paraId="6A255D3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Zpracování velkých dat a vytěžování znalostí z dat,</w:t>
            </w:r>
          </w:p>
        </w:tc>
        <w:tc>
          <w:tcPr>
            <w:tcW w:w="426" w:type="dxa"/>
            <w:vAlign w:val="center"/>
          </w:tcPr>
          <w:p w14:paraId="3676B86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038C95E5" w14:textId="4A74F6EC"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35F233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3D60710"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4D9B8B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F91394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08BD5DD" w14:textId="77777777" w:rsidTr="00AC3CD7">
        <w:trPr>
          <w:trHeight w:val="170"/>
        </w:trPr>
        <w:tc>
          <w:tcPr>
            <w:tcW w:w="6379" w:type="dxa"/>
          </w:tcPr>
          <w:p w14:paraId="4C26C86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Umělá inteligence a strojové učení, softcomputing,</w:t>
            </w:r>
          </w:p>
        </w:tc>
        <w:tc>
          <w:tcPr>
            <w:tcW w:w="426" w:type="dxa"/>
            <w:shd w:val="clear" w:color="auto" w:fill="D9D9D9" w:themeFill="background1" w:themeFillShade="D9"/>
            <w:vAlign w:val="center"/>
          </w:tcPr>
          <w:p w14:paraId="06E2E0DA" w14:textId="0431A19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8D8BEF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E231DA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434E57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5C5495C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4028A99"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517D202" w14:textId="77777777" w:rsidTr="00AC3CD7">
        <w:trPr>
          <w:trHeight w:val="170"/>
        </w:trPr>
        <w:tc>
          <w:tcPr>
            <w:tcW w:w="6379" w:type="dxa"/>
          </w:tcPr>
          <w:p w14:paraId="6F9867A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Optimalizace a operační výzkum,</w:t>
            </w:r>
          </w:p>
        </w:tc>
        <w:tc>
          <w:tcPr>
            <w:tcW w:w="426" w:type="dxa"/>
            <w:vAlign w:val="center"/>
          </w:tcPr>
          <w:p w14:paraId="44CD993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E7B65C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EFCC08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41742769" w14:textId="7F0FE56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018AB8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D7A3A3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8D87245" w14:textId="77777777" w:rsidTr="00AC3CD7">
        <w:trPr>
          <w:trHeight w:val="170"/>
        </w:trPr>
        <w:tc>
          <w:tcPr>
            <w:tcW w:w="6379" w:type="dxa"/>
          </w:tcPr>
          <w:p w14:paraId="7DE0469A"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modelování a simulace,</w:t>
            </w:r>
          </w:p>
        </w:tc>
        <w:tc>
          <w:tcPr>
            <w:tcW w:w="426" w:type="dxa"/>
            <w:vAlign w:val="center"/>
          </w:tcPr>
          <w:p w14:paraId="200184C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54F591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001A04A1" w14:textId="1FDFB2CD"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1304160"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348ABC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5F310C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E093576" w14:textId="77777777" w:rsidTr="00AC3CD7">
        <w:trPr>
          <w:trHeight w:val="170"/>
        </w:trPr>
        <w:tc>
          <w:tcPr>
            <w:tcW w:w="6379" w:type="dxa"/>
          </w:tcPr>
          <w:p w14:paraId="02A4AD31"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architektury,</w:t>
            </w:r>
          </w:p>
        </w:tc>
        <w:tc>
          <w:tcPr>
            <w:tcW w:w="426" w:type="dxa"/>
            <w:vAlign w:val="center"/>
          </w:tcPr>
          <w:p w14:paraId="0294E86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5A4625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E5E0A9B" w14:textId="63DB1FFD"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8C9AE6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1C358EC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B403F9"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F0B2129" w14:textId="77777777" w:rsidTr="00AC3CD7">
        <w:trPr>
          <w:trHeight w:val="170"/>
        </w:trPr>
        <w:tc>
          <w:tcPr>
            <w:tcW w:w="6379" w:type="dxa"/>
          </w:tcPr>
          <w:p w14:paraId="1254A6B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Operační systémy, </w:t>
            </w:r>
          </w:p>
        </w:tc>
        <w:tc>
          <w:tcPr>
            <w:tcW w:w="426" w:type="dxa"/>
            <w:vAlign w:val="center"/>
          </w:tcPr>
          <w:p w14:paraId="548C92D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FE962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7634572" w14:textId="68670B9E"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266BED2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1575904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A2C42CA"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2CFCDFF" w14:textId="77777777" w:rsidTr="00AC3CD7">
        <w:trPr>
          <w:trHeight w:val="170"/>
        </w:trPr>
        <w:tc>
          <w:tcPr>
            <w:tcW w:w="6379" w:type="dxa"/>
          </w:tcPr>
          <w:p w14:paraId="190423A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Databázové systémy a datové sklady,</w:t>
            </w:r>
          </w:p>
        </w:tc>
        <w:tc>
          <w:tcPr>
            <w:tcW w:w="426" w:type="dxa"/>
            <w:vAlign w:val="center"/>
          </w:tcPr>
          <w:p w14:paraId="4ED9480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AD773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19C30259" w14:textId="54359D04"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93DDED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59B6AB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658AC1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8F33981" w14:textId="77777777" w:rsidTr="00AC3CD7">
        <w:trPr>
          <w:trHeight w:val="170"/>
        </w:trPr>
        <w:tc>
          <w:tcPr>
            <w:tcW w:w="6379" w:type="dxa"/>
          </w:tcPr>
          <w:p w14:paraId="791E73F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Formální jazyky, gramatiky a automaty, </w:t>
            </w:r>
          </w:p>
        </w:tc>
        <w:tc>
          <w:tcPr>
            <w:tcW w:w="426" w:type="dxa"/>
            <w:vAlign w:val="center"/>
          </w:tcPr>
          <w:p w14:paraId="2053E41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62F0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79FC91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7F22AD4" w14:textId="27D57C85"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061FF0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A826F4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06DF375" w14:textId="77777777" w:rsidTr="00AC3CD7">
        <w:trPr>
          <w:trHeight w:val="170"/>
        </w:trPr>
        <w:tc>
          <w:tcPr>
            <w:tcW w:w="6379" w:type="dxa"/>
          </w:tcPr>
          <w:p w14:paraId="15F1CD60"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Programovací jazyky a paradigmata,</w:t>
            </w:r>
          </w:p>
        </w:tc>
        <w:tc>
          <w:tcPr>
            <w:tcW w:w="426" w:type="dxa"/>
            <w:vAlign w:val="center"/>
          </w:tcPr>
          <w:p w14:paraId="7860A89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F30F5C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451F1C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6B4CC8F"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shd w:val="clear" w:color="auto" w:fill="D9D9D9" w:themeFill="background1" w:themeFillShade="D9"/>
            <w:vAlign w:val="center"/>
          </w:tcPr>
          <w:p w14:paraId="71187A6A" w14:textId="4416BA88"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31D26FF"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71E8603B" w14:textId="77777777" w:rsidTr="00AC3CD7">
        <w:trPr>
          <w:trHeight w:val="170"/>
        </w:trPr>
        <w:tc>
          <w:tcPr>
            <w:tcW w:w="6379" w:type="dxa"/>
          </w:tcPr>
          <w:p w14:paraId="35219BC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Překladače a programovací technologie, </w:t>
            </w:r>
          </w:p>
        </w:tc>
        <w:tc>
          <w:tcPr>
            <w:tcW w:w="426" w:type="dxa"/>
            <w:vAlign w:val="center"/>
          </w:tcPr>
          <w:p w14:paraId="65621E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279CC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AB5959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339B1C1" w14:textId="36FEC06F"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07651BC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CE7C11D"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7E51543" w14:textId="77777777" w:rsidTr="00AC3CD7">
        <w:trPr>
          <w:trHeight w:val="170"/>
        </w:trPr>
        <w:tc>
          <w:tcPr>
            <w:tcW w:w="6379" w:type="dxa"/>
          </w:tcPr>
          <w:p w14:paraId="7AC0AA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Softwarové inženýrství,</w:t>
            </w:r>
          </w:p>
        </w:tc>
        <w:tc>
          <w:tcPr>
            <w:tcW w:w="426" w:type="dxa"/>
            <w:shd w:val="clear" w:color="auto" w:fill="D9D9D9" w:themeFill="background1" w:themeFillShade="D9"/>
            <w:vAlign w:val="center"/>
          </w:tcPr>
          <w:p w14:paraId="4C57D0B9" w14:textId="662931AC"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FEF260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4934FD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26B78EC"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00AD30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A4E462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0C1E56A" w14:textId="77777777" w:rsidTr="00AC3CD7">
        <w:trPr>
          <w:trHeight w:val="170"/>
        </w:trPr>
        <w:tc>
          <w:tcPr>
            <w:tcW w:w="6379" w:type="dxa"/>
          </w:tcPr>
          <w:p w14:paraId="5A6D986F"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Informační systémy, </w:t>
            </w:r>
          </w:p>
        </w:tc>
        <w:tc>
          <w:tcPr>
            <w:tcW w:w="426" w:type="dxa"/>
            <w:vAlign w:val="center"/>
          </w:tcPr>
          <w:p w14:paraId="397DC62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92761E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66E3499C" w14:textId="55637B09"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388BC11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47B33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575516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BA16E3E" w14:textId="77777777" w:rsidTr="00AC3CD7">
        <w:trPr>
          <w:trHeight w:val="170"/>
        </w:trPr>
        <w:tc>
          <w:tcPr>
            <w:tcW w:w="6379" w:type="dxa"/>
          </w:tcPr>
          <w:p w14:paraId="098B086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Počítačová grafika a animace, </w:t>
            </w:r>
          </w:p>
        </w:tc>
        <w:tc>
          <w:tcPr>
            <w:tcW w:w="426" w:type="dxa"/>
            <w:vAlign w:val="center"/>
          </w:tcPr>
          <w:p w14:paraId="35CDF25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8D5EF4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2497F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58AE9790" w14:textId="4CDE5C08"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3CF965A1" w14:textId="3056E8FD"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BC94B3"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048A532" w14:textId="77777777" w:rsidTr="00AC3CD7">
        <w:trPr>
          <w:trHeight w:val="170"/>
        </w:trPr>
        <w:tc>
          <w:tcPr>
            <w:tcW w:w="6379" w:type="dxa"/>
          </w:tcPr>
          <w:p w14:paraId="0B0F2ADA"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Inteligentní plánování, rozvrhování, predikce a diagnostika, spolehlivost.</w:t>
            </w:r>
          </w:p>
        </w:tc>
        <w:tc>
          <w:tcPr>
            <w:tcW w:w="426" w:type="dxa"/>
            <w:vAlign w:val="center"/>
          </w:tcPr>
          <w:p w14:paraId="5FEB970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C0CE8D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4D540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F9D54C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shd w:val="clear" w:color="auto" w:fill="D9D9D9" w:themeFill="background1" w:themeFillShade="D9"/>
            <w:vAlign w:val="center"/>
          </w:tcPr>
          <w:p w14:paraId="71CB2884" w14:textId="1134F2BA"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19DE4D50" w14:textId="77777777" w:rsidR="00EF6C47" w:rsidRPr="00122F19" w:rsidRDefault="00EF6C47" w:rsidP="00122F19">
            <w:pPr>
              <w:spacing w:before="40" w:after="40"/>
              <w:jc w:val="center"/>
              <w:rPr>
                <w:rFonts w:asciiTheme="minorHAnsi" w:hAnsiTheme="minorHAnsi" w:cstheme="minorHAnsi"/>
                <w:sz w:val="20"/>
                <w:szCs w:val="16"/>
              </w:rPr>
            </w:pPr>
          </w:p>
        </w:tc>
      </w:tr>
    </w:tbl>
    <w:p w14:paraId="12F2A309" w14:textId="676F1CB0" w:rsidR="003477B8" w:rsidRPr="003A3197" w:rsidRDefault="003477B8" w:rsidP="00EE26F3">
      <w:pPr>
        <w:pStyle w:val="Nadpis3"/>
        <w:rPr>
          <w:rStyle w:val="Nadpis32"/>
        </w:rPr>
      </w:pPr>
      <w:bookmarkStart w:id="1255" w:name="_Toc523735492"/>
      <w:r w:rsidRPr="003A3197">
        <w:rPr>
          <w:rStyle w:val="Nadpis32"/>
        </w:rPr>
        <w:t xml:space="preserve">Standard </w:t>
      </w:r>
      <w:r w:rsidR="00AA7CBC" w:rsidRPr="003A3197">
        <w:rPr>
          <w:rStyle w:val="Nadpis32"/>
        </w:rPr>
        <w:t>2.5 Jazykové kompetence</w:t>
      </w:r>
      <w:bookmarkEnd w:id="1255"/>
      <w:r w:rsidR="00AA7CBC" w:rsidRPr="003A3197">
        <w:rPr>
          <w:rStyle w:val="Nadpis32"/>
        </w:rPr>
        <w:t xml:space="preserve"> </w:t>
      </w:r>
    </w:p>
    <w:p w14:paraId="3FE178FF" w14:textId="0252B368" w:rsidR="00D1193C" w:rsidRPr="003A3197" w:rsidRDefault="00D1193C" w:rsidP="003A3197">
      <w:pPr>
        <w:pStyle w:val="Default"/>
      </w:pPr>
      <w:r w:rsidRPr="003A3197">
        <w:t xml:space="preserve">Výuka cizích jazyků na Univerzitě Tomáše Bati ve Zlíně je jedním z prioritních cílů Dlouhodobého záměru univerzity na období 2016–2020.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 konce výuky jazyků je výuka v prezenční i kombinované formě studia realizována formou povinných předmětů zakončených klasifikovaným zápočtem a zkouškou. </w:t>
      </w:r>
    </w:p>
    <w:p w14:paraId="47EB979E" w14:textId="3809608B" w:rsidR="00D1193C" w:rsidRPr="003A3197" w:rsidRDefault="00D1193C" w:rsidP="003A3197">
      <w:pPr>
        <w:pStyle w:val="Default"/>
      </w:pPr>
      <w:r w:rsidRPr="003A3197">
        <w:t>Jazyková koncepce v magisterském stupni studia navazuje na jazykovou koncepci bakalářského stupně studia. V rámci magisterského stupně studenti v prezenční i kombinované formě absolvují formou povinného předmětu dva semestry odborné angličtiny, kter</w:t>
      </w:r>
      <w:r w:rsidR="00787B51" w:rsidRPr="003A3197">
        <w:t>á</w:t>
      </w:r>
      <w:r w:rsidRPr="003A3197">
        <w:t xml:space="preserve"> je orientována do problematiky studijního programu. Předměty jsou zakončeny klasifikovaným zápočtem a zkouškou. U studijního programu </w:t>
      </w:r>
      <w:r w:rsidR="00787B51" w:rsidRPr="003A3197">
        <w:t>Informační technologie</w:t>
      </w:r>
      <w:r w:rsidRPr="003A3197">
        <w:t xml:space="preserve"> je odborná angličtina zaměřena do oblastí </w:t>
      </w:r>
      <w:r w:rsidR="00787B51" w:rsidRPr="003A3197">
        <w:t>umělé inteligence, softwarového inženýrství</w:t>
      </w:r>
      <w:r w:rsidR="00165041" w:rsidRPr="003A3197">
        <w:t xml:space="preserve">, </w:t>
      </w:r>
      <w:r w:rsidR="00787B51" w:rsidRPr="003A3197">
        <w:t>kybernetické bezpečnosti</w:t>
      </w:r>
      <w:r w:rsidR="00165041" w:rsidRPr="003A3197">
        <w:t xml:space="preserve"> a aplikace informačních technologií v průmyslové praxi</w:t>
      </w:r>
      <w:r w:rsidRPr="003A3197">
        <w:t xml:space="preserve">. </w:t>
      </w:r>
    </w:p>
    <w:p w14:paraId="34245F17" w14:textId="1E187DAB" w:rsidR="00D1193C" w:rsidRPr="003A3197" w:rsidRDefault="00D1193C" w:rsidP="003A3197">
      <w:pPr>
        <w:pStyle w:val="Default"/>
      </w:pPr>
      <w:r w:rsidRPr="003A3197">
        <w:t>Během bakalářského i magisterského stupně studia studenti prohlubují své jazykové znalosti i v odborných předměte</w:t>
      </w:r>
      <w:r w:rsidR="00AC3CD7">
        <w:t>ch</w:t>
      </w:r>
      <w:r w:rsidRPr="003A3197">
        <w:t xml:space="preserve">.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w:t>
      </w:r>
    </w:p>
    <w:p w14:paraId="0CCA5ED3" w14:textId="25151885" w:rsidR="005255DB" w:rsidRPr="003A3197" w:rsidRDefault="00D1193C" w:rsidP="003A3197">
      <w:pPr>
        <w:pStyle w:val="Default"/>
      </w:pPr>
      <w:r w:rsidRPr="003A3197">
        <w:t>K výraznému zvýšení jazykových kompetencí studentů přispívá i studium v zahraničí. V rámci programu Erasmus</w:t>
      </w:r>
      <w:r w:rsidR="00C94A38" w:rsidRPr="003A3197">
        <w:t>+</w:t>
      </w:r>
      <w:r w:rsidRPr="003A3197">
        <w:t xml:space="preserve"> a Freemover mohou studenti absolvovat jeden semestr výuky v zahraničí na partnerské vysoké škole, se kterou </w:t>
      </w:r>
      <w:r w:rsidR="00EE26F3">
        <w:t>má</w:t>
      </w:r>
      <w:r w:rsidRPr="003A3197">
        <w:t xml:space="preserve"> Fakulta aplikované informatiky uzavřenu bilaterální smlouv</w:t>
      </w:r>
      <w:r w:rsidR="00EE26F3">
        <w:t>u</w:t>
      </w:r>
      <w:r w:rsidRPr="003A3197">
        <w:t xml:space="preserve">. V době přípravy akreditační žádosti tohoto studijního programu měla Fakulta aplikované informatiky uzavřeno více jak </w:t>
      </w:r>
      <w:r w:rsidR="00C94A38" w:rsidRPr="003A3197">
        <w:t xml:space="preserve">75 </w:t>
      </w:r>
      <w:r w:rsidRPr="003A3197">
        <w:t>bilaterálních smluv, což skýtá dostatečnou nabídku pro studium v zahraničí.</w:t>
      </w:r>
      <w:r w:rsidR="005255DB" w:rsidRPr="003A3197">
        <w:t xml:space="preserve"> </w:t>
      </w:r>
    </w:p>
    <w:p w14:paraId="225EA5CC" w14:textId="0E9276E2" w:rsidR="000D5585" w:rsidRPr="003A3197" w:rsidRDefault="000D5585" w:rsidP="00EE26F3">
      <w:pPr>
        <w:pStyle w:val="Nadpis3"/>
      </w:pPr>
      <w:bookmarkStart w:id="1256" w:name="_Toc523735493"/>
      <w:r w:rsidRPr="003A3197">
        <w:t xml:space="preserve">Standard </w:t>
      </w:r>
      <w:r w:rsidR="00AA7CBC" w:rsidRPr="003A3197">
        <w:t>2.6 Pravidla a podmínky utváření studijních plánů</w:t>
      </w:r>
      <w:bookmarkEnd w:id="1256"/>
      <w:r w:rsidR="00AA7CBC" w:rsidRPr="003A3197">
        <w:t xml:space="preserve"> </w:t>
      </w:r>
    </w:p>
    <w:p w14:paraId="69E56698" w14:textId="4238E5BF" w:rsidR="00DA2852" w:rsidRPr="003A3197" w:rsidRDefault="00DA2852" w:rsidP="003A3197">
      <w:pPr>
        <w:pStyle w:val="Default"/>
      </w:pPr>
      <w:r w:rsidRPr="003A3197">
        <w:t>Fakulta aplikované informatiky má v souladu se Studijním a zkušebním řádem Univerzity Tomáše Bati ve Zlíně</w:t>
      </w:r>
      <w:r w:rsidR="00566652" w:rsidRPr="003A3197">
        <w:rPr>
          <w:rStyle w:val="Znakapoznpodarou"/>
        </w:rPr>
        <w:footnoteReference w:id="29"/>
      </w:r>
      <w:r w:rsidRPr="003A3197">
        <w:t xml:space="preserve"> ustanoveny Rady studijních programů</w:t>
      </w:r>
      <w:r w:rsidR="00566652" w:rsidRPr="003A3197">
        <w:t xml:space="preserve"> Fakulty aplikované informatiky</w:t>
      </w:r>
      <w:r w:rsidR="00566652" w:rsidRPr="003A3197">
        <w:rPr>
          <w:rStyle w:val="Znakapoznpodarou"/>
        </w:rPr>
        <w:footnoteReference w:id="30"/>
      </w:r>
      <w:r w:rsidRPr="003A3197">
        <w:t xml:space="preserve">. Jedním z úkolů Rad studijních programů je navrhovat, projednávat a schvalovat studijní plány studijních programů a dále projednávat a schvalovat změny ve studijních plánech. </w:t>
      </w:r>
    </w:p>
    <w:p w14:paraId="209DD220" w14:textId="355A5F43" w:rsidR="00DA2852" w:rsidRPr="003A3197" w:rsidRDefault="00DA2852" w:rsidP="003A3197">
      <w:pPr>
        <w:pStyle w:val="Default"/>
      </w:pPr>
      <w:r w:rsidRPr="003A3197">
        <w:t xml:space="preserve">Do studijních plánů akademicky zaměřeného studijního programu </w:t>
      </w:r>
      <w:r w:rsidR="00E1464B" w:rsidRPr="003A3197">
        <w:t>Informační technologie</w:t>
      </w:r>
      <w:r w:rsidRPr="003A3197">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rsidRPr="003A3197">
        <w:t xml:space="preserve"> </w:t>
      </w:r>
      <w:r w:rsidR="00DB1A7E" w:rsidRPr="003A3197">
        <w:t xml:space="preserve">Každý předmět může mít definovány v kartách předmětů prerekvizity, korekvizity a ekvivalence nutné ke splnění povinností daného předmětu.  </w:t>
      </w:r>
      <w:r w:rsidRPr="003A3197">
        <w:t>Studijní plán uvedeného studijního programu je koncipován tak, aby studenta provedl všemi potřebnými základními teoretickými předměty a předměty profilového základu s cílem úspěšného zvládnutí všech t</w:t>
      </w:r>
      <w:r w:rsidR="00EE26F3">
        <w:t>é</w:t>
      </w:r>
      <w:r w:rsidRPr="003A3197">
        <w:t xml:space="preserve">matických okruhů státní závěrečné zkoušky. </w:t>
      </w:r>
    </w:p>
    <w:p w14:paraId="6192E798" w14:textId="55991E47" w:rsidR="00DA2852" w:rsidRPr="003A3197" w:rsidRDefault="00DA2852" w:rsidP="003A3197">
      <w:pPr>
        <w:pStyle w:val="Default"/>
      </w:pPr>
      <w:r w:rsidRPr="003A3197">
        <w:t xml:space="preserve">Studijní program </w:t>
      </w:r>
      <w:r w:rsidR="00E1464B" w:rsidRPr="003A3197">
        <w:t>Informační technologie</w:t>
      </w:r>
      <w:r w:rsidRPr="003A3197">
        <w:t xml:space="preserve"> je koncipován jako akademicky zaměřený studijní program se </w:t>
      </w:r>
      <w:r w:rsidR="00EE26F3" w:rsidRPr="003A3197">
        <w:t>dvěma</w:t>
      </w:r>
      <w:r w:rsidRPr="003A3197">
        <w:t xml:space="preserve"> specializacemi, a to specializací „</w:t>
      </w:r>
      <w:r w:rsidR="00E1464B" w:rsidRPr="003A3197">
        <w:t>Softwarové inženýrství</w:t>
      </w:r>
      <w:r w:rsidRPr="003A3197">
        <w:t>“ a specializací „</w:t>
      </w:r>
      <w:r w:rsidR="00E1464B" w:rsidRPr="003A3197">
        <w:t>Kybernetická bezpečnost</w:t>
      </w:r>
      <w:r w:rsidRPr="003A3197">
        <w:t>“. Obě specializace mají více jak 50</w:t>
      </w:r>
      <w:r w:rsidR="00982777" w:rsidRPr="003A3197">
        <w:t xml:space="preserve"> </w:t>
      </w:r>
      <w:r w:rsidRPr="003A3197">
        <w:t>% společného základu, liší se během studia celkem v</w:t>
      </w:r>
      <w:r w:rsidR="00BE0A9B" w:rsidRPr="003A3197">
        <w:t> </w:t>
      </w:r>
      <w:r w:rsidR="00973E83" w:rsidRPr="003A3197">
        <w:t>9</w:t>
      </w:r>
      <w:r w:rsidR="00BE0A9B" w:rsidRPr="003A3197">
        <w:t xml:space="preserve"> </w:t>
      </w:r>
      <w:r w:rsidRPr="003A3197">
        <w:t xml:space="preserve">předmětech, což představuje </w:t>
      </w:r>
      <w:r w:rsidR="00434B13" w:rsidRPr="003A3197">
        <w:t>31</w:t>
      </w:r>
      <w:r w:rsidR="00982777" w:rsidRPr="003A3197">
        <w:t xml:space="preserve"> </w:t>
      </w:r>
      <w:r w:rsidRPr="003A3197">
        <w:t>% odlišných předmětů</w:t>
      </w:r>
      <w:r w:rsidR="0003375C" w:rsidRPr="003A3197">
        <w:t>.</w:t>
      </w:r>
      <w:r w:rsidRPr="003A3197">
        <w:t xml:space="preserve"> Studijní program klade rovněž důraz na získání praktických dovedností zařazením laboratorních cvičení, ve kterých mohou studenti využívat pokročilé metody výzkumné práce. Součástí studijních plánů v obou specializacích je i odborná praxe v rozsahu minimálně 120 hodin, kterou studenti musí absolvovat ve firmě, popř. státní instituc</w:t>
      </w:r>
      <w:r w:rsidR="00EE18C7" w:rsidRPr="003A3197">
        <w:t>i</w:t>
      </w:r>
      <w:r w:rsidRPr="003A3197">
        <w:t xml:space="preserve"> v průběhu celého magisterského studia. Tato odborná praxe je neplacená. </w:t>
      </w:r>
    </w:p>
    <w:p w14:paraId="5BCBA77B" w14:textId="21935D58" w:rsidR="00DA2852" w:rsidRPr="003A3197" w:rsidRDefault="00DA2852" w:rsidP="003A3197">
      <w:pPr>
        <w:pStyle w:val="Default"/>
      </w:pPr>
      <w:r w:rsidRPr="003A3197">
        <w:t xml:space="preserve">Při tvorbě studijních plánů magisterského studijního programu se vychází </w:t>
      </w:r>
      <w:r w:rsidR="001922BD" w:rsidRPr="003A3197">
        <w:t>z evropského</w:t>
      </w:r>
      <w:r w:rsidRPr="003A3197">
        <w:t xml:space="preserve"> kreditního systému </w:t>
      </w:r>
      <w:r w:rsidRPr="003A3197">
        <w:rPr>
          <w:i/>
        </w:rPr>
        <w:t>European Credit Transfer System (</w:t>
      </w:r>
      <w:r w:rsidRPr="003A3197">
        <w:t>dále jen „ECTS“)</w:t>
      </w:r>
      <w:r w:rsidR="001922BD" w:rsidRPr="003A3197">
        <w:t>, UTB je držitelem „ECTS label“ opravňující tento systém využívat. Jeden ECTS kredit představuje</w:t>
      </w:r>
      <w:r w:rsidRPr="003A3197">
        <w:t xml:space="preserve"> studijní zátěž 27 </w:t>
      </w:r>
      <w:r w:rsidR="001922BD" w:rsidRPr="003A3197">
        <w:t>hodin, přičemž je zde</w:t>
      </w:r>
      <w:r w:rsidRPr="003A3197">
        <w:t xml:space="preserve"> kromě přímé výuky započítána i doba odpovídající sa</w:t>
      </w:r>
      <w:r w:rsidR="001922BD" w:rsidRPr="003A3197">
        <w:t>mostudiu, tvorbě seminárních pra</w:t>
      </w:r>
      <w:r w:rsidRPr="003A3197">
        <w:t>cí, vypracování protokolů do laboratorních cvičení apod. Studijní plán je koncipován tak, aby součet ECTS kreditů povinných a povinně volitelných předmětů v jednom akademickém roce byl 60 ECTS kreditů, což u dvouleté standardní délky studia v </w:t>
      </w:r>
      <w:r w:rsidR="00EE18C7" w:rsidRPr="003A3197">
        <w:t xml:space="preserve">magisterském </w:t>
      </w:r>
      <w:r w:rsidRPr="003A3197">
        <w:t xml:space="preserve">studijním programu představuje 120 ECTS kreditů. </w:t>
      </w:r>
    </w:p>
    <w:p w14:paraId="2EE4FDCA" w14:textId="55AFDEEE" w:rsidR="00DA2852" w:rsidRPr="003A3197" w:rsidRDefault="00DA2852" w:rsidP="003A3197">
      <w:pPr>
        <w:pStyle w:val="Default"/>
      </w:pPr>
      <w:r w:rsidRPr="003A3197">
        <w:t>Časová týdenní zátěž v jednotlivých semestrech prezenční formy studia je v rozmezí 2</w:t>
      </w:r>
      <w:r w:rsidR="00165041" w:rsidRPr="003A3197">
        <w:t>7</w:t>
      </w:r>
      <w:r w:rsidRPr="003A3197">
        <w:t>-</w:t>
      </w:r>
      <w:r w:rsidR="00165041" w:rsidRPr="003A3197">
        <w:t>30</w:t>
      </w:r>
      <w:r w:rsidRPr="003A3197">
        <w:t xml:space="preserve"> hodin v součtu všech přednášek, cvičení a seminářů povinných a povinně volitelných předmětů. U kombinované formy studia bylo dodrženo pravidlo 224 hodin prezenčních konzultací za přítomnosti studenta v akademickém roce.</w:t>
      </w:r>
      <w:r w:rsidR="00EE18C7" w:rsidRPr="003A3197">
        <w:t xml:space="preserve"> V rámci </w:t>
      </w:r>
      <w:r w:rsidR="00DB1A7E" w:rsidRPr="003A3197">
        <w:t>této přímé výuky u kombinované formy studia prob</w:t>
      </w:r>
      <w:r w:rsidR="00EE18C7" w:rsidRPr="003A3197">
        <w:t>íhají konzultace k tématům,</w:t>
      </w:r>
      <w:r w:rsidR="00DB1A7E" w:rsidRPr="003A3197">
        <w:t xml:space="preserve"> která jsou sděle</w:t>
      </w:r>
      <w:r w:rsidR="00EE18C7" w:rsidRPr="003A3197">
        <w:t xml:space="preserve">na studentu dopředu s dostatečným </w:t>
      </w:r>
      <w:r w:rsidR="00DB1A7E" w:rsidRPr="003A3197">
        <w:t>předstihem,</w:t>
      </w:r>
      <w:r w:rsidR="00EE18C7" w:rsidRPr="003A3197">
        <w:t xml:space="preserve"> v omezené míře probíhá i laboratorní výuka.</w:t>
      </w:r>
    </w:p>
    <w:p w14:paraId="25C7FD4F" w14:textId="13F5B45E" w:rsidR="00805645" w:rsidRPr="003A3197" w:rsidRDefault="00E52E9F" w:rsidP="003A3197">
      <w:pPr>
        <w:pStyle w:val="Default"/>
      </w:pPr>
      <w:r w:rsidRPr="003A3197">
        <w:t xml:space="preserve">Studijní plán </w:t>
      </w:r>
      <w:r w:rsidR="00872B61" w:rsidRPr="003A3197">
        <w:t xml:space="preserve">studijního programu </w:t>
      </w:r>
      <w:r w:rsidRPr="003A3197">
        <w:t xml:space="preserve">obsahuje také předměty, </w:t>
      </w:r>
      <w:r w:rsidR="00DB1A7E" w:rsidRPr="003A3197">
        <w:t xml:space="preserve">ve kterých </w:t>
      </w:r>
      <w:r w:rsidRPr="003A3197">
        <w:t xml:space="preserve">studenti zpracovávají seminární práce či </w:t>
      </w:r>
      <w:r w:rsidR="00872B61" w:rsidRPr="003A3197">
        <w:t xml:space="preserve">malé </w:t>
      </w:r>
      <w:r w:rsidRPr="003A3197">
        <w:t>výzkumné zprávy, čímž si osvojují výzkumné činnosti a dovednosti během studia.</w:t>
      </w:r>
      <w:r w:rsidR="00EE18C7" w:rsidRPr="003A3197">
        <w:t xml:space="preserve"> Praktické dovednosti studenti </w:t>
      </w:r>
      <w:r w:rsidR="00830B5B" w:rsidRPr="003A3197">
        <w:t>získávají</w:t>
      </w:r>
      <w:r w:rsidR="00EE18C7" w:rsidRPr="003A3197">
        <w:t xml:space="preserve"> </w:t>
      </w:r>
      <w:r w:rsidR="00872B61" w:rsidRPr="003A3197">
        <w:t xml:space="preserve">také </w:t>
      </w:r>
      <w:r w:rsidR="00EE18C7" w:rsidRPr="003A3197">
        <w:t xml:space="preserve">v laboratorních cvičeních prakticky orientovaných předmětů, v nichž se studenti učí </w:t>
      </w:r>
      <w:r w:rsidR="00911A17" w:rsidRPr="003A3197">
        <w:t xml:space="preserve">vhodně aplikovat výpočetní algoritmy, navrhovat i realizovat softwarová řešení s ohledem na bezpečnost a výkon, </w:t>
      </w:r>
      <w:r w:rsidR="00EE18C7" w:rsidRPr="003A3197">
        <w:t>vyhodnocovat</w:t>
      </w:r>
      <w:r w:rsidR="0064524A" w:rsidRPr="003A3197">
        <w:t xml:space="preserve"> a zpracovávat rozsáhlé datové soubory a využívat </w:t>
      </w:r>
      <w:r w:rsidR="00EE18C7" w:rsidRPr="003A3197">
        <w:t xml:space="preserve">různé softwarové nástroje pro </w:t>
      </w:r>
      <w:r w:rsidR="0064524A" w:rsidRPr="003A3197">
        <w:t xml:space="preserve">modelování a simulaci procesů. </w:t>
      </w:r>
      <w:r w:rsidR="00872B61" w:rsidRPr="003A3197">
        <w:t>U některých předmětů uskutečňují vyučující projektovou výuku s cílem rozvíjet u studentů tvůrčí myšlení a současně vzájemnou spolupráci při řešení zadaného úkolu.</w:t>
      </w:r>
      <w:r w:rsidR="00830B5B" w:rsidRPr="003A3197">
        <w:t xml:space="preserve"> Řada studentů během akademického roku pracuje na pozici pomocné vědecké síly, v rámci této pozice řeší samostatně odborné téma zadané svým vedoucím. </w:t>
      </w:r>
      <w:r w:rsidR="00C003A1" w:rsidRPr="003A3197">
        <w:t>Dosažené</w:t>
      </w:r>
      <w:r w:rsidR="00830B5B" w:rsidRPr="003A3197">
        <w:t xml:space="preserve"> výsledky zpravidla obhajuje v rámci soutěže</w:t>
      </w:r>
      <w:r w:rsidR="00C003A1" w:rsidRPr="003A3197">
        <w:t xml:space="preserve"> </w:t>
      </w:r>
      <w:r w:rsidR="00C003A1" w:rsidRPr="003A3197">
        <w:rPr>
          <w:i/>
        </w:rPr>
        <w:t>Studentská tvůrčí a odborná činnost (STOČ)</w:t>
      </w:r>
      <w:r w:rsidR="00C003A1" w:rsidRPr="003A3197">
        <w:t xml:space="preserve">, </w:t>
      </w:r>
      <w:r w:rsidR="00290642">
        <w:t xml:space="preserve">kterou každoročně </w:t>
      </w:r>
      <w:r w:rsidR="00C003A1" w:rsidRPr="003A3197">
        <w:t xml:space="preserve">FAI </w:t>
      </w:r>
      <w:r w:rsidR="00290642">
        <w:t xml:space="preserve">organizuje. </w:t>
      </w:r>
    </w:p>
    <w:p w14:paraId="0B7309D4" w14:textId="3CB81FA6" w:rsidR="000D5585" w:rsidRPr="003A3197" w:rsidRDefault="000D5585" w:rsidP="00EE26F3">
      <w:pPr>
        <w:pStyle w:val="Nadpis3"/>
      </w:pPr>
      <w:bookmarkStart w:id="1259" w:name="_Toc523735494"/>
      <w:r w:rsidRPr="003A3197">
        <w:t xml:space="preserve">Standard </w:t>
      </w:r>
      <w:r w:rsidR="00AA7CBC" w:rsidRPr="003A3197">
        <w:t>2.7 Vymezení uplatnění absolventů</w:t>
      </w:r>
      <w:bookmarkEnd w:id="1259"/>
      <w:r w:rsidR="00AA7CBC" w:rsidRPr="003A3197">
        <w:t xml:space="preserve"> </w:t>
      </w:r>
    </w:p>
    <w:p w14:paraId="5B6DDAA7" w14:textId="54563ED1" w:rsidR="00465D32" w:rsidRPr="003A3197" w:rsidRDefault="00465D32" w:rsidP="003A3197">
      <w:pPr>
        <w:pStyle w:val="Default"/>
      </w:pPr>
      <w:r w:rsidRPr="003A3197">
        <w:t xml:space="preserve">Uplatnění absolventů studijního programu </w:t>
      </w:r>
      <w:r w:rsidR="00652926" w:rsidRPr="003A3197">
        <w:t>Informační technologie</w:t>
      </w:r>
      <w:r w:rsidRPr="003A3197">
        <w:t xml:space="preserve"> je uvedeno v části B-I akreditační žádosti. Profil absolventa studijního programu, typické pracovní pozice jsou pak specifikovány v části D-I téhož materiálu.</w:t>
      </w:r>
      <w:r w:rsidR="0085395E" w:rsidRPr="003A3197">
        <w:t xml:space="preserve"> V rámci tohoto studijního programu jsou vychováváni odborníci disponující znalostmi z oblastí umělé inteligence, kybernetické bezpečnosti, mobilních technologií, inteligentních sítí, paralelního programování, matematické statistiky, architektury moderních procesorů a logických obvodů. V oblasti své specializace j</w:t>
      </w:r>
      <w:r w:rsidR="00A6196C" w:rsidRPr="003A3197">
        <w:t>sou</w:t>
      </w:r>
      <w:r w:rsidR="0085395E" w:rsidRPr="003A3197">
        <w:t xml:space="preserve"> schopn</w:t>
      </w:r>
      <w:r w:rsidR="00A6196C" w:rsidRPr="003A3197">
        <w:t>i</w:t>
      </w:r>
      <w:r w:rsidR="0085395E" w:rsidRPr="003A3197">
        <w:t xml:space="preserve"> realizovat softwarová řešení, hodnotit a analyzovat klíčové procesy a aktivně do nich zasahovat v souladu s požadovanými cíli. S</w:t>
      </w:r>
      <w:r w:rsidRPr="003A3197">
        <w:t>tudium s převahou technických předmětů dává absolventům možnost uplatnit se v</w:t>
      </w:r>
      <w:r w:rsidR="0085395E" w:rsidRPr="003A3197">
        <w:t>e specializovaných</w:t>
      </w:r>
      <w:r w:rsidRPr="003A3197">
        <w:t> oblastech</w:t>
      </w:r>
      <w:r w:rsidR="0085395E" w:rsidRPr="003A3197">
        <w:t xml:space="preserve"> průmyslu informačních technologií, zejména návrhu a vývoje softwarových řešení s důrazem na jejich bezpečnost a výkon. Vzhledem k významu kybernetické bezpečnosti, jsou absolventi programu připraveni zastávat odborné a vysoce specializované pozice nejen v komerční, ale i</w:t>
      </w:r>
      <w:r w:rsidRPr="003A3197">
        <w:t xml:space="preserve"> v</w:t>
      </w:r>
      <w:r w:rsidR="0085395E" w:rsidRPr="003A3197">
        <w:t>eřejné</w:t>
      </w:r>
      <w:r w:rsidRPr="003A3197">
        <w:t xml:space="preserve"> správě.</w:t>
      </w:r>
    </w:p>
    <w:p w14:paraId="13C72732" w14:textId="20E9EE90" w:rsidR="000D5585" w:rsidRPr="003A3197" w:rsidRDefault="000D5585" w:rsidP="00EE26F3">
      <w:pPr>
        <w:pStyle w:val="Nadpis3"/>
      </w:pPr>
      <w:bookmarkStart w:id="1260" w:name="_Toc523735495"/>
      <w:r w:rsidRPr="003A3197">
        <w:t xml:space="preserve">Standard </w:t>
      </w:r>
      <w:r w:rsidR="00AA7CBC" w:rsidRPr="003A3197">
        <w:t xml:space="preserve">2.8 </w:t>
      </w:r>
      <w:r w:rsidR="00AA7CBC" w:rsidRPr="003A3197">
        <w:rPr>
          <w:rStyle w:val="Nadpis32"/>
        </w:rPr>
        <w:t>Standardní</w:t>
      </w:r>
      <w:r w:rsidR="00AA7CBC" w:rsidRPr="003A3197">
        <w:t xml:space="preserve"> doba studia</w:t>
      </w:r>
      <w:bookmarkEnd w:id="1260"/>
      <w:r w:rsidR="00AA7CBC" w:rsidRPr="003A3197">
        <w:t xml:space="preserve"> </w:t>
      </w:r>
    </w:p>
    <w:p w14:paraId="5876F40F" w14:textId="52517860" w:rsidR="00404117" w:rsidRPr="003A3197" w:rsidRDefault="007632AF" w:rsidP="003A3197">
      <w:pPr>
        <w:pStyle w:val="Default"/>
      </w:pPr>
      <w:r w:rsidRPr="003A3197">
        <w:t xml:space="preserve">Standardní doba studia pro </w:t>
      </w:r>
      <w:r w:rsidR="00BC04AE" w:rsidRPr="003A3197">
        <w:t>daný</w:t>
      </w:r>
      <w:r w:rsidR="00A41F1F" w:rsidRPr="003A3197">
        <w:t xml:space="preserve"> </w:t>
      </w:r>
      <w:r w:rsidRPr="003A3197">
        <w:t xml:space="preserve">magisterský studijní program </w:t>
      </w:r>
      <w:r w:rsidR="00EF3A58" w:rsidRPr="003A3197">
        <w:t>je dva</w:t>
      </w:r>
      <w:r w:rsidRPr="003A3197">
        <w:t xml:space="preserve"> roky, </w:t>
      </w:r>
      <w:r w:rsidR="00BC04AE" w:rsidRPr="003A3197">
        <w:t xml:space="preserve">této délce studia odpovídá celkem </w:t>
      </w:r>
      <w:r w:rsidRPr="003A3197">
        <w:t>120 ECTS kreditů. Jak již bylo uvedeno</w:t>
      </w:r>
      <w:r w:rsidR="00164E4A" w:rsidRPr="003A3197">
        <w:t xml:space="preserve"> v části 2.6</w:t>
      </w:r>
      <w:r w:rsidR="00BC04AE" w:rsidRPr="003A3197">
        <w:t xml:space="preserve"> Sebehodnotící zprávy</w:t>
      </w:r>
      <w:r w:rsidRPr="003A3197">
        <w:t>,</w:t>
      </w:r>
      <w:r w:rsidR="00BC04AE" w:rsidRPr="003A3197">
        <w:t xml:space="preserve"> jeden ECTS kredit představuje studijní zátěž 27 hodin, přičemž </w:t>
      </w:r>
      <w:r w:rsidR="005C7349" w:rsidRPr="003A3197">
        <w:t>ve studijní zátěži je</w:t>
      </w:r>
      <w:r w:rsidR="00BC04AE" w:rsidRPr="003A3197">
        <w:t xml:space="preserve"> kromě přímé výuky započítána i doba odpovídající samostudiu, tvorbě seminárních prací, vypracování protokolů do laboratorních cvičení apod. </w:t>
      </w:r>
      <w:r w:rsidR="005C7349" w:rsidRPr="003A3197">
        <w:t>Této studijní zátěži</w:t>
      </w:r>
      <w:r w:rsidR="00164E4A" w:rsidRPr="003A3197">
        <w:t xml:space="preserve"> odpovídá kreditové ohodnocení </w:t>
      </w:r>
      <w:r w:rsidR="005C7349" w:rsidRPr="003A3197">
        <w:t xml:space="preserve">povinných a povinně volitelných </w:t>
      </w:r>
      <w:r w:rsidR="00164E4A" w:rsidRPr="003A3197">
        <w:t>předmětů studijního plánu</w:t>
      </w:r>
      <w:r w:rsidR="005C7349" w:rsidRPr="003A3197">
        <w:t>,</w:t>
      </w:r>
      <w:r w:rsidR="00164E4A" w:rsidRPr="003A3197">
        <w:t xml:space="preserve"> přičemž bylo </w:t>
      </w:r>
      <w:r w:rsidR="005C7349" w:rsidRPr="003A3197">
        <w:t>dodrženo</w:t>
      </w:r>
      <w:r w:rsidR="00A41F1F" w:rsidRPr="003A3197">
        <w:t xml:space="preserve"> </w:t>
      </w:r>
      <w:r w:rsidR="00164E4A" w:rsidRPr="003A3197">
        <w:t xml:space="preserve">pravidlo maximálně 60-ti kreditů </w:t>
      </w:r>
      <w:r w:rsidR="00A6196C" w:rsidRPr="003A3197">
        <w:t>povinných a povinně volitelných</w:t>
      </w:r>
      <w:r w:rsidR="00164E4A" w:rsidRPr="003A3197">
        <w:t xml:space="preserve"> předmětů v akademickém roce</w:t>
      </w:r>
      <w:r w:rsidR="005C7349" w:rsidRPr="003A3197">
        <w:t>.</w:t>
      </w:r>
      <w:r w:rsidR="00164E4A" w:rsidRPr="003A3197">
        <w:t xml:space="preserve"> </w:t>
      </w:r>
      <w:r w:rsidR="00A41F1F" w:rsidRPr="003A3197">
        <w:t>Zpravidla je počet kreditů rovnoměrně rozdělen mezi zimní a letní semestr, tedy 30 ECTS kreditů na semestr.</w:t>
      </w:r>
      <w:r w:rsidRPr="003A3197">
        <w:t xml:space="preserve"> </w:t>
      </w:r>
      <w:r w:rsidR="00164E4A" w:rsidRPr="003A3197">
        <w:t xml:space="preserve">Kreditové ohodnocení jednotlivých předmětů také splňuje doporučené </w:t>
      </w:r>
      <w:r w:rsidR="001500FC" w:rsidRPr="003A3197">
        <w:t>postupy</w:t>
      </w:r>
      <w:r w:rsidR="00164E4A" w:rsidRPr="003A3197">
        <w:t xml:space="preserve"> </w:t>
      </w:r>
      <w:r w:rsidR="001500FC" w:rsidRPr="003A3197">
        <w:t>N</w:t>
      </w:r>
      <w:r w:rsidR="00A41F1F" w:rsidRPr="003A3197">
        <w:t>árodního akreditačního úřadu</w:t>
      </w:r>
      <w:r w:rsidR="001500FC" w:rsidRPr="003A3197">
        <w:t xml:space="preserve"> </w:t>
      </w:r>
      <w:r w:rsidR="00164E4A" w:rsidRPr="003A3197">
        <w:t>pro přípravu studijních programů. Obdobně je také volen způsob zakončení předmětů tak, aby student měl reálnou</w:t>
      </w:r>
      <w:r w:rsidR="00404117" w:rsidRPr="003A3197">
        <w:t xml:space="preserve"> šanci absolvovat daný obor ve standardní době studia.</w:t>
      </w:r>
    </w:p>
    <w:p w14:paraId="4A939E7A" w14:textId="0B993E12" w:rsidR="00AA7CBC" w:rsidRPr="003A3197" w:rsidRDefault="000D5585" w:rsidP="00EE26F3">
      <w:pPr>
        <w:pStyle w:val="Nadpis3"/>
      </w:pPr>
      <w:bookmarkStart w:id="1261" w:name="_Toc523735496"/>
      <w:r w:rsidRPr="003A3197">
        <w:t xml:space="preserve">Standard </w:t>
      </w:r>
      <w:r w:rsidR="00AA7CBC" w:rsidRPr="003A3197">
        <w:t>2.9 Soulad obsahu studia s cíli studia a profilem absolventa</w:t>
      </w:r>
      <w:bookmarkEnd w:id="1261"/>
      <w:r w:rsidR="00AA7CBC" w:rsidRPr="003A3197">
        <w:t xml:space="preserve"> </w:t>
      </w:r>
    </w:p>
    <w:p w14:paraId="083F94B5" w14:textId="7638B4E1" w:rsidR="00A41F1F" w:rsidRPr="003A3197" w:rsidRDefault="00A41F1F" w:rsidP="003A3197">
      <w:pPr>
        <w:pStyle w:val="Default"/>
      </w:pPr>
      <w:r w:rsidRPr="003A3197">
        <w:t>Soulad mezi cíli studia a obsahem studia je zřejmý z obsahu předložených akreditačních dokumentů.</w:t>
      </w:r>
      <w:r w:rsidR="00E94FBA" w:rsidRPr="003A3197">
        <w:t xml:space="preserve"> </w:t>
      </w:r>
      <w:r w:rsidRPr="003A3197">
        <w:t xml:space="preserve">Cíle studia a profil absolventa jsou popsány v části </w:t>
      </w:r>
      <w:r w:rsidRPr="003A3197">
        <w:rPr>
          <w:i/>
        </w:rPr>
        <w:t>B-I – Charakteristika studijního programu</w:t>
      </w:r>
      <w:r w:rsidRPr="003A3197">
        <w:t>. Těmto</w:t>
      </w:r>
      <w:r w:rsidR="00E94FBA" w:rsidRPr="003A3197">
        <w:t xml:space="preserve"> </w:t>
      </w:r>
      <w:r w:rsidRPr="003A3197">
        <w:t>cílům odpovídá skladba i obsah studovaných předmětů, které umožní dosažení uvedeného profilu</w:t>
      </w:r>
      <w:r w:rsidR="00E94FBA" w:rsidRPr="003A3197">
        <w:t xml:space="preserve"> </w:t>
      </w:r>
      <w:r w:rsidRPr="003A3197">
        <w:t xml:space="preserve">absolventa (část </w:t>
      </w:r>
      <w:r w:rsidRPr="003A3197">
        <w:rPr>
          <w:i/>
        </w:rPr>
        <w:t>B-IIa – Studijní plány a návrh témat prací</w:t>
      </w:r>
      <w:r w:rsidRPr="003A3197">
        <w:t xml:space="preserve">). </w:t>
      </w:r>
      <w:r w:rsidR="00E22AC2" w:rsidRPr="003A3197">
        <w:t>Magisterské</w:t>
      </w:r>
      <w:r w:rsidRPr="003A3197">
        <w:t xml:space="preserve"> studium navazuje na</w:t>
      </w:r>
      <w:r w:rsidR="00E22AC2" w:rsidRPr="003A3197">
        <w:t xml:space="preserve"> bakalářské studium</w:t>
      </w:r>
      <w:r w:rsidRPr="003A3197">
        <w:t xml:space="preserve">, </w:t>
      </w:r>
      <w:r w:rsidR="00E22AC2" w:rsidRPr="003A3197">
        <w:t>v rámci kterého studenti získávají matematický a fyzikální základ, základy z</w:t>
      </w:r>
      <w:r w:rsidR="00446895" w:rsidRPr="003A3197">
        <w:t> </w:t>
      </w:r>
      <w:r w:rsidR="00E22AC2" w:rsidRPr="003A3197">
        <w:t>oblasti</w:t>
      </w:r>
      <w:r w:rsidR="00446895" w:rsidRPr="003A3197">
        <w:t xml:space="preserve"> programování, informační a datové bezpečnosti,</w:t>
      </w:r>
      <w:r w:rsidR="00E22AC2" w:rsidRPr="003A3197">
        <w:t xml:space="preserve"> </w:t>
      </w:r>
      <w:r w:rsidR="00446895" w:rsidRPr="003A3197">
        <w:t xml:space="preserve">informačních a řídících technologií </w:t>
      </w:r>
      <w:r w:rsidRPr="003A3197">
        <w:t>. Tento základ je poté</w:t>
      </w:r>
      <w:r w:rsidR="00E22AC2" w:rsidRPr="003A3197">
        <w:t xml:space="preserve"> v</w:t>
      </w:r>
      <w:r w:rsidR="00E94FBA" w:rsidRPr="003A3197">
        <w:t xml:space="preserve"> průběhu </w:t>
      </w:r>
      <w:r w:rsidR="00E22AC2" w:rsidRPr="003A3197">
        <w:t>bakalářského studia</w:t>
      </w:r>
      <w:r w:rsidR="00E94FBA" w:rsidRPr="003A3197">
        <w:t xml:space="preserve"> </w:t>
      </w:r>
      <w:r w:rsidR="00E22AC2" w:rsidRPr="003A3197">
        <w:t>r</w:t>
      </w:r>
      <w:r w:rsidRPr="003A3197">
        <w:t>ozšířen prostřednictvím povinných předmětů ZT a PZ.</w:t>
      </w:r>
      <w:r w:rsidR="00E22AC2" w:rsidRPr="003A3197">
        <w:t xml:space="preserve"> V rámci magisterského stupně studia jsou prohlubovány znalosti zejména povinných a povinně volitelných předmětů ZT a PZ</w:t>
      </w:r>
      <w:r w:rsidR="00446895" w:rsidRPr="003A3197">
        <w:t>.</w:t>
      </w:r>
    </w:p>
    <w:p w14:paraId="2819A958" w14:textId="38123C0C" w:rsidR="00446895" w:rsidRPr="003A3197" w:rsidRDefault="003A2AA7">
      <w:pPr>
        <w:pStyle w:val="Default"/>
      </w:pPr>
      <w:r w:rsidRPr="003A3197">
        <w:t xml:space="preserve">Cílem magisterského studia ve studijním programu </w:t>
      </w:r>
      <w:r w:rsidR="00446895" w:rsidRPr="003A3197">
        <w:t xml:space="preserve">Informační technologie </w:t>
      </w:r>
      <w:r w:rsidRPr="003A3197">
        <w:t xml:space="preserve"> je poskytnout teoretické vzdělání a profesní dovednosti zejména v oblasti </w:t>
      </w:r>
      <w:r w:rsidR="00446895" w:rsidRPr="003A3197">
        <w:t xml:space="preserve">umělé inteligence, kybernetické bezpečnosti, mobilních technologií, inteligentních sítí, paralelního programování, architektury moderních procesorů a logických obvodů. </w:t>
      </w:r>
    </w:p>
    <w:p w14:paraId="035991D8" w14:textId="25FA2AB0" w:rsidR="00446895" w:rsidRPr="003A3197" w:rsidRDefault="00A41F1F">
      <w:pPr>
        <w:pStyle w:val="Default"/>
      </w:pPr>
      <w:r w:rsidRPr="003A3197">
        <w:t>Cíle studia se promítají do profilu absolventa</w:t>
      </w:r>
      <w:r w:rsidR="00446895" w:rsidRPr="003A3197">
        <w:t xml:space="preserve"> dle jeho specializace. V její oblasti je pak absolvent schopen realizovat softwarová řešení, hodnotit a analyzovat klíčové procesy a aktivně do nich zasahovat v souladu s požadovanými cíli. Absolvent specializace </w:t>
      </w:r>
      <w:r w:rsidR="00446895" w:rsidRPr="003A3197">
        <w:rPr>
          <w:i/>
        </w:rPr>
        <w:t>Softwarové inženýrství</w:t>
      </w:r>
      <w:r w:rsidR="00446895" w:rsidRPr="003A3197">
        <w:t xml:space="preserve"> je schopen navrhovat, modelovat, sestavovat a realizovat za pomoci moderních pokročilých metod a technik softwarové projekty. Tato řešení je také schopen posoudit, testovat a po nasazení do produkčního provozu udržovat jejich funkcionality po dobu jejich životního cyklu. Absolvent specializace </w:t>
      </w:r>
      <w:r w:rsidR="00446895" w:rsidRPr="003A3197">
        <w:rPr>
          <w:i/>
        </w:rPr>
        <w:t>Kybernetická bezpečnost</w:t>
      </w:r>
      <w:r w:rsidR="00446895" w:rsidRPr="003A3197">
        <w:t xml:space="preserve"> je schopen používat kryptografických metod pro ochranu znalostí a dat, testovat bezpečnost od jednoduchých aplikací po rozsáhlá a systémová řešení, analyzovat škodlivý software, navrhovat, modelovat, testovat, sestavovat a realizovat bezpečná řešení.</w:t>
      </w:r>
    </w:p>
    <w:p w14:paraId="4ED9044A" w14:textId="7731D674" w:rsidR="00446895" w:rsidRPr="003A3197" w:rsidRDefault="00446895">
      <w:pPr>
        <w:pStyle w:val="Default"/>
      </w:pPr>
      <w:r w:rsidRPr="003A3197">
        <w:t xml:space="preserve">Uplatnění absolventů je pak dle kvalifikačního rámce v oblasti státní správy a komplexně IT průmyslu. Studium </w:t>
      </w:r>
      <w:r w:rsidR="00290642">
        <w:t xml:space="preserve">tohoto programu </w:t>
      </w:r>
      <w:r w:rsidRPr="003A3197">
        <w:t>pak dává absolventům možnost uplatnit se ve specializovaných oblastech průmyslu informačních technologií, zejména návrhu a vývoje softwarových řešení s důrazem na jejich bezpečnost a výkon. Vzhledem k významu kybernetické bezpečnosti, jsou absolventi programu připraveni zastávat odborné a vysoce specializované pozice nejen v komerční, ale i veřejné správě</w:t>
      </w:r>
    </w:p>
    <w:p w14:paraId="62E42EE3" w14:textId="77777777" w:rsidR="00F05A05" w:rsidRPr="003A3197" w:rsidRDefault="00F05A05" w:rsidP="00EE26F3">
      <w:pPr>
        <w:pStyle w:val="Nadpis3"/>
      </w:pPr>
      <w:bookmarkStart w:id="1262" w:name="_Toc523735497"/>
      <w:r w:rsidRPr="003A3197">
        <w:t>Standard 2.12 Struktura a rozsah studijních předmětů</w:t>
      </w:r>
      <w:bookmarkEnd w:id="1262"/>
      <w:r w:rsidRPr="003A3197">
        <w:t xml:space="preserve"> </w:t>
      </w:r>
    </w:p>
    <w:p w14:paraId="66E7B5B8" w14:textId="54153E1C" w:rsidR="00F05A05" w:rsidRPr="003A3197" w:rsidRDefault="00F05A05" w:rsidP="003A3197">
      <w:pPr>
        <w:pStyle w:val="Default"/>
      </w:pPr>
      <w:r w:rsidRPr="003A3197">
        <w:t>V souladu s požadavky Národního akreditačního úřadu jsou předměty členěny na základní teoretické předměty profilujícího základu (ZT) a předměty profilujícího základu (PZ). Studijní plán magisterského studijního programu obsahuje</w:t>
      </w:r>
      <w:r w:rsidR="007E3BC8" w:rsidRPr="003A3197">
        <w:t xml:space="preserve"> </w:t>
      </w:r>
      <w:r w:rsidRPr="003A3197">
        <w:t>1</w:t>
      </w:r>
      <w:r w:rsidR="007E3BC8" w:rsidRPr="003A3197">
        <w:t>4</w:t>
      </w:r>
      <w:r w:rsidRPr="003A3197">
        <w:t xml:space="preserve"> předmětů PZ s celkovým kreditovým ohodnocením </w:t>
      </w:r>
      <w:r w:rsidR="007E3BC8" w:rsidRPr="003A3197">
        <w:t>56</w:t>
      </w:r>
      <w:r w:rsidRPr="003A3197">
        <w:t xml:space="preserve"> ECTS kreditů</w:t>
      </w:r>
      <w:r w:rsidR="000745B7">
        <w:t xml:space="preserve"> (pro specializaci Kybernetická bezpečnost 15 předmětů PZ s celkovým kreditovým ohodnocením 60 ECTS kreditů)</w:t>
      </w:r>
      <w:r w:rsidRPr="003A3197">
        <w:t xml:space="preserve"> a </w:t>
      </w:r>
      <w:r w:rsidR="007E3BC8" w:rsidRPr="003A3197">
        <w:t>6</w:t>
      </w:r>
      <w:r w:rsidRPr="003A3197">
        <w:t xml:space="preserve"> předmětů ZT s celkovým počtem kreditů 2</w:t>
      </w:r>
      <w:r w:rsidR="007E3BC8" w:rsidRPr="003A3197">
        <w:t>5</w:t>
      </w:r>
      <w:r w:rsidR="000745B7">
        <w:t>.</w:t>
      </w:r>
      <w:r w:rsidRPr="003A3197">
        <w:t xml:space="preserve"> </w:t>
      </w:r>
      <w:r w:rsidR="007E3BC8" w:rsidRPr="003A3197">
        <w:t xml:space="preserve"> </w:t>
      </w:r>
      <w:r w:rsidRPr="003A3197">
        <w:t xml:space="preserve">Zbylý počet kreditů tvoří předměty ostatní (sportovní aktivity, jazyky apod.). Skladba těchto předmětů je uvedena ve formuláři </w:t>
      </w:r>
      <w:r w:rsidRPr="003A3197">
        <w:rPr>
          <w:i/>
        </w:rPr>
        <w:t>B-IIa - Studijní plány a návrh témat prací</w:t>
      </w:r>
      <w:r w:rsidRPr="003A3197">
        <w:t>, přičemž byly dodrženy návaznosti jednotlivých předmětů s cílem osvojit si základní teoretické znalosti a praktické dovednosti tak, aby byl naplněn deklarovaný profil absolventa studijního programu. Při návrhu t</w:t>
      </w:r>
      <w:r w:rsidR="00290642">
        <w:t>é</w:t>
      </w:r>
      <w:r w:rsidRPr="003A3197">
        <w:t>matických okruhů státních závěrečných zkoušek je vždy uvedeno ze kterých předmětů studijního plánu tyto okruhy vycházejí.</w:t>
      </w:r>
    </w:p>
    <w:p w14:paraId="62334C54" w14:textId="77777777" w:rsidR="00F05A05" w:rsidRPr="003A3197" w:rsidRDefault="00F05A05" w:rsidP="003A3197">
      <w:pPr>
        <w:pStyle w:val="Default"/>
      </w:pPr>
      <w:r w:rsidRPr="003A3197">
        <w:t xml:space="preserve">Podrobnější obsahy a struktury předmětů jsou uvedeny ve formuláři </w:t>
      </w:r>
      <w:r w:rsidRPr="003A3197">
        <w:rPr>
          <w:i/>
        </w:rPr>
        <w:t>B-III – Charakteristika studijního předmětu</w:t>
      </w:r>
      <w:r w:rsidRPr="003A3197">
        <w:t xml:space="preserve"> pro jednotlivé předměty studijního plánu.</w:t>
      </w:r>
    </w:p>
    <w:p w14:paraId="65040F5A" w14:textId="77777777" w:rsidR="00F05A05" w:rsidRPr="003A3197" w:rsidRDefault="00F05A05" w:rsidP="003A3197">
      <w:pPr>
        <w:pStyle w:val="Default"/>
      </w:pPr>
      <w:r w:rsidRPr="003A3197">
        <w:t>Většina předmětů studijního plánu prezenčního studia je uskutečňována ve formě přednášek, kde jsou uvedeny teoretické základy předmětu, a cvičení, popř. semináře, ve kterých jsou tyto poznatky procvičeny a prohloubeny. Rozsah přednášek je zpravidla 2 hodiny týdně a rozsah cvičení popř. seminářů je 1-3 hodiny týdně. V kombinované formě studia je výuka koncipována formou řízených konzultací za přítomnosti studenta v rozsahu 12 – 20 hod řízených konzultací za předmět a semestr v součtu zpravidla 112 hodin/semestr a 224 hodin/ak. rok. Výjimkou je předmět diplomová práce v posledním semestru, který má vyšší hodinovou i kreditovou dotaci z důvodů podstatně vyšší studijní zátěže na studenta spojenou s vypracováním této závěrečné kvalifikační práce.</w:t>
      </w:r>
    </w:p>
    <w:p w14:paraId="5D06FAF3" w14:textId="77777777" w:rsidR="00F05A05" w:rsidRPr="003A3197" w:rsidRDefault="00F05A05" w:rsidP="00EE26F3">
      <w:pPr>
        <w:pStyle w:val="Nadpis3"/>
      </w:pPr>
      <w:bookmarkStart w:id="1263" w:name="_Toc523735498"/>
      <w:r w:rsidRPr="003A3197">
        <w:rPr>
          <w:rFonts w:eastAsia="Calibri"/>
        </w:rPr>
        <w:t>Standard 2.14 Soulad obsahu studijních předmětů, státních zkoušek a kvalifikačních prací s výsledky</w:t>
      </w:r>
      <w:r w:rsidRPr="003A3197">
        <w:t xml:space="preserve"> učení a profilem absolventa</w:t>
      </w:r>
      <w:bookmarkEnd w:id="1263"/>
      <w:r w:rsidRPr="003A3197">
        <w:t xml:space="preserve">  </w:t>
      </w:r>
    </w:p>
    <w:p w14:paraId="6FD6197C" w14:textId="77777777" w:rsidR="00F05A05" w:rsidRPr="003A3197" w:rsidRDefault="00F05A05" w:rsidP="003A3197">
      <w:pPr>
        <w:pStyle w:val="Default"/>
      </w:pPr>
      <w:r w:rsidRPr="003A3197">
        <w:t xml:space="preserve">Obsah jednotlivých předmětů je uveden v kartách předmětů ve formulářích </w:t>
      </w:r>
      <w:r w:rsidRPr="003A3197">
        <w:rPr>
          <w:i/>
        </w:rPr>
        <w:t>B-III – Charakteristika studijního předmětu</w:t>
      </w:r>
      <w:r w:rsidRPr="003A3197">
        <w:t xml:space="preserve">. Každý předmět má přesně definovánu náplň výuky pro čtrnáct týdnů semestru spolu s prerekvizitami, korekvizitami a ekvivalencemi, jsou-li pro daný předmět definovány. </w:t>
      </w:r>
    </w:p>
    <w:p w14:paraId="039CA8C1" w14:textId="6A6C7701" w:rsidR="00F05A05" w:rsidRPr="003A3197" w:rsidRDefault="00F05A05" w:rsidP="003A3197">
      <w:pPr>
        <w:pStyle w:val="Default"/>
      </w:pPr>
      <w:r w:rsidRPr="003A3197">
        <w:t xml:space="preserve">V kartách předmětů je přesně definována forma ověření studijních výsledků a podmínky pro úspěšné absolvování předmětu. Většina předmětů je zakončena konkrétní formou klasifikovaného zakončení (klasifikovaný zápočet, zkouška), přičemž je respektována maximální studijní zátěž </w:t>
      </w:r>
      <w:r w:rsidR="00B20C1E" w:rsidRPr="003A3197">
        <w:t>8</w:t>
      </w:r>
      <w:r w:rsidRPr="003A3197">
        <w:t xml:space="preserve"> klasifikačních zakončení za semestr.</w:t>
      </w:r>
    </w:p>
    <w:p w14:paraId="2C02AD96" w14:textId="4000F496" w:rsidR="00F05A05" w:rsidRPr="003A3197" w:rsidRDefault="00F05A05" w:rsidP="00290642">
      <w:pPr>
        <w:pStyle w:val="Default"/>
      </w:pPr>
      <w:r w:rsidRPr="003A3197">
        <w:t>K ohodnocení znalostí studenta v jednotlivých předmětech zakončených klasifikací (klasifikovaný zápočet, zkouška) je využito ECTS hodnocení dle Studijního a zkušebního řádu UTB (dále jen SZŘ UTB), článek 14, odst. (1)</w:t>
      </w:r>
      <w:r w:rsidRPr="003A3197">
        <w:rPr>
          <w:rStyle w:val="Znakapoznpodarou"/>
        </w:rPr>
        <w:footnoteReference w:id="31"/>
      </w:r>
      <w:r w:rsidRPr="003A3197">
        <w:t>, viz následující tabulka</w:t>
      </w:r>
      <w:r w:rsidR="00AF3A9D" w:rsidRPr="003A3197">
        <w:t xml:space="preserve"> 4.</w:t>
      </w:r>
    </w:p>
    <w:p w14:paraId="7FB40657" w14:textId="4E6F352A" w:rsidR="00AF3A9D" w:rsidRPr="003A3197" w:rsidRDefault="00AF3A9D"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ins w:id="1266" w:author="Bronislav Chramcov" w:date="2018-11-15T15:40:00Z">
        <w:r w:rsidR="00E5346B">
          <w:rPr>
            <w:noProof/>
          </w:rPr>
          <w:t>5</w:t>
        </w:r>
      </w:ins>
      <w:del w:id="1267" w:author="Bronislav Chramcov" w:date="2018-11-15T15:31:00Z">
        <w:r w:rsidR="00BE4CA4" w:rsidDel="00FE2D72">
          <w:rPr>
            <w:noProof/>
          </w:rPr>
          <w:delText>4</w:delText>
        </w:r>
      </w:del>
      <w:r w:rsidR="0039379C">
        <w:rPr>
          <w:noProof/>
        </w:rPr>
        <w:fldChar w:fldCharType="end"/>
      </w:r>
      <w:r w:rsidRPr="003A3197">
        <w:t>: Stupně hodnocení klasifikovaného zakončení předmětu</w:t>
      </w:r>
    </w:p>
    <w:tbl>
      <w:tblPr>
        <w:tblStyle w:val="Mkatabulky"/>
        <w:tblW w:w="0" w:type="auto"/>
        <w:tblInd w:w="170" w:type="dxa"/>
        <w:tblCellMar>
          <w:left w:w="28" w:type="dxa"/>
          <w:right w:w="28" w:type="dxa"/>
        </w:tblCellMar>
        <w:tblLook w:val="04A0" w:firstRow="1" w:lastRow="0" w:firstColumn="1" w:lastColumn="0" w:noHBand="0" w:noVBand="1"/>
      </w:tblPr>
      <w:tblGrid>
        <w:gridCol w:w="2944"/>
        <w:gridCol w:w="2978"/>
        <w:gridCol w:w="2970"/>
      </w:tblGrid>
      <w:tr w:rsidR="00F05A05" w:rsidRPr="00AC3CD7" w14:paraId="18930F5E" w14:textId="77777777" w:rsidTr="00AC3CD7">
        <w:trPr>
          <w:trHeight w:val="227"/>
        </w:trPr>
        <w:tc>
          <w:tcPr>
            <w:tcW w:w="2968" w:type="dxa"/>
            <w:vAlign w:val="center"/>
          </w:tcPr>
          <w:p w14:paraId="7DCA132E"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Stupeň ECTS</w:t>
            </w:r>
          </w:p>
        </w:tc>
        <w:tc>
          <w:tcPr>
            <w:tcW w:w="2997" w:type="dxa"/>
            <w:vAlign w:val="center"/>
          </w:tcPr>
          <w:p w14:paraId="4C4EB4AF"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Slovní vyjádření</w:t>
            </w:r>
          </w:p>
        </w:tc>
        <w:tc>
          <w:tcPr>
            <w:tcW w:w="2993" w:type="dxa"/>
            <w:vAlign w:val="center"/>
          </w:tcPr>
          <w:p w14:paraId="027689DA"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Číselné vyjádření</w:t>
            </w:r>
          </w:p>
        </w:tc>
      </w:tr>
      <w:tr w:rsidR="00F05A05" w:rsidRPr="00AC3CD7" w14:paraId="097BA18F" w14:textId="77777777" w:rsidTr="00AC3CD7">
        <w:trPr>
          <w:trHeight w:val="227"/>
        </w:trPr>
        <w:tc>
          <w:tcPr>
            <w:tcW w:w="2968" w:type="dxa"/>
            <w:vAlign w:val="center"/>
          </w:tcPr>
          <w:p w14:paraId="5CC15234"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A</w:t>
            </w:r>
          </w:p>
        </w:tc>
        <w:tc>
          <w:tcPr>
            <w:tcW w:w="2997" w:type="dxa"/>
            <w:vAlign w:val="center"/>
          </w:tcPr>
          <w:p w14:paraId="7F7B898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Výborně / Excelent</w:t>
            </w:r>
          </w:p>
        </w:tc>
        <w:tc>
          <w:tcPr>
            <w:tcW w:w="2993" w:type="dxa"/>
            <w:vAlign w:val="center"/>
          </w:tcPr>
          <w:p w14:paraId="4158DF4F"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1</w:t>
            </w:r>
          </w:p>
        </w:tc>
      </w:tr>
      <w:tr w:rsidR="00F05A05" w:rsidRPr="00AC3CD7" w14:paraId="13047FCE" w14:textId="77777777" w:rsidTr="00AC3CD7">
        <w:trPr>
          <w:trHeight w:val="227"/>
        </w:trPr>
        <w:tc>
          <w:tcPr>
            <w:tcW w:w="2968" w:type="dxa"/>
            <w:vAlign w:val="center"/>
          </w:tcPr>
          <w:p w14:paraId="66F1A5D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B</w:t>
            </w:r>
          </w:p>
        </w:tc>
        <w:tc>
          <w:tcPr>
            <w:tcW w:w="2997" w:type="dxa"/>
            <w:vAlign w:val="center"/>
          </w:tcPr>
          <w:p w14:paraId="5F74207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Velmi dobře / Very good</w:t>
            </w:r>
          </w:p>
        </w:tc>
        <w:tc>
          <w:tcPr>
            <w:tcW w:w="2993" w:type="dxa"/>
            <w:vAlign w:val="center"/>
          </w:tcPr>
          <w:p w14:paraId="050E5CA3"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1,5</w:t>
            </w:r>
          </w:p>
        </w:tc>
      </w:tr>
      <w:tr w:rsidR="00F05A05" w:rsidRPr="00AC3CD7" w14:paraId="0E35AEBD" w14:textId="77777777" w:rsidTr="00AC3CD7">
        <w:trPr>
          <w:trHeight w:val="227"/>
        </w:trPr>
        <w:tc>
          <w:tcPr>
            <w:tcW w:w="2968" w:type="dxa"/>
            <w:vAlign w:val="center"/>
          </w:tcPr>
          <w:p w14:paraId="2EA7CA38"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C</w:t>
            </w:r>
          </w:p>
        </w:tc>
        <w:tc>
          <w:tcPr>
            <w:tcW w:w="2997" w:type="dxa"/>
            <w:vAlign w:val="center"/>
          </w:tcPr>
          <w:p w14:paraId="76058BA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Dobře / Good</w:t>
            </w:r>
          </w:p>
        </w:tc>
        <w:tc>
          <w:tcPr>
            <w:tcW w:w="2993" w:type="dxa"/>
            <w:vAlign w:val="center"/>
          </w:tcPr>
          <w:p w14:paraId="4DCB602E"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2</w:t>
            </w:r>
          </w:p>
        </w:tc>
      </w:tr>
      <w:tr w:rsidR="00F05A05" w:rsidRPr="00AC3CD7" w14:paraId="34BB3284" w14:textId="77777777" w:rsidTr="00AC3CD7">
        <w:trPr>
          <w:trHeight w:val="227"/>
        </w:trPr>
        <w:tc>
          <w:tcPr>
            <w:tcW w:w="2968" w:type="dxa"/>
            <w:vAlign w:val="center"/>
          </w:tcPr>
          <w:p w14:paraId="3C7D3CF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w:t>
            </w:r>
          </w:p>
        </w:tc>
        <w:tc>
          <w:tcPr>
            <w:tcW w:w="2997" w:type="dxa"/>
            <w:vAlign w:val="center"/>
          </w:tcPr>
          <w:p w14:paraId="2B987AF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Uspokojivě / Satisfactory</w:t>
            </w:r>
          </w:p>
        </w:tc>
        <w:tc>
          <w:tcPr>
            <w:tcW w:w="2993" w:type="dxa"/>
            <w:vAlign w:val="center"/>
          </w:tcPr>
          <w:p w14:paraId="13B22828"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2,5</w:t>
            </w:r>
          </w:p>
        </w:tc>
      </w:tr>
      <w:tr w:rsidR="00F05A05" w:rsidRPr="00AC3CD7" w14:paraId="5BF1576E" w14:textId="77777777" w:rsidTr="00AC3CD7">
        <w:trPr>
          <w:trHeight w:val="227"/>
        </w:trPr>
        <w:tc>
          <w:tcPr>
            <w:tcW w:w="2968" w:type="dxa"/>
            <w:vAlign w:val="center"/>
          </w:tcPr>
          <w:p w14:paraId="0C8DBD5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E</w:t>
            </w:r>
          </w:p>
        </w:tc>
        <w:tc>
          <w:tcPr>
            <w:tcW w:w="2997" w:type="dxa"/>
            <w:vAlign w:val="center"/>
          </w:tcPr>
          <w:p w14:paraId="34A53561"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Dostatečně / Sufficient</w:t>
            </w:r>
          </w:p>
        </w:tc>
        <w:tc>
          <w:tcPr>
            <w:tcW w:w="2993" w:type="dxa"/>
            <w:vAlign w:val="center"/>
          </w:tcPr>
          <w:p w14:paraId="40FD995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3</w:t>
            </w:r>
          </w:p>
        </w:tc>
      </w:tr>
      <w:tr w:rsidR="00F05A05" w:rsidRPr="00AC3CD7" w14:paraId="75242BE5" w14:textId="77777777" w:rsidTr="00AC3CD7">
        <w:trPr>
          <w:trHeight w:val="227"/>
        </w:trPr>
        <w:tc>
          <w:tcPr>
            <w:tcW w:w="2968" w:type="dxa"/>
            <w:vAlign w:val="center"/>
          </w:tcPr>
          <w:p w14:paraId="54B3FE3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F</w:t>
            </w:r>
          </w:p>
        </w:tc>
        <w:tc>
          <w:tcPr>
            <w:tcW w:w="2997" w:type="dxa"/>
            <w:vAlign w:val="center"/>
          </w:tcPr>
          <w:p w14:paraId="182C42FF"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Nedostatečně / Unsatisfactory</w:t>
            </w:r>
          </w:p>
        </w:tc>
        <w:tc>
          <w:tcPr>
            <w:tcW w:w="2993" w:type="dxa"/>
            <w:vAlign w:val="center"/>
          </w:tcPr>
          <w:p w14:paraId="75130142"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w:t>
            </w:r>
          </w:p>
        </w:tc>
      </w:tr>
      <w:tr w:rsidR="00F05A05" w:rsidRPr="00AC3CD7" w14:paraId="7D0AD48C" w14:textId="77777777" w:rsidTr="00AC3CD7">
        <w:trPr>
          <w:trHeight w:val="227"/>
        </w:trPr>
        <w:tc>
          <w:tcPr>
            <w:tcW w:w="2968" w:type="dxa"/>
            <w:vAlign w:val="center"/>
          </w:tcPr>
          <w:p w14:paraId="07B4F831"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FX *</w:t>
            </w:r>
          </w:p>
        </w:tc>
        <w:tc>
          <w:tcPr>
            <w:tcW w:w="2997" w:type="dxa"/>
            <w:vAlign w:val="center"/>
          </w:tcPr>
          <w:p w14:paraId="44A216F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Nedostatečně / Unsatisfactory</w:t>
            </w:r>
          </w:p>
        </w:tc>
        <w:tc>
          <w:tcPr>
            <w:tcW w:w="2993" w:type="dxa"/>
            <w:vAlign w:val="center"/>
          </w:tcPr>
          <w:p w14:paraId="1958C1A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w:t>
            </w:r>
          </w:p>
        </w:tc>
      </w:tr>
    </w:tbl>
    <w:p w14:paraId="238902BC" w14:textId="77777777" w:rsidR="00F05A05" w:rsidRPr="003A3197" w:rsidRDefault="00F05A05" w:rsidP="003A3197">
      <w:pPr>
        <w:pStyle w:val="Default"/>
      </w:pPr>
      <w:r w:rsidRPr="003A3197">
        <w:t>*) Pokud je student hodnocen stupněm FX, je mu při opětovném zápisu předmětu uznán zápočet.</w:t>
      </w:r>
    </w:p>
    <w:p w14:paraId="76CADFE6" w14:textId="77777777" w:rsidR="009472DB" w:rsidRDefault="009472DB" w:rsidP="00F453B5">
      <w:pPr>
        <w:pStyle w:val="Default"/>
        <w:rPr>
          <w:ins w:id="1268" w:author="Bronislav Chramcov" w:date="2018-11-15T15:24:00Z"/>
        </w:rPr>
      </w:pPr>
    </w:p>
    <w:p w14:paraId="624D55AD" w14:textId="1E5DA5B6" w:rsidR="00F453B5" w:rsidRPr="003A3197" w:rsidRDefault="00F05A05" w:rsidP="00F453B5">
      <w:pPr>
        <w:pStyle w:val="Default"/>
      </w:pPr>
      <w:r w:rsidRPr="003A3197">
        <w:t xml:space="preserve">Státní závěrečná zkouška (dále jen „SZZ“) se dle SZŘ UTB, článku 26 </w:t>
      </w:r>
      <w:r w:rsidR="0011594A" w:rsidRPr="003A3197">
        <w:t xml:space="preserve">skládá z obhajoby diplomové práce a státní zkoušky složené ze tří </w:t>
      </w:r>
      <w:ins w:id="1269" w:author="Bronislav Chramcov" w:date="2018-11-15T15:24:00Z">
        <w:r w:rsidR="009472DB">
          <w:t xml:space="preserve">tematických okruhů. </w:t>
        </w:r>
      </w:ins>
      <w:del w:id="1270" w:author="Bronislav Chramcov" w:date="2018-11-15T15:25:00Z">
        <w:r w:rsidR="0011594A" w:rsidRPr="003A3197" w:rsidDel="009472DB">
          <w:delText xml:space="preserve">povinných předmětů. </w:delText>
        </w:r>
      </w:del>
      <w:r w:rsidR="0011594A" w:rsidRPr="003A3197">
        <w:t xml:space="preserve">Dva </w:t>
      </w:r>
      <w:ins w:id="1271" w:author="Bronislav Chramcov" w:date="2018-11-15T15:25:00Z">
        <w:r w:rsidR="009472DB">
          <w:t xml:space="preserve">tematické okruhy </w:t>
        </w:r>
      </w:ins>
      <w:del w:id="1272" w:author="Bronislav Chramcov" w:date="2018-11-15T15:25:00Z">
        <w:r w:rsidR="0011594A" w:rsidRPr="003A3197" w:rsidDel="009472DB">
          <w:delText xml:space="preserve">předměty </w:delText>
        </w:r>
      </w:del>
      <w:r w:rsidR="0011594A" w:rsidRPr="003A3197">
        <w:t xml:space="preserve">jsou společné pro obě specializace studijního programu, třetí </w:t>
      </w:r>
      <w:ins w:id="1273" w:author="Bronislav Chramcov" w:date="2018-11-15T15:25:00Z">
        <w:r w:rsidR="009472DB">
          <w:t>tematický okruh</w:t>
        </w:r>
      </w:ins>
      <w:del w:id="1274" w:author="Bronislav Chramcov" w:date="2018-11-15T15:25:00Z">
        <w:r w:rsidR="0011594A" w:rsidRPr="003A3197" w:rsidDel="009472DB">
          <w:delText>předmět</w:delText>
        </w:r>
      </w:del>
      <w:r w:rsidR="0011594A" w:rsidRPr="003A3197">
        <w:t xml:space="preserve"> je </w:t>
      </w:r>
      <w:del w:id="1275" w:author="Bronislav Chramcov" w:date="2018-11-15T15:25:00Z">
        <w:r w:rsidR="0011594A" w:rsidRPr="003A3197" w:rsidDel="009472DB">
          <w:delText xml:space="preserve">předmětem </w:delText>
        </w:r>
      </w:del>
      <w:r w:rsidR="0011594A" w:rsidRPr="003A3197">
        <w:t xml:space="preserve">specializačním-profilujícím. </w:t>
      </w:r>
      <w:r w:rsidR="00F453B5" w:rsidRPr="003A3197">
        <w:t>Studentům jsou předem oznámeny okruhy témat, ze kterých budou zkoušeni. Okruhy reflektují probrané učivo a systémově propojují požadované znalosti a dovednosti.</w:t>
      </w:r>
    </w:p>
    <w:p w14:paraId="716ED3B5" w14:textId="77777777" w:rsidR="009472DB" w:rsidRDefault="009472DB">
      <w:pPr>
        <w:rPr>
          <w:ins w:id="1276" w:author="Bronislav Chramcov" w:date="2018-11-15T15:24:00Z"/>
          <w:rStyle w:val="Zdraznn"/>
          <w:rFonts w:ascii="Calibri" w:eastAsia="Calibri" w:hAnsi="Calibri" w:cs="Calibri"/>
          <w:color w:val="000000"/>
          <w:sz w:val="22"/>
          <w:u w:val="single"/>
        </w:rPr>
      </w:pPr>
      <w:ins w:id="1277" w:author="Bronislav Chramcov" w:date="2018-11-15T15:24:00Z">
        <w:r>
          <w:rPr>
            <w:rStyle w:val="Zdraznn"/>
            <w:u w:val="single"/>
          </w:rPr>
          <w:br w:type="page"/>
        </w:r>
      </w:ins>
    </w:p>
    <w:p w14:paraId="2017210B" w14:textId="1BB7B94B" w:rsidR="0011594A" w:rsidRPr="003A3197" w:rsidRDefault="009472DB" w:rsidP="003A3197">
      <w:pPr>
        <w:pStyle w:val="Default"/>
        <w:rPr>
          <w:rStyle w:val="Zdraznn"/>
          <w:u w:val="single"/>
        </w:rPr>
      </w:pPr>
      <w:ins w:id="1278" w:author="Bronislav Chramcov" w:date="2018-11-15T15:26:00Z">
        <w:r>
          <w:rPr>
            <w:rStyle w:val="Zdraznn"/>
            <w:u w:val="single"/>
          </w:rPr>
          <w:t>Tematické okruhy</w:t>
        </w:r>
      </w:ins>
      <w:del w:id="1279" w:author="Bronislav Chramcov" w:date="2018-11-15T15:26:00Z">
        <w:r w:rsidR="0011594A" w:rsidRPr="003A3197" w:rsidDel="009472DB">
          <w:rPr>
            <w:rStyle w:val="Zdraznn"/>
            <w:u w:val="single"/>
          </w:rPr>
          <w:delText>Povinné předměty</w:delText>
        </w:r>
      </w:del>
      <w:r w:rsidR="0011594A" w:rsidRPr="003A3197">
        <w:rPr>
          <w:rStyle w:val="Zdraznn"/>
          <w:u w:val="single"/>
        </w:rPr>
        <w:t xml:space="preserve"> státní závěrečné zkoušky:</w:t>
      </w:r>
    </w:p>
    <w:p w14:paraId="325B6CE0" w14:textId="392DFE62" w:rsidR="0011594A" w:rsidRPr="003A3197" w:rsidRDefault="00AF3A9D" w:rsidP="003A3197">
      <w:pPr>
        <w:pStyle w:val="Default"/>
      </w:pPr>
      <w:r w:rsidRPr="003A3197">
        <w:t>Společné pro obě specializace studijního programu:</w:t>
      </w:r>
    </w:p>
    <w:p w14:paraId="78A9F8BA" w14:textId="77777777" w:rsidR="0052069C" w:rsidRPr="0052069C" w:rsidRDefault="0052069C" w:rsidP="0052069C">
      <w:pPr>
        <w:pStyle w:val="Default"/>
        <w:numPr>
          <w:ilvl w:val="0"/>
          <w:numId w:val="11"/>
        </w:numPr>
        <w:rPr>
          <w:ins w:id="1280" w:author="Jiří Vojtěšek" w:date="2018-11-26T10:44:00Z"/>
          <w:b/>
        </w:rPr>
      </w:pPr>
      <w:ins w:id="1281" w:author="Jiří Vojtěšek" w:date="2018-11-26T10:44:00Z">
        <w:r w:rsidRPr="0052069C">
          <w:rPr>
            <w:b/>
          </w:rPr>
          <w:t xml:space="preserve">Informatics </w:t>
        </w:r>
        <w:r w:rsidRPr="0052069C">
          <w:rPr>
            <w:rPrChange w:id="1282" w:author="Jiří Vojtěšek" w:date="2018-11-26T10:44:00Z">
              <w:rPr>
                <w:b/>
              </w:rPr>
            </w:rPrChange>
          </w:rPr>
          <w:t>(Security of Information Systems, Artificial Neural Networks, Mathematical Informatics, Evolutionary Computing, Computer Viruses and Security, Modeling of Logic Circuits)</w:t>
        </w:r>
      </w:ins>
    </w:p>
    <w:p w14:paraId="2BB7FDC5" w14:textId="77777777" w:rsidR="0052069C" w:rsidRPr="0052069C" w:rsidRDefault="0052069C" w:rsidP="0052069C">
      <w:pPr>
        <w:pStyle w:val="Default"/>
        <w:numPr>
          <w:ilvl w:val="0"/>
          <w:numId w:val="11"/>
        </w:numPr>
        <w:rPr>
          <w:ins w:id="1283" w:author="Jiří Vojtěšek" w:date="2018-11-26T10:44:00Z"/>
          <w:b/>
        </w:rPr>
      </w:pPr>
      <w:ins w:id="1284" w:author="Jiří Vojtěšek" w:date="2018-11-26T10:44:00Z">
        <w:r w:rsidRPr="0052069C">
          <w:rPr>
            <w:b/>
          </w:rPr>
          <w:t xml:space="preserve">Computer and Communications Systems </w:t>
        </w:r>
        <w:r w:rsidRPr="0052069C">
          <w:rPr>
            <w:rPrChange w:id="1285" w:author="Jiří Vojtěšek" w:date="2018-11-26T10:44:00Z">
              <w:rPr>
                <w:b/>
              </w:rPr>
            </w:rPrChange>
          </w:rPr>
          <w:t>(Computer Network Operation, Signal Processing, Processor Architecture and Compilers, Advanced Programming, Mobile Technologies, Advanced Mobile Technologies)</w:t>
        </w:r>
      </w:ins>
    </w:p>
    <w:p w14:paraId="786CAAF5" w14:textId="42A7A0B6" w:rsidR="0011594A" w:rsidRPr="003A3197" w:rsidDel="0052069C" w:rsidRDefault="0011594A" w:rsidP="00141D60">
      <w:pPr>
        <w:pStyle w:val="Default"/>
        <w:numPr>
          <w:ilvl w:val="0"/>
          <w:numId w:val="11"/>
        </w:numPr>
        <w:rPr>
          <w:del w:id="1286" w:author="Jiří Vojtěšek" w:date="2018-11-26T10:44:00Z"/>
        </w:rPr>
      </w:pPr>
      <w:del w:id="1287" w:author="Jiří Vojtěšek" w:date="2018-11-26T10:44:00Z">
        <w:r w:rsidRPr="003A3197" w:rsidDel="0052069C">
          <w:rPr>
            <w:b/>
          </w:rPr>
          <w:delText xml:space="preserve">Informatika </w:delText>
        </w:r>
        <w:r w:rsidRPr="003A3197" w:rsidDel="0052069C">
          <w:delText>(</w:delText>
        </w:r>
      </w:del>
      <w:ins w:id="1288" w:author="Bronislav Chramcov" w:date="2018-11-15T15:27:00Z">
        <w:del w:id="1289" w:author="Jiří Vojtěšek" w:date="2018-11-26T10:44:00Z">
          <w:r w:rsidR="00141D60" w:rsidRPr="00141D60" w:rsidDel="0052069C">
            <w:delText xml:space="preserve">Bezpečnost informačních systémů, Umělé neuronové sítě, Matematická informatika, Evoluční výpočetní techniky, Počítačové viry a bezpečnost, Modelování logických obvodů </w:delText>
          </w:r>
        </w:del>
      </w:ins>
      <w:del w:id="1290" w:author="Jiří Vojtěšek" w:date="2018-11-26T10:44:00Z">
        <w:r w:rsidRPr="003A3197" w:rsidDel="0052069C">
          <w:delText>Umělé neuronové sítě, Matematická informatika, Evoluční výpočetní techniky, Počítačové viry a bezpečnost)</w:delText>
        </w:r>
      </w:del>
    </w:p>
    <w:p w14:paraId="7BE7742F" w14:textId="436444A3" w:rsidR="0011594A" w:rsidRPr="003A3197" w:rsidRDefault="0011594A" w:rsidP="00141D60">
      <w:pPr>
        <w:pStyle w:val="Default"/>
        <w:numPr>
          <w:ilvl w:val="0"/>
          <w:numId w:val="11"/>
        </w:numPr>
      </w:pPr>
      <w:del w:id="1291" w:author="Jiří Vojtěšek" w:date="2018-11-26T10:44:00Z">
        <w:r w:rsidRPr="003A3197" w:rsidDel="0052069C">
          <w:rPr>
            <w:b/>
          </w:rPr>
          <w:delText xml:space="preserve">Počítačové a komunikační systémy </w:delText>
        </w:r>
        <w:r w:rsidRPr="00141D60" w:rsidDel="0052069C">
          <w:rPr>
            <w:rPrChange w:id="1292" w:author="Bronislav Chramcov" w:date="2018-11-15T15:27:00Z">
              <w:rPr>
                <w:b/>
              </w:rPr>
            </w:rPrChange>
          </w:rPr>
          <w:delText>(</w:delText>
        </w:r>
      </w:del>
      <w:ins w:id="1293" w:author="Bronislav Chramcov" w:date="2018-11-15T15:27:00Z">
        <w:del w:id="1294" w:author="Jiří Vojtěšek" w:date="2018-11-26T10:44:00Z">
          <w:r w:rsidR="00141D60" w:rsidRPr="00141D60" w:rsidDel="0052069C">
            <w:rPr>
              <w:rPrChange w:id="1295" w:author="Bronislav Chramcov" w:date="2018-11-15T15:27:00Z">
                <w:rPr>
                  <w:b/>
                </w:rPr>
              </w:rPrChange>
            </w:rPr>
            <w:delText xml:space="preserve">Provoz počítačových sítí, Zpracování signálů, Architektura procesorů a překladače, Pokročilé programování, Mobilní technologie, Pokročilé mobilní technologie </w:delText>
          </w:r>
        </w:del>
      </w:ins>
      <w:del w:id="1296" w:author="Jiří Vojtěšek" w:date="2018-11-26T10:44:00Z">
        <w:r w:rsidRPr="00141D60" w:rsidDel="0052069C">
          <w:delText>Provoz počítačových sítí, Zpracování signálů, Architektura procesorů a překladače, Pokročilé mobilní technologie Bezpečnost informačních systémů)</w:delText>
        </w:r>
      </w:del>
      <w:r w:rsidRPr="003A3197">
        <w:t xml:space="preserve"> </w:t>
      </w:r>
    </w:p>
    <w:p w14:paraId="0DE848C1" w14:textId="5CB10FC0" w:rsidR="0011594A" w:rsidRPr="003A3197" w:rsidRDefault="00AF3A9D" w:rsidP="003A3197">
      <w:pPr>
        <w:pStyle w:val="Default"/>
      </w:pPr>
      <w:r w:rsidRPr="003A3197">
        <w:t>Profilující pro s</w:t>
      </w:r>
      <w:r w:rsidR="0011594A" w:rsidRPr="003A3197">
        <w:t>pecializac</w:t>
      </w:r>
      <w:r w:rsidRPr="003A3197">
        <w:t>i</w:t>
      </w:r>
      <w:r w:rsidR="0011594A" w:rsidRPr="003A3197">
        <w:t xml:space="preserve"> Softwarové inženýrství:</w:t>
      </w:r>
    </w:p>
    <w:p w14:paraId="79612096" w14:textId="020F382B" w:rsidR="0011594A" w:rsidRPr="003A3197" w:rsidRDefault="0052069C" w:rsidP="0052069C">
      <w:pPr>
        <w:pStyle w:val="Default"/>
        <w:numPr>
          <w:ilvl w:val="0"/>
          <w:numId w:val="12"/>
        </w:numPr>
      </w:pPr>
      <w:ins w:id="1297" w:author="Jiří Vojtěšek" w:date="2018-11-26T10:44:00Z">
        <w:r w:rsidRPr="0052069C">
          <w:rPr>
            <w:b/>
          </w:rPr>
          <w:t>•</w:t>
        </w:r>
        <w:r w:rsidRPr="0052069C">
          <w:rPr>
            <w:b/>
          </w:rPr>
          <w:tab/>
          <w:t xml:space="preserve">Software Engineering and Programming </w:t>
        </w:r>
        <w:r w:rsidRPr="0052069C">
          <w:rPr>
            <w:rPrChange w:id="1298" w:author="Jiří Vojtěšek" w:date="2018-11-26T10:44:00Z">
              <w:rPr>
                <w:b/>
              </w:rPr>
            </w:rPrChange>
          </w:rPr>
          <w:t>(Software Engineering, Simulation of Systems, Softcomputing and Datamining, Cross Platform Programming, Parallel Processes and Programming, Parallel Computation on Graphics Processors, Advanced Database Systems, Selected Techniques of Software Development</w:t>
        </w:r>
      </w:ins>
      <w:del w:id="1299" w:author="Jiří Vojtěšek" w:date="2018-11-26T10:44:00Z">
        <w:r w:rsidR="0011594A" w:rsidRPr="0052069C" w:rsidDel="0052069C">
          <w:rPr>
            <w:rPrChange w:id="1300" w:author="Jiří Vojtěšek" w:date="2018-11-26T10:44:00Z">
              <w:rPr>
                <w:b/>
              </w:rPr>
            </w:rPrChange>
          </w:rPr>
          <w:delText>Softwarové</w:delText>
        </w:r>
        <w:r w:rsidR="0011594A" w:rsidRPr="003A3197" w:rsidDel="0052069C">
          <w:rPr>
            <w:b/>
          </w:rPr>
          <w:delText xml:space="preserve"> inženýrství a programování</w:delText>
        </w:r>
        <w:r w:rsidR="0011594A" w:rsidRPr="003A3197" w:rsidDel="0052069C">
          <w:delText xml:space="preserve"> (</w:delText>
        </w:r>
      </w:del>
      <w:ins w:id="1301" w:author="Bronislav Chramcov" w:date="2018-11-15T15:28:00Z">
        <w:del w:id="1302" w:author="Jiří Vojtěšek" w:date="2018-11-26T10:44:00Z">
          <w:r w:rsidR="00141D60" w:rsidRPr="00141D60" w:rsidDel="0052069C">
            <w:delText>Softwarové inženýrství, Simulace systémů, Softcomputing a datamining, Multiplatformní programování, Paralelní procesy a programování, Paralelní výpočty na grafických procesorech, Pokročilé databázové systémy, Vybrané techniky vývoje software</w:delText>
          </w:r>
        </w:del>
      </w:ins>
      <w:del w:id="1303" w:author="Jiří Vojtěšek" w:date="2018-11-26T10:44:00Z">
        <w:r w:rsidR="0011594A" w:rsidRPr="003A3197" w:rsidDel="0052069C">
          <w:delText>Softwarové inženýrství, Simulace systémů, Softcomputing a datamining, Multiplatformní programování, Vybrané techniky vývoje software</w:delText>
        </w:r>
      </w:del>
      <w:r w:rsidR="0011594A" w:rsidRPr="003A3197">
        <w:t xml:space="preserve">) </w:t>
      </w:r>
    </w:p>
    <w:p w14:paraId="4EE1A259" w14:textId="5B85E7E4" w:rsidR="0011594A" w:rsidRPr="003A3197" w:rsidRDefault="00AF3A9D" w:rsidP="003A3197">
      <w:pPr>
        <w:pStyle w:val="Default"/>
      </w:pPr>
      <w:r w:rsidRPr="003A3197">
        <w:t>Profilující pro s</w:t>
      </w:r>
      <w:r w:rsidR="0011594A" w:rsidRPr="003A3197">
        <w:t>pecializac</w:t>
      </w:r>
      <w:r w:rsidRPr="003A3197">
        <w:t>i</w:t>
      </w:r>
      <w:r w:rsidR="0011594A" w:rsidRPr="003A3197">
        <w:t xml:space="preserve"> Kybernetická bezpečnost:</w:t>
      </w:r>
    </w:p>
    <w:p w14:paraId="02FD3DF2" w14:textId="344BEE7F" w:rsidR="0011594A" w:rsidRPr="003A3197" w:rsidRDefault="0052069C" w:rsidP="0052069C">
      <w:pPr>
        <w:pStyle w:val="Default"/>
        <w:numPr>
          <w:ilvl w:val="0"/>
          <w:numId w:val="12"/>
        </w:numPr>
      </w:pPr>
      <w:ins w:id="1304" w:author="Jiří Vojtěšek" w:date="2018-11-26T10:44:00Z">
        <w:r w:rsidRPr="0052069C">
          <w:rPr>
            <w:b/>
          </w:rPr>
          <w:t>•</w:t>
        </w:r>
        <w:r w:rsidRPr="0052069C">
          <w:rPr>
            <w:b/>
          </w:rPr>
          <w:tab/>
          <w:t xml:space="preserve">Cyber Security </w:t>
        </w:r>
        <w:r w:rsidRPr="0052069C">
          <w:rPr>
            <w:rPrChange w:id="1305" w:author="Jiří Vojtěšek" w:date="2018-11-26T10:45:00Z">
              <w:rPr>
                <w:b/>
              </w:rPr>
            </w:rPrChange>
          </w:rPr>
          <w:t>(Aplied Cryptology, Data Analysis and Intelligent Computing, Identification and Modeling of Stochastic Signals, Machine Learning, Reverse Code Analysis, Forensis Analysis, Security in Communications Systems, Security of Operation Systems, Information Security Legislation</w:t>
        </w:r>
      </w:ins>
      <w:del w:id="1306" w:author="Jiří Vojtěšek" w:date="2018-11-26T10:44:00Z">
        <w:r w:rsidR="0011594A" w:rsidRPr="0052069C" w:rsidDel="0052069C">
          <w:rPr>
            <w:rPrChange w:id="1307" w:author="Jiří Vojtěšek" w:date="2018-11-26T10:45:00Z">
              <w:rPr>
                <w:b/>
              </w:rPr>
            </w:rPrChange>
          </w:rPr>
          <w:delText>Kybernetická</w:delText>
        </w:r>
        <w:r w:rsidR="0011594A" w:rsidRPr="003A3197" w:rsidDel="0052069C">
          <w:rPr>
            <w:b/>
          </w:rPr>
          <w:delText xml:space="preserve"> bezpečnost</w:delText>
        </w:r>
        <w:r w:rsidR="0011594A" w:rsidRPr="003A3197" w:rsidDel="0052069C">
          <w:delText xml:space="preserve"> (</w:delText>
        </w:r>
      </w:del>
      <w:ins w:id="1308" w:author="Bronislav Chramcov" w:date="2018-11-15T15:28:00Z">
        <w:del w:id="1309" w:author="Jiří Vojtěšek" w:date="2018-11-26T10:44:00Z">
          <w:r w:rsidR="00141D60" w:rsidRPr="00141D60" w:rsidDel="0052069C">
            <w:delText>Aplikovaná kryptologie, Datová analýza a inteligentní výpočty, Identifikace a modelování náhodných signálů, Reverzní analýza kódu, Strojové učení, Forenzní analýza, Bezpečnost v komunikačních sítích, Bezpečnost operačních systémů, Legislativa bezpečnosti informací</w:delText>
          </w:r>
        </w:del>
      </w:ins>
      <w:del w:id="1310" w:author="Jiří Vojtěšek" w:date="2018-11-26T10:44:00Z">
        <w:r w:rsidR="0011594A" w:rsidRPr="003A3197" w:rsidDel="0052069C">
          <w:delText>Aplikovaná kryptologie, Reverzní analýza kódu, Forenzní analýza, Bezpečnost v komunikačních sítích, Bezpečnost operačních systémů, Legislativa bezpečnosti informací</w:delText>
        </w:r>
      </w:del>
      <w:r w:rsidR="0011594A" w:rsidRPr="003A3197">
        <w:t>)</w:t>
      </w:r>
    </w:p>
    <w:p w14:paraId="0B54BF11" w14:textId="77777777" w:rsidR="0011594A" w:rsidRPr="003A3197" w:rsidRDefault="0011594A" w:rsidP="003A3197">
      <w:pPr>
        <w:pStyle w:val="Default"/>
      </w:pPr>
    </w:p>
    <w:p w14:paraId="00E602D3" w14:textId="724C38D3" w:rsidR="00F05A05" w:rsidRPr="003A3197" w:rsidRDefault="00F05A05" w:rsidP="003A3197">
      <w:pPr>
        <w:pStyle w:val="Default"/>
      </w:pPr>
      <w:r w:rsidRPr="003A3197">
        <w:t xml:space="preserve">Témata diplomových prací jsou každoročně schvalována </w:t>
      </w:r>
      <w:r w:rsidR="0039379C">
        <w:t>garantem</w:t>
      </w:r>
      <w:r w:rsidR="0039379C" w:rsidRPr="003A3197">
        <w:t xml:space="preserve"> </w:t>
      </w:r>
      <w:r w:rsidRPr="003A3197">
        <w:t>studijního programu na začátku zimního semestru posledního roku studia dle Pravidel průběhu studia ve studijních programech na Fakultě aplikované informatiky (dále jen „Pravidel“), článku 4, odst. (2)</w:t>
      </w:r>
      <w:r w:rsidRPr="003A3197">
        <w:rPr>
          <w:rStyle w:val="Znakapoznpodarou"/>
          <w:rFonts w:cs="Calibri"/>
        </w:rPr>
        <w:footnoteReference w:id="32"/>
      </w:r>
      <w:r w:rsidRPr="003A3197">
        <w:t>.  Počet uveřejněných témat převyšuje počet studentů závěrečného ročníku, tímto navýšením počtu témat mají studenti zajištěnu možnost výběru. Návrhy témat jsou před předložení</w:t>
      </w:r>
      <w:r w:rsidR="0039379C">
        <w:t>m</w:t>
      </w:r>
      <w:r w:rsidRPr="003A3197">
        <w:t xml:space="preserve"> </w:t>
      </w:r>
      <w:r w:rsidR="0039379C">
        <w:t>gar</w:t>
      </w:r>
      <w:ins w:id="1313" w:author="Bronislav Chramcov" w:date="2018-11-15T15:26:00Z">
        <w:r w:rsidR="009472DB">
          <w:t>a</w:t>
        </w:r>
      </w:ins>
      <w:r w:rsidR="0039379C">
        <w:t xml:space="preserve">ntovi </w:t>
      </w:r>
      <w:r w:rsidRPr="003A3197">
        <w:t xml:space="preserve">studijních programů nejdříve posuzovány </w:t>
      </w:r>
      <w:r w:rsidR="0039379C">
        <w:t xml:space="preserve">interní </w:t>
      </w:r>
      <w:r w:rsidRPr="003A3197">
        <w:t xml:space="preserve">komisí, kterou jmenuje garant studijního programu. Tímto krokem je zajištěna relevantnost daného tématu s profilem absolventa již před předložením </w:t>
      </w:r>
      <w:r w:rsidR="0039379C">
        <w:t>ke schválení+</w:t>
      </w:r>
      <w:r w:rsidRPr="003A3197">
        <w:t xml:space="preserve">. Vnitřním normou Směrnice děkana </w:t>
      </w:r>
      <w:r w:rsidRPr="003A3197">
        <w:rPr>
          <w:i/>
        </w:rPr>
        <w:t>SD/08/15 – Pravidla pro vypisování bakalářských a diplomových prací</w:t>
      </w:r>
      <w:r w:rsidRPr="003A3197">
        <w:rPr>
          <w:rStyle w:val="Znakapoznpodarou"/>
        </w:rPr>
        <w:footnoteReference w:id="33"/>
      </w:r>
      <w:r w:rsidRPr="003A3197">
        <w:t xml:space="preserve"> je stanoven maximální počet prací vedených pedagogem, což zaručuje dostatečný prostor na to, aby se vedoucí práce mohl studentovi věnovat na pravidelných konzultacích během posledního ročníku. Mimo těchto konzultací jsou v průběhu letního semestru organizovány garantem studijního programu tzv. kontrolní dny, na kterých student prezentuje aktuální stav řešení diplomové práce. Studenti absolvují během roku minimálně dva kontrolní dny. Aktivní účast na těchto dnech je nutnou podmínkou pro udělení zápočtu za předmět Diplomová práce.</w:t>
      </w:r>
      <w:r w:rsidRPr="003A3197">
        <w:tab/>
      </w:r>
    </w:p>
    <w:p w14:paraId="13071379" w14:textId="5E74CB7E" w:rsidR="00F05A05" w:rsidRPr="003A3197" w:rsidRDefault="00F05A05" w:rsidP="003A3197">
      <w:pPr>
        <w:pStyle w:val="Default"/>
      </w:pPr>
      <w:r w:rsidRPr="003A3197">
        <w:t>FAI používá pro metody výuky v prezenční formě klasické způsoby přímé výuky, jako jsou přednášky, laboratorní cvičení, výpočetní semináře, exkurze apod. Tyto formy jsou zpravidla doplněny o e-learningový systém Learning Management Systém (LMS) Moodle</w:t>
      </w:r>
      <w:r w:rsidRPr="003A3197">
        <w:rPr>
          <w:rStyle w:val="Znakapoznpodarou"/>
        </w:rPr>
        <w:footnoteReference w:id="34"/>
      </w:r>
      <w:r w:rsidRPr="003A3197">
        <w:t>, který je na FAI dlouhodobě využívám k distribuci studijních materiálů, ale také k ověření studijních výsledků formou on-line testů, odevzdávání protokolů z laboratorních úloh apod. V do</w:t>
      </w:r>
      <w:r w:rsidR="00F453B5" w:rsidRPr="003A3197">
        <w:t>bě přípravy akreditační žádosti</w:t>
      </w:r>
      <w:r w:rsidRPr="003A3197">
        <w:t xml:space="preserve"> UTB buduje centralizované řešení LMS Moodle, v rámci něhož dojde k propojení výukových materiálů  napříč fakultami.</w:t>
      </w:r>
    </w:p>
    <w:p w14:paraId="1182D2FE" w14:textId="77777777" w:rsidR="00F05A05" w:rsidRPr="003A3197" w:rsidRDefault="00F05A05" w:rsidP="003A3197">
      <w:pPr>
        <w:pStyle w:val="Default"/>
      </w:pPr>
      <w:r w:rsidRPr="003A3197">
        <w:t>U kombinované formy studia v rámci přímé výuky za přítomnosti studentů probíhají konzultace k tématům, která jsou sdělena studentům dopředu s dostatečným předstihem, v omezené míře probíhá i laboratorní výuka. Velká pozornost je věnována LMS Moodle, kde mají studenti kombinované formy studia k dispozici doplňující studijní materiály ve formě přednášek, vypracovaných vzorových řešení, laboratorních cvičení apod. tak, aby si mohli doplnit své znalosti samostudiem a připravili si dotazy pro řízené konzultace daného předmětu.</w:t>
      </w:r>
    </w:p>
    <w:p w14:paraId="62E50492" w14:textId="01330382" w:rsidR="00F05A05" w:rsidRPr="003A3197" w:rsidRDefault="00F05A05" w:rsidP="003A3197">
      <w:pPr>
        <w:pStyle w:val="Default"/>
      </w:pPr>
      <w:r w:rsidRPr="003A3197">
        <w:t xml:space="preserve">Pro výuku praktických cvičení a laboratoří disponuje FAI dostatečným počtem počítačových učeben a odborných laboratoří. V současnosti je k dispozici 13 počítačových učeben a </w:t>
      </w:r>
      <w:r w:rsidR="00290642">
        <w:t>5</w:t>
      </w:r>
      <w:r w:rsidRPr="003A3197">
        <w:t xml:space="preserve">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scanování a tisku dokumentů.</w:t>
      </w:r>
    </w:p>
    <w:p w14:paraId="3F539CA1" w14:textId="77777777" w:rsidR="009E517D" w:rsidRPr="003A3197" w:rsidRDefault="009E517D">
      <w:pPr>
        <w:pStyle w:val="Nadpis2"/>
      </w:pPr>
      <w:bookmarkStart w:id="1314" w:name="_Toc523735499"/>
      <w:r w:rsidRPr="003A3197">
        <w:t>Vzdělávací a tvůrčí činnost ve studijním programu</w:t>
      </w:r>
      <w:bookmarkEnd w:id="1314"/>
    </w:p>
    <w:p w14:paraId="52EFA61F" w14:textId="69C3E36C" w:rsidR="00704719" w:rsidRPr="003A3197" w:rsidRDefault="00976F86" w:rsidP="00EE26F3">
      <w:pPr>
        <w:pStyle w:val="Nadpis3"/>
      </w:pPr>
      <w:bookmarkStart w:id="1315" w:name="_Toc523735500"/>
      <w:r w:rsidRPr="003A3197">
        <w:t xml:space="preserve">Standard </w:t>
      </w:r>
      <w:r w:rsidR="00704719" w:rsidRPr="003A3197">
        <w:t>3.1 Metody výuky</w:t>
      </w:r>
      <w:bookmarkEnd w:id="1315"/>
    </w:p>
    <w:p w14:paraId="64B4B9E5" w14:textId="58425873" w:rsidR="00F05A05" w:rsidRPr="003A3197" w:rsidRDefault="00F05A05" w:rsidP="003A3197">
      <w:pPr>
        <w:pStyle w:val="Default"/>
      </w:pPr>
      <w:r w:rsidRPr="003A3197">
        <w:t xml:space="preserve">Podle charakteru studijních předmětů v prezenční formě studia mají studenti možnost teoretické poznatky získané na přednáškách osvojit a prohloubit ve výpočetních seminářích a laboratorních cvičeních. 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dva až čtyři studenti s cílem podporovat spolupráci při řešení zadaného úkolu. </w:t>
      </w:r>
    </w:p>
    <w:p w14:paraId="044C6714" w14:textId="46F36E05" w:rsidR="00F05A05" w:rsidRPr="003A3197" w:rsidRDefault="00F05A05" w:rsidP="003A3197">
      <w:pPr>
        <w:pStyle w:val="Default"/>
      </w:pPr>
      <w:r w:rsidRPr="003A3197">
        <w:t xml:space="preserve">Příkladem úzkého propojení studia s praxí je tzv. </w:t>
      </w:r>
      <w:r w:rsidRPr="003A3197">
        <w:rPr>
          <w:rStyle w:val="Siln"/>
          <w:bCs w:val="0"/>
        </w:rPr>
        <w:t>expertní výuka</w:t>
      </w:r>
      <w:r w:rsidRPr="003A3197">
        <w:t>, jejímž cílem je poskytnout studentům praktický pohled na studovanou problematiku. Pro studenty magisterského studia jsou organizovány přednášky vedené odborníky z praxe s cílem zvýšit zájem studentů o daný předmět a studijní program. Přednášky jsou vedeny nejen odborníky z firem, které sídlí ve Vědeck</w:t>
      </w:r>
      <w:r w:rsidR="00AA57A2" w:rsidRPr="003A3197">
        <w:t>o</w:t>
      </w:r>
      <w:r w:rsidRPr="003A3197">
        <w:t xml:space="preserve">technickém parku, který je součástí Fakulty aplikované informatiky, ale i odborníky z průmyslové praxe. </w:t>
      </w:r>
    </w:p>
    <w:p w14:paraId="021B186D" w14:textId="77777777" w:rsidR="00F05A05" w:rsidRPr="003A3197" w:rsidRDefault="00F05A05" w:rsidP="003A3197">
      <w:pPr>
        <w:pStyle w:val="Default"/>
      </w:pPr>
      <w:r w:rsidRPr="003A3197">
        <w:t xml:space="preserve">Další možností získání informací k dané problematice je využití e-learningového systému LMS Moodle, který využívá většina vyučujících pro distribuci výukových materiálů, testování znalostí, ale také kontaktu se studenty. </w:t>
      </w:r>
    </w:p>
    <w:p w14:paraId="6484BCE0" w14:textId="53DE7669" w:rsidR="00F05A05" w:rsidRPr="003A3197" w:rsidRDefault="00F05A05" w:rsidP="003A3197">
      <w:pPr>
        <w:pStyle w:val="Default"/>
      </w:pPr>
      <w:r w:rsidRPr="003A3197">
        <w:t xml:space="preserve">Kombinovaná forma studia využívá kromě pravidelné kontaktní výuky během semestru také možnosti již výše zmíněného e-learningového systému LMS Moodle. U této formy studia je kladen velký důraz na vypracování samostatných projektů s cílem nahradit obsah seminářů a laboratorních cvičení. </w:t>
      </w:r>
    </w:p>
    <w:p w14:paraId="116118EC" w14:textId="77777777" w:rsidR="00F05A05" w:rsidRPr="003A3197" w:rsidRDefault="00F05A05" w:rsidP="00EE26F3">
      <w:pPr>
        <w:pStyle w:val="Nadpis3"/>
      </w:pPr>
      <w:bookmarkStart w:id="1316" w:name="_Toc523735501"/>
      <w:r w:rsidRPr="003A3197">
        <w:t>Standard 3.2 Forma studia</w:t>
      </w:r>
      <w:bookmarkEnd w:id="1316"/>
    </w:p>
    <w:p w14:paraId="5505C5EA" w14:textId="459D848F" w:rsidR="00F05A05" w:rsidRPr="003A3197" w:rsidRDefault="00F05A05" w:rsidP="003A3197">
      <w:pPr>
        <w:pStyle w:val="Default"/>
      </w:pPr>
      <w:r w:rsidRPr="003A3197">
        <w:t>Na FAI probíhá výuka v prezenční formě studia nejčastěji formou přednášek, laboratorních popř. počítačových cvičení, výpočetních seminářů a odborné praxe. Odborná praxe je v rozsahu 120 hodin za magisterské studium, tato praxe není placená. Časová náročnost předmětů je vyjádřena počtem ECTS kreditů, přičemž 1 ECTS kredit značí 27 hodin, které student během semestru věnuje danému předmětu. Jedná se jak o přímou výuku (přednášky, cvičení, semináře), tak samostudium a příprava na hodiny. Předměty teoretického základu a profilujícího základu mají kredity v rozsahu 3-</w:t>
      </w:r>
      <w:r w:rsidR="00694EB2" w:rsidRPr="003A3197">
        <w:t>5</w:t>
      </w:r>
      <w:r w:rsidRPr="003A3197">
        <w:t xml:space="preserve"> kreditů, což značí časovou náročnost 81 – 1</w:t>
      </w:r>
      <w:r w:rsidR="00694EB2" w:rsidRPr="003A3197">
        <w:t>35</w:t>
      </w:r>
      <w:r w:rsidRPr="003A3197">
        <w:t xml:space="preserve"> hodin Tomuto časovém zatížení odpovídá </w:t>
      </w:r>
      <w:r w:rsidR="00694EB2" w:rsidRPr="003A3197">
        <w:t xml:space="preserve">pro obě specializace </w:t>
      </w:r>
      <w:r w:rsidRPr="003A3197">
        <w:t>průměrně 46</w:t>
      </w:r>
      <w:r w:rsidR="000745B7">
        <w:t xml:space="preserve"> </w:t>
      </w:r>
      <w:r w:rsidRPr="003A3197">
        <w:t>% přímé výuky a 54</w:t>
      </w:r>
      <w:r w:rsidR="000745B7">
        <w:t xml:space="preserve"> </w:t>
      </w:r>
      <w:r w:rsidRPr="003A3197">
        <w:t xml:space="preserve">% samostudia. </w:t>
      </w:r>
    </w:p>
    <w:p w14:paraId="598673FA" w14:textId="5F567DEC" w:rsidR="00F05A05" w:rsidRPr="003A3197" w:rsidRDefault="00F05A05" w:rsidP="003A3197">
      <w:pPr>
        <w:pStyle w:val="Default"/>
      </w:pPr>
      <w:r w:rsidRPr="003A3197">
        <w:t>U kombinované formy studia 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290642">
        <w:t>a</w:t>
      </w:r>
      <w:r w:rsidRPr="003A3197">
        <w:t xml:space="preserve"> studentům </w:t>
      </w:r>
      <w:r w:rsidR="00290642">
        <w:t xml:space="preserve">k dispozici </w:t>
      </w:r>
      <w:r w:rsidRPr="003A3197">
        <w:t>s dostatečným předstihem tak, aby se mohli na danou problematiku připravit dopředu. Z hlediska podílu přímé výuky k celkovému kreditovému vyjádření v ECTS kreditech je to průměrně 1</w:t>
      </w:r>
      <w:r w:rsidR="00694EB2" w:rsidRPr="003A3197">
        <w:t>5</w:t>
      </w:r>
      <w:r w:rsidR="000745B7">
        <w:t xml:space="preserve"> </w:t>
      </w:r>
      <w:r w:rsidRPr="003A3197">
        <w:t>% přímé výuky a zbylých 8</w:t>
      </w:r>
      <w:r w:rsidR="00694EB2" w:rsidRPr="003A3197">
        <w:t>5</w:t>
      </w:r>
      <w:r w:rsidR="000745B7">
        <w:t xml:space="preserve"> </w:t>
      </w:r>
      <w:r w:rsidRPr="003A3197">
        <w:t>% v dalších aktivitách, především samostudiu a tvorbě projektů. Toto rozložení se dá očekávat vzhledem ke kombinované formě studia, kde je větší důraz kladen na samostudium. O to větší důraz</w:t>
      </w:r>
      <w:r w:rsidR="00694EB2" w:rsidRPr="003A3197">
        <w:t xml:space="preserve"> je</w:t>
      </w:r>
      <w:r w:rsidRPr="003A3197">
        <w:t xml:space="preserve"> v případě kombinované formy kladen na přístupnost informačních zdrojů především skrze e-learningový systém LMS Moodle</w:t>
      </w:r>
      <w:r w:rsidRPr="003A3197">
        <w:rPr>
          <w:rStyle w:val="Znakapoznpodarou"/>
          <w:rFonts w:cs="Calibri"/>
        </w:rPr>
        <w:footnoteReference w:id="35"/>
      </w:r>
      <w:r w:rsidRPr="003A3197">
        <w:t xml:space="preserve"> a studijní opory. Další možnost kontaktu s vyučujícím je </w:t>
      </w:r>
      <w:r w:rsidR="00290642">
        <w:t>prostřednictvím</w:t>
      </w:r>
      <w:r w:rsidRPr="003A3197">
        <w:t xml:space="preserve"> konzultačních hodin, které mají akademičtí pracovníci vypsány </w:t>
      </w:r>
      <w:r w:rsidR="00290642">
        <w:t xml:space="preserve">na daný semestr v délce </w:t>
      </w:r>
      <w:r w:rsidRPr="003A3197">
        <w:t>minimálně 2 hodiny týdně.</w:t>
      </w:r>
    </w:p>
    <w:p w14:paraId="161C3316" w14:textId="77777777" w:rsidR="00F05A05" w:rsidRPr="003A3197" w:rsidRDefault="00F05A05" w:rsidP="003A3197">
      <w:pPr>
        <w:pStyle w:val="Default"/>
      </w:pPr>
      <w:r w:rsidRPr="003A3197">
        <w:t>Konkrétní formy výuky jsou specifikovány u každého předmětu ve formuláři B-III – Charakteristika studijního předmětu. Všechny předměty mají v těchto kartách taktéž specifikovány podmínky pro získání zápočtu a absolvování předmětu a formu zakončení. Většinou se jedná o písemnou, ústní nebo kombinovanou formu zkoušení.</w:t>
      </w:r>
    </w:p>
    <w:p w14:paraId="0C1D498D" w14:textId="77777777" w:rsidR="00F05A05" w:rsidRPr="003A3197" w:rsidRDefault="00F05A05" w:rsidP="00EE26F3">
      <w:pPr>
        <w:pStyle w:val="Nadpis3"/>
      </w:pPr>
      <w:bookmarkStart w:id="1317" w:name="_Toc523735502"/>
      <w:r w:rsidRPr="003A3197">
        <w:t xml:space="preserve">Standard 3.3 Studijní literatura, </w:t>
      </w:r>
      <w:r w:rsidRPr="00616952">
        <w:t>studijní</w:t>
      </w:r>
      <w:r w:rsidRPr="003A3197">
        <w:t xml:space="preserve"> opory</w:t>
      </w:r>
      <w:bookmarkEnd w:id="1317"/>
    </w:p>
    <w:p w14:paraId="5A9B641D" w14:textId="790AF946" w:rsidR="00F05A05" w:rsidRPr="003A3197" w:rsidRDefault="00F05A05" w:rsidP="003A3197">
      <w:pPr>
        <w:pStyle w:val="Default"/>
      </w:pPr>
      <w:r w:rsidRPr="003A3197">
        <w:t xml:space="preserve">Každý předmět má uveden v kartě </w:t>
      </w:r>
      <w:r w:rsidRPr="003A3197">
        <w:rPr>
          <w:i/>
        </w:rPr>
        <w:t>B-III – Charakteristika studijního předmětu</w:t>
      </w:r>
      <w:r w:rsidRPr="003A3197">
        <w:t xml:space="preserve">, seznam nejdůležitější literatury rozdělené na </w:t>
      </w:r>
      <w:r w:rsidRPr="003A3197">
        <w:rPr>
          <w:i/>
        </w:rPr>
        <w:t>Povinnou</w:t>
      </w:r>
      <w:r w:rsidRPr="003A3197">
        <w:t xml:space="preserve"> a </w:t>
      </w:r>
      <w:r w:rsidRPr="003A3197">
        <w:rPr>
          <w:i/>
        </w:rPr>
        <w:t>Doporučenou literaturu</w:t>
      </w:r>
      <w:r w:rsidRPr="003A3197">
        <w:t xml:space="preserve">. Jelikož předkládaná akreditační žádost je připravována pro studium v českém i anglickém jazyce, </w:t>
      </w:r>
      <w:ins w:id="1318" w:author="Jiří Vojtěšek" w:date="2018-11-26T10:08:00Z">
        <w:r w:rsidR="004600E6">
          <w:t>jsou v žádosti předloženy karty předmětů v obou jazykových mutacích s odpovídající studijní literaturou</w:t>
        </w:r>
      </w:ins>
      <w:del w:id="1319" w:author="Jiří Vojtěšek" w:date="2018-11-26T10:08:00Z">
        <w:r w:rsidRPr="003A3197" w:rsidDel="004600E6">
          <w:delText>obsahuje každá karta předmětu minimálně dva zdroje studijní literatury v angličtině</w:delText>
        </w:r>
      </w:del>
      <w:r w:rsidRPr="003A3197">
        <w:t xml:space="preserve">. </w:t>
      </w:r>
      <w:ins w:id="1320" w:author="Jiří Vojtěšek" w:date="2018-11-26T10:09:00Z">
        <w:r w:rsidR="004600E6">
          <w:t>S</w:t>
        </w:r>
      </w:ins>
      <w:del w:id="1321" w:author="Jiří Vojtěšek" w:date="2018-11-26T10:09:00Z">
        <w:r w:rsidRPr="003A3197" w:rsidDel="004600E6">
          <w:delText>Tato s</w:delText>
        </w:r>
      </w:del>
      <w:r w:rsidRPr="003A3197">
        <w:t xml:space="preserve">tudijní literatura </w:t>
      </w:r>
      <w:ins w:id="1322" w:author="Jiří Vojtěšek" w:date="2018-11-26T10:09:00Z">
        <w:r w:rsidR="004600E6">
          <w:t xml:space="preserve">v angličtině </w:t>
        </w:r>
      </w:ins>
      <w:r w:rsidRPr="003A3197">
        <w:t xml:space="preserve">není určena jen pro studenty studující daný studijní program v angličtině, ale </w:t>
      </w:r>
      <w:del w:id="1323" w:author="Jiří Vojtěšek" w:date="2018-11-26T10:09:00Z">
        <w:r w:rsidRPr="003A3197" w:rsidDel="004600E6">
          <w:delText>mohou ji využívat i</w:delText>
        </w:r>
      </w:del>
      <w:ins w:id="1324" w:author="Jiří Vojtěšek" w:date="2018-11-26T10:09:00Z">
        <w:r w:rsidR="004600E6">
          <w:t>je určena i pro</w:t>
        </w:r>
      </w:ins>
      <w:r w:rsidRPr="003A3197">
        <w:t xml:space="preserve"> student</w:t>
      </w:r>
      <w:ins w:id="1325" w:author="Jiří Vojtěšek" w:date="2018-11-26T10:09:00Z">
        <w:r w:rsidR="004600E6">
          <w:t>y</w:t>
        </w:r>
      </w:ins>
      <w:del w:id="1326" w:author="Jiří Vojtěšek" w:date="2018-11-26T10:09:00Z">
        <w:r w:rsidRPr="003A3197" w:rsidDel="004600E6">
          <w:delText>i</w:delText>
        </w:r>
      </w:del>
      <w:r w:rsidRPr="003A3197">
        <w:t xml:space="preserve"> studující v jazyce české s cílem zvýšení jazykových kompetencí. Tyto studijní zdroje</w:t>
      </w:r>
      <w:ins w:id="1327" w:author="Jiří Vojtěšek" w:date="2018-11-26T10:09:00Z">
        <w:r w:rsidR="004600E6">
          <w:t xml:space="preserve"> a jejich dostupnost</w:t>
        </w:r>
      </w:ins>
      <w:r w:rsidRPr="003A3197">
        <w:t xml:space="preserve"> jsou studentům představeny v úvodních přednáškách, kde jsou případně doplněny o další, aktuální zdroje potřebné ke studiu.</w:t>
      </w:r>
    </w:p>
    <w:p w14:paraId="165C87BA" w14:textId="18C029D7" w:rsidR="00F05A05" w:rsidRPr="003A3197" w:rsidRDefault="004600E6" w:rsidP="003A3197">
      <w:pPr>
        <w:pStyle w:val="Default"/>
      </w:pPr>
      <w:ins w:id="1328" w:author="Jiří Vojtěšek" w:date="2018-11-26T10:10:00Z">
        <w:r>
          <w:t>Studijní program „Informační technologie“ je v anglickém jazyce nabízen pouze v prezenční formě studia, proto zde není dle metodiky požadavek na studijní opory. Nicméně velká čas materiálů již v angličtině vznikla nebo vzniká a studenti s ní budou seznámeni v rámci jejich práce s</w:t>
        </w:r>
      </w:ins>
      <w:del w:id="1329" w:author="Jiří Vojtěšek" w:date="2018-11-26T10:10:00Z">
        <w:r w:rsidR="00F05A05" w:rsidRPr="003A3197" w:rsidDel="004600E6">
          <w:delText>V kombinované formě studia je kladen důraz na přístup k informačním zdrojům a materiálům nutným k samostudiu.  Tyto studijní materiály jsou pro studenty kombinované formy studia předkládány ve formě studijní</w:delText>
        </w:r>
        <w:r w:rsidR="00290642" w:rsidDel="004600E6">
          <w:delText>ch</w:delText>
        </w:r>
        <w:r w:rsidR="00F05A05" w:rsidRPr="003A3197" w:rsidDel="004600E6">
          <w:delText xml:space="preserve"> opor, jejichž seznam je uveden v příloze akreditační žádosti. Elektronické verze studijních opor jsou dostupné z Databáze studijních opor, která byla zřízena v</w:delText>
        </w:r>
      </w:del>
      <w:r w:rsidR="00F05A05" w:rsidRPr="003A3197">
        <w:t>  LMS Moodle</w:t>
      </w:r>
      <w:r w:rsidR="00F05A05" w:rsidRPr="003A3197">
        <w:rPr>
          <w:rStyle w:val="Znakapoznpodarou"/>
        </w:rPr>
        <w:footnoteReference w:id="36"/>
      </w:r>
      <w:r w:rsidR="00F05A05" w:rsidRPr="003A3197">
        <w:t xml:space="preserve">. S tímto systémem jsou všichni studenti na začátku studia seznámeni, získají přístupová </w:t>
      </w:r>
      <w:r w:rsidR="00290642">
        <w:t>práva</w:t>
      </w:r>
      <w:r w:rsidR="00F05A05" w:rsidRPr="003A3197">
        <w:t xml:space="preserve"> a poté jsou informováni také o jeho možnostech pro konkrétní studijní předměty. V tomto systému také odevzdávají své úkoly, seminární testy a také mohou psát zápočtové nebo zkouškové testy. Studijní opory jsou pravidelně doplňovány a aktualizovány vyučujícími.</w:t>
      </w:r>
    </w:p>
    <w:p w14:paraId="0B747F34" w14:textId="77777777" w:rsidR="00F05A05" w:rsidRPr="003A3197" w:rsidRDefault="00F05A05" w:rsidP="00EE26F3">
      <w:pPr>
        <w:pStyle w:val="Nadpis3"/>
      </w:pPr>
      <w:bookmarkStart w:id="1330" w:name="_Toc523735503"/>
      <w:r w:rsidRPr="003A3197">
        <w:t>Standard 3.4 Hodnocení výsledků studia</w:t>
      </w:r>
      <w:bookmarkEnd w:id="1330"/>
    </w:p>
    <w:p w14:paraId="0F40A797" w14:textId="77777777" w:rsidR="00F05A05" w:rsidRPr="003A3197" w:rsidRDefault="00F05A05" w:rsidP="003A3197">
      <w:pPr>
        <w:pStyle w:val="Default"/>
      </w:pPr>
      <w:r w:rsidRPr="003A3197">
        <w:t>Sylaby předmětů studijního programu obsahující cíle, náplň, povinnou a doporučenou literaturu včetně podmínek pro absolvování předmětů jsou uveřejněny na IS/STAG</w:t>
      </w:r>
      <w:r w:rsidRPr="003A3197">
        <w:rPr>
          <w:rStyle w:val="Znakapoznpodarou"/>
        </w:rPr>
        <w:footnoteReference w:id="37"/>
      </w:r>
      <w:r w:rsidRPr="003A3197">
        <w:t xml:space="preserve">. Podmínky pro absolvování předmětů jsou zveřejněny před zahájením semestru a během výuky se nesmí měnit. Sylaby jsou každoročně aktualizovány garanty předmětů a dle </w:t>
      </w:r>
      <w:r w:rsidRPr="003A3197">
        <w:rPr>
          <w:i/>
        </w:rPr>
        <w:t>Pravidel průběhu studia ve studijních programech uskutečňovaných na Fakultě aplikované informatiky</w:t>
      </w:r>
      <w:r w:rsidRPr="003A3197">
        <w:rPr>
          <w:rStyle w:val="Znakapoznpodarou"/>
        </w:rPr>
        <w:footnoteReference w:id="38"/>
      </w:r>
      <w:r w:rsidRPr="003A3197">
        <w:t xml:space="preserve">, článku 8 jsou zveřejněny nejpozději týden před začátkem předzápisu studentů. Tímto včasným zveřejněním se studenti mohou ještě před zápisem předmětu obeznámit s náplní předmětů. Každý předmět má stanoveny také minimální požadavky, které student musí splnit pro absolvování předmětu. Základní požadavky pro úspěšné absolvování předmětů jsou uvedeny v kartách předmětů </w:t>
      </w:r>
      <w:r w:rsidRPr="003A3197">
        <w:rPr>
          <w:i/>
        </w:rPr>
        <w:t>B-III – Charakteristika studijního předmětu</w:t>
      </w:r>
      <w:r w:rsidRPr="003A3197">
        <w:t>. Aktualizaci těchto požadavků zajišťuje garant předmětu.</w:t>
      </w:r>
    </w:p>
    <w:p w14:paraId="3E69FA16" w14:textId="0F6F1AC0" w:rsidR="00F05A05" w:rsidRPr="003A3197" w:rsidRDefault="00F05A05" w:rsidP="003A3197">
      <w:pPr>
        <w:pStyle w:val="Default"/>
      </w:pPr>
      <w:r w:rsidRPr="003A3197">
        <w:t>Organizac</w:t>
      </w:r>
      <w:r w:rsidR="00290642">
        <w:t>i</w:t>
      </w:r>
      <w:r w:rsidRPr="003A3197">
        <w:t xml:space="preserve">, průběh a hodnocení státní závěrečné zkoušky (dále jen „SZZ“) </w:t>
      </w:r>
      <w:r w:rsidR="00290642">
        <w:t>řeší</w:t>
      </w:r>
      <w:r w:rsidRPr="003A3197">
        <w:t xml:space="preserve"> na FAI Směrnice děkana SD/01/18 - Pokyny pro organizaci, průběh a hodnocení státních závěrečných zkoušek na Fakultě aplikované informatiky UTB ve Zlíně</w:t>
      </w:r>
      <w:r w:rsidRPr="003A3197">
        <w:rPr>
          <w:rStyle w:val="Znakapoznpodarou"/>
          <w:i/>
        </w:rPr>
        <w:footnoteReference w:id="39"/>
      </w:r>
      <w:r w:rsidRPr="003A3197">
        <w:t xml:space="preserve">.  V této směrnici jsou uvedena pravidla pro sestavování komisí pro SZZ, průběh a hodnocení SZZ a hodnocení celého studia. Státní závěrečná zkouška se dle </w:t>
      </w:r>
      <w:r w:rsidR="00290642" w:rsidRPr="003A3197">
        <w:t xml:space="preserve">článku 26 </w:t>
      </w:r>
      <w:r w:rsidRPr="003A3197">
        <w:t xml:space="preserve">SZŘ UTB skládá z obhajoby diplomové práce a ze státní zkoušky, skládající se ze dvou povinných předmětů a </w:t>
      </w:r>
      <w:r w:rsidR="0090230F" w:rsidRPr="003A3197">
        <w:t>dalšího povinného</w:t>
      </w:r>
      <w:r w:rsidRPr="003A3197">
        <w:t xml:space="preserve"> </w:t>
      </w:r>
      <w:r w:rsidR="0090230F" w:rsidRPr="003A3197">
        <w:t>předmětu odrážejícího zvolenou specializaci studijního programu</w:t>
      </w:r>
      <w:r w:rsidRPr="003A3197">
        <w:t>. Obě části se konají v jeden den a jsou klasifikovány zvlášť. V případě neúspěchu student opakuje jen tu část SZZ, u které neprospěl. Pokud v předmětové části neuspěje v jednom předmětu, bere se tato část jako neúspěšná a student opakuje v opravném termínu všechny odborné předměty.</w:t>
      </w:r>
    </w:p>
    <w:p w14:paraId="0BA7D9B5" w14:textId="6D3C9D2C" w:rsidR="009E517D" w:rsidRPr="003A3197" w:rsidRDefault="00C66240" w:rsidP="00EE26F3">
      <w:pPr>
        <w:pStyle w:val="Nadpis3"/>
      </w:pPr>
      <w:bookmarkStart w:id="1335" w:name="_Toc523735504"/>
      <w:r w:rsidRPr="003A3197">
        <w:t xml:space="preserve">Standardy 3.5-3.7: </w:t>
      </w:r>
      <w:r w:rsidR="009E517D" w:rsidRPr="003A3197">
        <w:t>Tvůrčí činnost vztahující se ke studijnímu programu (dle požadavků kladených standardy pro jednotlivé typy a profily studijních programů)</w:t>
      </w:r>
      <w:bookmarkEnd w:id="1335"/>
    </w:p>
    <w:p w14:paraId="638A3AE5" w14:textId="3461E109" w:rsidR="00544E1A" w:rsidRPr="003A3197" w:rsidRDefault="00544E1A" w:rsidP="003A3197">
      <w:pPr>
        <w:pStyle w:val="Default"/>
      </w:pPr>
      <w:r w:rsidRPr="003A3197">
        <w:t xml:space="preserve">Tvůrčí a publikační činnost je na Fakultě aplikované informatiky Univerzity Tomáše Bati ve Zlíně systematicky dlouhodobě rozvíjena. Je orientována do oblastí </w:t>
      </w:r>
      <w:r w:rsidR="00290642">
        <w:t>i</w:t>
      </w:r>
      <w:r w:rsidRPr="003A3197">
        <w:t>nformačních technologií, kybernetické bezpečnosti, softwarového inženýrství, bezpečnostních technologií, automatizačních technik a robotických systémů, řízení průmyslových procesů a aplikací informačních technologií v řízení průmyslové výroby. Kvantifikovaný přehled publikační činnosti akademických pracovníků fakulty je uveden v části 2.2a</w:t>
      </w:r>
      <w:r w:rsidR="00334A13" w:rsidRPr="003A3197">
        <w:t xml:space="preserve"> Sebehodnotící zprávy</w:t>
      </w:r>
      <w:r w:rsidRPr="003A3197">
        <w:t>.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w:t>
      </w:r>
      <w:r w:rsidR="00334A13" w:rsidRPr="003A3197">
        <w:t xml:space="preserve"> Aktuálně je na fakultě řešeno 7</w:t>
      </w:r>
      <w:r w:rsidRPr="003A3197">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548341B6" w14:textId="2A02F355" w:rsidR="00544E1A" w:rsidRPr="003A3197" w:rsidRDefault="00544E1A" w:rsidP="003A3197">
      <w:pPr>
        <w:pStyle w:val="Default"/>
      </w:pPr>
      <w:r w:rsidRPr="003A3197">
        <w:t xml:space="preserve">K významné tvůrčí činnosti Fakulty aplikované informatiky přispívá také Regionální výzkumné centrum CEBIA-Tech, které bylo vybudováno v rámci evropského Operačního programu VaVpI a které je součástí fakulty. Toto Centrum disponuje novými laboratořemi vybavenými moderními stroji, přístroji a zařízeními a velmi úzce spolupracuje se studenty navazujících magisterských studijních oborů a doktorských studií.  </w:t>
      </w:r>
      <w:r w:rsidRPr="003A3197">
        <w:rPr>
          <w:sz w:val="21"/>
          <w:szCs w:val="21"/>
        </w:rPr>
        <w:t xml:space="preserve">Aktivity výzkumného centra </w:t>
      </w:r>
      <w:r w:rsidRPr="003A3197">
        <w:t xml:space="preserve">jsou mimo jiné orientovány i do oblastí přímo souvisejícími se zaměřením studijního programu. Konkrétně se jedná o oblast kybernetické bezpečnosti, </w:t>
      </w:r>
      <w:r w:rsidRPr="003A3197">
        <w:rPr>
          <w:sz w:val="21"/>
          <w:szCs w:val="21"/>
        </w:rPr>
        <w:t xml:space="preserve">použití metod grid computingu, cloud computingu </w:t>
      </w:r>
      <w:r w:rsidRPr="003A3197">
        <w:t xml:space="preserve">a oblast využití </w:t>
      </w:r>
      <w:r w:rsidRPr="003A3197">
        <w:rPr>
          <w:sz w:val="21"/>
          <w:szCs w:val="21"/>
        </w:rPr>
        <w:t>um</w:t>
      </w:r>
      <w:r w:rsidRPr="003A3197">
        <w:rPr>
          <w:rFonts w:hint="eastAsia"/>
          <w:sz w:val="21"/>
          <w:szCs w:val="21"/>
        </w:rPr>
        <w:t>ě</w:t>
      </w:r>
      <w:r w:rsidRPr="003A3197">
        <w:rPr>
          <w:sz w:val="21"/>
          <w:szCs w:val="21"/>
        </w:rPr>
        <w:t xml:space="preserve">lé inteligence </w:t>
      </w:r>
      <w:r w:rsidRPr="003A3197">
        <w:t>při</w:t>
      </w:r>
      <w:r w:rsidRPr="003A3197">
        <w:rPr>
          <w:sz w:val="21"/>
          <w:szCs w:val="21"/>
        </w:rPr>
        <w:t xml:space="preserve"> </w:t>
      </w:r>
      <w:r w:rsidRPr="003A3197">
        <w:rPr>
          <w:rFonts w:hint="eastAsia"/>
          <w:sz w:val="21"/>
          <w:szCs w:val="21"/>
        </w:rPr>
        <w:t>ř</w:t>
      </w:r>
      <w:r w:rsidRPr="003A3197">
        <w:rPr>
          <w:sz w:val="21"/>
          <w:szCs w:val="21"/>
        </w:rPr>
        <w:t>ešení složitých problém</w:t>
      </w:r>
      <w:r w:rsidRPr="003A3197">
        <w:rPr>
          <w:rFonts w:hint="eastAsia"/>
          <w:sz w:val="21"/>
          <w:szCs w:val="21"/>
        </w:rPr>
        <w:t>ů</w:t>
      </w:r>
      <w:r w:rsidRPr="003A3197">
        <w:t xml:space="preserve"> </w:t>
      </w:r>
      <w:r w:rsidRPr="003A3197">
        <w:rPr>
          <w:sz w:val="21"/>
          <w:szCs w:val="21"/>
        </w:rPr>
        <w:t xml:space="preserve">v praxi. </w:t>
      </w:r>
      <w:r w:rsidRPr="003A3197">
        <w:t xml:space="preserve">V rámci řešení kvalifikačních prací mají studenti fakulty možnost plnohodnotně využít infrastrukturu tohoto výzkumného centra. </w:t>
      </w:r>
    </w:p>
    <w:p w14:paraId="4157999E" w14:textId="44CDA929" w:rsidR="009E517D" w:rsidRPr="003A3197" w:rsidRDefault="00544E1A" w:rsidP="003A3197">
      <w:pPr>
        <w:pStyle w:val="Default"/>
      </w:pPr>
      <w:r w:rsidRPr="003A3197">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Fakulty aplikované informatiky.</w:t>
      </w:r>
    </w:p>
    <w:p w14:paraId="58AD2A53" w14:textId="77777777" w:rsidR="009E517D" w:rsidRPr="003A3197" w:rsidRDefault="009E517D" w:rsidP="00650764">
      <w:pPr>
        <w:spacing w:before="120" w:after="120"/>
        <w:rPr>
          <w:bCs/>
        </w:rPr>
      </w:pPr>
    </w:p>
    <w:p w14:paraId="524EA319" w14:textId="77777777" w:rsidR="00F05A05" w:rsidRPr="003A3197" w:rsidRDefault="00F05A05" w:rsidP="00F05A05">
      <w:pPr>
        <w:pStyle w:val="Nadpis2"/>
      </w:pPr>
      <w:bookmarkStart w:id="1336" w:name="_Toc523735505"/>
      <w:r w:rsidRPr="003A3197">
        <w:t>Finanční, materiální a další zabezpečení studijního programu</w:t>
      </w:r>
      <w:bookmarkEnd w:id="1336"/>
    </w:p>
    <w:p w14:paraId="2DD3C9EE" w14:textId="77777777" w:rsidR="00F05A05" w:rsidRPr="003A3197" w:rsidRDefault="00F05A05" w:rsidP="00EE26F3">
      <w:pPr>
        <w:pStyle w:val="Nadpis3"/>
      </w:pPr>
      <w:bookmarkStart w:id="1337" w:name="_Toc523735506"/>
      <w:r w:rsidRPr="003A3197">
        <w:t>Standard 4.1: Finanční zabezpečení studijního programu</w:t>
      </w:r>
      <w:bookmarkEnd w:id="1337"/>
      <w:r w:rsidRPr="003A3197">
        <w:t xml:space="preserve"> </w:t>
      </w:r>
    </w:p>
    <w:p w14:paraId="30F66CC1" w14:textId="77777777" w:rsidR="00F05A05" w:rsidRPr="003A3197" w:rsidRDefault="00F05A05" w:rsidP="003A3197">
      <w:pPr>
        <w:pStyle w:val="Default"/>
      </w:pPr>
      <w:r w:rsidRPr="003A3197">
        <w:t xml:space="preserve">Pro finanční zabezpečení studijního programu Fakulta aplikované informatiky využívá příspěvky a dotace, které Ministerstvo školství, mládeže a tělovýchovy poskytuje veřejným vysokým školám 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  V souladu s Pravidly pro poskytování příspěvku a dotací veřejným vysokým školám Ministerstva školství, mládeže a tělovýchovy Univerzita Tomáše Bati ve Zlíně, také její součást Fakulta aplikované informatiky, využívá </w:t>
      </w:r>
      <w:r w:rsidRPr="003A3197">
        <w:rPr>
          <w:i/>
        </w:rPr>
        <w:t>příspěvek</w:t>
      </w:r>
      <w:r w:rsidRPr="003A3197">
        <w:t xml:space="preserve"> pro uskutečňování akreditovaných studijních programů, programů celoživotního vzdělávání a s nimi spojenou vědeckou a tvůrčí činnost.  </w:t>
      </w:r>
      <w:r w:rsidRPr="003A3197">
        <w:rPr>
          <w:i/>
        </w:rPr>
        <w:t xml:space="preserve">Dotace </w:t>
      </w:r>
      <w:r w:rsidRPr="003A3197">
        <w:t xml:space="preserve">je využívána na rozvoj vysoké školy, rozvoj součástí a na ubytování a stravování studentů. </w:t>
      </w:r>
    </w:p>
    <w:p w14:paraId="78B6F1EA" w14:textId="77777777" w:rsidR="00F05A05" w:rsidRPr="003A3197" w:rsidRDefault="00F05A05" w:rsidP="003A3197">
      <w:pPr>
        <w:pStyle w:val="Default"/>
      </w:pPr>
      <w:r w:rsidRPr="003A3197">
        <w:t>Fakulta aplikované informatiky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technicko - hospodářských pracovníků, náklady dalšího vzdělávání akademických pracovníků a výdaje na inovace výukového prostředí.</w:t>
      </w:r>
    </w:p>
    <w:p w14:paraId="4425B4DA" w14:textId="0C6058A2" w:rsidR="00F05A05" w:rsidRPr="003A3197" w:rsidRDefault="00F05A05">
      <w:pPr>
        <w:pStyle w:val="Default"/>
      </w:pPr>
      <w:r w:rsidRPr="003A3197">
        <w:t>Fakulta aplikované informatiky má zajištěny prostředky na finanční zabezpečení studijního programu nejen na daný kalendářní rok, ale i na střednědobý výhled. Výroční zpráva o hospodaření fakulty je veřejný dokument</w:t>
      </w:r>
      <w:r w:rsidRPr="003A3197">
        <w:rPr>
          <w:rStyle w:val="Znakapoznpodarou"/>
        </w:rPr>
        <w:footnoteReference w:id="40"/>
      </w:r>
      <w:r w:rsidRPr="003A3197">
        <w:t xml:space="preserve"> a je pravidelně projednávána a schvalována Akademickým senátem fakulty.</w:t>
      </w:r>
    </w:p>
    <w:p w14:paraId="7597D9F9" w14:textId="77777777" w:rsidR="00F05A05" w:rsidRPr="003A3197" w:rsidRDefault="00F05A05" w:rsidP="00EE26F3">
      <w:pPr>
        <w:pStyle w:val="Nadpis3"/>
      </w:pPr>
      <w:bookmarkStart w:id="1347" w:name="_Toc523735507"/>
      <w:r w:rsidRPr="003A3197">
        <w:t>Standard 4.2: Materiální a technické zabezpečení studijního programu</w:t>
      </w:r>
      <w:bookmarkEnd w:id="1347"/>
      <w:r w:rsidRPr="003A3197">
        <w:t xml:space="preserve"> </w:t>
      </w:r>
    </w:p>
    <w:p w14:paraId="5D9209EF" w14:textId="03A1A43C" w:rsidR="00F05A05" w:rsidRPr="003A3197" w:rsidRDefault="00F05A05" w:rsidP="003A3197">
      <w:pPr>
        <w:pStyle w:val="Default"/>
      </w:pPr>
      <w:r w:rsidRPr="003A3197">
        <w:t xml:space="preserve">Fakulta aplikované informatiky, která garantuje studijní program </w:t>
      </w:r>
      <w:r w:rsidR="009D3ECE" w:rsidRPr="003A3197">
        <w:t>Informační techn</w:t>
      </w:r>
      <w:r w:rsidR="00D57C28" w:rsidRPr="003A3197">
        <w:t>o</w:t>
      </w:r>
      <w:r w:rsidR="009D3ECE" w:rsidRPr="003A3197">
        <w:t>logie</w:t>
      </w:r>
      <w:r w:rsidRPr="003A3197">
        <w:t>,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laboratorní úlohy pro laboratorní cvičení. Přehled místností pro zajištění výuky je uveden v části C-IV akreditačních materiálů. Studentům magisterského studia jsou k dispozici i laboratoře a přístrojové vybavení Regioná</w:t>
      </w:r>
      <w:ins w:id="1348" w:author="Bronislav Chramcov" w:date="2018-11-15T15:29:00Z">
        <w:r w:rsidR="00141D60">
          <w:t>l</w:t>
        </w:r>
      </w:ins>
      <w:r w:rsidRPr="003A3197">
        <w:t xml:space="preserve">ního výzkumného centra CEBIA – Tech, které bylo vybudováno v rámci operačního programu VaVpI. </w:t>
      </w:r>
    </w:p>
    <w:p w14:paraId="37B6B7E4" w14:textId="341F8828" w:rsidR="00F05A05" w:rsidRPr="003A3197" w:rsidRDefault="00F05A05" w:rsidP="003A3197">
      <w:pPr>
        <w:pStyle w:val="Default"/>
        <w:rPr>
          <w:sz w:val="14"/>
          <w:szCs w:val="14"/>
        </w:rPr>
      </w:pPr>
      <w:r w:rsidRPr="003A3197">
        <w:t xml:space="preserve">Pro modernizaci výukových prostor </w:t>
      </w:r>
      <w:r w:rsidR="00290642" w:rsidRPr="003A3197">
        <w:t>využívá</w:t>
      </w:r>
      <w:r w:rsidR="00290642">
        <w:t xml:space="preserve"> </w:t>
      </w:r>
      <w:r w:rsidRPr="003A3197">
        <w:t>FAI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V době přípravy akreditační žádosti FAI řeší v rámci operačního programu VVV projekt s názvem Modernizace výukové infrastruktury Fakulty aplikované informatiky (dále jen „MoVI – FAI). Díky tomuto projektu postupně probíhá modernizace a rozšíření laboratoří pro výuku bezpečnostních technologií, elektroniky, měření, informačních technologií a budou vybudovány dvě robotické laboratoře. FAI se také zapojila do řešení projektu „UTB rozvoj studijního prostředí“, který univerzita řeší v rámci OP VVV výzvy Podpora rozvoje studijního prostředí na VŠ. V rámci tohoto projektu jsou v budově FAI modernizovány čtyři posluchárny, v seminárních místnostech jsou instalován</w:t>
      </w:r>
      <w:r w:rsidR="00290642">
        <w:t>a</w:t>
      </w:r>
      <w:r w:rsidRPr="003A3197">
        <w:t xml:space="preserve"> jednotná prezentační místa a je modernizována výpočetní a audiovizuální technika.</w:t>
      </w:r>
    </w:p>
    <w:p w14:paraId="77B97EC4" w14:textId="77777777" w:rsidR="00F05A05" w:rsidRPr="003A3197" w:rsidRDefault="00F05A05" w:rsidP="00EE26F3">
      <w:pPr>
        <w:pStyle w:val="Nadpis3"/>
      </w:pPr>
      <w:bookmarkStart w:id="1349" w:name="_Toc523735508"/>
      <w:r w:rsidRPr="003A3197">
        <w:t>Standard 4.3: Odborná literatura a elektronické databáze odpovídající studijnímu programu</w:t>
      </w:r>
      <w:bookmarkEnd w:id="1349"/>
      <w:r w:rsidRPr="003A3197">
        <w:t xml:space="preserve"> </w:t>
      </w:r>
    </w:p>
    <w:p w14:paraId="2EED4F40" w14:textId="56EC62E2" w:rsidR="00F05A05" w:rsidRPr="003A3197" w:rsidRDefault="00F05A05" w:rsidP="003A3197">
      <w:pPr>
        <w:pStyle w:val="Default"/>
      </w:pPr>
      <w:r w:rsidRPr="003A3197">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3A3197">
        <w:rPr>
          <w:i/>
        </w:rPr>
        <w:t>C-III akreditačního spisu</w:t>
      </w:r>
      <w:r w:rsidRPr="003A3197">
        <w:t>, a také zde, v komentáři standardu 1.13.</w:t>
      </w:r>
      <w:r w:rsidRPr="003A3197">
        <w:tab/>
      </w:r>
    </w:p>
    <w:p w14:paraId="610611A8" w14:textId="77777777" w:rsidR="00F05A05" w:rsidRPr="003A3197" w:rsidRDefault="00F05A05" w:rsidP="00F05A05">
      <w:pPr>
        <w:ind w:left="1134" w:hanging="425"/>
        <w:rPr>
          <w:bCs/>
        </w:rPr>
      </w:pPr>
    </w:p>
    <w:p w14:paraId="40E037D7" w14:textId="77777777" w:rsidR="00F05A05" w:rsidRPr="003A3197" w:rsidRDefault="00F05A05" w:rsidP="00F05A05">
      <w:pPr>
        <w:pStyle w:val="Nadpis2"/>
      </w:pPr>
      <w:bookmarkStart w:id="1350" w:name="_Toc523735509"/>
      <w:r w:rsidRPr="003A3197">
        <w:t>Garant studijního programu</w:t>
      </w:r>
      <w:bookmarkEnd w:id="1350"/>
      <w:r w:rsidRPr="003A3197">
        <w:t xml:space="preserve"> </w:t>
      </w:r>
    </w:p>
    <w:p w14:paraId="74CB1CD4" w14:textId="77777777" w:rsidR="00F05A05" w:rsidRPr="003A3197" w:rsidRDefault="00F05A05" w:rsidP="00EE26F3">
      <w:pPr>
        <w:pStyle w:val="Nadpis3"/>
      </w:pPr>
      <w:bookmarkStart w:id="1351" w:name="_Toc523735510"/>
      <w:r w:rsidRPr="003A3197">
        <w:t>Standard 5.1: Pravomoci a odpovědnost garanta</w:t>
      </w:r>
      <w:bookmarkEnd w:id="1351"/>
      <w:r w:rsidRPr="003A3197">
        <w:t xml:space="preserve"> </w:t>
      </w:r>
    </w:p>
    <w:p w14:paraId="28263B59" w14:textId="643B819F" w:rsidR="005042EE" w:rsidRPr="002133B4" w:rsidRDefault="005042EE" w:rsidP="00E713DB">
      <w:pPr>
        <w:pStyle w:val="Default"/>
        <w:ind w:left="0"/>
        <w:rPr>
          <w:color w:val="auto"/>
          <w:szCs w:val="22"/>
        </w:rPr>
      </w:pPr>
      <w:r w:rsidRPr="002133B4">
        <w:rPr>
          <w:szCs w:val="22"/>
        </w:rPr>
        <w:t>Pozice garanta studijního progra</w:t>
      </w:r>
      <w:r w:rsidRPr="002133B4">
        <w:rPr>
          <w:color w:val="auto"/>
          <w:szCs w:val="22"/>
        </w:rPr>
        <w:t>mu je dána zákonem č. 111/1998 Sb., o vysokých školách, v platném znění</w:t>
      </w:r>
      <w:r w:rsidRPr="002133B4">
        <w:rPr>
          <w:rStyle w:val="Znakapoznpodarou"/>
          <w:color w:val="auto"/>
          <w:szCs w:val="22"/>
        </w:rPr>
        <w:footnoteReference w:id="41"/>
      </w:r>
      <w:r w:rsidRPr="002133B4">
        <w:rPr>
          <w:color w:val="auto"/>
          <w:szCs w:val="22"/>
        </w:rPr>
        <w:t xml:space="preserve"> a na univerzitní úrovni jsou pravomoci a odpovědnost garanta stanoven</w:t>
      </w:r>
      <w:r w:rsidR="00290642">
        <w:rPr>
          <w:color w:val="auto"/>
          <w:szCs w:val="22"/>
        </w:rPr>
        <w:t>y</w:t>
      </w:r>
      <w:r w:rsidRPr="002133B4">
        <w:rPr>
          <w:color w:val="auto"/>
          <w:szCs w:val="22"/>
        </w:rPr>
        <w:t xml:space="preserve"> především </w:t>
      </w:r>
      <w:r w:rsidR="00290642" w:rsidRPr="002133B4">
        <w:rPr>
          <w:color w:val="auto"/>
          <w:szCs w:val="22"/>
        </w:rPr>
        <w:t>v čl. 8</w:t>
      </w:r>
      <w:r w:rsidR="00290642">
        <w:rPr>
          <w:color w:val="auto"/>
          <w:szCs w:val="22"/>
        </w:rPr>
        <w:t xml:space="preserve"> </w:t>
      </w:r>
      <w:r w:rsidRPr="002133B4">
        <w:rPr>
          <w:color w:val="auto"/>
          <w:szCs w:val="22"/>
        </w:rPr>
        <w:t>vnitřní</w:t>
      </w:r>
      <w:r w:rsidR="00290642">
        <w:rPr>
          <w:color w:val="auto"/>
          <w:szCs w:val="22"/>
        </w:rPr>
        <w:t>ho</w:t>
      </w:r>
      <w:r w:rsidRPr="002133B4">
        <w:rPr>
          <w:color w:val="auto"/>
          <w:szCs w:val="22"/>
        </w:rPr>
        <w:t xml:space="preserve"> předpis</w:t>
      </w:r>
      <w:r w:rsidR="00290642">
        <w:rPr>
          <w:color w:val="auto"/>
          <w:szCs w:val="22"/>
        </w:rPr>
        <w:t>u</w:t>
      </w:r>
      <w:r w:rsidRPr="002133B4">
        <w:rPr>
          <w:color w:val="auto"/>
          <w:szCs w:val="22"/>
        </w:rPr>
        <w:t xml:space="preserve"> Řád pro tvorbu, schvalování, uskutečňování a změny studijních programů UTB ve Zlíně</w:t>
      </w:r>
      <w:r w:rsidRPr="002133B4">
        <w:rPr>
          <w:rStyle w:val="Znakapoznpodarou"/>
          <w:color w:val="auto"/>
          <w:szCs w:val="22"/>
        </w:rPr>
        <w:footnoteReference w:id="42"/>
      </w:r>
      <w:r w:rsidRPr="002133B4">
        <w:rPr>
          <w:color w:val="auto"/>
          <w:szCs w:val="22"/>
        </w:rPr>
        <w:t>, kde činnost garanta popisuje odstavec (5), viz:</w:t>
      </w:r>
    </w:p>
    <w:p w14:paraId="5DBF7E5A" w14:textId="77777777" w:rsidR="005042EE" w:rsidRPr="00150232" w:rsidRDefault="005042EE" w:rsidP="005042EE">
      <w:pPr>
        <w:autoSpaceDE w:val="0"/>
        <w:autoSpaceDN w:val="0"/>
        <w:adjustRightInd w:val="0"/>
        <w:rPr>
          <w:rFonts w:asciiTheme="minorHAnsi" w:hAnsiTheme="minorHAnsi" w:cstheme="minorHAnsi"/>
          <w:i/>
          <w:color w:val="000000"/>
        </w:rPr>
      </w:pPr>
      <w:r w:rsidRPr="00150232">
        <w:rPr>
          <w:rFonts w:asciiTheme="minorHAnsi" w:hAnsiTheme="minorHAnsi" w:cstheme="minorHAnsi"/>
          <w:i/>
          <w:color w:val="000000"/>
        </w:rPr>
        <w:t xml:space="preserve">(5) Garant bakalářského a magisterského studijního programu zejména: </w:t>
      </w:r>
    </w:p>
    <w:p w14:paraId="165F254E"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5B26D64F"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7BF87EA5"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071F7A01"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5D9827CB"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313B6FC3"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doporučuje uznání části studia podle čl. 24 Studijního a zkušebního řádu UTB, </w:t>
      </w:r>
    </w:p>
    <w:p w14:paraId="503B5D96"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108223DA"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6BA62C4C"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60FE5219"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17A077E7"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spolupracuje s proděkany, řediteli ústavů a garanty dalších studijních programů uskutečňovaných na dané součásti, </w:t>
      </w:r>
    </w:p>
    <w:p w14:paraId="0224A533" w14:textId="77777777" w:rsidR="005042EE" w:rsidRPr="00133B85"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52E2458E" w14:textId="77777777" w:rsidR="005042EE" w:rsidRPr="00133B85"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4D9342FC" w14:textId="77777777" w:rsidR="005042EE" w:rsidRPr="00133B85" w:rsidRDefault="005042EE" w:rsidP="005042EE">
      <w:pPr>
        <w:pStyle w:val="Odstavecseseznamem"/>
        <w:numPr>
          <w:ilvl w:val="1"/>
          <w:numId w:val="22"/>
        </w:numPr>
        <w:autoSpaceDE w:val="0"/>
        <w:autoSpaceDN w:val="0"/>
        <w:adjustRightInd w:val="0"/>
        <w:spacing w:after="0" w:line="240" w:lineRule="auto"/>
        <w:ind w:left="709"/>
        <w:jc w:val="left"/>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Pr="00203144">
        <w:rPr>
          <w:rStyle w:val="Znakapoznpodarou"/>
          <w:rFonts w:asciiTheme="minorHAnsi" w:hAnsiTheme="minorHAnsi" w:cstheme="minorHAnsi"/>
          <w:i/>
          <w:color w:val="000000"/>
          <w:lang w:eastAsia="cs-CZ"/>
        </w:rPr>
        <w:footnoteReference w:id="43"/>
      </w:r>
    </w:p>
    <w:p w14:paraId="257DABB2" w14:textId="77777777" w:rsidR="005042EE" w:rsidRDefault="005042EE" w:rsidP="005042EE">
      <w:pPr>
        <w:pStyle w:val="Default"/>
      </w:pPr>
    </w:p>
    <w:p w14:paraId="26AE11DB" w14:textId="06AFA17D" w:rsidR="00F05A05" w:rsidRPr="003A3197" w:rsidRDefault="00F05A05" w:rsidP="00F05A05">
      <w:pPr>
        <w:spacing w:before="120" w:after="120"/>
      </w:pPr>
      <w:r w:rsidRPr="003A3197">
        <w:tab/>
      </w:r>
      <w:r w:rsidRPr="003A3197">
        <w:tab/>
      </w:r>
      <w:r w:rsidRPr="003A3197">
        <w:tab/>
      </w:r>
      <w:r w:rsidRPr="003A3197">
        <w:tab/>
      </w:r>
    </w:p>
    <w:p w14:paraId="7EEFB70D" w14:textId="216A465D" w:rsidR="00F05A05" w:rsidRPr="003A3197" w:rsidRDefault="00F05A05" w:rsidP="00EE26F3">
      <w:pPr>
        <w:pStyle w:val="Nadpis3"/>
      </w:pPr>
      <w:bookmarkStart w:id="1372" w:name="_Toc523735511"/>
      <w:r w:rsidRPr="003A3197">
        <w:t>Standardy 5.2-5.4: Zhodnocení osoby garanta z hlediska naplnění standardů</w:t>
      </w:r>
      <w:bookmarkEnd w:id="1372"/>
      <w:r w:rsidRPr="003A3197">
        <w:t xml:space="preserve"> </w:t>
      </w:r>
    </w:p>
    <w:p w14:paraId="035FAB14" w14:textId="58A4B35F" w:rsidR="00385BEC" w:rsidRPr="00385BEC" w:rsidRDefault="002B7004" w:rsidP="00385BEC">
      <w:pPr>
        <w:pStyle w:val="Default"/>
        <w:rPr>
          <w:ins w:id="1373" w:author="Jiří Vojtěšek" w:date="2018-11-26T10:05:00Z"/>
          <w:rPrChange w:id="1374" w:author="Jiří Vojtěšek" w:date="2018-11-26T10:06:00Z">
            <w:rPr>
              <w:ins w:id="1375" w:author="Jiří Vojtěšek" w:date="2018-11-26T10:05:00Z"/>
              <w:highlight w:val="yellow"/>
            </w:rPr>
          </w:rPrChange>
        </w:rPr>
      </w:pPr>
      <w:r w:rsidRPr="003A3197">
        <w:t xml:space="preserve">Garantem studijního programu Informační technologie byl po projednání ve Vědecké radě Fakulty aplikované informatiky jmenován </w:t>
      </w:r>
      <w:r w:rsidRPr="003A3197">
        <w:rPr>
          <w:b/>
        </w:rPr>
        <w:t>prof. Mgr. Roman Jašek, Ph.D.</w:t>
      </w:r>
      <w:r w:rsidRPr="003A3197">
        <w:t xml:space="preserve"> Garant má požadovanou kvalifikaci a jeho tvůrčí a vědecká činnost je stručně uvedena v akreditačních materiálech, v části </w:t>
      </w:r>
      <w:r w:rsidRPr="003A3197">
        <w:rPr>
          <w:i/>
        </w:rPr>
        <w:t>C-I – Personální zabezpečení</w:t>
      </w:r>
      <w:r w:rsidRPr="003A3197">
        <w:t>. Garant je v současnosti autorem a spoluautorem 98 publikací indexovaných na Web of Science Core Collection (</w:t>
      </w:r>
      <w:r w:rsidRPr="003A3197">
        <w:rPr>
          <w:bCs/>
        </w:rPr>
        <w:t xml:space="preserve">ResearcherID: E-3492-2018, </w:t>
      </w:r>
      <w:r w:rsidRPr="003A3197">
        <w:t>h-index: 3, celkový počet citací je 52) a 103 publikací v databázi SCOPUS (</w:t>
      </w:r>
      <w:r w:rsidRPr="003A3197">
        <w:rPr>
          <w:bCs/>
        </w:rPr>
        <w:t xml:space="preserve">Scopus Author ID: 9737162700, </w:t>
      </w:r>
      <w:r w:rsidRPr="003A3197">
        <w:t xml:space="preserve">h-index: 8, celkový počet citací je 216), jeho </w:t>
      </w:r>
      <w:r w:rsidRPr="003A3197">
        <w:rPr>
          <w:bCs/>
        </w:rPr>
        <w:t>ORC ID s přehledem významné publikační činnosti je: https://orcid.org/0000-0002-9831-9372.</w:t>
      </w:r>
      <w:r w:rsidRPr="003A3197">
        <w:t xml:space="preserve"> Garant je akademickým pracovníkem UTB ve Zlíně a působí na vysoké škole jako akademický pracovník na základě pracovní smlouvy s celkovou týdenní pracovní dobou odpovídající stanovené týdenní pracovní době podle § 79 zákoníku práce. Profesor Jašek </w:t>
      </w:r>
      <w:ins w:id="1376" w:author="Bronislav Chramcov" w:date="2018-11-06T14:32:00Z">
        <w:r w:rsidR="000C7750">
          <w:t xml:space="preserve">aktuálně negarantuje žádný studijní program, </w:t>
        </w:r>
      </w:ins>
      <w:r w:rsidRPr="003A3197">
        <w:t xml:space="preserve">je garantem </w:t>
      </w:r>
      <w:r w:rsidRPr="00385BEC">
        <w:t>stávajícího magisterského studijní</w:t>
      </w:r>
      <w:r w:rsidRPr="004600E6">
        <w:t xml:space="preserve">ho oboru </w:t>
      </w:r>
      <w:ins w:id="1377" w:author="Bronislav Chramcov" w:date="2018-11-06T14:31:00Z">
        <w:r w:rsidR="000C7750" w:rsidRPr="004600E6">
          <w:t>Informační technologie</w:t>
        </w:r>
      </w:ins>
      <w:ins w:id="1378" w:author="Bronislav Chramcov" w:date="2018-11-06T14:36:00Z">
        <w:r w:rsidR="000C7750" w:rsidRPr="004600E6">
          <w:t xml:space="preserve">, který bude v rámci nové akreditace nahrazen studijním programem. </w:t>
        </w:r>
      </w:ins>
      <w:ins w:id="1379" w:author="Jiří Vojtěšek" w:date="2018-11-26T10:05:00Z">
        <w:r w:rsidR="00385BEC" w:rsidRPr="00385BEC">
          <w:rPr>
            <w:rPrChange w:id="1380" w:author="Jiří Vojtěšek" w:date="2018-11-26T10:06:00Z">
              <w:rPr>
                <w:highlight w:val="yellow"/>
              </w:rPr>
            </w:rPrChange>
          </w:rPr>
          <w:t>Dále je aktuálně garantem studijního oboru Softwarové inženýrství a Učitelství informatiky pro SŠ.</w:t>
        </w:r>
        <w:r w:rsidR="00385BEC" w:rsidRPr="00385BEC">
          <w:t xml:space="preserve"> </w:t>
        </w:r>
        <w:r w:rsidR="00385BEC" w:rsidRPr="004600E6">
          <w:t xml:space="preserve">V rámci </w:t>
        </w:r>
        <w:r w:rsidR="00385BEC" w:rsidRPr="00F44DFE">
          <w:t xml:space="preserve">nových akreditačních žádostí se předpokládá jeho garance </w:t>
        </w:r>
        <w:r w:rsidR="00385BEC" w:rsidRPr="00385BEC">
          <w:rPr>
            <w:rPrChange w:id="1381" w:author="Jiří Vojtěšek" w:date="2018-11-26T10:06:00Z">
              <w:rPr>
                <w:highlight w:val="yellow"/>
              </w:rPr>
            </w:rPrChange>
          </w:rPr>
          <w:t>pouze</w:t>
        </w:r>
        <w:r w:rsidR="00385BEC" w:rsidRPr="00385BEC">
          <w:t xml:space="preserve"> </w:t>
        </w:r>
        <w:r w:rsidR="00385BEC" w:rsidRPr="004600E6">
          <w:t xml:space="preserve">pro magisterský studijní program Informační technologie a doktorský studijní program Informační technologie. </w:t>
        </w:r>
        <w:r w:rsidR="00385BEC" w:rsidRPr="00385BEC">
          <w:rPr>
            <w:rPrChange w:id="1382" w:author="Jiří Vojtěšek" w:date="2018-11-26T10:06:00Z">
              <w:rPr>
                <w:highlight w:val="yellow"/>
              </w:rPr>
            </w:rPrChange>
          </w:rPr>
          <w:t xml:space="preserve">Stávající studijní obor Softwarové inženýrství bude nahrazen studijním programem, který bude garantovat doc. Ing. Zuzana Komínková-Oplatková, Ph.D., studijní obor Učitelství informatiky pro SŠ nebude znovu akreditován. </w:t>
        </w:r>
      </w:ins>
    </w:p>
    <w:p w14:paraId="0832C382" w14:textId="77777777" w:rsidR="00385BEC" w:rsidRDefault="00385BEC" w:rsidP="00385BEC">
      <w:pPr>
        <w:pStyle w:val="Default"/>
        <w:rPr>
          <w:ins w:id="1383" w:author="Jiří Vojtěšek" w:date="2018-11-26T10:05:00Z"/>
        </w:rPr>
      </w:pPr>
      <w:ins w:id="1384" w:author="Jiří Vojtěšek" w:date="2018-11-26T10:05:00Z">
        <w:r w:rsidRPr="00385BEC">
          <w:rPr>
            <w:rPrChange w:id="1385" w:author="Jiří Vojtěšek" w:date="2018-11-26T10:06:00Z">
              <w:rPr>
                <w:highlight w:val="yellow"/>
              </w:rPr>
            </w:rPrChange>
          </w:rPr>
          <w:t>Profesor Jašek má plnohodnotnou pracovní smlouvu na UTB ve Zlíně s úvazkem 100%. Vedle toho aktuálně působí jako odborný konzultant na Vysoké škole logistiky (VŠLG) v Přerově, kde jeho úvazek dosahuje 50%. Jeho aktivity na této škole však v žádném případě nesnižují jeho pracovní aktivitu na FAI UTB ve Zlíně. Jeho působení na VŠLG bude v horizontu 5 let utlumeno na maximální úroveň úvazku 20%.</w:t>
        </w:r>
        <w:r>
          <w:t xml:space="preserve"> </w:t>
        </w:r>
      </w:ins>
    </w:p>
    <w:p w14:paraId="617A75D2" w14:textId="6C2FDDDF" w:rsidR="002B7004" w:rsidRPr="003A3197" w:rsidRDefault="002B7004" w:rsidP="003A3197">
      <w:pPr>
        <w:pStyle w:val="Default"/>
      </w:pPr>
      <w:del w:id="1386" w:author="Jiří Vojtěšek" w:date="2018-11-26T10:05:00Z">
        <w:r w:rsidRPr="003A3197" w:rsidDel="00385BEC">
          <w:delText>od roku 2014</w:delText>
        </w:r>
      </w:del>
      <w:ins w:id="1387" w:author="Bronislav Chramcov" w:date="2018-11-06T14:31:00Z">
        <w:del w:id="1388" w:author="Jiří Vojtěšek" w:date="2018-11-26T10:05:00Z">
          <w:r w:rsidR="000C7750" w:rsidDel="00385BEC">
            <w:delText>.</w:delText>
          </w:r>
        </w:del>
      </w:ins>
      <w:del w:id="1389" w:author="Jiří Vojtěšek" w:date="2018-11-26T10:05:00Z">
        <w:r w:rsidRPr="003A3197" w:rsidDel="00385BEC">
          <w:delText xml:space="preserve"> a </w:delText>
        </w:r>
      </w:del>
      <w:ins w:id="1390" w:author="Bronislav Chramcov" w:date="2018-11-06T14:33:00Z">
        <w:del w:id="1391" w:author="Jiří Vojtěšek" w:date="2018-11-26T10:05:00Z">
          <w:r w:rsidR="000C7750" w:rsidDel="00385BEC">
            <w:delText>V</w:delText>
          </w:r>
        </w:del>
      </w:ins>
      <w:ins w:id="1392" w:author="Bronislav Chramcov" w:date="2018-11-06T14:34:00Z">
        <w:del w:id="1393" w:author="Jiří Vojtěšek" w:date="2018-11-26T10:05:00Z">
          <w:r w:rsidR="000C7750" w:rsidDel="00385BEC">
            <w:delText> </w:delText>
          </w:r>
        </w:del>
      </w:ins>
      <w:ins w:id="1394" w:author="Bronislav Chramcov" w:date="2018-11-06T14:33:00Z">
        <w:del w:id="1395" w:author="Jiří Vojtěšek" w:date="2018-11-26T10:05:00Z">
          <w:r w:rsidR="000C7750" w:rsidDel="00385BEC">
            <w:delText xml:space="preserve">rámci </w:delText>
          </w:r>
        </w:del>
      </w:ins>
      <w:ins w:id="1396" w:author="Bronislav Chramcov" w:date="2018-11-06T14:34:00Z">
        <w:del w:id="1397" w:author="Jiří Vojtěšek" w:date="2018-11-26T10:05:00Z">
          <w:r w:rsidR="000C7750" w:rsidDel="00385BEC">
            <w:delText>nových akreditačních žádostí se předpokládá jeho garance pro magisterský studijní program Informační technologie a doktorský studijní program Informační technologie</w:delText>
          </w:r>
        </w:del>
        <w:r w:rsidR="000C7750">
          <w:t xml:space="preserve">. </w:t>
        </w:r>
      </w:ins>
      <w:ins w:id="1398" w:author="Bronislav Chramcov" w:date="2018-11-06T14:35:00Z">
        <w:r w:rsidR="000C7750">
          <w:t xml:space="preserve">Profesor Jašek </w:t>
        </w:r>
      </w:ins>
      <w:r w:rsidRPr="003A3197">
        <w:t xml:space="preserve">současně v pozici ředitele Ústavu informatiky a umělé inteligence Fakulty aplikované informatiky svým přístupem dlouhodobě a systematicky a synergicky rozvíjí </w:t>
      </w:r>
      <w:del w:id="1399" w:author="Bronislav Chramcov" w:date="2018-11-06T14:39:00Z">
        <w:r w:rsidRPr="003A3197" w:rsidDel="007C3669">
          <w:delText>uvedený studijní obor</w:delText>
        </w:r>
      </w:del>
      <w:ins w:id="1400" w:author="Bronislav Chramcov" w:date="2018-11-06T14:39:00Z">
        <w:r w:rsidR="007C3669">
          <w:t>jmenovanou oblast</w:t>
        </w:r>
      </w:ins>
      <w:r w:rsidRPr="003A3197">
        <w:t>. Zejména je třeba zmín</w:t>
      </w:r>
      <w:r w:rsidR="001D66D2" w:rsidRPr="003A3197">
        <w:t>it rozvoj výukových laboratoří ú</w:t>
      </w:r>
      <w:r w:rsidRPr="003A3197">
        <w:t xml:space="preserve">stavu a to </w:t>
      </w:r>
      <w:r w:rsidR="001D66D2" w:rsidRPr="003A3197">
        <w:t xml:space="preserve">konkrétně laboratoře </w:t>
      </w:r>
      <w:r w:rsidRPr="003A3197">
        <w:t xml:space="preserve">penetračních testů, testování mobilních technologií, embedded systémů, umělé inteligence a </w:t>
      </w:r>
      <w:r w:rsidR="001D66D2" w:rsidRPr="003A3197">
        <w:t>dále nově budované laboratoře biometrické</w:t>
      </w:r>
      <w:r w:rsidRPr="003A3197">
        <w:t xml:space="preserve"> identifikace a řízení systémů za využití signálů mozkových center. Za dobu svého pedagogického působení přivedl jako vedoucí kvalifikačních prací k titulu Ing. 132 studentů a k titulu Ph.D. 10 doktorandů. </w:t>
      </w:r>
    </w:p>
    <w:p w14:paraId="6D481088" w14:textId="2BF7B32E" w:rsidR="002B7004" w:rsidRPr="003A3197" w:rsidRDefault="002B7004" w:rsidP="003A3197">
      <w:pPr>
        <w:pStyle w:val="Default"/>
        <w:rPr>
          <w:i/>
          <w:iCs/>
        </w:rPr>
      </w:pPr>
      <w:r w:rsidRPr="003A3197">
        <w:t>Roman Jašek byl jmenován profesorem pro obor „Systémové inženýrství a informatika“ v roce 2016 na základě jmenovacího řízení, které proběhlo na Fakultě informatiky a managementu Univerzity Hradec Králové. Jeho odborná přednáška před Vědeckou radou UHK („</w:t>
      </w:r>
      <w:r w:rsidRPr="003A3197">
        <w:rPr>
          <w:i/>
          <w:iCs/>
        </w:rPr>
        <w:t xml:space="preserve">Biometrická autentizace a řízení inteligentních systémů pomocí aktivizace mozkových center“) </w:t>
      </w:r>
      <w:r w:rsidRPr="003A3197">
        <w:t xml:space="preserve">představila hloubku a přesah jeho znalostí do oblasti kybernetické bezpečnosti a umělé inteligence.  </w:t>
      </w:r>
    </w:p>
    <w:p w14:paraId="00AF2001" w14:textId="58FE4EBF" w:rsidR="002B7004" w:rsidRPr="003A3197" w:rsidRDefault="002B7004" w:rsidP="003A3197">
      <w:pPr>
        <w:pStyle w:val="Default"/>
        <w:rPr>
          <w:i/>
          <w:iCs/>
        </w:rPr>
      </w:pPr>
      <w:r w:rsidRPr="003A3197">
        <w:t>Docentem pro obor „Management a ekonomika podniku“ byl jmenován na Fakultě managementu a ekonomiky Univerzity Tomáše Bati ve Zlíně v roce 2006, kdy obhájil habilitační práci s názvem „</w:t>
      </w:r>
      <w:r w:rsidRPr="003A3197">
        <w:rPr>
          <w:i/>
          <w:iCs/>
        </w:rPr>
        <w:t xml:space="preserve">Proces implementace poznatků informační bezpečnosti do informační bezpečnosti podniku a vysokoškolské výuky“. </w:t>
      </w:r>
    </w:p>
    <w:p w14:paraId="596B7DBC" w14:textId="511BE448" w:rsidR="002B7004" w:rsidRPr="003A3197" w:rsidRDefault="002B7004" w:rsidP="003A3197">
      <w:pPr>
        <w:pStyle w:val="Default"/>
      </w:pPr>
      <w:r w:rsidRPr="003A3197">
        <w:t>Doktorské studium absolvoval v roce 2000 na Pedagogické fakultě Univerzity Karlovy v Praze, v oboru „Pedagogika“. Název jeho dizertační práce byl „</w:t>
      </w:r>
      <w:r w:rsidRPr="003A3197">
        <w:rPr>
          <w:i/>
          <w:iCs/>
        </w:rPr>
        <w:t>Zavádění nových informačních a komunikačních technologií do ZŠ na regionální úrovni“.</w:t>
      </w:r>
      <w:r w:rsidRPr="003A3197">
        <w:t xml:space="preserve"> </w:t>
      </w:r>
    </w:p>
    <w:p w14:paraId="0BC3780F" w14:textId="361183E9" w:rsidR="002B7004" w:rsidRPr="003A3197" w:rsidRDefault="002B7004" w:rsidP="003A3197">
      <w:pPr>
        <w:pStyle w:val="Default"/>
      </w:pPr>
      <w:r w:rsidRPr="003A3197">
        <w:t>Magisterský stupeň vzdělání získal v roce 1993 na Přírodovědecké fakultě Univerzity Palackého v Olomouci, kde absolvoval studijní obor „Výpočetní technika“ a v roce 1988 na Pedagogické fakultě, kde absolvoval studijní obor „Matematika – Základy techniky“ se specializací na elektrotechniku a výpočetní techniku.</w:t>
      </w:r>
    </w:p>
    <w:p w14:paraId="39E3AB8F" w14:textId="77777777" w:rsidR="002B7004" w:rsidRPr="003A3197" w:rsidRDefault="002B7004" w:rsidP="003A3197">
      <w:pPr>
        <w:pStyle w:val="Default"/>
      </w:pPr>
      <w:r w:rsidRPr="003A3197">
        <w:t xml:space="preserve">V rámci vědeckovýzkumných aktivit se aktivně věnuje problematice systémového inženýrství v aplikacích informačních technologií, umělé inteligence a kybernetické bezpečnosti. V oblasti pedagogické publikační činnosti vydal ve spoluautorství 11 učebních textů v podobě skript a celostátní učebnici se zaměřením na oblast moderní kryptografie. </w:t>
      </w:r>
    </w:p>
    <w:p w14:paraId="27D92B35" w14:textId="77777777" w:rsidR="002B7004" w:rsidRPr="003A3197" w:rsidRDefault="002B7004" w:rsidP="003A3197">
      <w:pPr>
        <w:pStyle w:val="Default"/>
      </w:pPr>
      <w:r w:rsidRPr="003A3197">
        <w:t>Vzhledem ke své odbornosti je členem řady odborných a expertních komisí majících přímou a relevantní vazbu na studijní program Informační technologie. Z celého výčtu lze uvést:</w:t>
      </w:r>
    </w:p>
    <w:p w14:paraId="346D38F1" w14:textId="77777777" w:rsidR="00141D60" w:rsidRDefault="00141D60">
      <w:pPr>
        <w:rPr>
          <w:ins w:id="1401" w:author="Bronislav Chramcov" w:date="2018-11-15T15:29:00Z"/>
          <w:rFonts w:ascii="Calibri" w:eastAsia="Calibri" w:hAnsi="Calibri" w:cs="Calibri"/>
          <w:b/>
          <w:color w:val="000000"/>
          <w:sz w:val="22"/>
        </w:rPr>
      </w:pPr>
      <w:ins w:id="1402" w:author="Bronislav Chramcov" w:date="2018-11-15T15:29:00Z">
        <w:r>
          <w:rPr>
            <w:b/>
          </w:rPr>
          <w:br w:type="page"/>
        </w:r>
      </w:ins>
    </w:p>
    <w:p w14:paraId="392A819A" w14:textId="6B263933" w:rsidR="002B7004" w:rsidRPr="003A3197" w:rsidRDefault="002B7004" w:rsidP="003A3197">
      <w:pPr>
        <w:pStyle w:val="Default"/>
        <w:rPr>
          <w:b/>
        </w:rPr>
      </w:pPr>
      <w:r w:rsidRPr="003A3197">
        <w:rPr>
          <w:b/>
        </w:rPr>
        <w:t xml:space="preserve">Členství v oborových radách a orgánech: </w:t>
      </w:r>
    </w:p>
    <w:p w14:paraId="2EBABBA6" w14:textId="59E88F65" w:rsidR="002B7004" w:rsidRPr="003A3197" w:rsidRDefault="002B7004" w:rsidP="003A3197">
      <w:pPr>
        <w:pStyle w:val="Default"/>
        <w:numPr>
          <w:ilvl w:val="0"/>
          <w:numId w:val="12"/>
        </w:numPr>
        <w:spacing w:after="0"/>
        <w:ind w:hanging="357"/>
      </w:pPr>
      <w:r w:rsidRPr="003A3197">
        <w:t xml:space="preserve">člen Oborové rady doktorského studijního programu „Inženýrská informatika“ </w:t>
      </w:r>
      <w:r w:rsidR="007B65CD">
        <w:t xml:space="preserve">na </w:t>
      </w:r>
      <w:r w:rsidRPr="003A3197">
        <w:t xml:space="preserve">FAI </w:t>
      </w:r>
    </w:p>
    <w:p w14:paraId="239B9BC7" w14:textId="77777777" w:rsidR="002B7004" w:rsidRPr="003A3197" w:rsidRDefault="002B7004" w:rsidP="003A3197">
      <w:pPr>
        <w:pStyle w:val="Default"/>
        <w:numPr>
          <w:ilvl w:val="0"/>
          <w:numId w:val="12"/>
        </w:numPr>
        <w:spacing w:after="0"/>
        <w:ind w:hanging="357"/>
      </w:pPr>
      <w:r w:rsidRPr="003A3197">
        <w:t xml:space="preserve">člen Oborové rady doktorského studijního programu oboru „Aplikovaná informatika“ PřF OSU </w:t>
      </w:r>
    </w:p>
    <w:p w14:paraId="23B3F092" w14:textId="5DA77841" w:rsidR="002B7004" w:rsidRPr="003A3197" w:rsidRDefault="002B7004" w:rsidP="003A3197">
      <w:pPr>
        <w:pStyle w:val="Default"/>
        <w:numPr>
          <w:ilvl w:val="0"/>
          <w:numId w:val="12"/>
        </w:numPr>
        <w:spacing w:after="0"/>
        <w:ind w:hanging="357"/>
      </w:pPr>
      <w:r w:rsidRPr="003A3197">
        <w:t xml:space="preserve">člen Rady studijního programu „Inženýrská informatika“ </w:t>
      </w:r>
      <w:r w:rsidR="007B65CD">
        <w:t xml:space="preserve">na </w:t>
      </w:r>
      <w:r w:rsidRPr="003A3197">
        <w:t>FAI</w:t>
      </w:r>
    </w:p>
    <w:p w14:paraId="5BD12859" w14:textId="77777777" w:rsidR="001D66D2" w:rsidRPr="003A3197" w:rsidRDefault="001D66D2" w:rsidP="003A3197">
      <w:pPr>
        <w:pStyle w:val="Default"/>
        <w:spacing w:after="0"/>
        <w:ind w:left="862"/>
      </w:pPr>
    </w:p>
    <w:p w14:paraId="0A2281FD" w14:textId="77777777" w:rsidR="002B7004" w:rsidRPr="003A3197" w:rsidRDefault="002B7004" w:rsidP="003A3197">
      <w:pPr>
        <w:pStyle w:val="Default"/>
        <w:rPr>
          <w:b/>
          <w:bCs/>
        </w:rPr>
      </w:pPr>
      <w:r w:rsidRPr="003A3197">
        <w:rPr>
          <w:b/>
          <w:bCs/>
        </w:rPr>
        <w:t>Členství ve vědeckých a akademických radách:</w:t>
      </w:r>
    </w:p>
    <w:p w14:paraId="68E186AC" w14:textId="77777777" w:rsidR="002B7004" w:rsidRPr="003A3197" w:rsidRDefault="002B7004" w:rsidP="003A3197">
      <w:pPr>
        <w:pStyle w:val="Default"/>
        <w:numPr>
          <w:ilvl w:val="0"/>
          <w:numId w:val="12"/>
        </w:numPr>
        <w:spacing w:after="0"/>
        <w:ind w:hanging="357"/>
      </w:pPr>
      <w:r w:rsidRPr="003A3197">
        <w:t>člen Vědecké rady Fakulty aplikované informatiky</w:t>
      </w:r>
    </w:p>
    <w:p w14:paraId="2EF8646E" w14:textId="183D8ACB" w:rsidR="002B7004" w:rsidRPr="003A3197" w:rsidRDefault="002B7004" w:rsidP="003A3197">
      <w:pPr>
        <w:pStyle w:val="Default"/>
        <w:numPr>
          <w:ilvl w:val="0"/>
          <w:numId w:val="12"/>
        </w:numPr>
        <w:spacing w:after="0"/>
        <w:ind w:hanging="357"/>
      </w:pPr>
      <w:r w:rsidRPr="003A3197">
        <w:t>člen Vědecké rady edice odborných publikací oboru Inženýrská informatik</w:t>
      </w:r>
      <w:r w:rsidR="007B65CD">
        <w:t>a</w:t>
      </w:r>
      <w:r w:rsidRPr="003A3197">
        <w:t xml:space="preserve"> Nakladatelství UTB</w:t>
      </w:r>
    </w:p>
    <w:p w14:paraId="0A3191AD" w14:textId="77777777" w:rsidR="002B7004" w:rsidRPr="003A3197" w:rsidRDefault="002B7004" w:rsidP="003A3197">
      <w:pPr>
        <w:pStyle w:val="Default"/>
        <w:numPr>
          <w:ilvl w:val="0"/>
          <w:numId w:val="12"/>
        </w:numPr>
        <w:spacing w:after="0"/>
        <w:ind w:hanging="357"/>
      </w:pPr>
      <w:r w:rsidRPr="003A3197">
        <w:t>člen Vědecké rady European Association for Security (mezinárodní vědecká organizace s registrací KRS 0000114138, REGON: 356538784, ID 25525) – deputy chairman of Scientific Council (2016 – 2020)</w:t>
      </w:r>
    </w:p>
    <w:p w14:paraId="2AAE58CA" w14:textId="0C6FBBCD" w:rsidR="002B7004" w:rsidRPr="003A3197" w:rsidRDefault="002B7004" w:rsidP="003A3197">
      <w:pPr>
        <w:pStyle w:val="Default"/>
        <w:numPr>
          <w:ilvl w:val="0"/>
          <w:numId w:val="12"/>
        </w:numPr>
        <w:spacing w:after="0"/>
        <w:ind w:hanging="357"/>
      </w:pPr>
      <w:r w:rsidRPr="003A3197">
        <w:t>člen Rady pro vědu, výzkum a vzdělávání v kybernetické bezpečnosti (KYBEZ ČR) od r. 2016 , (</w:t>
      </w:r>
      <w:hyperlink r:id="rId9" w:history="1">
        <w:r w:rsidR="001D66D2" w:rsidRPr="003A3197">
          <w:rPr>
            <w:rStyle w:val="Hypertextovodkaz"/>
          </w:rPr>
          <w:t>www.kybez.cz</w:t>
        </w:r>
      </w:hyperlink>
      <w:r w:rsidRPr="003A3197">
        <w:t>)</w:t>
      </w:r>
    </w:p>
    <w:p w14:paraId="0205D28D" w14:textId="77777777" w:rsidR="001D66D2" w:rsidRPr="003A3197" w:rsidRDefault="001D66D2" w:rsidP="003A3197">
      <w:pPr>
        <w:pStyle w:val="Default"/>
        <w:spacing w:after="0"/>
        <w:ind w:left="862"/>
      </w:pPr>
    </w:p>
    <w:p w14:paraId="3FC7D350" w14:textId="77777777" w:rsidR="002B7004" w:rsidRPr="003A3197" w:rsidRDefault="002B7004" w:rsidP="003A3197">
      <w:pPr>
        <w:pStyle w:val="Default"/>
        <w:rPr>
          <w:b/>
          <w:bCs/>
        </w:rPr>
      </w:pPr>
      <w:r w:rsidRPr="003A3197">
        <w:rPr>
          <w:b/>
          <w:bCs/>
        </w:rPr>
        <w:t>Mezinárodní aktivity</w:t>
      </w:r>
    </w:p>
    <w:p w14:paraId="70028564" w14:textId="77777777" w:rsidR="002B7004" w:rsidRPr="003A3197" w:rsidRDefault="002B7004" w:rsidP="003A3197">
      <w:pPr>
        <w:pStyle w:val="Default"/>
        <w:numPr>
          <w:ilvl w:val="0"/>
          <w:numId w:val="12"/>
        </w:numPr>
        <w:spacing w:after="0"/>
        <w:ind w:hanging="357"/>
      </w:pPr>
      <w:r w:rsidRPr="003A3197">
        <w:t>viceprezident European Association for Security 2008 - 2014, (mezinárodní vědecká organizace s registrací KRS 0000114138, REGON: 356538784, ID 25525)</w:t>
      </w:r>
    </w:p>
    <w:p w14:paraId="35844D03" w14:textId="77777777" w:rsidR="001D66D2" w:rsidRPr="003A3197" w:rsidRDefault="001D66D2" w:rsidP="003A3197">
      <w:pPr>
        <w:pStyle w:val="Default"/>
        <w:spacing w:after="0"/>
        <w:ind w:left="862"/>
      </w:pPr>
    </w:p>
    <w:p w14:paraId="24974F77" w14:textId="77777777" w:rsidR="002B7004" w:rsidRPr="003A3197" w:rsidRDefault="002B7004" w:rsidP="003A3197">
      <w:pPr>
        <w:pStyle w:val="Default"/>
        <w:rPr>
          <w:b/>
          <w:bCs/>
        </w:rPr>
      </w:pPr>
      <w:r w:rsidRPr="003A3197">
        <w:rPr>
          <w:b/>
          <w:bCs/>
        </w:rPr>
        <w:t>Členství v edičních a redakčních radách</w:t>
      </w:r>
    </w:p>
    <w:p w14:paraId="5BD03D21" w14:textId="77777777" w:rsidR="002B7004" w:rsidRPr="003A3197" w:rsidRDefault="002B7004" w:rsidP="003A3197">
      <w:pPr>
        <w:pStyle w:val="Default"/>
        <w:numPr>
          <w:ilvl w:val="0"/>
          <w:numId w:val="12"/>
        </w:numPr>
        <w:spacing w:after="0"/>
        <w:ind w:hanging="357"/>
      </w:pPr>
      <w:bookmarkStart w:id="1403" w:name="OLE_LINK5"/>
      <w:bookmarkStart w:id="1404" w:name="OLE_LINK6"/>
      <w:r w:rsidRPr="003A3197">
        <w:t xml:space="preserve">člen redakční rady “European Journal of Security and Safety” (ISSN 1338 – 6131) </w:t>
      </w:r>
    </w:p>
    <w:p w14:paraId="5EC5FDF8" w14:textId="77777777" w:rsidR="002B7004" w:rsidRPr="003A3197" w:rsidRDefault="002B7004" w:rsidP="003A3197">
      <w:pPr>
        <w:pStyle w:val="Default"/>
        <w:numPr>
          <w:ilvl w:val="0"/>
          <w:numId w:val="12"/>
        </w:numPr>
        <w:spacing w:after="0"/>
        <w:ind w:hanging="357"/>
      </w:pPr>
      <w:r w:rsidRPr="003A3197">
        <w:t xml:space="preserve">člen redakční rady odborného internetového mezinárodního časopisu „Security Revue“ (ISSN 1336-9717) </w:t>
      </w:r>
    </w:p>
    <w:p w14:paraId="6CACEAE8" w14:textId="77777777" w:rsidR="002B7004" w:rsidRPr="003A3197" w:rsidRDefault="002B7004" w:rsidP="003A3197">
      <w:pPr>
        <w:pStyle w:val="Default"/>
        <w:numPr>
          <w:ilvl w:val="0"/>
          <w:numId w:val="12"/>
        </w:numPr>
        <w:spacing w:after="0"/>
        <w:ind w:hanging="357"/>
      </w:pPr>
      <w:r w:rsidRPr="003A3197">
        <w:t>člen redakční rady mezinárodního odborného internetového časopisu “Acta logistica Moravica”(ISSN 1804-8315)</w:t>
      </w:r>
    </w:p>
    <w:p w14:paraId="40BCC1FD" w14:textId="77777777" w:rsidR="002B7004" w:rsidRPr="003A3197" w:rsidRDefault="002B7004" w:rsidP="003A3197">
      <w:pPr>
        <w:pStyle w:val="Default"/>
        <w:numPr>
          <w:ilvl w:val="0"/>
          <w:numId w:val="12"/>
        </w:numPr>
        <w:spacing w:after="0"/>
        <w:ind w:hanging="357"/>
      </w:pPr>
      <w:r w:rsidRPr="003A3197">
        <w:t>člen redakční rady European Association for Security “Securitology” (ISSN 1898-4509)</w:t>
      </w:r>
      <w:bookmarkStart w:id="1405" w:name="top"/>
    </w:p>
    <w:bookmarkEnd w:id="1403"/>
    <w:bookmarkEnd w:id="1404"/>
    <w:bookmarkEnd w:id="1405"/>
    <w:p w14:paraId="329BFEAA" w14:textId="11BD74FB" w:rsidR="002B7004" w:rsidRPr="003A3197" w:rsidRDefault="002B7004" w:rsidP="003A3197">
      <w:pPr>
        <w:pStyle w:val="Default"/>
        <w:numPr>
          <w:ilvl w:val="0"/>
          <w:numId w:val="12"/>
        </w:numPr>
        <w:spacing w:after="0"/>
        <w:ind w:hanging="357"/>
      </w:pPr>
      <w:r w:rsidRPr="003A3197">
        <w:t>člen ediční rady FAI</w:t>
      </w:r>
    </w:p>
    <w:p w14:paraId="2C3D763C" w14:textId="77777777" w:rsidR="001D66D2" w:rsidRPr="003A3197" w:rsidRDefault="001D66D2" w:rsidP="003A3197">
      <w:pPr>
        <w:pStyle w:val="Default"/>
        <w:spacing w:after="0"/>
        <w:ind w:left="862"/>
      </w:pPr>
    </w:p>
    <w:p w14:paraId="258599C0" w14:textId="77777777" w:rsidR="002B7004" w:rsidRPr="003A3197" w:rsidRDefault="002B7004" w:rsidP="003A3197">
      <w:pPr>
        <w:pStyle w:val="Default"/>
        <w:rPr>
          <w:b/>
        </w:rPr>
      </w:pPr>
      <w:r w:rsidRPr="003A3197">
        <w:rPr>
          <w:b/>
        </w:rPr>
        <w:t>Organizačně konferenční odborné aktivity</w:t>
      </w:r>
    </w:p>
    <w:p w14:paraId="11681400" w14:textId="77777777" w:rsidR="002B7004" w:rsidRPr="003A3197" w:rsidRDefault="002B7004" w:rsidP="003A3197">
      <w:pPr>
        <w:pStyle w:val="Default"/>
        <w:numPr>
          <w:ilvl w:val="0"/>
          <w:numId w:val="12"/>
        </w:numPr>
        <w:spacing w:after="0"/>
        <w:ind w:hanging="357"/>
      </w:pPr>
      <w:bookmarkStart w:id="1406" w:name="OLE_LINK3"/>
      <w:bookmarkStart w:id="1407" w:name="OLE_LINK4"/>
      <w:r w:rsidRPr="003A3197">
        <w:t>předseda organizačního a programového výboru mezinárodní konference „Internet, bezpečnost a konkurenceschopnost organizací” (2002 - 2008)</w:t>
      </w:r>
    </w:p>
    <w:p w14:paraId="60D3EEC8" w14:textId="77777777" w:rsidR="002B7004" w:rsidRPr="003A3197" w:rsidRDefault="002B7004" w:rsidP="003A3197">
      <w:pPr>
        <w:pStyle w:val="Default"/>
        <w:numPr>
          <w:ilvl w:val="0"/>
          <w:numId w:val="12"/>
        </w:numPr>
        <w:spacing w:after="0"/>
        <w:ind w:hanging="357"/>
      </w:pPr>
      <w:r w:rsidRPr="003A3197">
        <w:t>předseda organizačního a programového výboru odborného setkání firem s cílem řešení problémů praxe a aplikovaného výzkumu „Řízení procesů a využití moderních technologií“ (</w:t>
      </w:r>
      <w:hyperlink r:id="rId10" w:history="1">
        <w:r w:rsidRPr="003A3197">
          <w:t>http://e-konference.utb.cz</w:t>
        </w:r>
      </w:hyperlink>
      <w:r w:rsidRPr="003A3197">
        <w:t>, FAI, 2010 - dosud)</w:t>
      </w:r>
    </w:p>
    <w:p w14:paraId="583E31A5" w14:textId="77777777" w:rsidR="00D555AB" w:rsidRPr="003A3197" w:rsidRDefault="00D555AB" w:rsidP="003A3197">
      <w:pPr>
        <w:pStyle w:val="Default"/>
        <w:spacing w:after="0"/>
        <w:ind w:left="862"/>
      </w:pPr>
    </w:p>
    <w:bookmarkEnd w:id="1406"/>
    <w:bookmarkEnd w:id="1407"/>
    <w:p w14:paraId="06A20977" w14:textId="77777777" w:rsidR="002B7004" w:rsidRPr="003A3197" w:rsidRDefault="002B7004" w:rsidP="003A3197">
      <w:pPr>
        <w:pStyle w:val="Default"/>
        <w:rPr>
          <w:b/>
          <w:bCs/>
        </w:rPr>
      </w:pPr>
      <w:r w:rsidRPr="003A3197">
        <w:rPr>
          <w:b/>
          <w:bCs/>
        </w:rPr>
        <w:t>Další odborné aktivity</w:t>
      </w:r>
    </w:p>
    <w:p w14:paraId="1151D880" w14:textId="77777777" w:rsidR="002B7004" w:rsidRPr="003A3197" w:rsidRDefault="002B7004" w:rsidP="003A3197">
      <w:pPr>
        <w:pStyle w:val="Default"/>
        <w:numPr>
          <w:ilvl w:val="0"/>
          <w:numId w:val="12"/>
        </w:numPr>
        <w:spacing w:after="0"/>
        <w:ind w:hanging="357"/>
      </w:pPr>
      <w:r w:rsidRPr="003A3197">
        <w:t>ambasador FAI UTB v celostátní soutěži fakult ČR a SR se zaměřením na informatiku „ACM SPY“</w:t>
      </w:r>
    </w:p>
    <w:p w14:paraId="0BEB57CE" w14:textId="77777777" w:rsidR="002B7004" w:rsidRPr="003A3197" w:rsidRDefault="002B7004" w:rsidP="003A3197">
      <w:pPr>
        <w:pStyle w:val="Default"/>
        <w:numPr>
          <w:ilvl w:val="0"/>
          <w:numId w:val="12"/>
        </w:numPr>
        <w:spacing w:after="0"/>
        <w:ind w:hanging="357"/>
      </w:pPr>
      <w:r w:rsidRPr="003A3197">
        <w:t xml:space="preserve">člen hodnotícího panelu sekcí mezinárodní soutěže „Studentská tvůrčí a odborná činnost“ </w:t>
      </w:r>
    </w:p>
    <w:p w14:paraId="5E94413E" w14:textId="77777777" w:rsidR="002B7004" w:rsidRPr="003A3197" w:rsidRDefault="002B7004" w:rsidP="003A3197">
      <w:pPr>
        <w:pStyle w:val="Default"/>
        <w:numPr>
          <w:ilvl w:val="0"/>
          <w:numId w:val="12"/>
        </w:numPr>
        <w:spacing w:after="0"/>
        <w:ind w:hanging="357"/>
      </w:pPr>
      <w:r w:rsidRPr="003A3197">
        <w:t>člen hodnotící komise pro vědu a vysoké školy Joseph Fourier Prize (Francouzský institut v Praze, Vědecká a univerzitní sekce / Pôle scientifique et universitaire)</w:t>
      </w:r>
    </w:p>
    <w:p w14:paraId="7897C555" w14:textId="77777777" w:rsidR="002B7004" w:rsidRPr="003A3197" w:rsidRDefault="002B7004" w:rsidP="003A3197">
      <w:pPr>
        <w:pStyle w:val="Default"/>
        <w:numPr>
          <w:ilvl w:val="0"/>
          <w:numId w:val="12"/>
        </w:numPr>
        <w:spacing w:after="0"/>
        <w:ind w:hanging="357"/>
      </w:pPr>
      <w:r w:rsidRPr="003A3197">
        <w:t>člen fakultní hodnotící komise „Interní grantové agentury” na FAI UTB</w:t>
      </w:r>
    </w:p>
    <w:p w14:paraId="717A379A" w14:textId="77777777" w:rsidR="002B7004" w:rsidRPr="003A3197" w:rsidRDefault="002B7004" w:rsidP="003A3197">
      <w:pPr>
        <w:pStyle w:val="Default"/>
        <w:numPr>
          <w:ilvl w:val="0"/>
          <w:numId w:val="12"/>
        </w:numPr>
        <w:spacing w:after="0"/>
        <w:ind w:hanging="357"/>
      </w:pPr>
      <w:r w:rsidRPr="003A3197">
        <w:t xml:space="preserve">člen poradního sboru Junior centra excelence pro kybernetickou bezpečnost na SŠ v ČR </w:t>
      </w:r>
    </w:p>
    <w:p w14:paraId="78B3F42C" w14:textId="77777777" w:rsidR="002B7004" w:rsidRPr="003A3197" w:rsidRDefault="002B7004" w:rsidP="003A3197">
      <w:pPr>
        <w:pStyle w:val="Default"/>
        <w:numPr>
          <w:ilvl w:val="0"/>
          <w:numId w:val="12"/>
        </w:numPr>
        <w:spacing w:after="0"/>
        <w:ind w:hanging="357"/>
      </w:pPr>
      <w:r w:rsidRPr="003A3197">
        <w:t>člen Průmyslové rady FAI UTB</w:t>
      </w:r>
    </w:p>
    <w:p w14:paraId="32ADA3BA" w14:textId="77777777" w:rsidR="007B65CD" w:rsidRDefault="007B65CD" w:rsidP="003A3197">
      <w:pPr>
        <w:pStyle w:val="Default"/>
        <w:rPr>
          <w:b/>
        </w:rPr>
      </w:pPr>
    </w:p>
    <w:p w14:paraId="02BB7705" w14:textId="77777777" w:rsidR="002B7004" w:rsidRPr="003A3197" w:rsidRDefault="002B7004" w:rsidP="003A3197">
      <w:pPr>
        <w:pStyle w:val="Default"/>
        <w:rPr>
          <w:b/>
        </w:rPr>
      </w:pPr>
      <w:r w:rsidRPr="003A3197">
        <w:rPr>
          <w:b/>
        </w:rPr>
        <w:t>Za svoji práci obdržel následující ocenění:</w:t>
      </w:r>
    </w:p>
    <w:p w14:paraId="6CD1B81B" w14:textId="77777777" w:rsidR="002B7004" w:rsidRPr="003A3197" w:rsidRDefault="002B7004" w:rsidP="003A3197">
      <w:pPr>
        <w:pStyle w:val="Default"/>
        <w:numPr>
          <w:ilvl w:val="0"/>
          <w:numId w:val="20"/>
        </w:numPr>
        <w:spacing w:after="60"/>
        <w:ind w:left="426" w:hanging="284"/>
      </w:pPr>
      <w:r w:rsidRPr="003A3197">
        <w:t>1. místo na celostátní výstavě SCHOLA NOVA za integraci multimediálních technologií ve školství (1995)</w:t>
      </w:r>
    </w:p>
    <w:p w14:paraId="4490D3FB" w14:textId="77777777" w:rsidR="002B7004" w:rsidRPr="003A3197" w:rsidRDefault="002B7004" w:rsidP="003A3197">
      <w:pPr>
        <w:pStyle w:val="Default"/>
        <w:numPr>
          <w:ilvl w:val="0"/>
          <w:numId w:val="20"/>
        </w:numPr>
        <w:spacing w:after="60"/>
        <w:ind w:left="426" w:hanging="284"/>
      </w:pPr>
      <w:r w:rsidRPr="003A3197">
        <w:t>ocenění generálního ředitele pro Českou republiku a Slovensko společnosti MICROSOFT za přínos v oblasti informačních technologií (2005)</w:t>
      </w:r>
    </w:p>
    <w:p w14:paraId="03210B72" w14:textId="77777777" w:rsidR="002B7004" w:rsidRPr="003A3197" w:rsidRDefault="002B7004" w:rsidP="003A3197">
      <w:pPr>
        <w:pStyle w:val="Default"/>
        <w:numPr>
          <w:ilvl w:val="0"/>
          <w:numId w:val="20"/>
        </w:numPr>
        <w:spacing w:after="60"/>
        <w:ind w:left="426" w:hanging="284"/>
      </w:pPr>
      <w:r w:rsidRPr="003A3197">
        <w:t>písemné poděkování a medaile náčelníka obranného zpravodajství SR za vedení kurzů informační bezpečnosti pro příslušníky jednotek česko-slovenských vojenských zahraničních misí (2005).</w:t>
      </w:r>
    </w:p>
    <w:p w14:paraId="25C0BDED" w14:textId="77777777" w:rsidR="002B7004" w:rsidRPr="003A3197" w:rsidRDefault="002B7004" w:rsidP="003A3197">
      <w:pPr>
        <w:pStyle w:val="Default"/>
        <w:numPr>
          <w:ilvl w:val="0"/>
          <w:numId w:val="20"/>
        </w:numPr>
        <w:spacing w:after="60"/>
        <w:ind w:left="426" w:hanging="284"/>
      </w:pPr>
      <w:r w:rsidRPr="003A3197">
        <w:t>čestné uznání děkana Fakulty aplikované informatiky Univerzity Tomáše Bati ve Zlíně  za práci a přínos pro FAI (2014)</w:t>
      </w:r>
    </w:p>
    <w:p w14:paraId="6E42F8B3" w14:textId="77777777" w:rsidR="002B7004" w:rsidRPr="003A3197" w:rsidRDefault="002B7004" w:rsidP="003A3197">
      <w:pPr>
        <w:pStyle w:val="Default"/>
      </w:pPr>
    </w:p>
    <w:p w14:paraId="1E883412" w14:textId="77777777" w:rsidR="002B7004" w:rsidRPr="003A3197" w:rsidRDefault="002B7004" w:rsidP="003A3197">
      <w:pPr>
        <w:pStyle w:val="Default"/>
        <w:rPr>
          <w:b/>
        </w:rPr>
      </w:pPr>
      <w:r w:rsidRPr="003A3197">
        <w:rPr>
          <w:b/>
        </w:rPr>
        <w:t xml:space="preserve">Za nejvýznamnější výzkumné aktivity v předmětné oblasti lze považovat jeho účast v projektech: </w:t>
      </w:r>
    </w:p>
    <w:p w14:paraId="6A4248D0" w14:textId="77777777" w:rsidR="002B7004" w:rsidRPr="003A3197" w:rsidRDefault="002B7004" w:rsidP="003A3197">
      <w:pPr>
        <w:pStyle w:val="Default"/>
        <w:numPr>
          <w:ilvl w:val="0"/>
          <w:numId w:val="20"/>
        </w:numPr>
        <w:spacing w:after="60"/>
        <w:ind w:left="426" w:hanging="284"/>
      </w:pPr>
      <w:r w:rsidRPr="003A3197">
        <w:t>GA 15-06700s, „Nekonvenční řízení komplexních systémů“ (člen řešitelského týmu na FAI UTB, 2015 - 2017)</w:t>
      </w:r>
    </w:p>
    <w:p w14:paraId="0BF04F33" w14:textId="77777777" w:rsidR="002B7004" w:rsidRPr="003A3197" w:rsidRDefault="002B7004" w:rsidP="003A3197">
      <w:pPr>
        <w:pStyle w:val="Default"/>
        <w:numPr>
          <w:ilvl w:val="0"/>
          <w:numId w:val="20"/>
        </w:numPr>
        <w:spacing w:after="60"/>
        <w:ind w:left="426" w:hanging="284"/>
      </w:pPr>
      <w:r w:rsidRPr="003A3197">
        <w:t>Operační program Výzkum a vývoj pro inovace, Centrum bezpečnostních, informačních a pokročilých technologií (CEBIA-Tech) ED2.1.00/03.0089, Člen výzkumného týmu CEBIA-TECH  (2011 – 2014).</w:t>
      </w:r>
    </w:p>
    <w:p w14:paraId="1D1AFFC4" w14:textId="77777777" w:rsidR="002B7004" w:rsidRPr="003A3197" w:rsidRDefault="002B7004" w:rsidP="003A3197">
      <w:pPr>
        <w:pStyle w:val="Default"/>
        <w:numPr>
          <w:ilvl w:val="0"/>
          <w:numId w:val="20"/>
        </w:numPr>
        <w:spacing w:after="60"/>
        <w:ind w:left="426" w:hanging="284"/>
      </w:pPr>
      <w:r w:rsidRPr="003A3197">
        <w:t>Project Competency Based e-portal of Security and Safety Engineering – eSEC, 502092-LLP-1-2009-1-SK-ERASMUS-EMHE.”  (hlavní řešitel, 2009-2012).</w:t>
      </w:r>
    </w:p>
    <w:p w14:paraId="2FD2CA6F" w14:textId="77777777" w:rsidR="002B7004" w:rsidRPr="003A3197" w:rsidRDefault="002B7004" w:rsidP="003A3197">
      <w:pPr>
        <w:pStyle w:val="Default"/>
        <w:numPr>
          <w:ilvl w:val="0"/>
          <w:numId w:val="20"/>
        </w:numPr>
        <w:spacing w:after="60"/>
        <w:ind w:left="426" w:hanging="284"/>
      </w:pPr>
      <w:r w:rsidRPr="003A3197">
        <w:t>The critical infrastructure for the protection of national security in the countries of Central European region – národní koordinátor (2002 - 2004)</w:t>
      </w:r>
    </w:p>
    <w:p w14:paraId="44ACE20F" w14:textId="77777777" w:rsidR="002B7004" w:rsidRPr="003A3197" w:rsidRDefault="002B7004" w:rsidP="003A3197">
      <w:pPr>
        <w:pStyle w:val="Default"/>
      </w:pPr>
    </w:p>
    <w:p w14:paraId="5B37802A" w14:textId="77777777" w:rsidR="002B7004" w:rsidRPr="003A3197" w:rsidRDefault="002B7004" w:rsidP="003A3197">
      <w:pPr>
        <w:pStyle w:val="Default"/>
      </w:pPr>
      <w:r w:rsidRPr="003A3197">
        <w:t>Publikační aktivity garanta odpovídají zaměření a cílům studia ve studijním programu Informační technologie. Garant je autorem či spoluautorem více jak 100 zahraničních a tuzemských příspěvků ve vybraných databázích Web of Science a SCOPUS a mnoha dalších výstupů v jiných oblastech. Za nejvýznamnější lze považovat:</w:t>
      </w:r>
    </w:p>
    <w:p w14:paraId="3942C240" w14:textId="5390CB29"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(70</w:t>
      </w:r>
      <w:r w:rsidRPr="003A3197">
        <w:t xml:space="preserve">); </w:t>
      </w:r>
      <w:r w:rsidRPr="003A3197">
        <w:rPr>
          <w:bCs/>
        </w:rPr>
        <w:t>Krayem</w:t>
      </w:r>
      <w:r w:rsidRPr="003A3197">
        <w:t xml:space="preserve">, </w:t>
      </w:r>
      <w:r w:rsidRPr="003A3197">
        <w:rPr>
          <w:bCs/>
        </w:rPr>
        <w:t>Said</w:t>
      </w:r>
      <w:r w:rsidRPr="003A3197">
        <w:t xml:space="preserve">(5); </w:t>
      </w:r>
      <w:r w:rsidRPr="003A3197">
        <w:rPr>
          <w:bCs/>
        </w:rPr>
        <w:t>Žáček</w:t>
      </w:r>
      <w:r w:rsidRPr="003A3197">
        <w:t xml:space="preserve">, </w:t>
      </w:r>
      <w:r w:rsidRPr="003A3197">
        <w:rPr>
          <w:bCs/>
        </w:rPr>
        <w:t>Petr</w:t>
      </w:r>
      <w:r w:rsidRPr="003A3197">
        <w:t xml:space="preserve">(25). Big Data Process Advancement. </w:t>
      </w:r>
      <w:r w:rsidR="00D555AB" w:rsidRPr="003A3197">
        <w:t xml:space="preserve">In </w:t>
      </w:r>
      <w:r w:rsidR="00D555AB" w:rsidRPr="003A3197">
        <w:rPr>
          <w:i/>
          <w:iCs/>
        </w:rPr>
        <w:t>Cybernetics And Mathematics Applications In Intelligent Systems,</w:t>
      </w:r>
      <w:r w:rsidR="00D555AB" w:rsidRPr="003A3197">
        <w:t xml:space="preserve"> </w:t>
      </w:r>
      <w:r w:rsidRPr="003A3197">
        <w:t xml:space="preserve">CSOC2017, VOL 2 Book Series: Advances in Intelligent Systems and Computing. Cham : Springer International Publishing AG, 2017, s. 379-396. ISSN 2194-5357. ISBN 978-3-319-57264-2. </w:t>
      </w:r>
    </w:p>
    <w:p w14:paraId="42FAEA87" w14:textId="74CED94E"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(70)</w:t>
      </w:r>
      <w:r w:rsidRPr="003A3197">
        <w:t xml:space="preserve"> ;</w:t>
      </w:r>
      <w:r w:rsidRPr="003A3197">
        <w:rPr>
          <w:b/>
        </w:rPr>
        <w:t xml:space="preserve"> </w:t>
      </w:r>
      <w:r w:rsidRPr="003A3197">
        <w:rPr>
          <w:bCs/>
        </w:rPr>
        <w:t>Ammar</w:t>
      </w:r>
      <w:r w:rsidRPr="003A3197">
        <w:t xml:space="preserve">, </w:t>
      </w:r>
      <w:r w:rsidRPr="003A3197">
        <w:rPr>
          <w:bCs/>
        </w:rPr>
        <w:t>Alhaj Ali</w:t>
      </w:r>
      <w:r w:rsidRPr="003A3197">
        <w:t xml:space="preserve">(5); </w:t>
      </w:r>
      <w:r w:rsidRPr="003A3197">
        <w:rPr>
          <w:bCs/>
        </w:rPr>
        <w:t>Krayem</w:t>
      </w:r>
      <w:r w:rsidRPr="003A3197">
        <w:t xml:space="preserve">, </w:t>
      </w:r>
      <w:r w:rsidRPr="003A3197">
        <w:rPr>
          <w:bCs/>
        </w:rPr>
        <w:t>Said</w:t>
      </w:r>
      <w:r w:rsidRPr="003A3197">
        <w:t xml:space="preserve">(5); </w:t>
      </w:r>
      <w:r w:rsidRPr="003A3197">
        <w:rPr>
          <w:bCs/>
        </w:rPr>
        <w:t>Žáček</w:t>
      </w:r>
      <w:r w:rsidRPr="003A3197">
        <w:t xml:space="preserve">, </w:t>
      </w:r>
      <w:r w:rsidRPr="003A3197">
        <w:rPr>
          <w:bCs/>
        </w:rPr>
        <w:t>Petr</w:t>
      </w:r>
      <w:r w:rsidRPr="003A3197">
        <w:t xml:space="preserve">(20). Proving the Effectiveness of Negotiation Protocols KQML in Multi-agent Systems Using Event-B. In </w:t>
      </w:r>
      <w:r w:rsidR="00D555AB" w:rsidRPr="003A3197">
        <w:rPr>
          <w:i/>
          <w:iCs/>
        </w:rPr>
        <w:t>Cybernetics And Mathematics Applications In Intelligent Systems</w:t>
      </w:r>
      <w:r w:rsidRPr="003A3197">
        <w:rPr>
          <w:i/>
          <w:iCs/>
        </w:rPr>
        <w:t>, CSOC2017, VOL 2 Book Series: Advances in Intelligent Systems and Computing</w:t>
      </w:r>
      <w:r w:rsidRPr="003A3197">
        <w:t xml:space="preserve">. Cham : Springer International Publishing AG, 2017, s. 397-406. ISSN 2194-5357. ISBN 978-3-319-57264-2. </w:t>
      </w:r>
    </w:p>
    <w:p w14:paraId="4C309F4A" w14:textId="2C69A222" w:rsidR="002B7004" w:rsidRPr="003A3197" w:rsidRDefault="002B7004" w:rsidP="003A3197">
      <w:pPr>
        <w:pStyle w:val="Default"/>
      </w:pPr>
      <w:r w:rsidRPr="003A3197">
        <w:t xml:space="preserve">Žáček, Petr(40); </w:t>
      </w:r>
      <w:r w:rsidRPr="003A3197">
        <w:rPr>
          <w:b/>
        </w:rPr>
        <w:t>Jašek, Roman(20)</w:t>
      </w:r>
      <w:r w:rsidRPr="003A3197">
        <w:t xml:space="preserve">; Králík, Lukáš(20); Malaník, David(15); Holbíková, Petra(5). Analysis of the chaotic pseudo-random generator of the PM-DC-LM mode based on the position of the returned numbers. </w:t>
      </w:r>
      <w:r w:rsidRPr="003A3197">
        <w:rPr>
          <w:i/>
        </w:rPr>
        <w:t>In 2017 International Conference on Logistics, Informatics and Service Sciences (LISS)</w:t>
      </w:r>
      <w:r w:rsidRPr="003A3197">
        <w:t>. New Jersey, Piscataway : IEEE, 2017, s. nestrankovano. ISBN 978-1-5386-1047-3.</w:t>
      </w:r>
    </w:p>
    <w:p w14:paraId="58CB54B9" w14:textId="77777777" w:rsidR="002B7004" w:rsidRPr="003A3197" w:rsidRDefault="002B7004" w:rsidP="003A3197">
      <w:pPr>
        <w:pStyle w:val="Default"/>
      </w:pPr>
      <w:r w:rsidRPr="003A3197">
        <w:t xml:space="preserve">Oulehla, Milan(50); </w:t>
      </w:r>
      <w:r w:rsidRPr="003A3197">
        <w:rPr>
          <w:b/>
        </w:rPr>
        <w:t>Jašek, Roman(50).</w:t>
      </w:r>
      <w:r w:rsidRPr="003A3197">
        <w:t xml:space="preserve"> </w:t>
      </w:r>
      <w:r w:rsidRPr="003A3197">
        <w:rPr>
          <w:i/>
        </w:rPr>
        <w:t>Moderní kryptografie</w:t>
      </w:r>
      <w:r w:rsidRPr="003A3197">
        <w:t>. 1 Praha : IFP Publishing s.r.o, 2017. 186s. Neuveden. ISBN 978-80-87383-67-4.</w:t>
      </w:r>
    </w:p>
    <w:p w14:paraId="014C7025" w14:textId="7F459B74" w:rsidR="002B7004" w:rsidRPr="003A3197" w:rsidRDefault="002B7004" w:rsidP="003A3197">
      <w:pPr>
        <w:pStyle w:val="Default"/>
      </w:pPr>
      <w:r w:rsidRPr="003A3197">
        <w:rPr>
          <w:b/>
        </w:rPr>
        <w:t>Jašek, Roman(65)</w:t>
      </w:r>
      <w:r w:rsidRPr="003A3197">
        <w:t xml:space="preserve">; Sedláček, Michal(20); Chramcov, Bronislav(10); Dvořák, Jiří(5). Application of simulation models for the optimization of business processes. </w:t>
      </w:r>
      <w:r w:rsidRPr="003A3197">
        <w:rPr>
          <w:i/>
        </w:rPr>
        <w:t>In AIP Conference Proceedings</w:t>
      </w:r>
      <w:r w:rsidRPr="003A3197">
        <w:t>. Melville : American Institute of Physics Publising Inc., 2016, s. nestrankovano. ISSN 0094-243X. ISBN 978-0-7354-1392-4.</w:t>
      </w:r>
    </w:p>
    <w:p w14:paraId="6C76DCC8" w14:textId="65EE3A76"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(85);</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Nožička</w:t>
      </w:r>
      <w:r w:rsidRPr="003A3197">
        <w:t xml:space="preserve">, </w:t>
      </w:r>
      <w:r w:rsidRPr="003A3197">
        <w:rPr>
          <w:bCs/>
        </w:rPr>
        <w:t>Jakub</w:t>
      </w:r>
      <w:r w:rsidRPr="003A3197">
        <w:t xml:space="preserve">(5). ITIL® - General overview. In </w:t>
      </w:r>
      <w:r w:rsidRPr="003A3197">
        <w:rPr>
          <w:i/>
          <w:iCs/>
        </w:rPr>
        <w:t>AIP Conference Proceedings</w:t>
      </w:r>
      <w:r w:rsidRPr="003A3197">
        <w:t xml:space="preserve">. Melville : AIP Publishing, 2015, s. nestrankovano. ISSN 0094-243X. ISBN 978-0-7354-1287-3. </w:t>
      </w:r>
    </w:p>
    <w:p w14:paraId="675E9462" w14:textId="3B8F811B"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(100).</w:t>
      </w:r>
      <w:r w:rsidRPr="003A3197">
        <w:t xml:space="preserve"> SHA-1 and MD5 cryptographic hash functions: Security overview. </w:t>
      </w:r>
      <w:r w:rsidRPr="003A3197">
        <w:rPr>
          <w:i/>
          <w:iCs/>
        </w:rPr>
        <w:t>Komunikácie</w:t>
      </w:r>
      <w:r w:rsidRPr="003A3197">
        <w:t xml:space="preserve">, 2015, roč. 17, č. 1, s. 73-80. ISSN 1335-4205. </w:t>
      </w:r>
    </w:p>
    <w:p w14:paraId="74BE056A" w14:textId="0CB5F548" w:rsidR="002B7004" w:rsidRPr="003A3197" w:rsidRDefault="002B7004" w:rsidP="003A3197">
      <w:pPr>
        <w:pStyle w:val="Default"/>
      </w:pPr>
      <w:r w:rsidRPr="003A3197">
        <w:t xml:space="preserve">Kolek, Jan(20); </w:t>
      </w:r>
      <w:r w:rsidRPr="003A3197">
        <w:rPr>
          <w:b/>
        </w:rPr>
        <w:t>Jašek, Roman(80).</w:t>
      </w:r>
      <w:r w:rsidRPr="003A3197">
        <w:t xml:space="preserve"> A Time Performance Evaluation of the Soma Asynchronous Parallel Distribution in Java and C. </w:t>
      </w:r>
      <w:r w:rsidRPr="003A3197">
        <w:rPr>
          <w:i/>
        </w:rPr>
        <w:t>Procedia Engineering</w:t>
      </w:r>
      <w:r w:rsidRPr="003A3197">
        <w:t>, 2015, roč. Neuveden, č. 100, s. 1672-1677. ISSN 1877-7058.</w:t>
      </w:r>
    </w:p>
    <w:p w14:paraId="38E2B86E" w14:textId="43CF8F36" w:rsidR="002B7004" w:rsidRPr="003A3197" w:rsidRDefault="002B7004" w:rsidP="003A3197">
      <w:pPr>
        <w:pStyle w:val="Default"/>
      </w:pPr>
      <w:r w:rsidRPr="003A3197">
        <w:rPr>
          <w:bCs/>
        </w:rPr>
        <w:t>Kolařík</w:t>
      </w:r>
      <w:r w:rsidRPr="003A3197">
        <w:t xml:space="preserve">, </w:t>
      </w:r>
      <w:r w:rsidRPr="003A3197">
        <w:rPr>
          <w:bCs/>
        </w:rPr>
        <w:t>Martin</w:t>
      </w:r>
      <w:r w:rsidRPr="003A3197">
        <w:t xml:space="preserve">(10); </w:t>
      </w:r>
      <w:r w:rsidRPr="003A3197">
        <w:rPr>
          <w:b/>
          <w:bCs/>
        </w:rPr>
        <w:t>Jašek</w:t>
      </w:r>
      <w:r w:rsidRPr="003A3197">
        <w:rPr>
          <w:b/>
        </w:rPr>
        <w:t xml:space="preserve">, </w:t>
      </w:r>
      <w:r w:rsidRPr="003A3197">
        <w:rPr>
          <w:b/>
          <w:bCs/>
        </w:rPr>
        <w:t>Roman</w:t>
      </w:r>
      <w:r w:rsidRPr="003A3197">
        <w:rPr>
          <w:b/>
        </w:rPr>
        <w:t>(45);</w:t>
      </w:r>
      <w:r w:rsidRPr="003A3197">
        <w:t xml:space="preserve"> </w:t>
      </w:r>
      <w:r w:rsidRPr="003A3197">
        <w:rPr>
          <w:bCs/>
        </w:rPr>
        <w:t>Komínková Oplatková</w:t>
      </w:r>
      <w:r w:rsidRPr="003A3197">
        <w:t xml:space="preserve">, </w:t>
      </w:r>
      <w:r w:rsidRPr="003A3197">
        <w:rPr>
          <w:bCs/>
        </w:rPr>
        <w:t>Zuzana</w:t>
      </w:r>
      <w:r w:rsidRPr="003A3197">
        <w:t xml:space="preserve">(45). Maximizing vector distances using differential evolution - Relation to data redundancy. In </w:t>
      </w:r>
      <w:r w:rsidRPr="003A3197">
        <w:rPr>
          <w:i/>
          <w:iCs/>
        </w:rPr>
        <w:t>AIP Conference Proceedings</w:t>
      </w:r>
      <w:r w:rsidRPr="003A3197">
        <w:t xml:space="preserve">. Melville : AIP Publishing, 2015, s. 550019-1 - 550019-4. ISSN 0094-243X. ISBN 978-0-7354-1287-3. </w:t>
      </w:r>
    </w:p>
    <w:p w14:paraId="24A4D3A1" w14:textId="121EDAA2"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(95),</w:t>
      </w:r>
      <w:r w:rsidRPr="003A3197">
        <w:t xml:space="preserve"> </w:t>
      </w:r>
      <w:r w:rsidRPr="003A3197">
        <w:rPr>
          <w:bCs/>
        </w:rPr>
        <w:t>Smiraus</w:t>
      </w:r>
      <w:r w:rsidRPr="003A3197">
        <w:t xml:space="preserve">, </w:t>
      </w:r>
      <w:r w:rsidRPr="003A3197">
        <w:rPr>
          <w:bCs/>
        </w:rPr>
        <w:t>Michal</w:t>
      </w:r>
      <w:r w:rsidRPr="003A3197">
        <w:t xml:space="preserve">(5). </w:t>
      </w:r>
      <w:r w:rsidR="00D555AB" w:rsidRPr="003A3197">
        <w:t>Query Answering Under Evolving Ontologies With Mapping Redefinition</w:t>
      </w:r>
      <w:r w:rsidRPr="003A3197">
        <w:t xml:space="preserve">. In </w:t>
      </w:r>
      <w:r w:rsidRPr="003A3197">
        <w:rPr>
          <w:i/>
          <w:iCs/>
        </w:rPr>
        <w:t>Proceedings of the 3rd Biannual CER Comparative European Research Conference</w:t>
      </w:r>
      <w:r w:rsidRPr="003A3197">
        <w:t xml:space="preserve">. London : Sciemcee Publishing, 2015, s. 141-144. ISBN 978-0-9928772-6-2. </w:t>
      </w:r>
    </w:p>
    <w:p w14:paraId="51AAA0AD" w14:textId="7AAE6814"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(85)</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Popelka</w:t>
      </w:r>
      <w:r w:rsidRPr="003A3197">
        <w:t xml:space="preserve">, </w:t>
      </w:r>
      <w:r w:rsidRPr="003A3197">
        <w:rPr>
          <w:bCs/>
        </w:rPr>
        <w:t>Miroslav</w:t>
      </w:r>
      <w:r w:rsidRPr="003A3197">
        <w:t xml:space="preserve">(5). ITIL® and information security. In </w:t>
      </w:r>
      <w:r w:rsidRPr="003A3197">
        <w:rPr>
          <w:i/>
          <w:iCs/>
        </w:rPr>
        <w:t>AIP Conference Proceedings</w:t>
      </w:r>
      <w:r w:rsidRPr="003A3197">
        <w:t>. Melville : AIP Publishing, 2015, s. nestrankovano. ISSN 0094-243X. ISBN 978-0-7354-1287-3.</w:t>
      </w:r>
    </w:p>
    <w:p w14:paraId="3308E4F8" w14:textId="12658F83"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(80)</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Švejda</w:t>
      </w:r>
      <w:r w:rsidRPr="003A3197">
        <w:t xml:space="preserve">, </w:t>
      </w:r>
      <w:r w:rsidRPr="003A3197">
        <w:rPr>
          <w:bCs/>
        </w:rPr>
        <w:t>Jaromír</w:t>
      </w:r>
      <w:r w:rsidRPr="003A3197">
        <w:t xml:space="preserve">(5); </w:t>
      </w:r>
      <w:r w:rsidRPr="003A3197">
        <w:rPr>
          <w:bCs/>
        </w:rPr>
        <w:t>Kolčavová</w:t>
      </w:r>
      <w:r w:rsidRPr="003A3197">
        <w:t xml:space="preserve">, </w:t>
      </w:r>
      <w:r w:rsidRPr="003A3197">
        <w:rPr>
          <w:bCs/>
        </w:rPr>
        <w:t>Alena</w:t>
      </w:r>
      <w:r w:rsidRPr="003A3197">
        <w:t xml:space="preserve">(5). Differences between ITIL® v2 and ITIL® v3 with respect to service strategy and service design. In </w:t>
      </w:r>
      <w:r w:rsidRPr="003A3197">
        <w:rPr>
          <w:i/>
          <w:iCs/>
        </w:rPr>
        <w:t>AIP Conference Proceedings</w:t>
      </w:r>
      <w:r w:rsidRPr="003A3197">
        <w:t xml:space="preserve">. Melville : AIP Publishing, 2015, s. nestrankovano. ISSN 0094-243X. ISBN 978-0-7354-1287-3. </w:t>
      </w:r>
    </w:p>
    <w:p w14:paraId="264DC6CF" w14:textId="77777777" w:rsidR="002B7004" w:rsidRPr="003A3197" w:rsidRDefault="002B7004" w:rsidP="003A3197">
      <w:pPr>
        <w:pStyle w:val="Default"/>
      </w:pPr>
      <w:r w:rsidRPr="003A3197">
        <w:t xml:space="preserve">Švejda, Jaromír(35); Žák, Roman(35); Šenkeřík, Roman(20); </w:t>
      </w:r>
      <w:r w:rsidRPr="003A3197">
        <w:rPr>
          <w:b/>
        </w:rPr>
        <w:t>Jašek, Roman(10).</w:t>
      </w:r>
      <w:r w:rsidRPr="003A3197">
        <w:t xml:space="preserve"> Research on processing the brain activity in BCI system. </w:t>
      </w:r>
      <w:r w:rsidRPr="003A3197">
        <w:rPr>
          <w:i/>
        </w:rPr>
        <w:t>In Pattern Recognition and Classification in Time Series Data</w:t>
      </w:r>
      <w:r w:rsidRPr="003A3197">
        <w:t>. Hershey : IGI Global, 2016, s. 152-178. ISBN 978-152250565-5.</w:t>
      </w:r>
    </w:p>
    <w:p w14:paraId="33C45C69" w14:textId="77777777" w:rsidR="002B7004" w:rsidRPr="003A3197" w:rsidRDefault="002B7004" w:rsidP="003A3197">
      <w:pPr>
        <w:pStyle w:val="Default"/>
      </w:pPr>
      <w:r w:rsidRPr="003A3197">
        <w:rPr>
          <w:b/>
          <w:bCs/>
        </w:rPr>
        <w:t>Jašek</w:t>
      </w:r>
      <w:r w:rsidRPr="003A3197">
        <w:t xml:space="preserve">, </w:t>
      </w:r>
      <w:r w:rsidRPr="003A3197">
        <w:rPr>
          <w:b/>
          <w:bCs/>
        </w:rPr>
        <w:t>Roman</w:t>
      </w:r>
      <w:r w:rsidRPr="003A3197">
        <w:t xml:space="preserve">(100). Dopad bezpečnosti informací na prosperitu firmy. In </w:t>
      </w:r>
      <w:r w:rsidRPr="003A3197">
        <w:rPr>
          <w:i/>
          <w:iCs/>
        </w:rPr>
        <w:t>Bezpečnostní technologie, systémy a management V</w:t>
      </w:r>
      <w:r w:rsidRPr="003A3197">
        <w:t xml:space="preserve">. Zlín : VeRBuM, 2015, s. 95-109. ISBN 978-80-87500-67-5. </w:t>
      </w:r>
    </w:p>
    <w:p w14:paraId="73F33068" w14:textId="6028AFA2" w:rsidR="002B7004" w:rsidRPr="003A3197" w:rsidRDefault="002B7004" w:rsidP="003A3197">
      <w:pPr>
        <w:pStyle w:val="Default"/>
      </w:pPr>
      <w:r w:rsidRPr="003A3197">
        <w:rPr>
          <w:b/>
          <w:bCs/>
        </w:rPr>
        <w:t>Jašek</w:t>
      </w:r>
      <w:r w:rsidRPr="003A3197">
        <w:t xml:space="preserve">, </w:t>
      </w:r>
      <w:r w:rsidRPr="003A3197">
        <w:rPr>
          <w:b/>
          <w:bCs/>
        </w:rPr>
        <w:t>Roman</w:t>
      </w:r>
      <w:r w:rsidRPr="003A3197">
        <w:t xml:space="preserve">(100). Bezpečnost symetrických a asymetrických šifer. In </w:t>
      </w:r>
      <w:r w:rsidRPr="003A3197">
        <w:rPr>
          <w:i/>
          <w:iCs/>
        </w:rPr>
        <w:t>Bezpečnostní technologie, systémy a management V</w:t>
      </w:r>
      <w:r w:rsidRPr="003A3197">
        <w:t xml:space="preserve">. Zlín : VeRBuM, 2015, s. 130-152. ISBN 978-80-87500-67-5. </w:t>
      </w:r>
    </w:p>
    <w:p w14:paraId="25AAF879" w14:textId="13E6D303" w:rsidR="002B7004" w:rsidRPr="003A3197" w:rsidRDefault="002B7004" w:rsidP="003A3197">
      <w:pPr>
        <w:pStyle w:val="Default"/>
      </w:pPr>
      <w:r w:rsidRPr="003A3197">
        <w:rPr>
          <w:bCs/>
        </w:rPr>
        <w:t>Kolařík</w:t>
      </w:r>
      <w:r w:rsidRPr="003A3197">
        <w:t xml:space="preserve">, </w:t>
      </w:r>
      <w:r w:rsidRPr="003A3197">
        <w:rPr>
          <w:bCs/>
        </w:rPr>
        <w:t>Martin</w:t>
      </w:r>
      <w:r w:rsidRPr="003A3197">
        <w:t xml:space="preserve">(40); </w:t>
      </w:r>
      <w:r w:rsidRPr="003A3197">
        <w:rPr>
          <w:b/>
          <w:bCs/>
        </w:rPr>
        <w:t>Jašek</w:t>
      </w:r>
      <w:r w:rsidRPr="003A3197">
        <w:rPr>
          <w:b/>
        </w:rPr>
        <w:t xml:space="preserve">, </w:t>
      </w:r>
      <w:r w:rsidRPr="003A3197">
        <w:rPr>
          <w:b/>
          <w:bCs/>
        </w:rPr>
        <w:t>Roman</w:t>
      </w:r>
      <w:r w:rsidRPr="003A3197">
        <w:rPr>
          <w:b/>
        </w:rPr>
        <w:t>(50);</w:t>
      </w:r>
      <w:r w:rsidRPr="003A3197">
        <w:t xml:space="preserve"> </w:t>
      </w:r>
      <w:r w:rsidRPr="003A3197">
        <w:rPr>
          <w:bCs/>
        </w:rPr>
        <w:t>Komínková Oplatková</w:t>
      </w:r>
      <w:r w:rsidRPr="003A3197">
        <w:t xml:space="preserve">, </w:t>
      </w:r>
      <w:r w:rsidRPr="003A3197">
        <w:rPr>
          <w:bCs/>
        </w:rPr>
        <w:t>Zuzana</w:t>
      </w:r>
      <w:r w:rsidRPr="003A3197">
        <w:t xml:space="preserve">(10). Maximizing Vector Distances for Purpose of Searching—a Study of Differential Evolution Suitability. In </w:t>
      </w:r>
      <w:r w:rsidRPr="003A3197">
        <w:rPr>
          <w:i/>
          <w:iCs/>
        </w:rPr>
        <w:t>Proceedings of the Fifth International Cnference on Innovations in Bio-Inspired Computing and Applications</w:t>
      </w:r>
      <w:r w:rsidRPr="003A3197">
        <w:t xml:space="preserve">. Heidelberg : Springer-Verlag Berlin, 2014, s. 419-428. ISSN 2194-5357. ISBN 978-3-319-08155-7. </w:t>
      </w:r>
    </w:p>
    <w:p w14:paraId="5D54CC38" w14:textId="1939E8EB" w:rsidR="002B7004" w:rsidRPr="003A3197" w:rsidRDefault="002B7004" w:rsidP="003A3197">
      <w:pPr>
        <w:pStyle w:val="Default"/>
      </w:pPr>
      <w:r w:rsidRPr="003A3197">
        <w:rPr>
          <w:b/>
        </w:rPr>
        <w:t>Jašek, Roman(95);</w:t>
      </w:r>
      <w:r w:rsidRPr="003A3197">
        <w:t xml:space="preserve"> Sarga, Libor(5). Human Factor: The Weakest Link of Security. In Liaropoulos, Andrew. </w:t>
      </w:r>
      <w:r w:rsidRPr="003A3197">
        <w:rPr>
          <w:i/>
        </w:rPr>
        <w:t>Proceedings of the 13th European Conference on Cyber Warfare and Security</w:t>
      </w:r>
      <w:r w:rsidRPr="003A3197">
        <w:t>. Reading : Academic Conferences and Publishing International Limited, 2014, s. 317-326. ISSN 2048-8610. ISBN 978-1-910309-24-7.</w:t>
      </w:r>
    </w:p>
    <w:p w14:paraId="312977FC" w14:textId="5DA93624"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(90)</w:t>
      </w:r>
      <w:r w:rsidRPr="003A3197">
        <w:t>;</w:t>
      </w:r>
      <w:r w:rsidRPr="003A3197">
        <w:rPr>
          <w:b/>
        </w:rPr>
        <w:t xml:space="preserve"> </w:t>
      </w:r>
      <w:r w:rsidRPr="003A3197">
        <w:rPr>
          <w:bCs/>
        </w:rPr>
        <w:t>Szmit</w:t>
      </w:r>
      <w:r w:rsidRPr="003A3197">
        <w:t xml:space="preserve">, </w:t>
      </w:r>
      <w:r w:rsidRPr="003A3197">
        <w:rPr>
          <w:bCs/>
        </w:rPr>
        <w:t>Maciej</w:t>
      </w:r>
      <w:r w:rsidRPr="003A3197">
        <w:t xml:space="preserve">(10). About a Five Troubleonme IT Security-Oriented. In </w:t>
      </w:r>
      <w:r w:rsidRPr="003A3197">
        <w:rPr>
          <w:i/>
          <w:iCs/>
        </w:rPr>
        <w:t>Securitatea Informationala 2013</w:t>
      </w:r>
      <w:r w:rsidRPr="003A3197">
        <w:t xml:space="preserve">. Kišiněv : Laboratorul de Securitate Informationala al ASEM, 2013, s. 21-25. ISBN 978-9975-75-640-2. </w:t>
      </w:r>
    </w:p>
    <w:p w14:paraId="7FAEDA34" w14:textId="3F8EFAD0"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(100).</w:t>
      </w:r>
      <w:r w:rsidRPr="003A3197">
        <w:t xml:space="preserve"> Řízení bezpečnostních informací. In </w:t>
      </w:r>
      <w:r w:rsidRPr="003A3197">
        <w:rPr>
          <w:i/>
          <w:iCs/>
        </w:rPr>
        <w:t>Bezpečnostní technologie, systémy a management 2013</w:t>
      </w:r>
      <w:r w:rsidRPr="003A3197">
        <w:t xml:space="preserve">. Zlín : Univerzita Tomáše Bati ve Zlíně, Fakulta aplikované informatiky, 2013, s. nestrankovano. ISBN 978-80-7454-289-3. </w:t>
      </w:r>
    </w:p>
    <w:p w14:paraId="01F8F621" w14:textId="002D8AC4"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(80)</w:t>
      </w:r>
      <w:r w:rsidRPr="003A3197">
        <w:t xml:space="preserve">; </w:t>
      </w:r>
      <w:r w:rsidRPr="003A3197">
        <w:rPr>
          <w:bCs/>
        </w:rPr>
        <w:t>Sarga</w:t>
      </w:r>
      <w:r w:rsidRPr="003A3197">
        <w:t xml:space="preserve">, </w:t>
      </w:r>
      <w:r w:rsidRPr="003A3197">
        <w:rPr>
          <w:bCs/>
        </w:rPr>
        <w:t>Libor</w:t>
      </w:r>
      <w:r w:rsidRPr="003A3197">
        <w:t xml:space="preserve">(10); </w:t>
      </w:r>
      <w:r w:rsidRPr="003A3197">
        <w:rPr>
          <w:bCs/>
        </w:rPr>
        <w:t>Benda</w:t>
      </w:r>
      <w:r w:rsidRPr="003A3197">
        <w:t xml:space="preserve">, </w:t>
      </w:r>
      <w:r w:rsidRPr="003A3197">
        <w:rPr>
          <w:bCs/>
        </w:rPr>
        <w:t>Radek</w:t>
      </w:r>
      <w:r w:rsidRPr="003A3197">
        <w:t xml:space="preserve">(10). Security Review of the SHA-1 and MD5 Cryptographic Hash Algorithms. In </w:t>
      </w:r>
      <w:r w:rsidRPr="003A3197">
        <w:rPr>
          <w:i/>
          <w:iCs/>
        </w:rPr>
        <w:t>Proceedings of the 14th WSEAS International Conference on Automation &amp; Information (ICAI ’13)</w:t>
      </w:r>
      <w:r w:rsidRPr="003A3197">
        <w:t xml:space="preserve">. Montreux : WSEAS Press, 2013, s. 19-24. ISSN 1790-5117. ISBN 978-960-474-316-2. </w:t>
      </w:r>
    </w:p>
    <w:p w14:paraId="72E3407D" w14:textId="6E312517" w:rsidR="002B7004" w:rsidRPr="003A3197" w:rsidRDefault="002B7004" w:rsidP="003A3197">
      <w:pPr>
        <w:pStyle w:val="Default"/>
      </w:pPr>
      <w:r w:rsidRPr="003A3197">
        <w:t xml:space="preserve">Sarga, Libor(50); </w:t>
      </w:r>
      <w:r w:rsidRPr="003A3197">
        <w:rPr>
          <w:b/>
        </w:rPr>
        <w:t>Jašek, Roman(50).</w:t>
      </w:r>
      <w:r w:rsidRPr="003A3197">
        <w:t xml:space="preserve"> User-Side Password Authentication: A Study. In Proceedings of 11th European Conference on Information Warfare and Security ECIW-2012. Reading : Academic Publishing Limited, 2012, s. 237-243. ISBN 978-1-908272-56-0.</w:t>
      </w:r>
    </w:p>
    <w:p w14:paraId="6496792A" w14:textId="6E68E3C8" w:rsidR="002B7004" w:rsidRPr="003A3197" w:rsidRDefault="002B7004" w:rsidP="003A3197">
      <w:pPr>
        <w:pStyle w:val="Default"/>
      </w:pPr>
      <w:r w:rsidRPr="003A3197">
        <w:t xml:space="preserve">Sarga, Libor(20); </w:t>
      </w:r>
      <w:r w:rsidRPr="003A3197">
        <w:rPr>
          <w:b/>
        </w:rPr>
        <w:t>Jašek, Roman(80).</w:t>
      </w:r>
      <w:r w:rsidRPr="003A3197">
        <w:t xml:space="preserve"> Distributed Denial of Service Attacks as Threat Vectors to Economic Infrastructure: Motives, Estimated Losses and Defense Against the HTTP/1.1 GET and SYN Floods Nightmares. </w:t>
      </w:r>
      <w:r w:rsidRPr="003A3197">
        <w:rPr>
          <w:i/>
        </w:rPr>
        <w:t>In Proceedings of the 10th European Conference on Information Warfare and Security ECIW-2011</w:t>
      </w:r>
      <w:r w:rsidRPr="003A3197">
        <w:t>. Reading : Academic Publishing Limited, 2011, s. 228-236. ISBN 978-1-908272-06-5.</w:t>
      </w:r>
    </w:p>
    <w:p w14:paraId="44695222" w14:textId="77777777" w:rsidR="002B7004" w:rsidRPr="003A3197" w:rsidRDefault="002B7004" w:rsidP="003A3197">
      <w:pPr>
        <w:pStyle w:val="Default"/>
      </w:pPr>
      <w:r w:rsidRPr="003A3197">
        <w:t xml:space="preserve">Zelinka, Ivan(5); </w:t>
      </w:r>
      <w:r w:rsidRPr="003A3197">
        <w:rPr>
          <w:b/>
        </w:rPr>
        <w:t>Jašek, Roman(95)</w:t>
      </w:r>
      <w:r w:rsidRPr="003A3197">
        <w:t xml:space="preserve">. Evolutionary Decryption of Chaotically Encrypted Information. </w:t>
      </w:r>
      <w:r w:rsidRPr="003A3197">
        <w:rPr>
          <w:i/>
        </w:rPr>
        <w:t>In Evolutionary Algorithms and Chaotic Systems.</w:t>
      </w:r>
      <w:r w:rsidRPr="003A3197">
        <w:t xml:space="preserve"> Heidelberg : Springer-Verlag Berlin, 2010, s. 329-343. ISBN 978-3-642-10706-1. </w:t>
      </w:r>
    </w:p>
    <w:p w14:paraId="42A63F9E" w14:textId="77777777" w:rsidR="002B7004" w:rsidRPr="003A3197" w:rsidRDefault="002B7004" w:rsidP="003A3197">
      <w:pPr>
        <w:pStyle w:val="Default"/>
      </w:pPr>
      <w:r w:rsidRPr="003A3197">
        <w:t xml:space="preserve">Malaník, David(50); </w:t>
      </w:r>
      <w:r w:rsidRPr="003A3197">
        <w:rPr>
          <w:b/>
        </w:rPr>
        <w:t>Jašek, Roman(50).</w:t>
      </w:r>
      <w:r w:rsidRPr="003A3197">
        <w:t xml:space="preserve"> Physical Security in it Systems. </w:t>
      </w:r>
      <w:r w:rsidRPr="003A3197">
        <w:rPr>
          <w:i/>
        </w:rPr>
        <w:t>In Education.Security.Safety: Best Practices Conference</w:t>
      </w:r>
      <w:r w:rsidRPr="003A3197">
        <w:t>. Zlín : Univerzita Tomáše Bati ve Zlíně, Fakulta aplikované informatiky, 2010, s. 153-158. ISBN 978-80-7318-926-6</w:t>
      </w:r>
    </w:p>
    <w:p w14:paraId="32F3D723" w14:textId="55DBF011" w:rsidR="002B7004" w:rsidRPr="003A3197" w:rsidRDefault="002B7004" w:rsidP="003A3197">
      <w:pPr>
        <w:pStyle w:val="Default"/>
      </w:pPr>
      <w:r w:rsidRPr="003A3197">
        <w:rPr>
          <w:b/>
        </w:rPr>
        <w:t>Jašek, Roman(60);</w:t>
      </w:r>
      <w:r w:rsidRPr="003A3197">
        <w:t xml:space="preserve"> Iwen, Dominik(20); Tomaszewski, Janusz(20). The Egnos System and the Security of Seafaring and Sea Transport. Security revue, 2008, roč. 3, č. 3, s. 1-7. ISSN 1336-9717.</w:t>
      </w:r>
    </w:p>
    <w:p w14:paraId="10BE5CE6" w14:textId="77777777" w:rsidR="002B7004" w:rsidRPr="003A3197" w:rsidRDefault="002B7004" w:rsidP="003A3197">
      <w:pPr>
        <w:pStyle w:val="Default"/>
      </w:pPr>
    </w:p>
    <w:p w14:paraId="71FE9E85" w14:textId="77777777" w:rsidR="002B7004" w:rsidRPr="003A3197" w:rsidRDefault="002B7004" w:rsidP="003A3197">
      <w:pPr>
        <w:pStyle w:val="Default"/>
        <w:rPr>
          <w:b/>
        </w:rPr>
      </w:pPr>
      <w:r w:rsidRPr="003A3197">
        <w:rPr>
          <w:b/>
        </w:rPr>
        <w:t>Významné aplikační průmyslové výstupy</w:t>
      </w:r>
    </w:p>
    <w:p w14:paraId="36B3675F" w14:textId="79C1F84C" w:rsidR="002B7004" w:rsidRPr="003A3197" w:rsidRDefault="002B7004" w:rsidP="003A3197">
      <w:pPr>
        <w:pStyle w:val="Default"/>
      </w:pPr>
      <w:r w:rsidRPr="003A3197">
        <w:rPr>
          <w:bCs/>
        </w:rPr>
        <w:t>Vala</w:t>
      </w:r>
      <w:r w:rsidRPr="003A3197">
        <w:t xml:space="preserve">, </w:t>
      </w:r>
      <w:r w:rsidRPr="003A3197">
        <w:rPr>
          <w:bCs/>
        </w:rPr>
        <w:t>Radek</w:t>
      </w:r>
      <w:r w:rsidRPr="003A3197">
        <w:t xml:space="preserve">(90); </w:t>
      </w:r>
      <w:r w:rsidRPr="003A3197">
        <w:rPr>
          <w:b/>
          <w:bCs/>
        </w:rPr>
        <w:t>Jašek</w:t>
      </w:r>
      <w:r w:rsidRPr="003A3197">
        <w:t xml:space="preserve">, </w:t>
      </w:r>
      <w:r w:rsidRPr="003A3197">
        <w:rPr>
          <w:b/>
          <w:bCs/>
        </w:rPr>
        <w:t>Roman</w:t>
      </w:r>
      <w:r w:rsidRPr="003A3197">
        <w:rPr>
          <w:b/>
        </w:rPr>
        <w:t>(10)</w:t>
      </w:r>
      <w:r w:rsidRPr="003A3197">
        <w:t xml:space="preserve">. Monitoring výrobního zařízení ve </w:t>
      </w:r>
      <w:r w:rsidR="00D555AB" w:rsidRPr="003A3197">
        <w:t>společnosti WIsta s.r.o.. 2016.</w:t>
      </w:r>
    </w:p>
    <w:p w14:paraId="1B9182C7" w14:textId="0C0A1485"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On line vyhodnocení kv</w:t>
      </w:r>
      <w:r w:rsidR="00D555AB" w:rsidRPr="003A3197">
        <w:t>ality obchodních nabídek. 2014.</w:t>
      </w:r>
    </w:p>
    <w:p w14:paraId="3852C8E9" w14:textId="0894A698"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 xml:space="preserve">(50); </w:t>
      </w:r>
      <w:r w:rsidRPr="003A3197">
        <w:rPr>
          <w:bCs/>
        </w:rPr>
        <w:t>Vala</w:t>
      </w:r>
      <w:r w:rsidRPr="003A3197">
        <w:t xml:space="preserve">, </w:t>
      </w:r>
      <w:r w:rsidRPr="003A3197">
        <w:rPr>
          <w:bCs/>
        </w:rPr>
        <w:t>Radek</w:t>
      </w:r>
      <w:r w:rsidRPr="003A3197">
        <w:t xml:space="preserve">(30); </w:t>
      </w:r>
      <w:r w:rsidRPr="003A3197">
        <w:rPr>
          <w:bCs/>
        </w:rPr>
        <w:t>Malaník</w:t>
      </w:r>
      <w:r w:rsidRPr="003A3197">
        <w:t xml:space="preserve">, </w:t>
      </w:r>
      <w:r w:rsidRPr="003A3197">
        <w:rPr>
          <w:bCs/>
        </w:rPr>
        <w:t>David</w:t>
      </w:r>
      <w:r w:rsidRPr="003A3197">
        <w:t>(20</w:t>
      </w:r>
      <w:r w:rsidRPr="003A3197">
        <w:rPr>
          <w:b/>
        </w:rPr>
        <w:t>).</w:t>
      </w:r>
      <w:r w:rsidRPr="003A3197">
        <w:t xml:space="preserve"> Vývoj cloud-computingového nástroje pro zprávu a sdílení dokumentací nemo</w:t>
      </w:r>
      <w:r w:rsidR="00D555AB" w:rsidRPr="003A3197">
        <w:t>vitostí a infrastruktury. 2013.</w:t>
      </w:r>
    </w:p>
    <w:p w14:paraId="5AF26A76" w14:textId="4102FE13"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Ovládání konvektomatu - inteligentní</w:t>
      </w:r>
      <w:r w:rsidR="00D555AB" w:rsidRPr="003A3197">
        <w:t xml:space="preserve"> vysokokapacitní kuchyně. 2013.</w:t>
      </w:r>
    </w:p>
    <w:p w14:paraId="20EB0636" w14:textId="2DD28B85"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Prototyp systému pro restr</w:t>
      </w:r>
      <w:r w:rsidR="00D555AB" w:rsidRPr="003A3197">
        <w:t>eaming obrazu z IP kamer. 2013.</w:t>
      </w:r>
    </w:p>
    <w:p w14:paraId="62D1C48C" w14:textId="43A57741"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 xml:space="preserve">(50); </w:t>
      </w:r>
      <w:r w:rsidRPr="003A3197">
        <w:rPr>
          <w:bCs/>
        </w:rPr>
        <w:t>Vala</w:t>
      </w:r>
      <w:r w:rsidRPr="003A3197">
        <w:t xml:space="preserve">, </w:t>
      </w:r>
      <w:r w:rsidRPr="003A3197">
        <w:rPr>
          <w:bCs/>
        </w:rPr>
        <w:t>Radek</w:t>
      </w:r>
      <w:r w:rsidRPr="003A3197">
        <w:t xml:space="preserve">(30); </w:t>
      </w:r>
      <w:r w:rsidRPr="003A3197">
        <w:rPr>
          <w:bCs/>
        </w:rPr>
        <w:t>Malaník</w:t>
      </w:r>
      <w:r w:rsidRPr="003A3197">
        <w:t xml:space="preserve">, </w:t>
      </w:r>
      <w:r w:rsidRPr="003A3197">
        <w:rPr>
          <w:bCs/>
        </w:rPr>
        <w:t>David</w:t>
      </w:r>
      <w:r w:rsidRPr="003A3197">
        <w:t>(20). Vývoj cloud-computingového nástroje pro zprávu a sdílení dokumentací nemo</w:t>
      </w:r>
      <w:r w:rsidR="00D555AB" w:rsidRPr="003A3197">
        <w:t>vitostí a infrastruktury. 2013.</w:t>
      </w:r>
    </w:p>
    <w:p w14:paraId="246E0D0C" w14:textId="4F972A6D" w:rsidR="002B7004" w:rsidRPr="003A3197" w:rsidRDefault="002B7004" w:rsidP="003A3197">
      <w:pPr>
        <w:pStyle w:val="Default"/>
      </w:pPr>
      <w:r w:rsidRPr="003A3197">
        <w:rPr>
          <w:b/>
          <w:bCs/>
        </w:rPr>
        <w:t>Jašek</w:t>
      </w:r>
      <w:r w:rsidRPr="003A3197">
        <w:t xml:space="preserve">, </w:t>
      </w:r>
      <w:r w:rsidRPr="003A3197">
        <w:rPr>
          <w:b/>
          <w:bCs/>
        </w:rPr>
        <w:t>Roman</w:t>
      </w:r>
      <w:r w:rsidRPr="003A3197">
        <w:t>(</w:t>
      </w:r>
      <w:r w:rsidRPr="003A3197">
        <w:rPr>
          <w:b/>
        </w:rPr>
        <w:t>40);</w:t>
      </w:r>
      <w:r w:rsidRPr="003A3197">
        <w:t xml:space="preserve"> </w:t>
      </w:r>
      <w:r w:rsidRPr="003A3197">
        <w:rPr>
          <w:bCs/>
        </w:rPr>
        <w:t>Vala</w:t>
      </w:r>
      <w:r w:rsidRPr="003A3197">
        <w:t xml:space="preserve">, </w:t>
      </w:r>
      <w:r w:rsidRPr="003A3197">
        <w:rPr>
          <w:bCs/>
        </w:rPr>
        <w:t>Radek</w:t>
      </w:r>
      <w:r w:rsidRPr="003A3197">
        <w:t xml:space="preserve">(40); </w:t>
      </w:r>
      <w:r w:rsidRPr="003A3197">
        <w:rPr>
          <w:bCs/>
        </w:rPr>
        <w:t>Malaník</w:t>
      </w:r>
      <w:r w:rsidRPr="003A3197">
        <w:t xml:space="preserve">, </w:t>
      </w:r>
      <w:r w:rsidRPr="003A3197">
        <w:rPr>
          <w:bCs/>
        </w:rPr>
        <w:t>David</w:t>
      </w:r>
      <w:r w:rsidRPr="003A3197">
        <w:t xml:space="preserve">(20). Software pro administraci. </w:t>
      </w:r>
      <w:r w:rsidR="00D555AB" w:rsidRPr="003A3197">
        <w:t>sběr a vyhodnocování dat. 2013.</w:t>
      </w:r>
    </w:p>
    <w:p w14:paraId="2CF74533" w14:textId="2AFF3CD0"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(80); </w:t>
      </w:r>
      <w:r w:rsidRPr="003A3197">
        <w:rPr>
          <w:b/>
          <w:bCs/>
        </w:rPr>
        <w:t>Jašek</w:t>
      </w:r>
      <w:r w:rsidRPr="003A3197">
        <w:t xml:space="preserve">, </w:t>
      </w:r>
      <w:r w:rsidRPr="003A3197">
        <w:rPr>
          <w:b/>
          <w:bCs/>
        </w:rPr>
        <w:t>Roman</w:t>
      </w:r>
      <w:r w:rsidRPr="003A3197">
        <w:rPr>
          <w:b/>
        </w:rPr>
        <w:t>(20).</w:t>
      </w:r>
      <w:r w:rsidR="006D1D89" w:rsidRPr="003A3197">
        <w:t xml:space="preserve"> Distance Detector. 2013.</w:t>
      </w:r>
    </w:p>
    <w:p w14:paraId="25268614" w14:textId="16C13364"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(60); </w:t>
      </w:r>
      <w:r w:rsidRPr="003A3197">
        <w:rPr>
          <w:bCs/>
        </w:rPr>
        <w:t>Dulík</w:t>
      </w:r>
      <w:r w:rsidRPr="003A3197">
        <w:t xml:space="preserve">, </w:t>
      </w:r>
      <w:r w:rsidRPr="003A3197">
        <w:rPr>
          <w:bCs/>
        </w:rPr>
        <w:t>Tomáš</w:t>
      </w:r>
      <w:r w:rsidRPr="003A3197">
        <w:t xml:space="preserve">(20); </w:t>
      </w:r>
      <w:r w:rsidRPr="003A3197">
        <w:rPr>
          <w:b/>
          <w:bCs/>
        </w:rPr>
        <w:t>Jašek</w:t>
      </w:r>
      <w:r w:rsidRPr="003A3197">
        <w:t xml:space="preserve">, </w:t>
      </w:r>
      <w:r w:rsidRPr="003A3197">
        <w:rPr>
          <w:b/>
          <w:bCs/>
        </w:rPr>
        <w:t>Roman</w:t>
      </w:r>
      <w:r w:rsidRPr="003A3197">
        <w:rPr>
          <w:b/>
        </w:rPr>
        <w:t>(20).</w:t>
      </w:r>
      <w:r w:rsidRPr="003A3197">
        <w:t xml:space="preserve"> Řídící e</w:t>
      </w:r>
      <w:r w:rsidR="006D1D89" w:rsidRPr="003A3197">
        <w:t>lektronika kvadrokoptéry. 2012.</w:t>
      </w:r>
    </w:p>
    <w:p w14:paraId="51F26ADB" w14:textId="6E0DEDE3"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(60); </w:t>
      </w:r>
      <w:r w:rsidRPr="003A3197">
        <w:rPr>
          <w:bCs/>
        </w:rPr>
        <w:t>Dulík</w:t>
      </w:r>
      <w:r w:rsidRPr="003A3197">
        <w:t xml:space="preserve">, </w:t>
      </w:r>
      <w:r w:rsidRPr="003A3197">
        <w:rPr>
          <w:bCs/>
        </w:rPr>
        <w:t>Tomáš</w:t>
      </w:r>
      <w:r w:rsidRPr="003A3197">
        <w:t xml:space="preserve">(20); </w:t>
      </w:r>
      <w:r w:rsidRPr="003A3197">
        <w:rPr>
          <w:b/>
          <w:bCs/>
        </w:rPr>
        <w:t>Jašek</w:t>
      </w:r>
      <w:r w:rsidRPr="003A3197">
        <w:t xml:space="preserve">, </w:t>
      </w:r>
      <w:r w:rsidRPr="003A3197">
        <w:rPr>
          <w:b/>
          <w:bCs/>
        </w:rPr>
        <w:t>Roman</w:t>
      </w:r>
      <w:r w:rsidRPr="003A3197">
        <w:rPr>
          <w:b/>
        </w:rPr>
        <w:t xml:space="preserve">(20). </w:t>
      </w:r>
      <w:r w:rsidR="006D1D89" w:rsidRPr="003A3197">
        <w:t>Kvadrokoptéra. 2012.</w:t>
      </w:r>
    </w:p>
    <w:p w14:paraId="29729F4B" w14:textId="77777777" w:rsidR="002B7004" w:rsidRPr="003A3197" w:rsidRDefault="002B7004" w:rsidP="003A3197">
      <w:pPr>
        <w:pStyle w:val="Default"/>
      </w:pPr>
    </w:p>
    <w:p w14:paraId="2D55DAB0" w14:textId="77777777" w:rsidR="002B7004" w:rsidRPr="003A3197" w:rsidRDefault="002B7004" w:rsidP="003A3197">
      <w:pPr>
        <w:pStyle w:val="Default"/>
      </w:pPr>
      <w:r w:rsidRPr="003A3197">
        <w:t>Z prezentovaného je zřejmé, že garant magisterského studia ve studijním programu Informační technologie prof. Mgr. Roman Jašek, Ph.D. disponuje relevantními odbornými předpoklady, které jsou vyjádřeny jak rozsáhlou publikační, výzkumnou a expertní prací, ale také pedagogickou činností.</w:t>
      </w:r>
    </w:p>
    <w:p w14:paraId="195AC2D1" w14:textId="77777777" w:rsidR="00D555AB" w:rsidRPr="003A3197" w:rsidRDefault="00D555AB" w:rsidP="003A3197">
      <w:pPr>
        <w:pStyle w:val="Default"/>
      </w:pPr>
    </w:p>
    <w:p w14:paraId="381DE5CA" w14:textId="77777777" w:rsidR="00F05A05" w:rsidRPr="003A3197" w:rsidRDefault="00F05A05" w:rsidP="00F05A05">
      <w:pPr>
        <w:pStyle w:val="Nadpis2"/>
      </w:pPr>
      <w:bookmarkStart w:id="1408" w:name="_Toc523735512"/>
      <w:r w:rsidRPr="003A3197">
        <w:t>Personální zabezpečení studijního programu</w:t>
      </w:r>
      <w:bookmarkEnd w:id="1408"/>
    </w:p>
    <w:p w14:paraId="6E054894" w14:textId="77777777" w:rsidR="00F05A05" w:rsidRPr="003A3197" w:rsidRDefault="00F05A05" w:rsidP="00EE26F3">
      <w:pPr>
        <w:pStyle w:val="Nadpis3"/>
      </w:pPr>
      <w:bookmarkStart w:id="1409" w:name="_Toc523735513"/>
      <w:r w:rsidRPr="003A3197">
        <w:t>Standardy 6.1-6.2, 6.7-6.8: Zhodnocení celkového personálního zabezpečení studijního programu z hlediska naplnění standardů</w:t>
      </w:r>
      <w:bookmarkEnd w:id="1409"/>
      <w:r w:rsidRPr="003A3197">
        <w:t xml:space="preserve"> </w:t>
      </w:r>
    </w:p>
    <w:p w14:paraId="5BBE3992" w14:textId="1A521D1E" w:rsidR="00F05A05" w:rsidRPr="003A3197" w:rsidRDefault="00F05A05" w:rsidP="003A3197">
      <w:pPr>
        <w:pStyle w:val="Default"/>
      </w:pPr>
      <w:r w:rsidRPr="003A3197">
        <w:t xml:space="preserve">Personální zabezpečení studijního programu </w:t>
      </w:r>
      <w:r w:rsidR="00CB7F6F" w:rsidRPr="003A3197">
        <w:t xml:space="preserve">Informační technologie </w:t>
      </w:r>
      <w:r w:rsidRPr="003A3197">
        <w:t xml:space="preserve">splňuje standardy pro akreditaci daného typu studijního programu. Všichni garanti </w:t>
      </w:r>
      <w:r w:rsidR="007B65CD">
        <w:t xml:space="preserve">předmětů </w:t>
      </w:r>
      <w:r w:rsidRPr="003A3197">
        <w:t xml:space="preserve">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a DPČ se předpokládá prodloužení smlouvy, respektive uzavření nové dohody tak, aby byla zajištěna kvalita a kontinuita výuky po celou předpokládanou dobu platnosti akreditace. Počet akademických pracovníků zabezpečujících studijní program </w:t>
      </w:r>
      <w:r w:rsidR="00CB7F6F" w:rsidRPr="003A3197">
        <w:t xml:space="preserve">Informační technologie </w:t>
      </w:r>
      <w:r w:rsidRPr="003A3197">
        <w:t>odpovídá typu studijního programu, oblasti vzdělávání „</w:t>
      </w:r>
      <w:r w:rsidR="00CB7F6F" w:rsidRPr="003A3197">
        <w:t>Informatika</w:t>
      </w:r>
      <w:r w:rsidRPr="003A3197">
        <w:t xml:space="preserve">“ dle Nařízení vlády č. 275 z roku 2016, formě studia, metodám výuky a předpokládanému počtu studentů. </w:t>
      </w:r>
    </w:p>
    <w:p w14:paraId="2BB36DC8" w14:textId="77777777" w:rsidR="00F05A05" w:rsidRPr="003A3197" w:rsidRDefault="00F05A05">
      <w:pPr>
        <w:pStyle w:val="Default"/>
        <w:rPr>
          <w:sz w:val="14"/>
          <w:szCs w:val="14"/>
        </w:rPr>
      </w:pPr>
      <w:r w:rsidRPr="003A3197">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Pr="003A3197">
        <w:rPr>
          <w:rStyle w:val="Znakapoznpodarou"/>
          <w:color w:val="auto"/>
          <w:szCs w:val="22"/>
        </w:rPr>
        <w:footnoteReference w:id="44"/>
      </w:r>
      <w:r w:rsidRPr="003A3197">
        <w:t>.</w:t>
      </w:r>
    </w:p>
    <w:p w14:paraId="1D876009" w14:textId="77777777" w:rsidR="00F05A05" w:rsidRPr="003A3197" w:rsidRDefault="00F05A05">
      <w:pPr>
        <w:pStyle w:val="Default"/>
      </w:pPr>
      <w:r w:rsidRPr="003A3197">
        <w:t xml:space="preserve">Ve studijním programu vyučují výhradně akademičtí pracovníci s titulem profesor,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3A3197">
        <w:rPr>
          <w:i/>
        </w:rPr>
        <w:t>C-I – Personální zabezpečení</w:t>
      </w:r>
      <w:r w:rsidRPr="003A3197">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67EF5169" w14:textId="22A5C105" w:rsidR="00842375" w:rsidRDefault="00842375">
      <w:pPr>
        <w:pStyle w:val="Default"/>
      </w:pPr>
      <w:r w:rsidRPr="003A3197">
        <w:t xml:space="preserve">Z pohledu věkové struktury akademických pracovníků je výuka většiny předmětů pokryta pracovníky, u kterých se předpokládá setrvání v pracovním poměru po celou předpokládanou dobu platnosti akreditace. Pouze dva předměty (jeden PZ, jeden ostatní) jsou garantovány pracovníky v důchodovém věku. Konkrétně se jedná o předmět profilujícího základu „Modelování logických obvodů“, kde se do budoucna uvažuje o garanci panem Peterem Janků, který se aktuálně aktivně podílí na výuce cvičení v tomto předmětu a </w:t>
      </w:r>
      <w:r w:rsidR="00D2548B" w:rsidRPr="003A3197">
        <w:t xml:space="preserve">v nejbližší době bude obhajovat svou disertační práci. Druhým předmětem jsou „Geografické informační systémy“. Tento předmět je zařazen mezi ostatní a kontinuita výuky je zajištěna v osobě pana Pavla Vařachy, který se problematikou dlouhodobě zabývá a aktuálně se aktivně podílí na výuce cvičení v tomto předmětu. Pan Pavel Vařacha je akademickým pracovníkem s vědeckou hodností Ph.D., u kterého se počítá, že v relativně krátké době zahájí habilitační řízení v příbuzném oboru. </w:t>
      </w:r>
    </w:p>
    <w:p w14:paraId="6AA1276A" w14:textId="77777777" w:rsidR="0039379C" w:rsidRPr="009D137B" w:rsidRDefault="0039379C" w:rsidP="00AC3CD7">
      <w:pPr>
        <w:pStyle w:val="Default"/>
      </w:pPr>
      <w:r>
        <w:t>Z následujícího přehledu garantů předmětů je zřejmé, že v případě, kdy bezprostředně hrozí ukončení pracovního vztahu, je již v současnosti uvažováno nad budoucí náhradou garanta pro studijní předmět.</w:t>
      </w:r>
    </w:p>
    <w:p w14:paraId="4371F4C2" w14:textId="77777777" w:rsidR="0039379C" w:rsidRDefault="0039379C" w:rsidP="0039379C">
      <w:pPr>
        <w:pStyle w:val="Default"/>
      </w:pPr>
    </w:p>
    <w:p w14:paraId="749B4B93" w14:textId="77777777" w:rsidR="0039379C" w:rsidRPr="00AC3CD7" w:rsidRDefault="0039379C"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Bronislav Chramcov, Ph.D. – Fakulta aplikované informatiky, plný pracovní úvazek, smlouva na dobu neurčitou.</w:t>
      </w:r>
    </w:p>
    <w:p w14:paraId="213AA4F9" w14:textId="77777777" w:rsidR="0039379C" w:rsidRPr="00AC3CD7" w:rsidRDefault="0039379C"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prof. Mgr. Roman Jašek, Ph.D. – Fakulta aplikované informatiky, plný pracovní úvazek, smlouva na dobu neurčitou.</w:t>
      </w:r>
    </w:p>
    <w:p w14:paraId="5AB0ED6A"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doc. Ing. Zuzana Komínková Oplatková, Ph.D. </w:t>
      </w:r>
      <w:r w:rsidRPr="00FE3F63">
        <w:rPr>
          <w:rFonts w:ascii="Calibri" w:eastAsia="Calibri" w:hAnsi="Calibri" w:cs="Arial"/>
          <w:bCs/>
          <w:sz w:val="22"/>
          <w:szCs w:val="22"/>
          <w:lang w:eastAsia="en-US"/>
        </w:rPr>
        <w:t>– Fakulta aplikované informatiky, plný pracovní úvazek, smlouva na dobu neurčitou.</w:t>
      </w:r>
    </w:p>
    <w:p w14:paraId="6889A3CB" w14:textId="6158C534"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Pr>
          <w:rFonts w:ascii="Calibri" w:eastAsia="Calibri" w:hAnsi="Calibri" w:cs="Arial"/>
          <w:bCs/>
          <w:sz w:val="22"/>
          <w:szCs w:val="22"/>
          <w:lang w:eastAsia="en-US"/>
        </w:rPr>
        <w:t>doc. Ing. Marek Kubalčík</w:t>
      </w:r>
      <w:r w:rsidRPr="00FE3F63">
        <w:rPr>
          <w:rFonts w:ascii="Calibri" w:eastAsia="Calibri" w:hAnsi="Calibri" w:cs="Arial"/>
          <w:bCs/>
          <w:sz w:val="22"/>
          <w:szCs w:val="22"/>
          <w:lang w:eastAsia="en-US"/>
        </w:rPr>
        <w:t>, Ph.D. – Fakulta aplikované informatiky, plný pracovní úvazek, smlouva na dobu neurčitou.</w:t>
      </w:r>
    </w:p>
    <w:p w14:paraId="712220E4"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David Malaník, Ph.D. </w:t>
      </w:r>
      <w:r w:rsidRPr="00FE3F63">
        <w:rPr>
          <w:rFonts w:ascii="Calibri" w:eastAsia="Calibri" w:hAnsi="Calibri" w:cs="Arial"/>
          <w:bCs/>
          <w:sz w:val="22"/>
          <w:szCs w:val="22"/>
          <w:lang w:eastAsia="en-US"/>
        </w:rPr>
        <w:t>– Fakulta aplikované informatiky, plný pracovní úvazek, smlouva na dobu neurčitou.</w:t>
      </w:r>
    </w:p>
    <w:p w14:paraId="7A914CDA"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Petr Novák, Ph.D. – Fakulta managementu a ekonomiky, plný pracovní úvazek, smlouva na dobu neurčitou</w:t>
      </w:r>
    </w:p>
    <w:p w14:paraId="333E43CD" w14:textId="7F193F6C" w:rsidR="00047CF7" w:rsidRPr="00AC3CD7" w:rsidDel="008468AA" w:rsidRDefault="00047CF7" w:rsidP="000C643D">
      <w:pPr>
        <w:tabs>
          <w:tab w:val="left" w:pos="2835"/>
        </w:tabs>
        <w:spacing w:before="120" w:after="120" w:line="259" w:lineRule="auto"/>
        <w:ind w:left="708" w:hanging="566"/>
        <w:jc w:val="both"/>
        <w:rPr>
          <w:del w:id="1422" w:author="Bronislav Chramcov" w:date="2018-11-06T14:40:00Z"/>
          <w:rFonts w:ascii="Calibri" w:eastAsia="Calibri" w:hAnsi="Calibri" w:cs="Arial"/>
          <w:bCs/>
          <w:sz w:val="22"/>
          <w:szCs w:val="22"/>
          <w:lang w:eastAsia="en-US"/>
        </w:rPr>
      </w:pPr>
      <w:del w:id="1423" w:author="Bronislav Chramcov" w:date="2018-11-06T14:40:00Z">
        <w:r w:rsidRPr="00AC3CD7" w:rsidDel="008468AA">
          <w:rPr>
            <w:rFonts w:ascii="Calibri" w:eastAsia="Calibri" w:hAnsi="Calibri" w:cs="Arial"/>
            <w:bCs/>
            <w:sz w:val="22"/>
            <w:szCs w:val="22"/>
            <w:lang w:eastAsia="en-US"/>
          </w:rPr>
          <w:delText>Mgr. Tereza Outěřická – Fakulta humanitních studií, plný pracovní úvazek, smlouva na dobu určitou, a to do roku 2021. V případě neprodloužení pracovní smlouvy bude výuka jazyků zajištěna ve spolupráci s Fakultou humanitních studií, Ústavem jazyků.</w:delText>
        </w:r>
      </w:del>
    </w:p>
    <w:p w14:paraId="62097CEB"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Zdenka Prokopová, CSc. – Fakulta aplikované informatiky, plný pracovní úvazek, smlouva na dobu neurčitou.</w:t>
      </w:r>
    </w:p>
    <w:p w14:paraId="210A3903"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Tomáš Sysala, Ph.D. – Fakulta aplikované informatiky, plný pracovní úvazek, smlouva na dobu neurčitou.</w:t>
      </w:r>
    </w:p>
    <w:p w14:paraId="2039E250"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Martin Sysel, Ph.D. – Fakulta aplikované informatiky, plný pracovní úvazek, smlouva na dobu neurčitou.</w:t>
      </w:r>
    </w:p>
    <w:p w14:paraId="78C1FC6B"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doc. Ing. Roman Šenkeřík, Ph.D. </w:t>
      </w:r>
      <w:r w:rsidRPr="00FE3F63">
        <w:rPr>
          <w:rFonts w:ascii="Calibri" w:eastAsia="Calibri" w:hAnsi="Calibri" w:cs="Arial"/>
          <w:bCs/>
          <w:sz w:val="22"/>
          <w:szCs w:val="22"/>
          <w:lang w:eastAsia="en-US"/>
        </w:rPr>
        <w:t>– Fakulta aplikované informatiky, plný pracovní úvazek, smlouva na dobu neurčitou.</w:t>
      </w:r>
    </w:p>
    <w:p w14:paraId="077C1DDF" w14:textId="7E804BE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Radek Vala, Ph.D. – Fakulta aplikované informatiky, plný pracovní úvazek, smlouva na dobu určitou. do roku 2019. V případě neprodloužení pracovní smlouvy může být </w:t>
      </w:r>
      <w:r>
        <w:rPr>
          <w:rFonts w:ascii="Calibri" w:eastAsia="Calibri" w:hAnsi="Calibri" w:cs="Arial"/>
          <w:bCs/>
          <w:sz w:val="22"/>
          <w:szCs w:val="22"/>
          <w:lang w:eastAsia="en-US"/>
        </w:rPr>
        <w:t>nahrazen Ing. Petrem Navrátilem, Ph.D.</w:t>
      </w:r>
    </w:p>
    <w:p w14:paraId="0E5C61F5"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Pavel Vařacha, Ph.D. </w:t>
      </w:r>
      <w:r w:rsidRPr="00FE3F63">
        <w:rPr>
          <w:rFonts w:ascii="Calibri" w:eastAsia="Calibri" w:hAnsi="Calibri" w:cs="Arial"/>
          <w:bCs/>
          <w:sz w:val="22"/>
          <w:szCs w:val="22"/>
          <w:lang w:eastAsia="en-US"/>
        </w:rPr>
        <w:t>– Fakulta aplikované informatiky, plný pracovní úvazek, smlouva na dobu neurčitou.</w:t>
      </w:r>
    </w:p>
    <w:p w14:paraId="030AAD37"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Lubomír Vašek, CSc. – Fakulta aplikované informatiky, zkrácený pracovní úvazek v rozsahu 21,6/týdně, smlouva na dobu určitou, a to do 30. 6. 2020. V případě neprodloužení pracovní smlouvy nebo odchodu pracovníka do důchodu bude předmět zajišťovat prof. Mgr. Roman Jašek, Ph.D.</w:t>
      </w:r>
    </w:p>
    <w:p w14:paraId="610B23A5"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prof. Ing. Karel Vlček, CSc. – Fakulta aplikované informatiky, plný pracovní úvazek, smlouva na dobu neurčitou. V případě odchodu pracovníka do důchodu bude předmět zajišťovat doc. Ing. Luděk Lukáš, CSc.</w:t>
      </w:r>
    </w:p>
    <w:p w14:paraId="7D456C03"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Jiří Vojtěšek, Ph.D. – Fakulta aplikované informatiky, plný pracovní úvazek, smlouva na dobu neurčitou.</w:t>
      </w:r>
    </w:p>
    <w:p w14:paraId="5155A748" w14:textId="77777777" w:rsidR="00141D60" w:rsidRDefault="00141D60">
      <w:pPr>
        <w:rPr>
          <w:ins w:id="1424" w:author="Bronislav Chramcov" w:date="2018-11-15T15:30:00Z"/>
          <w:rFonts w:asciiTheme="minorHAnsi" w:hAnsiTheme="minorHAnsi"/>
          <w:sz w:val="22"/>
          <w:szCs w:val="22"/>
        </w:rPr>
      </w:pPr>
      <w:ins w:id="1425" w:author="Bronislav Chramcov" w:date="2018-11-15T15:30:00Z">
        <w:r>
          <w:rPr>
            <w:rFonts w:asciiTheme="minorHAnsi" w:hAnsiTheme="minorHAnsi"/>
            <w:sz w:val="22"/>
            <w:szCs w:val="22"/>
          </w:rPr>
          <w:br w:type="page"/>
        </w:r>
      </w:ins>
    </w:p>
    <w:p w14:paraId="18EFCE9D" w14:textId="5D2E3936" w:rsidR="00984CAA" w:rsidRPr="009472DB" w:rsidRDefault="00984CAA" w:rsidP="000C643D">
      <w:pPr>
        <w:tabs>
          <w:tab w:val="left" w:pos="2835"/>
        </w:tabs>
        <w:spacing w:before="120" w:after="120"/>
        <w:ind w:left="709" w:hanging="566"/>
        <w:jc w:val="both"/>
        <w:rPr>
          <w:rFonts w:asciiTheme="minorHAnsi" w:hAnsiTheme="minorHAnsi"/>
          <w:sz w:val="22"/>
          <w:szCs w:val="22"/>
        </w:rPr>
      </w:pPr>
      <w:r w:rsidRPr="009472DB">
        <w:rPr>
          <w:rFonts w:asciiTheme="minorHAnsi" w:hAnsiTheme="minorHAnsi"/>
          <w:sz w:val="22"/>
          <w:szCs w:val="22"/>
        </w:rPr>
        <w:t xml:space="preserve">Na realizaci magisterského studijního programu </w:t>
      </w:r>
      <w:ins w:id="1426" w:author="Bronislav Chramcov" w:date="2018-11-06T14:40:00Z">
        <w:r w:rsidR="008468AA" w:rsidRPr="009472DB">
          <w:rPr>
            <w:rFonts w:asciiTheme="minorHAnsi" w:hAnsiTheme="minorHAnsi"/>
            <w:sz w:val="22"/>
            <w:szCs w:val="22"/>
          </w:rPr>
          <w:t>Informační technologie</w:t>
        </w:r>
      </w:ins>
      <w:ins w:id="1427" w:author="Bronislav Chramcov" w:date="2018-11-08T08:21:00Z">
        <w:r w:rsidR="000C643D" w:rsidRPr="009472DB">
          <w:rPr>
            <w:rFonts w:asciiTheme="minorHAnsi" w:hAnsiTheme="minorHAnsi"/>
            <w:sz w:val="22"/>
            <w:szCs w:val="22"/>
          </w:rPr>
          <w:t xml:space="preserve"> </w:t>
        </w:r>
      </w:ins>
      <w:del w:id="1428" w:author="Bronislav Chramcov" w:date="2018-11-06T14:40:00Z">
        <w:r w:rsidRPr="009472DB" w:rsidDel="008468AA">
          <w:rPr>
            <w:rFonts w:asciiTheme="minorHAnsi" w:hAnsiTheme="minorHAnsi"/>
            <w:sz w:val="22"/>
            <w:szCs w:val="22"/>
          </w:rPr>
          <w:delText xml:space="preserve">Bezpečnostní technologie, systémy a management </w:delText>
        </w:r>
      </w:del>
      <w:r w:rsidRPr="009472DB">
        <w:rPr>
          <w:rFonts w:asciiTheme="minorHAnsi" w:hAnsiTheme="minorHAnsi"/>
          <w:sz w:val="22"/>
          <w:szCs w:val="22"/>
        </w:rPr>
        <w:t xml:space="preserve">se podílí </w:t>
      </w:r>
      <w:ins w:id="1429" w:author="Bronislav Chramcov" w:date="2018-11-06T14:41:00Z">
        <w:r w:rsidR="008468AA" w:rsidRPr="009472DB">
          <w:rPr>
            <w:rFonts w:asciiTheme="minorHAnsi" w:hAnsiTheme="minorHAnsi"/>
            <w:sz w:val="22"/>
            <w:szCs w:val="22"/>
          </w:rPr>
          <w:t>2</w:t>
        </w:r>
      </w:ins>
      <w:del w:id="1430" w:author="Bronislav Chramcov" w:date="2018-11-06T14:41:00Z">
        <w:r w:rsidRPr="009472DB" w:rsidDel="008468AA">
          <w:rPr>
            <w:rFonts w:asciiTheme="minorHAnsi" w:hAnsiTheme="minorHAnsi"/>
            <w:sz w:val="22"/>
            <w:szCs w:val="22"/>
          </w:rPr>
          <w:delText>3</w:delText>
        </w:r>
      </w:del>
      <w:r w:rsidRPr="009472DB">
        <w:rPr>
          <w:rFonts w:asciiTheme="minorHAnsi" w:hAnsiTheme="minorHAnsi"/>
          <w:sz w:val="22"/>
          <w:szCs w:val="22"/>
        </w:rPr>
        <w:t xml:space="preserve"> externí vyučující, a to:</w:t>
      </w:r>
    </w:p>
    <w:p w14:paraId="0210B759" w14:textId="54AFDABE" w:rsidR="00984CAA" w:rsidRPr="00AC3CD7" w:rsidRDefault="00984CAA" w:rsidP="000C643D">
      <w:pPr>
        <w:tabs>
          <w:tab w:val="left" w:pos="2835"/>
        </w:tabs>
        <w:spacing w:before="120" w:after="120"/>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Michal Bližňák, Ph.D. – dlouhá léta působil jako akademický pracovník na Fakultě aplikované informatiky, v současné době pracuje na DP</w:t>
      </w:r>
      <w:del w:id="1431" w:author="Bronislav Chramcov" w:date="2018-11-06T14:41:00Z">
        <w:r w:rsidRPr="00AC3CD7" w:rsidDel="008468AA">
          <w:rPr>
            <w:rFonts w:ascii="Calibri" w:eastAsia="Calibri" w:hAnsi="Calibri" w:cs="Arial"/>
            <w:bCs/>
            <w:sz w:val="22"/>
            <w:szCs w:val="22"/>
            <w:lang w:eastAsia="en-US"/>
          </w:rPr>
          <w:delText>Č</w:delText>
        </w:r>
      </w:del>
      <w:ins w:id="1432" w:author="Bronislav Chramcov" w:date="2018-11-06T14:41:00Z">
        <w:r w:rsidR="008468AA">
          <w:rPr>
            <w:rFonts w:ascii="Calibri" w:eastAsia="Calibri" w:hAnsi="Calibri" w:cs="Arial"/>
            <w:bCs/>
            <w:sz w:val="22"/>
            <w:szCs w:val="22"/>
            <w:lang w:eastAsia="en-US"/>
          </w:rPr>
          <w:t>P</w:t>
        </w:r>
      </w:ins>
      <w:r w:rsidRPr="00AC3CD7">
        <w:rPr>
          <w:rFonts w:ascii="Calibri" w:eastAsia="Calibri" w:hAnsi="Calibri" w:cs="Arial"/>
          <w:bCs/>
          <w:sz w:val="22"/>
          <w:szCs w:val="22"/>
          <w:lang w:eastAsia="en-US"/>
        </w:rPr>
        <w:t>.</w:t>
      </w:r>
      <w:ins w:id="1433" w:author="Bronislav Chramcov" w:date="2018-11-06T14:41:00Z">
        <w:r w:rsidR="008468AA">
          <w:rPr>
            <w:rFonts w:ascii="Calibri" w:eastAsia="Calibri" w:hAnsi="Calibri" w:cs="Arial"/>
            <w:bCs/>
            <w:sz w:val="22"/>
            <w:szCs w:val="22"/>
            <w:lang w:eastAsia="en-US"/>
          </w:rPr>
          <w:t xml:space="preserve"> V souladu se směrnicí kvestora UTB je DPP uzavírána pouze na jeden kalendářní rok</w:t>
        </w:r>
      </w:ins>
      <w:ins w:id="1434" w:author="Bronislav Chramcov" w:date="2018-11-12T22:18:00Z">
        <w:r w:rsidR="00470AFB">
          <w:rPr>
            <w:rFonts w:ascii="Calibri" w:eastAsia="Calibri" w:hAnsi="Calibri" w:cs="Arial"/>
            <w:bCs/>
            <w:sz w:val="22"/>
            <w:szCs w:val="22"/>
            <w:lang w:eastAsia="en-US"/>
          </w:rPr>
          <w:t xml:space="preserve">. </w:t>
        </w:r>
      </w:ins>
      <w:ins w:id="1435" w:author="Bronislav Chramcov" w:date="2018-11-12T22:19:00Z">
        <w:r w:rsidR="00470AFB" w:rsidRPr="00470AFB">
          <w:rPr>
            <w:rFonts w:ascii="Calibri" w:eastAsia="Calibri" w:hAnsi="Calibri" w:cs="Arial"/>
            <w:bCs/>
            <w:sz w:val="22"/>
            <w:szCs w:val="22"/>
            <w:lang w:eastAsia="en-US"/>
          </w:rPr>
          <w:t>Pracoviště uskutečňující akreditovaný studijní program se zavazuje tuto dohodu v případě zájmu externího vyučujícího pravidelně aktualizovat po dobu platnosti akreditace</w:t>
        </w:r>
      </w:ins>
      <w:del w:id="1436" w:author="Bronislav Chramcov" w:date="2018-11-06T14:42:00Z">
        <w:r w:rsidRPr="00AC3CD7" w:rsidDel="008468AA">
          <w:rPr>
            <w:rFonts w:ascii="Calibri" w:eastAsia="Calibri" w:hAnsi="Calibri" w:cs="Arial"/>
            <w:bCs/>
            <w:sz w:val="22"/>
            <w:szCs w:val="22"/>
            <w:lang w:eastAsia="en-US"/>
          </w:rPr>
          <w:delText xml:space="preserve"> J</w:delText>
        </w:r>
      </w:del>
      <w:del w:id="1437" w:author="Bronislav Chramcov" w:date="2018-11-12T22:19:00Z">
        <w:r w:rsidRPr="00AC3CD7" w:rsidDel="00470AFB">
          <w:rPr>
            <w:rFonts w:ascii="Calibri" w:eastAsia="Calibri" w:hAnsi="Calibri" w:cs="Arial"/>
            <w:bCs/>
            <w:sz w:val="22"/>
            <w:szCs w:val="22"/>
            <w:lang w:eastAsia="en-US"/>
          </w:rPr>
          <w:delText>e přislíbena spolupráce</w:delText>
        </w:r>
      </w:del>
      <w:del w:id="1438" w:author="Bronislav Chramcov" w:date="2018-11-06T14:42:00Z">
        <w:r w:rsidRPr="00AC3CD7" w:rsidDel="008468AA">
          <w:rPr>
            <w:rFonts w:ascii="Calibri" w:eastAsia="Calibri" w:hAnsi="Calibri" w:cs="Arial"/>
            <w:bCs/>
            <w:sz w:val="22"/>
            <w:szCs w:val="22"/>
            <w:lang w:eastAsia="en-US"/>
          </w:rPr>
          <w:delText xml:space="preserve"> I do budoucna</w:delText>
        </w:r>
      </w:del>
      <w:r w:rsidRPr="00AC3CD7">
        <w:rPr>
          <w:rFonts w:ascii="Calibri" w:eastAsia="Calibri" w:hAnsi="Calibri" w:cs="Arial"/>
          <w:bCs/>
          <w:sz w:val="22"/>
          <w:szCs w:val="22"/>
          <w:lang w:eastAsia="en-US"/>
        </w:rPr>
        <w:t>.</w:t>
      </w:r>
    </w:p>
    <w:p w14:paraId="7440DFFB" w14:textId="3478B01B" w:rsidR="00984CAA" w:rsidRPr="00AC3CD7" w:rsidDel="000C643D" w:rsidRDefault="00984CAA" w:rsidP="000C643D">
      <w:pPr>
        <w:tabs>
          <w:tab w:val="left" w:pos="2835"/>
        </w:tabs>
        <w:spacing w:before="120" w:after="120"/>
        <w:ind w:left="708" w:hanging="566"/>
        <w:jc w:val="both"/>
        <w:rPr>
          <w:del w:id="1439" w:author="Bronislav Chramcov" w:date="2018-11-08T08:22:00Z"/>
          <w:rFonts w:ascii="Calibri" w:eastAsia="Calibri" w:hAnsi="Calibri" w:cs="Arial"/>
          <w:bCs/>
          <w:sz w:val="22"/>
          <w:szCs w:val="22"/>
          <w:lang w:eastAsia="en-US"/>
        </w:rPr>
      </w:pPr>
    </w:p>
    <w:p w14:paraId="42D61801" w14:textId="47438847" w:rsidR="00984CAA" w:rsidRPr="00AC3CD7" w:rsidRDefault="00CA575D" w:rsidP="000C643D">
      <w:pPr>
        <w:tabs>
          <w:tab w:val="left" w:pos="2835"/>
        </w:tabs>
        <w:spacing w:before="120" w:after="120"/>
        <w:ind w:left="708" w:hanging="566"/>
        <w:jc w:val="both"/>
        <w:rPr>
          <w:rFonts w:ascii="Calibri" w:eastAsia="Calibri" w:hAnsi="Calibri" w:cs="Arial"/>
          <w:bCs/>
          <w:sz w:val="22"/>
          <w:szCs w:val="22"/>
          <w:lang w:eastAsia="en-US"/>
        </w:rPr>
      </w:pPr>
      <w:ins w:id="1440" w:author="Bronislav Chramcov" w:date="2018-11-12T22:39:00Z">
        <w:r>
          <w:rPr>
            <w:rFonts w:ascii="Calibri" w:eastAsia="Calibri" w:hAnsi="Calibri" w:cs="Arial"/>
            <w:bCs/>
            <w:sz w:val="22"/>
            <w:szCs w:val="22"/>
            <w:lang w:eastAsia="en-US"/>
          </w:rPr>
          <w:t>P</w:t>
        </w:r>
      </w:ins>
      <w:del w:id="1441" w:author="Bronislav Chramcov" w:date="2018-11-12T22:39:00Z">
        <w:r w:rsidR="00984CAA" w:rsidRPr="00AC3CD7" w:rsidDel="00CA575D">
          <w:rPr>
            <w:rFonts w:ascii="Calibri" w:eastAsia="Calibri" w:hAnsi="Calibri" w:cs="Arial"/>
            <w:bCs/>
            <w:sz w:val="22"/>
            <w:szCs w:val="22"/>
            <w:lang w:eastAsia="en-US"/>
          </w:rPr>
          <w:delText>MUDr. Niko Burget - p</w:delText>
        </w:r>
      </w:del>
      <w:r w:rsidR="00984CAA" w:rsidRPr="00AC3CD7">
        <w:rPr>
          <w:rFonts w:ascii="Calibri" w:eastAsia="Calibri" w:hAnsi="Calibri" w:cs="Arial"/>
          <w:bCs/>
          <w:sz w:val="22"/>
          <w:szCs w:val="22"/>
          <w:lang w:eastAsia="en-US"/>
        </w:rPr>
        <w:t xml:space="preserve">racovník Zdravotnické záchranné služby Zlínského kraje. </w:t>
      </w:r>
      <w:ins w:id="1442" w:author="Bronislav Chramcov" w:date="2018-11-06T14:43:00Z">
        <w:r w:rsidR="008468AA">
          <w:rPr>
            <w:rFonts w:ascii="Calibri" w:eastAsia="Calibri" w:hAnsi="Calibri" w:cs="Arial"/>
            <w:bCs/>
            <w:sz w:val="22"/>
            <w:szCs w:val="22"/>
            <w:lang w:eastAsia="en-US"/>
          </w:rPr>
          <w:t>V</w:t>
        </w:r>
        <w:r w:rsidR="008468AA" w:rsidRPr="00AC3CD7">
          <w:rPr>
            <w:rFonts w:ascii="Calibri" w:eastAsia="Calibri" w:hAnsi="Calibri" w:cs="Arial"/>
            <w:bCs/>
            <w:sz w:val="22"/>
            <w:szCs w:val="22"/>
            <w:lang w:eastAsia="en-US"/>
          </w:rPr>
          <w:t xml:space="preserve"> současné době pracuje na DP</w:t>
        </w:r>
        <w:r w:rsidR="008468AA">
          <w:rPr>
            <w:rFonts w:ascii="Calibri" w:eastAsia="Calibri" w:hAnsi="Calibri" w:cs="Arial"/>
            <w:bCs/>
            <w:sz w:val="22"/>
            <w:szCs w:val="22"/>
            <w:lang w:eastAsia="en-US"/>
          </w:rPr>
          <w:t>P</w:t>
        </w:r>
      </w:ins>
      <w:ins w:id="1443" w:author="Bronislav Chramcov" w:date="2018-11-12T22:39:00Z">
        <w:r>
          <w:rPr>
            <w:rFonts w:ascii="Calibri" w:eastAsia="Calibri" w:hAnsi="Calibri" w:cs="Arial"/>
            <w:bCs/>
            <w:sz w:val="22"/>
            <w:szCs w:val="22"/>
            <w:lang w:eastAsia="en-US"/>
          </w:rPr>
          <w:t xml:space="preserve"> MuDr. Niko Burget</w:t>
        </w:r>
      </w:ins>
      <w:ins w:id="1444" w:author="Bronislav Chramcov" w:date="2018-11-06T14:43:00Z">
        <w:r w:rsidR="008468AA" w:rsidRPr="00AC3CD7">
          <w:rPr>
            <w:rFonts w:ascii="Calibri" w:eastAsia="Calibri" w:hAnsi="Calibri" w:cs="Arial"/>
            <w:bCs/>
            <w:sz w:val="22"/>
            <w:szCs w:val="22"/>
            <w:lang w:eastAsia="en-US"/>
          </w:rPr>
          <w:t>.</w:t>
        </w:r>
        <w:r w:rsidR="008468AA">
          <w:rPr>
            <w:rFonts w:ascii="Calibri" w:eastAsia="Calibri" w:hAnsi="Calibri" w:cs="Arial"/>
            <w:bCs/>
            <w:sz w:val="22"/>
            <w:szCs w:val="22"/>
            <w:lang w:eastAsia="en-US"/>
          </w:rPr>
          <w:t xml:space="preserve"> V souladu se směrnicí kvestora UTB je DPP uzavírána pouze na jeden kalendářní rok a je pravidelně aktualizována. </w:t>
        </w:r>
      </w:ins>
      <w:r w:rsidR="00984CAA" w:rsidRPr="00AC3CD7">
        <w:rPr>
          <w:rFonts w:ascii="Calibri" w:eastAsia="Calibri" w:hAnsi="Calibri" w:cs="Arial"/>
          <w:bCs/>
          <w:sz w:val="22"/>
          <w:szCs w:val="22"/>
          <w:lang w:eastAsia="en-US"/>
        </w:rPr>
        <w:t>Je přislíbena spolupráce i v dalších letech. V případě ukončení spolupráce s</w:t>
      </w:r>
      <w:del w:id="1445" w:author="Bronislav Chramcov" w:date="2018-11-12T22:40:00Z">
        <w:r w:rsidR="00984CAA" w:rsidRPr="00AC3CD7" w:rsidDel="00CA575D">
          <w:rPr>
            <w:rFonts w:ascii="Calibri" w:eastAsia="Calibri" w:hAnsi="Calibri" w:cs="Arial"/>
            <w:bCs/>
            <w:sz w:val="22"/>
            <w:szCs w:val="22"/>
            <w:lang w:eastAsia="en-US"/>
          </w:rPr>
          <w:delText> </w:delText>
        </w:r>
      </w:del>
      <w:ins w:id="1446" w:author="Bronislav Chramcov" w:date="2018-11-12T22:40:00Z">
        <w:r w:rsidR="00141D60">
          <w:rPr>
            <w:rFonts w:ascii="Calibri" w:eastAsia="Calibri" w:hAnsi="Calibri" w:cs="Arial"/>
            <w:bCs/>
            <w:sz w:val="22"/>
            <w:szCs w:val="22"/>
            <w:lang w:eastAsia="en-US"/>
          </w:rPr>
          <w:t> aktuálně spolupracující</w:t>
        </w:r>
        <w:r>
          <w:rPr>
            <w:rFonts w:ascii="Calibri" w:eastAsia="Calibri" w:hAnsi="Calibri" w:cs="Arial"/>
            <w:bCs/>
            <w:sz w:val="22"/>
            <w:szCs w:val="22"/>
            <w:lang w:eastAsia="en-US"/>
          </w:rPr>
          <w:t xml:space="preserve">m </w:t>
        </w:r>
      </w:ins>
      <w:r w:rsidR="00984CAA" w:rsidRPr="00AC3CD7">
        <w:rPr>
          <w:rFonts w:ascii="Calibri" w:eastAsia="Calibri" w:hAnsi="Calibri" w:cs="Arial"/>
          <w:bCs/>
          <w:sz w:val="22"/>
          <w:szCs w:val="22"/>
          <w:lang w:eastAsia="en-US"/>
        </w:rPr>
        <w:t>vyučujícím je dohodnuta spolupráce se Zdravotnickou záchrannou službou Zlínského kraje</w:t>
      </w:r>
      <w:ins w:id="1447" w:author="Bronislav Chramcov" w:date="2018-11-12T22:40:00Z">
        <w:r>
          <w:rPr>
            <w:rFonts w:ascii="Calibri" w:eastAsia="Calibri" w:hAnsi="Calibri" w:cs="Arial"/>
            <w:bCs/>
            <w:sz w:val="22"/>
            <w:szCs w:val="22"/>
            <w:lang w:eastAsia="en-US"/>
          </w:rPr>
          <w:t xml:space="preserve"> a </w:t>
        </w:r>
      </w:ins>
      <w:ins w:id="1448" w:author="Bronislav Chramcov" w:date="2018-11-15T15:30:00Z">
        <w:r w:rsidR="00141D60">
          <w:rPr>
            <w:rFonts w:ascii="Calibri" w:eastAsia="Calibri" w:hAnsi="Calibri" w:cs="Arial"/>
            <w:bCs/>
            <w:sz w:val="22"/>
            <w:szCs w:val="22"/>
            <w:lang w:eastAsia="en-US"/>
          </w:rPr>
          <w:t>jinými</w:t>
        </w:r>
      </w:ins>
      <w:ins w:id="1449" w:author="Bronislav Chramcov" w:date="2018-11-12T22:40:00Z">
        <w:r>
          <w:rPr>
            <w:rFonts w:ascii="Calibri" w:eastAsia="Calibri" w:hAnsi="Calibri" w:cs="Arial"/>
            <w:bCs/>
            <w:sz w:val="22"/>
            <w:szCs w:val="22"/>
            <w:lang w:eastAsia="en-US"/>
          </w:rPr>
          <w:t xml:space="preserve"> jejími pracovníky</w:t>
        </w:r>
      </w:ins>
      <w:r w:rsidR="00984CAA" w:rsidRPr="00AC3CD7">
        <w:rPr>
          <w:rFonts w:ascii="Calibri" w:eastAsia="Calibri" w:hAnsi="Calibri" w:cs="Arial"/>
          <w:bCs/>
          <w:sz w:val="22"/>
          <w:szCs w:val="22"/>
          <w:lang w:eastAsia="en-US"/>
        </w:rPr>
        <w:t>.</w:t>
      </w:r>
    </w:p>
    <w:p w14:paraId="596272ED" w14:textId="77777777" w:rsidR="00F05A05" w:rsidRPr="003A3197" w:rsidRDefault="00F05A05" w:rsidP="00EE26F3">
      <w:pPr>
        <w:pStyle w:val="Nadpis3"/>
      </w:pPr>
      <w:bookmarkStart w:id="1450" w:name="_Toc523735514"/>
      <w:r w:rsidRPr="003A3197">
        <w:t>Standardy 6.4, 6.9-6.10: Personální zabezpečení předmětů profilujícího základu</w:t>
      </w:r>
      <w:bookmarkEnd w:id="1450"/>
      <w:r w:rsidRPr="003A3197">
        <w:t xml:space="preserve"> </w:t>
      </w:r>
    </w:p>
    <w:p w14:paraId="30DFC0E5" w14:textId="77777777" w:rsidR="00F05A05" w:rsidRPr="003A3197" w:rsidRDefault="00F05A05" w:rsidP="003A3197">
      <w:pPr>
        <w:pStyle w:val="Default"/>
      </w:pPr>
      <w:r w:rsidRPr="003A3197">
        <w:t>Studijní program je dostatečně personálně zabezpečen z hlediska doby platnosti akreditace a perspektivy jeho rozvoje. Základní teoretické předměty profilujícího základu u tohoto studijního programu jsou zabezpečeny akademickými pracovníky s hodností docent a profesor. 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w:t>
      </w:r>
    </w:p>
    <w:p w14:paraId="4A59D697" w14:textId="77777777" w:rsidR="00F05A05" w:rsidRPr="003A3197" w:rsidRDefault="00F05A05" w:rsidP="00EE26F3">
      <w:pPr>
        <w:pStyle w:val="Nadpis3"/>
      </w:pPr>
      <w:bookmarkStart w:id="1451" w:name="_Toc523735515"/>
      <w:r w:rsidRPr="003A3197">
        <w:t>Standardy 6.5-6.6: Kvalifikace odborníků z praxe zapojených do výuky ve studijním programu</w:t>
      </w:r>
      <w:bookmarkEnd w:id="1451"/>
      <w:r w:rsidRPr="003A3197">
        <w:t xml:space="preserve"> </w:t>
      </w:r>
    </w:p>
    <w:p w14:paraId="738A303A" w14:textId="38B638A2" w:rsidR="00F05A05" w:rsidRPr="003A3197" w:rsidRDefault="00F05A05" w:rsidP="003A3197">
      <w:pPr>
        <w:pStyle w:val="Default"/>
      </w:pPr>
      <w:r w:rsidRPr="003A3197">
        <w:t>Odborníci z praxe jsou zváni na vybrané přednášky a semináře. Jedná se o osoby, které přednášenou problematiku v praxi vykonávají a mají studentům ukázat/předat především praktické zkušenosti. Podíl takovéto výuky je každoročně proměnlivý, nicméně nikdy nepřesahuje 2 % výukového času.</w:t>
      </w:r>
      <w:ins w:id="1452" w:author="Bronislav Chramcov" w:date="2018-11-06T14:44:00Z">
        <w:r w:rsidR="008468AA">
          <w:t xml:space="preserve"> </w:t>
        </w:r>
      </w:ins>
      <w:ins w:id="1453" w:author="Bronislav Chramcov" w:date="2018-11-06T14:45:00Z">
        <w:r w:rsidR="008468AA">
          <w:t xml:space="preserve">Takovou aktivitou může být například přednáška na téma </w:t>
        </w:r>
      </w:ins>
      <w:ins w:id="1454" w:author="Bronislav Chramcov" w:date="2018-11-06T14:46:00Z">
        <w:r w:rsidR="008468AA">
          <w:t>„Vývoj mobilních aplikací pro platformu Android“ nebo „Optimalizace datových úloži</w:t>
        </w:r>
      </w:ins>
      <w:ins w:id="1455" w:author="Bronislav Chramcov" w:date="2018-11-06T14:47:00Z">
        <w:r w:rsidR="008468AA">
          <w:t xml:space="preserve">šť spravovanými virtuálními procesy“. Významnou aktivitou jsou také odborné workshopy, které rozvíjejí praktické kompetence </w:t>
        </w:r>
      </w:ins>
      <w:ins w:id="1456" w:author="Bronislav Chramcov" w:date="2018-11-06T14:49:00Z">
        <w:r w:rsidR="008468AA">
          <w:t>studentů</w:t>
        </w:r>
        <w:r w:rsidR="00E242C9">
          <w:t>, například „Mobile Security“</w:t>
        </w:r>
      </w:ins>
      <w:ins w:id="1457" w:author="Bronislav Chramcov" w:date="2018-11-06T14:50:00Z">
        <w:r w:rsidR="00E242C9">
          <w:t xml:space="preserve"> nebo „Kryptologie a její zranitelnosti“.</w:t>
        </w:r>
      </w:ins>
    </w:p>
    <w:p w14:paraId="176904F4" w14:textId="143DF1E8" w:rsidR="00F05A05" w:rsidRPr="003A3197" w:rsidRDefault="00F05A05" w:rsidP="003A3197">
      <w:pPr>
        <w:pStyle w:val="Default"/>
      </w:pPr>
      <w:r w:rsidRPr="003A3197">
        <w:t xml:space="preserve">Mimo těchto zvaných přednášek se na výuce podílí </w:t>
      </w:r>
      <w:r w:rsidR="005C6FFE" w:rsidRPr="003A3197">
        <w:t xml:space="preserve">dva externisté, kteří </w:t>
      </w:r>
      <w:r w:rsidRPr="003A3197">
        <w:t xml:space="preserve">nejsou kmenovými zaměstnanci UTB. Jedná se o externistu, který zajišťuje výuku v oblasti </w:t>
      </w:r>
      <w:r w:rsidR="005C6FFE" w:rsidRPr="003A3197">
        <w:t>multiplatformního programování a paralelních procesů.</w:t>
      </w:r>
      <w:r w:rsidRPr="003A3197">
        <w:t xml:space="preserve"> Jde o pracovníka</w:t>
      </w:r>
      <w:r w:rsidR="005C6FFE" w:rsidRPr="003A3197">
        <w:t xml:space="preserve"> s vědeckou hodností Ph.D., který v minulosti byl zaměstnancem UTB a nyní pracuje v soukromém sektoru, kde se vyučovanou tématikou denně zabývá.</w:t>
      </w:r>
      <w:r w:rsidRPr="003A3197">
        <w:t xml:space="preserve"> Dále je do studijních plánů v magisterském studijním programu zařazen kurz s názvem Základy první pomoci. Tento kurz je opět veden externistou, který je lékařem u Záchranné služby Zlínského kraje. </w:t>
      </w:r>
    </w:p>
    <w:p w14:paraId="32EFBD10" w14:textId="77777777" w:rsidR="00F05A05" w:rsidRPr="003A3197" w:rsidRDefault="00F05A05" w:rsidP="00F05A05">
      <w:pPr>
        <w:autoSpaceDE w:val="0"/>
        <w:autoSpaceDN w:val="0"/>
        <w:adjustRightInd w:val="0"/>
      </w:pPr>
    </w:p>
    <w:p w14:paraId="4155378B" w14:textId="77777777" w:rsidR="00F05A05" w:rsidRPr="003A3197" w:rsidRDefault="00F05A05" w:rsidP="00F05A05">
      <w:pPr>
        <w:pStyle w:val="Nadpis2"/>
      </w:pPr>
      <w:bookmarkStart w:id="1458" w:name="_Toc523735516"/>
      <w:r w:rsidRPr="003A3197">
        <w:t>Specifické požadavky na zajištění studijního programu</w:t>
      </w:r>
      <w:bookmarkEnd w:id="1458"/>
    </w:p>
    <w:p w14:paraId="7D40B09A" w14:textId="77777777" w:rsidR="00F05A05" w:rsidRPr="003A3197" w:rsidRDefault="00F05A05" w:rsidP="00EE26F3">
      <w:pPr>
        <w:pStyle w:val="Nadpis3"/>
      </w:pPr>
      <w:bookmarkStart w:id="1459" w:name="_Toc523735517"/>
      <w:r w:rsidRPr="003A3197">
        <w:t>Standardy 7.1-7.3: Uskutečňování studijního programu v kombinované a distanční formě studia</w:t>
      </w:r>
      <w:bookmarkEnd w:id="1459"/>
      <w:r w:rsidRPr="003A3197">
        <w:t xml:space="preserve"> </w:t>
      </w:r>
    </w:p>
    <w:p w14:paraId="35C3ED5F" w14:textId="70CEECD6" w:rsidR="00F05A05" w:rsidRPr="003A3197" w:rsidRDefault="00F05A05" w:rsidP="003A3197">
      <w:pPr>
        <w:pStyle w:val="Default"/>
      </w:pPr>
      <w:r w:rsidRPr="003A3197">
        <w:t>Studijní program „</w:t>
      </w:r>
      <w:r w:rsidR="00616952">
        <w:t>Informační technologie</w:t>
      </w:r>
      <w:r w:rsidRPr="003A3197">
        <w:t>“ realizovaný v kombinované formě obsahuje v každém semestru 112 hodin přímé výuky, což převyšuje minimální požadavek 80 hodin přímé výuky za semestr. 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7B65CD">
        <w:t>a</w:t>
      </w:r>
      <w:r w:rsidRPr="003A3197">
        <w:t xml:space="preserve"> studentům </w:t>
      </w:r>
      <w:r w:rsidR="007B65CD">
        <w:t xml:space="preserve">k dispozici </w:t>
      </w:r>
      <w:r w:rsidRPr="003A3197">
        <w:t>s dostatečným předstihem tak, aby se mohli na danou problematiku připravit dopředu. Z hlediska podílu přímé výuky k celkovému kreditovému vyjádření v ECTS kreditech je to průměrně 1</w:t>
      </w:r>
      <w:r w:rsidR="00D2548B" w:rsidRPr="003A3197">
        <w:t>5</w:t>
      </w:r>
      <w:r w:rsidRPr="003A3197">
        <w:t>% přímé výuky a zbylých 8</w:t>
      </w:r>
      <w:r w:rsidR="00D2548B" w:rsidRPr="003A3197">
        <w:t>5</w:t>
      </w:r>
      <w:r w:rsidRPr="003A3197">
        <w:t xml:space="preserve">% v dalších aktivitách, především samostudiu a tvorbě projektů. Toto rozložení se dá očekávat vzhledem ke kombinované formě studia, kde je větší důraz kladen na samostudium. O to větší důraz v případě kombinované formy </w:t>
      </w:r>
      <w:r w:rsidR="007B65CD">
        <w:t xml:space="preserve">je </w:t>
      </w:r>
      <w:r w:rsidRPr="003A3197">
        <w:t>kladen na přístupnost informačních zdrojů především skrze e-learningový systém LMS Moodle</w:t>
      </w:r>
      <w:r w:rsidRPr="003A3197">
        <w:rPr>
          <w:rStyle w:val="Znakapoznpodarou"/>
        </w:rPr>
        <w:footnoteReference w:id="45"/>
      </w:r>
      <w:r w:rsidRPr="003A3197">
        <w:t xml:space="preserve"> a studijní opory. Další možnost kontaktu s vyučujícím je </w:t>
      </w:r>
      <w:r w:rsidR="007B65CD">
        <w:t>prostřednictvím</w:t>
      </w:r>
      <w:r w:rsidRPr="003A3197">
        <w:t xml:space="preserve"> konzultačních hodin, které mají akademičtí pracovníci vypsány </w:t>
      </w:r>
      <w:r w:rsidR="007B65CD">
        <w:t xml:space="preserve">na daný semestr v délce </w:t>
      </w:r>
      <w:r w:rsidRPr="003A3197">
        <w:t>minimálně 2 hodiny týdně</w:t>
      </w:r>
      <w:r w:rsidR="007B65CD">
        <w:t>.</w:t>
      </w:r>
    </w:p>
    <w:p w14:paraId="268AFDD2" w14:textId="42D7E026" w:rsidR="00F05A05" w:rsidRPr="003A3197" w:rsidRDefault="00F05A05" w:rsidP="003A3197">
      <w:pPr>
        <w:pStyle w:val="Default"/>
      </w:pPr>
      <w:r w:rsidRPr="003A3197">
        <w:t xml:space="preserve">Studenti mají k dispozici studijní opory v podobě povinné a doporučené literatury, které jsou konkrétně pro každý z předmětů uvedeny v dokumentaci k akreditaci (část </w:t>
      </w:r>
      <w:r w:rsidRPr="003A3197">
        <w:rPr>
          <w:i/>
        </w:rPr>
        <w:t>B-III – Charakteristika studijního předmětu</w:t>
      </w:r>
      <w:r w:rsidRPr="003A3197">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Pr="003A3197">
        <w:tab/>
      </w:r>
    </w:p>
    <w:p w14:paraId="3D382C98" w14:textId="77777777" w:rsidR="00F05A05" w:rsidRPr="003A3197" w:rsidRDefault="00F05A05" w:rsidP="00EE26F3">
      <w:pPr>
        <w:pStyle w:val="Nadpis3"/>
        <w:rPr>
          <w:color w:val="FF0000"/>
        </w:rPr>
      </w:pPr>
      <w:bookmarkStart w:id="1460" w:name="_Toc523735518"/>
      <w:r w:rsidRPr="003A3197">
        <w:t>Standardy 7.4-7.9: Uskutečňování studijního programu v cizím jazyce</w:t>
      </w:r>
      <w:bookmarkEnd w:id="1460"/>
      <w:r w:rsidRPr="003A3197">
        <w:t xml:space="preserve"> </w:t>
      </w:r>
    </w:p>
    <w:p w14:paraId="2F138BC0" w14:textId="70F55C99" w:rsidR="00F05A05" w:rsidRPr="003A3197" w:rsidRDefault="00F05A05" w:rsidP="003A3197">
      <w:pPr>
        <w:pStyle w:val="Default"/>
      </w:pPr>
      <w:r w:rsidRPr="003A3197">
        <w:t>Magisterský studijní program „</w:t>
      </w:r>
      <w:r w:rsidR="007A2CC8" w:rsidRPr="003A3197">
        <w:t>Information Technologies</w:t>
      </w:r>
      <w:r w:rsidRPr="003A3197">
        <w:t>“ vyučovaný v anglickém jazyce je analogií magisterského programu „</w:t>
      </w:r>
      <w:r w:rsidR="007A2CC8" w:rsidRPr="003A3197">
        <w:t>Informační technologie</w:t>
      </w:r>
      <w:r w:rsidRPr="003A3197">
        <w:t>“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 To znamená, že jsou mimo jiné k dispozici sylaby všech předmětů v anglickém jazyce. Obor „</w:t>
      </w:r>
      <w:r w:rsidR="007A2CC8" w:rsidRPr="003A3197">
        <w:t>Informační technologie</w:t>
      </w:r>
      <w:r w:rsidRPr="003A3197">
        <w:t>“ byl na FAI akreditován již v roce 2005 a za dobu své existence má stovky absolventů. Obor „</w:t>
      </w:r>
      <w:r w:rsidR="007A2CC8" w:rsidRPr="003A3197">
        <w:t>Information Technologies</w:t>
      </w:r>
      <w:r w:rsidRPr="003A3197">
        <w:t>“ byl na FAI akreditován v roce 2014</w:t>
      </w:r>
      <w:r w:rsidR="00974C9D" w:rsidRPr="003A3197">
        <w:t xml:space="preserve"> a aktuálně má několik úspěšných absolventů.</w:t>
      </w:r>
      <w:r w:rsidRPr="003A3197">
        <w:t xml:space="preserve"> V současné době na oboru </w:t>
      </w:r>
      <w:r w:rsidR="00974C9D" w:rsidRPr="003A3197">
        <w:t>studuje</w:t>
      </w:r>
      <w:r w:rsidRPr="003A3197">
        <w:t xml:space="preserve"> </w:t>
      </w:r>
      <w:r w:rsidR="00974C9D" w:rsidRPr="003A3197">
        <w:t>dalších několik zahraniční studentů</w:t>
      </w:r>
      <w:r w:rsidRPr="003A3197">
        <w:t>, kteří by měli v akademickém roce 2018/2019 obhajovat diplomové práce a vyk</w:t>
      </w:r>
      <w:r w:rsidR="00974C9D" w:rsidRPr="003A3197">
        <w:t xml:space="preserve">onat státní závěrečné zkoušky. </w:t>
      </w:r>
      <w:r w:rsidRPr="003A3197">
        <w:t>Vyučující jednotlivých předmětů tak již měli dostatek času vypracovat prezentace a další výukové materiály a elektronické studijní opory rovněž v anglickém jazyce. Dále je k dispozici rovněž vhodná dostupná studijní literatura v anglickém jazyce. Tyto literární zdroje jsou uvedeny také sylabech jednotlivých předmětů. V současné době je na FAI řešen projekt v rámci OP VVV nazvaný Strategický projekt UTB ve Zlíně, jehož cílem je 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přispějí k rozšíření a inovaci výukových materiálů také studijního oboru „</w:t>
      </w:r>
      <w:r w:rsidR="00974C9D" w:rsidRPr="003A3197">
        <w:t>Information Technologies</w:t>
      </w:r>
      <w:r w:rsidRPr="003A3197">
        <w:t>“.</w:t>
      </w:r>
    </w:p>
    <w:p w14:paraId="1BE517FF" w14:textId="04CFDB4C" w:rsidR="00F05A05" w:rsidRPr="003A3197" w:rsidDel="00141D60" w:rsidRDefault="00F05A05" w:rsidP="00F05A05">
      <w:pPr>
        <w:rPr>
          <w:del w:id="1461" w:author="Bronislav Chramcov" w:date="2018-11-15T15:30:00Z"/>
        </w:rPr>
      </w:pPr>
    </w:p>
    <w:p w14:paraId="4A422CF0" w14:textId="351C9B5F" w:rsidR="009E517D" w:rsidRPr="000B3D78" w:rsidDel="00141D60" w:rsidRDefault="009E517D" w:rsidP="005042EE">
      <w:pPr>
        <w:rPr>
          <w:del w:id="1462" w:author="Bronislav Chramcov" w:date="2018-11-15T15:30:00Z"/>
        </w:rPr>
      </w:pPr>
    </w:p>
    <w:p w14:paraId="67C2C814" w14:textId="77777777" w:rsidR="009E517D" w:rsidRPr="000B3D78" w:rsidRDefault="009E517D">
      <w:pPr>
        <w:tabs>
          <w:tab w:val="left" w:pos="2835"/>
        </w:tabs>
        <w:spacing w:before="120" w:after="120"/>
        <w:rPr>
          <w:sz w:val="28"/>
          <w:szCs w:val="28"/>
        </w:rPr>
      </w:pPr>
    </w:p>
    <w:sectPr w:rsidR="009E517D" w:rsidRPr="000B3D78" w:rsidSect="00E5346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5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E23D4" w14:textId="77777777" w:rsidR="00A662CE" w:rsidRDefault="00A662CE" w:rsidP="00561085">
      <w:r>
        <w:separator/>
      </w:r>
    </w:p>
  </w:endnote>
  <w:endnote w:type="continuationSeparator" w:id="0">
    <w:p w14:paraId="66808B6A" w14:textId="77777777" w:rsidR="00A662CE" w:rsidRDefault="00A662CE" w:rsidP="0056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9472DB" w:rsidRDefault="009472DB"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9472DB" w:rsidRDefault="009472D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547FA07A" w:rsidR="009472DB" w:rsidRPr="00E47EAE" w:rsidRDefault="009472DB" w:rsidP="00175912">
    <w:pPr>
      <w:pStyle w:val="Zpat"/>
      <w:framePr w:wrap="around" w:vAnchor="text" w:hAnchor="margin" w:xAlign="center" w:y="1"/>
      <w:rPr>
        <w:rStyle w:val="slostrnky"/>
        <w:rFonts w:ascii="Times New Roman" w:hAnsi="Times New Roman"/>
      </w:rPr>
    </w:pPr>
    <w:r w:rsidRPr="00E47EAE">
      <w:rPr>
        <w:rStyle w:val="slostrnky"/>
        <w:rFonts w:ascii="Times New Roman" w:hAnsi="Times New Roman"/>
      </w:rPr>
      <w:fldChar w:fldCharType="begin"/>
    </w:r>
    <w:r w:rsidRPr="00E47EAE">
      <w:rPr>
        <w:rStyle w:val="slostrnky"/>
        <w:rFonts w:ascii="Times New Roman" w:hAnsi="Times New Roman"/>
      </w:rPr>
      <w:instrText xml:space="preserve">PAGE  </w:instrText>
    </w:r>
    <w:r w:rsidRPr="00E47EAE">
      <w:rPr>
        <w:rStyle w:val="slostrnky"/>
        <w:rFonts w:ascii="Times New Roman" w:hAnsi="Times New Roman"/>
      </w:rPr>
      <w:fldChar w:fldCharType="separate"/>
    </w:r>
    <w:r w:rsidR="00FE3147">
      <w:rPr>
        <w:rStyle w:val="slostrnky"/>
        <w:rFonts w:ascii="Times New Roman" w:hAnsi="Times New Roman"/>
        <w:noProof/>
      </w:rPr>
      <w:t>58</w:t>
    </w:r>
    <w:r w:rsidRPr="00E47EAE">
      <w:rPr>
        <w:rStyle w:val="slostrnky"/>
        <w:rFonts w:ascii="Times New Roman" w:hAnsi="Times New Roman"/>
      </w:rPr>
      <w:fldChar w:fldCharType="end"/>
    </w:r>
  </w:p>
  <w:p w14:paraId="3D3F8A7C" w14:textId="77777777" w:rsidR="009472DB" w:rsidRDefault="009472DB">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6EC9" w14:textId="723A2DB4" w:rsidR="009472DB" w:rsidRPr="00E47EAE" w:rsidRDefault="009472DB" w:rsidP="00E47EAE">
    <w:pPr>
      <w:pStyle w:val="Zpat"/>
      <w:framePr w:wrap="around" w:vAnchor="text" w:hAnchor="margin" w:xAlign="center" w:y="1"/>
      <w:rPr>
        <w:rStyle w:val="slostrnky"/>
        <w:rFonts w:ascii="Times New Roman" w:hAnsi="Times New Roman"/>
      </w:rPr>
    </w:pPr>
    <w:r w:rsidRPr="00E47EAE">
      <w:rPr>
        <w:rStyle w:val="slostrnky"/>
        <w:rFonts w:ascii="Times New Roman" w:hAnsi="Times New Roman"/>
      </w:rPr>
      <w:fldChar w:fldCharType="begin"/>
    </w:r>
    <w:r w:rsidRPr="00E47EAE">
      <w:rPr>
        <w:rStyle w:val="slostrnky"/>
        <w:rFonts w:ascii="Times New Roman" w:hAnsi="Times New Roman"/>
      </w:rPr>
      <w:instrText xml:space="preserve">PAGE  </w:instrText>
    </w:r>
    <w:r w:rsidRPr="00E47EAE">
      <w:rPr>
        <w:rStyle w:val="slostrnky"/>
        <w:rFonts w:ascii="Times New Roman" w:hAnsi="Times New Roman"/>
      </w:rPr>
      <w:fldChar w:fldCharType="separate"/>
    </w:r>
    <w:r w:rsidR="00FE3147">
      <w:rPr>
        <w:rStyle w:val="slostrnky"/>
        <w:rFonts w:ascii="Times New Roman" w:hAnsi="Times New Roman"/>
        <w:noProof/>
      </w:rPr>
      <w:t>57</w:t>
    </w:r>
    <w:r w:rsidRPr="00E47EAE">
      <w:rPr>
        <w:rStyle w:val="slostrnky"/>
        <w:rFonts w:ascii="Times New Roman" w:hAnsi="Times New Roman"/>
      </w:rPr>
      <w:fldChar w:fldCharType="end"/>
    </w:r>
  </w:p>
  <w:p w14:paraId="0F3A2A0E" w14:textId="77777777" w:rsidR="009472DB" w:rsidRDefault="009472D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8789B" w14:textId="77777777" w:rsidR="00A662CE" w:rsidRDefault="00A662CE" w:rsidP="00561085">
      <w:r>
        <w:separator/>
      </w:r>
    </w:p>
  </w:footnote>
  <w:footnote w:type="continuationSeparator" w:id="0">
    <w:p w14:paraId="51BB80F9" w14:textId="77777777" w:rsidR="00A662CE" w:rsidRDefault="00A662CE" w:rsidP="00561085">
      <w:r>
        <w:continuationSeparator/>
      </w:r>
    </w:p>
  </w:footnote>
  <w:footnote w:id="1">
    <w:p w14:paraId="65534A6B" w14:textId="3CB36BEB"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 </w:instrText>
      </w:r>
      <w:r w:rsidR="00AE4E7B">
        <w:fldChar w:fldCharType="separate"/>
      </w:r>
      <w:del w:id="112" w:author="Jiří Vojtěšek" w:date="2018-11-26T10:11:00Z">
        <w:r w:rsidRPr="00E12A3D" w:rsidDel="00F44DFE">
          <w:rPr>
            <w:rStyle w:val="Hypertextovodkaz"/>
            <w:rFonts w:asciiTheme="minorHAnsi" w:hAnsiTheme="minorHAnsi"/>
            <w:sz w:val="17"/>
            <w:szCs w:val="17"/>
            <w:lang w:val="pl-PL"/>
          </w:rPr>
          <w:delText>https://www.utb.cz/univerzita/uredni-deska/vnitrni-normy-a-predpisy/</w:delText>
        </w:r>
      </w:del>
      <w:ins w:id="113" w:author="Jiří Vojtěšek" w:date="2018-11-26T10:11:00Z">
        <w:r w:rsidR="00F44DFE">
          <w:rPr>
            <w:rStyle w:val="Hypertextovodkaz"/>
            <w:rFonts w:asciiTheme="minorHAnsi" w:hAnsiTheme="minorHAnsi"/>
            <w:sz w:val="17"/>
            <w:szCs w:val="17"/>
            <w:lang w:val="pl-PL"/>
          </w:rPr>
          <w:t>https://www.utb.cz/en/university/official-board/internal-rules-and-regulations/</w:t>
        </w:r>
      </w:ins>
      <w:r w:rsidR="00AE4E7B">
        <w:rPr>
          <w:rStyle w:val="Hypertextovodkaz"/>
          <w:rFonts w:asciiTheme="minorHAnsi" w:hAnsiTheme="minorHAnsi"/>
          <w:sz w:val="17"/>
          <w:szCs w:val="17"/>
          <w:lang w:val="pl-PL"/>
        </w:rPr>
        <w:fldChar w:fldCharType="end"/>
      </w:r>
    </w:p>
  </w:footnote>
  <w:footnote w:id="2">
    <w:p w14:paraId="475ACED3" w14:textId="65F957CB"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 </w:instrText>
      </w:r>
      <w:r w:rsidR="00AE4E7B">
        <w:fldChar w:fldCharType="separate"/>
      </w:r>
      <w:del w:id="116" w:author="Jiří Vojtěšek" w:date="2018-11-26T10:11:00Z">
        <w:r w:rsidRPr="00E12A3D" w:rsidDel="00F44DFE">
          <w:rPr>
            <w:rStyle w:val="Hypertextovodkaz"/>
            <w:rFonts w:asciiTheme="minorHAnsi" w:hAnsiTheme="minorHAnsi"/>
            <w:sz w:val="17"/>
            <w:szCs w:val="17"/>
            <w:lang w:val="pl-PL"/>
          </w:rPr>
          <w:delText>https://www.utb.cz/univerzita/uredni-deska/vnitrni-normy-a-predpisy/</w:delText>
        </w:r>
      </w:del>
      <w:ins w:id="117" w:author="Jiří Vojtěšek" w:date="2018-11-26T10:11:00Z">
        <w:r w:rsidR="00F44DFE">
          <w:rPr>
            <w:rStyle w:val="Hypertextovodkaz"/>
            <w:rFonts w:asciiTheme="minorHAnsi" w:hAnsiTheme="minorHAnsi"/>
            <w:sz w:val="17"/>
            <w:szCs w:val="17"/>
            <w:lang w:val="pl-PL"/>
          </w:rPr>
          <w:t>https://www.utb.cz/en/university/official-board/internal-rules-and-regulations/</w:t>
        </w:r>
      </w:ins>
      <w:r w:rsidR="00AE4E7B">
        <w:rPr>
          <w:rStyle w:val="Hypertextovodkaz"/>
          <w:rFonts w:asciiTheme="minorHAnsi" w:hAnsiTheme="minorHAnsi"/>
          <w:sz w:val="17"/>
          <w:szCs w:val="17"/>
          <w:lang w:val="pl-PL"/>
        </w:rPr>
        <w:fldChar w:fldCharType="end"/>
      </w:r>
    </w:p>
  </w:footnote>
  <w:footnote w:id="3">
    <w:p w14:paraId="01BD5A56" w14:textId="63359F07"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AE4E7B">
        <w:fldChar w:fldCharType="begin"/>
      </w:r>
      <w:r w:rsidR="00AE4E7B">
        <w:instrText xml:space="preserve"> HYPERLINK "https://www.utb.cz/univerzita/o-univerzite/struktura/organy/rada-pro-vnitrni-hodnoceni/" </w:instrText>
      </w:r>
      <w:r w:rsidR="00AE4E7B">
        <w:fldChar w:fldCharType="separate"/>
      </w:r>
      <w:del w:id="118" w:author="Jiří Vojtěšek" w:date="2018-11-26T10:12:00Z">
        <w:r w:rsidRPr="00E12A3D" w:rsidDel="00F44DFE">
          <w:rPr>
            <w:rStyle w:val="Hypertextovodkaz"/>
            <w:rFonts w:asciiTheme="minorHAnsi" w:hAnsiTheme="minorHAnsi"/>
            <w:sz w:val="17"/>
            <w:szCs w:val="17"/>
          </w:rPr>
          <w:delText>https://www.utb.cz/univerzita/o-univerzite/struktura/organy/rada-pro-vnitrni-hodnoceni/</w:delText>
        </w:r>
      </w:del>
      <w:ins w:id="119" w:author="Jiří Vojtěšek" w:date="2018-11-26T10:12:00Z">
        <w:r w:rsidR="00F44DFE">
          <w:rPr>
            <w:rStyle w:val="Hypertextovodkaz"/>
            <w:rFonts w:asciiTheme="minorHAnsi" w:hAnsiTheme="minorHAnsi"/>
            <w:sz w:val="17"/>
            <w:szCs w:val="17"/>
          </w:rPr>
          <w:t>https://www.utb.cz/en/university/about-the-university/structure/bodies/internal-evaluation-board/</w:t>
        </w:r>
      </w:ins>
      <w:r w:rsidR="00AE4E7B">
        <w:rPr>
          <w:rStyle w:val="Hypertextovodkaz"/>
          <w:rFonts w:asciiTheme="minorHAnsi" w:hAnsiTheme="minorHAnsi"/>
          <w:sz w:val="17"/>
          <w:szCs w:val="17"/>
        </w:rPr>
        <w:fldChar w:fldCharType="end"/>
      </w:r>
    </w:p>
  </w:footnote>
  <w:footnote w:id="4">
    <w:p w14:paraId="583F3503" w14:textId="70CE7F78"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 </w:instrText>
      </w:r>
      <w:r w:rsidR="00AE4E7B">
        <w:fldChar w:fldCharType="separate"/>
      </w:r>
      <w:del w:id="121" w:author="Jiří Vojtěšek" w:date="2018-11-26T10:11:00Z">
        <w:r w:rsidRPr="00E12A3D" w:rsidDel="00F44DFE">
          <w:rPr>
            <w:rStyle w:val="Hypertextovodkaz"/>
            <w:rFonts w:asciiTheme="minorHAnsi" w:hAnsiTheme="minorHAnsi"/>
            <w:sz w:val="17"/>
            <w:szCs w:val="17"/>
          </w:rPr>
          <w:delText>https://www.utb.cz/univerzita/uredni-deska/vnitrni-normy-a-predpisy/</w:delText>
        </w:r>
      </w:del>
      <w:ins w:id="122" w:author="Jiří Vojtěšek" w:date="2018-11-26T10:11:00Z">
        <w:r w:rsidR="00F44DFE">
          <w:rPr>
            <w:rStyle w:val="Hypertextovodkaz"/>
            <w:rFonts w:asciiTheme="minorHAnsi" w:hAnsiTheme="minorHAnsi"/>
            <w:sz w:val="17"/>
            <w:szCs w:val="17"/>
          </w:rPr>
          <w:t>https://www.utb.cz/en/university/official-board/internal-rules-and-regulations/</w:t>
        </w:r>
      </w:ins>
      <w:r w:rsidR="00AE4E7B">
        <w:rPr>
          <w:rStyle w:val="Hypertextovodkaz"/>
          <w:rFonts w:asciiTheme="minorHAnsi" w:hAnsiTheme="minorHAnsi"/>
          <w:sz w:val="17"/>
          <w:szCs w:val="17"/>
        </w:rPr>
        <w:fldChar w:fldCharType="end"/>
      </w:r>
    </w:p>
  </w:footnote>
  <w:footnote w:id="5">
    <w:p w14:paraId="0BE18E89" w14:textId="446E63B8"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00AE4E7B">
        <w:fldChar w:fldCharType="begin"/>
      </w:r>
      <w:r w:rsidR="00AE4E7B">
        <w:instrText xml:space="preserve"> HYPERLINK "https://www.utb.cz/univerzita/uredni-deska/vnitrni-normy-a-predpisy/" </w:instrText>
      </w:r>
      <w:r w:rsidR="00AE4E7B">
        <w:fldChar w:fldCharType="separate"/>
      </w:r>
      <w:del w:id="124" w:author="Jiří Vojtěšek" w:date="2018-11-26T10:11:00Z">
        <w:r w:rsidRPr="004E41EF" w:rsidDel="00F44DFE">
          <w:rPr>
            <w:rStyle w:val="Hypertextovodkaz"/>
            <w:rFonts w:asciiTheme="minorHAnsi" w:hAnsiTheme="minorHAnsi"/>
            <w:sz w:val="17"/>
            <w:szCs w:val="17"/>
          </w:rPr>
          <w:delText>https://www.utb.cz/univerzita/uredni-deska/vnitrni-normy-a-predpisy/</w:delText>
        </w:r>
      </w:del>
      <w:ins w:id="125" w:author="Jiří Vojtěšek" w:date="2018-11-26T10:11:00Z">
        <w:r w:rsidR="00F44DFE">
          <w:rPr>
            <w:rStyle w:val="Hypertextovodkaz"/>
            <w:rFonts w:asciiTheme="minorHAnsi" w:hAnsiTheme="minorHAnsi"/>
            <w:sz w:val="17"/>
            <w:szCs w:val="17"/>
          </w:rPr>
          <w:t>https://www.utb.cz/en/university/official-board/internal-rules-and-regulations/</w:t>
        </w:r>
      </w:ins>
      <w:r w:rsidR="00AE4E7B">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6">
    <w:p w14:paraId="6725CB19" w14:textId="74B46754"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del w:id="127" w:author="Jiří Vojtěšek" w:date="2018-11-26T10:13:00Z">
        <w:r w:rsidRPr="00E12A3D" w:rsidDel="00F44DFE">
          <w:rPr>
            <w:rStyle w:val="Hypertextovodkaz"/>
            <w:rFonts w:asciiTheme="minorHAnsi" w:hAnsiTheme="minorHAnsi"/>
            <w:sz w:val="17"/>
            <w:szCs w:val="17"/>
          </w:rPr>
          <w:delText>https://www.utb.cz/univerzita/uredni-deska/vnitrni-normy-a-predpisy/vnitrni-predpisy/</w:delText>
        </w:r>
      </w:del>
      <w:ins w:id="128" w:author="Jiří Vojtěšek" w:date="2018-11-26T10:13:00Z">
        <w:r w:rsidR="00F44DFE">
          <w:rPr>
            <w:rStyle w:val="Hypertextovodkaz"/>
            <w:rFonts w:asciiTheme="minorHAnsi" w:hAnsiTheme="minorHAnsi"/>
            <w:sz w:val="17"/>
            <w:szCs w:val="17"/>
          </w:rPr>
          <w:t>https://www.utb.cz/en/university/official-board/internal-rules-and-regulations/rules-and-regulations/</w:t>
        </w:r>
      </w:ins>
    </w:p>
  </w:footnote>
  <w:footnote w:id="7">
    <w:p w14:paraId="2FED7A2A" w14:textId="7050E2BA"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r w:rsidR="00AE4E7B">
        <w:fldChar w:fldCharType="begin"/>
      </w:r>
      <w:r w:rsidR="00AE4E7B">
        <w:instrText xml:space="preserve"> HYPERLINK "https://fai.utb.cz/o-fakulte/uredni-deska/vnitrni-normy-fai/vnitrni-predpisy-fai/" </w:instrText>
      </w:r>
      <w:r w:rsidR="00AE4E7B">
        <w:fldChar w:fldCharType="separate"/>
      </w:r>
      <w:del w:id="129" w:author="Jiří Vojtěšek" w:date="2018-11-26T10:15:00Z">
        <w:r w:rsidRPr="004B4E97" w:rsidDel="00F44DFE">
          <w:rPr>
            <w:rStyle w:val="Hypertextovodkaz"/>
            <w:rFonts w:asciiTheme="minorHAnsi" w:hAnsiTheme="minorHAnsi"/>
            <w:sz w:val="17"/>
            <w:szCs w:val="17"/>
          </w:rPr>
          <w:delText>https://fai.utb.cz/o-fakulte/uredni-deska/vnitrni-normy-fai/vnitrni-predpisy-fai/</w:delText>
        </w:r>
      </w:del>
      <w:ins w:id="130" w:author="Jiří Vojtěšek" w:date="2018-11-26T10:15:00Z">
        <w:r w:rsidR="00F44DFE">
          <w:rPr>
            <w:rStyle w:val="Hypertextovodkaz"/>
            <w:rFonts w:asciiTheme="minorHAnsi" w:hAnsiTheme="minorHAnsi"/>
            <w:sz w:val="17"/>
            <w:szCs w:val="17"/>
          </w:rPr>
          <w:t>https://fai.utb.cz/en/faculty/official-board/internal-regulations/</w:t>
        </w:r>
      </w:ins>
      <w:r w:rsidR="00AE4E7B">
        <w:rPr>
          <w:rStyle w:val="Hypertextovodkaz"/>
          <w:rFonts w:asciiTheme="minorHAnsi" w:hAnsiTheme="minorHAnsi"/>
          <w:sz w:val="17"/>
          <w:szCs w:val="17"/>
        </w:rPr>
        <w:fldChar w:fldCharType="end"/>
      </w:r>
    </w:p>
  </w:footnote>
  <w:footnote w:id="8">
    <w:p w14:paraId="44746F4E" w14:textId="3A2649B2" w:rsidR="009472DB" w:rsidRPr="00E12A3D"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41DED934" w14:textId="69E5F552" w:rsidR="009472DB" w:rsidRPr="00B041BA" w:rsidRDefault="009472DB"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2"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1D3F7FE0" w14:textId="77777777" w:rsidR="009472DB" w:rsidRPr="00B041BA" w:rsidRDefault="009472DB" w:rsidP="005042EE">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3" w:history="1">
        <w:r w:rsidRPr="00B041BA">
          <w:rPr>
            <w:rStyle w:val="Hypertextovodkaz"/>
            <w:rFonts w:asciiTheme="minorHAnsi" w:hAnsiTheme="minorHAnsi"/>
            <w:sz w:val="17"/>
            <w:szCs w:val="17"/>
          </w:rPr>
          <w:t>https://stag.utb.cz/portal/</w:t>
        </w:r>
      </w:hyperlink>
    </w:p>
  </w:footnote>
  <w:footnote w:id="11">
    <w:p w14:paraId="28198201" w14:textId="36A51744" w:rsidR="009472DB" w:rsidRDefault="009472DB" w:rsidP="005042EE">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 </w:instrText>
      </w:r>
      <w:r w:rsidR="00AE4E7B">
        <w:fldChar w:fldCharType="separate"/>
      </w:r>
      <w:del w:id="135" w:author="Jiří Vojtěšek" w:date="2018-11-26T10:11:00Z">
        <w:r w:rsidRPr="004E41EF" w:rsidDel="00F44DFE">
          <w:rPr>
            <w:rStyle w:val="Hypertextovodkaz"/>
            <w:rFonts w:asciiTheme="minorHAnsi" w:hAnsiTheme="minorHAnsi"/>
            <w:sz w:val="17"/>
            <w:szCs w:val="17"/>
          </w:rPr>
          <w:delText>https://www.utb.cz/univerzita/uredni-deska/vnitrni-normy-a-predpisy/</w:delText>
        </w:r>
      </w:del>
      <w:ins w:id="136" w:author="Jiří Vojtěšek" w:date="2018-11-26T10:11:00Z">
        <w:r w:rsidR="00F44DFE">
          <w:rPr>
            <w:rStyle w:val="Hypertextovodkaz"/>
            <w:rFonts w:asciiTheme="minorHAnsi" w:hAnsiTheme="minorHAnsi"/>
            <w:sz w:val="17"/>
            <w:szCs w:val="17"/>
          </w:rPr>
          <w:t>https://www.utb.cz/en/university/official-board/internal-rules-and-regulations/</w:t>
        </w:r>
      </w:ins>
      <w:r w:rsidR="00AE4E7B">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12">
    <w:p w14:paraId="759D1ABB" w14:textId="77777777" w:rsidR="009472DB" w:rsidRDefault="009472DB"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4" w:history="1">
        <w:r w:rsidRPr="00DD7163">
          <w:rPr>
            <w:rStyle w:val="Hypertextovodkaz"/>
            <w:lang w:val="cs-CZ"/>
          </w:rPr>
          <w:t>https://stag.utb.cz/portal/</w:t>
        </w:r>
      </w:hyperlink>
      <w:r>
        <w:rPr>
          <w:lang w:val="cs-CZ"/>
        </w:rPr>
        <w:t xml:space="preserve"> </w:t>
      </w:r>
    </w:p>
  </w:footnote>
  <w:footnote w:id="13">
    <w:p w14:paraId="271764E2" w14:textId="07F96BBD" w:rsidR="009472DB" w:rsidRDefault="009472DB" w:rsidP="005042EE">
      <w:pPr>
        <w:pStyle w:val="Poznmkapodarou1"/>
        <w:shd w:val="clear" w:color="auto" w:fill="auto"/>
        <w:jc w:val="left"/>
      </w:pPr>
      <w:r>
        <w:rPr>
          <w:vertAlign w:val="superscript"/>
          <w:lang w:val="cs-CZ"/>
        </w:rPr>
        <w:footnoteRef/>
      </w:r>
      <w:r>
        <w:rPr>
          <w:lang w:val="cs-CZ"/>
        </w:rPr>
        <w:t xml:space="preserve"> Dostupné z: </w:t>
      </w:r>
      <w:r w:rsidR="00AE4E7B">
        <w:fldChar w:fldCharType="begin"/>
      </w:r>
      <w:r w:rsidR="00AE4E7B">
        <w:instrText xml:space="preserve"> HYPERLINK "https://www.utb.cz/univerzita/uredni-deska/vnitrni-normy-a-predpisy/vnitrni-predpisy/" </w:instrText>
      </w:r>
      <w:r w:rsidR="00AE4E7B">
        <w:fldChar w:fldCharType="separate"/>
      </w:r>
      <w:del w:id="141" w:author="Jiří Vojtěšek" w:date="2018-11-26T10:13:00Z">
        <w:r w:rsidRPr="00DD7163" w:rsidDel="00F44DFE">
          <w:rPr>
            <w:rStyle w:val="Hypertextovodkaz"/>
            <w:lang w:val="cs-CZ"/>
          </w:rPr>
          <w:delText>https://www.utb.cz/univerzita/uredni-deska/vnitrni-normy-a-predpisy/vnitrni-predpisy/</w:delText>
        </w:r>
      </w:del>
      <w:ins w:id="142" w:author="Jiří Vojtěšek" w:date="2018-11-26T10:13:00Z">
        <w:r w:rsidR="00F44DFE">
          <w:rPr>
            <w:rStyle w:val="Hypertextovodkaz"/>
            <w:lang w:val="cs-CZ"/>
          </w:rPr>
          <w:t>https://www.utb.cz/en/university/official-board/internal-rules-and-regulations/rules-and-regulations/</w:t>
        </w:r>
      </w:ins>
      <w:r w:rsidR="00AE4E7B">
        <w:rPr>
          <w:rStyle w:val="Hypertextovodkaz"/>
          <w:lang w:val="cs-CZ"/>
        </w:rPr>
        <w:fldChar w:fldCharType="end"/>
      </w:r>
      <w:r>
        <w:rPr>
          <w:lang w:val="cs-CZ"/>
        </w:rPr>
        <w:t xml:space="preserve"> </w:t>
      </w:r>
    </w:p>
  </w:footnote>
  <w:footnote w:id="14">
    <w:p w14:paraId="4785E9C6" w14:textId="4CA62487" w:rsidR="009472DB" w:rsidRDefault="009472DB" w:rsidP="005042EE">
      <w:pPr>
        <w:pStyle w:val="Poznmkapodarou1"/>
        <w:shd w:val="clear" w:color="auto" w:fill="auto"/>
        <w:tabs>
          <w:tab w:val="left" w:pos="173"/>
        </w:tabs>
      </w:pPr>
      <w:r>
        <w:rPr>
          <w:vertAlign w:val="superscript"/>
          <w:lang w:val="cs-CZ"/>
        </w:rPr>
        <w:footnoteRef/>
      </w:r>
      <w:r>
        <w:rPr>
          <w:lang w:val="cs-CZ"/>
        </w:rPr>
        <w:tab/>
        <w:t xml:space="preserve">Dostupné z: </w:t>
      </w:r>
      <w:r w:rsidR="00AE4E7B">
        <w:fldChar w:fldCharType="begin"/>
      </w:r>
      <w:r w:rsidR="00AE4E7B">
        <w:instrText xml:space="preserve"> HYPERLINK "https://fai.utb.cz/o-fakulte/uredni-deska/vnitrni-normy-fai/vnitrni-predpisy-fai/" </w:instrText>
      </w:r>
      <w:r w:rsidR="00AE4E7B">
        <w:fldChar w:fldCharType="separate"/>
      </w:r>
      <w:del w:id="143" w:author="Jiří Vojtěšek" w:date="2018-11-26T10:15:00Z">
        <w:r w:rsidRPr="00DD7163" w:rsidDel="00F44DFE">
          <w:rPr>
            <w:rStyle w:val="Hypertextovodkaz"/>
            <w:lang w:val="cs-CZ"/>
          </w:rPr>
          <w:delText>https://fai.utb.cz/o-fakulte/uredni-deska/vnitrni-normy-fai/vnitrni-predpisy-fai/</w:delText>
        </w:r>
      </w:del>
      <w:ins w:id="144" w:author="Jiří Vojtěšek" w:date="2018-11-26T10:15:00Z">
        <w:r w:rsidR="00F44DFE">
          <w:rPr>
            <w:rStyle w:val="Hypertextovodkaz"/>
            <w:lang w:val="cs-CZ"/>
          </w:rPr>
          <w:t>https://fai.utb.cz/en/faculty/official-board/internal-regulations/</w:t>
        </w:r>
      </w:ins>
      <w:r w:rsidR="00AE4E7B">
        <w:rPr>
          <w:rStyle w:val="Hypertextovodkaz"/>
          <w:lang w:val="cs-CZ"/>
        </w:rPr>
        <w:fldChar w:fldCharType="end"/>
      </w:r>
      <w:r>
        <w:rPr>
          <w:lang w:val="cs-CZ"/>
        </w:rPr>
        <w:t xml:space="preserve">  </w:t>
      </w:r>
    </w:p>
  </w:footnote>
  <w:footnote w:id="15">
    <w:p w14:paraId="77662931" w14:textId="1D4B8FBA" w:rsidR="009472DB" w:rsidRDefault="009472DB" w:rsidP="005042EE">
      <w:pPr>
        <w:pStyle w:val="Poznmkapodarou1"/>
        <w:shd w:val="clear" w:color="auto" w:fill="auto"/>
        <w:tabs>
          <w:tab w:val="left" w:pos="173"/>
        </w:tabs>
      </w:pPr>
      <w:r>
        <w:rPr>
          <w:vertAlign w:val="superscript"/>
          <w:lang w:val="cs-CZ"/>
        </w:rPr>
        <w:footnoteRef/>
      </w:r>
      <w:r>
        <w:rPr>
          <w:lang w:val="cs-CZ"/>
        </w:rPr>
        <w:tab/>
        <w:t xml:space="preserve">Dostupné z: </w:t>
      </w:r>
      <w:del w:id="145" w:author="Jiří Vojtěšek" w:date="2018-11-26T10:15:00Z">
        <w:r w:rsidR="00AE4E7B" w:rsidDel="00F44DFE">
          <w:fldChar w:fldCharType="begin"/>
        </w:r>
        <w:r w:rsidR="00AE4E7B" w:rsidDel="00F44DFE">
          <w:delInstrText xml:space="preserve"> HYPERLINK "https://jobcentrum.utb.cz/index.php?lang=cz" </w:delInstrText>
        </w:r>
        <w:r w:rsidR="00AE4E7B" w:rsidDel="00F44DFE">
          <w:fldChar w:fldCharType="separate"/>
        </w:r>
        <w:r w:rsidRPr="00F44DFE" w:rsidDel="00F44DFE">
          <w:rPr>
            <w:rPrChange w:id="146" w:author="Jiří Vojtěšek" w:date="2018-11-26T10:15:00Z">
              <w:rPr>
                <w:rStyle w:val="Hypertextovodkaz"/>
                <w:lang w:val="pl-PL"/>
              </w:rPr>
            </w:rPrChange>
          </w:rPr>
          <w:delText>https://jobcentrum.utb.cz/index.php?lang=cz</w:delText>
        </w:r>
        <w:r w:rsidR="00AE4E7B" w:rsidDel="00F44DFE">
          <w:rPr>
            <w:rStyle w:val="Hypertextovodkaz"/>
            <w:lang w:val="pl-PL"/>
          </w:rPr>
          <w:fldChar w:fldCharType="end"/>
        </w:r>
      </w:del>
      <w:ins w:id="147" w:author="Jiří Vojtěšek" w:date="2018-11-26T10:15:00Z">
        <w:r w:rsidR="00F44DFE" w:rsidRPr="00F44DFE">
          <w:rPr>
            <w:rPrChange w:id="148" w:author="Jiří Vojtěšek" w:date="2018-11-26T10:15:00Z">
              <w:rPr>
                <w:rStyle w:val="Hypertextovodkaz"/>
                <w:lang w:val="pl-PL"/>
              </w:rPr>
            </w:rPrChange>
          </w:rPr>
          <w:t>https://jobcentrum.utb.cz/index.php?lang=</w:t>
        </w:r>
        <w:r w:rsidR="00F44DFE">
          <w:rPr>
            <w:lang w:val="pl-PL"/>
          </w:rPr>
          <w:t xml:space="preserve">en </w:t>
        </w:r>
      </w:ins>
      <w:r>
        <w:rPr>
          <w:lang w:val="pl-PL"/>
        </w:rPr>
        <w:t xml:space="preserve"> </w:t>
      </w:r>
    </w:p>
  </w:footnote>
  <w:footnote w:id="16">
    <w:p w14:paraId="25473BF5" w14:textId="0D952BBC" w:rsidR="009472DB" w:rsidRDefault="009472DB" w:rsidP="005042EE">
      <w:pPr>
        <w:pStyle w:val="Poznmkapodarou1"/>
        <w:shd w:val="clear" w:color="auto" w:fill="auto"/>
        <w:tabs>
          <w:tab w:val="left" w:pos="173"/>
        </w:tabs>
      </w:pPr>
      <w:r>
        <w:rPr>
          <w:vertAlign w:val="superscript"/>
          <w:lang w:val="cs-CZ"/>
        </w:rPr>
        <w:footnoteRef/>
      </w:r>
      <w:r>
        <w:rPr>
          <w:lang w:val="cs-CZ"/>
        </w:rPr>
        <w:tab/>
        <w:t xml:space="preserve">Dostupné z: </w:t>
      </w:r>
      <w:del w:id="149" w:author="Jiří Vojtěšek" w:date="2018-11-26T10:15:00Z">
        <w:r w:rsidR="00AE4E7B" w:rsidDel="00F44DFE">
          <w:fldChar w:fldCharType="begin"/>
        </w:r>
        <w:r w:rsidR="00AE4E7B" w:rsidDel="00F44DFE">
          <w:delInstrText xml:space="preserve"> HYPERLINK "https://jobcentrum.utb.cz/index.php?option=com_career&amp;view=offers&amp;Itemid=105&amp;lang=cz" </w:delInstrText>
        </w:r>
        <w:r w:rsidR="00AE4E7B" w:rsidDel="00F44DFE">
          <w:fldChar w:fldCharType="separate"/>
        </w:r>
        <w:r w:rsidRPr="00F44DFE" w:rsidDel="00F44DFE">
          <w:rPr>
            <w:rPrChange w:id="150" w:author="Jiří Vojtěšek" w:date="2018-11-26T10:15:00Z">
              <w:rPr>
                <w:rStyle w:val="Hypertextovodkaz"/>
                <w:lang w:val="cs-CZ"/>
              </w:rPr>
            </w:rPrChange>
          </w:rPr>
          <w:delText>https://jobcentrum.utb.cz/index.php?option=com_career&amp;view=offers&amp;Itemid=105&amp;lang=cz</w:delText>
        </w:r>
        <w:r w:rsidR="00AE4E7B" w:rsidDel="00F44DFE">
          <w:rPr>
            <w:rStyle w:val="Hypertextovodkaz"/>
            <w:lang w:val="cs-CZ"/>
          </w:rPr>
          <w:fldChar w:fldCharType="end"/>
        </w:r>
      </w:del>
      <w:ins w:id="151" w:author="Jiří Vojtěšek" w:date="2018-11-26T10:15:00Z">
        <w:r w:rsidR="00F44DFE" w:rsidRPr="00F44DFE">
          <w:rPr>
            <w:rPrChange w:id="152" w:author="Jiří Vojtěšek" w:date="2018-11-26T10:15:00Z">
              <w:rPr>
                <w:rStyle w:val="Hypertextovodkaz"/>
                <w:lang w:val="cs-CZ"/>
              </w:rPr>
            </w:rPrChange>
          </w:rPr>
          <w:t>https://jobcentrum.utb.cz/index.php?option=com_career&amp;view=offers&amp;Itemid=105&amp;lang=</w:t>
        </w:r>
        <w:r w:rsidR="00F44DFE">
          <w:rPr>
            <w:lang w:val="cs-CZ"/>
          </w:rPr>
          <w:t>en</w:t>
        </w:r>
      </w:ins>
      <w:r>
        <w:rPr>
          <w:lang w:val="cs-CZ"/>
        </w:rPr>
        <w:t xml:space="preserve"> </w:t>
      </w:r>
    </w:p>
  </w:footnote>
  <w:footnote w:id="17">
    <w:p w14:paraId="38D3E2EC" w14:textId="2016DAEE" w:rsidR="009472DB" w:rsidRDefault="009472DB" w:rsidP="005042EE">
      <w:pPr>
        <w:pStyle w:val="Poznmkapodarou1"/>
        <w:shd w:val="clear" w:color="auto" w:fill="auto"/>
        <w:tabs>
          <w:tab w:val="left" w:pos="173"/>
        </w:tabs>
      </w:pPr>
      <w:r>
        <w:rPr>
          <w:vertAlign w:val="superscript"/>
          <w:lang w:val="cs-CZ"/>
        </w:rPr>
        <w:footnoteRef/>
      </w:r>
      <w:r>
        <w:rPr>
          <w:lang w:val="cs-CZ"/>
        </w:rPr>
        <w:tab/>
        <w:t xml:space="preserve">Dostupné z: </w:t>
      </w:r>
      <w:del w:id="153" w:author="Jiří Vojtěšek" w:date="2018-11-26T10:16:00Z">
        <w:r w:rsidR="00AE4E7B" w:rsidDel="00F44DFE">
          <w:fldChar w:fldCharType="begin"/>
        </w:r>
        <w:r w:rsidR="00AE4E7B" w:rsidDel="00F44DFE">
          <w:delInstrText xml:space="preserve"> HYPERLINK "https://jobcentrum.utb.cz/index.php?option=com_content&amp;view=article&amp;id=21&amp;Itemid=156&amp;lang=cz" </w:delInstrText>
        </w:r>
        <w:r w:rsidR="00AE4E7B" w:rsidDel="00F44DFE">
          <w:fldChar w:fldCharType="separate"/>
        </w:r>
        <w:r w:rsidRPr="00F44DFE" w:rsidDel="00F44DFE">
          <w:rPr>
            <w:rPrChange w:id="154" w:author="Jiří Vojtěšek" w:date="2018-11-26T10:16:00Z">
              <w:rPr>
                <w:rStyle w:val="Hypertextovodkaz"/>
                <w:lang w:val="cs-CZ"/>
              </w:rPr>
            </w:rPrChange>
          </w:rPr>
          <w:delText>https://jobcentrum.utb.cz/index.php?option=com_content&amp;view=article&amp;id=21&amp;Itemid=156&amp;lang=cz</w:delText>
        </w:r>
        <w:r w:rsidR="00AE4E7B" w:rsidDel="00F44DFE">
          <w:rPr>
            <w:rStyle w:val="Hypertextovodkaz"/>
            <w:lang w:val="cs-CZ"/>
          </w:rPr>
          <w:fldChar w:fldCharType="end"/>
        </w:r>
      </w:del>
      <w:ins w:id="155" w:author="Jiří Vojtěšek" w:date="2018-11-26T10:16:00Z">
        <w:r w:rsidR="00F44DFE" w:rsidRPr="00F44DFE">
          <w:rPr>
            <w:rPrChange w:id="156" w:author="Jiří Vojtěšek" w:date="2018-11-26T10:16:00Z">
              <w:rPr>
                <w:rStyle w:val="Hypertextovodkaz"/>
                <w:lang w:val="cs-CZ"/>
              </w:rPr>
            </w:rPrChange>
          </w:rPr>
          <w:t>https://jobcentrum.utb.cz/index.php?option=com_content&amp;view=article&amp;id=21&amp;Itemid=156&amp;lang=</w:t>
        </w:r>
        <w:r w:rsidR="00F44DFE">
          <w:rPr>
            <w:lang w:val="cs-CZ"/>
          </w:rPr>
          <w:t>en</w:t>
        </w:r>
      </w:ins>
      <w:r>
        <w:rPr>
          <w:lang w:val="cs-CZ"/>
        </w:rPr>
        <w:t xml:space="preserve"> </w:t>
      </w:r>
    </w:p>
  </w:footnote>
  <w:footnote w:id="18">
    <w:p w14:paraId="33B54510" w14:textId="77777777" w:rsidR="009472DB" w:rsidRDefault="009472DB"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5" w:history="1">
        <w:r>
          <w:rPr>
            <w:rStyle w:val="Hypertextovodkaz"/>
            <w:lang w:val="cs-CZ"/>
          </w:rPr>
          <w:t>http://digilib.k.utb.cz</w:t>
        </w:r>
      </w:hyperlink>
    </w:p>
  </w:footnote>
  <w:footnote w:id="19">
    <w:p w14:paraId="4C273BAC" w14:textId="77777777" w:rsidR="009472DB" w:rsidRDefault="009472DB"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6" w:history="1">
        <w:r w:rsidRPr="00DD7163">
          <w:rPr>
            <w:rStyle w:val="Hypertextovodkaz"/>
            <w:lang w:val="cs-CZ"/>
          </w:rPr>
          <w:t>https://knihovna.utb.cz/veda-a-vyzkum/podpora-vedy-a-vyzkumu/repozitar-publikacni-cinnosti-utb/</w:t>
        </w:r>
      </w:hyperlink>
      <w:r>
        <w:rPr>
          <w:lang w:val="cs-CZ"/>
        </w:rPr>
        <w:t xml:space="preserve"> </w:t>
      </w:r>
    </w:p>
  </w:footnote>
  <w:footnote w:id="20">
    <w:p w14:paraId="18290C8E" w14:textId="77777777" w:rsidR="009472DB" w:rsidRDefault="009472DB" w:rsidP="005042EE">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hyperlink r:id="rId7" w:history="1">
        <w:r w:rsidRPr="00DD7163">
          <w:rPr>
            <w:rStyle w:val="Hypertextovodkaz"/>
            <w:lang w:val="cs-CZ"/>
          </w:rPr>
          <w:t>http://portal.k.utb.cz/databases/alphabetical/?lang=cze</w:t>
        </w:r>
      </w:hyperlink>
      <w:r>
        <w:rPr>
          <w:lang w:val="cs-CZ"/>
        </w:rPr>
        <w:t xml:space="preserve"> </w:t>
      </w:r>
    </w:p>
  </w:footnote>
  <w:footnote w:id="21">
    <w:p w14:paraId="79D3599B" w14:textId="17D3417C" w:rsidR="009472DB" w:rsidRDefault="009472DB"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r w:rsidR="00AE4E7B">
        <w:fldChar w:fldCharType="begin"/>
      </w:r>
      <w:r w:rsidR="00AE4E7B">
        <w:instrText xml:space="preserve"> HYPERLINK "https://www.utb.cz/univerzita/uredni-deska/vnitrni-normy-a-predpisy/smernice-rektora/" </w:instrText>
      </w:r>
      <w:r w:rsidR="00AE4E7B">
        <w:fldChar w:fldCharType="separate"/>
      </w:r>
      <w:del w:id="159" w:author="Jiří Vojtěšek" w:date="2018-11-26T10:11:00Z">
        <w:r w:rsidRPr="00E12A3D" w:rsidDel="00F44DFE">
          <w:rPr>
            <w:rStyle w:val="Hypertextovodkaz"/>
            <w:rFonts w:asciiTheme="minorHAnsi" w:hAnsiTheme="minorHAnsi"/>
          </w:rPr>
          <w:delText>https://www.utb.cz/univerzita/uredni-deska/vnitrni-normy-a-predpisy/</w:delText>
        </w:r>
      </w:del>
      <w:ins w:id="160" w:author="Jiří Vojtěšek" w:date="2018-11-26T10:11:00Z">
        <w:r w:rsidR="00F44DFE">
          <w:rPr>
            <w:rStyle w:val="Hypertextovodkaz"/>
            <w:rFonts w:asciiTheme="minorHAnsi" w:hAnsiTheme="minorHAnsi"/>
          </w:rPr>
          <w:t>https://www.utb.cz/en/university/official-board/internal-rules-and-regulations/</w:t>
        </w:r>
      </w:ins>
      <w:r w:rsidR="00AE4E7B">
        <w:rPr>
          <w:rStyle w:val="Hypertextovodkaz"/>
          <w:rFonts w:asciiTheme="minorHAnsi" w:hAnsiTheme="minorHAnsi"/>
        </w:rPr>
        <w:fldChar w:fldCharType="end"/>
      </w:r>
      <w:r>
        <w:t xml:space="preserve"> </w:t>
      </w:r>
    </w:p>
  </w:footnote>
  <w:footnote w:id="22">
    <w:p w14:paraId="3C218E16" w14:textId="158DF584" w:rsidR="009472DB" w:rsidRPr="00DD2688" w:rsidRDefault="009472DB" w:rsidP="005042EE">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"https://www.utb.cz/univerzita/uredni-deska/vnitrni-normy-a-predpisy/vnitrni-predpisy/%20%20" </w:instrText>
      </w:r>
      <w:r w:rsidR="00AE4E7B">
        <w:fldChar w:fldCharType="separate"/>
      </w:r>
      <w:del w:id="162" w:author="Jiří Vojtěšek" w:date="2018-11-26T10:13:00Z">
        <w:r w:rsidRPr="00DD2688" w:rsidDel="00F44DFE">
          <w:rPr>
            <w:rStyle w:val="Hypertextovodkaz"/>
            <w:rFonts w:asciiTheme="minorHAnsi" w:hAnsiTheme="minorHAnsi"/>
            <w:sz w:val="17"/>
            <w:szCs w:val="17"/>
          </w:rPr>
          <w:delText>https://www.utb.cz/univerzita/uredni-deska/vnitrni-normy-a-predpisy/vnitrni-predpisy/</w:delText>
        </w:r>
      </w:del>
      <w:ins w:id="163" w:author="Jiří Vojtěšek" w:date="2018-11-26T10:13:00Z">
        <w:r w:rsidR="00F44DFE">
          <w:rPr>
            <w:rStyle w:val="Hypertextovodkaz"/>
            <w:rFonts w:asciiTheme="minorHAnsi" w:hAnsiTheme="minorHAnsi"/>
            <w:sz w:val="17"/>
            <w:szCs w:val="17"/>
          </w:rPr>
          <w:t>https://www.utb.cz/en/university/official-board/internal-rules-and-regulations/rules-and-regulations/</w:t>
        </w:r>
      </w:ins>
      <w:r w:rsidRPr="00DD2688">
        <w:rPr>
          <w:rStyle w:val="Hypertextovodkaz"/>
          <w:rFonts w:asciiTheme="minorHAnsi" w:hAnsiTheme="minorHAnsi"/>
          <w:sz w:val="17"/>
          <w:szCs w:val="17"/>
        </w:rPr>
        <w:t xml:space="preserve"> </w:t>
      </w:r>
      <w:r w:rsidR="00AE4E7B">
        <w:rPr>
          <w:rStyle w:val="Hypertextovodkaz"/>
          <w:rFonts w:asciiTheme="minorHAnsi" w:hAnsiTheme="minorHAnsi"/>
          <w:sz w:val="17"/>
          <w:szCs w:val="17"/>
        </w:rPr>
        <w:fldChar w:fldCharType="end"/>
      </w:r>
    </w:p>
  </w:footnote>
  <w:footnote w:id="23">
    <w:p w14:paraId="004725AA" w14:textId="09A8438C" w:rsidR="009472DB" w:rsidRPr="00A555A5" w:rsidRDefault="009472DB">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rsidR="00AE4E7B">
        <w:fldChar w:fldCharType="begin"/>
      </w:r>
      <w:r w:rsidR="00AE4E7B">
        <w:instrText xml:space="preserve"> HYPERLINK "https://www.utb.cz/univerzita/uredni-deska/ruzne/strategicky-zamer/%20%20" </w:instrText>
      </w:r>
      <w:r w:rsidR="00AE4E7B">
        <w:fldChar w:fldCharType="separate"/>
      </w:r>
      <w:del w:id="167" w:author="Jiří Vojtěšek" w:date="2018-11-26T10:16:00Z">
        <w:r w:rsidRPr="00A555A5" w:rsidDel="00F7554E">
          <w:rPr>
            <w:rStyle w:val="Hypertextovodkaz"/>
            <w:rFonts w:asciiTheme="minorHAnsi" w:hAnsiTheme="minorHAnsi"/>
            <w:sz w:val="17"/>
            <w:szCs w:val="17"/>
          </w:rPr>
          <w:delText>https://www.utb.cz/univerzita/uredni-deska/ruzne/strategicky-zamer/</w:delText>
        </w:r>
      </w:del>
      <w:ins w:id="168" w:author="Jiří Vojtěšek" w:date="2018-11-26T10:16:00Z">
        <w:r w:rsidR="00F7554E">
          <w:rPr>
            <w:rStyle w:val="Hypertextovodkaz"/>
            <w:rFonts w:asciiTheme="minorHAnsi" w:hAnsiTheme="minorHAnsi"/>
            <w:sz w:val="17"/>
            <w:szCs w:val="17"/>
          </w:rPr>
          <w:t>https://www.utb.cz/en/university/official-board/miscellaneous/strategic-plan/</w:t>
        </w:r>
      </w:ins>
      <w:r w:rsidRPr="00A555A5">
        <w:rPr>
          <w:rStyle w:val="Hypertextovodkaz"/>
          <w:rFonts w:asciiTheme="minorHAnsi" w:hAnsiTheme="minorHAnsi"/>
          <w:sz w:val="17"/>
          <w:szCs w:val="17"/>
        </w:rPr>
        <w:t xml:space="preserve"> </w:t>
      </w:r>
      <w:r w:rsidR="00AE4E7B">
        <w:rPr>
          <w:rStyle w:val="Hypertextovodkaz"/>
          <w:rFonts w:asciiTheme="minorHAnsi" w:hAnsiTheme="minorHAnsi"/>
          <w:sz w:val="17"/>
          <w:szCs w:val="17"/>
        </w:rPr>
        <w:fldChar w:fldCharType="end"/>
      </w:r>
      <w:r w:rsidRPr="00A555A5">
        <w:rPr>
          <w:rFonts w:asciiTheme="minorHAnsi" w:hAnsiTheme="minorHAnsi"/>
          <w:sz w:val="17"/>
          <w:szCs w:val="17"/>
        </w:rPr>
        <w:t xml:space="preserve"> </w:t>
      </w:r>
    </w:p>
  </w:footnote>
  <w:footnote w:id="24">
    <w:p w14:paraId="6CDF0105" w14:textId="2BF6C419" w:rsidR="009472DB" w:rsidRPr="00A555A5" w:rsidRDefault="009472DB">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169" w:author="Jiří Vojtěšek" w:date="2018-11-26T10:18:00Z">
        <w:r w:rsidR="00F7554E">
          <w:rPr>
            <w:rFonts w:asciiTheme="minorHAnsi" w:hAnsiTheme="minorHAnsi"/>
            <w:sz w:val="17"/>
            <w:szCs w:val="17"/>
          </w:rPr>
          <w:fldChar w:fldCharType="begin"/>
        </w:r>
        <w:r w:rsidR="00F7554E">
          <w:rPr>
            <w:rFonts w:asciiTheme="minorHAnsi" w:hAnsiTheme="minorHAnsi"/>
            <w:sz w:val="17"/>
            <w:szCs w:val="17"/>
          </w:rPr>
          <w:instrText xml:space="preserve"> HYPERLINK "" </w:instrText>
        </w:r>
        <w:r w:rsidR="00F7554E">
          <w:rPr>
            <w:rFonts w:asciiTheme="minorHAnsi" w:hAnsiTheme="minorHAnsi"/>
            <w:sz w:val="17"/>
            <w:szCs w:val="17"/>
          </w:rPr>
          <w:fldChar w:fldCharType="separate"/>
        </w:r>
      </w:ins>
      <w:del w:id="170" w:author="Jiří Vojtěšek" w:date="2018-11-26T10:18:00Z">
        <w:r w:rsidR="00F7554E" w:rsidRPr="00F7554E" w:rsidDel="00F7554E">
          <w:rPr>
            <w:rStyle w:val="Hypertextovodkaz"/>
            <w:rFonts w:asciiTheme="minorHAnsi" w:hAnsiTheme="minorHAnsi"/>
            <w:sz w:val="17"/>
            <w:szCs w:val="17"/>
          </w:rPr>
          <w:delText>https://fai.utb.cz/o-fakulte/uredni-deska</w:delText>
        </w:r>
      </w:del>
      <w:del w:id="171" w:author="Jiří Vojtěšek" w:date="2018-11-26T10:17:00Z">
        <w:r w:rsidR="00F7554E" w:rsidRPr="00F7554E" w:rsidDel="00F7554E">
          <w:rPr>
            <w:rStyle w:val="Hypertextovodkaz"/>
            <w:rFonts w:asciiTheme="minorHAnsi" w:hAnsiTheme="minorHAnsi"/>
            <w:sz w:val="17"/>
            <w:szCs w:val="17"/>
          </w:rPr>
          <w:delText>/</w:delText>
        </w:r>
      </w:del>
      <w:del w:id="172" w:author="Jiří Vojtěšek" w:date="2018-11-26T10:18:00Z">
        <w:r w:rsidR="00F7554E" w:rsidRPr="00F7554E" w:rsidDel="00F7554E">
          <w:rPr>
            <w:rStyle w:val="Hypertextovodkaz"/>
            <w:rFonts w:asciiTheme="minorHAnsi" w:hAnsiTheme="minorHAnsi"/>
            <w:sz w:val="17"/>
            <w:szCs w:val="17"/>
          </w:rPr>
          <w:delText>/strategicky-zamer-fakulty/</w:delText>
        </w:r>
      </w:del>
      <w:ins w:id="173" w:author="Jiří Vojtěšek" w:date="2018-11-26T10:18:00Z">
        <w:r w:rsidR="00F7554E">
          <w:rPr>
            <w:rFonts w:asciiTheme="minorHAnsi" w:hAnsiTheme="minorHAnsi"/>
            <w:sz w:val="17"/>
            <w:szCs w:val="17"/>
          </w:rPr>
          <w:fldChar w:fldCharType="end"/>
        </w:r>
        <w:r w:rsidR="00F7554E">
          <w:rPr>
            <w:rStyle w:val="Hypertextovodkaz"/>
            <w:rFonts w:asciiTheme="minorHAnsi" w:hAnsiTheme="minorHAnsi"/>
            <w:sz w:val="17"/>
            <w:szCs w:val="17"/>
          </w:rPr>
          <w:t xml:space="preserve"> </w:t>
        </w:r>
        <w:r w:rsidR="00F7554E" w:rsidRPr="00F7554E">
          <w:rPr>
            <w:rStyle w:val="Hypertextovodkaz"/>
            <w:rFonts w:asciiTheme="minorHAnsi" w:hAnsiTheme="minorHAnsi"/>
            <w:sz w:val="17"/>
            <w:szCs w:val="17"/>
          </w:rPr>
          <w:t>https://fai.utb.cz/o-fakulte/uredni-deska/dlouhodoby-zamer-fakulty/</w:t>
        </w:r>
      </w:ins>
    </w:p>
  </w:footnote>
  <w:footnote w:id="25">
    <w:p w14:paraId="7977C4A9" w14:textId="2DFF76B6" w:rsidR="009472DB" w:rsidRPr="00A555A5" w:rsidRDefault="009472DB">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del w:id="174" w:author="Jiří Vojtěšek" w:date="2018-11-26T10:19:00Z">
        <w:r w:rsidR="00AE4E7B" w:rsidDel="00F7554E">
          <w:fldChar w:fldCharType="begin"/>
        </w:r>
        <w:r w:rsidR="00AE4E7B" w:rsidDel="00F7554E">
          <w:delInstrText xml:space="preserve"> HYPERLINK "https://fai.utb.cz/o-fakulte/uredni-deska/vnitrni-predpisy-FAI/" </w:delInstrText>
        </w:r>
        <w:r w:rsidR="00AE4E7B" w:rsidDel="00F7554E">
          <w:fldChar w:fldCharType="separate"/>
        </w:r>
        <w:r w:rsidRPr="00A555A5" w:rsidDel="00F7554E">
          <w:rPr>
            <w:rStyle w:val="Hypertextovodkaz"/>
            <w:rFonts w:asciiTheme="minorHAnsi" w:hAnsiTheme="minorHAnsi"/>
            <w:sz w:val="17"/>
            <w:szCs w:val="17"/>
          </w:rPr>
          <w:delText>https://fai.utb.cz/o-fakulte/uredni-deska//vnitrni-predpisy-FAI/</w:delText>
        </w:r>
        <w:r w:rsidR="00AE4E7B" w:rsidDel="00F7554E">
          <w:rPr>
            <w:rStyle w:val="Hypertextovodkaz"/>
            <w:rFonts w:asciiTheme="minorHAnsi" w:hAnsiTheme="minorHAnsi"/>
            <w:sz w:val="17"/>
            <w:szCs w:val="17"/>
          </w:rPr>
          <w:fldChar w:fldCharType="end"/>
        </w:r>
      </w:del>
      <w:ins w:id="175" w:author="Jiří Vojtěšek" w:date="2018-11-26T10:19:00Z">
        <w:r w:rsidR="00F7554E">
          <w:fldChar w:fldCharType="begin"/>
        </w:r>
        <w:r w:rsidR="00F7554E">
          <w:instrText xml:space="preserve"> HYPERLINK "https://fai.utb.cz/o-fakulte/uredni-deska/vnitrni-predpisy-FAI/" </w:instrText>
        </w:r>
        <w:r w:rsidR="00F7554E">
          <w:fldChar w:fldCharType="end"/>
        </w:r>
        <w:r w:rsidR="00F7554E">
          <w:rPr>
            <w:rStyle w:val="Hypertextovodkaz"/>
            <w:rFonts w:asciiTheme="minorHAnsi" w:hAnsiTheme="minorHAnsi"/>
            <w:sz w:val="17"/>
            <w:szCs w:val="17"/>
          </w:rPr>
          <w:t xml:space="preserve"> </w:t>
        </w:r>
        <w:r w:rsidR="00F7554E">
          <w:rPr>
            <w:rStyle w:val="Hypertextovodkaz"/>
            <w:rFonts w:asciiTheme="minorHAnsi" w:hAnsiTheme="minorHAnsi"/>
            <w:sz w:val="17"/>
            <w:szCs w:val="17"/>
          </w:rPr>
          <w:fldChar w:fldCharType="begin"/>
        </w:r>
        <w:r w:rsidR="00F7554E">
          <w:rPr>
            <w:rStyle w:val="Hypertextovodkaz"/>
            <w:rFonts w:asciiTheme="minorHAnsi" w:hAnsiTheme="minorHAnsi"/>
            <w:sz w:val="17"/>
            <w:szCs w:val="17"/>
          </w:rPr>
          <w:instrText xml:space="preserve"> HYPERLINK "</w:instrText>
        </w:r>
        <w:r w:rsidR="00F7554E" w:rsidRPr="00F7554E">
          <w:rPr>
            <w:rStyle w:val="Hypertextovodkaz"/>
            <w:rFonts w:asciiTheme="minorHAnsi" w:hAnsiTheme="minorHAnsi"/>
            <w:sz w:val="17"/>
            <w:szCs w:val="17"/>
          </w:rPr>
          <w:instrText>https://fai.utb.cz/en/faculty/official-board/internal-regulations/</w:instrText>
        </w:r>
        <w:r w:rsidR="00F7554E">
          <w:rPr>
            <w:rStyle w:val="Hypertextovodkaz"/>
            <w:rFonts w:asciiTheme="minorHAnsi" w:hAnsiTheme="minorHAnsi"/>
            <w:sz w:val="17"/>
            <w:szCs w:val="17"/>
          </w:rPr>
          <w:instrText xml:space="preserve">" </w:instrText>
        </w:r>
        <w:r w:rsidR="00F7554E">
          <w:rPr>
            <w:rStyle w:val="Hypertextovodkaz"/>
            <w:rFonts w:asciiTheme="minorHAnsi" w:hAnsiTheme="minorHAnsi"/>
            <w:sz w:val="17"/>
            <w:szCs w:val="17"/>
          </w:rPr>
          <w:fldChar w:fldCharType="separate"/>
        </w:r>
        <w:r w:rsidR="00F7554E" w:rsidRPr="005A3616">
          <w:rPr>
            <w:rStyle w:val="Hypertextovodkaz"/>
            <w:rFonts w:asciiTheme="minorHAnsi" w:hAnsiTheme="minorHAnsi"/>
            <w:sz w:val="17"/>
            <w:szCs w:val="17"/>
          </w:rPr>
          <w:t>https://fai.utb.cz/en/faculty/official-board/internal-regulations/</w:t>
        </w:r>
        <w:r w:rsidR="00F7554E">
          <w:rPr>
            <w:rStyle w:val="Hypertextovodkaz"/>
            <w:rFonts w:asciiTheme="minorHAnsi" w:hAnsiTheme="minorHAnsi"/>
            <w:sz w:val="17"/>
            <w:szCs w:val="17"/>
          </w:rPr>
          <w:fldChar w:fldCharType="end"/>
        </w:r>
        <w:r w:rsidR="00F7554E">
          <w:rPr>
            <w:rStyle w:val="Hypertextovodkaz"/>
            <w:rFonts w:asciiTheme="minorHAnsi" w:hAnsiTheme="minorHAnsi"/>
            <w:sz w:val="17"/>
            <w:szCs w:val="17"/>
          </w:rPr>
          <w:t xml:space="preserve"> </w:t>
        </w:r>
      </w:ins>
    </w:p>
  </w:footnote>
  <w:footnote w:id="26">
    <w:p w14:paraId="5CA2F1A7" w14:textId="3244AF6F" w:rsidR="009472DB" w:rsidRPr="00A555A5" w:rsidRDefault="009472DB">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8"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3867319E" w14:textId="6A4A4ED6" w:rsidR="009472DB" w:rsidRPr="00A555A5" w:rsidRDefault="009472DB">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9" w:history="1">
        <w:r w:rsidRPr="00A555A5">
          <w:rPr>
            <w:rStyle w:val="Hypertextovodkaz"/>
            <w:rFonts w:asciiTheme="minorHAnsi" w:hAnsiTheme="minorHAnsi"/>
            <w:sz w:val="17"/>
            <w:szCs w:val="17"/>
          </w:rPr>
          <w:t>https://fai.utb.cz/o-fakulte/uredni-deska/vyrocni-zpravy-fai/</w:t>
        </w:r>
      </w:hyperlink>
    </w:p>
  </w:footnote>
  <w:footnote w:id="28">
    <w:p w14:paraId="3D4855C9" w14:textId="3BB89F77" w:rsidR="009472DB" w:rsidRDefault="009472DB">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1248" w:author="Jiří Vojtěšek" w:date="2018-11-26T10:23:00Z">
        <w:r w:rsidR="00321BEF">
          <w:rPr>
            <w:rFonts w:asciiTheme="minorHAnsi" w:hAnsiTheme="minorHAnsi"/>
            <w:sz w:val="17"/>
            <w:szCs w:val="17"/>
          </w:rPr>
          <w:fldChar w:fldCharType="begin"/>
        </w:r>
        <w:r w:rsidR="00321BEF">
          <w:rPr>
            <w:rFonts w:asciiTheme="minorHAnsi" w:hAnsiTheme="minorHAnsi"/>
            <w:sz w:val="17"/>
            <w:szCs w:val="17"/>
          </w:rPr>
          <w:instrText xml:space="preserve"> HYPERLINK "</w:instrText>
        </w:r>
        <w:r w:rsidR="00321BEF" w:rsidRPr="00321BEF">
          <w:rPr>
            <w:rFonts w:asciiTheme="minorHAnsi" w:hAnsiTheme="minorHAnsi"/>
            <w:sz w:val="17"/>
            <w:szCs w:val="17"/>
          </w:rPr>
          <w:instrText>https://www.utb.cz/en/university/official-board/miscellaneous/annual-reports/</w:instrText>
        </w:r>
        <w:r w:rsidR="00321BEF">
          <w:rPr>
            <w:rFonts w:asciiTheme="minorHAnsi" w:hAnsiTheme="minorHAnsi"/>
            <w:sz w:val="17"/>
            <w:szCs w:val="17"/>
          </w:rPr>
          <w:instrText xml:space="preserve">" </w:instrText>
        </w:r>
        <w:r w:rsidR="00321BEF">
          <w:rPr>
            <w:rFonts w:asciiTheme="minorHAnsi" w:hAnsiTheme="minorHAnsi"/>
            <w:sz w:val="17"/>
            <w:szCs w:val="17"/>
          </w:rPr>
          <w:fldChar w:fldCharType="separate"/>
        </w:r>
        <w:r w:rsidR="00321BEF" w:rsidRPr="005A3616">
          <w:rPr>
            <w:rStyle w:val="Hypertextovodkaz"/>
            <w:rFonts w:asciiTheme="minorHAnsi" w:hAnsiTheme="minorHAnsi"/>
            <w:sz w:val="17"/>
            <w:szCs w:val="17"/>
          </w:rPr>
          <w:t>https://www.utb.cz/en/university/official-board/miscellaneous/annual-reports/</w:t>
        </w:r>
        <w:r w:rsidR="00321BEF">
          <w:rPr>
            <w:rFonts w:asciiTheme="minorHAnsi" w:hAnsiTheme="minorHAnsi"/>
            <w:sz w:val="17"/>
            <w:szCs w:val="17"/>
          </w:rPr>
          <w:fldChar w:fldCharType="end"/>
        </w:r>
        <w:r w:rsidR="00321BEF">
          <w:rPr>
            <w:rFonts w:asciiTheme="minorHAnsi" w:hAnsiTheme="minorHAnsi"/>
            <w:sz w:val="17"/>
            <w:szCs w:val="17"/>
          </w:rPr>
          <w:t xml:space="preserve"> </w:t>
        </w:r>
      </w:ins>
      <w:del w:id="1249" w:author="Jiří Vojtěšek" w:date="2018-11-26T10:23:00Z">
        <w:r w:rsidR="00AE4E7B" w:rsidDel="00321BEF">
          <w:fldChar w:fldCharType="begin"/>
        </w:r>
        <w:r w:rsidR="00AE4E7B" w:rsidDel="00321BEF">
          <w:delInstrText xml:space="preserve"> HYPERLINK "https://www.utb.cz/univerzita/uredni-deska/ruzne/vyrocni-zpravy/" </w:delInstrText>
        </w:r>
        <w:r w:rsidR="00AE4E7B" w:rsidDel="00321BEF">
          <w:fldChar w:fldCharType="separate"/>
        </w:r>
        <w:r w:rsidRPr="00DD7163" w:rsidDel="00321BEF">
          <w:rPr>
            <w:rStyle w:val="Hypertextovodkaz"/>
            <w:rFonts w:asciiTheme="minorHAnsi" w:hAnsiTheme="minorHAnsi"/>
            <w:sz w:val="17"/>
            <w:szCs w:val="17"/>
          </w:rPr>
          <w:delText>https://www.utb.cz/univerzita/uredni-deska/ruzne/vyrocni-zpravy/</w:delText>
        </w:r>
        <w:r w:rsidR="00AE4E7B" w:rsidDel="00321BEF">
          <w:rPr>
            <w:rStyle w:val="Hypertextovodkaz"/>
            <w:rFonts w:asciiTheme="minorHAnsi" w:hAnsiTheme="minorHAnsi"/>
            <w:sz w:val="17"/>
            <w:szCs w:val="17"/>
          </w:rPr>
          <w:fldChar w:fldCharType="end"/>
        </w:r>
        <w:r w:rsidDel="00321BEF">
          <w:rPr>
            <w:rFonts w:asciiTheme="minorHAnsi" w:hAnsiTheme="minorHAnsi"/>
            <w:sz w:val="17"/>
            <w:szCs w:val="17"/>
          </w:rPr>
          <w:delText xml:space="preserve"> </w:delText>
        </w:r>
      </w:del>
    </w:p>
  </w:footnote>
  <w:footnote w:id="29">
    <w:p w14:paraId="48D0E6C7" w14:textId="6744C100" w:rsidR="009472DB" w:rsidRPr="00566652" w:rsidRDefault="009472DB">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rsidR="00AE4E7B">
        <w:fldChar w:fldCharType="begin"/>
      </w:r>
      <w:r w:rsidR="00AE4E7B">
        <w:instrText xml:space="preserve"> HYPERLINK "https://www.utb.cz/univerzita/uredni-deska/vnitrni-normy-a-predpisy/vnitrni-predpisy/%20%20" </w:instrText>
      </w:r>
      <w:r w:rsidR="00AE4E7B">
        <w:fldChar w:fldCharType="separate"/>
      </w:r>
      <w:del w:id="1257" w:author="Jiří Vojtěšek" w:date="2018-11-26T10:13:00Z">
        <w:r w:rsidRPr="00566652" w:rsidDel="00F44DFE">
          <w:rPr>
            <w:rStyle w:val="Hypertextovodkaz"/>
            <w:rFonts w:asciiTheme="minorHAnsi" w:hAnsiTheme="minorHAnsi" w:cstheme="minorHAnsi"/>
            <w:sz w:val="17"/>
            <w:szCs w:val="17"/>
          </w:rPr>
          <w:delText>https://www.utb.cz/univerzita/uredni-deska/vnitrni-normy-a-predpisy/vnitrni-predpisy/</w:delText>
        </w:r>
      </w:del>
      <w:ins w:id="1258" w:author="Jiří Vojtěšek" w:date="2018-11-26T10:13:00Z">
        <w:r w:rsidR="00F44DFE">
          <w:rPr>
            <w:rStyle w:val="Hypertextovodkaz"/>
            <w:rFonts w:asciiTheme="minorHAnsi" w:hAnsiTheme="minorHAnsi" w:cstheme="minorHAnsi"/>
            <w:sz w:val="17"/>
            <w:szCs w:val="17"/>
          </w:rPr>
          <w:t>https://www.utb.cz/en/university/official-board/internal-rules-and-regulations/rules-and-regulations/</w:t>
        </w:r>
      </w:ins>
      <w:r w:rsidRPr="00566652">
        <w:rPr>
          <w:rStyle w:val="Hypertextovodkaz"/>
          <w:rFonts w:asciiTheme="minorHAnsi" w:hAnsiTheme="minorHAnsi" w:cstheme="minorHAnsi"/>
          <w:sz w:val="17"/>
          <w:szCs w:val="17"/>
        </w:rPr>
        <w:t xml:space="preserve"> </w:t>
      </w:r>
      <w:r w:rsidR="00AE4E7B">
        <w:rPr>
          <w:rStyle w:val="Hypertextovodkaz"/>
          <w:rFonts w:asciiTheme="minorHAnsi" w:hAnsiTheme="minorHAnsi" w:cstheme="minorHAnsi"/>
          <w:sz w:val="17"/>
          <w:szCs w:val="17"/>
        </w:rPr>
        <w:fldChar w:fldCharType="end"/>
      </w:r>
    </w:p>
  </w:footnote>
  <w:footnote w:id="30">
    <w:p w14:paraId="1BD2B565" w14:textId="5C45987C" w:rsidR="009472DB" w:rsidRDefault="009472DB">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w:t>
      </w:r>
      <w:r>
        <w:rPr>
          <w:rFonts w:asciiTheme="minorHAnsi" w:hAnsiTheme="minorHAnsi" w:cstheme="minorHAnsi"/>
          <w:sz w:val="17"/>
          <w:szCs w:val="17"/>
        </w:rPr>
        <w:t xml:space="preserve"> </w:t>
      </w:r>
      <w:hyperlink r:id="rId10" w:history="1">
        <w:r w:rsidRPr="00BF7EBD">
          <w:rPr>
            <w:rStyle w:val="Hypertextovodkaz"/>
            <w:rFonts w:asciiTheme="minorHAnsi" w:hAnsiTheme="minorHAnsi" w:cstheme="minorHAnsi"/>
            <w:sz w:val="17"/>
            <w:szCs w:val="17"/>
          </w:rPr>
          <w:t>https://fai.utb.cz/o-fakulte/zakladni-informace/struktura/ostatni-organy-fakulty/rada-studijniho-programu-inzenyrska-informatika/</w:t>
        </w:r>
      </w:hyperlink>
    </w:p>
    <w:p w14:paraId="5C45B353" w14:textId="77777777" w:rsidR="009472DB" w:rsidRDefault="009472DB">
      <w:pPr>
        <w:pStyle w:val="Textpoznpodarou"/>
      </w:pPr>
    </w:p>
  </w:footnote>
  <w:footnote w:id="31">
    <w:p w14:paraId="536D839D" w14:textId="0532BA00" w:rsidR="009472DB" w:rsidRPr="00FC6D8D" w:rsidRDefault="009472DB" w:rsidP="00F05A05">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r w:rsidR="00AE4E7B">
        <w:fldChar w:fldCharType="begin"/>
      </w:r>
      <w:r w:rsidR="00AE4E7B">
        <w:instrText xml:space="preserve"> HYPERLINK "https://www.utb.cz/univerzita/uredni-deska/vnitrni-normy-a-predpisy/vnitrni-predpisy/" </w:instrText>
      </w:r>
      <w:r w:rsidR="00AE4E7B">
        <w:fldChar w:fldCharType="separate"/>
      </w:r>
      <w:del w:id="1264" w:author="Jiří Vojtěšek" w:date="2018-11-26T10:13:00Z">
        <w:r w:rsidRPr="00DD7163" w:rsidDel="00F44DFE">
          <w:rPr>
            <w:rStyle w:val="Hypertextovodkaz"/>
            <w:rFonts w:asciiTheme="minorHAnsi" w:hAnsiTheme="minorHAnsi"/>
            <w:sz w:val="17"/>
            <w:szCs w:val="17"/>
          </w:rPr>
          <w:delText>https://www.utb.cz/univerzita/uredni-deska/vnitrni-normy-a-predpisy/vnitrni-predpisy/</w:delText>
        </w:r>
      </w:del>
      <w:ins w:id="1265" w:author="Jiří Vojtěšek" w:date="2018-11-26T10:13:00Z">
        <w:r w:rsidR="00F44DFE">
          <w:rPr>
            <w:rStyle w:val="Hypertextovodkaz"/>
            <w:rFonts w:asciiTheme="minorHAnsi" w:hAnsiTheme="minorHAnsi"/>
            <w:sz w:val="17"/>
            <w:szCs w:val="17"/>
          </w:rPr>
          <w:t>https://www.utb.cz/en/university/official-board/internal-rules-and-regulations/rules-and-regulations/</w:t>
        </w:r>
      </w:ins>
      <w:r w:rsidR="00AE4E7B">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32">
    <w:p w14:paraId="2B5F0164" w14:textId="48AE8260" w:rsidR="009472DB" w:rsidRPr="00255CDA" w:rsidRDefault="009472DB" w:rsidP="00F05A05">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r w:rsidR="00AE4E7B">
        <w:fldChar w:fldCharType="begin"/>
      </w:r>
      <w:r w:rsidR="00AE4E7B">
        <w:instrText xml:space="preserve"> HYPERLINK "https://fai.utb.cz/o-fakulte/uredni-deska/vnitrni-normy-fai/vnitrni-predpisy-fai/" </w:instrText>
      </w:r>
      <w:r w:rsidR="00AE4E7B">
        <w:fldChar w:fldCharType="separate"/>
      </w:r>
      <w:del w:id="1311" w:author="Jiří Vojtěšek" w:date="2018-11-26T10:15:00Z">
        <w:r w:rsidRPr="00255CDA" w:rsidDel="00F44DFE">
          <w:rPr>
            <w:rStyle w:val="Hypertextovodkaz"/>
            <w:rFonts w:asciiTheme="minorHAnsi" w:hAnsiTheme="minorHAnsi" w:cs="Calibri"/>
            <w:sz w:val="17"/>
            <w:szCs w:val="17"/>
            <w:shd w:val="clear" w:color="auto" w:fill="FFFFFF"/>
          </w:rPr>
          <w:delText>https://fai.utb.cz/o-fakulte/uredni-deska/vnitrni-normy-fai/vnitrni-predpisy-fai/</w:delText>
        </w:r>
      </w:del>
      <w:ins w:id="1312" w:author="Jiří Vojtěšek" w:date="2018-11-26T10:15:00Z">
        <w:r w:rsidR="00F44DFE">
          <w:rPr>
            <w:rStyle w:val="Hypertextovodkaz"/>
            <w:rFonts w:asciiTheme="minorHAnsi" w:hAnsiTheme="minorHAnsi" w:cs="Calibri"/>
            <w:sz w:val="17"/>
            <w:szCs w:val="17"/>
            <w:shd w:val="clear" w:color="auto" w:fill="FFFFFF"/>
          </w:rPr>
          <w:t>https://fai.utb.cz/en/faculty/official-board/internal-regulations/</w:t>
        </w:r>
      </w:ins>
      <w:r w:rsidR="00AE4E7B">
        <w:rPr>
          <w:rStyle w:val="Hypertextovodkaz"/>
          <w:rFonts w:asciiTheme="minorHAnsi" w:hAnsiTheme="minorHAnsi" w:cs="Calibri"/>
          <w:sz w:val="17"/>
          <w:szCs w:val="17"/>
          <w:shd w:val="clear" w:color="auto" w:fill="FFFFFF"/>
        </w:rPr>
        <w:fldChar w:fldCharType="end"/>
      </w:r>
      <w:r w:rsidRPr="00255CDA">
        <w:rPr>
          <w:rStyle w:val="Poznmkapodarou0"/>
          <w:rFonts w:asciiTheme="minorHAnsi" w:hAnsiTheme="minorHAnsi"/>
        </w:rPr>
        <w:t xml:space="preserve"> </w:t>
      </w:r>
    </w:p>
  </w:footnote>
  <w:footnote w:id="33">
    <w:p w14:paraId="76C52D9F" w14:textId="77777777" w:rsidR="009472DB" w:rsidRDefault="009472DB" w:rsidP="00F05A05">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11"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4">
    <w:p w14:paraId="057413DE" w14:textId="77777777" w:rsidR="009472DB" w:rsidRPr="00555E78" w:rsidRDefault="009472DB" w:rsidP="00F05A05">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12"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5">
    <w:p w14:paraId="77BE2943" w14:textId="77777777" w:rsidR="009472DB" w:rsidRPr="0073060A" w:rsidRDefault="009472DB"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3"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6">
    <w:p w14:paraId="5541EF8B" w14:textId="77777777" w:rsidR="009472DB" w:rsidRPr="0073060A" w:rsidRDefault="009472DB"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4" w:history="1">
        <w:r w:rsidRPr="0073060A">
          <w:rPr>
            <w:rStyle w:val="Hypertextovodkaz"/>
            <w:rFonts w:asciiTheme="minorHAnsi" w:hAnsiTheme="minorHAnsi"/>
            <w:sz w:val="17"/>
            <w:szCs w:val="17"/>
          </w:rPr>
          <w:t>https://vyuka.fai.utb.cz</w:t>
        </w:r>
      </w:hyperlink>
    </w:p>
  </w:footnote>
  <w:footnote w:id="37">
    <w:p w14:paraId="5D8F793E" w14:textId="77777777" w:rsidR="009472DB" w:rsidRPr="003C6EA7" w:rsidRDefault="009472DB" w:rsidP="00F05A05">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15"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8">
    <w:p w14:paraId="642B1FE1" w14:textId="76DB3E98" w:rsidR="009472DB" w:rsidRPr="003C6EA7" w:rsidRDefault="009472DB" w:rsidP="00F05A05">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r w:rsidR="00AE4E7B">
        <w:fldChar w:fldCharType="begin"/>
      </w:r>
      <w:r w:rsidR="00AE4E7B">
        <w:instrText xml:space="preserve"> HYPERLINK "https://fai.utb.cz/o-fakulte/uredni-deska/vnitrni-normy-fai/vnitrni-predpisy-fai/" </w:instrText>
      </w:r>
      <w:r w:rsidR="00AE4E7B">
        <w:fldChar w:fldCharType="separate"/>
      </w:r>
      <w:del w:id="1331" w:author="Jiří Vojtěšek" w:date="2018-11-26T10:15:00Z">
        <w:r w:rsidRPr="003C6EA7" w:rsidDel="00F44DFE">
          <w:rPr>
            <w:rStyle w:val="Hypertextovodkaz"/>
            <w:rFonts w:asciiTheme="minorHAnsi" w:hAnsiTheme="minorHAnsi"/>
            <w:sz w:val="17"/>
            <w:szCs w:val="17"/>
          </w:rPr>
          <w:delText>https://fai.utb.cz/o-fakulte/uredni-deska/vnitrni-normy-fai/vnitrni-predpisy-fai/</w:delText>
        </w:r>
      </w:del>
      <w:ins w:id="1332" w:author="Jiří Vojtěšek" w:date="2018-11-26T10:15:00Z">
        <w:r w:rsidR="00F44DFE">
          <w:rPr>
            <w:rStyle w:val="Hypertextovodkaz"/>
            <w:rFonts w:asciiTheme="minorHAnsi" w:hAnsiTheme="minorHAnsi"/>
            <w:sz w:val="17"/>
            <w:szCs w:val="17"/>
          </w:rPr>
          <w:t>https://fai.utb.cz/en/faculty/official-board/internal-regulations/</w:t>
        </w:r>
      </w:ins>
      <w:r w:rsidR="00AE4E7B">
        <w:rPr>
          <w:rStyle w:val="Hypertextovodkaz"/>
          <w:rFonts w:asciiTheme="minorHAnsi" w:hAnsiTheme="minorHAnsi"/>
          <w:sz w:val="17"/>
          <w:szCs w:val="17"/>
        </w:rPr>
        <w:fldChar w:fldCharType="end"/>
      </w:r>
      <w:r w:rsidRPr="003C6EA7">
        <w:rPr>
          <w:rFonts w:asciiTheme="minorHAnsi" w:hAnsiTheme="minorHAnsi"/>
          <w:sz w:val="17"/>
          <w:szCs w:val="17"/>
        </w:rPr>
        <w:t xml:space="preserve"> </w:t>
      </w:r>
    </w:p>
  </w:footnote>
  <w:footnote w:id="39">
    <w:p w14:paraId="6572EB34" w14:textId="259DDB9E" w:rsidR="009472DB" w:rsidRDefault="009472DB" w:rsidP="00F05A05">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ins w:id="1333" w:author="Jiří Vojtěšek" w:date="2018-11-26T10:24:00Z">
        <w:r w:rsidR="00321BEF">
          <w:rPr>
            <w:rFonts w:asciiTheme="minorHAnsi" w:hAnsiTheme="minorHAnsi"/>
            <w:sz w:val="17"/>
            <w:szCs w:val="17"/>
          </w:rPr>
          <w:fldChar w:fldCharType="begin"/>
        </w:r>
        <w:r w:rsidR="00321BEF">
          <w:rPr>
            <w:rFonts w:asciiTheme="minorHAnsi" w:hAnsiTheme="minorHAnsi"/>
            <w:sz w:val="17"/>
            <w:szCs w:val="17"/>
          </w:rPr>
          <w:instrText xml:space="preserve"> HYPERLINK "</w:instrText>
        </w:r>
        <w:r w:rsidR="00321BEF" w:rsidRPr="00321BEF">
          <w:rPr>
            <w:rFonts w:asciiTheme="minorHAnsi" w:hAnsiTheme="minorHAnsi"/>
            <w:sz w:val="17"/>
            <w:szCs w:val="17"/>
          </w:rPr>
          <w:instrText>https://fai.utb.cz/en/faculty/official-board/internal-regulations/</w:instrText>
        </w:r>
        <w:r w:rsidR="00321BEF">
          <w:rPr>
            <w:rFonts w:asciiTheme="minorHAnsi" w:hAnsiTheme="minorHAnsi"/>
            <w:sz w:val="17"/>
            <w:szCs w:val="17"/>
          </w:rPr>
          <w:instrText xml:space="preserve">" </w:instrText>
        </w:r>
        <w:r w:rsidR="00321BEF">
          <w:rPr>
            <w:rFonts w:asciiTheme="minorHAnsi" w:hAnsiTheme="minorHAnsi"/>
            <w:sz w:val="17"/>
            <w:szCs w:val="17"/>
          </w:rPr>
          <w:fldChar w:fldCharType="separate"/>
        </w:r>
        <w:r w:rsidR="00321BEF" w:rsidRPr="005A3616">
          <w:rPr>
            <w:rStyle w:val="Hypertextovodkaz"/>
            <w:rFonts w:asciiTheme="minorHAnsi" w:hAnsiTheme="minorHAnsi"/>
            <w:sz w:val="17"/>
            <w:szCs w:val="17"/>
          </w:rPr>
          <w:t>https://fai.utb.cz/en/faculty/official-board/internal-regulations/</w:t>
        </w:r>
        <w:r w:rsidR="00321BEF">
          <w:rPr>
            <w:rFonts w:asciiTheme="minorHAnsi" w:hAnsiTheme="minorHAnsi"/>
            <w:sz w:val="17"/>
            <w:szCs w:val="17"/>
          </w:rPr>
          <w:fldChar w:fldCharType="end"/>
        </w:r>
        <w:r w:rsidR="00321BEF">
          <w:rPr>
            <w:rFonts w:asciiTheme="minorHAnsi" w:hAnsiTheme="minorHAnsi"/>
            <w:sz w:val="17"/>
            <w:szCs w:val="17"/>
          </w:rPr>
          <w:t xml:space="preserve"> </w:t>
        </w:r>
      </w:ins>
      <w:del w:id="1334" w:author="Jiří Vojtěšek" w:date="2018-11-26T10:24:00Z">
        <w:r w:rsidR="00AE4E7B" w:rsidDel="00321BEF">
          <w:fldChar w:fldCharType="begin"/>
        </w:r>
        <w:r w:rsidR="00AE4E7B" w:rsidDel="00321BEF">
          <w:delInstrText xml:space="preserve"> HYPERLINK "https://fai.utb.cz/o-fakulte/uredni-deska/vnitrni-normy-fai/smernice-dekana/" </w:delInstrText>
        </w:r>
        <w:r w:rsidR="00AE4E7B" w:rsidDel="00321BEF">
          <w:fldChar w:fldCharType="separate"/>
        </w:r>
        <w:r w:rsidRPr="00DD7163" w:rsidDel="00321BEF">
          <w:rPr>
            <w:rStyle w:val="Hypertextovodkaz"/>
            <w:rFonts w:asciiTheme="minorHAnsi" w:hAnsiTheme="minorHAnsi"/>
            <w:sz w:val="17"/>
            <w:szCs w:val="17"/>
          </w:rPr>
          <w:delText>https://fai.utb.cz/o-fakulte/uredni-deska/vnitrni-normy-fai/smernice-dekana/</w:delText>
        </w:r>
        <w:r w:rsidR="00AE4E7B" w:rsidDel="00321BEF">
          <w:rPr>
            <w:rStyle w:val="Hypertextovodkaz"/>
            <w:rFonts w:asciiTheme="minorHAnsi" w:hAnsiTheme="minorHAnsi"/>
            <w:sz w:val="17"/>
            <w:szCs w:val="17"/>
          </w:rPr>
          <w:fldChar w:fldCharType="end"/>
        </w:r>
        <w:r w:rsidDel="00321BEF">
          <w:rPr>
            <w:rFonts w:asciiTheme="minorHAnsi" w:hAnsiTheme="minorHAnsi"/>
            <w:sz w:val="17"/>
            <w:szCs w:val="17"/>
          </w:rPr>
          <w:delText xml:space="preserve"> </w:delText>
        </w:r>
      </w:del>
    </w:p>
  </w:footnote>
  <w:footnote w:id="40">
    <w:p w14:paraId="0548D790" w14:textId="77777777" w:rsidR="009472DB" w:rsidRPr="00321BEF" w:rsidRDefault="009472DB" w:rsidP="00F05A05">
      <w:pPr>
        <w:pStyle w:val="Textpoznpodarou"/>
        <w:rPr>
          <w:sz w:val="17"/>
          <w:szCs w:val="17"/>
          <w:rPrChange w:id="1338" w:author="Jiří Vojtěšek" w:date="2018-11-26T10:24:00Z">
            <w:rPr/>
          </w:rPrChange>
        </w:rPr>
      </w:pPr>
      <w:r w:rsidRPr="00321BEF">
        <w:rPr>
          <w:rStyle w:val="Znakapoznpodarou"/>
          <w:sz w:val="17"/>
          <w:szCs w:val="17"/>
          <w:rPrChange w:id="1339" w:author="Jiří Vojtěšek" w:date="2018-11-26T10:24:00Z">
            <w:rPr>
              <w:rStyle w:val="Znakapoznpodarou"/>
            </w:rPr>
          </w:rPrChange>
        </w:rPr>
        <w:footnoteRef/>
      </w:r>
      <w:r w:rsidRPr="00321BEF">
        <w:rPr>
          <w:sz w:val="17"/>
          <w:szCs w:val="17"/>
          <w:rPrChange w:id="1340" w:author="Jiří Vojtěšek" w:date="2018-11-26T10:24:00Z">
            <w:rPr/>
          </w:rPrChange>
        </w:rPr>
        <w:t xml:space="preserve"> </w:t>
      </w:r>
      <w:r w:rsidRPr="00321BEF">
        <w:rPr>
          <w:rFonts w:asciiTheme="minorHAnsi" w:hAnsiTheme="minorHAnsi" w:cstheme="minorHAnsi"/>
          <w:sz w:val="17"/>
          <w:szCs w:val="17"/>
          <w:rPrChange w:id="1341" w:author="Jiří Vojtěšek" w:date="2018-11-26T10:24:00Z">
            <w:rPr>
              <w:rFonts w:asciiTheme="minorHAnsi" w:hAnsiTheme="minorHAnsi" w:cstheme="minorHAnsi"/>
            </w:rPr>
          </w:rPrChange>
        </w:rPr>
        <w:t xml:space="preserve">Dostupné z: </w:t>
      </w:r>
      <w:r w:rsidR="00AE4E7B" w:rsidRPr="00321BEF">
        <w:rPr>
          <w:sz w:val="17"/>
          <w:szCs w:val="17"/>
          <w:rPrChange w:id="1342" w:author="Jiří Vojtěšek" w:date="2018-11-26T10:24:00Z">
            <w:rPr/>
          </w:rPrChange>
        </w:rPr>
        <w:fldChar w:fldCharType="begin"/>
      </w:r>
      <w:r w:rsidR="00AE4E7B" w:rsidRPr="00321BEF">
        <w:rPr>
          <w:sz w:val="17"/>
          <w:szCs w:val="17"/>
          <w:rPrChange w:id="1343" w:author="Jiří Vojtěšek" w:date="2018-11-26T10:24:00Z">
            <w:rPr/>
          </w:rPrChange>
        </w:rPr>
        <w:instrText xml:space="preserve"> HYPERLINK "https://fai.utb.cz/o-fakulte/uredni-deska/vyrocni-zpravy-fai/" </w:instrText>
      </w:r>
      <w:r w:rsidR="00AE4E7B" w:rsidRPr="00321BEF">
        <w:rPr>
          <w:sz w:val="17"/>
          <w:szCs w:val="17"/>
          <w:rPrChange w:id="1344" w:author="Jiří Vojtěšek" w:date="2018-11-26T10:24:00Z">
            <w:rPr>
              <w:rStyle w:val="Hypertextovodkaz"/>
              <w:rFonts w:asciiTheme="minorHAnsi" w:hAnsiTheme="minorHAnsi" w:cstheme="minorHAnsi"/>
            </w:rPr>
          </w:rPrChange>
        </w:rPr>
        <w:fldChar w:fldCharType="separate"/>
      </w:r>
      <w:r w:rsidRPr="00321BEF">
        <w:rPr>
          <w:rStyle w:val="Hypertextovodkaz"/>
          <w:rFonts w:asciiTheme="minorHAnsi" w:hAnsiTheme="minorHAnsi" w:cstheme="minorHAnsi"/>
          <w:sz w:val="17"/>
          <w:szCs w:val="17"/>
          <w:rPrChange w:id="1345" w:author="Jiří Vojtěšek" w:date="2018-11-26T10:24:00Z">
            <w:rPr>
              <w:rStyle w:val="Hypertextovodkaz"/>
              <w:rFonts w:asciiTheme="minorHAnsi" w:hAnsiTheme="minorHAnsi" w:cstheme="minorHAnsi"/>
            </w:rPr>
          </w:rPrChange>
        </w:rPr>
        <w:t>https://fai.utb.cz/o-fakulte/uredni-deska/vyrocni-zpravy-fai/</w:t>
      </w:r>
      <w:r w:rsidR="00AE4E7B" w:rsidRPr="00321BEF">
        <w:rPr>
          <w:rStyle w:val="Hypertextovodkaz"/>
          <w:rFonts w:asciiTheme="minorHAnsi" w:hAnsiTheme="minorHAnsi" w:cstheme="minorHAnsi"/>
          <w:sz w:val="17"/>
          <w:szCs w:val="17"/>
          <w:rPrChange w:id="1346" w:author="Jiří Vojtěšek" w:date="2018-11-26T10:24:00Z">
            <w:rPr>
              <w:rStyle w:val="Hypertextovodkaz"/>
              <w:rFonts w:asciiTheme="minorHAnsi" w:hAnsiTheme="minorHAnsi" w:cstheme="minorHAnsi"/>
            </w:rPr>
          </w:rPrChange>
        </w:rPr>
        <w:fldChar w:fldCharType="end"/>
      </w:r>
    </w:p>
  </w:footnote>
  <w:footnote w:id="41">
    <w:p w14:paraId="61307F96" w14:textId="77777777" w:rsidR="009472DB" w:rsidRPr="00F44DFE" w:rsidRDefault="009472DB" w:rsidP="005042EE">
      <w:pPr>
        <w:pStyle w:val="Textpoznpodarou"/>
        <w:rPr>
          <w:rFonts w:asciiTheme="minorHAnsi" w:hAnsiTheme="minorHAnsi"/>
          <w:sz w:val="17"/>
          <w:szCs w:val="17"/>
          <w:rPrChange w:id="1352" w:author="Jiří Vojtěšek" w:date="2018-11-26T10:13:00Z">
            <w:rPr>
              <w:rFonts w:asciiTheme="minorHAnsi" w:hAnsiTheme="minorHAnsi"/>
            </w:rPr>
          </w:rPrChange>
        </w:rPr>
      </w:pPr>
      <w:r w:rsidRPr="00F44DFE">
        <w:rPr>
          <w:rStyle w:val="Znakapoznpodarou"/>
          <w:rFonts w:asciiTheme="minorHAnsi" w:hAnsiTheme="minorHAnsi"/>
          <w:sz w:val="17"/>
          <w:szCs w:val="17"/>
          <w:rPrChange w:id="1353" w:author="Jiří Vojtěšek" w:date="2018-11-26T10:13:00Z">
            <w:rPr>
              <w:rStyle w:val="Znakapoznpodarou"/>
              <w:rFonts w:asciiTheme="minorHAnsi" w:hAnsiTheme="minorHAnsi"/>
            </w:rPr>
          </w:rPrChange>
        </w:rPr>
        <w:footnoteRef/>
      </w:r>
      <w:r w:rsidRPr="00F44DFE">
        <w:rPr>
          <w:rFonts w:asciiTheme="minorHAnsi" w:hAnsiTheme="minorHAnsi"/>
          <w:sz w:val="17"/>
          <w:szCs w:val="17"/>
          <w:rPrChange w:id="1354" w:author="Jiří Vojtěšek" w:date="2018-11-26T10:13:00Z">
            <w:rPr>
              <w:rFonts w:asciiTheme="minorHAnsi" w:hAnsiTheme="minorHAnsi"/>
            </w:rPr>
          </w:rPrChange>
        </w:rPr>
        <w:t xml:space="preserve"> Dostupné z: </w:t>
      </w:r>
      <w:r w:rsidR="00AE4E7B" w:rsidRPr="00F44DFE">
        <w:rPr>
          <w:sz w:val="17"/>
          <w:szCs w:val="17"/>
          <w:rPrChange w:id="1355" w:author="Jiří Vojtěšek" w:date="2018-11-26T10:13:00Z">
            <w:rPr/>
          </w:rPrChange>
        </w:rPr>
        <w:fldChar w:fldCharType="begin"/>
      </w:r>
      <w:r w:rsidR="00AE4E7B" w:rsidRPr="00F44DFE">
        <w:rPr>
          <w:sz w:val="17"/>
          <w:szCs w:val="17"/>
          <w:rPrChange w:id="1356" w:author="Jiří Vojtěšek" w:date="2018-11-26T10:13:00Z">
            <w:rPr/>
          </w:rPrChange>
        </w:rPr>
        <w:instrText xml:space="preserve"> HYPERLINK "http://www.msmt.cz/vyzkum-a-vyvoj-2/zakon-c-111-1998-sb-o-vysokych-skolach" </w:instrText>
      </w:r>
      <w:r w:rsidR="00AE4E7B" w:rsidRPr="00F44DFE">
        <w:rPr>
          <w:sz w:val="17"/>
          <w:szCs w:val="17"/>
          <w:rPrChange w:id="1357" w:author="Jiří Vojtěšek" w:date="2018-11-26T10:13:00Z">
            <w:rPr>
              <w:rStyle w:val="Hypertextovodkaz"/>
              <w:rFonts w:asciiTheme="minorHAnsi" w:hAnsiTheme="minorHAnsi"/>
            </w:rPr>
          </w:rPrChange>
        </w:rPr>
        <w:fldChar w:fldCharType="separate"/>
      </w:r>
      <w:r w:rsidRPr="00F44DFE">
        <w:rPr>
          <w:rStyle w:val="Hypertextovodkaz"/>
          <w:rFonts w:asciiTheme="minorHAnsi" w:hAnsiTheme="minorHAnsi"/>
          <w:sz w:val="17"/>
          <w:szCs w:val="17"/>
          <w:rPrChange w:id="1358" w:author="Jiří Vojtěšek" w:date="2018-11-26T10:13:00Z">
            <w:rPr>
              <w:rStyle w:val="Hypertextovodkaz"/>
              <w:rFonts w:asciiTheme="minorHAnsi" w:hAnsiTheme="minorHAnsi"/>
            </w:rPr>
          </w:rPrChange>
        </w:rPr>
        <w:t>http://www.msmt.cz/vyzkum-a-vyvoj-2/zakon-c-111-1998-sb-o-vysokych-skolach</w:t>
      </w:r>
      <w:r w:rsidR="00AE4E7B" w:rsidRPr="00F44DFE">
        <w:rPr>
          <w:rStyle w:val="Hypertextovodkaz"/>
          <w:rFonts w:asciiTheme="minorHAnsi" w:hAnsiTheme="minorHAnsi"/>
          <w:sz w:val="17"/>
          <w:szCs w:val="17"/>
          <w:rPrChange w:id="1359" w:author="Jiří Vojtěšek" w:date="2018-11-26T10:13:00Z">
            <w:rPr>
              <w:rStyle w:val="Hypertextovodkaz"/>
              <w:rFonts w:asciiTheme="minorHAnsi" w:hAnsiTheme="minorHAnsi"/>
            </w:rPr>
          </w:rPrChange>
        </w:rPr>
        <w:fldChar w:fldCharType="end"/>
      </w:r>
      <w:r w:rsidRPr="00F44DFE">
        <w:rPr>
          <w:rFonts w:asciiTheme="minorHAnsi" w:hAnsiTheme="minorHAnsi"/>
          <w:sz w:val="17"/>
          <w:szCs w:val="17"/>
          <w:rPrChange w:id="1360" w:author="Jiří Vojtěšek" w:date="2018-11-26T10:13:00Z">
            <w:rPr>
              <w:rFonts w:asciiTheme="minorHAnsi" w:hAnsiTheme="minorHAnsi"/>
            </w:rPr>
          </w:rPrChange>
        </w:rPr>
        <w:t xml:space="preserve"> </w:t>
      </w:r>
    </w:p>
  </w:footnote>
  <w:footnote w:id="42">
    <w:p w14:paraId="1C9B98FA" w14:textId="75D216F2" w:rsidR="009472DB" w:rsidRPr="00F44DFE" w:rsidRDefault="009472DB" w:rsidP="005042EE">
      <w:pPr>
        <w:pStyle w:val="Textpoznpodarou"/>
        <w:rPr>
          <w:rFonts w:asciiTheme="minorHAnsi" w:hAnsiTheme="minorHAnsi" w:cstheme="minorHAnsi"/>
          <w:sz w:val="17"/>
          <w:szCs w:val="17"/>
          <w:rPrChange w:id="1361" w:author="Jiří Vojtěšek" w:date="2018-11-26T10:13:00Z">
            <w:rPr>
              <w:rFonts w:asciiTheme="minorHAnsi" w:hAnsiTheme="minorHAnsi" w:cstheme="minorHAnsi"/>
            </w:rPr>
          </w:rPrChange>
        </w:rPr>
      </w:pPr>
      <w:r w:rsidRPr="00F44DFE">
        <w:rPr>
          <w:rStyle w:val="Znakapoznpodarou"/>
          <w:rFonts w:asciiTheme="minorHAnsi" w:hAnsiTheme="minorHAnsi" w:cstheme="minorHAnsi"/>
          <w:sz w:val="17"/>
          <w:szCs w:val="17"/>
          <w:rPrChange w:id="1362" w:author="Jiří Vojtěšek" w:date="2018-11-26T10:13:00Z">
            <w:rPr>
              <w:rStyle w:val="Znakapoznpodarou"/>
              <w:rFonts w:asciiTheme="minorHAnsi" w:hAnsiTheme="minorHAnsi" w:cstheme="minorHAnsi"/>
            </w:rPr>
          </w:rPrChange>
        </w:rPr>
        <w:footnoteRef/>
      </w:r>
      <w:r w:rsidRPr="00F44DFE">
        <w:rPr>
          <w:rFonts w:asciiTheme="minorHAnsi" w:hAnsiTheme="minorHAnsi" w:cstheme="minorHAnsi"/>
          <w:sz w:val="17"/>
          <w:szCs w:val="17"/>
          <w:rPrChange w:id="1363" w:author="Jiří Vojtěšek" w:date="2018-11-26T10:13:00Z">
            <w:rPr>
              <w:rFonts w:asciiTheme="minorHAnsi" w:hAnsiTheme="minorHAnsi" w:cstheme="minorHAnsi"/>
            </w:rPr>
          </w:rPrChange>
        </w:rPr>
        <w:t xml:space="preserve"> Dostupné z: </w:t>
      </w:r>
      <w:r w:rsidR="00AE4E7B" w:rsidRPr="00F44DFE">
        <w:rPr>
          <w:sz w:val="17"/>
          <w:szCs w:val="17"/>
          <w:rPrChange w:id="1364" w:author="Jiří Vojtěšek" w:date="2018-11-26T10:13:00Z">
            <w:rPr/>
          </w:rPrChange>
        </w:rPr>
        <w:fldChar w:fldCharType="begin"/>
      </w:r>
      <w:r w:rsidR="00AE4E7B" w:rsidRPr="00F44DFE">
        <w:rPr>
          <w:sz w:val="17"/>
          <w:szCs w:val="17"/>
          <w:rPrChange w:id="1365" w:author="Jiří Vojtěšek" w:date="2018-11-26T10:13:00Z">
            <w:rPr/>
          </w:rPrChange>
        </w:rPr>
        <w:instrText xml:space="preserve"> HYPERLINK "https://www.utb.cz/univerzita/uredni-deska/vnitrni-normy-a-predpisy/vnitrni-predpisy/" </w:instrText>
      </w:r>
      <w:r w:rsidR="00AE4E7B" w:rsidRPr="00F44DFE">
        <w:rPr>
          <w:sz w:val="17"/>
          <w:szCs w:val="17"/>
          <w:rPrChange w:id="1366" w:author="Jiří Vojtěšek" w:date="2018-11-26T10:13:00Z">
            <w:rPr>
              <w:rStyle w:val="Hypertextovodkaz"/>
              <w:rFonts w:asciiTheme="minorHAnsi" w:hAnsiTheme="minorHAnsi" w:cstheme="minorHAnsi"/>
            </w:rPr>
          </w:rPrChange>
        </w:rPr>
        <w:fldChar w:fldCharType="separate"/>
      </w:r>
      <w:del w:id="1367" w:author="Jiří Vojtěšek" w:date="2018-11-26T10:14:00Z">
        <w:r w:rsidRPr="00F44DFE" w:rsidDel="00F44DFE">
          <w:rPr>
            <w:rStyle w:val="Hypertextovodkaz"/>
            <w:rFonts w:asciiTheme="minorHAnsi" w:hAnsiTheme="minorHAnsi" w:cstheme="minorHAnsi"/>
            <w:sz w:val="17"/>
            <w:szCs w:val="17"/>
            <w:rPrChange w:id="1368" w:author="Jiří Vojtěšek" w:date="2018-11-26T10:13:00Z">
              <w:rPr>
                <w:rStyle w:val="Hypertextovodkaz"/>
                <w:rFonts w:asciiTheme="minorHAnsi" w:hAnsiTheme="minorHAnsi" w:cstheme="minorHAnsi"/>
              </w:rPr>
            </w:rPrChange>
          </w:rPr>
          <w:delText>https://www.utb.cz/univerzita/uredni-deska/vnitrni-normy-a-predpisy/vnitrni-predpisy/</w:delText>
        </w:r>
      </w:del>
      <w:ins w:id="1369" w:author="Jiří Vojtěšek" w:date="2018-11-26T10:14:00Z">
        <w:r w:rsidR="00F44DFE">
          <w:rPr>
            <w:rStyle w:val="Hypertextovodkaz"/>
            <w:rFonts w:asciiTheme="minorHAnsi" w:hAnsiTheme="minorHAnsi" w:cstheme="minorHAnsi"/>
            <w:sz w:val="17"/>
            <w:szCs w:val="17"/>
          </w:rPr>
          <w:t>https://www.utb.cz/en/university/official-board/internal-rules-and-regulations/rules-and-regulations/</w:t>
        </w:r>
      </w:ins>
      <w:r w:rsidR="00AE4E7B" w:rsidRPr="00F44DFE">
        <w:rPr>
          <w:rStyle w:val="Hypertextovodkaz"/>
          <w:rFonts w:asciiTheme="minorHAnsi" w:hAnsiTheme="minorHAnsi" w:cstheme="minorHAnsi"/>
          <w:sz w:val="17"/>
          <w:szCs w:val="17"/>
          <w:rPrChange w:id="1370" w:author="Jiří Vojtěšek" w:date="2018-11-26T10:13:00Z">
            <w:rPr>
              <w:rStyle w:val="Hypertextovodkaz"/>
              <w:rFonts w:asciiTheme="minorHAnsi" w:hAnsiTheme="minorHAnsi" w:cstheme="minorHAnsi"/>
            </w:rPr>
          </w:rPrChange>
        </w:rPr>
        <w:fldChar w:fldCharType="end"/>
      </w:r>
      <w:r w:rsidRPr="00F44DFE">
        <w:rPr>
          <w:rFonts w:asciiTheme="minorHAnsi" w:hAnsiTheme="minorHAnsi" w:cstheme="minorHAnsi"/>
          <w:sz w:val="17"/>
          <w:szCs w:val="17"/>
          <w:rPrChange w:id="1371" w:author="Jiří Vojtěšek" w:date="2018-11-26T10:13:00Z">
            <w:rPr>
              <w:rFonts w:asciiTheme="minorHAnsi" w:hAnsiTheme="minorHAnsi" w:cstheme="minorHAnsi"/>
            </w:rPr>
          </w:rPrChange>
        </w:rPr>
        <w:t xml:space="preserve"> </w:t>
      </w:r>
    </w:p>
  </w:footnote>
  <w:footnote w:id="43">
    <w:p w14:paraId="18486F7C" w14:textId="77777777" w:rsidR="009472DB" w:rsidRPr="000F4911" w:rsidRDefault="009472DB" w:rsidP="005042EE">
      <w:pPr>
        <w:pStyle w:val="Textpoznpodarou"/>
      </w:pPr>
      <w:r w:rsidRPr="006B7800">
        <w:rPr>
          <w:rStyle w:val="Znakapoznpodarou"/>
          <w:rFonts w:asciiTheme="minorHAnsi" w:hAnsiTheme="minorHAnsi"/>
        </w:rPr>
        <w:footnoteRef/>
      </w:r>
      <w:r w:rsidRPr="006B7800">
        <w:rPr>
          <w:rFonts w:asciiTheme="minorHAnsi" w:hAnsiTheme="minorHAnsi"/>
        </w:rPr>
        <w:t xml:space="preserve"> </w:t>
      </w:r>
      <w:r w:rsidRPr="006B7800">
        <w:rPr>
          <w:rFonts w:asciiTheme="minorHAnsi" w:hAnsiTheme="minorHAnsi" w:cstheme="minorHAnsi"/>
        </w:rPr>
        <w:t>Citace z vnitřního předpisu „</w:t>
      </w:r>
      <w:r w:rsidRPr="006B7800">
        <w:rPr>
          <w:rFonts w:asciiTheme="minorHAnsi" w:hAnsiTheme="minorHAnsi" w:cstheme="minorHAnsi"/>
          <w:color w:val="auto"/>
        </w:rPr>
        <w:t>Řád pro tvorbu, schvalování, uskutečňování a změny studijních programů UTB ve Zlíně“</w:t>
      </w:r>
    </w:p>
  </w:footnote>
  <w:footnote w:id="44">
    <w:p w14:paraId="56826B2E" w14:textId="21DABA15" w:rsidR="009472DB" w:rsidRPr="00F44DFE" w:rsidRDefault="009472DB" w:rsidP="00F05A05">
      <w:pPr>
        <w:pStyle w:val="Textpoznpodarou"/>
        <w:rPr>
          <w:sz w:val="17"/>
          <w:szCs w:val="17"/>
          <w:rPrChange w:id="1410" w:author="Jiří Vojtěšek" w:date="2018-11-26T10:14:00Z">
            <w:rPr/>
          </w:rPrChange>
        </w:rPr>
      </w:pPr>
      <w:r w:rsidRPr="00F44DFE">
        <w:rPr>
          <w:rStyle w:val="Znakapoznpodarou"/>
          <w:sz w:val="17"/>
          <w:szCs w:val="17"/>
          <w:rPrChange w:id="1411" w:author="Jiří Vojtěšek" w:date="2018-11-26T10:14:00Z">
            <w:rPr>
              <w:rStyle w:val="Znakapoznpodarou"/>
            </w:rPr>
          </w:rPrChange>
        </w:rPr>
        <w:footnoteRef/>
      </w:r>
      <w:r w:rsidRPr="00F44DFE">
        <w:rPr>
          <w:sz w:val="17"/>
          <w:szCs w:val="17"/>
          <w:rPrChange w:id="1412" w:author="Jiří Vojtěšek" w:date="2018-11-26T10:14:00Z">
            <w:rPr/>
          </w:rPrChange>
        </w:rPr>
        <w:t xml:space="preserve"> </w:t>
      </w:r>
      <w:r w:rsidRPr="00F44DFE">
        <w:rPr>
          <w:rFonts w:asciiTheme="minorHAnsi" w:hAnsiTheme="minorHAnsi" w:cstheme="minorHAnsi"/>
          <w:sz w:val="17"/>
          <w:szCs w:val="17"/>
          <w:rPrChange w:id="1413" w:author="Jiří Vojtěšek" w:date="2018-11-26T10:14:00Z">
            <w:rPr>
              <w:rFonts w:asciiTheme="minorHAnsi" w:hAnsiTheme="minorHAnsi" w:cstheme="minorHAnsi"/>
            </w:rPr>
          </w:rPrChange>
        </w:rPr>
        <w:t xml:space="preserve">Dostupné z: </w:t>
      </w:r>
      <w:r w:rsidR="00AE4E7B" w:rsidRPr="00F44DFE">
        <w:rPr>
          <w:sz w:val="17"/>
          <w:szCs w:val="17"/>
          <w:rPrChange w:id="1414" w:author="Jiří Vojtěšek" w:date="2018-11-26T10:14:00Z">
            <w:rPr/>
          </w:rPrChange>
        </w:rPr>
        <w:fldChar w:fldCharType="begin"/>
      </w:r>
      <w:r w:rsidR="00AE4E7B" w:rsidRPr="00F44DFE">
        <w:rPr>
          <w:sz w:val="17"/>
          <w:szCs w:val="17"/>
          <w:rPrChange w:id="1415" w:author="Jiří Vojtěšek" w:date="2018-11-26T10:14:00Z">
            <w:rPr/>
          </w:rPrChange>
        </w:rPr>
        <w:instrText xml:space="preserve"> HYPERLINK "https://www.utb.cz/univerzita/uredni-deska/vnitrni-normy-a-predpisy/vnitrni-predpisy/" </w:instrText>
      </w:r>
      <w:r w:rsidR="00AE4E7B" w:rsidRPr="00F44DFE">
        <w:rPr>
          <w:sz w:val="17"/>
          <w:szCs w:val="17"/>
          <w:rPrChange w:id="1416" w:author="Jiří Vojtěšek" w:date="2018-11-26T10:14:00Z">
            <w:rPr>
              <w:rStyle w:val="Hypertextovodkaz"/>
              <w:rFonts w:asciiTheme="minorHAnsi" w:hAnsiTheme="minorHAnsi" w:cstheme="minorHAnsi"/>
            </w:rPr>
          </w:rPrChange>
        </w:rPr>
        <w:fldChar w:fldCharType="separate"/>
      </w:r>
      <w:del w:id="1417" w:author="Jiří Vojtěšek" w:date="2018-11-26T10:14:00Z">
        <w:r w:rsidRPr="00F44DFE" w:rsidDel="00F44DFE">
          <w:rPr>
            <w:rStyle w:val="Hypertextovodkaz"/>
            <w:rFonts w:asciiTheme="minorHAnsi" w:hAnsiTheme="minorHAnsi" w:cstheme="minorHAnsi"/>
            <w:sz w:val="17"/>
            <w:szCs w:val="17"/>
            <w:rPrChange w:id="1418" w:author="Jiří Vojtěšek" w:date="2018-11-26T10:14:00Z">
              <w:rPr>
                <w:rStyle w:val="Hypertextovodkaz"/>
                <w:rFonts w:asciiTheme="minorHAnsi" w:hAnsiTheme="minorHAnsi" w:cstheme="minorHAnsi"/>
              </w:rPr>
            </w:rPrChange>
          </w:rPr>
          <w:delText>https://www.utb.cz/univerzita/uredni-deska/vnitrni-normy-a-predpisy/vnitrni-predpisy/</w:delText>
        </w:r>
      </w:del>
      <w:ins w:id="1419" w:author="Jiří Vojtěšek" w:date="2018-11-26T10:14:00Z">
        <w:r w:rsidR="00F44DFE">
          <w:rPr>
            <w:rStyle w:val="Hypertextovodkaz"/>
            <w:rFonts w:asciiTheme="minorHAnsi" w:hAnsiTheme="minorHAnsi" w:cstheme="minorHAnsi"/>
            <w:sz w:val="17"/>
            <w:szCs w:val="17"/>
          </w:rPr>
          <w:t>https://www.utb.cz/en/university/official-board/internal-rules-and-regulations/rules-and-regulations/</w:t>
        </w:r>
      </w:ins>
      <w:r w:rsidR="00AE4E7B" w:rsidRPr="00F44DFE">
        <w:rPr>
          <w:rStyle w:val="Hypertextovodkaz"/>
          <w:rFonts w:asciiTheme="minorHAnsi" w:hAnsiTheme="minorHAnsi" w:cstheme="minorHAnsi"/>
          <w:sz w:val="17"/>
          <w:szCs w:val="17"/>
          <w:rPrChange w:id="1420" w:author="Jiří Vojtěšek" w:date="2018-11-26T10:14:00Z">
            <w:rPr>
              <w:rStyle w:val="Hypertextovodkaz"/>
              <w:rFonts w:asciiTheme="minorHAnsi" w:hAnsiTheme="minorHAnsi" w:cstheme="minorHAnsi"/>
            </w:rPr>
          </w:rPrChange>
        </w:rPr>
        <w:fldChar w:fldCharType="end"/>
      </w:r>
      <w:r w:rsidRPr="00F44DFE">
        <w:rPr>
          <w:sz w:val="17"/>
          <w:szCs w:val="17"/>
          <w:rPrChange w:id="1421" w:author="Jiří Vojtěšek" w:date="2018-11-26T10:14:00Z">
            <w:rPr/>
          </w:rPrChange>
        </w:rPr>
        <w:t xml:space="preserve"> </w:t>
      </w:r>
    </w:p>
  </w:footnote>
  <w:footnote w:id="45">
    <w:p w14:paraId="6456A291" w14:textId="77777777" w:rsidR="009472DB" w:rsidRPr="0073060A" w:rsidRDefault="009472DB"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6"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85888" w14:textId="77777777" w:rsidR="00835EB8" w:rsidRDefault="00835EB8">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9472DB" w:rsidRDefault="009472DB" w:rsidP="00323CFF">
    <w:pPr>
      <w:pStyle w:val="Zhlav"/>
      <w:jc w:val="center"/>
    </w:pPr>
    <w:r>
      <w:t>Univerzita Tomáše Bati ve Zlíně, Fakulta aplikované informatiky</w:t>
    </w:r>
  </w:p>
  <w:p w14:paraId="2625006B" w14:textId="713C12D4" w:rsidR="009472DB" w:rsidRDefault="009472DB" w:rsidP="00323CFF">
    <w:pPr>
      <w:pStyle w:val="Zhlav"/>
      <w:jc w:val="center"/>
    </w:pPr>
    <w:r>
      <w:t xml:space="preserve">SP: </w:t>
    </w:r>
    <w:del w:id="1463" w:author="Jiří Vojtěšek" w:date="2018-11-26T18:57:00Z">
      <w:r w:rsidDel="00FE3147">
        <w:delText>Informační technologie</w:delText>
      </w:r>
    </w:del>
    <w:ins w:id="1464" w:author="Jiří Vojtěšek" w:date="2018-11-26T18:57:00Z">
      <w:r w:rsidR="00FE3147">
        <w:t>Information technologies</w:t>
      </w:r>
    </w:ins>
    <w:bookmarkStart w:id="1465" w:name="_GoBack"/>
    <w:bookmarkEnd w:id="1465"/>
  </w:p>
  <w:p w14:paraId="3A1B09B7" w14:textId="77777777" w:rsidR="009472DB" w:rsidRDefault="009472DB" w:rsidP="00323CFF">
    <w:pPr>
      <w:pStyle w:val="Zhlav"/>
      <w:jc w:val="center"/>
    </w:pPr>
  </w:p>
  <w:p w14:paraId="3A509416" w14:textId="77777777" w:rsidR="009472DB" w:rsidRDefault="009472DB" w:rsidP="00323CFF">
    <w:pPr>
      <w:pStyle w:val="Zhlav"/>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9472DB" w:rsidRDefault="009472DB" w:rsidP="00323CFF">
    <w:pPr>
      <w:pStyle w:val="Zhlav"/>
      <w:jc w:val="center"/>
    </w:pPr>
    <w:r>
      <w:t>Univerzita Tomáše Bati ve Zlíně, Fakulta aplikované informatiky</w:t>
    </w:r>
  </w:p>
  <w:p w14:paraId="48F91566" w14:textId="51DDF230" w:rsidR="009472DB" w:rsidRDefault="009472DB" w:rsidP="00323CFF">
    <w:pPr>
      <w:pStyle w:val="Zhlav"/>
      <w:jc w:val="center"/>
    </w:pPr>
    <w:r>
      <w:t xml:space="preserve">SP: </w:t>
    </w:r>
    <w:del w:id="1466" w:author="Jiří Vojtěšek" w:date="2018-11-26T10:50:00Z">
      <w:r w:rsidDel="00835EB8">
        <w:delText>Informační technologie</w:delText>
      </w:r>
    </w:del>
    <w:ins w:id="1467" w:author="Jiří Vojtěšek" w:date="2018-11-26T10:50:00Z">
      <w:r w:rsidR="00835EB8">
        <w:t>Information Technologies</w:t>
      </w:r>
    </w:ins>
  </w:p>
  <w:p w14:paraId="6EE678D0" w14:textId="77777777" w:rsidR="009472DB" w:rsidRDefault="009472DB">
    <w:pPr>
      <w:pStyle w:val="Zhlav"/>
    </w:pPr>
  </w:p>
  <w:p w14:paraId="16B6D102" w14:textId="77777777" w:rsidR="009472DB" w:rsidRDefault="009472DB">
    <w:pPr>
      <w:pStyle w:val="Zhlav"/>
    </w:pPr>
  </w:p>
  <w:p w14:paraId="7E7D033A" w14:textId="77777777" w:rsidR="009472DB" w:rsidRDefault="009472D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0BAA1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37B0CED"/>
    <w:multiLevelType w:val="hybridMultilevel"/>
    <w:tmpl w:val="2306146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22205355"/>
    <w:multiLevelType w:val="hybridMultilevel"/>
    <w:tmpl w:val="799E4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F722AA"/>
    <w:multiLevelType w:val="hybridMultilevel"/>
    <w:tmpl w:val="17AA40F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393C7583"/>
    <w:multiLevelType w:val="hybridMultilevel"/>
    <w:tmpl w:val="05561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5006453"/>
    <w:multiLevelType w:val="hybridMultilevel"/>
    <w:tmpl w:val="03925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E374A3"/>
    <w:multiLevelType w:val="hybridMultilevel"/>
    <w:tmpl w:val="E6D03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B4554EB"/>
    <w:multiLevelType w:val="hybridMultilevel"/>
    <w:tmpl w:val="1A268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324C37"/>
    <w:multiLevelType w:val="hybridMultilevel"/>
    <w:tmpl w:val="4F3C0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84A6711"/>
    <w:multiLevelType w:val="hybridMultilevel"/>
    <w:tmpl w:val="8A74E98A"/>
    <w:lvl w:ilvl="0" w:tplc="0405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5DD91CC6"/>
    <w:multiLevelType w:val="hybridMultilevel"/>
    <w:tmpl w:val="396C3F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60530B26"/>
    <w:multiLevelType w:val="hybridMultilevel"/>
    <w:tmpl w:val="DEF01BDA"/>
    <w:lvl w:ilvl="0" w:tplc="04050003">
      <w:start w:val="1"/>
      <w:numFmt w:val="bullet"/>
      <w:lvlText w:val="o"/>
      <w:lvlJc w:val="left"/>
      <w:pPr>
        <w:ind w:left="862" w:hanging="360"/>
      </w:pPr>
      <w:rPr>
        <w:rFonts w:ascii="Courier New" w:hAnsi="Courier New" w:cs="Courier New"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6A5A5C9D"/>
    <w:multiLevelType w:val="hybridMultilevel"/>
    <w:tmpl w:val="E3AAA24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2" w15:restartNumberingAfterBreak="0">
    <w:nsid w:val="7971448F"/>
    <w:multiLevelType w:val="hybridMultilevel"/>
    <w:tmpl w:val="AA3AF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1"/>
  </w:num>
  <w:num w:numId="3">
    <w:abstractNumId w:val="12"/>
  </w:num>
  <w:num w:numId="4">
    <w:abstractNumId w:val="6"/>
  </w:num>
  <w:num w:numId="5">
    <w:abstractNumId w:val="20"/>
  </w:num>
  <w:num w:numId="6">
    <w:abstractNumId w:val="5"/>
  </w:num>
  <w:num w:numId="7">
    <w:abstractNumId w:val="10"/>
  </w:num>
  <w:num w:numId="8">
    <w:abstractNumId w:val="2"/>
  </w:num>
  <w:num w:numId="9">
    <w:abstractNumId w:val="9"/>
  </w:num>
  <w:num w:numId="10">
    <w:abstractNumId w:val="17"/>
  </w:num>
  <w:num w:numId="11">
    <w:abstractNumId w:val="3"/>
  </w:num>
  <w:num w:numId="12">
    <w:abstractNumId w:val="19"/>
  </w:num>
  <w:num w:numId="13">
    <w:abstractNumId w:val="13"/>
  </w:num>
  <w:num w:numId="14">
    <w:abstractNumId w:val="15"/>
  </w:num>
  <w:num w:numId="15">
    <w:abstractNumId w:val="14"/>
  </w:num>
  <w:num w:numId="16">
    <w:abstractNumId w:val="4"/>
  </w:num>
  <w:num w:numId="17">
    <w:abstractNumId w:val="11"/>
  </w:num>
  <w:num w:numId="18">
    <w:abstractNumId w:val="7"/>
  </w:num>
  <w:num w:numId="19">
    <w:abstractNumId w:val="22"/>
  </w:num>
  <w:num w:numId="20">
    <w:abstractNumId w:val="18"/>
  </w:num>
  <w:num w:numId="21">
    <w:abstractNumId w:val="0"/>
  </w:num>
  <w:num w:numId="22">
    <w:abstractNumId w:val="8"/>
  </w:num>
  <w:num w:numId="23">
    <w:abstractNumId w:val="16"/>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islav Chramcov">
    <w15:presenceInfo w15:providerId="AD" w15:userId="S-1-5-21-1082158245-156245864-1179450753-1000"/>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wFAHtUMlwtAAAA"/>
  </w:docVars>
  <w:rsids>
    <w:rsidRoot w:val="00F319E6"/>
    <w:rsid w:val="0000167D"/>
    <w:rsid w:val="00002C6E"/>
    <w:rsid w:val="000056D8"/>
    <w:rsid w:val="0001084D"/>
    <w:rsid w:val="0001577C"/>
    <w:rsid w:val="0003375C"/>
    <w:rsid w:val="00035992"/>
    <w:rsid w:val="00037C51"/>
    <w:rsid w:val="00041841"/>
    <w:rsid w:val="00043893"/>
    <w:rsid w:val="00047CF7"/>
    <w:rsid w:val="000500A6"/>
    <w:rsid w:val="00054623"/>
    <w:rsid w:val="00062667"/>
    <w:rsid w:val="0007448D"/>
    <w:rsid w:val="000745B7"/>
    <w:rsid w:val="00081CB1"/>
    <w:rsid w:val="000855AE"/>
    <w:rsid w:val="00096CB0"/>
    <w:rsid w:val="00096FA4"/>
    <w:rsid w:val="000A61CE"/>
    <w:rsid w:val="000B3D78"/>
    <w:rsid w:val="000B767B"/>
    <w:rsid w:val="000B7E36"/>
    <w:rsid w:val="000C3BE7"/>
    <w:rsid w:val="000C643D"/>
    <w:rsid w:val="000C649E"/>
    <w:rsid w:val="000C7750"/>
    <w:rsid w:val="000D5585"/>
    <w:rsid w:val="000E539D"/>
    <w:rsid w:val="000F483E"/>
    <w:rsid w:val="001114D9"/>
    <w:rsid w:val="001122C6"/>
    <w:rsid w:val="0011594A"/>
    <w:rsid w:val="00122F19"/>
    <w:rsid w:val="00132F6F"/>
    <w:rsid w:val="00141D60"/>
    <w:rsid w:val="001451D7"/>
    <w:rsid w:val="001500FC"/>
    <w:rsid w:val="001506D7"/>
    <w:rsid w:val="00155275"/>
    <w:rsid w:val="0016346C"/>
    <w:rsid w:val="00164E4A"/>
    <w:rsid w:val="00165041"/>
    <w:rsid w:val="00173CA8"/>
    <w:rsid w:val="00175912"/>
    <w:rsid w:val="00181A36"/>
    <w:rsid w:val="001922BD"/>
    <w:rsid w:val="0019620C"/>
    <w:rsid w:val="001A34E6"/>
    <w:rsid w:val="001B7576"/>
    <w:rsid w:val="001C0573"/>
    <w:rsid w:val="001C4753"/>
    <w:rsid w:val="001D00DD"/>
    <w:rsid w:val="001D0EB4"/>
    <w:rsid w:val="001D66D2"/>
    <w:rsid w:val="001E7A6B"/>
    <w:rsid w:val="001F1CD6"/>
    <w:rsid w:val="001F68FF"/>
    <w:rsid w:val="001F6954"/>
    <w:rsid w:val="00200AAF"/>
    <w:rsid w:val="00201155"/>
    <w:rsid w:val="00223FDF"/>
    <w:rsid w:val="002263A8"/>
    <w:rsid w:val="00233FF6"/>
    <w:rsid w:val="002514E0"/>
    <w:rsid w:val="00254F57"/>
    <w:rsid w:val="00255C00"/>
    <w:rsid w:val="00255CDA"/>
    <w:rsid w:val="00255DAE"/>
    <w:rsid w:val="002633BF"/>
    <w:rsid w:val="00263DD3"/>
    <w:rsid w:val="002648B9"/>
    <w:rsid w:val="002668B5"/>
    <w:rsid w:val="002829F4"/>
    <w:rsid w:val="00285463"/>
    <w:rsid w:val="0028638D"/>
    <w:rsid w:val="00290642"/>
    <w:rsid w:val="0029472C"/>
    <w:rsid w:val="00295B7B"/>
    <w:rsid w:val="002A08FA"/>
    <w:rsid w:val="002B7004"/>
    <w:rsid w:val="002D236A"/>
    <w:rsid w:val="002F1D94"/>
    <w:rsid w:val="002F407D"/>
    <w:rsid w:val="00300D9C"/>
    <w:rsid w:val="00317D1C"/>
    <w:rsid w:val="00320019"/>
    <w:rsid w:val="00320E00"/>
    <w:rsid w:val="00321BEF"/>
    <w:rsid w:val="00323CFF"/>
    <w:rsid w:val="0032589C"/>
    <w:rsid w:val="00327CF4"/>
    <w:rsid w:val="00331143"/>
    <w:rsid w:val="00333256"/>
    <w:rsid w:val="00334A13"/>
    <w:rsid w:val="00341363"/>
    <w:rsid w:val="00344DD5"/>
    <w:rsid w:val="0034503E"/>
    <w:rsid w:val="0034551E"/>
    <w:rsid w:val="003477B8"/>
    <w:rsid w:val="00355C5A"/>
    <w:rsid w:val="003607AA"/>
    <w:rsid w:val="003623B3"/>
    <w:rsid w:val="003666A4"/>
    <w:rsid w:val="00370D77"/>
    <w:rsid w:val="00372936"/>
    <w:rsid w:val="00373341"/>
    <w:rsid w:val="00385A19"/>
    <w:rsid w:val="00385BEC"/>
    <w:rsid w:val="0039379C"/>
    <w:rsid w:val="003937C8"/>
    <w:rsid w:val="003946FD"/>
    <w:rsid w:val="003A2AA7"/>
    <w:rsid w:val="003A3197"/>
    <w:rsid w:val="003A72D0"/>
    <w:rsid w:val="003B6392"/>
    <w:rsid w:val="003C6EA7"/>
    <w:rsid w:val="003D3986"/>
    <w:rsid w:val="003E575F"/>
    <w:rsid w:val="003E7794"/>
    <w:rsid w:val="003F21E3"/>
    <w:rsid w:val="00401C7E"/>
    <w:rsid w:val="00404117"/>
    <w:rsid w:val="00405989"/>
    <w:rsid w:val="0041224F"/>
    <w:rsid w:val="0041611E"/>
    <w:rsid w:val="004300DF"/>
    <w:rsid w:val="0043086B"/>
    <w:rsid w:val="00434076"/>
    <w:rsid w:val="00434B13"/>
    <w:rsid w:val="00436608"/>
    <w:rsid w:val="004400D6"/>
    <w:rsid w:val="00440922"/>
    <w:rsid w:val="00446895"/>
    <w:rsid w:val="004600E6"/>
    <w:rsid w:val="00465D32"/>
    <w:rsid w:val="004700AE"/>
    <w:rsid w:val="00470AFB"/>
    <w:rsid w:val="00473DD1"/>
    <w:rsid w:val="00476795"/>
    <w:rsid w:val="004866D3"/>
    <w:rsid w:val="004921D1"/>
    <w:rsid w:val="00493DAD"/>
    <w:rsid w:val="00496B72"/>
    <w:rsid w:val="004A4774"/>
    <w:rsid w:val="004A74F8"/>
    <w:rsid w:val="004B61D7"/>
    <w:rsid w:val="004B7E23"/>
    <w:rsid w:val="004D3F0F"/>
    <w:rsid w:val="004D6321"/>
    <w:rsid w:val="004E0A0A"/>
    <w:rsid w:val="004E17F8"/>
    <w:rsid w:val="004F1106"/>
    <w:rsid w:val="004F3AD7"/>
    <w:rsid w:val="004F596E"/>
    <w:rsid w:val="005042EE"/>
    <w:rsid w:val="0051447F"/>
    <w:rsid w:val="0052069C"/>
    <w:rsid w:val="005218FC"/>
    <w:rsid w:val="005226E9"/>
    <w:rsid w:val="00524D41"/>
    <w:rsid w:val="005255DB"/>
    <w:rsid w:val="0052773C"/>
    <w:rsid w:val="00534198"/>
    <w:rsid w:val="0053446A"/>
    <w:rsid w:val="005360DC"/>
    <w:rsid w:val="0053658B"/>
    <w:rsid w:val="0054199D"/>
    <w:rsid w:val="0054435B"/>
    <w:rsid w:val="00544CBB"/>
    <w:rsid w:val="00544E1A"/>
    <w:rsid w:val="00555E78"/>
    <w:rsid w:val="00561085"/>
    <w:rsid w:val="0056271C"/>
    <w:rsid w:val="00566652"/>
    <w:rsid w:val="00580488"/>
    <w:rsid w:val="00597F1D"/>
    <w:rsid w:val="005A15AD"/>
    <w:rsid w:val="005B3EFA"/>
    <w:rsid w:val="005C0DFF"/>
    <w:rsid w:val="005C1A8B"/>
    <w:rsid w:val="005C6FFE"/>
    <w:rsid w:val="005C7349"/>
    <w:rsid w:val="005D2493"/>
    <w:rsid w:val="005E7EB9"/>
    <w:rsid w:val="005F590A"/>
    <w:rsid w:val="00616952"/>
    <w:rsid w:val="00623703"/>
    <w:rsid w:val="0062447E"/>
    <w:rsid w:val="006309C7"/>
    <w:rsid w:val="00641826"/>
    <w:rsid w:val="0064524A"/>
    <w:rsid w:val="00647634"/>
    <w:rsid w:val="00650764"/>
    <w:rsid w:val="00651712"/>
    <w:rsid w:val="00652926"/>
    <w:rsid w:val="00657246"/>
    <w:rsid w:val="006675DD"/>
    <w:rsid w:val="0067303B"/>
    <w:rsid w:val="00681AFA"/>
    <w:rsid w:val="00694EB2"/>
    <w:rsid w:val="00695345"/>
    <w:rsid w:val="006B7800"/>
    <w:rsid w:val="006D11F4"/>
    <w:rsid w:val="006D1D89"/>
    <w:rsid w:val="006E0E49"/>
    <w:rsid w:val="006E73E1"/>
    <w:rsid w:val="006F7B4D"/>
    <w:rsid w:val="007000CB"/>
    <w:rsid w:val="007041D6"/>
    <w:rsid w:val="00704719"/>
    <w:rsid w:val="0073060A"/>
    <w:rsid w:val="00740AEE"/>
    <w:rsid w:val="00745E75"/>
    <w:rsid w:val="007508E5"/>
    <w:rsid w:val="0075274A"/>
    <w:rsid w:val="007632AF"/>
    <w:rsid w:val="007673BA"/>
    <w:rsid w:val="00767ADE"/>
    <w:rsid w:val="00787B51"/>
    <w:rsid w:val="007A2CC8"/>
    <w:rsid w:val="007A7E43"/>
    <w:rsid w:val="007B65CD"/>
    <w:rsid w:val="007C3669"/>
    <w:rsid w:val="007D0281"/>
    <w:rsid w:val="007E3BC8"/>
    <w:rsid w:val="007F3B05"/>
    <w:rsid w:val="007F56F8"/>
    <w:rsid w:val="00801E4E"/>
    <w:rsid w:val="00805645"/>
    <w:rsid w:val="00807FD6"/>
    <w:rsid w:val="00817697"/>
    <w:rsid w:val="00824F64"/>
    <w:rsid w:val="00830B5B"/>
    <w:rsid w:val="00835EB8"/>
    <w:rsid w:val="00842375"/>
    <w:rsid w:val="00845913"/>
    <w:rsid w:val="008468AA"/>
    <w:rsid w:val="0085395E"/>
    <w:rsid w:val="00856989"/>
    <w:rsid w:val="008624B2"/>
    <w:rsid w:val="00872B61"/>
    <w:rsid w:val="00873700"/>
    <w:rsid w:val="00880575"/>
    <w:rsid w:val="00880D45"/>
    <w:rsid w:val="008848E6"/>
    <w:rsid w:val="008A0DCD"/>
    <w:rsid w:val="008A3DD5"/>
    <w:rsid w:val="008A7A7D"/>
    <w:rsid w:val="008B6EAA"/>
    <w:rsid w:val="008C3BC8"/>
    <w:rsid w:val="008D79CF"/>
    <w:rsid w:val="008E41EB"/>
    <w:rsid w:val="008F26C4"/>
    <w:rsid w:val="008F3DC3"/>
    <w:rsid w:val="00900285"/>
    <w:rsid w:val="0090230F"/>
    <w:rsid w:val="00902C97"/>
    <w:rsid w:val="00902D93"/>
    <w:rsid w:val="00911A17"/>
    <w:rsid w:val="00914151"/>
    <w:rsid w:val="009261FD"/>
    <w:rsid w:val="00930C62"/>
    <w:rsid w:val="009367A7"/>
    <w:rsid w:val="009472DB"/>
    <w:rsid w:val="00951316"/>
    <w:rsid w:val="00951E0B"/>
    <w:rsid w:val="00973E83"/>
    <w:rsid w:val="00974C9D"/>
    <w:rsid w:val="00976F86"/>
    <w:rsid w:val="00982777"/>
    <w:rsid w:val="009848FA"/>
    <w:rsid w:val="00984CAA"/>
    <w:rsid w:val="009A0E69"/>
    <w:rsid w:val="009A5F50"/>
    <w:rsid w:val="009A6570"/>
    <w:rsid w:val="009C40A6"/>
    <w:rsid w:val="009C728F"/>
    <w:rsid w:val="009D3ECE"/>
    <w:rsid w:val="009D7F29"/>
    <w:rsid w:val="009E014C"/>
    <w:rsid w:val="009E517D"/>
    <w:rsid w:val="009F0AC6"/>
    <w:rsid w:val="009F397F"/>
    <w:rsid w:val="009F5DE0"/>
    <w:rsid w:val="00A01AFD"/>
    <w:rsid w:val="00A24516"/>
    <w:rsid w:val="00A3196A"/>
    <w:rsid w:val="00A34F17"/>
    <w:rsid w:val="00A41F1F"/>
    <w:rsid w:val="00A475B7"/>
    <w:rsid w:val="00A50514"/>
    <w:rsid w:val="00A50AB3"/>
    <w:rsid w:val="00A5415F"/>
    <w:rsid w:val="00A555A5"/>
    <w:rsid w:val="00A57C1A"/>
    <w:rsid w:val="00A60C26"/>
    <w:rsid w:val="00A6196C"/>
    <w:rsid w:val="00A662CE"/>
    <w:rsid w:val="00A86714"/>
    <w:rsid w:val="00AA1399"/>
    <w:rsid w:val="00AA57A2"/>
    <w:rsid w:val="00AA7CBC"/>
    <w:rsid w:val="00AB7B8F"/>
    <w:rsid w:val="00AC0DD4"/>
    <w:rsid w:val="00AC3CD7"/>
    <w:rsid w:val="00AD5657"/>
    <w:rsid w:val="00AD6C35"/>
    <w:rsid w:val="00AE12B2"/>
    <w:rsid w:val="00AE4C7D"/>
    <w:rsid w:val="00AE4E7B"/>
    <w:rsid w:val="00AE6AFB"/>
    <w:rsid w:val="00AE72A3"/>
    <w:rsid w:val="00AE7F34"/>
    <w:rsid w:val="00AF0659"/>
    <w:rsid w:val="00AF3A9D"/>
    <w:rsid w:val="00AF3F62"/>
    <w:rsid w:val="00B156AF"/>
    <w:rsid w:val="00B20C1E"/>
    <w:rsid w:val="00B25E8D"/>
    <w:rsid w:val="00B3122C"/>
    <w:rsid w:val="00B322E4"/>
    <w:rsid w:val="00B379C9"/>
    <w:rsid w:val="00B41573"/>
    <w:rsid w:val="00B53ECD"/>
    <w:rsid w:val="00B56D15"/>
    <w:rsid w:val="00B61906"/>
    <w:rsid w:val="00B66373"/>
    <w:rsid w:val="00B67D57"/>
    <w:rsid w:val="00B71CCC"/>
    <w:rsid w:val="00B77690"/>
    <w:rsid w:val="00B92CF6"/>
    <w:rsid w:val="00B957D6"/>
    <w:rsid w:val="00BA0136"/>
    <w:rsid w:val="00BA4FF0"/>
    <w:rsid w:val="00BC04AE"/>
    <w:rsid w:val="00BD2165"/>
    <w:rsid w:val="00BD69F1"/>
    <w:rsid w:val="00BE0A9B"/>
    <w:rsid w:val="00BE4CA4"/>
    <w:rsid w:val="00BF0265"/>
    <w:rsid w:val="00BF39C3"/>
    <w:rsid w:val="00BF60B8"/>
    <w:rsid w:val="00BF67DE"/>
    <w:rsid w:val="00C003A1"/>
    <w:rsid w:val="00C13A4A"/>
    <w:rsid w:val="00C2112A"/>
    <w:rsid w:val="00C24C51"/>
    <w:rsid w:val="00C279E5"/>
    <w:rsid w:val="00C30C14"/>
    <w:rsid w:val="00C355A6"/>
    <w:rsid w:val="00C3736B"/>
    <w:rsid w:val="00C52713"/>
    <w:rsid w:val="00C56377"/>
    <w:rsid w:val="00C66240"/>
    <w:rsid w:val="00C80B17"/>
    <w:rsid w:val="00C80FAF"/>
    <w:rsid w:val="00C85082"/>
    <w:rsid w:val="00C905C1"/>
    <w:rsid w:val="00C94A38"/>
    <w:rsid w:val="00C94E04"/>
    <w:rsid w:val="00CA575D"/>
    <w:rsid w:val="00CB7F6F"/>
    <w:rsid w:val="00CC42D1"/>
    <w:rsid w:val="00CD1A08"/>
    <w:rsid w:val="00D04C5F"/>
    <w:rsid w:val="00D1193C"/>
    <w:rsid w:val="00D17579"/>
    <w:rsid w:val="00D22445"/>
    <w:rsid w:val="00D228FD"/>
    <w:rsid w:val="00D2548B"/>
    <w:rsid w:val="00D26315"/>
    <w:rsid w:val="00D42A46"/>
    <w:rsid w:val="00D447D3"/>
    <w:rsid w:val="00D46F55"/>
    <w:rsid w:val="00D51A3A"/>
    <w:rsid w:val="00D551BD"/>
    <w:rsid w:val="00D555AB"/>
    <w:rsid w:val="00D57C28"/>
    <w:rsid w:val="00D64C08"/>
    <w:rsid w:val="00D669D5"/>
    <w:rsid w:val="00D67F59"/>
    <w:rsid w:val="00D74A68"/>
    <w:rsid w:val="00D8247A"/>
    <w:rsid w:val="00D844F9"/>
    <w:rsid w:val="00D95EA4"/>
    <w:rsid w:val="00DA2852"/>
    <w:rsid w:val="00DA6089"/>
    <w:rsid w:val="00DA6245"/>
    <w:rsid w:val="00DB16E4"/>
    <w:rsid w:val="00DB1A7E"/>
    <w:rsid w:val="00DC354E"/>
    <w:rsid w:val="00DD2688"/>
    <w:rsid w:val="00DD47C5"/>
    <w:rsid w:val="00DE2383"/>
    <w:rsid w:val="00DE4342"/>
    <w:rsid w:val="00DF1339"/>
    <w:rsid w:val="00DF24D0"/>
    <w:rsid w:val="00E02CB4"/>
    <w:rsid w:val="00E07921"/>
    <w:rsid w:val="00E11D7B"/>
    <w:rsid w:val="00E13A05"/>
    <w:rsid w:val="00E13F7B"/>
    <w:rsid w:val="00E14147"/>
    <w:rsid w:val="00E1464B"/>
    <w:rsid w:val="00E15EBC"/>
    <w:rsid w:val="00E175D5"/>
    <w:rsid w:val="00E17A8F"/>
    <w:rsid w:val="00E22AC2"/>
    <w:rsid w:val="00E242C9"/>
    <w:rsid w:val="00E27B24"/>
    <w:rsid w:val="00E442C1"/>
    <w:rsid w:val="00E444E9"/>
    <w:rsid w:val="00E47EAE"/>
    <w:rsid w:val="00E52E9F"/>
    <w:rsid w:val="00E5346B"/>
    <w:rsid w:val="00E55544"/>
    <w:rsid w:val="00E643D1"/>
    <w:rsid w:val="00E65C16"/>
    <w:rsid w:val="00E713DB"/>
    <w:rsid w:val="00E7215E"/>
    <w:rsid w:val="00E93060"/>
    <w:rsid w:val="00E94FBA"/>
    <w:rsid w:val="00E952BE"/>
    <w:rsid w:val="00EC784D"/>
    <w:rsid w:val="00ED2A7F"/>
    <w:rsid w:val="00ED4409"/>
    <w:rsid w:val="00ED5867"/>
    <w:rsid w:val="00ED5FAD"/>
    <w:rsid w:val="00ED7062"/>
    <w:rsid w:val="00ED77B0"/>
    <w:rsid w:val="00EE18C7"/>
    <w:rsid w:val="00EE26F3"/>
    <w:rsid w:val="00EE7143"/>
    <w:rsid w:val="00EF2B22"/>
    <w:rsid w:val="00EF3A58"/>
    <w:rsid w:val="00EF5A41"/>
    <w:rsid w:val="00EF6C47"/>
    <w:rsid w:val="00F01371"/>
    <w:rsid w:val="00F05A05"/>
    <w:rsid w:val="00F2027E"/>
    <w:rsid w:val="00F319E6"/>
    <w:rsid w:val="00F3211D"/>
    <w:rsid w:val="00F356C7"/>
    <w:rsid w:val="00F40369"/>
    <w:rsid w:val="00F416FC"/>
    <w:rsid w:val="00F42C90"/>
    <w:rsid w:val="00F44C18"/>
    <w:rsid w:val="00F44DFE"/>
    <w:rsid w:val="00F453B5"/>
    <w:rsid w:val="00F60612"/>
    <w:rsid w:val="00F60EFB"/>
    <w:rsid w:val="00F6488F"/>
    <w:rsid w:val="00F7554E"/>
    <w:rsid w:val="00F81BB8"/>
    <w:rsid w:val="00F9197D"/>
    <w:rsid w:val="00F91FF3"/>
    <w:rsid w:val="00FB1343"/>
    <w:rsid w:val="00FB2313"/>
    <w:rsid w:val="00FC6D8D"/>
    <w:rsid w:val="00FC7676"/>
    <w:rsid w:val="00FD0189"/>
    <w:rsid w:val="00FD55FA"/>
    <w:rsid w:val="00FD5D98"/>
    <w:rsid w:val="00FE0156"/>
    <w:rsid w:val="00FE18CE"/>
    <w:rsid w:val="00FE2950"/>
    <w:rsid w:val="00FE2D72"/>
    <w:rsid w:val="00FE3147"/>
    <w:rsid w:val="00FF2657"/>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4BD63"/>
  <w15:docId w15:val="{C7E1B35B-575E-47BC-B20A-AFB7B319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61FD"/>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8624B2"/>
    <w:pPr>
      <w:keepNext/>
      <w:keepLines/>
      <w:numPr>
        <w:numId w:val="1"/>
      </w:numPr>
      <w:spacing w:before="240" w:line="259" w:lineRule="auto"/>
      <w:jc w:val="both"/>
      <w:outlineLvl w:val="0"/>
    </w:pPr>
    <w:rPr>
      <w:rFonts w:ascii="Calibri Light" w:hAnsi="Calibri Light"/>
      <w:color w:val="5B9BD5"/>
      <w:sz w:val="32"/>
      <w:szCs w:val="32"/>
      <w:lang w:eastAsia="en-US"/>
    </w:rPr>
  </w:style>
  <w:style w:type="paragraph" w:styleId="Nadpis2">
    <w:name w:val="heading 2"/>
    <w:basedOn w:val="Normln"/>
    <w:next w:val="Default"/>
    <w:link w:val="Nadpis2Char"/>
    <w:autoRedefine/>
    <w:uiPriority w:val="99"/>
    <w:qFormat/>
    <w:rsid w:val="002A08FA"/>
    <w:pPr>
      <w:keepNext/>
      <w:keepLines/>
      <w:spacing w:before="240" w:after="120"/>
      <w:jc w:val="both"/>
      <w:outlineLvl w:val="1"/>
    </w:pPr>
    <w:rPr>
      <w:rFonts w:ascii="Calibri Light" w:hAnsi="Calibri Light"/>
      <w:b/>
      <w:color w:val="4F81BD" w:themeColor="accent1"/>
      <w:sz w:val="28"/>
      <w:szCs w:val="26"/>
      <w:lang w:eastAsia="en-US"/>
    </w:rPr>
  </w:style>
  <w:style w:type="paragraph" w:styleId="Nadpis3">
    <w:name w:val="heading 3"/>
    <w:basedOn w:val="Normln"/>
    <w:next w:val="Default"/>
    <w:link w:val="Nadpis3Char"/>
    <w:autoRedefine/>
    <w:uiPriority w:val="99"/>
    <w:qFormat/>
    <w:rsid w:val="00EE26F3"/>
    <w:pPr>
      <w:keepNext/>
      <w:keepLines/>
      <w:spacing w:before="240" w:after="120"/>
      <w:jc w:val="both"/>
      <w:outlineLvl w:val="2"/>
    </w:pPr>
    <w:rPr>
      <w:rFonts w:ascii="Calibri Light" w:hAnsi="Calibri Light"/>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2A08FA"/>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EE26F3"/>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jc w:val="both"/>
    </w:pPr>
    <w:rPr>
      <w:rFonts w:ascii="Segoe UI" w:eastAsia="Calibri" w:hAnsi="Segoe UI" w:cs="Segoe UI"/>
      <w:sz w:val="18"/>
      <w:szCs w:val="18"/>
      <w:lang w:eastAsia="en-US"/>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spacing w:after="160" w:line="259" w:lineRule="auto"/>
      <w:ind w:left="720"/>
      <w:contextualSpacing/>
      <w:jc w:val="both"/>
    </w:pPr>
    <w:rPr>
      <w:rFonts w:ascii="Calibri" w:eastAsia="Calibri" w:hAnsi="Calibri" w:cs="Arial"/>
      <w:sz w:val="22"/>
      <w:szCs w:val="22"/>
      <w:lang w:eastAsia="en-US"/>
    </w:rPr>
  </w:style>
  <w:style w:type="paragraph" w:styleId="Zhlav">
    <w:name w:val="header"/>
    <w:basedOn w:val="Normln"/>
    <w:link w:val="ZhlavChar"/>
    <w:uiPriority w:val="99"/>
    <w:rsid w:val="00561085"/>
    <w:pPr>
      <w:tabs>
        <w:tab w:val="center" w:pos="4536"/>
        <w:tab w:val="right" w:pos="9072"/>
      </w:tabs>
      <w:jc w:val="both"/>
    </w:pPr>
    <w:rPr>
      <w:rFonts w:ascii="Calibri" w:eastAsia="Calibri" w:hAnsi="Calibri" w:cs="Arial"/>
      <w:sz w:val="22"/>
      <w:szCs w:val="22"/>
      <w:lang w:eastAsia="en-US"/>
    </w:r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jc w:val="both"/>
    </w:pPr>
    <w:rPr>
      <w:rFonts w:ascii="Calibri" w:eastAsia="Calibri" w:hAnsi="Calibri" w:cs="Arial"/>
      <w:sz w:val="22"/>
      <w:szCs w:val="22"/>
      <w:lang w:eastAsia="en-US"/>
    </w:r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after="160"/>
      <w:jc w:val="both"/>
    </w:pPr>
    <w:rPr>
      <w:rFonts w:ascii="Calibri" w:eastAsia="Calibri" w:hAnsi="Calibri" w:cs="Arial"/>
      <w:sz w:val="20"/>
      <w:szCs w:val="20"/>
      <w:lang w:eastAsia="en-US"/>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line="216" w:lineRule="exact"/>
      <w:jc w:val="both"/>
    </w:pPr>
    <w:rPr>
      <w:rFonts w:ascii="Calibri" w:eastAsia="Calibri" w:hAnsi="Calibri" w:cs="Calibri"/>
      <w:sz w:val="17"/>
      <w:szCs w:val="17"/>
      <w:lang w:val="en-US"/>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ascii="Calibri" w:eastAsia="Calibri" w:hAnsi="Calibri" w:cs="Calibri"/>
      <w:sz w:val="30"/>
      <w:szCs w:val="30"/>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ascii="Calibri" w:eastAsia="Calibri" w:hAnsi="Calibri" w:cs="Calibri"/>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jc w:val="both"/>
      <w:outlineLvl w:val="1"/>
    </w:pPr>
    <w:rPr>
      <w:rFonts w:ascii="Calibri" w:eastAsia="Calibri" w:hAnsi="Calibri" w:cs="Calibri"/>
      <w:sz w:val="30"/>
      <w:szCs w:val="30"/>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jc w:val="both"/>
      <w:outlineLvl w:val="2"/>
    </w:pPr>
    <w:rPr>
      <w:rFonts w:ascii="Calibri" w:eastAsia="Calibri" w:hAnsi="Calibri" w:cs="Calibri"/>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jc w:val="both"/>
    </w:pPr>
    <w:rPr>
      <w:rFonts w:ascii="Calibri" w:eastAsia="Calibri" w:hAnsi="Calibri" w:cs="Calibri"/>
      <w:sz w:val="21"/>
      <w:szCs w:val="21"/>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jc w:val="both"/>
    </w:pPr>
    <w:rPr>
      <w:rFonts w:ascii="Calibri" w:eastAsia="Calibri" w:hAnsi="Calibri" w:cs="Calibri"/>
      <w:i/>
      <w:iCs/>
      <w:sz w:val="21"/>
      <w:szCs w:val="21"/>
    </w:rPr>
  </w:style>
  <w:style w:type="paragraph" w:styleId="Textpoznpodarou">
    <w:name w:val="footnote text"/>
    <w:basedOn w:val="Normln"/>
    <w:link w:val="TextpoznpodarouChar"/>
    <w:uiPriority w:val="99"/>
    <w:semiHidden/>
    <w:rsid w:val="00E65C16"/>
    <w:pPr>
      <w:widowControl w:val="0"/>
      <w:jc w:val="both"/>
    </w:pPr>
    <w:rPr>
      <w:rFonts w:ascii="Arial Unicode MS" w:eastAsia="Arial Unicode MS" w:hAnsi="Arial Unicode MS" w:cs="Arial Unicode MS"/>
      <w:color w:val="000000"/>
      <w:sz w:val="20"/>
      <w:szCs w:val="20"/>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autoRedefine/>
    <w:qFormat/>
    <w:rsid w:val="00EE26F3"/>
    <w:pPr>
      <w:autoSpaceDE w:val="0"/>
      <w:autoSpaceDN w:val="0"/>
      <w:adjustRightInd w:val="0"/>
      <w:spacing w:after="120"/>
      <w:ind w:left="142"/>
      <w:jc w:val="both"/>
    </w:pPr>
    <w:rPr>
      <w:rFonts w:cs="Calibri"/>
      <w:color w:val="000000"/>
      <w:szCs w:val="24"/>
    </w:rPr>
  </w:style>
  <w:style w:type="paragraph" w:customStyle="1" w:styleId="Psmenkovvelk2">
    <w:name w:val="Písmenkový velký 2"/>
    <w:basedOn w:val="Normln"/>
    <w:qFormat/>
    <w:rsid w:val="00AE4C7D"/>
    <w:pPr>
      <w:widowControl w:val="0"/>
      <w:spacing w:before="240" w:after="120"/>
      <w:jc w:val="both"/>
    </w:pPr>
    <w:rPr>
      <w:rFonts w:asciiTheme="minorHAnsi" w:hAnsiTheme="minorHAnsi"/>
      <w:b/>
      <w:color w:val="000000"/>
      <w:sz w:val="22"/>
      <w:szCs w:val="20"/>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character" w:customStyle="1" w:styleId="apple-converted-space">
    <w:name w:val="apple-converted-space"/>
    <w:basedOn w:val="Standardnpsmoodstavce"/>
    <w:rsid w:val="0034503E"/>
  </w:style>
  <w:style w:type="paragraph" w:styleId="Titulek">
    <w:name w:val="caption"/>
    <w:basedOn w:val="Normln"/>
    <w:next w:val="Normln"/>
    <w:autoRedefine/>
    <w:unhideWhenUsed/>
    <w:qFormat/>
    <w:locked/>
    <w:rsid w:val="00372936"/>
    <w:pPr>
      <w:spacing w:after="120"/>
      <w:ind w:left="142"/>
      <w:jc w:val="both"/>
    </w:pPr>
    <w:rPr>
      <w:rFonts w:asciiTheme="minorHAnsi" w:hAnsiTheme="minorHAnsi"/>
      <w:i/>
      <w:iCs/>
      <w:color w:val="1F497D" w:themeColor="text2"/>
      <w:sz w:val="20"/>
      <w:szCs w:val="18"/>
    </w:rPr>
  </w:style>
  <w:style w:type="character" w:styleId="Zdraznn">
    <w:name w:val="Emphasis"/>
    <w:basedOn w:val="Standardnpsmoodstavce"/>
    <w:qFormat/>
    <w:locked/>
    <w:rsid w:val="00AF3A9D"/>
    <w:rPr>
      <w:i/>
      <w:iCs/>
    </w:rPr>
  </w:style>
  <w:style w:type="paragraph" w:styleId="Podnadpis">
    <w:name w:val="Subtitle"/>
    <w:basedOn w:val="Normln"/>
    <w:next w:val="Normln"/>
    <w:link w:val="PodnadpisChar"/>
    <w:qFormat/>
    <w:locked/>
    <w:rsid w:val="00AF3A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AF3A9D"/>
    <w:rPr>
      <w:rFonts w:asciiTheme="minorHAnsi" w:eastAsiaTheme="minorEastAsia" w:hAnsiTheme="minorHAnsi" w:cstheme="minorBidi"/>
      <w:color w:val="5A5A5A" w:themeColor="text1" w:themeTint="A5"/>
      <w:spacing w:val="15"/>
    </w:rPr>
  </w:style>
  <w:style w:type="character" w:customStyle="1" w:styleId="Nevyeenzmnka1">
    <w:name w:val="Nevyřešená zmínka1"/>
    <w:basedOn w:val="Standardnpsmoodstavce"/>
    <w:uiPriority w:val="99"/>
    <w:semiHidden/>
    <w:unhideWhenUsed/>
    <w:rsid w:val="001D66D2"/>
    <w:rPr>
      <w:color w:val="605E5C"/>
      <w:shd w:val="clear" w:color="auto" w:fill="E1DFDD"/>
    </w:rPr>
  </w:style>
  <w:style w:type="paragraph" w:styleId="Nadpisobsahu">
    <w:name w:val="TOC Heading"/>
    <w:basedOn w:val="Nadpis1"/>
    <w:next w:val="Normln"/>
    <w:uiPriority w:val="39"/>
    <w:unhideWhenUsed/>
    <w:qFormat/>
    <w:rsid w:val="005042EE"/>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AC3CD7"/>
    <w:pPr>
      <w:tabs>
        <w:tab w:val="right" w:leader="dot" w:pos="9062"/>
      </w:tabs>
      <w:spacing w:after="100" w:line="259" w:lineRule="auto"/>
      <w:ind w:left="220"/>
      <w:jc w:val="both"/>
    </w:pPr>
    <w:rPr>
      <w:rFonts w:ascii="Calibri" w:eastAsia="Calibri" w:hAnsi="Calibri" w:cs="Arial"/>
      <w:b/>
      <w:noProof/>
      <w:sz w:val="22"/>
      <w:szCs w:val="22"/>
      <w:shd w:val="clear" w:color="auto" w:fill="FFFFFF"/>
      <w:lang w:eastAsia="en-US"/>
    </w:rPr>
  </w:style>
  <w:style w:type="paragraph" w:styleId="Obsah3">
    <w:name w:val="toc 3"/>
    <w:basedOn w:val="Normln"/>
    <w:next w:val="Normln"/>
    <w:autoRedefine/>
    <w:uiPriority w:val="39"/>
    <w:locked/>
    <w:rsid w:val="005042EE"/>
    <w:pPr>
      <w:spacing w:after="100" w:line="259" w:lineRule="auto"/>
      <w:ind w:left="440"/>
      <w:jc w:val="both"/>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7047">
      <w:bodyDiv w:val="1"/>
      <w:marLeft w:val="0"/>
      <w:marRight w:val="0"/>
      <w:marTop w:val="0"/>
      <w:marBottom w:val="0"/>
      <w:divBdr>
        <w:top w:val="none" w:sz="0" w:space="0" w:color="auto"/>
        <w:left w:val="none" w:sz="0" w:space="0" w:color="auto"/>
        <w:bottom w:val="none" w:sz="0" w:space="0" w:color="auto"/>
        <w:right w:val="none" w:sz="0" w:space="0" w:color="auto"/>
      </w:divBdr>
    </w:div>
    <w:div w:id="859201022">
      <w:bodyDiv w:val="1"/>
      <w:marLeft w:val="0"/>
      <w:marRight w:val="0"/>
      <w:marTop w:val="0"/>
      <w:marBottom w:val="0"/>
      <w:divBdr>
        <w:top w:val="none" w:sz="0" w:space="0" w:color="auto"/>
        <w:left w:val="none" w:sz="0" w:space="0" w:color="auto"/>
        <w:bottom w:val="none" w:sz="0" w:space="0" w:color="auto"/>
        <w:right w:val="none" w:sz="0" w:space="0" w:color="auto"/>
      </w:divBdr>
    </w:div>
    <w:div w:id="930892537">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976372930">
      <w:bodyDiv w:val="1"/>
      <w:marLeft w:val="0"/>
      <w:marRight w:val="0"/>
      <w:marTop w:val="0"/>
      <w:marBottom w:val="0"/>
      <w:divBdr>
        <w:top w:val="none" w:sz="0" w:space="0" w:color="auto"/>
        <w:left w:val="none" w:sz="0" w:space="0" w:color="auto"/>
        <w:bottom w:val="none" w:sz="0" w:space="0" w:color="auto"/>
        <w:right w:val="none" w:sz="0" w:space="0" w:color="auto"/>
      </w:divBdr>
    </w:div>
    <w:div w:id="200632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konference.utb.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ybez.cz"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rvvi.cz/" TargetMode="External"/><Relationship Id="rId13" Type="http://schemas.openxmlformats.org/officeDocument/2006/relationships/hyperlink" Target="https://vyuka.fai.utb.cz" TargetMode="External"/><Relationship Id="rId3" Type="http://schemas.openxmlformats.org/officeDocument/2006/relationships/hyperlink" Target="https://stag.utb.cz/portal/" TargetMode="External"/><Relationship Id="rId7" Type="http://schemas.openxmlformats.org/officeDocument/2006/relationships/hyperlink" Target="http://portal.k.utb.cz/databases/alphabetical/?lang=cze" TargetMode="External"/><Relationship Id="rId12" Type="http://schemas.openxmlformats.org/officeDocument/2006/relationships/hyperlink" Target="https://vyuka.fai.utb.cz" TargetMode="External"/><Relationship Id="rId2" Type="http://schemas.openxmlformats.org/officeDocument/2006/relationships/hyperlink" Target="https://www.utb.cz/univerzita/uredni-deska/ruzne/zprava-o-vnitrnim-hodnoceni-kvality-utb-ve-zline/" TargetMode="External"/><Relationship Id="rId16" Type="http://schemas.openxmlformats.org/officeDocument/2006/relationships/hyperlink" Target="https://vyuka.fai.utb.cz"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s://knihovna.utb.cz/veda-a-vyzkum/podpora-vedy-a-vyzkumu/repozitar-publikacni-cinnosti-utb/" TargetMode="External"/><Relationship Id="rId11" Type="http://schemas.openxmlformats.org/officeDocument/2006/relationships/hyperlink" Target="https://fai.utb.cz/o-fakulte/uredni-deska/vnitrni-normy-fai/smernice-dekana/" TargetMode="External"/><Relationship Id="rId5" Type="http://schemas.openxmlformats.org/officeDocument/2006/relationships/hyperlink" Target="http://digilib.k.utb.cz" TargetMode="External"/><Relationship Id="rId15" Type="http://schemas.openxmlformats.org/officeDocument/2006/relationships/hyperlink" Target="https://stag.utb.cz/portal" TargetMode="External"/><Relationship Id="rId10" Type="http://schemas.openxmlformats.org/officeDocument/2006/relationships/hyperlink" Target="https://fai.utb.cz/o-fakulte/zakladni-informace/struktura/ostatni-organy-fakulty/rada-studijniho-programu-inzenyrska-informatika/" TargetMode="External"/><Relationship Id="rId4" Type="http://schemas.openxmlformats.org/officeDocument/2006/relationships/hyperlink" Target="https://stag.utb.cz/portal/" TargetMode="External"/><Relationship Id="rId9" Type="http://schemas.openxmlformats.org/officeDocument/2006/relationships/hyperlink" Target="https://fai.utb.cz/o-fakulte/uredni-deska/vyrocni-zpravy-fai/" TargetMode="External"/><Relationship Id="rId14" Type="http://schemas.openxmlformats.org/officeDocument/2006/relationships/hyperlink" Target="https://vyuka.fai.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365A1-D6CF-4A0A-9435-25143FE80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16431</Words>
  <Characters>96944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11</cp:revision>
  <cp:lastPrinted>2018-11-15T14:40:00Z</cp:lastPrinted>
  <dcterms:created xsi:type="dcterms:W3CDTF">2018-11-26T09:02:00Z</dcterms:created>
  <dcterms:modified xsi:type="dcterms:W3CDTF">2018-11-26T17:57:00Z</dcterms:modified>
</cp:coreProperties>
</file>